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C603BF" w14:textId="77777777" w:rsidR="00D3685B" w:rsidRDefault="00D3685B">
      <w:pPr>
        <w:pStyle w:val="Normalsingle"/>
        <w:tabs>
          <w:tab w:val="left" w:pos="2160"/>
          <w:tab w:val="left" w:pos="2880"/>
          <w:tab w:val="left" w:pos="3600"/>
          <w:tab w:val="left" w:pos="4320"/>
          <w:tab w:val="left" w:pos="5040"/>
          <w:tab w:val="right" w:pos="9029"/>
        </w:tabs>
      </w:pPr>
      <w:bookmarkStart w:id="1" w:name="_Toc399856994"/>
    </w:p>
    <w:p w14:paraId="488AABF3" w14:textId="6BAEFAB1" w:rsidR="00FB7917" w:rsidRDefault="00FB7917">
      <w:pPr>
        <w:pBdr>
          <w:bottom w:val="single" w:sz="12" w:space="1" w:color="auto"/>
        </w:pBdr>
        <w:tabs>
          <w:tab w:val="clear" w:pos="9029"/>
        </w:tabs>
        <w:ind w:left="1050" w:right="1050"/>
        <w:jc w:val="center"/>
        <w:rPr>
          <w:b/>
          <w:bCs/>
        </w:rPr>
      </w:pPr>
      <w:r>
        <w:rPr>
          <w:b/>
          <w:bCs/>
        </w:rPr>
        <w:t>DATED                                   1 JUNE                                           1998</w:t>
      </w:r>
    </w:p>
    <w:p w14:paraId="0AF362F8" w14:textId="77777777" w:rsidR="00FB7917" w:rsidRDefault="00FB7917">
      <w:pPr>
        <w:jc w:val="center"/>
      </w:pPr>
    </w:p>
    <w:p w14:paraId="362887D4" w14:textId="77777777" w:rsidR="00FB7917" w:rsidRDefault="00FB7917">
      <w:pPr>
        <w:jc w:val="center"/>
      </w:pPr>
    </w:p>
    <w:p w14:paraId="4BEFB1A6" w14:textId="77777777" w:rsidR="00FB7917" w:rsidRDefault="00FB7917">
      <w:pPr>
        <w:jc w:val="center"/>
      </w:pPr>
    </w:p>
    <w:p w14:paraId="457EFAC8" w14:textId="77777777" w:rsidR="00FB7917" w:rsidRDefault="00FB7917">
      <w:pPr>
        <w:jc w:val="center"/>
        <w:rPr>
          <w:b/>
          <w:bCs/>
        </w:rPr>
        <w:pPrChange w:id="2" w:author="Debbie Houldsworth" w:date="2020-05-13T12:12:00Z">
          <w:pPr>
            <w:jc w:val="center"/>
            <w:outlineLvl w:val="0"/>
          </w:pPr>
        </w:pPrChange>
      </w:pPr>
      <w:r>
        <w:rPr>
          <w:b/>
          <w:bCs/>
        </w:rPr>
        <w:t>The DISTRIBUTION BUSINESSes as named herein</w:t>
      </w:r>
    </w:p>
    <w:p w14:paraId="33679D74" w14:textId="77777777" w:rsidR="00FB7917" w:rsidRDefault="00FB7917" w:rsidP="009A3BBC">
      <w:pPr>
        <w:jc w:val="center"/>
      </w:pPr>
    </w:p>
    <w:p w14:paraId="291039F8" w14:textId="77777777" w:rsidR="00FB7917" w:rsidRDefault="00FB7917" w:rsidP="00811925">
      <w:pPr>
        <w:jc w:val="center"/>
      </w:pPr>
      <w:r>
        <w:t>- and -</w:t>
      </w:r>
    </w:p>
    <w:p w14:paraId="6E8C95DD" w14:textId="77777777" w:rsidR="00FB7917" w:rsidRDefault="00FB7917" w:rsidP="00770E37">
      <w:pPr>
        <w:jc w:val="center"/>
      </w:pPr>
    </w:p>
    <w:p w14:paraId="225E3706" w14:textId="77777777" w:rsidR="00FB7917" w:rsidRDefault="00FB7917">
      <w:pPr>
        <w:jc w:val="center"/>
        <w:rPr>
          <w:b/>
        </w:rPr>
        <w:pPrChange w:id="3" w:author="Debbie Houldsworth" w:date="2020-05-13T12:12:00Z">
          <w:pPr>
            <w:jc w:val="center"/>
            <w:outlineLvl w:val="0"/>
          </w:pPr>
        </w:pPrChange>
      </w:pPr>
      <w:r>
        <w:rPr>
          <w:b/>
        </w:rPr>
        <w:t>The SUPPLIERs as named herein</w:t>
      </w:r>
    </w:p>
    <w:p w14:paraId="13719ED9" w14:textId="77777777" w:rsidR="00FB7917" w:rsidRDefault="00FB7917">
      <w:pPr>
        <w:jc w:val="center"/>
        <w:pPrChange w:id="4" w:author="Debbie Houldsworth" w:date="2020-05-13T12:12:00Z">
          <w:pPr/>
        </w:pPrChange>
      </w:pPr>
    </w:p>
    <w:p w14:paraId="08E7B11E" w14:textId="77777777" w:rsidR="00FB7917" w:rsidRDefault="00FB7917" w:rsidP="009A3BBC">
      <w:pPr>
        <w:jc w:val="center"/>
      </w:pPr>
      <w:r>
        <w:t>- and -</w:t>
      </w:r>
    </w:p>
    <w:p w14:paraId="3B828DE9" w14:textId="77777777" w:rsidR="00FB7917" w:rsidRDefault="00FB7917" w:rsidP="009A3BBC">
      <w:pPr>
        <w:jc w:val="center"/>
      </w:pPr>
    </w:p>
    <w:p w14:paraId="1A8AFE76" w14:textId="15F56E64" w:rsidR="00FB7917" w:rsidDel="00622BB0" w:rsidRDefault="00FB7917">
      <w:pPr>
        <w:jc w:val="center"/>
        <w:rPr>
          <w:del w:id="5" w:author="Jonathan Hawkins" w:date="2020-05-07T13:59:00Z"/>
          <w:b/>
        </w:rPr>
        <w:pPrChange w:id="6" w:author="Debbie Houldsworth" w:date="2020-05-13T12:12:00Z">
          <w:pPr>
            <w:jc w:val="center"/>
            <w:outlineLvl w:val="0"/>
          </w:pPr>
        </w:pPrChange>
      </w:pPr>
      <w:del w:id="7" w:author="Jonathan Hawkins" w:date="2020-05-07T13:59:00Z">
        <w:r w:rsidDel="00622BB0">
          <w:rPr>
            <w:b/>
          </w:rPr>
          <w:delText>Elexon Limited</w:delText>
        </w:r>
      </w:del>
    </w:p>
    <w:p w14:paraId="6150AE09" w14:textId="13B2EF47" w:rsidR="00FB7917" w:rsidDel="00622BB0" w:rsidRDefault="00FB7917" w:rsidP="00811925">
      <w:pPr>
        <w:jc w:val="center"/>
        <w:rPr>
          <w:del w:id="8" w:author="Jonathan Hawkins" w:date="2020-05-07T13:59:00Z"/>
          <w:b/>
        </w:rPr>
      </w:pPr>
      <w:del w:id="9" w:author="Jonathan Hawkins" w:date="2020-05-07T13:59:00Z">
        <w:r w:rsidDel="00622BB0">
          <w:rPr>
            <w:b/>
          </w:rPr>
          <w:delText>(as the BSC Agent)</w:delText>
        </w:r>
      </w:del>
    </w:p>
    <w:p w14:paraId="6F317FCF" w14:textId="52922433" w:rsidR="00FB7917" w:rsidDel="00622BB0" w:rsidRDefault="00FB7917">
      <w:pPr>
        <w:jc w:val="center"/>
        <w:rPr>
          <w:del w:id="10" w:author="Jonathan Hawkins" w:date="2020-05-07T13:59:00Z"/>
          <w:b/>
        </w:rPr>
      </w:pPr>
    </w:p>
    <w:p w14:paraId="590121A8" w14:textId="4B839537" w:rsidR="00FB7917" w:rsidRDefault="00FB7917">
      <w:pPr>
        <w:jc w:val="center"/>
      </w:pPr>
      <w:del w:id="11" w:author="Jonathan Hawkins" w:date="2020-05-07T13:59:00Z">
        <w:r w:rsidDel="00622BB0">
          <w:delText xml:space="preserve">- and </w:delText>
        </w:r>
      </w:del>
      <w:r>
        <w:t>-</w:t>
      </w:r>
    </w:p>
    <w:p w14:paraId="1B7514CE" w14:textId="77777777" w:rsidR="00FB7917" w:rsidRDefault="00FB7917">
      <w:pPr>
        <w:jc w:val="center"/>
      </w:pPr>
    </w:p>
    <w:p w14:paraId="75ABF674" w14:textId="77777777" w:rsidR="00FB7917" w:rsidRDefault="00FB7917">
      <w:pPr>
        <w:jc w:val="center"/>
        <w:pPrChange w:id="12" w:author="Debbie Houldsworth" w:date="2020-05-13T12:13:00Z">
          <w:pPr>
            <w:jc w:val="center"/>
            <w:outlineLvl w:val="0"/>
          </w:pPr>
        </w:pPrChange>
      </w:pPr>
      <w:r>
        <w:rPr>
          <w:b/>
        </w:rPr>
        <w:t>MRA Service Company Limited</w:t>
      </w:r>
    </w:p>
    <w:p w14:paraId="611AB540" w14:textId="77777777" w:rsidR="00FB7917" w:rsidRDefault="00FB7917"/>
    <w:p w14:paraId="58A854DB" w14:textId="77777777" w:rsidR="00FB7917" w:rsidRDefault="00FB7917"/>
    <w:p w14:paraId="4CCC3205" w14:textId="77777777" w:rsidR="00FB7917" w:rsidRDefault="00FB7917">
      <w:pPr>
        <w:pBdr>
          <w:top w:val="single" w:sz="12" w:space="1" w:color="auto"/>
        </w:pBdr>
        <w:ind w:left="1080" w:right="1080"/>
        <w:jc w:val="center"/>
      </w:pPr>
    </w:p>
    <w:p w14:paraId="50A7C933" w14:textId="77777777" w:rsidR="00FB7917" w:rsidRDefault="00FB7917">
      <w:pPr>
        <w:jc w:val="center"/>
        <w:rPr>
          <w:b/>
        </w:rPr>
        <w:pPrChange w:id="13" w:author="Debbie Houldsworth" w:date="2020-05-13T12:13:00Z">
          <w:pPr>
            <w:jc w:val="center"/>
            <w:outlineLvl w:val="0"/>
          </w:pPr>
        </w:pPrChange>
      </w:pPr>
      <w:r>
        <w:rPr>
          <w:b/>
        </w:rPr>
        <w:t>MASTER REGISTRATION AGREEMENT</w:t>
      </w:r>
    </w:p>
    <w:p w14:paraId="4FDE8C22" w14:textId="75DE5EAC" w:rsidR="00FB7917" w:rsidRDefault="003128D7">
      <w:pPr>
        <w:jc w:val="center"/>
      </w:pPr>
      <w:r>
        <w:rPr>
          <w:b/>
        </w:rPr>
        <w:t xml:space="preserve">Version </w:t>
      </w:r>
      <w:del w:id="14" w:author="TSWAN" w:date="2020-04-16T19:06:00Z">
        <w:r w:rsidR="00FB7917">
          <w:rPr>
            <w:b/>
          </w:rPr>
          <w:delText>1</w:delText>
        </w:r>
        <w:r w:rsidR="005C4895">
          <w:rPr>
            <w:b/>
          </w:rPr>
          <w:delText>2</w:delText>
        </w:r>
        <w:r w:rsidR="00E263D7">
          <w:rPr>
            <w:b/>
          </w:rPr>
          <w:delText>.</w:delText>
        </w:r>
        <w:r w:rsidR="00E76910">
          <w:rPr>
            <w:b/>
          </w:rPr>
          <w:delText>5</w:delText>
        </w:r>
      </w:del>
      <w:ins w:id="15" w:author="TSWAN" w:date="2020-04-16T19:06:00Z">
        <w:r w:rsidRPr="003128D7">
          <w:rPr>
            <w:b/>
            <w:highlight w:val="yellow"/>
          </w:rPr>
          <w:t>[          ]</w:t>
        </w:r>
      </w:ins>
    </w:p>
    <w:p w14:paraId="27B2CFB1" w14:textId="77777777" w:rsidR="00FB7917" w:rsidRDefault="00FB7917">
      <w:pPr>
        <w:pBdr>
          <w:bottom w:val="single" w:sz="12" w:space="1" w:color="auto"/>
        </w:pBdr>
        <w:ind w:left="1080" w:right="1080"/>
        <w:jc w:val="center"/>
        <w:rPr>
          <w:b/>
        </w:rPr>
      </w:pPr>
      <w:r>
        <w:rPr>
          <w:b/>
        </w:rPr>
        <w:t>Release Date</w:t>
      </w:r>
    </w:p>
    <w:p w14:paraId="6EE2ED6F" w14:textId="77777777" w:rsidR="00FB7917" w:rsidRDefault="00E76910" w:rsidP="00656781">
      <w:pPr>
        <w:pBdr>
          <w:bottom w:val="single" w:sz="12" w:space="1" w:color="auto"/>
        </w:pBdr>
        <w:ind w:left="1080" w:right="1080"/>
        <w:jc w:val="center"/>
        <w:rPr>
          <w:del w:id="16" w:author="TSWAN" w:date="2020-04-16T19:06:00Z"/>
          <w:b/>
        </w:rPr>
      </w:pPr>
      <w:del w:id="17" w:author="TSWAN" w:date="2020-04-16T19:06:00Z">
        <w:r>
          <w:rPr>
            <w:b/>
          </w:rPr>
          <w:delText>31</w:delText>
        </w:r>
        <w:r>
          <w:rPr>
            <w:b/>
            <w:vertAlign w:val="superscript"/>
          </w:rPr>
          <w:delText>st</w:delText>
        </w:r>
        <w:r w:rsidR="00350D5C">
          <w:rPr>
            <w:b/>
          </w:rPr>
          <w:delText xml:space="preserve"> </w:delText>
        </w:r>
        <w:r>
          <w:rPr>
            <w:b/>
          </w:rPr>
          <w:delText>January</w:delText>
        </w:r>
        <w:r w:rsidR="0077510A">
          <w:rPr>
            <w:b/>
          </w:rPr>
          <w:delText xml:space="preserve"> 20</w:delText>
        </w:r>
        <w:r>
          <w:rPr>
            <w:b/>
          </w:rPr>
          <w:delText>20</w:delText>
        </w:r>
      </w:del>
    </w:p>
    <w:p w14:paraId="11D67CE4" w14:textId="79A5417D" w:rsidR="00FB7917" w:rsidRDefault="003128D7" w:rsidP="00656781">
      <w:pPr>
        <w:pBdr>
          <w:bottom w:val="single" w:sz="12" w:space="1" w:color="auto"/>
        </w:pBdr>
        <w:ind w:left="1080" w:right="1080"/>
        <w:jc w:val="center"/>
        <w:rPr>
          <w:ins w:id="18" w:author="TSWAN" w:date="2020-04-16T19:06:00Z"/>
          <w:b/>
        </w:rPr>
      </w:pPr>
      <w:ins w:id="19" w:author="TSWAN" w:date="2020-04-16T19:06:00Z">
        <w:r w:rsidRPr="003128D7">
          <w:rPr>
            <w:b/>
            <w:highlight w:val="yellow"/>
          </w:rPr>
          <w:t>[          ]</w:t>
        </w:r>
      </w:ins>
    </w:p>
    <w:p w14:paraId="6C81E428" w14:textId="77777777" w:rsidR="00FB7917" w:rsidRDefault="00FB7917">
      <w:pPr>
        <w:pBdr>
          <w:bottom w:val="single" w:sz="12" w:space="1" w:color="auto"/>
        </w:pBdr>
        <w:ind w:left="1080" w:right="1080"/>
        <w:jc w:val="center"/>
        <w:rPr>
          <w:b/>
        </w:rPr>
      </w:pPr>
    </w:p>
    <w:p w14:paraId="4E1ACE9D" w14:textId="77777777" w:rsidR="00FB7917" w:rsidRDefault="00FB7917"/>
    <w:p w14:paraId="75752F14" w14:textId="77777777" w:rsidR="00FB7917" w:rsidRDefault="00FB7917">
      <w:pPr>
        <w:rPr>
          <w:sz w:val="18"/>
        </w:rPr>
      </w:pPr>
    </w:p>
    <w:p w14:paraId="2B9C0E80" w14:textId="77777777" w:rsidR="00FB7917" w:rsidRDefault="00FB7917">
      <w:pPr>
        <w:rPr>
          <w:sz w:val="18"/>
        </w:rPr>
      </w:pPr>
    </w:p>
    <w:p w14:paraId="1CE4FE46" w14:textId="77777777" w:rsidR="00FB7917" w:rsidRDefault="00FB7917">
      <w:pPr>
        <w:rPr>
          <w:sz w:val="18"/>
        </w:rPr>
      </w:pPr>
    </w:p>
    <w:p w14:paraId="17FB78A2" w14:textId="77777777" w:rsidR="00FB7917" w:rsidRDefault="00FB7917">
      <w:pPr>
        <w:rPr>
          <w:sz w:val="18"/>
        </w:rPr>
      </w:pPr>
    </w:p>
    <w:p w14:paraId="254F90FB" w14:textId="77777777" w:rsidR="00FB7917" w:rsidRDefault="00FB7917">
      <w:pPr>
        <w:rPr>
          <w:sz w:val="18"/>
        </w:rPr>
      </w:pPr>
    </w:p>
    <w:p w14:paraId="7879B483" w14:textId="77777777" w:rsidR="00FB7917" w:rsidRDefault="00FB7917">
      <w:pPr>
        <w:rPr>
          <w:sz w:val="18"/>
        </w:rPr>
      </w:pPr>
    </w:p>
    <w:p w14:paraId="700F02CB" w14:textId="77777777" w:rsidR="00FB7917" w:rsidRDefault="00FB7917">
      <w:pPr>
        <w:rPr>
          <w:sz w:val="18"/>
        </w:rPr>
      </w:pPr>
    </w:p>
    <w:p w14:paraId="0AEB13AB" w14:textId="77777777" w:rsidR="00FB7917" w:rsidRDefault="00FB7917">
      <w:pPr>
        <w:rPr>
          <w:sz w:val="18"/>
        </w:rPr>
      </w:pPr>
      <w:r>
        <w:rPr>
          <w:sz w:val="18"/>
        </w:rPr>
        <w:t>This copy of the MRA is provided to enable the user to make copies of this document but only for the purpose of a copy being given to such personnel within the user’s company as is necessary for the user’s company to operate and supply electricity within Great Britain. It is a condition of this licence that copies of the MRA made in accordance with this licence may not be distributed for any other purpose, and each copy will be destroyed when the person possessing such a copy no longer needs such copy to fulfil the purpose set out above.</w:t>
      </w:r>
    </w:p>
    <w:p w14:paraId="775E4C94" w14:textId="77777777" w:rsidR="00FB7917" w:rsidRDefault="00FB7917">
      <w:pPr>
        <w:spacing w:before="100" w:beforeAutospacing="1"/>
        <w:rPr>
          <w:sz w:val="18"/>
        </w:rPr>
      </w:pPr>
      <w:r>
        <w:rPr>
          <w:sz w:val="18"/>
        </w:rPr>
        <w:t xml:space="preserve">The use of this product has been licensed to </w:t>
      </w:r>
      <w:r>
        <w:rPr>
          <w:b/>
          <w:bCs/>
          <w:sz w:val="18"/>
        </w:rPr>
        <w:t xml:space="preserve">Gemserv Limited, </w:t>
      </w:r>
      <w:r w:rsidR="00025A0F">
        <w:rPr>
          <w:b/>
          <w:bCs/>
          <w:sz w:val="18"/>
        </w:rPr>
        <w:t>5</w:t>
      </w:r>
      <w:r w:rsidR="00025A0F" w:rsidRPr="00061C01">
        <w:rPr>
          <w:b/>
          <w:bCs/>
          <w:sz w:val="18"/>
          <w:vertAlign w:val="superscript"/>
        </w:rPr>
        <w:t>th</w:t>
      </w:r>
      <w:r w:rsidR="00025A0F">
        <w:rPr>
          <w:b/>
          <w:bCs/>
          <w:sz w:val="18"/>
        </w:rPr>
        <w:t xml:space="preserve"> Floor, 8 Fenchurch Place</w:t>
      </w:r>
      <w:r>
        <w:rPr>
          <w:b/>
          <w:bCs/>
          <w:sz w:val="18"/>
        </w:rPr>
        <w:t xml:space="preserve">, London, EC3M </w:t>
      </w:r>
      <w:r w:rsidR="00025A0F">
        <w:rPr>
          <w:b/>
          <w:bCs/>
          <w:sz w:val="18"/>
        </w:rPr>
        <w:t>4AJ</w:t>
      </w:r>
    </w:p>
    <w:p w14:paraId="77ACB236" w14:textId="77777777" w:rsidR="00FB7917" w:rsidRDefault="00FB7917">
      <w:pPr>
        <w:rPr>
          <w:sz w:val="18"/>
        </w:rPr>
      </w:pPr>
    </w:p>
    <w:p w14:paraId="373DC9EA" w14:textId="77777777" w:rsidR="00FB7917" w:rsidRDefault="00FB7917">
      <w:pPr>
        <w:tabs>
          <w:tab w:val="left" w:pos="6480"/>
        </w:tabs>
        <w:ind w:hanging="90"/>
        <w:rPr>
          <w:sz w:val="18"/>
          <w:szCs w:val="18"/>
        </w:rPr>
      </w:pPr>
      <w:r>
        <w:rPr>
          <w:sz w:val="18"/>
          <w:szCs w:val="18"/>
        </w:rPr>
        <w:t xml:space="preserve">  </w:t>
      </w:r>
      <w:r>
        <w:rPr>
          <w:sz w:val="18"/>
          <w:szCs w:val="18"/>
        </w:rPr>
        <w:sym w:font="Symbol" w:char="F0E3"/>
      </w:r>
      <w:r>
        <w:rPr>
          <w:sz w:val="18"/>
          <w:szCs w:val="18"/>
        </w:rPr>
        <w:t>1998</w:t>
      </w:r>
      <w:r w:rsidR="002F47AE">
        <w:rPr>
          <w:sz w:val="18"/>
          <w:szCs w:val="18"/>
        </w:rPr>
        <w:t>, 2019</w:t>
      </w:r>
      <w:r>
        <w:rPr>
          <w:sz w:val="18"/>
          <w:szCs w:val="18"/>
        </w:rPr>
        <w:t xml:space="preserve"> </w:t>
      </w:r>
      <w:r>
        <w:rPr>
          <w:b/>
          <w:sz w:val="18"/>
          <w:szCs w:val="18"/>
        </w:rPr>
        <w:t xml:space="preserve">MRA Service Company Limited, </w:t>
      </w:r>
      <w:r w:rsidR="00025A0F">
        <w:rPr>
          <w:b/>
          <w:sz w:val="18"/>
          <w:szCs w:val="18"/>
        </w:rPr>
        <w:t>5</w:t>
      </w:r>
      <w:r w:rsidR="00025A0F" w:rsidRPr="00061C01">
        <w:rPr>
          <w:b/>
          <w:sz w:val="18"/>
          <w:szCs w:val="18"/>
          <w:vertAlign w:val="superscript"/>
        </w:rPr>
        <w:t>th</w:t>
      </w:r>
      <w:r w:rsidR="00025A0F">
        <w:rPr>
          <w:b/>
          <w:sz w:val="18"/>
          <w:szCs w:val="18"/>
        </w:rPr>
        <w:t xml:space="preserve"> Floor, 8 Fenchurch Place</w:t>
      </w:r>
      <w:r>
        <w:rPr>
          <w:b/>
          <w:sz w:val="18"/>
          <w:szCs w:val="18"/>
        </w:rPr>
        <w:t xml:space="preserve">, London, EC3M </w:t>
      </w:r>
      <w:r w:rsidR="00741697">
        <w:rPr>
          <w:b/>
          <w:sz w:val="18"/>
          <w:szCs w:val="18"/>
        </w:rPr>
        <w:t>4AJ</w:t>
      </w:r>
      <w:r>
        <w:rPr>
          <w:b/>
          <w:sz w:val="18"/>
          <w:szCs w:val="18"/>
        </w:rPr>
        <w:t xml:space="preserve">.  </w:t>
      </w:r>
      <w:r>
        <w:rPr>
          <w:sz w:val="18"/>
          <w:szCs w:val="18"/>
        </w:rPr>
        <w:t>All rights reserved. No part of this publication may be reproduced or transmitted in any material form (including photocopying or storing it in any medium, by electronic means and whether or not transiently or incidentally to some other use or publication) without the permission of MRA Service Company Limited, whose address is set out above.</w:t>
      </w:r>
    </w:p>
    <w:p w14:paraId="5877D911" w14:textId="77777777" w:rsidR="00FB7917" w:rsidRDefault="00FB7917">
      <w:pPr>
        <w:sectPr w:rsidR="00FB7917">
          <w:headerReference w:type="default" r:id="rId11"/>
          <w:headerReference w:type="first" r:id="rId12"/>
          <w:pgSz w:w="11909" w:h="16834" w:code="9"/>
          <w:pgMar w:top="1440" w:right="1440" w:bottom="1440" w:left="1440" w:header="709" w:footer="709" w:gutter="0"/>
          <w:pgNumType w:start="1"/>
          <w:cols w:space="720"/>
          <w:titlePg/>
          <w:docGrid w:linePitch="326"/>
        </w:sectPr>
      </w:pPr>
    </w:p>
    <w:p w14:paraId="08CF50D3" w14:textId="77777777" w:rsidR="00FB7917" w:rsidRDefault="00FB7917">
      <w:pPr>
        <w:pStyle w:val="TOC1"/>
        <w:jc w:val="center"/>
        <w:rPr>
          <w:u w:val="single"/>
        </w:rPr>
      </w:pPr>
      <w:r>
        <w:rPr>
          <w:u w:val="single"/>
        </w:rPr>
        <w:t>index</w:t>
      </w:r>
    </w:p>
    <w:p w14:paraId="3BCAF088" w14:textId="43B7FA6D" w:rsidR="005421A2" w:rsidRDefault="000B65BB">
      <w:pPr>
        <w:pStyle w:val="TOC1"/>
        <w:tabs>
          <w:tab w:val="left" w:pos="567"/>
        </w:tabs>
        <w:rPr>
          <w:rFonts w:asciiTheme="minorHAnsi" w:eastAsiaTheme="minorEastAsia" w:hAnsiTheme="minorHAnsi" w:cstheme="minorBidi"/>
          <w:b w:val="0"/>
          <w:caps w:val="0"/>
          <w:noProof/>
          <w:sz w:val="22"/>
          <w:szCs w:val="22"/>
          <w:lang w:eastAsia="en-GB"/>
        </w:rPr>
      </w:pPr>
      <w:del w:id="20" w:author="Debbie Houldsworth" w:date="2020-05-13T09:37:00Z">
        <w:r w:rsidRPr="00346CA0" w:rsidDel="00F32544">
          <w:rPr>
            <w:rFonts w:ascii="Times New Roman Bold" w:hAnsi="Times New Roman Bold"/>
            <w:bCs/>
            <w:szCs w:val="24"/>
            <w:rPrChange w:id="21" w:author="Debbie Houldsworth" w:date="2020-05-12T08:55:00Z">
              <w:rPr>
                <w:b w:val="0"/>
                <w:bCs/>
                <w:sz w:val="22"/>
                <w:szCs w:val="22"/>
              </w:rPr>
            </w:rPrChange>
          </w:rPr>
          <w:fldChar w:fldCharType="begin"/>
        </w:r>
        <w:r w:rsidR="00FB7917" w:rsidRPr="00346CA0" w:rsidDel="00F32544">
          <w:rPr>
            <w:rFonts w:ascii="Times New Roman Bold" w:hAnsi="Times New Roman Bold"/>
            <w:bCs/>
            <w:szCs w:val="24"/>
            <w:rPrChange w:id="22" w:author="Debbie Houldsworth" w:date="2020-05-12T08:55:00Z">
              <w:rPr>
                <w:b w:val="0"/>
                <w:bCs/>
                <w:sz w:val="22"/>
                <w:szCs w:val="22"/>
              </w:rPr>
            </w:rPrChange>
          </w:rPr>
          <w:delInstrText xml:space="preserve"> TOC \h \z \t "MRA Heading 2,2,MRA Heading 1,1" </w:delInstrText>
        </w:r>
        <w:r w:rsidRPr="00346CA0" w:rsidDel="00F32544">
          <w:rPr>
            <w:rFonts w:ascii="Times New Roman Bold" w:hAnsi="Times New Roman Bold"/>
            <w:bCs/>
            <w:szCs w:val="24"/>
            <w:rPrChange w:id="23" w:author="Debbie Houldsworth" w:date="2020-05-12T08:55:00Z">
              <w:rPr>
                <w:b w:val="0"/>
                <w:bCs/>
                <w:sz w:val="22"/>
                <w:szCs w:val="22"/>
              </w:rPr>
            </w:rPrChange>
          </w:rPr>
          <w:fldChar w:fldCharType="end"/>
        </w:r>
      </w:del>
      <w:r w:rsidR="00F32544">
        <w:rPr>
          <w:rFonts w:ascii="Times New Roman Bold" w:hAnsi="Times New Roman Bold"/>
          <w:bCs/>
          <w:szCs w:val="24"/>
        </w:rPr>
        <w:fldChar w:fldCharType="begin"/>
      </w:r>
      <w:r w:rsidR="00F32544">
        <w:rPr>
          <w:rFonts w:ascii="Times New Roman Bold" w:hAnsi="Times New Roman Bold"/>
          <w:bCs/>
          <w:szCs w:val="24"/>
        </w:rPr>
        <w:instrText xml:space="preserve"> TOC \o "1-1" \h \z \u </w:instrText>
      </w:r>
      <w:r w:rsidR="00F32544">
        <w:rPr>
          <w:rFonts w:ascii="Times New Roman Bold" w:hAnsi="Times New Roman Bold"/>
          <w:bCs/>
          <w:szCs w:val="24"/>
        </w:rPr>
        <w:fldChar w:fldCharType="separate"/>
      </w:r>
      <w:hyperlink w:anchor="_Toc40260822" w:history="1">
        <w:r w:rsidR="005421A2" w:rsidRPr="005B1E3E">
          <w:rPr>
            <w:rStyle w:val="Hyperlink"/>
            <w:bCs/>
            <w:noProof/>
          </w:rPr>
          <w:t>1.</w:t>
        </w:r>
        <w:r w:rsidR="005421A2">
          <w:rPr>
            <w:rFonts w:asciiTheme="minorHAnsi" w:eastAsiaTheme="minorEastAsia" w:hAnsiTheme="minorHAnsi" w:cstheme="minorBidi"/>
            <w:b w:val="0"/>
            <w:caps w:val="0"/>
            <w:noProof/>
            <w:sz w:val="22"/>
            <w:szCs w:val="22"/>
            <w:lang w:eastAsia="en-GB"/>
          </w:rPr>
          <w:tab/>
        </w:r>
        <w:r w:rsidR="005421A2" w:rsidRPr="005B1E3E">
          <w:rPr>
            <w:rStyle w:val="Hyperlink"/>
            <w:bCs/>
            <w:noProof/>
          </w:rPr>
          <w:t>DEFINITIONS AND INTERPRETATION</w:t>
        </w:r>
        <w:r w:rsidR="005421A2">
          <w:rPr>
            <w:noProof/>
            <w:webHidden/>
          </w:rPr>
          <w:tab/>
        </w:r>
        <w:r w:rsidR="005421A2">
          <w:rPr>
            <w:noProof/>
            <w:webHidden/>
          </w:rPr>
          <w:fldChar w:fldCharType="begin"/>
        </w:r>
        <w:r w:rsidR="005421A2">
          <w:rPr>
            <w:noProof/>
            <w:webHidden/>
          </w:rPr>
          <w:instrText xml:space="preserve"> PAGEREF _Toc40260822 \h </w:instrText>
        </w:r>
        <w:r w:rsidR="005421A2">
          <w:rPr>
            <w:noProof/>
            <w:webHidden/>
          </w:rPr>
        </w:r>
        <w:r w:rsidR="005421A2">
          <w:rPr>
            <w:noProof/>
            <w:webHidden/>
          </w:rPr>
          <w:fldChar w:fldCharType="separate"/>
        </w:r>
        <w:r w:rsidR="005421A2">
          <w:rPr>
            <w:noProof/>
            <w:webHidden/>
          </w:rPr>
          <w:t>11</w:t>
        </w:r>
        <w:r w:rsidR="005421A2">
          <w:rPr>
            <w:noProof/>
            <w:webHidden/>
          </w:rPr>
          <w:fldChar w:fldCharType="end"/>
        </w:r>
      </w:hyperlink>
    </w:p>
    <w:p w14:paraId="737A6613" w14:textId="3595D926"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0823" w:history="1">
        <w:r w:rsidR="005421A2" w:rsidRPr="005B1E3E">
          <w:rPr>
            <w:rStyle w:val="Hyperlink"/>
            <w:noProof/>
          </w:rPr>
          <w:t>2</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Not used</w:t>
        </w:r>
        <w:r w:rsidR="005421A2">
          <w:rPr>
            <w:noProof/>
            <w:webHidden/>
          </w:rPr>
          <w:tab/>
        </w:r>
        <w:r w:rsidR="005421A2">
          <w:rPr>
            <w:noProof/>
            <w:webHidden/>
          </w:rPr>
          <w:fldChar w:fldCharType="begin"/>
        </w:r>
        <w:r w:rsidR="005421A2">
          <w:rPr>
            <w:noProof/>
            <w:webHidden/>
          </w:rPr>
          <w:instrText xml:space="preserve"> PAGEREF _Toc40260823 \h </w:instrText>
        </w:r>
        <w:r w:rsidR="005421A2">
          <w:rPr>
            <w:noProof/>
            <w:webHidden/>
          </w:rPr>
        </w:r>
        <w:r w:rsidR="005421A2">
          <w:rPr>
            <w:noProof/>
            <w:webHidden/>
          </w:rPr>
          <w:fldChar w:fldCharType="separate"/>
        </w:r>
        <w:r w:rsidR="005421A2">
          <w:rPr>
            <w:noProof/>
            <w:webHidden/>
          </w:rPr>
          <w:t>18</w:t>
        </w:r>
        <w:r w:rsidR="005421A2">
          <w:rPr>
            <w:noProof/>
            <w:webHidden/>
          </w:rPr>
          <w:fldChar w:fldCharType="end"/>
        </w:r>
      </w:hyperlink>
    </w:p>
    <w:p w14:paraId="39AACA7C" w14:textId="00FB124D"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0839" w:history="1">
        <w:r w:rsidR="005421A2" w:rsidRPr="005B1E3E">
          <w:rPr>
            <w:rStyle w:val="Hyperlink"/>
            <w:noProof/>
          </w:rPr>
          <w:t>3</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COMMENCEMENT AND DURATION</w:t>
        </w:r>
        <w:r w:rsidR="005421A2">
          <w:rPr>
            <w:noProof/>
            <w:webHidden/>
          </w:rPr>
          <w:tab/>
        </w:r>
        <w:r w:rsidR="005421A2">
          <w:rPr>
            <w:noProof/>
            <w:webHidden/>
          </w:rPr>
          <w:fldChar w:fldCharType="begin"/>
        </w:r>
        <w:r w:rsidR="005421A2">
          <w:rPr>
            <w:noProof/>
            <w:webHidden/>
          </w:rPr>
          <w:instrText xml:space="preserve"> PAGEREF _Toc40260839 \h </w:instrText>
        </w:r>
        <w:r w:rsidR="005421A2">
          <w:rPr>
            <w:noProof/>
            <w:webHidden/>
          </w:rPr>
        </w:r>
        <w:r w:rsidR="005421A2">
          <w:rPr>
            <w:noProof/>
            <w:webHidden/>
          </w:rPr>
          <w:fldChar w:fldCharType="separate"/>
        </w:r>
        <w:r w:rsidR="005421A2">
          <w:rPr>
            <w:noProof/>
            <w:webHidden/>
          </w:rPr>
          <w:t>18</w:t>
        </w:r>
        <w:r w:rsidR="005421A2">
          <w:rPr>
            <w:noProof/>
            <w:webHidden/>
          </w:rPr>
          <w:fldChar w:fldCharType="end"/>
        </w:r>
      </w:hyperlink>
    </w:p>
    <w:p w14:paraId="6826B9F5" w14:textId="6DE06116"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0840" w:history="1">
        <w:r w:rsidR="005421A2" w:rsidRPr="005B1E3E">
          <w:rPr>
            <w:rStyle w:val="Hyperlink"/>
            <w:noProof/>
          </w:rPr>
          <w:t>4</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Not USed</w:t>
        </w:r>
        <w:r w:rsidR="005421A2">
          <w:rPr>
            <w:noProof/>
            <w:webHidden/>
          </w:rPr>
          <w:tab/>
        </w:r>
        <w:r w:rsidR="005421A2">
          <w:rPr>
            <w:noProof/>
            <w:webHidden/>
          </w:rPr>
          <w:fldChar w:fldCharType="begin"/>
        </w:r>
        <w:r w:rsidR="005421A2">
          <w:rPr>
            <w:noProof/>
            <w:webHidden/>
          </w:rPr>
          <w:instrText xml:space="preserve"> PAGEREF _Toc40260840 \h </w:instrText>
        </w:r>
        <w:r w:rsidR="005421A2">
          <w:rPr>
            <w:noProof/>
            <w:webHidden/>
          </w:rPr>
        </w:r>
        <w:r w:rsidR="005421A2">
          <w:rPr>
            <w:noProof/>
            <w:webHidden/>
          </w:rPr>
          <w:fldChar w:fldCharType="separate"/>
        </w:r>
        <w:r w:rsidR="005421A2">
          <w:rPr>
            <w:noProof/>
            <w:webHidden/>
          </w:rPr>
          <w:t>18</w:t>
        </w:r>
        <w:r w:rsidR="005421A2">
          <w:rPr>
            <w:noProof/>
            <w:webHidden/>
          </w:rPr>
          <w:fldChar w:fldCharType="end"/>
        </w:r>
      </w:hyperlink>
    </w:p>
    <w:p w14:paraId="30B8CDB6" w14:textId="5942E61E"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0868" w:history="1">
        <w:r w:rsidR="005421A2" w:rsidRPr="005B1E3E">
          <w:rPr>
            <w:rStyle w:val="Hyperlink"/>
            <w:noProof/>
          </w:rPr>
          <w:t>5</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ENFORCEABILITY OF OBLIGATIONS</w:t>
        </w:r>
        <w:r w:rsidR="005421A2">
          <w:rPr>
            <w:noProof/>
            <w:webHidden/>
          </w:rPr>
          <w:tab/>
        </w:r>
        <w:r w:rsidR="005421A2">
          <w:rPr>
            <w:noProof/>
            <w:webHidden/>
          </w:rPr>
          <w:fldChar w:fldCharType="begin"/>
        </w:r>
        <w:r w:rsidR="005421A2">
          <w:rPr>
            <w:noProof/>
            <w:webHidden/>
          </w:rPr>
          <w:instrText xml:space="preserve"> PAGEREF _Toc40260868 \h </w:instrText>
        </w:r>
        <w:r w:rsidR="005421A2">
          <w:rPr>
            <w:noProof/>
            <w:webHidden/>
          </w:rPr>
        </w:r>
        <w:r w:rsidR="005421A2">
          <w:rPr>
            <w:noProof/>
            <w:webHidden/>
          </w:rPr>
          <w:fldChar w:fldCharType="separate"/>
        </w:r>
        <w:r w:rsidR="005421A2">
          <w:rPr>
            <w:noProof/>
            <w:webHidden/>
          </w:rPr>
          <w:t>18</w:t>
        </w:r>
        <w:r w:rsidR="005421A2">
          <w:rPr>
            <w:noProof/>
            <w:webHidden/>
          </w:rPr>
          <w:fldChar w:fldCharType="end"/>
        </w:r>
      </w:hyperlink>
    </w:p>
    <w:p w14:paraId="3CB89390" w14:textId="76AB5570"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0870" w:history="1">
        <w:r w:rsidR="005421A2" w:rsidRPr="005B1E3E">
          <w:rPr>
            <w:rStyle w:val="Hyperlink"/>
            <w:noProof/>
          </w:rPr>
          <w:t>6</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Not used</w:t>
        </w:r>
        <w:r w:rsidR="005421A2">
          <w:rPr>
            <w:noProof/>
            <w:webHidden/>
          </w:rPr>
          <w:tab/>
        </w:r>
        <w:r w:rsidR="005421A2">
          <w:rPr>
            <w:noProof/>
            <w:webHidden/>
          </w:rPr>
          <w:fldChar w:fldCharType="begin"/>
        </w:r>
        <w:r w:rsidR="005421A2">
          <w:rPr>
            <w:noProof/>
            <w:webHidden/>
          </w:rPr>
          <w:instrText xml:space="preserve"> PAGEREF _Toc40260870 \h </w:instrText>
        </w:r>
        <w:r w:rsidR="005421A2">
          <w:rPr>
            <w:noProof/>
            <w:webHidden/>
          </w:rPr>
        </w:r>
        <w:r w:rsidR="005421A2">
          <w:rPr>
            <w:noProof/>
            <w:webHidden/>
          </w:rPr>
          <w:fldChar w:fldCharType="separate"/>
        </w:r>
        <w:r w:rsidR="005421A2">
          <w:rPr>
            <w:noProof/>
            <w:webHidden/>
          </w:rPr>
          <w:t>18</w:t>
        </w:r>
        <w:r w:rsidR="005421A2">
          <w:rPr>
            <w:noProof/>
            <w:webHidden/>
          </w:rPr>
          <w:fldChar w:fldCharType="end"/>
        </w:r>
      </w:hyperlink>
    </w:p>
    <w:p w14:paraId="1001C9FE" w14:textId="0441231C"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0972" w:history="1">
        <w:r w:rsidR="005421A2" w:rsidRPr="005B1E3E">
          <w:rPr>
            <w:rStyle w:val="Hyperlink"/>
            <w:noProof/>
          </w:rPr>
          <w:t>7</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 xml:space="preserve">Not Used </w:t>
        </w:r>
        <w:r w:rsidR="005421A2">
          <w:rPr>
            <w:noProof/>
            <w:webHidden/>
          </w:rPr>
          <w:tab/>
        </w:r>
        <w:r w:rsidR="005421A2">
          <w:rPr>
            <w:noProof/>
            <w:webHidden/>
          </w:rPr>
          <w:fldChar w:fldCharType="begin"/>
        </w:r>
        <w:r w:rsidR="005421A2">
          <w:rPr>
            <w:noProof/>
            <w:webHidden/>
          </w:rPr>
          <w:instrText xml:space="preserve"> PAGEREF _Toc40260972 \h </w:instrText>
        </w:r>
        <w:r w:rsidR="005421A2">
          <w:rPr>
            <w:noProof/>
            <w:webHidden/>
          </w:rPr>
        </w:r>
        <w:r w:rsidR="005421A2">
          <w:rPr>
            <w:noProof/>
            <w:webHidden/>
          </w:rPr>
          <w:fldChar w:fldCharType="separate"/>
        </w:r>
        <w:r w:rsidR="005421A2">
          <w:rPr>
            <w:noProof/>
            <w:webHidden/>
          </w:rPr>
          <w:t>18</w:t>
        </w:r>
        <w:r w:rsidR="005421A2">
          <w:rPr>
            <w:noProof/>
            <w:webHidden/>
          </w:rPr>
          <w:fldChar w:fldCharType="end"/>
        </w:r>
      </w:hyperlink>
    </w:p>
    <w:p w14:paraId="2FAEBE1C" w14:textId="62C16272"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0973" w:history="1">
        <w:r w:rsidR="005421A2" w:rsidRPr="005B1E3E">
          <w:rPr>
            <w:rStyle w:val="Hyperlink"/>
            <w:noProof/>
          </w:rPr>
          <w:t>8</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Costs</w:t>
        </w:r>
        <w:r w:rsidR="005421A2">
          <w:rPr>
            <w:noProof/>
            <w:webHidden/>
          </w:rPr>
          <w:tab/>
        </w:r>
        <w:r w:rsidR="005421A2">
          <w:rPr>
            <w:noProof/>
            <w:webHidden/>
          </w:rPr>
          <w:fldChar w:fldCharType="begin"/>
        </w:r>
        <w:r w:rsidR="005421A2">
          <w:rPr>
            <w:noProof/>
            <w:webHidden/>
          </w:rPr>
          <w:instrText xml:space="preserve"> PAGEREF _Toc40260973 \h </w:instrText>
        </w:r>
        <w:r w:rsidR="005421A2">
          <w:rPr>
            <w:noProof/>
            <w:webHidden/>
          </w:rPr>
        </w:r>
        <w:r w:rsidR="005421A2">
          <w:rPr>
            <w:noProof/>
            <w:webHidden/>
          </w:rPr>
          <w:fldChar w:fldCharType="separate"/>
        </w:r>
        <w:r w:rsidR="005421A2">
          <w:rPr>
            <w:noProof/>
            <w:webHidden/>
          </w:rPr>
          <w:t>18</w:t>
        </w:r>
        <w:r w:rsidR="005421A2">
          <w:rPr>
            <w:noProof/>
            <w:webHidden/>
          </w:rPr>
          <w:fldChar w:fldCharType="end"/>
        </w:r>
      </w:hyperlink>
    </w:p>
    <w:p w14:paraId="5DC011C9" w14:textId="130AD944"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0974" w:history="1">
        <w:r w:rsidR="005421A2" w:rsidRPr="005B1E3E">
          <w:rPr>
            <w:rStyle w:val="Hyperlink"/>
            <w:noProof/>
          </w:rPr>
          <w:t>9</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change control</w:t>
        </w:r>
        <w:r w:rsidR="005421A2">
          <w:rPr>
            <w:noProof/>
            <w:webHidden/>
          </w:rPr>
          <w:tab/>
        </w:r>
        <w:r w:rsidR="005421A2">
          <w:rPr>
            <w:noProof/>
            <w:webHidden/>
          </w:rPr>
          <w:fldChar w:fldCharType="begin"/>
        </w:r>
        <w:r w:rsidR="005421A2">
          <w:rPr>
            <w:noProof/>
            <w:webHidden/>
          </w:rPr>
          <w:instrText xml:space="preserve"> PAGEREF _Toc40260974 \h </w:instrText>
        </w:r>
        <w:r w:rsidR="005421A2">
          <w:rPr>
            <w:noProof/>
            <w:webHidden/>
          </w:rPr>
        </w:r>
        <w:r w:rsidR="005421A2">
          <w:rPr>
            <w:noProof/>
            <w:webHidden/>
          </w:rPr>
          <w:fldChar w:fldCharType="separate"/>
        </w:r>
        <w:r w:rsidR="005421A2">
          <w:rPr>
            <w:noProof/>
            <w:webHidden/>
          </w:rPr>
          <w:t>22</w:t>
        </w:r>
        <w:r w:rsidR="005421A2">
          <w:rPr>
            <w:noProof/>
            <w:webHidden/>
          </w:rPr>
          <w:fldChar w:fldCharType="end"/>
        </w:r>
      </w:hyperlink>
    </w:p>
    <w:p w14:paraId="2C772F27" w14:textId="06BC7D63" w:rsidR="005421A2" w:rsidRDefault="00E1670D">
      <w:pPr>
        <w:pStyle w:val="TOC1"/>
        <w:rPr>
          <w:rFonts w:asciiTheme="minorHAnsi" w:eastAsiaTheme="minorEastAsia" w:hAnsiTheme="minorHAnsi" w:cstheme="minorBidi"/>
          <w:b w:val="0"/>
          <w:caps w:val="0"/>
          <w:noProof/>
          <w:sz w:val="22"/>
          <w:szCs w:val="22"/>
          <w:lang w:eastAsia="en-GB"/>
        </w:rPr>
      </w:pPr>
      <w:hyperlink w:anchor="_Toc40260975" w:history="1">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NOT USED</w:t>
        </w:r>
        <w:r w:rsidR="005421A2">
          <w:rPr>
            <w:noProof/>
            <w:webHidden/>
          </w:rPr>
          <w:tab/>
        </w:r>
        <w:r w:rsidR="005421A2">
          <w:rPr>
            <w:noProof/>
            <w:webHidden/>
          </w:rPr>
          <w:fldChar w:fldCharType="begin"/>
        </w:r>
        <w:r w:rsidR="005421A2">
          <w:rPr>
            <w:noProof/>
            <w:webHidden/>
          </w:rPr>
          <w:instrText xml:space="preserve"> PAGEREF _Toc40260975 \h </w:instrText>
        </w:r>
        <w:r w:rsidR="005421A2">
          <w:rPr>
            <w:noProof/>
            <w:webHidden/>
          </w:rPr>
        </w:r>
        <w:r w:rsidR="005421A2">
          <w:rPr>
            <w:noProof/>
            <w:webHidden/>
          </w:rPr>
          <w:fldChar w:fldCharType="separate"/>
        </w:r>
        <w:r w:rsidR="005421A2">
          <w:rPr>
            <w:noProof/>
            <w:webHidden/>
          </w:rPr>
          <w:t>24</w:t>
        </w:r>
        <w:r w:rsidR="005421A2">
          <w:rPr>
            <w:noProof/>
            <w:webHidden/>
          </w:rPr>
          <w:fldChar w:fldCharType="end"/>
        </w:r>
      </w:hyperlink>
    </w:p>
    <w:p w14:paraId="7358AA8E" w14:textId="71EFE709"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0980" w:history="1">
        <w:r w:rsidR="005421A2" w:rsidRPr="005B1E3E">
          <w:rPr>
            <w:rStyle w:val="Hyperlink"/>
            <w:noProof/>
          </w:rPr>
          <w:t>11</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 xml:space="preserve">NOT USED </w:t>
        </w:r>
        <w:r w:rsidR="005421A2">
          <w:rPr>
            <w:noProof/>
            <w:webHidden/>
          </w:rPr>
          <w:tab/>
        </w:r>
        <w:r w:rsidR="005421A2">
          <w:rPr>
            <w:noProof/>
            <w:webHidden/>
          </w:rPr>
          <w:fldChar w:fldCharType="begin"/>
        </w:r>
        <w:r w:rsidR="005421A2">
          <w:rPr>
            <w:noProof/>
            <w:webHidden/>
          </w:rPr>
          <w:instrText xml:space="preserve"> PAGEREF _Toc40260980 \h </w:instrText>
        </w:r>
        <w:r w:rsidR="005421A2">
          <w:rPr>
            <w:noProof/>
            <w:webHidden/>
          </w:rPr>
        </w:r>
        <w:r w:rsidR="005421A2">
          <w:rPr>
            <w:noProof/>
            <w:webHidden/>
          </w:rPr>
          <w:fldChar w:fldCharType="separate"/>
        </w:r>
        <w:r w:rsidR="005421A2">
          <w:rPr>
            <w:noProof/>
            <w:webHidden/>
          </w:rPr>
          <w:t>24</w:t>
        </w:r>
        <w:r w:rsidR="005421A2">
          <w:rPr>
            <w:noProof/>
            <w:webHidden/>
          </w:rPr>
          <w:fldChar w:fldCharType="end"/>
        </w:r>
      </w:hyperlink>
    </w:p>
    <w:p w14:paraId="2B93FD0D" w14:textId="796CF4BE"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0981" w:history="1">
        <w:r w:rsidR="005421A2" w:rsidRPr="005B1E3E">
          <w:rPr>
            <w:rStyle w:val="Hyperlink"/>
            <w:noProof/>
          </w:rPr>
          <w:t>12</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 xml:space="preserve">Not used </w:t>
        </w:r>
        <w:r w:rsidR="005421A2">
          <w:rPr>
            <w:noProof/>
            <w:webHidden/>
          </w:rPr>
          <w:tab/>
        </w:r>
        <w:r w:rsidR="005421A2">
          <w:rPr>
            <w:noProof/>
            <w:webHidden/>
          </w:rPr>
          <w:fldChar w:fldCharType="begin"/>
        </w:r>
        <w:r w:rsidR="005421A2">
          <w:rPr>
            <w:noProof/>
            <w:webHidden/>
          </w:rPr>
          <w:instrText xml:space="preserve"> PAGEREF _Toc40260981 \h </w:instrText>
        </w:r>
        <w:r w:rsidR="005421A2">
          <w:rPr>
            <w:noProof/>
            <w:webHidden/>
          </w:rPr>
        </w:r>
        <w:r w:rsidR="005421A2">
          <w:rPr>
            <w:noProof/>
            <w:webHidden/>
          </w:rPr>
          <w:fldChar w:fldCharType="separate"/>
        </w:r>
        <w:r w:rsidR="005421A2">
          <w:rPr>
            <w:noProof/>
            <w:webHidden/>
          </w:rPr>
          <w:t>25</w:t>
        </w:r>
        <w:r w:rsidR="005421A2">
          <w:rPr>
            <w:noProof/>
            <w:webHidden/>
          </w:rPr>
          <w:fldChar w:fldCharType="end"/>
        </w:r>
      </w:hyperlink>
    </w:p>
    <w:p w14:paraId="675FB21D" w14:textId="2E9D4BF2"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0984" w:history="1">
        <w:r w:rsidR="005421A2" w:rsidRPr="005B1E3E">
          <w:rPr>
            <w:rStyle w:val="Hyperlink"/>
            <w:noProof/>
          </w:rPr>
          <w:t>13</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 xml:space="preserve">Not used </w:t>
        </w:r>
        <w:r w:rsidR="005421A2">
          <w:rPr>
            <w:noProof/>
            <w:webHidden/>
          </w:rPr>
          <w:tab/>
        </w:r>
        <w:r w:rsidR="005421A2">
          <w:rPr>
            <w:noProof/>
            <w:webHidden/>
          </w:rPr>
          <w:fldChar w:fldCharType="begin"/>
        </w:r>
        <w:r w:rsidR="005421A2">
          <w:rPr>
            <w:noProof/>
            <w:webHidden/>
          </w:rPr>
          <w:instrText xml:space="preserve"> PAGEREF _Toc40260984 \h </w:instrText>
        </w:r>
        <w:r w:rsidR="005421A2">
          <w:rPr>
            <w:noProof/>
            <w:webHidden/>
          </w:rPr>
        </w:r>
        <w:r w:rsidR="005421A2">
          <w:rPr>
            <w:noProof/>
            <w:webHidden/>
          </w:rPr>
          <w:fldChar w:fldCharType="separate"/>
        </w:r>
        <w:r w:rsidR="005421A2">
          <w:rPr>
            <w:noProof/>
            <w:webHidden/>
          </w:rPr>
          <w:t>25</w:t>
        </w:r>
        <w:r w:rsidR="005421A2">
          <w:rPr>
            <w:noProof/>
            <w:webHidden/>
          </w:rPr>
          <w:fldChar w:fldCharType="end"/>
        </w:r>
      </w:hyperlink>
    </w:p>
    <w:p w14:paraId="5D40ECEF" w14:textId="630AB3C6"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0988" w:history="1">
        <w:r w:rsidR="005421A2" w:rsidRPr="005B1E3E">
          <w:rPr>
            <w:rStyle w:val="Hyperlink"/>
            <w:noProof/>
          </w:rPr>
          <w:t>14</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 xml:space="preserve">Not used </w:t>
        </w:r>
        <w:r w:rsidR="005421A2">
          <w:rPr>
            <w:noProof/>
            <w:webHidden/>
          </w:rPr>
          <w:tab/>
        </w:r>
        <w:r w:rsidR="005421A2">
          <w:rPr>
            <w:noProof/>
            <w:webHidden/>
          </w:rPr>
          <w:fldChar w:fldCharType="begin"/>
        </w:r>
        <w:r w:rsidR="005421A2">
          <w:rPr>
            <w:noProof/>
            <w:webHidden/>
          </w:rPr>
          <w:instrText xml:space="preserve"> PAGEREF _Toc40260988 \h </w:instrText>
        </w:r>
        <w:r w:rsidR="005421A2">
          <w:rPr>
            <w:noProof/>
            <w:webHidden/>
          </w:rPr>
        </w:r>
        <w:r w:rsidR="005421A2">
          <w:rPr>
            <w:noProof/>
            <w:webHidden/>
          </w:rPr>
          <w:fldChar w:fldCharType="separate"/>
        </w:r>
        <w:r w:rsidR="005421A2">
          <w:rPr>
            <w:noProof/>
            <w:webHidden/>
          </w:rPr>
          <w:t>25</w:t>
        </w:r>
        <w:r w:rsidR="005421A2">
          <w:rPr>
            <w:noProof/>
            <w:webHidden/>
          </w:rPr>
          <w:fldChar w:fldCharType="end"/>
        </w:r>
      </w:hyperlink>
    </w:p>
    <w:p w14:paraId="1ECE63F8" w14:textId="250D57C7"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0989" w:history="1">
        <w:r w:rsidR="005421A2" w:rsidRPr="005B1E3E">
          <w:rPr>
            <w:rStyle w:val="Hyperlink"/>
            <w:noProof/>
          </w:rPr>
          <w:t>15</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NOt USED</w:t>
        </w:r>
        <w:r w:rsidR="005421A2">
          <w:rPr>
            <w:noProof/>
            <w:webHidden/>
          </w:rPr>
          <w:tab/>
        </w:r>
        <w:r w:rsidR="005421A2">
          <w:rPr>
            <w:noProof/>
            <w:webHidden/>
          </w:rPr>
          <w:fldChar w:fldCharType="begin"/>
        </w:r>
        <w:r w:rsidR="005421A2">
          <w:rPr>
            <w:noProof/>
            <w:webHidden/>
          </w:rPr>
          <w:instrText xml:space="preserve"> PAGEREF _Toc40260989 \h </w:instrText>
        </w:r>
        <w:r w:rsidR="005421A2">
          <w:rPr>
            <w:noProof/>
            <w:webHidden/>
          </w:rPr>
        </w:r>
        <w:r w:rsidR="005421A2">
          <w:rPr>
            <w:noProof/>
            <w:webHidden/>
          </w:rPr>
          <w:fldChar w:fldCharType="separate"/>
        </w:r>
        <w:r w:rsidR="005421A2">
          <w:rPr>
            <w:noProof/>
            <w:webHidden/>
          </w:rPr>
          <w:t>26</w:t>
        </w:r>
        <w:r w:rsidR="005421A2">
          <w:rPr>
            <w:noProof/>
            <w:webHidden/>
          </w:rPr>
          <w:fldChar w:fldCharType="end"/>
        </w:r>
      </w:hyperlink>
    </w:p>
    <w:p w14:paraId="6EDDDE15" w14:textId="2B1D98D0"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0990" w:history="1">
        <w:r w:rsidR="005421A2" w:rsidRPr="005B1E3E">
          <w:rPr>
            <w:rStyle w:val="Hyperlink"/>
            <w:noProof/>
          </w:rPr>
          <w:t>16</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 xml:space="preserve">Not Used </w:t>
        </w:r>
        <w:r w:rsidR="005421A2">
          <w:rPr>
            <w:noProof/>
            <w:webHidden/>
          </w:rPr>
          <w:tab/>
        </w:r>
        <w:r w:rsidR="005421A2">
          <w:rPr>
            <w:noProof/>
            <w:webHidden/>
          </w:rPr>
          <w:fldChar w:fldCharType="begin"/>
        </w:r>
        <w:r w:rsidR="005421A2">
          <w:rPr>
            <w:noProof/>
            <w:webHidden/>
          </w:rPr>
          <w:instrText xml:space="preserve"> PAGEREF _Toc40260990 \h </w:instrText>
        </w:r>
        <w:r w:rsidR="005421A2">
          <w:rPr>
            <w:noProof/>
            <w:webHidden/>
          </w:rPr>
        </w:r>
        <w:r w:rsidR="005421A2">
          <w:rPr>
            <w:noProof/>
            <w:webHidden/>
          </w:rPr>
          <w:fldChar w:fldCharType="separate"/>
        </w:r>
        <w:r w:rsidR="005421A2">
          <w:rPr>
            <w:noProof/>
            <w:webHidden/>
          </w:rPr>
          <w:t>26</w:t>
        </w:r>
        <w:r w:rsidR="005421A2">
          <w:rPr>
            <w:noProof/>
            <w:webHidden/>
          </w:rPr>
          <w:fldChar w:fldCharType="end"/>
        </w:r>
      </w:hyperlink>
    </w:p>
    <w:p w14:paraId="509DC649" w14:textId="262982F8"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0994" w:history="1">
        <w:r w:rsidR="005421A2" w:rsidRPr="005B1E3E">
          <w:rPr>
            <w:rStyle w:val="Hyperlink"/>
            <w:noProof/>
          </w:rPr>
          <w:t>17</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 xml:space="preserve">Not Used </w:t>
        </w:r>
        <w:r w:rsidR="005421A2">
          <w:rPr>
            <w:noProof/>
            <w:webHidden/>
          </w:rPr>
          <w:tab/>
        </w:r>
        <w:r w:rsidR="005421A2">
          <w:rPr>
            <w:noProof/>
            <w:webHidden/>
          </w:rPr>
          <w:fldChar w:fldCharType="begin"/>
        </w:r>
        <w:r w:rsidR="005421A2">
          <w:rPr>
            <w:noProof/>
            <w:webHidden/>
          </w:rPr>
          <w:instrText xml:space="preserve"> PAGEREF _Toc40260994 \h </w:instrText>
        </w:r>
        <w:r w:rsidR="005421A2">
          <w:rPr>
            <w:noProof/>
            <w:webHidden/>
          </w:rPr>
        </w:r>
        <w:r w:rsidR="005421A2">
          <w:rPr>
            <w:noProof/>
            <w:webHidden/>
          </w:rPr>
          <w:fldChar w:fldCharType="separate"/>
        </w:r>
        <w:r w:rsidR="005421A2">
          <w:rPr>
            <w:noProof/>
            <w:webHidden/>
          </w:rPr>
          <w:t>26</w:t>
        </w:r>
        <w:r w:rsidR="005421A2">
          <w:rPr>
            <w:noProof/>
            <w:webHidden/>
          </w:rPr>
          <w:fldChar w:fldCharType="end"/>
        </w:r>
      </w:hyperlink>
    </w:p>
    <w:p w14:paraId="4FCCC5B2" w14:textId="35BA0ADA"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1021" w:history="1">
        <w:r w:rsidR="005421A2" w:rsidRPr="005B1E3E">
          <w:rPr>
            <w:rStyle w:val="Hyperlink"/>
            <w:noProof/>
          </w:rPr>
          <w:t>18</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 xml:space="preserve">Not Used </w:t>
        </w:r>
        <w:r w:rsidR="005421A2">
          <w:rPr>
            <w:noProof/>
            <w:webHidden/>
          </w:rPr>
          <w:tab/>
        </w:r>
        <w:r w:rsidR="005421A2">
          <w:rPr>
            <w:noProof/>
            <w:webHidden/>
          </w:rPr>
          <w:fldChar w:fldCharType="begin"/>
        </w:r>
        <w:r w:rsidR="005421A2">
          <w:rPr>
            <w:noProof/>
            <w:webHidden/>
          </w:rPr>
          <w:instrText xml:space="preserve"> PAGEREF _Toc40261021 \h </w:instrText>
        </w:r>
        <w:r w:rsidR="005421A2">
          <w:rPr>
            <w:noProof/>
            <w:webHidden/>
          </w:rPr>
        </w:r>
        <w:r w:rsidR="005421A2">
          <w:rPr>
            <w:noProof/>
            <w:webHidden/>
          </w:rPr>
          <w:fldChar w:fldCharType="separate"/>
        </w:r>
        <w:r w:rsidR="005421A2">
          <w:rPr>
            <w:noProof/>
            <w:webHidden/>
          </w:rPr>
          <w:t>26</w:t>
        </w:r>
        <w:r w:rsidR="005421A2">
          <w:rPr>
            <w:noProof/>
            <w:webHidden/>
          </w:rPr>
          <w:fldChar w:fldCharType="end"/>
        </w:r>
      </w:hyperlink>
    </w:p>
    <w:p w14:paraId="7DC91C12" w14:textId="53E4BA5C"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1024" w:history="1">
        <w:r w:rsidR="005421A2" w:rsidRPr="005B1E3E">
          <w:rPr>
            <w:rStyle w:val="Hyperlink"/>
            <w:noProof/>
          </w:rPr>
          <w:t>19</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 xml:space="preserve">Not Used </w:t>
        </w:r>
        <w:r w:rsidR="005421A2">
          <w:rPr>
            <w:noProof/>
            <w:webHidden/>
          </w:rPr>
          <w:tab/>
        </w:r>
        <w:r w:rsidR="005421A2">
          <w:rPr>
            <w:noProof/>
            <w:webHidden/>
          </w:rPr>
          <w:fldChar w:fldCharType="begin"/>
        </w:r>
        <w:r w:rsidR="005421A2">
          <w:rPr>
            <w:noProof/>
            <w:webHidden/>
          </w:rPr>
          <w:instrText xml:space="preserve"> PAGEREF _Toc40261024 \h </w:instrText>
        </w:r>
        <w:r w:rsidR="005421A2">
          <w:rPr>
            <w:noProof/>
            <w:webHidden/>
          </w:rPr>
        </w:r>
        <w:r w:rsidR="005421A2">
          <w:rPr>
            <w:noProof/>
            <w:webHidden/>
          </w:rPr>
          <w:fldChar w:fldCharType="separate"/>
        </w:r>
        <w:r w:rsidR="005421A2">
          <w:rPr>
            <w:noProof/>
            <w:webHidden/>
          </w:rPr>
          <w:t>26</w:t>
        </w:r>
        <w:r w:rsidR="005421A2">
          <w:rPr>
            <w:noProof/>
            <w:webHidden/>
          </w:rPr>
          <w:fldChar w:fldCharType="end"/>
        </w:r>
      </w:hyperlink>
    </w:p>
    <w:p w14:paraId="2746D9A6" w14:textId="69E5126A"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1025" w:history="1">
        <w:r w:rsidR="005421A2" w:rsidRPr="005B1E3E">
          <w:rPr>
            <w:rStyle w:val="Hyperlink"/>
            <w:noProof/>
          </w:rPr>
          <w:t>21</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 xml:space="preserve">Not Used </w:t>
        </w:r>
        <w:r w:rsidR="005421A2">
          <w:rPr>
            <w:noProof/>
            <w:webHidden/>
          </w:rPr>
          <w:tab/>
        </w:r>
        <w:r w:rsidR="005421A2">
          <w:rPr>
            <w:noProof/>
            <w:webHidden/>
          </w:rPr>
          <w:fldChar w:fldCharType="begin"/>
        </w:r>
        <w:r w:rsidR="005421A2">
          <w:rPr>
            <w:noProof/>
            <w:webHidden/>
          </w:rPr>
          <w:instrText xml:space="preserve"> PAGEREF _Toc40261025 \h </w:instrText>
        </w:r>
        <w:r w:rsidR="005421A2">
          <w:rPr>
            <w:noProof/>
            <w:webHidden/>
          </w:rPr>
        </w:r>
        <w:r w:rsidR="005421A2">
          <w:rPr>
            <w:noProof/>
            <w:webHidden/>
          </w:rPr>
          <w:fldChar w:fldCharType="separate"/>
        </w:r>
        <w:r w:rsidR="005421A2">
          <w:rPr>
            <w:noProof/>
            <w:webHidden/>
          </w:rPr>
          <w:t>26</w:t>
        </w:r>
        <w:r w:rsidR="005421A2">
          <w:rPr>
            <w:noProof/>
            <w:webHidden/>
          </w:rPr>
          <w:fldChar w:fldCharType="end"/>
        </w:r>
      </w:hyperlink>
    </w:p>
    <w:p w14:paraId="64187990" w14:textId="13284CD0"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1029" w:history="1">
        <w:r w:rsidR="005421A2" w:rsidRPr="005B1E3E">
          <w:rPr>
            <w:rStyle w:val="Hyperlink"/>
            <w:noProof/>
          </w:rPr>
          <w:t>22</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 xml:space="preserve">Not Used </w:t>
        </w:r>
        <w:r w:rsidR="005421A2">
          <w:rPr>
            <w:noProof/>
            <w:webHidden/>
          </w:rPr>
          <w:tab/>
        </w:r>
        <w:r w:rsidR="005421A2">
          <w:rPr>
            <w:noProof/>
            <w:webHidden/>
          </w:rPr>
          <w:fldChar w:fldCharType="begin"/>
        </w:r>
        <w:r w:rsidR="005421A2">
          <w:rPr>
            <w:noProof/>
            <w:webHidden/>
          </w:rPr>
          <w:instrText xml:space="preserve"> PAGEREF _Toc40261029 \h </w:instrText>
        </w:r>
        <w:r w:rsidR="005421A2">
          <w:rPr>
            <w:noProof/>
            <w:webHidden/>
          </w:rPr>
        </w:r>
        <w:r w:rsidR="005421A2">
          <w:rPr>
            <w:noProof/>
            <w:webHidden/>
          </w:rPr>
          <w:fldChar w:fldCharType="separate"/>
        </w:r>
        <w:r w:rsidR="005421A2">
          <w:rPr>
            <w:noProof/>
            <w:webHidden/>
          </w:rPr>
          <w:t>26</w:t>
        </w:r>
        <w:r w:rsidR="005421A2">
          <w:rPr>
            <w:noProof/>
            <w:webHidden/>
          </w:rPr>
          <w:fldChar w:fldCharType="end"/>
        </w:r>
      </w:hyperlink>
    </w:p>
    <w:p w14:paraId="19FC755D" w14:textId="21603253"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1034" w:history="1">
        <w:r w:rsidR="005421A2" w:rsidRPr="005B1E3E">
          <w:rPr>
            <w:rStyle w:val="Hyperlink"/>
            <w:noProof/>
          </w:rPr>
          <w:t>23</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 xml:space="preserve">Not Used </w:t>
        </w:r>
        <w:r w:rsidR="005421A2">
          <w:rPr>
            <w:noProof/>
            <w:webHidden/>
          </w:rPr>
          <w:tab/>
        </w:r>
        <w:r w:rsidR="005421A2">
          <w:rPr>
            <w:noProof/>
            <w:webHidden/>
          </w:rPr>
          <w:fldChar w:fldCharType="begin"/>
        </w:r>
        <w:r w:rsidR="005421A2">
          <w:rPr>
            <w:noProof/>
            <w:webHidden/>
          </w:rPr>
          <w:instrText xml:space="preserve"> PAGEREF _Toc40261034 \h </w:instrText>
        </w:r>
        <w:r w:rsidR="005421A2">
          <w:rPr>
            <w:noProof/>
            <w:webHidden/>
          </w:rPr>
        </w:r>
        <w:r w:rsidR="005421A2">
          <w:rPr>
            <w:noProof/>
            <w:webHidden/>
          </w:rPr>
          <w:fldChar w:fldCharType="separate"/>
        </w:r>
        <w:r w:rsidR="005421A2">
          <w:rPr>
            <w:noProof/>
            <w:webHidden/>
          </w:rPr>
          <w:t>26</w:t>
        </w:r>
        <w:r w:rsidR="005421A2">
          <w:rPr>
            <w:noProof/>
            <w:webHidden/>
          </w:rPr>
          <w:fldChar w:fldCharType="end"/>
        </w:r>
      </w:hyperlink>
    </w:p>
    <w:p w14:paraId="052F216B" w14:textId="388A6D62" w:rsidR="005421A2" w:rsidRDefault="00E1670D">
      <w:pPr>
        <w:pStyle w:val="TOC1"/>
        <w:rPr>
          <w:rFonts w:asciiTheme="minorHAnsi" w:eastAsiaTheme="minorEastAsia" w:hAnsiTheme="minorHAnsi" w:cstheme="minorBidi"/>
          <w:b w:val="0"/>
          <w:caps w:val="0"/>
          <w:noProof/>
          <w:sz w:val="22"/>
          <w:szCs w:val="22"/>
          <w:lang w:eastAsia="en-GB"/>
        </w:rPr>
      </w:pPr>
      <w:hyperlink w:anchor="_Toc40261035" w:history="1">
        <w:r w:rsidR="005421A2">
          <w:rPr>
            <w:rFonts w:asciiTheme="minorHAnsi" w:eastAsiaTheme="minorEastAsia" w:hAnsiTheme="minorHAnsi" w:cstheme="minorBidi"/>
            <w:b w:val="0"/>
            <w:caps w:val="0"/>
            <w:noProof/>
            <w:sz w:val="22"/>
            <w:szCs w:val="22"/>
            <w:lang w:eastAsia="en-GB"/>
          </w:rPr>
          <w:tab/>
        </w:r>
        <w:bookmarkStart w:id="24" w:name="_GoBack"/>
        <w:bookmarkEnd w:id="24"/>
        <w:r w:rsidR="005421A2" w:rsidRPr="005B1E3E">
          <w:rPr>
            <w:rStyle w:val="Hyperlink"/>
            <w:noProof/>
          </w:rPr>
          <w:t xml:space="preserve">Not Used </w:t>
        </w:r>
        <w:r w:rsidR="005421A2">
          <w:rPr>
            <w:noProof/>
            <w:webHidden/>
          </w:rPr>
          <w:tab/>
        </w:r>
        <w:r w:rsidR="005421A2">
          <w:rPr>
            <w:noProof/>
            <w:webHidden/>
          </w:rPr>
          <w:fldChar w:fldCharType="begin"/>
        </w:r>
        <w:r w:rsidR="005421A2">
          <w:rPr>
            <w:noProof/>
            <w:webHidden/>
          </w:rPr>
          <w:instrText xml:space="preserve"> PAGEREF _Toc40261035 \h </w:instrText>
        </w:r>
        <w:r w:rsidR="005421A2">
          <w:rPr>
            <w:noProof/>
            <w:webHidden/>
          </w:rPr>
        </w:r>
        <w:r w:rsidR="005421A2">
          <w:rPr>
            <w:noProof/>
            <w:webHidden/>
          </w:rPr>
          <w:fldChar w:fldCharType="separate"/>
        </w:r>
        <w:r w:rsidR="005421A2">
          <w:rPr>
            <w:noProof/>
            <w:webHidden/>
          </w:rPr>
          <w:t>26</w:t>
        </w:r>
        <w:r w:rsidR="005421A2">
          <w:rPr>
            <w:noProof/>
            <w:webHidden/>
          </w:rPr>
          <w:fldChar w:fldCharType="end"/>
        </w:r>
      </w:hyperlink>
    </w:p>
    <w:p w14:paraId="7C21B4EC" w14:textId="39E9FBB3"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1040" w:history="1">
        <w:r w:rsidR="005421A2" w:rsidRPr="005B1E3E">
          <w:rPr>
            <w:rStyle w:val="Hyperlink"/>
            <w:noProof/>
          </w:rPr>
          <w:t>24</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 xml:space="preserve">Not Used </w:t>
        </w:r>
        <w:r w:rsidR="005421A2">
          <w:rPr>
            <w:noProof/>
            <w:webHidden/>
          </w:rPr>
          <w:tab/>
        </w:r>
        <w:r w:rsidR="005421A2">
          <w:rPr>
            <w:noProof/>
            <w:webHidden/>
          </w:rPr>
          <w:fldChar w:fldCharType="begin"/>
        </w:r>
        <w:r w:rsidR="005421A2">
          <w:rPr>
            <w:noProof/>
            <w:webHidden/>
          </w:rPr>
          <w:instrText xml:space="preserve"> PAGEREF _Toc40261040 \h </w:instrText>
        </w:r>
        <w:r w:rsidR="005421A2">
          <w:rPr>
            <w:noProof/>
            <w:webHidden/>
          </w:rPr>
        </w:r>
        <w:r w:rsidR="005421A2">
          <w:rPr>
            <w:noProof/>
            <w:webHidden/>
          </w:rPr>
          <w:fldChar w:fldCharType="separate"/>
        </w:r>
        <w:r w:rsidR="005421A2">
          <w:rPr>
            <w:noProof/>
            <w:webHidden/>
          </w:rPr>
          <w:t>26</w:t>
        </w:r>
        <w:r w:rsidR="005421A2">
          <w:rPr>
            <w:noProof/>
            <w:webHidden/>
          </w:rPr>
          <w:fldChar w:fldCharType="end"/>
        </w:r>
      </w:hyperlink>
    </w:p>
    <w:p w14:paraId="3426C4A3" w14:textId="74613163"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1045" w:history="1">
        <w:r w:rsidR="005421A2" w:rsidRPr="005B1E3E">
          <w:rPr>
            <w:rStyle w:val="Hyperlink"/>
            <w:noProof/>
          </w:rPr>
          <w:t>25</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 xml:space="preserve">Not Used </w:t>
        </w:r>
        <w:r w:rsidR="005421A2">
          <w:rPr>
            <w:noProof/>
            <w:webHidden/>
          </w:rPr>
          <w:tab/>
        </w:r>
        <w:r w:rsidR="005421A2">
          <w:rPr>
            <w:noProof/>
            <w:webHidden/>
          </w:rPr>
          <w:fldChar w:fldCharType="begin"/>
        </w:r>
        <w:r w:rsidR="005421A2">
          <w:rPr>
            <w:noProof/>
            <w:webHidden/>
          </w:rPr>
          <w:instrText xml:space="preserve"> PAGEREF _Toc40261045 \h </w:instrText>
        </w:r>
        <w:r w:rsidR="005421A2">
          <w:rPr>
            <w:noProof/>
            <w:webHidden/>
          </w:rPr>
        </w:r>
        <w:r w:rsidR="005421A2">
          <w:rPr>
            <w:noProof/>
            <w:webHidden/>
          </w:rPr>
          <w:fldChar w:fldCharType="separate"/>
        </w:r>
        <w:r w:rsidR="005421A2">
          <w:rPr>
            <w:noProof/>
            <w:webHidden/>
          </w:rPr>
          <w:t>26</w:t>
        </w:r>
        <w:r w:rsidR="005421A2">
          <w:rPr>
            <w:noProof/>
            <w:webHidden/>
          </w:rPr>
          <w:fldChar w:fldCharType="end"/>
        </w:r>
      </w:hyperlink>
    </w:p>
    <w:p w14:paraId="4E526147" w14:textId="64526FD8"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1046" w:history="1">
        <w:r w:rsidR="005421A2" w:rsidRPr="005B1E3E">
          <w:rPr>
            <w:rStyle w:val="Hyperlink"/>
            <w:noProof/>
          </w:rPr>
          <w:t>26</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 xml:space="preserve">Not Used </w:t>
        </w:r>
        <w:r w:rsidR="005421A2">
          <w:rPr>
            <w:noProof/>
            <w:webHidden/>
          </w:rPr>
          <w:tab/>
        </w:r>
        <w:r w:rsidR="005421A2">
          <w:rPr>
            <w:noProof/>
            <w:webHidden/>
          </w:rPr>
          <w:fldChar w:fldCharType="begin"/>
        </w:r>
        <w:r w:rsidR="005421A2">
          <w:rPr>
            <w:noProof/>
            <w:webHidden/>
          </w:rPr>
          <w:instrText xml:space="preserve"> PAGEREF _Toc40261046 \h </w:instrText>
        </w:r>
        <w:r w:rsidR="005421A2">
          <w:rPr>
            <w:noProof/>
            <w:webHidden/>
          </w:rPr>
        </w:r>
        <w:r w:rsidR="005421A2">
          <w:rPr>
            <w:noProof/>
            <w:webHidden/>
          </w:rPr>
          <w:fldChar w:fldCharType="separate"/>
        </w:r>
        <w:r w:rsidR="005421A2">
          <w:rPr>
            <w:noProof/>
            <w:webHidden/>
          </w:rPr>
          <w:t>26</w:t>
        </w:r>
        <w:r w:rsidR="005421A2">
          <w:rPr>
            <w:noProof/>
            <w:webHidden/>
          </w:rPr>
          <w:fldChar w:fldCharType="end"/>
        </w:r>
      </w:hyperlink>
    </w:p>
    <w:p w14:paraId="496AC63F" w14:textId="620ADFE6"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1047" w:history="1">
        <w:r w:rsidR="005421A2" w:rsidRPr="005B1E3E">
          <w:rPr>
            <w:rStyle w:val="Hyperlink"/>
            <w:noProof/>
          </w:rPr>
          <w:t>27</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 xml:space="preserve">Not Used </w:t>
        </w:r>
        <w:r w:rsidR="005421A2">
          <w:rPr>
            <w:noProof/>
            <w:webHidden/>
          </w:rPr>
          <w:tab/>
        </w:r>
        <w:r w:rsidR="005421A2">
          <w:rPr>
            <w:noProof/>
            <w:webHidden/>
          </w:rPr>
          <w:fldChar w:fldCharType="begin"/>
        </w:r>
        <w:r w:rsidR="005421A2">
          <w:rPr>
            <w:noProof/>
            <w:webHidden/>
          </w:rPr>
          <w:instrText xml:space="preserve"> PAGEREF _Toc40261047 \h </w:instrText>
        </w:r>
        <w:r w:rsidR="005421A2">
          <w:rPr>
            <w:noProof/>
            <w:webHidden/>
          </w:rPr>
        </w:r>
        <w:r w:rsidR="005421A2">
          <w:rPr>
            <w:noProof/>
            <w:webHidden/>
          </w:rPr>
          <w:fldChar w:fldCharType="separate"/>
        </w:r>
        <w:r w:rsidR="005421A2">
          <w:rPr>
            <w:noProof/>
            <w:webHidden/>
          </w:rPr>
          <w:t>26</w:t>
        </w:r>
        <w:r w:rsidR="005421A2">
          <w:rPr>
            <w:noProof/>
            <w:webHidden/>
          </w:rPr>
          <w:fldChar w:fldCharType="end"/>
        </w:r>
      </w:hyperlink>
    </w:p>
    <w:p w14:paraId="2044367B" w14:textId="5B69885F"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1048" w:history="1">
        <w:r w:rsidR="005421A2" w:rsidRPr="005B1E3E">
          <w:rPr>
            <w:rStyle w:val="Hyperlink"/>
            <w:noProof/>
          </w:rPr>
          <w:t>28</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 xml:space="preserve">Not Used </w:t>
        </w:r>
        <w:r w:rsidR="005421A2">
          <w:rPr>
            <w:noProof/>
            <w:webHidden/>
          </w:rPr>
          <w:tab/>
        </w:r>
        <w:r w:rsidR="005421A2">
          <w:rPr>
            <w:noProof/>
            <w:webHidden/>
          </w:rPr>
          <w:fldChar w:fldCharType="begin"/>
        </w:r>
        <w:r w:rsidR="005421A2">
          <w:rPr>
            <w:noProof/>
            <w:webHidden/>
          </w:rPr>
          <w:instrText xml:space="preserve"> PAGEREF _Toc40261048 \h </w:instrText>
        </w:r>
        <w:r w:rsidR="005421A2">
          <w:rPr>
            <w:noProof/>
            <w:webHidden/>
          </w:rPr>
        </w:r>
        <w:r w:rsidR="005421A2">
          <w:rPr>
            <w:noProof/>
            <w:webHidden/>
          </w:rPr>
          <w:fldChar w:fldCharType="separate"/>
        </w:r>
        <w:r w:rsidR="005421A2">
          <w:rPr>
            <w:noProof/>
            <w:webHidden/>
          </w:rPr>
          <w:t>27</w:t>
        </w:r>
        <w:r w:rsidR="005421A2">
          <w:rPr>
            <w:noProof/>
            <w:webHidden/>
          </w:rPr>
          <w:fldChar w:fldCharType="end"/>
        </w:r>
      </w:hyperlink>
    </w:p>
    <w:p w14:paraId="73EACD1E" w14:textId="2D50708A"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1070" w:history="1">
        <w:r w:rsidR="005421A2" w:rsidRPr="005B1E3E">
          <w:rPr>
            <w:rStyle w:val="Hyperlink"/>
            <w:noProof/>
          </w:rPr>
          <w:t>29</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 xml:space="preserve">Not Used </w:t>
        </w:r>
        <w:r w:rsidR="005421A2">
          <w:rPr>
            <w:noProof/>
            <w:webHidden/>
          </w:rPr>
          <w:tab/>
        </w:r>
        <w:r w:rsidR="005421A2">
          <w:rPr>
            <w:noProof/>
            <w:webHidden/>
          </w:rPr>
          <w:fldChar w:fldCharType="begin"/>
        </w:r>
        <w:r w:rsidR="005421A2">
          <w:rPr>
            <w:noProof/>
            <w:webHidden/>
          </w:rPr>
          <w:instrText xml:space="preserve"> PAGEREF _Toc40261070 \h </w:instrText>
        </w:r>
        <w:r w:rsidR="005421A2">
          <w:rPr>
            <w:noProof/>
            <w:webHidden/>
          </w:rPr>
        </w:r>
        <w:r w:rsidR="005421A2">
          <w:rPr>
            <w:noProof/>
            <w:webHidden/>
          </w:rPr>
          <w:fldChar w:fldCharType="separate"/>
        </w:r>
        <w:r w:rsidR="005421A2">
          <w:rPr>
            <w:noProof/>
            <w:webHidden/>
          </w:rPr>
          <w:t>27</w:t>
        </w:r>
        <w:r w:rsidR="005421A2">
          <w:rPr>
            <w:noProof/>
            <w:webHidden/>
          </w:rPr>
          <w:fldChar w:fldCharType="end"/>
        </w:r>
      </w:hyperlink>
    </w:p>
    <w:p w14:paraId="11CC0032" w14:textId="00FE2274"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1073" w:history="1">
        <w:r w:rsidR="005421A2" w:rsidRPr="005B1E3E">
          <w:rPr>
            <w:rStyle w:val="Hyperlink"/>
            <w:noProof/>
          </w:rPr>
          <w:t>30</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 xml:space="preserve">Not Used </w:t>
        </w:r>
        <w:r w:rsidR="005421A2">
          <w:rPr>
            <w:noProof/>
            <w:webHidden/>
          </w:rPr>
          <w:tab/>
        </w:r>
        <w:r w:rsidR="005421A2">
          <w:rPr>
            <w:noProof/>
            <w:webHidden/>
          </w:rPr>
          <w:fldChar w:fldCharType="begin"/>
        </w:r>
        <w:r w:rsidR="005421A2">
          <w:rPr>
            <w:noProof/>
            <w:webHidden/>
          </w:rPr>
          <w:instrText xml:space="preserve"> PAGEREF _Toc40261073 \h </w:instrText>
        </w:r>
        <w:r w:rsidR="005421A2">
          <w:rPr>
            <w:noProof/>
            <w:webHidden/>
          </w:rPr>
        </w:r>
        <w:r w:rsidR="005421A2">
          <w:rPr>
            <w:noProof/>
            <w:webHidden/>
          </w:rPr>
          <w:fldChar w:fldCharType="separate"/>
        </w:r>
        <w:r w:rsidR="005421A2">
          <w:rPr>
            <w:noProof/>
            <w:webHidden/>
          </w:rPr>
          <w:t>27</w:t>
        </w:r>
        <w:r w:rsidR="005421A2">
          <w:rPr>
            <w:noProof/>
            <w:webHidden/>
          </w:rPr>
          <w:fldChar w:fldCharType="end"/>
        </w:r>
      </w:hyperlink>
    </w:p>
    <w:p w14:paraId="5A304139" w14:textId="2E440543"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1074" w:history="1">
        <w:r w:rsidR="005421A2" w:rsidRPr="005B1E3E">
          <w:rPr>
            <w:rStyle w:val="Hyperlink"/>
            <w:noProof/>
          </w:rPr>
          <w:t>31</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not used</w:t>
        </w:r>
        <w:r w:rsidR="005421A2">
          <w:rPr>
            <w:noProof/>
            <w:webHidden/>
          </w:rPr>
          <w:tab/>
        </w:r>
        <w:r w:rsidR="005421A2">
          <w:rPr>
            <w:noProof/>
            <w:webHidden/>
          </w:rPr>
          <w:fldChar w:fldCharType="begin"/>
        </w:r>
        <w:r w:rsidR="005421A2">
          <w:rPr>
            <w:noProof/>
            <w:webHidden/>
          </w:rPr>
          <w:instrText xml:space="preserve"> PAGEREF _Toc40261074 \h </w:instrText>
        </w:r>
        <w:r w:rsidR="005421A2">
          <w:rPr>
            <w:noProof/>
            <w:webHidden/>
          </w:rPr>
        </w:r>
        <w:r w:rsidR="005421A2">
          <w:rPr>
            <w:noProof/>
            <w:webHidden/>
          </w:rPr>
          <w:fldChar w:fldCharType="separate"/>
        </w:r>
        <w:r w:rsidR="005421A2">
          <w:rPr>
            <w:noProof/>
            <w:webHidden/>
          </w:rPr>
          <w:t>28</w:t>
        </w:r>
        <w:r w:rsidR="005421A2">
          <w:rPr>
            <w:noProof/>
            <w:webHidden/>
          </w:rPr>
          <w:fldChar w:fldCharType="end"/>
        </w:r>
      </w:hyperlink>
    </w:p>
    <w:p w14:paraId="0843175B" w14:textId="74C46FE0"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1075" w:history="1">
        <w:r w:rsidR="005421A2" w:rsidRPr="005B1E3E">
          <w:rPr>
            <w:rStyle w:val="Hyperlink"/>
            <w:noProof/>
          </w:rPr>
          <w:t>32</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not used</w:t>
        </w:r>
        <w:r w:rsidR="005421A2">
          <w:rPr>
            <w:noProof/>
            <w:webHidden/>
          </w:rPr>
          <w:tab/>
        </w:r>
        <w:r w:rsidR="005421A2">
          <w:rPr>
            <w:noProof/>
            <w:webHidden/>
          </w:rPr>
          <w:fldChar w:fldCharType="begin"/>
        </w:r>
        <w:r w:rsidR="005421A2">
          <w:rPr>
            <w:noProof/>
            <w:webHidden/>
          </w:rPr>
          <w:instrText xml:space="preserve"> PAGEREF _Toc40261075 \h </w:instrText>
        </w:r>
        <w:r w:rsidR="005421A2">
          <w:rPr>
            <w:noProof/>
            <w:webHidden/>
          </w:rPr>
        </w:r>
        <w:r w:rsidR="005421A2">
          <w:rPr>
            <w:noProof/>
            <w:webHidden/>
          </w:rPr>
          <w:fldChar w:fldCharType="separate"/>
        </w:r>
        <w:r w:rsidR="005421A2">
          <w:rPr>
            <w:noProof/>
            <w:webHidden/>
          </w:rPr>
          <w:t>29</w:t>
        </w:r>
        <w:r w:rsidR="005421A2">
          <w:rPr>
            <w:noProof/>
            <w:webHidden/>
          </w:rPr>
          <w:fldChar w:fldCharType="end"/>
        </w:r>
      </w:hyperlink>
    </w:p>
    <w:p w14:paraId="10E3A3E7" w14:textId="0BDD2C60"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1081" w:history="1">
        <w:r w:rsidR="005421A2" w:rsidRPr="005B1E3E">
          <w:rPr>
            <w:rStyle w:val="Hyperlink"/>
            <w:noProof/>
          </w:rPr>
          <w:t>33</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not used</w:t>
        </w:r>
        <w:r w:rsidR="005421A2">
          <w:rPr>
            <w:noProof/>
            <w:webHidden/>
          </w:rPr>
          <w:tab/>
        </w:r>
        <w:r w:rsidR="005421A2">
          <w:rPr>
            <w:noProof/>
            <w:webHidden/>
          </w:rPr>
          <w:fldChar w:fldCharType="begin"/>
        </w:r>
        <w:r w:rsidR="005421A2">
          <w:rPr>
            <w:noProof/>
            <w:webHidden/>
          </w:rPr>
          <w:instrText xml:space="preserve"> PAGEREF _Toc40261081 \h </w:instrText>
        </w:r>
        <w:r w:rsidR="005421A2">
          <w:rPr>
            <w:noProof/>
            <w:webHidden/>
          </w:rPr>
        </w:r>
        <w:r w:rsidR="005421A2">
          <w:rPr>
            <w:noProof/>
            <w:webHidden/>
          </w:rPr>
          <w:fldChar w:fldCharType="separate"/>
        </w:r>
        <w:r w:rsidR="005421A2">
          <w:rPr>
            <w:noProof/>
            <w:webHidden/>
          </w:rPr>
          <w:t>29</w:t>
        </w:r>
        <w:r w:rsidR="005421A2">
          <w:rPr>
            <w:noProof/>
            <w:webHidden/>
          </w:rPr>
          <w:fldChar w:fldCharType="end"/>
        </w:r>
      </w:hyperlink>
    </w:p>
    <w:p w14:paraId="08137DFB" w14:textId="48ED5F46"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1082" w:history="1">
        <w:r w:rsidR="005421A2" w:rsidRPr="005B1E3E">
          <w:rPr>
            <w:rStyle w:val="Hyperlink"/>
            <w:noProof/>
          </w:rPr>
          <w:t>34</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LIQUIDATED DAMAGES PAYMENTS cap AND LIMITATION OF LIABILITY</w:t>
        </w:r>
        <w:r w:rsidR="005421A2">
          <w:rPr>
            <w:noProof/>
            <w:webHidden/>
          </w:rPr>
          <w:tab/>
        </w:r>
        <w:r w:rsidR="005421A2">
          <w:rPr>
            <w:noProof/>
            <w:webHidden/>
          </w:rPr>
          <w:fldChar w:fldCharType="begin"/>
        </w:r>
        <w:r w:rsidR="005421A2">
          <w:rPr>
            <w:noProof/>
            <w:webHidden/>
          </w:rPr>
          <w:instrText xml:space="preserve"> PAGEREF _Toc40261082 \h </w:instrText>
        </w:r>
        <w:r w:rsidR="005421A2">
          <w:rPr>
            <w:noProof/>
            <w:webHidden/>
          </w:rPr>
        </w:r>
        <w:r w:rsidR="005421A2">
          <w:rPr>
            <w:noProof/>
            <w:webHidden/>
          </w:rPr>
          <w:fldChar w:fldCharType="separate"/>
        </w:r>
        <w:r w:rsidR="005421A2">
          <w:rPr>
            <w:noProof/>
            <w:webHidden/>
          </w:rPr>
          <w:t>30</w:t>
        </w:r>
        <w:r w:rsidR="005421A2">
          <w:rPr>
            <w:noProof/>
            <w:webHidden/>
          </w:rPr>
          <w:fldChar w:fldCharType="end"/>
        </w:r>
      </w:hyperlink>
    </w:p>
    <w:p w14:paraId="6ED4CE56" w14:textId="2F9ADB15"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1083" w:history="1">
        <w:r w:rsidR="005421A2" w:rsidRPr="005B1E3E">
          <w:rPr>
            <w:rStyle w:val="Hyperlink"/>
            <w:noProof/>
          </w:rPr>
          <w:t>35</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 xml:space="preserve">Not Used </w:t>
        </w:r>
        <w:r w:rsidR="005421A2">
          <w:rPr>
            <w:noProof/>
            <w:webHidden/>
          </w:rPr>
          <w:tab/>
        </w:r>
        <w:r w:rsidR="005421A2">
          <w:rPr>
            <w:noProof/>
            <w:webHidden/>
          </w:rPr>
          <w:fldChar w:fldCharType="begin"/>
        </w:r>
        <w:r w:rsidR="005421A2">
          <w:rPr>
            <w:noProof/>
            <w:webHidden/>
          </w:rPr>
          <w:instrText xml:space="preserve"> PAGEREF _Toc40261083 \h </w:instrText>
        </w:r>
        <w:r w:rsidR="005421A2">
          <w:rPr>
            <w:noProof/>
            <w:webHidden/>
          </w:rPr>
        </w:r>
        <w:r w:rsidR="005421A2">
          <w:rPr>
            <w:noProof/>
            <w:webHidden/>
          </w:rPr>
          <w:fldChar w:fldCharType="separate"/>
        </w:r>
        <w:r w:rsidR="005421A2">
          <w:rPr>
            <w:noProof/>
            <w:webHidden/>
          </w:rPr>
          <w:t>32</w:t>
        </w:r>
        <w:r w:rsidR="005421A2">
          <w:rPr>
            <w:noProof/>
            <w:webHidden/>
          </w:rPr>
          <w:fldChar w:fldCharType="end"/>
        </w:r>
      </w:hyperlink>
    </w:p>
    <w:p w14:paraId="74FCB65F" w14:textId="17868835"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1176" w:history="1">
        <w:r w:rsidR="005421A2" w:rsidRPr="005B1E3E">
          <w:rPr>
            <w:rStyle w:val="Hyperlink"/>
            <w:noProof/>
          </w:rPr>
          <w:t>36</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NOT USED</w:t>
        </w:r>
        <w:r w:rsidR="005421A2">
          <w:rPr>
            <w:noProof/>
            <w:webHidden/>
          </w:rPr>
          <w:tab/>
        </w:r>
        <w:r w:rsidR="005421A2">
          <w:rPr>
            <w:noProof/>
            <w:webHidden/>
          </w:rPr>
          <w:fldChar w:fldCharType="begin"/>
        </w:r>
        <w:r w:rsidR="005421A2">
          <w:rPr>
            <w:noProof/>
            <w:webHidden/>
          </w:rPr>
          <w:instrText xml:space="preserve"> PAGEREF _Toc40261176 \h </w:instrText>
        </w:r>
        <w:r w:rsidR="005421A2">
          <w:rPr>
            <w:noProof/>
            <w:webHidden/>
          </w:rPr>
        </w:r>
        <w:r w:rsidR="005421A2">
          <w:rPr>
            <w:noProof/>
            <w:webHidden/>
          </w:rPr>
          <w:fldChar w:fldCharType="separate"/>
        </w:r>
        <w:r w:rsidR="005421A2">
          <w:rPr>
            <w:noProof/>
            <w:webHidden/>
          </w:rPr>
          <w:t>32</w:t>
        </w:r>
        <w:r w:rsidR="005421A2">
          <w:rPr>
            <w:noProof/>
            <w:webHidden/>
          </w:rPr>
          <w:fldChar w:fldCharType="end"/>
        </w:r>
      </w:hyperlink>
    </w:p>
    <w:p w14:paraId="1DED418A" w14:textId="615DAB90"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1177" w:history="1">
        <w:r w:rsidR="005421A2" w:rsidRPr="005B1E3E">
          <w:rPr>
            <w:rStyle w:val="Hyperlink"/>
            <w:noProof/>
          </w:rPr>
          <w:t>37</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confidentiality</w:t>
        </w:r>
        <w:r w:rsidR="005421A2">
          <w:rPr>
            <w:noProof/>
            <w:webHidden/>
          </w:rPr>
          <w:tab/>
        </w:r>
        <w:r w:rsidR="005421A2">
          <w:rPr>
            <w:noProof/>
            <w:webHidden/>
          </w:rPr>
          <w:fldChar w:fldCharType="begin"/>
        </w:r>
        <w:r w:rsidR="005421A2">
          <w:rPr>
            <w:noProof/>
            <w:webHidden/>
          </w:rPr>
          <w:instrText xml:space="preserve"> PAGEREF _Toc40261177 \h </w:instrText>
        </w:r>
        <w:r w:rsidR="005421A2">
          <w:rPr>
            <w:noProof/>
            <w:webHidden/>
          </w:rPr>
        </w:r>
        <w:r w:rsidR="005421A2">
          <w:rPr>
            <w:noProof/>
            <w:webHidden/>
          </w:rPr>
          <w:fldChar w:fldCharType="separate"/>
        </w:r>
        <w:r w:rsidR="005421A2">
          <w:rPr>
            <w:noProof/>
            <w:webHidden/>
          </w:rPr>
          <w:t>33</w:t>
        </w:r>
        <w:r w:rsidR="005421A2">
          <w:rPr>
            <w:noProof/>
            <w:webHidden/>
          </w:rPr>
          <w:fldChar w:fldCharType="end"/>
        </w:r>
      </w:hyperlink>
    </w:p>
    <w:p w14:paraId="31F81BAF" w14:textId="778649BC"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1178" w:history="1">
        <w:r w:rsidR="005421A2" w:rsidRPr="005B1E3E">
          <w:rPr>
            <w:rStyle w:val="Hyperlink"/>
            <w:noProof/>
          </w:rPr>
          <w:t>38</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 xml:space="preserve">NOT USED </w:t>
        </w:r>
        <w:r w:rsidR="005421A2">
          <w:rPr>
            <w:noProof/>
            <w:webHidden/>
          </w:rPr>
          <w:tab/>
        </w:r>
        <w:r w:rsidR="005421A2">
          <w:rPr>
            <w:noProof/>
            <w:webHidden/>
          </w:rPr>
          <w:fldChar w:fldCharType="begin"/>
        </w:r>
        <w:r w:rsidR="005421A2">
          <w:rPr>
            <w:noProof/>
            <w:webHidden/>
          </w:rPr>
          <w:instrText xml:space="preserve"> PAGEREF _Toc40261178 \h </w:instrText>
        </w:r>
        <w:r w:rsidR="005421A2">
          <w:rPr>
            <w:noProof/>
            <w:webHidden/>
          </w:rPr>
        </w:r>
        <w:r w:rsidR="005421A2">
          <w:rPr>
            <w:noProof/>
            <w:webHidden/>
          </w:rPr>
          <w:fldChar w:fldCharType="separate"/>
        </w:r>
        <w:r w:rsidR="005421A2">
          <w:rPr>
            <w:noProof/>
            <w:webHidden/>
          </w:rPr>
          <w:t>36</w:t>
        </w:r>
        <w:r w:rsidR="005421A2">
          <w:rPr>
            <w:noProof/>
            <w:webHidden/>
          </w:rPr>
          <w:fldChar w:fldCharType="end"/>
        </w:r>
      </w:hyperlink>
    </w:p>
    <w:p w14:paraId="164AC62B" w14:textId="59C8E544"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1179" w:history="1">
        <w:r w:rsidR="005421A2" w:rsidRPr="005B1E3E">
          <w:rPr>
            <w:rStyle w:val="Hyperlink"/>
            <w:noProof/>
          </w:rPr>
          <w:t>39</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 xml:space="preserve">Not Used </w:t>
        </w:r>
        <w:r w:rsidR="005421A2">
          <w:rPr>
            <w:noProof/>
            <w:webHidden/>
          </w:rPr>
          <w:tab/>
        </w:r>
        <w:r w:rsidR="005421A2">
          <w:rPr>
            <w:noProof/>
            <w:webHidden/>
          </w:rPr>
          <w:fldChar w:fldCharType="begin"/>
        </w:r>
        <w:r w:rsidR="005421A2">
          <w:rPr>
            <w:noProof/>
            <w:webHidden/>
          </w:rPr>
          <w:instrText xml:space="preserve"> PAGEREF _Toc40261179 \h </w:instrText>
        </w:r>
        <w:r w:rsidR="005421A2">
          <w:rPr>
            <w:noProof/>
            <w:webHidden/>
          </w:rPr>
        </w:r>
        <w:r w:rsidR="005421A2">
          <w:rPr>
            <w:noProof/>
            <w:webHidden/>
          </w:rPr>
          <w:fldChar w:fldCharType="separate"/>
        </w:r>
        <w:r w:rsidR="005421A2">
          <w:rPr>
            <w:noProof/>
            <w:webHidden/>
          </w:rPr>
          <w:t>37</w:t>
        </w:r>
        <w:r w:rsidR="005421A2">
          <w:rPr>
            <w:noProof/>
            <w:webHidden/>
          </w:rPr>
          <w:fldChar w:fldCharType="end"/>
        </w:r>
      </w:hyperlink>
    </w:p>
    <w:p w14:paraId="4DA11EEF" w14:textId="6CE908C9"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1180" w:history="1">
        <w:r w:rsidR="005421A2" w:rsidRPr="005B1E3E">
          <w:rPr>
            <w:rStyle w:val="Hyperlink"/>
            <w:noProof/>
          </w:rPr>
          <w:t>40</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 xml:space="preserve">NOT USED </w:t>
        </w:r>
        <w:r w:rsidR="005421A2">
          <w:rPr>
            <w:noProof/>
            <w:webHidden/>
          </w:rPr>
          <w:tab/>
        </w:r>
        <w:r w:rsidR="005421A2">
          <w:rPr>
            <w:noProof/>
            <w:webHidden/>
          </w:rPr>
          <w:fldChar w:fldCharType="begin"/>
        </w:r>
        <w:r w:rsidR="005421A2">
          <w:rPr>
            <w:noProof/>
            <w:webHidden/>
          </w:rPr>
          <w:instrText xml:space="preserve"> PAGEREF _Toc40261180 \h </w:instrText>
        </w:r>
        <w:r w:rsidR="005421A2">
          <w:rPr>
            <w:noProof/>
            <w:webHidden/>
          </w:rPr>
        </w:r>
        <w:r w:rsidR="005421A2">
          <w:rPr>
            <w:noProof/>
            <w:webHidden/>
          </w:rPr>
          <w:fldChar w:fldCharType="separate"/>
        </w:r>
        <w:r w:rsidR="005421A2">
          <w:rPr>
            <w:noProof/>
            <w:webHidden/>
          </w:rPr>
          <w:t>38</w:t>
        </w:r>
        <w:r w:rsidR="005421A2">
          <w:rPr>
            <w:noProof/>
            <w:webHidden/>
          </w:rPr>
          <w:fldChar w:fldCharType="end"/>
        </w:r>
      </w:hyperlink>
    </w:p>
    <w:p w14:paraId="392CA352" w14:textId="6F6F1935"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1189" w:history="1">
        <w:r w:rsidR="005421A2" w:rsidRPr="005B1E3E">
          <w:rPr>
            <w:rStyle w:val="Hyperlink"/>
            <w:noProof/>
          </w:rPr>
          <w:t>41</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 xml:space="preserve">NOT USED </w:t>
        </w:r>
        <w:r w:rsidR="005421A2">
          <w:rPr>
            <w:noProof/>
            <w:webHidden/>
          </w:rPr>
          <w:tab/>
        </w:r>
        <w:r w:rsidR="005421A2">
          <w:rPr>
            <w:noProof/>
            <w:webHidden/>
          </w:rPr>
          <w:fldChar w:fldCharType="begin"/>
        </w:r>
        <w:r w:rsidR="005421A2">
          <w:rPr>
            <w:noProof/>
            <w:webHidden/>
          </w:rPr>
          <w:instrText xml:space="preserve"> PAGEREF _Toc40261189 \h </w:instrText>
        </w:r>
        <w:r w:rsidR="005421A2">
          <w:rPr>
            <w:noProof/>
            <w:webHidden/>
          </w:rPr>
        </w:r>
        <w:r w:rsidR="005421A2">
          <w:rPr>
            <w:noProof/>
            <w:webHidden/>
          </w:rPr>
          <w:fldChar w:fldCharType="separate"/>
        </w:r>
        <w:r w:rsidR="005421A2">
          <w:rPr>
            <w:noProof/>
            <w:webHidden/>
          </w:rPr>
          <w:t>38</w:t>
        </w:r>
        <w:r w:rsidR="005421A2">
          <w:rPr>
            <w:noProof/>
            <w:webHidden/>
          </w:rPr>
          <w:fldChar w:fldCharType="end"/>
        </w:r>
      </w:hyperlink>
    </w:p>
    <w:p w14:paraId="00825B3B" w14:textId="07B994BA"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1197" w:history="1">
        <w:r w:rsidR="005421A2" w:rsidRPr="005B1E3E">
          <w:rPr>
            <w:rStyle w:val="Hyperlink"/>
            <w:noProof/>
          </w:rPr>
          <w:t>42</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ENTIRE AGREEMENT</w:t>
        </w:r>
        <w:r w:rsidR="005421A2">
          <w:rPr>
            <w:noProof/>
            <w:webHidden/>
          </w:rPr>
          <w:tab/>
        </w:r>
        <w:r w:rsidR="005421A2">
          <w:rPr>
            <w:noProof/>
            <w:webHidden/>
          </w:rPr>
          <w:fldChar w:fldCharType="begin"/>
        </w:r>
        <w:r w:rsidR="005421A2">
          <w:rPr>
            <w:noProof/>
            <w:webHidden/>
          </w:rPr>
          <w:instrText xml:space="preserve"> PAGEREF _Toc40261197 \h </w:instrText>
        </w:r>
        <w:r w:rsidR="005421A2">
          <w:rPr>
            <w:noProof/>
            <w:webHidden/>
          </w:rPr>
        </w:r>
        <w:r w:rsidR="005421A2">
          <w:rPr>
            <w:noProof/>
            <w:webHidden/>
          </w:rPr>
          <w:fldChar w:fldCharType="separate"/>
        </w:r>
        <w:r w:rsidR="005421A2">
          <w:rPr>
            <w:noProof/>
            <w:webHidden/>
          </w:rPr>
          <w:t>38</w:t>
        </w:r>
        <w:r w:rsidR="005421A2">
          <w:rPr>
            <w:noProof/>
            <w:webHidden/>
          </w:rPr>
          <w:fldChar w:fldCharType="end"/>
        </w:r>
      </w:hyperlink>
    </w:p>
    <w:p w14:paraId="23F2A321" w14:textId="4C21EEA2"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1198" w:history="1">
        <w:r w:rsidR="005421A2" w:rsidRPr="005B1E3E">
          <w:rPr>
            <w:rStyle w:val="Hyperlink"/>
            <w:noProof/>
          </w:rPr>
          <w:t>43</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SEVERABILITY</w:t>
        </w:r>
        <w:r w:rsidR="005421A2">
          <w:rPr>
            <w:noProof/>
            <w:webHidden/>
          </w:rPr>
          <w:tab/>
        </w:r>
        <w:r w:rsidR="005421A2">
          <w:rPr>
            <w:noProof/>
            <w:webHidden/>
          </w:rPr>
          <w:fldChar w:fldCharType="begin"/>
        </w:r>
        <w:r w:rsidR="005421A2">
          <w:rPr>
            <w:noProof/>
            <w:webHidden/>
          </w:rPr>
          <w:instrText xml:space="preserve"> PAGEREF _Toc40261198 \h </w:instrText>
        </w:r>
        <w:r w:rsidR="005421A2">
          <w:rPr>
            <w:noProof/>
            <w:webHidden/>
          </w:rPr>
        </w:r>
        <w:r w:rsidR="005421A2">
          <w:rPr>
            <w:noProof/>
            <w:webHidden/>
          </w:rPr>
          <w:fldChar w:fldCharType="separate"/>
        </w:r>
        <w:r w:rsidR="005421A2">
          <w:rPr>
            <w:noProof/>
            <w:webHidden/>
          </w:rPr>
          <w:t>38</w:t>
        </w:r>
        <w:r w:rsidR="005421A2">
          <w:rPr>
            <w:noProof/>
            <w:webHidden/>
          </w:rPr>
          <w:fldChar w:fldCharType="end"/>
        </w:r>
      </w:hyperlink>
    </w:p>
    <w:p w14:paraId="2E68E169" w14:textId="19C011B9"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1199" w:history="1">
        <w:r w:rsidR="005421A2" w:rsidRPr="005B1E3E">
          <w:rPr>
            <w:rStyle w:val="Hyperlink"/>
            <w:noProof/>
          </w:rPr>
          <w:t>44</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WAIVERS</w:t>
        </w:r>
        <w:r w:rsidR="005421A2">
          <w:rPr>
            <w:noProof/>
            <w:webHidden/>
          </w:rPr>
          <w:tab/>
        </w:r>
        <w:r w:rsidR="005421A2">
          <w:rPr>
            <w:noProof/>
            <w:webHidden/>
          </w:rPr>
          <w:fldChar w:fldCharType="begin"/>
        </w:r>
        <w:r w:rsidR="005421A2">
          <w:rPr>
            <w:noProof/>
            <w:webHidden/>
          </w:rPr>
          <w:instrText xml:space="preserve"> PAGEREF _Toc40261199 \h </w:instrText>
        </w:r>
        <w:r w:rsidR="005421A2">
          <w:rPr>
            <w:noProof/>
            <w:webHidden/>
          </w:rPr>
        </w:r>
        <w:r w:rsidR="005421A2">
          <w:rPr>
            <w:noProof/>
            <w:webHidden/>
          </w:rPr>
          <w:fldChar w:fldCharType="separate"/>
        </w:r>
        <w:r w:rsidR="005421A2">
          <w:rPr>
            <w:noProof/>
            <w:webHidden/>
          </w:rPr>
          <w:t>38</w:t>
        </w:r>
        <w:r w:rsidR="005421A2">
          <w:rPr>
            <w:noProof/>
            <w:webHidden/>
          </w:rPr>
          <w:fldChar w:fldCharType="end"/>
        </w:r>
      </w:hyperlink>
    </w:p>
    <w:p w14:paraId="089C55DF" w14:textId="00386062"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1200" w:history="1">
        <w:r w:rsidR="005421A2" w:rsidRPr="005B1E3E">
          <w:rPr>
            <w:rStyle w:val="Hyperlink"/>
            <w:noProof/>
          </w:rPr>
          <w:t>45</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not used</w:t>
        </w:r>
        <w:r w:rsidR="005421A2">
          <w:rPr>
            <w:noProof/>
            <w:webHidden/>
          </w:rPr>
          <w:tab/>
        </w:r>
        <w:r w:rsidR="005421A2">
          <w:rPr>
            <w:noProof/>
            <w:webHidden/>
          </w:rPr>
          <w:fldChar w:fldCharType="begin"/>
        </w:r>
        <w:r w:rsidR="005421A2">
          <w:rPr>
            <w:noProof/>
            <w:webHidden/>
          </w:rPr>
          <w:instrText xml:space="preserve"> PAGEREF _Toc40261200 \h </w:instrText>
        </w:r>
        <w:r w:rsidR="005421A2">
          <w:rPr>
            <w:noProof/>
            <w:webHidden/>
          </w:rPr>
        </w:r>
        <w:r w:rsidR="005421A2">
          <w:rPr>
            <w:noProof/>
            <w:webHidden/>
          </w:rPr>
          <w:fldChar w:fldCharType="separate"/>
        </w:r>
        <w:r w:rsidR="005421A2">
          <w:rPr>
            <w:noProof/>
            <w:webHidden/>
          </w:rPr>
          <w:t>38</w:t>
        </w:r>
        <w:r w:rsidR="005421A2">
          <w:rPr>
            <w:noProof/>
            <w:webHidden/>
          </w:rPr>
          <w:fldChar w:fldCharType="end"/>
        </w:r>
      </w:hyperlink>
    </w:p>
    <w:p w14:paraId="70970A3D" w14:textId="16513934"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1211" w:history="1">
        <w:r w:rsidR="005421A2" w:rsidRPr="005B1E3E">
          <w:rPr>
            <w:rStyle w:val="Hyperlink"/>
            <w:noProof/>
          </w:rPr>
          <w:t>46</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NOTICES</w:t>
        </w:r>
        <w:r w:rsidR="005421A2">
          <w:rPr>
            <w:noProof/>
            <w:webHidden/>
          </w:rPr>
          <w:tab/>
        </w:r>
        <w:r w:rsidR="005421A2">
          <w:rPr>
            <w:noProof/>
            <w:webHidden/>
          </w:rPr>
          <w:fldChar w:fldCharType="begin"/>
        </w:r>
        <w:r w:rsidR="005421A2">
          <w:rPr>
            <w:noProof/>
            <w:webHidden/>
          </w:rPr>
          <w:instrText xml:space="preserve"> PAGEREF _Toc40261211 \h </w:instrText>
        </w:r>
        <w:r w:rsidR="005421A2">
          <w:rPr>
            <w:noProof/>
            <w:webHidden/>
          </w:rPr>
        </w:r>
        <w:r w:rsidR="005421A2">
          <w:rPr>
            <w:noProof/>
            <w:webHidden/>
          </w:rPr>
          <w:fldChar w:fldCharType="separate"/>
        </w:r>
        <w:r w:rsidR="005421A2">
          <w:rPr>
            <w:noProof/>
            <w:webHidden/>
          </w:rPr>
          <w:t>38</w:t>
        </w:r>
        <w:r w:rsidR="005421A2">
          <w:rPr>
            <w:noProof/>
            <w:webHidden/>
          </w:rPr>
          <w:fldChar w:fldCharType="end"/>
        </w:r>
      </w:hyperlink>
    </w:p>
    <w:p w14:paraId="6D70AD85" w14:textId="26127178"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1212" w:history="1">
        <w:r w:rsidR="005421A2" w:rsidRPr="005B1E3E">
          <w:rPr>
            <w:rStyle w:val="Hyperlink"/>
            <w:noProof/>
          </w:rPr>
          <w:t>47</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not used</w:t>
        </w:r>
        <w:r w:rsidR="005421A2">
          <w:rPr>
            <w:noProof/>
            <w:webHidden/>
          </w:rPr>
          <w:tab/>
        </w:r>
        <w:r w:rsidR="005421A2">
          <w:rPr>
            <w:noProof/>
            <w:webHidden/>
          </w:rPr>
          <w:fldChar w:fldCharType="begin"/>
        </w:r>
        <w:r w:rsidR="005421A2">
          <w:rPr>
            <w:noProof/>
            <w:webHidden/>
          </w:rPr>
          <w:instrText xml:space="preserve"> PAGEREF _Toc40261212 \h </w:instrText>
        </w:r>
        <w:r w:rsidR="005421A2">
          <w:rPr>
            <w:noProof/>
            <w:webHidden/>
          </w:rPr>
        </w:r>
        <w:r w:rsidR="005421A2">
          <w:rPr>
            <w:noProof/>
            <w:webHidden/>
          </w:rPr>
          <w:fldChar w:fldCharType="separate"/>
        </w:r>
        <w:r w:rsidR="005421A2">
          <w:rPr>
            <w:noProof/>
            <w:webHidden/>
          </w:rPr>
          <w:t>38</w:t>
        </w:r>
        <w:r w:rsidR="005421A2">
          <w:rPr>
            <w:noProof/>
            <w:webHidden/>
          </w:rPr>
          <w:fldChar w:fldCharType="end"/>
        </w:r>
      </w:hyperlink>
    </w:p>
    <w:p w14:paraId="16BDCA5E" w14:textId="23EE2CE5"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1217" w:history="1">
        <w:r w:rsidR="005421A2" w:rsidRPr="005B1E3E">
          <w:rPr>
            <w:rStyle w:val="Hyperlink"/>
            <w:noProof/>
          </w:rPr>
          <w:t>48</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COUNTERPARTS</w:t>
        </w:r>
        <w:r w:rsidR="005421A2">
          <w:rPr>
            <w:noProof/>
            <w:webHidden/>
          </w:rPr>
          <w:tab/>
        </w:r>
        <w:r w:rsidR="005421A2">
          <w:rPr>
            <w:noProof/>
            <w:webHidden/>
          </w:rPr>
          <w:fldChar w:fldCharType="begin"/>
        </w:r>
        <w:r w:rsidR="005421A2">
          <w:rPr>
            <w:noProof/>
            <w:webHidden/>
          </w:rPr>
          <w:instrText xml:space="preserve"> PAGEREF _Toc40261217 \h </w:instrText>
        </w:r>
        <w:r w:rsidR="005421A2">
          <w:rPr>
            <w:noProof/>
            <w:webHidden/>
          </w:rPr>
        </w:r>
        <w:r w:rsidR="005421A2">
          <w:rPr>
            <w:noProof/>
            <w:webHidden/>
          </w:rPr>
          <w:fldChar w:fldCharType="separate"/>
        </w:r>
        <w:r w:rsidR="005421A2">
          <w:rPr>
            <w:noProof/>
            <w:webHidden/>
          </w:rPr>
          <w:t>38</w:t>
        </w:r>
        <w:r w:rsidR="005421A2">
          <w:rPr>
            <w:noProof/>
            <w:webHidden/>
          </w:rPr>
          <w:fldChar w:fldCharType="end"/>
        </w:r>
      </w:hyperlink>
    </w:p>
    <w:p w14:paraId="0A094627" w14:textId="1FF99F36"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1218" w:history="1">
        <w:r w:rsidR="005421A2" w:rsidRPr="005B1E3E">
          <w:rPr>
            <w:rStyle w:val="Hyperlink"/>
            <w:noProof/>
          </w:rPr>
          <w:t>49</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GOVERNING LAW</w:t>
        </w:r>
        <w:r w:rsidR="005421A2">
          <w:rPr>
            <w:noProof/>
            <w:webHidden/>
          </w:rPr>
          <w:tab/>
        </w:r>
        <w:r w:rsidR="005421A2">
          <w:rPr>
            <w:noProof/>
            <w:webHidden/>
          </w:rPr>
          <w:fldChar w:fldCharType="begin"/>
        </w:r>
        <w:r w:rsidR="005421A2">
          <w:rPr>
            <w:noProof/>
            <w:webHidden/>
          </w:rPr>
          <w:instrText xml:space="preserve"> PAGEREF _Toc40261218 \h </w:instrText>
        </w:r>
        <w:r w:rsidR="005421A2">
          <w:rPr>
            <w:noProof/>
            <w:webHidden/>
          </w:rPr>
        </w:r>
        <w:r w:rsidR="005421A2">
          <w:rPr>
            <w:noProof/>
            <w:webHidden/>
          </w:rPr>
          <w:fldChar w:fldCharType="separate"/>
        </w:r>
        <w:r w:rsidR="005421A2">
          <w:rPr>
            <w:noProof/>
            <w:webHidden/>
          </w:rPr>
          <w:t>38</w:t>
        </w:r>
        <w:r w:rsidR="005421A2">
          <w:rPr>
            <w:noProof/>
            <w:webHidden/>
          </w:rPr>
          <w:fldChar w:fldCharType="end"/>
        </w:r>
      </w:hyperlink>
    </w:p>
    <w:p w14:paraId="20D4FD05" w14:textId="60884ADC"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1219" w:history="1">
        <w:r w:rsidR="005421A2" w:rsidRPr="005B1E3E">
          <w:rPr>
            <w:rStyle w:val="Hyperlink"/>
            <w:noProof/>
          </w:rPr>
          <w:t>50</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Not USED</w:t>
        </w:r>
        <w:r w:rsidR="005421A2">
          <w:rPr>
            <w:noProof/>
            <w:webHidden/>
          </w:rPr>
          <w:tab/>
        </w:r>
        <w:r w:rsidR="005421A2">
          <w:rPr>
            <w:noProof/>
            <w:webHidden/>
          </w:rPr>
          <w:fldChar w:fldCharType="begin"/>
        </w:r>
        <w:r w:rsidR="005421A2">
          <w:rPr>
            <w:noProof/>
            <w:webHidden/>
          </w:rPr>
          <w:instrText xml:space="preserve"> PAGEREF _Toc40261219 \h </w:instrText>
        </w:r>
        <w:r w:rsidR="005421A2">
          <w:rPr>
            <w:noProof/>
            <w:webHidden/>
          </w:rPr>
        </w:r>
        <w:r w:rsidR="005421A2">
          <w:rPr>
            <w:noProof/>
            <w:webHidden/>
          </w:rPr>
          <w:fldChar w:fldCharType="separate"/>
        </w:r>
        <w:r w:rsidR="005421A2">
          <w:rPr>
            <w:noProof/>
            <w:webHidden/>
          </w:rPr>
          <w:t>39</w:t>
        </w:r>
        <w:r w:rsidR="005421A2">
          <w:rPr>
            <w:noProof/>
            <w:webHidden/>
          </w:rPr>
          <w:fldChar w:fldCharType="end"/>
        </w:r>
      </w:hyperlink>
    </w:p>
    <w:p w14:paraId="25FB5ACC" w14:textId="3B5BF9D9"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1226" w:history="1">
        <w:r w:rsidR="005421A2" w:rsidRPr="005B1E3E">
          <w:rPr>
            <w:rStyle w:val="Hyperlink"/>
            <w:noProof/>
          </w:rPr>
          <w:t>51</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 xml:space="preserve">Not Used </w:t>
        </w:r>
        <w:r w:rsidR="005421A2">
          <w:rPr>
            <w:noProof/>
            <w:webHidden/>
          </w:rPr>
          <w:tab/>
        </w:r>
        <w:r w:rsidR="005421A2">
          <w:rPr>
            <w:noProof/>
            <w:webHidden/>
          </w:rPr>
          <w:fldChar w:fldCharType="begin"/>
        </w:r>
        <w:r w:rsidR="005421A2">
          <w:rPr>
            <w:noProof/>
            <w:webHidden/>
          </w:rPr>
          <w:instrText xml:space="preserve"> PAGEREF _Toc40261226 \h </w:instrText>
        </w:r>
        <w:r w:rsidR="005421A2">
          <w:rPr>
            <w:noProof/>
            <w:webHidden/>
          </w:rPr>
        </w:r>
        <w:r w:rsidR="005421A2">
          <w:rPr>
            <w:noProof/>
            <w:webHidden/>
          </w:rPr>
          <w:fldChar w:fldCharType="separate"/>
        </w:r>
        <w:r w:rsidR="005421A2">
          <w:rPr>
            <w:noProof/>
            <w:webHidden/>
          </w:rPr>
          <w:t>39</w:t>
        </w:r>
        <w:r w:rsidR="005421A2">
          <w:rPr>
            <w:noProof/>
            <w:webHidden/>
          </w:rPr>
          <w:fldChar w:fldCharType="end"/>
        </w:r>
      </w:hyperlink>
    </w:p>
    <w:p w14:paraId="36D6FD81" w14:textId="55EE9AB1"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1234" w:history="1">
        <w:r w:rsidR="005421A2" w:rsidRPr="005B1E3E">
          <w:rPr>
            <w:rStyle w:val="Hyperlink"/>
            <w:noProof/>
          </w:rPr>
          <w:t>52</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Not Used</w:t>
        </w:r>
        <w:r w:rsidR="005421A2">
          <w:rPr>
            <w:noProof/>
            <w:webHidden/>
          </w:rPr>
          <w:tab/>
        </w:r>
        <w:r w:rsidR="005421A2">
          <w:rPr>
            <w:noProof/>
            <w:webHidden/>
          </w:rPr>
          <w:fldChar w:fldCharType="begin"/>
        </w:r>
        <w:r w:rsidR="005421A2">
          <w:rPr>
            <w:noProof/>
            <w:webHidden/>
          </w:rPr>
          <w:instrText xml:space="preserve"> PAGEREF _Toc40261234 \h </w:instrText>
        </w:r>
        <w:r w:rsidR="005421A2">
          <w:rPr>
            <w:noProof/>
            <w:webHidden/>
          </w:rPr>
        </w:r>
        <w:r w:rsidR="005421A2">
          <w:rPr>
            <w:noProof/>
            <w:webHidden/>
          </w:rPr>
          <w:fldChar w:fldCharType="separate"/>
        </w:r>
        <w:r w:rsidR="005421A2">
          <w:rPr>
            <w:noProof/>
            <w:webHidden/>
          </w:rPr>
          <w:t>39</w:t>
        </w:r>
        <w:r w:rsidR="005421A2">
          <w:rPr>
            <w:noProof/>
            <w:webHidden/>
          </w:rPr>
          <w:fldChar w:fldCharType="end"/>
        </w:r>
      </w:hyperlink>
    </w:p>
    <w:p w14:paraId="70C81CF2" w14:textId="554144C4"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1239" w:history="1">
        <w:r w:rsidR="005421A2" w:rsidRPr="005B1E3E">
          <w:rPr>
            <w:rStyle w:val="Hyperlink"/>
            <w:noProof/>
          </w:rPr>
          <w:t>53</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 xml:space="preserve">Not Used </w:t>
        </w:r>
        <w:r w:rsidR="005421A2">
          <w:rPr>
            <w:noProof/>
            <w:webHidden/>
          </w:rPr>
          <w:tab/>
        </w:r>
        <w:r w:rsidR="005421A2">
          <w:rPr>
            <w:noProof/>
            <w:webHidden/>
          </w:rPr>
          <w:fldChar w:fldCharType="begin"/>
        </w:r>
        <w:r w:rsidR="005421A2">
          <w:rPr>
            <w:noProof/>
            <w:webHidden/>
          </w:rPr>
          <w:instrText xml:space="preserve"> PAGEREF _Toc40261239 \h </w:instrText>
        </w:r>
        <w:r w:rsidR="005421A2">
          <w:rPr>
            <w:noProof/>
            <w:webHidden/>
          </w:rPr>
        </w:r>
        <w:r w:rsidR="005421A2">
          <w:rPr>
            <w:noProof/>
            <w:webHidden/>
          </w:rPr>
          <w:fldChar w:fldCharType="separate"/>
        </w:r>
        <w:r w:rsidR="005421A2">
          <w:rPr>
            <w:noProof/>
            <w:webHidden/>
          </w:rPr>
          <w:t>39</w:t>
        </w:r>
        <w:r w:rsidR="005421A2">
          <w:rPr>
            <w:noProof/>
            <w:webHidden/>
          </w:rPr>
          <w:fldChar w:fldCharType="end"/>
        </w:r>
      </w:hyperlink>
    </w:p>
    <w:p w14:paraId="480B5D02" w14:textId="6FF814CF"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1240" w:history="1">
        <w:r w:rsidR="005421A2" w:rsidRPr="005B1E3E">
          <w:rPr>
            <w:rStyle w:val="Hyperlink"/>
            <w:noProof/>
          </w:rPr>
          <w:t>54</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Not USEd</w:t>
        </w:r>
        <w:r w:rsidR="005421A2">
          <w:rPr>
            <w:noProof/>
            <w:webHidden/>
          </w:rPr>
          <w:tab/>
        </w:r>
        <w:r w:rsidR="005421A2">
          <w:rPr>
            <w:noProof/>
            <w:webHidden/>
          </w:rPr>
          <w:fldChar w:fldCharType="begin"/>
        </w:r>
        <w:r w:rsidR="005421A2">
          <w:rPr>
            <w:noProof/>
            <w:webHidden/>
          </w:rPr>
          <w:instrText xml:space="preserve"> PAGEREF _Toc40261240 \h </w:instrText>
        </w:r>
        <w:r w:rsidR="005421A2">
          <w:rPr>
            <w:noProof/>
            <w:webHidden/>
          </w:rPr>
        </w:r>
        <w:r w:rsidR="005421A2">
          <w:rPr>
            <w:noProof/>
            <w:webHidden/>
          </w:rPr>
          <w:fldChar w:fldCharType="separate"/>
        </w:r>
        <w:r w:rsidR="005421A2">
          <w:rPr>
            <w:noProof/>
            <w:webHidden/>
          </w:rPr>
          <w:t>40</w:t>
        </w:r>
        <w:r w:rsidR="005421A2">
          <w:rPr>
            <w:noProof/>
            <w:webHidden/>
          </w:rPr>
          <w:fldChar w:fldCharType="end"/>
        </w:r>
      </w:hyperlink>
    </w:p>
    <w:p w14:paraId="76FC018C" w14:textId="7B0B528C"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1264" w:history="1">
        <w:r w:rsidR="005421A2" w:rsidRPr="005B1E3E">
          <w:rPr>
            <w:rStyle w:val="Hyperlink"/>
            <w:noProof/>
          </w:rPr>
          <w:t>55</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 xml:space="preserve">Not Used </w:t>
        </w:r>
        <w:r w:rsidR="005421A2">
          <w:rPr>
            <w:noProof/>
            <w:webHidden/>
          </w:rPr>
          <w:tab/>
        </w:r>
        <w:r w:rsidR="005421A2">
          <w:rPr>
            <w:noProof/>
            <w:webHidden/>
          </w:rPr>
          <w:fldChar w:fldCharType="begin"/>
        </w:r>
        <w:r w:rsidR="005421A2">
          <w:rPr>
            <w:noProof/>
            <w:webHidden/>
          </w:rPr>
          <w:instrText xml:space="preserve"> PAGEREF _Toc40261264 \h </w:instrText>
        </w:r>
        <w:r w:rsidR="005421A2">
          <w:rPr>
            <w:noProof/>
            <w:webHidden/>
          </w:rPr>
        </w:r>
        <w:r w:rsidR="005421A2">
          <w:rPr>
            <w:noProof/>
            <w:webHidden/>
          </w:rPr>
          <w:fldChar w:fldCharType="separate"/>
        </w:r>
        <w:r w:rsidR="005421A2">
          <w:rPr>
            <w:noProof/>
            <w:webHidden/>
          </w:rPr>
          <w:t>40</w:t>
        </w:r>
        <w:r w:rsidR="005421A2">
          <w:rPr>
            <w:noProof/>
            <w:webHidden/>
          </w:rPr>
          <w:fldChar w:fldCharType="end"/>
        </w:r>
      </w:hyperlink>
    </w:p>
    <w:p w14:paraId="3CD4404F" w14:textId="15D18241"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1293" w:history="1">
        <w:r w:rsidR="005421A2" w:rsidRPr="005B1E3E">
          <w:rPr>
            <w:rStyle w:val="Hyperlink"/>
            <w:noProof/>
          </w:rPr>
          <w:t>56</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 xml:space="preserve">Not Used </w:t>
        </w:r>
        <w:r w:rsidR="005421A2">
          <w:rPr>
            <w:noProof/>
            <w:webHidden/>
          </w:rPr>
          <w:tab/>
        </w:r>
        <w:r w:rsidR="005421A2">
          <w:rPr>
            <w:noProof/>
            <w:webHidden/>
          </w:rPr>
          <w:fldChar w:fldCharType="begin"/>
        </w:r>
        <w:r w:rsidR="005421A2">
          <w:rPr>
            <w:noProof/>
            <w:webHidden/>
          </w:rPr>
          <w:instrText xml:space="preserve"> PAGEREF _Toc40261293 \h </w:instrText>
        </w:r>
        <w:r w:rsidR="005421A2">
          <w:rPr>
            <w:noProof/>
            <w:webHidden/>
          </w:rPr>
        </w:r>
        <w:r w:rsidR="005421A2">
          <w:rPr>
            <w:noProof/>
            <w:webHidden/>
          </w:rPr>
          <w:fldChar w:fldCharType="separate"/>
        </w:r>
        <w:r w:rsidR="005421A2">
          <w:rPr>
            <w:noProof/>
            <w:webHidden/>
          </w:rPr>
          <w:t>40</w:t>
        </w:r>
        <w:r w:rsidR="005421A2">
          <w:rPr>
            <w:noProof/>
            <w:webHidden/>
          </w:rPr>
          <w:fldChar w:fldCharType="end"/>
        </w:r>
      </w:hyperlink>
    </w:p>
    <w:p w14:paraId="35B3F8A2" w14:textId="470E39FB"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1294" w:history="1">
        <w:r w:rsidR="005421A2" w:rsidRPr="005B1E3E">
          <w:rPr>
            <w:rStyle w:val="Hyperlink"/>
            <w:noProof/>
          </w:rPr>
          <w:t>57</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 xml:space="preserve">NOT USED </w:t>
        </w:r>
        <w:r w:rsidR="005421A2">
          <w:rPr>
            <w:noProof/>
            <w:webHidden/>
          </w:rPr>
          <w:tab/>
        </w:r>
        <w:r w:rsidR="005421A2">
          <w:rPr>
            <w:noProof/>
            <w:webHidden/>
          </w:rPr>
          <w:fldChar w:fldCharType="begin"/>
        </w:r>
        <w:r w:rsidR="005421A2">
          <w:rPr>
            <w:noProof/>
            <w:webHidden/>
          </w:rPr>
          <w:instrText xml:space="preserve"> PAGEREF _Toc40261294 \h </w:instrText>
        </w:r>
        <w:r w:rsidR="005421A2">
          <w:rPr>
            <w:noProof/>
            <w:webHidden/>
          </w:rPr>
        </w:r>
        <w:r w:rsidR="005421A2">
          <w:rPr>
            <w:noProof/>
            <w:webHidden/>
          </w:rPr>
          <w:fldChar w:fldCharType="separate"/>
        </w:r>
        <w:r w:rsidR="005421A2">
          <w:rPr>
            <w:noProof/>
            <w:webHidden/>
          </w:rPr>
          <w:t>41</w:t>
        </w:r>
        <w:r w:rsidR="005421A2">
          <w:rPr>
            <w:noProof/>
            <w:webHidden/>
          </w:rPr>
          <w:fldChar w:fldCharType="end"/>
        </w:r>
      </w:hyperlink>
    </w:p>
    <w:p w14:paraId="545621D6" w14:textId="584957D7"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1295" w:history="1">
        <w:r w:rsidR="005421A2" w:rsidRPr="005B1E3E">
          <w:rPr>
            <w:rStyle w:val="Hyperlink"/>
            <w:noProof/>
          </w:rPr>
          <w:t>58</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designation of THE close down date</w:t>
        </w:r>
        <w:r w:rsidR="005421A2">
          <w:rPr>
            <w:noProof/>
            <w:webHidden/>
          </w:rPr>
          <w:tab/>
        </w:r>
        <w:r w:rsidR="005421A2">
          <w:rPr>
            <w:noProof/>
            <w:webHidden/>
          </w:rPr>
          <w:fldChar w:fldCharType="begin"/>
        </w:r>
        <w:r w:rsidR="005421A2">
          <w:rPr>
            <w:noProof/>
            <w:webHidden/>
          </w:rPr>
          <w:instrText xml:space="preserve"> PAGEREF _Toc40261295 \h </w:instrText>
        </w:r>
        <w:r w:rsidR="005421A2">
          <w:rPr>
            <w:noProof/>
            <w:webHidden/>
          </w:rPr>
        </w:r>
        <w:r w:rsidR="005421A2">
          <w:rPr>
            <w:noProof/>
            <w:webHidden/>
          </w:rPr>
          <w:fldChar w:fldCharType="separate"/>
        </w:r>
        <w:r w:rsidR="005421A2">
          <w:rPr>
            <w:noProof/>
            <w:webHidden/>
          </w:rPr>
          <w:t>41</w:t>
        </w:r>
        <w:r w:rsidR="005421A2">
          <w:rPr>
            <w:noProof/>
            <w:webHidden/>
          </w:rPr>
          <w:fldChar w:fldCharType="end"/>
        </w:r>
      </w:hyperlink>
    </w:p>
    <w:p w14:paraId="075CF76C" w14:textId="494A3006" w:rsidR="005421A2" w:rsidRDefault="00E1670D">
      <w:pPr>
        <w:pStyle w:val="TOC1"/>
        <w:tabs>
          <w:tab w:val="left" w:pos="567"/>
        </w:tabs>
        <w:rPr>
          <w:rFonts w:asciiTheme="minorHAnsi" w:eastAsiaTheme="minorEastAsia" w:hAnsiTheme="minorHAnsi" w:cstheme="minorBidi"/>
          <w:b w:val="0"/>
          <w:caps w:val="0"/>
          <w:noProof/>
          <w:sz w:val="22"/>
          <w:szCs w:val="22"/>
          <w:lang w:eastAsia="en-GB"/>
        </w:rPr>
      </w:pPr>
      <w:hyperlink w:anchor="_Toc40261296" w:history="1">
        <w:r w:rsidR="005421A2" w:rsidRPr="005B1E3E">
          <w:rPr>
            <w:rStyle w:val="Hyperlink"/>
            <w:noProof/>
          </w:rPr>
          <w:t>59</w:t>
        </w:r>
        <w:r w:rsidR="005421A2">
          <w:rPr>
            <w:rFonts w:asciiTheme="minorHAnsi" w:eastAsiaTheme="minorEastAsia" w:hAnsiTheme="minorHAnsi" w:cstheme="minorBidi"/>
            <w:b w:val="0"/>
            <w:caps w:val="0"/>
            <w:noProof/>
            <w:sz w:val="22"/>
            <w:szCs w:val="22"/>
            <w:lang w:eastAsia="en-GB"/>
          </w:rPr>
          <w:tab/>
        </w:r>
        <w:r w:rsidR="005421A2" w:rsidRPr="005B1E3E">
          <w:rPr>
            <w:rStyle w:val="Hyperlink"/>
            <w:noProof/>
          </w:rPr>
          <w:t>close down of this agreement on the close down date</w:t>
        </w:r>
        <w:r w:rsidR="005421A2">
          <w:rPr>
            <w:noProof/>
            <w:webHidden/>
          </w:rPr>
          <w:tab/>
        </w:r>
        <w:r w:rsidR="005421A2">
          <w:rPr>
            <w:noProof/>
            <w:webHidden/>
          </w:rPr>
          <w:fldChar w:fldCharType="begin"/>
        </w:r>
        <w:r w:rsidR="005421A2">
          <w:rPr>
            <w:noProof/>
            <w:webHidden/>
          </w:rPr>
          <w:instrText xml:space="preserve"> PAGEREF _Toc40261296 \h </w:instrText>
        </w:r>
        <w:r w:rsidR="005421A2">
          <w:rPr>
            <w:noProof/>
            <w:webHidden/>
          </w:rPr>
        </w:r>
        <w:r w:rsidR="005421A2">
          <w:rPr>
            <w:noProof/>
            <w:webHidden/>
          </w:rPr>
          <w:fldChar w:fldCharType="separate"/>
        </w:r>
        <w:r w:rsidR="005421A2">
          <w:rPr>
            <w:noProof/>
            <w:webHidden/>
          </w:rPr>
          <w:t>41</w:t>
        </w:r>
        <w:r w:rsidR="005421A2">
          <w:rPr>
            <w:noProof/>
            <w:webHidden/>
          </w:rPr>
          <w:fldChar w:fldCharType="end"/>
        </w:r>
      </w:hyperlink>
    </w:p>
    <w:p w14:paraId="148C9432" w14:textId="2CCE81CB" w:rsidR="005421A2" w:rsidRDefault="00E1670D">
      <w:pPr>
        <w:pStyle w:val="TOC1"/>
        <w:rPr>
          <w:rFonts w:asciiTheme="minorHAnsi" w:eastAsiaTheme="minorEastAsia" w:hAnsiTheme="minorHAnsi" w:cstheme="minorBidi"/>
          <w:b w:val="0"/>
          <w:caps w:val="0"/>
          <w:noProof/>
          <w:sz w:val="22"/>
          <w:szCs w:val="22"/>
          <w:lang w:eastAsia="en-GB"/>
        </w:rPr>
      </w:pPr>
      <w:hyperlink w:anchor="_Toc40261297" w:history="1">
        <w:r w:rsidR="005421A2" w:rsidRPr="005B1E3E">
          <w:rPr>
            <w:rStyle w:val="Hyperlink"/>
            <w:bCs/>
            <w:noProof/>
          </w:rPr>
          <w:t>SCHEDULE 1</w:t>
        </w:r>
        <w:r w:rsidR="005421A2">
          <w:rPr>
            <w:noProof/>
            <w:webHidden/>
          </w:rPr>
          <w:tab/>
        </w:r>
        <w:r w:rsidR="005421A2">
          <w:rPr>
            <w:noProof/>
            <w:webHidden/>
          </w:rPr>
          <w:fldChar w:fldCharType="begin"/>
        </w:r>
        <w:r w:rsidR="005421A2">
          <w:rPr>
            <w:noProof/>
            <w:webHidden/>
          </w:rPr>
          <w:instrText xml:space="preserve"> PAGEREF _Toc40261297 \h </w:instrText>
        </w:r>
        <w:r w:rsidR="005421A2">
          <w:rPr>
            <w:noProof/>
            <w:webHidden/>
          </w:rPr>
        </w:r>
        <w:r w:rsidR="005421A2">
          <w:rPr>
            <w:noProof/>
            <w:webHidden/>
          </w:rPr>
          <w:fldChar w:fldCharType="separate"/>
        </w:r>
        <w:r w:rsidR="005421A2">
          <w:rPr>
            <w:noProof/>
            <w:webHidden/>
          </w:rPr>
          <w:t>43</w:t>
        </w:r>
        <w:r w:rsidR="005421A2">
          <w:rPr>
            <w:noProof/>
            <w:webHidden/>
          </w:rPr>
          <w:fldChar w:fldCharType="end"/>
        </w:r>
      </w:hyperlink>
    </w:p>
    <w:p w14:paraId="701E1136" w14:textId="131CEC27" w:rsidR="005421A2" w:rsidRDefault="00E1670D">
      <w:pPr>
        <w:pStyle w:val="TOC1"/>
        <w:rPr>
          <w:rFonts w:asciiTheme="minorHAnsi" w:eastAsiaTheme="minorEastAsia" w:hAnsiTheme="minorHAnsi" w:cstheme="minorBidi"/>
          <w:b w:val="0"/>
          <w:caps w:val="0"/>
          <w:noProof/>
          <w:sz w:val="22"/>
          <w:szCs w:val="22"/>
          <w:lang w:eastAsia="en-GB"/>
        </w:rPr>
      </w:pPr>
      <w:hyperlink w:anchor="_Toc40261298" w:history="1">
        <w:r w:rsidR="005421A2" w:rsidRPr="005B1E3E">
          <w:rPr>
            <w:rStyle w:val="Hyperlink"/>
            <w:bCs/>
            <w:noProof/>
          </w:rPr>
          <w:t>SCHEDULE 2: NOT USED</w:t>
        </w:r>
        <w:r w:rsidR="005421A2">
          <w:rPr>
            <w:noProof/>
            <w:webHidden/>
          </w:rPr>
          <w:tab/>
        </w:r>
        <w:r w:rsidR="005421A2">
          <w:rPr>
            <w:noProof/>
            <w:webHidden/>
          </w:rPr>
          <w:fldChar w:fldCharType="begin"/>
        </w:r>
        <w:r w:rsidR="005421A2">
          <w:rPr>
            <w:noProof/>
            <w:webHidden/>
          </w:rPr>
          <w:instrText xml:space="preserve"> PAGEREF _Toc40261298 \h </w:instrText>
        </w:r>
        <w:r w:rsidR="005421A2">
          <w:rPr>
            <w:noProof/>
            <w:webHidden/>
          </w:rPr>
        </w:r>
        <w:r w:rsidR="005421A2">
          <w:rPr>
            <w:noProof/>
            <w:webHidden/>
          </w:rPr>
          <w:fldChar w:fldCharType="separate"/>
        </w:r>
        <w:r w:rsidR="005421A2">
          <w:rPr>
            <w:noProof/>
            <w:webHidden/>
          </w:rPr>
          <w:t>57</w:t>
        </w:r>
        <w:r w:rsidR="005421A2">
          <w:rPr>
            <w:noProof/>
            <w:webHidden/>
          </w:rPr>
          <w:fldChar w:fldCharType="end"/>
        </w:r>
      </w:hyperlink>
    </w:p>
    <w:p w14:paraId="4C8736A8" w14:textId="15AAA620" w:rsidR="005421A2" w:rsidRDefault="00E1670D">
      <w:pPr>
        <w:pStyle w:val="TOC1"/>
        <w:rPr>
          <w:rFonts w:asciiTheme="minorHAnsi" w:eastAsiaTheme="minorEastAsia" w:hAnsiTheme="minorHAnsi" w:cstheme="minorBidi"/>
          <w:b w:val="0"/>
          <w:caps w:val="0"/>
          <w:noProof/>
          <w:sz w:val="22"/>
          <w:szCs w:val="22"/>
          <w:lang w:eastAsia="en-GB"/>
        </w:rPr>
      </w:pPr>
      <w:hyperlink w:anchor="_Toc40261299" w:history="1">
        <w:r w:rsidR="005421A2" w:rsidRPr="005B1E3E">
          <w:rPr>
            <w:rStyle w:val="Hyperlink"/>
            <w:bCs/>
            <w:noProof/>
          </w:rPr>
          <w:t>SCHEDULE 3: NOT USED</w:t>
        </w:r>
        <w:r w:rsidR="005421A2">
          <w:rPr>
            <w:noProof/>
            <w:webHidden/>
          </w:rPr>
          <w:tab/>
        </w:r>
        <w:r w:rsidR="005421A2">
          <w:rPr>
            <w:noProof/>
            <w:webHidden/>
          </w:rPr>
          <w:fldChar w:fldCharType="begin"/>
        </w:r>
        <w:r w:rsidR="005421A2">
          <w:rPr>
            <w:noProof/>
            <w:webHidden/>
          </w:rPr>
          <w:instrText xml:space="preserve"> PAGEREF _Toc40261299 \h </w:instrText>
        </w:r>
        <w:r w:rsidR="005421A2">
          <w:rPr>
            <w:noProof/>
            <w:webHidden/>
          </w:rPr>
        </w:r>
        <w:r w:rsidR="005421A2">
          <w:rPr>
            <w:noProof/>
            <w:webHidden/>
          </w:rPr>
          <w:fldChar w:fldCharType="separate"/>
        </w:r>
        <w:r w:rsidR="005421A2">
          <w:rPr>
            <w:noProof/>
            <w:webHidden/>
          </w:rPr>
          <w:t>58</w:t>
        </w:r>
        <w:r w:rsidR="005421A2">
          <w:rPr>
            <w:noProof/>
            <w:webHidden/>
          </w:rPr>
          <w:fldChar w:fldCharType="end"/>
        </w:r>
      </w:hyperlink>
    </w:p>
    <w:p w14:paraId="7A48B68D" w14:textId="4C37489B" w:rsidR="005421A2" w:rsidRDefault="00E1670D">
      <w:pPr>
        <w:pStyle w:val="TOC1"/>
        <w:rPr>
          <w:rFonts w:asciiTheme="minorHAnsi" w:eastAsiaTheme="minorEastAsia" w:hAnsiTheme="minorHAnsi" w:cstheme="minorBidi"/>
          <w:b w:val="0"/>
          <w:caps w:val="0"/>
          <w:noProof/>
          <w:sz w:val="22"/>
          <w:szCs w:val="22"/>
          <w:lang w:eastAsia="en-GB"/>
        </w:rPr>
      </w:pPr>
      <w:hyperlink w:anchor="_Toc40261300" w:history="1">
        <w:r w:rsidR="005421A2" w:rsidRPr="005B1E3E">
          <w:rPr>
            <w:rStyle w:val="Hyperlink"/>
            <w:bCs/>
            <w:noProof/>
          </w:rPr>
          <w:t>SCHEDULE 4: NOT USED</w:t>
        </w:r>
        <w:r w:rsidR="005421A2">
          <w:rPr>
            <w:noProof/>
            <w:webHidden/>
          </w:rPr>
          <w:tab/>
        </w:r>
        <w:r w:rsidR="005421A2">
          <w:rPr>
            <w:noProof/>
            <w:webHidden/>
          </w:rPr>
          <w:fldChar w:fldCharType="begin"/>
        </w:r>
        <w:r w:rsidR="005421A2">
          <w:rPr>
            <w:noProof/>
            <w:webHidden/>
          </w:rPr>
          <w:instrText xml:space="preserve"> PAGEREF _Toc40261300 \h </w:instrText>
        </w:r>
        <w:r w:rsidR="005421A2">
          <w:rPr>
            <w:noProof/>
            <w:webHidden/>
          </w:rPr>
        </w:r>
        <w:r w:rsidR="005421A2">
          <w:rPr>
            <w:noProof/>
            <w:webHidden/>
          </w:rPr>
          <w:fldChar w:fldCharType="separate"/>
        </w:r>
        <w:r w:rsidR="005421A2">
          <w:rPr>
            <w:noProof/>
            <w:webHidden/>
          </w:rPr>
          <w:t>59</w:t>
        </w:r>
        <w:r w:rsidR="005421A2">
          <w:rPr>
            <w:noProof/>
            <w:webHidden/>
          </w:rPr>
          <w:fldChar w:fldCharType="end"/>
        </w:r>
      </w:hyperlink>
    </w:p>
    <w:p w14:paraId="52903229" w14:textId="483E47AD" w:rsidR="005421A2" w:rsidRDefault="00E1670D">
      <w:pPr>
        <w:pStyle w:val="TOC1"/>
        <w:rPr>
          <w:rFonts w:asciiTheme="minorHAnsi" w:eastAsiaTheme="minorEastAsia" w:hAnsiTheme="minorHAnsi" w:cstheme="minorBidi"/>
          <w:b w:val="0"/>
          <w:caps w:val="0"/>
          <w:noProof/>
          <w:sz w:val="22"/>
          <w:szCs w:val="22"/>
          <w:lang w:eastAsia="en-GB"/>
        </w:rPr>
      </w:pPr>
      <w:hyperlink w:anchor="_Toc40261301" w:history="1">
        <w:r w:rsidR="005421A2" w:rsidRPr="005B1E3E">
          <w:rPr>
            <w:rStyle w:val="Hyperlink"/>
            <w:bCs/>
            <w:noProof/>
          </w:rPr>
          <w:t>SCHEDULE 5: NOT USED</w:t>
        </w:r>
        <w:r w:rsidR="005421A2">
          <w:rPr>
            <w:noProof/>
            <w:webHidden/>
          </w:rPr>
          <w:tab/>
        </w:r>
        <w:r w:rsidR="005421A2">
          <w:rPr>
            <w:noProof/>
            <w:webHidden/>
          </w:rPr>
          <w:fldChar w:fldCharType="begin"/>
        </w:r>
        <w:r w:rsidR="005421A2">
          <w:rPr>
            <w:noProof/>
            <w:webHidden/>
          </w:rPr>
          <w:instrText xml:space="preserve"> PAGEREF _Toc40261301 \h </w:instrText>
        </w:r>
        <w:r w:rsidR="005421A2">
          <w:rPr>
            <w:noProof/>
            <w:webHidden/>
          </w:rPr>
        </w:r>
        <w:r w:rsidR="005421A2">
          <w:rPr>
            <w:noProof/>
            <w:webHidden/>
          </w:rPr>
          <w:fldChar w:fldCharType="separate"/>
        </w:r>
        <w:r w:rsidR="005421A2">
          <w:rPr>
            <w:noProof/>
            <w:webHidden/>
          </w:rPr>
          <w:t>60</w:t>
        </w:r>
        <w:r w:rsidR="005421A2">
          <w:rPr>
            <w:noProof/>
            <w:webHidden/>
          </w:rPr>
          <w:fldChar w:fldCharType="end"/>
        </w:r>
      </w:hyperlink>
    </w:p>
    <w:p w14:paraId="00E14150" w14:textId="71FB6D99" w:rsidR="005421A2" w:rsidRDefault="00E1670D">
      <w:pPr>
        <w:pStyle w:val="TOC1"/>
        <w:rPr>
          <w:rFonts w:asciiTheme="minorHAnsi" w:eastAsiaTheme="minorEastAsia" w:hAnsiTheme="minorHAnsi" w:cstheme="minorBidi"/>
          <w:b w:val="0"/>
          <w:caps w:val="0"/>
          <w:noProof/>
          <w:sz w:val="22"/>
          <w:szCs w:val="22"/>
          <w:lang w:eastAsia="en-GB"/>
        </w:rPr>
      </w:pPr>
      <w:hyperlink w:anchor="_Toc40261302" w:history="1">
        <w:r w:rsidR="005421A2" w:rsidRPr="005B1E3E">
          <w:rPr>
            <w:rStyle w:val="Hyperlink"/>
            <w:bCs/>
            <w:noProof/>
          </w:rPr>
          <w:t>SCHEDULE 6: NOT USED</w:t>
        </w:r>
        <w:r w:rsidR="005421A2">
          <w:rPr>
            <w:noProof/>
            <w:webHidden/>
          </w:rPr>
          <w:tab/>
        </w:r>
        <w:r w:rsidR="005421A2">
          <w:rPr>
            <w:noProof/>
            <w:webHidden/>
          </w:rPr>
          <w:fldChar w:fldCharType="begin"/>
        </w:r>
        <w:r w:rsidR="005421A2">
          <w:rPr>
            <w:noProof/>
            <w:webHidden/>
          </w:rPr>
          <w:instrText xml:space="preserve"> PAGEREF _Toc40261302 \h </w:instrText>
        </w:r>
        <w:r w:rsidR="005421A2">
          <w:rPr>
            <w:noProof/>
            <w:webHidden/>
          </w:rPr>
        </w:r>
        <w:r w:rsidR="005421A2">
          <w:rPr>
            <w:noProof/>
            <w:webHidden/>
          </w:rPr>
          <w:fldChar w:fldCharType="separate"/>
        </w:r>
        <w:r w:rsidR="005421A2">
          <w:rPr>
            <w:noProof/>
            <w:webHidden/>
          </w:rPr>
          <w:t>61</w:t>
        </w:r>
        <w:r w:rsidR="005421A2">
          <w:rPr>
            <w:noProof/>
            <w:webHidden/>
          </w:rPr>
          <w:fldChar w:fldCharType="end"/>
        </w:r>
      </w:hyperlink>
    </w:p>
    <w:p w14:paraId="5C935B8C" w14:textId="26876F92" w:rsidR="005421A2" w:rsidRDefault="00E1670D">
      <w:pPr>
        <w:pStyle w:val="TOC1"/>
        <w:rPr>
          <w:rFonts w:asciiTheme="minorHAnsi" w:eastAsiaTheme="minorEastAsia" w:hAnsiTheme="minorHAnsi" w:cstheme="minorBidi"/>
          <w:b w:val="0"/>
          <w:caps w:val="0"/>
          <w:noProof/>
          <w:sz w:val="22"/>
          <w:szCs w:val="22"/>
          <w:lang w:eastAsia="en-GB"/>
        </w:rPr>
      </w:pPr>
      <w:hyperlink w:anchor="_Toc40261303" w:history="1">
        <w:r w:rsidR="005421A2" w:rsidRPr="005B1E3E">
          <w:rPr>
            <w:rStyle w:val="Hyperlink"/>
            <w:bCs/>
            <w:noProof/>
          </w:rPr>
          <w:t>APPENDIX 1 TO SCHEDULE</w:t>
        </w:r>
        <w:r w:rsidR="005421A2" w:rsidRPr="005B1E3E">
          <w:rPr>
            <w:rStyle w:val="Hyperlink"/>
            <w:noProof/>
          </w:rPr>
          <w:t xml:space="preserve"> </w:t>
        </w:r>
        <w:r w:rsidR="005421A2" w:rsidRPr="005B1E3E">
          <w:rPr>
            <w:rStyle w:val="Hyperlink"/>
            <w:bCs/>
            <w:noProof/>
          </w:rPr>
          <w:t>6: NOT USED</w:t>
        </w:r>
        <w:r w:rsidR="005421A2">
          <w:rPr>
            <w:noProof/>
            <w:webHidden/>
          </w:rPr>
          <w:tab/>
        </w:r>
        <w:r w:rsidR="005421A2">
          <w:rPr>
            <w:noProof/>
            <w:webHidden/>
          </w:rPr>
          <w:fldChar w:fldCharType="begin"/>
        </w:r>
        <w:r w:rsidR="005421A2">
          <w:rPr>
            <w:noProof/>
            <w:webHidden/>
          </w:rPr>
          <w:instrText xml:space="preserve"> PAGEREF _Toc40261303 \h </w:instrText>
        </w:r>
        <w:r w:rsidR="005421A2">
          <w:rPr>
            <w:noProof/>
            <w:webHidden/>
          </w:rPr>
        </w:r>
        <w:r w:rsidR="005421A2">
          <w:rPr>
            <w:noProof/>
            <w:webHidden/>
          </w:rPr>
          <w:fldChar w:fldCharType="separate"/>
        </w:r>
        <w:r w:rsidR="005421A2">
          <w:rPr>
            <w:noProof/>
            <w:webHidden/>
          </w:rPr>
          <w:t>62</w:t>
        </w:r>
        <w:r w:rsidR="005421A2">
          <w:rPr>
            <w:noProof/>
            <w:webHidden/>
          </w:rPr>
          <w:fldChar w:fldCharType="end"/>
        </w:r>
      </w:hyperlink>
    </w:p>
    <w:p w14:paraId="1C2C00A0" w14:textId="1DE1CCEA" w:rsidR="005421A2" w:rsidRDefault="00E1670D">
      <w:pPr>
        <w:pStyle w:val="TOC1"/>
        <w:rPr>
          <w:rFonts w:asciiTheme="minorHAnsi" w:eastAsiaTheme="minorEastAsia" w:hAnsiTheme="minorHAnsi" w:cstheme="minorBidi"/>
          <w:b w:val="0"/>
          <w:caps w:val="0"/>
          <w:noProof/>
          <w:sz w:val="22"/>
          <w:szCs w:val="22"/>
          <w:lang w:eastAsia="en-GB"/>
        </w:rPr>
      </w:pPr>
      <w:hyperlink w:anchor="_Toc40261304" w:history="1">
        <w:r w:rsidR="005421A2" w:rsidRPr="005B1E3E">
          <w:rPr>
            <w:rStyle w:val="Hyperlink"/>
            <w:bCs/>
            <w:noProof/>
          </w:rPr>
          <w:t>SCHEDULE 7: NOT USED</w:t>
        </w:r>
        <w:r w:rsidR="005421A2">
          <w:rPr>
            <w:noProof/>
            <w:webHidden/>
          </w:rPr>
          <w:tab/>
        </w:r>
        <w:r w:rsidR="005421A2">
          <w:rPr>
            <w:noProof/>
            <w:webHidden/>
          </w:rPr>
          <w:fldChar w:fldCharType="begin"/>
        </w:r>
        <w:r w:rsidR="005421A2">
          <w:rPr>
            <w:noProof/>
            <w:webHidden/>
          </w:rPr>
          <w:instrText xml:space="preserve"> PAGEREF _Toc40261304 \h </w:instrText>
        </w:r>
        <w:r w:rsidR="005421A2">
          <w:rPr>
            <w:noProof/>
            <w:webHidden/>
          </w:rPr>
        </w:r>
        <w:r w:rsidR="005421A2">
          <w:rPr>
            <w:noProof/>
            <w:webHidden/>
          </w:rPr>
          <w:fldChar w:fldCharType="separate"/>
        </w:r>
        <w:r w:rsidR="005421A2">
          <w:rPr>
            <w:noProof/>
            <w:webHidden/>
          </w:rPr>
          <w:t>63</w:t>
        </w:r>
        <w:r w:rsidR="005421A2">
          <w:rPr>
            <w:noProof/>
            <w:webHidden/>
          </w:rPr>
          <w:fldChar w:fldCharType="end"/>
        </w:r>
      </w:hyperlink>
    </w:p>
    <w:p w14:paraId="5F20B53E" w14:textId="7937CB65" w:rsidR="005421A2" w:rsidRDefault="00E1670D">
      <w:pPr>
        <w:pStyle w:val="TOC1"/>
        <w:rPr>
          <w:rFonts w:asciiTheme="minorHAnsi" w:eastAsiaTheme="minorEastAsia" w:hAnsiTheme="minorHAnsi" w:cstheme="minorBidi"/>
          <w:b w:val="0"/>
          <w:caps w:val="0"/>
          <w:noProof/>
          <w:sz w:val="22"/>
          <w:szCs w:val="22"/>
          <w:lang w:eastAsia="en-GB"/>
        </w:rPr>
      </w:pPr>
      <w:hyperlink w:anchor="_Toc40261305" w:history="1">
        <w:r w:rsidR="005421A2" w:rsidRPr="005B1E3E">
          <w:rPr>
            <w:rStyle w:val="Hyperlink"/>
            <w:bCs/>
            <w:noProof/>
          </w:rPr>
          <w:t>SCHEDULE 8: NOT USED</w:t>
        </w:r>
        <w:r w:rsidR="005421A2">
          <w:rPr>
            <w:noProof/>
            <w:webHidden/>
          </w:rPr>
          <w:tab/>
        </w:r>
        <w:r w:rsidR="005421A2">
          <w:rPr>
            <w:noProof/>
            <w:webHidden/>
          </w:rPr>
          <w:fldChar w:fldCharType="begin"/>
        </w:r>
        <w:r w:rsidR="005421A2">
          <w:rPr>
            <w:noProof/>
            <w:webHidden/>
          </w:rPr>
          <w:instrText xml:space="preserve"> PAGEREF _Toc40261305 \h </w:instrText>
        </w:r>
        <w:r w:rsidR="005421A2">
          <w:rPr>
            <w:noProof/>
            <w:webHidden/>
          </w:rPr>
        </w:r>
        <w:r w:rsidR="005421A2">
          <w:rPr>
            <w:noProof/>
            <w:webHidden/>
          </w:rPr>
          <w:fldChar w:fldCharType="separate"/>
        </w:r>
        <w:r w:rsidR="005421A2">
          <w:rPr>
            <w:noProof/>
            <w:webHidden/>
          </w:rPr>
          <w:t>64</w:t>
        </w:r>
        <w:r w:rsidR="005421A2">
          <w:rPr>
            <w:noProof/>
            <w:webHidden/>
          </w:rPr>
          <w:fldChar w:fldCharType="end"/>
        </w:r>
      </w:hyperlink>
    </w:p>
    <w:p w14:paraId="04D5F16E" w14:textId="1C6C7BDB" w:rsidR="005421A2" w:rsidRDefault="00E1670D">
      <w:pPr>
        <w:pStyle w:val="TOC1"/>
        <w:rPr>
          <w:rFonts w:asciiTheme="minorHAnsi" w:eastAsiaTheme="minorEastAsia" w:hAnsiTheme="minorHAnsi" w:cstheme="minorBidi"/>
          <w:b w:val="0"/>
          <w:caps w:val="0"/>
          <w:noProof/>
          <w:sz w:val="22"/>
          <w:szCs w:val="22"/>
          <w:lang w:eastAsia="en-GB"/>
        </w:rPr>
      </w:pPr>
      <w:hyperlink w:anchor="_Toc40261308" w:history="1">
        <w:r w:rsidR="005421A2" w:rsidRPr="005B1E3E">
          <w:rPr>
            <w:rStyle w:val="Hyperlink"/>
            <w:bCs/>
            <w:noProof/>
          </w:rPr>
          <w:t>SCHEDULE 9: NOT USED</w:t>
        </w:r>
        <w:r w:rsidR="005421A2">
          <w:rPr>
            <w:noProof/>
            <w:webHidden/>
          </w:rPr>
          <w:tab/>
        </w:r>
        <w:r w:rsidR="005421A2">
          <w:rPr>
            <w:noProof/>
            <w:webHidden/>
          </w:rPr>
          <w:fldChar w:fldCharType="begin"/>
        </w:r>
        <w:r w:rsidR="005421A2">
          <w:rPr>
            <w:noProof/>
            <w:webHidden/>
          </w:rPr>
          <w:instrText xml:space="preserve"> PAGEREF _Toc40261308 \h </w:instrText>
        </w:r>
        <w:r w:rsidR="005421A2">
          <w:rPr>
            <w:noProof/>
            <w:webHidden/>
          </w:rPr>
        </w:r>
        <w:r w:rsidR="005421A2">
          <w:rPr>
            <w:noProof/>
            <w:webHidden/>
          </w:rPr>
          <w:fldChar w:fldCharType="separate"/>
        </w:r>
        <w:r w:rsidR="005421A2">
          <w:rPr>
            <w:noProof/>
            <w:webHidden/>
          </w:rPr>
          <w:t>65</w:t>
        </w:r>
        <w:r w:rsidR="005421A2">
          <w:rPr>
            <w:noProof/>
            <w:webHidden/>
          </w:rPr>
          <w:fldChar w:fldCharType="end"/>
        </w:r>
      </w:hyperlink>
    </w:p>
    <w:p w14:paraId="1E9BBDA3" w14:textId="0608F13C" w:rsidR="005421A2" w:rsidRDefault="00E1670D">
      <w:pPr>
        <w:pStyle w:val="TOC1"/>
        <w:rPr>
          <w:rFonts w:asciiTheme="minorHAnsi" w:eastAsiaTheme="minorEastAsia" w:hAnsiTheme="minorHAnsi" w:cstheme="minorBidi"/>
          <w:b w:val="0"/>
          <w:caps w:val="0"/>
          <w:noProof/>
          <w:sz w:val="22"/>
          <w:szCs w:val="22"/>
          <w:lang w:eastAsia="en-GB"/>
        </w:rPr>
      </w:pPr>
      <w:hyperlink w:anchor="_Toc40261309" w:history="1">
        <w:r w:rsidR="005421A2" w:rsidRPr="005B1E3E">
          <w:rPr>
            <w:rStyle w:val="Hyperlink"/>
            <w:bCs/>
            <w:noProof/>
          </w:rPr>
          <w:t>SCHEDULE 10: NOT USED</w:t>
        </w:r>
        <w:r w:rsidR="005421A2">
          <w:rPr>
            <w:noProof/>
            <w:webHidden/>
          </w:rPr>
          <w:tab/>
        </w:r>
        <w:r w:rsidR="005421A2">
          <w:rPr>
            <w:noProof/>
            <w:webHidden/>
          </w:rPr>
          <w:fldChar w:fldCharType="begin"/>
        </w:r>
        <w:r w:rsidR="005421A2">
          <w:rPr>
            <w:noProof/>
            <w:webHidden/>
          </w:rPr>
          <w:instrText xml:space="preserve"> PAGEREF _Toc40261309 \h </w:instrText>
        </w:r>
        <w:r w:rsidR="005421A2">
          <w:rPr>
            <w:noProof/>
            <w:webHidden/>
          </w:rPr>
        </w:r>
        <w:r w:rsidR="005421A2">
          <w:rPr>
            <w:noProof/>
            <w:webHidden/>
          </w:rPr>
          <w:fldChar w:fldCharType="separate"/>
        </w:r>
        <w:r w:rsidR="005421A2">
          <w:rPr>
            <w:noProof/>
            <w:webHidden/>
          </w:rPr>
          <w:t>66</w:t>
        </w:r>
        <w:r w:rsidR="005421A2">
          <w:rPr>
            <w:noProof/>
            <w:webHidden/>
          </w:rPr>
          <w:fldChar w:fldCharType="end"/>
        </w:r>
      </w:hyperlink>
    </w:p>
    <w:p w14:paraId="57C6E44A" w14:textId="7316F6DA" w:rsidR="005421A2" w:rsidRDefault="00E1670D">
      <w:pPr>
        <w:pStyle w:val="TOC1"/>
        <w:rPr>
          <w:rFonts w:asciiTheme="minorHAnsi" w:eastAsiaTheme="minorEastAsia" w:hAnsiTheme="minorHAnsi" w:cstheme="minorBidi"/>
          <w:b w:val="0"/>
          <w:caps w:val="0"/>
          <w:noProof/>
          <w:sz w:val="22"/>
          <w:szCs w:val="22"/>
          <w:lang w:eastAsia="en-GB"/>
        </w:rPr>
      </w:pPr>
      <w:hyperlink w:anchor="_Toc40261310" w:history="1">
        <w:r w:rsidR="005421A2" w:rsidRPr="005B1E3E">
          <w:rPr>
            <w:rStyle w:val="Hyperlink"/>
            <w:bCs/>
            <w:noProof/>
          </w:rPr>
          <w:t>SCHEDULE 11:NOT USED</w:t>
        </w:r>
        <w:r w:rsidR="005421A2">
          <w:rPr>
            <w:noProof/>
            <w:webHidden/>
          </w:rPr>
          <w:tab/>
        </w:r>
        <w:r w:rsidR="005421A2">
          <w:rPr>
            <w:noProof/>
            <w:webHidden/>
          </w:rPr>
          <w:fldChar w:fldCharType="begin"/>
        </w:r>
        <w:r w:rsidR="005421A2">
          <w:rPr>
            <w:noProof/>
            <w:webHidden/>
          </w:rPr>
          <w:instrText xml:space="preserve"> PAGEREF _Toc40261310 \h </w:instrText>
        </w:r>
        <w:r w:rsidR="005421A2">
          <w:rPr>
            <w:noProof/>
            <w:webHidden/>
          </w:rPr>
        </w:r>
        <w:r w:rsidR="005421A2">
          <w:rPr>
            <w:noProof/>
            <w:webHidden/>
          </w:rPr>
          <w:fldChar w:fldCharType="separate"/>
        </w:r>
        <w:r w:rsidR="005421A2">
          <w:rPr>
            <w:noProof/>
            <w:webHidden/>
          </w:rPr>
          <w:t>67</w:t>
        </w:r>
        <w:r w:rsidR="005421A2">
          <w:rPr>
            <w:noProof/>
            <w:webHidden/>
          </w:rPr>
          <w:fldChar w:fldCharType="end"/>
        </w:r>
      </w:hyperlink>
    </w:p>
    <w:p w14:paraId="0430CF11" w14:textId="70A2E219" w:rsidR="005421A2" w:rsidRDefault="00E1670D">
      <w:pPr>
        <w:pStyle w:val="TOC1"/>
        <w:rPr>
          <w:rFonts w:asciiTheme="minorHAnsi" w:eastAsiaTheme="minorEastAsia" w:hAnsiTheme="minorHAnsi" w:cstheme="minorBidi"/>
          <w:b w:val="0"/>
          <w:caps w:val="0"/>
          <w:noProof/>
          <w:sz w:val="22"/>
          <w:szCs w:val="22"/>
          <w:lang w:eastAsia="en-GB"/>
        </w:rPr>
      </w:pPr>
      <w:hyperlink w:anchor="_Toc40261311" w:history="1">
        <w:r w:rsidR="005421A2" w:rsidRPr="005B1E3E">
          <w:rPr>
            <w:rStyle w:val="Hyperlink"/>
            <w:bCs/>
            <w:noProof/>
          </w:rPr>
          <w:t>SCHEDULE 12: NOT USED</w:t>
        </w:r>
        <w:r w:rsidR="005421A2">
          <w:rPr>
            <w:noProof/>
            <w:webHidden/>
          </w:rPr>
          <w:tab/>
        </w:r>
        <w:r w:rsidR="005421A2">
          <w:rPr>
            <w:noProof/>
            <w:webHidden/>
          </w:rPr>
          <w:fldChar w:fldCharType="begin"/>
        </w:r>
        <w:r w:rsidR="005421A2">
          <w:rPr>
            <w:noProof/>
            <w:webHidden/>
          </w:rPr>
          <w:instrText xml:space="preserve"> PAGEREF _Toc40261311 \h </w:instrText>
        </w:r>
        <w:r w:rsidR="005421A2">
          <w:rPr>
            <w:noProof/>
            <w:webHidden/>
          </w:rPr>
        </w:r>
        <w:r w:rsidR="005421A2">
          <w:rPr>
            <w:noProof/>
            <w:webHidden/>
          </w:rPr>
          <w:fldChar w:fldCharType="separate"/>
        </w:r>
        <w:r w:rsidR="005421A2">
          <w:rPr>
            <w:noProof/>
            <w:webHidden/>
          </w:rPr>
          <w:t>68</w:t>
        </w:r>
        <w:r w:rsidR="005421A2">
          <w:rPr>
            <w:noProof/>
            <w:webHidden/>
          </w:rPr>
          <w:fldChar w:fldCharType="end"/>
        </w:r>
      </w:hyperlink>
    </w:p>
    <w:p w14:paraId="5F846D08" w14:textId="252D3D5D" w:rsidR="005421A2" w:rsidRDefault="00E1670D">
      <w:pPr>
        <w:pStyle w:val="TOC1"/>
        <w:rPr>
          <w:rFonts w:asciiTheme="minorHAnsi" w:eastAsiaTheme="minorEastAsia" w:hAnsiTheme="minorHAnsi" w:cstheme="minorBidi"/>
          <w:b w:val="0"/>
          <w:caps w:val="0"/>
          <w:noProof/>
          <w:sz w:val="22"/>
          <w:szCs w:val="22"/>
          <w:lang w:eastAsia="en-GB"/>
        </w:rPr>
      </w:pPr>
      <w:hyperlink w:anchor="_Toc40261312" w:history="1">
        <w:r w:rsidR="005421A2" w:rsidRPr="005B1E3E">
          <w:rPr>
            <w:rStyle w:val="Hyperlink"/>
            <w:bCs/>
            <w:noProof/>
          </w:rPr>
          <w:t>SCHEDULE 13:NOT USED</w:t>
        </w:r>
        <w:r w:rsidR="005421A2">
          <w:rPr>
            <w:noProof/>
            <w:webHidden/>
          </w:rPr>
          <w:tab/>
        </w:r>
        <w:r w:rsidR="005421A2">
          <w:rPr>
            <w:noProof/>
            <w:webHidden/>
          </w:rPr>
          <w:fldChar w:fldCharType="begin"/>
        </w:r>
        <w:r w:rsidR="005421A2">
          <w:rPr>
            <w:noProof/>
            <w:webHidden/>
          </w:rPr>
          <w:instrText xml:space="preserve"> PAGEREF _Toc40261312 \h </w:instrText>
        </w:r>
        <w:r w:rsidR="005421A2">
          <w:rPr>
            <w:noProof/>
            <w:webHidden/>
          </w:rPr>
        </w:r>
        <w:r w:rsidR="005421A2">
          <w:rPr>
            <w:noProof/>
            <w:webHidden/>
          </w:rPr>
          <w:fldChar w:fldCharType="separate"/>
        </w:r>
        <w:r w:rsidR="005421A2">
          <w:rPr>
            <w:noProof/>
            <w:webHidden/>
          </w:rPr>
          <w:t>69</w:t>
        </w:r>
        <w:r w:rsidR="005421A2">
          <w:rPr>
            <w:noProof/>
            <w:webHidden/>
          </w:rPr>
          <w:fldChar w:fldCharType="end"/>
        </w:r>
      </w:hyperlink>
    </w:p>
    <w:p w14:paraId="7657AC09" w14:textId="32D0A6A9" w:rsidR="005421A2" w:rsidRDefault="00E1670D">
      <w:pPr>
        <w:pStyle w:val="TOC1"/>
        <w:rPr>
          <w:rFonts w:asciiTheme="minorHAnsi" w:eastAsiaTheme="minorEastAsia" w:hAnsiTheme="minorHAnsi" w:cstheme="minorBidi"/>
          <w:b w:val="0"/>
          <w:caps w:val="0"/>
          <w:noProof/>
          <w:sz w:val="22"/>
          <w:szCs w:val="22"/>
          <w:lang w:eastAsia="en-GB"/>
        </w:rPr>
      </w:pPr>
      <w:hyperlink w:anchor="_Toc40261313" w:history="1">
        <w:r w:rsidR="005421A2" w:rsidRPr="005B1E3E">
          <w:rPr>
            <w:rStyle w:val="Hyperlink"/>
            <w:bCs/>
            <w:noProof/>
          </w:rPr>
          <w:t>SCHEDULE 14: NOT USED</w:t>
        </w:r>
        <w:r w:rsidR="005421A2">
          <w:rPr>
            <w:noProof/>
            <w:webHidden/>
          </w:rPr>
          <w:tab/>
        </w:r>
        <w:r w:rsidR="005421A2">
          <w:rPr>
            <w:noProof/>
            <w:webHidden/>
          </w:rPr>
          <w:fldChar w:fldCharType="begin"/>
        </w:r>
        <w:r w:rsidR="005421A2">
          <w:rPr>
            <w:noProof/>
            <w:webHidden/>
          </w:rPr>
          <w:instrText xml:space="preserve"> PAGEREF _Toc40261313 \h </w:instrText>
        </w:r>
        <w:r w:rsidR="005421A2">
          <w:rPr>
            <w:noProof/>
            <w:webHidden/>
          </w:rPr>
        </w:r>
        <w:r w:rsidR="005421A2">
          <w:rPr>
            <w:noProof/>
            <w:webHidden/>
          </w:rPr>
          <w:fldChar w:fldCharType="separate"/>
        </w:r>
        <w:r w:rsidR="005421A2">
          <w:rPr>
            <w:noProof/>
            <w:webHidden/>
          </w:rPr>
          <w:t>71</w:t>
        </w:r>
        <w:r w:rsidR="005421A2">
          <w:rPr>
            <w:noProof/>
            <w:webHidden/>
          </w:rPr>
          <w:fldChar w:fldCharType="end"/>
        </w:r>
      </w:hyperlink>
    </w:p>
    <w:p w14:paraId="1C6FD733" w14:textId="6ACDC96A" w:rsidR="005421A2" w:rsidRDefault="00E1670D">
      <w:pPr>
        <w:pStyle w:val="TOC1"/>
        <w:rPr>
          <w:rFonts w:asciiTheme="minorHAnsi" w:eastAsiaTheme="minorEastAsia" w:hAnsiTheme="minorHAnsi" w:cstheme="minorBidi"/>
          <w:b w:val="0"/>
          <w:caps w:val="0"/>
          <w:noProof/>
          <w:sz w:val="22"/>
          <w:szCs w:val="22"/>
          <w:lang w:eastAsia="en-GB"/>
        </w:rPr>
      </w:pPr>
      <w:hyperlink w:anchor="_Toc40261314" w:history="1">
        <w:r w:rsidR="005421A2" w:rsidRPr="005B1E3E">
          <w:rPr>
            <w:rStyle w:val="Hyperlink"/>
            <w:bCs/>
            <w:noProof/>
          </w:rPr>
          <w:t>SCHEDULE 15: NOT USED</w:t>
        </w:r>
        <w:r w:rsidR="005421A2">
          <w:rPr>
            <w:noProof/>
            <w:webHidden/>
          </w:rPr>
          <w:tab/>
        </w:r>
        <w:r w:rsidR="005421A2">
          <w:rPr>
            <w:noProof/>
            <w:webHidden/>
          </w:rPr>
          <w:fldChar w:fldCharType="begin"/>
        </w:r>
        <w:r w:rsidR="005421A2">
          <w:rPr>
            <w:noProof/>
            <w:webHidden/>
          </w:rPr>
          <w:instrText xml:space="preserve"> PAGEREF _Toc40261314 \h </w:instrText>
        </w:r>
        <w:r w:rsidR="005421A2">
          <w:rPr>
            <w:noProof/>
            <w:webHidden/>
          </w:rPr>
        </w:r>
        <w:r w:rsidR="005421A2">
          <w:rPr>
            <w:noProof/>
            <w:webHidden/>
          </w:rPr>
          <w:fldChar w:fldCharType="separate"/>
        </w:r>
        <w:r w:rsidR="005421A2">
          <w:rPr>
            <w:noProof/>
            <w:webHidden/>
          </w:rPr>
          <w:t>72</w:t>
        </w:r>
        <w:r w:rsidR="005421A2">
          <w:rPr>
            <w:noProof/>
            <w:webHidden/>
          </w:rPr>
          <w:fldChar w:fldCharType="end"/>
        </w:r>
      </w:hyperlink>
    </w:p>
    <w:p w14:paraId="099F71CF" w14:textId="0B5F76A3" w:rsidR="005421A2" w:rsidRDefault="00E1670D">
      <w:pPr>
        <w:pStyle w:val="TOC1"/>
        <w:rPr>
          <w:rFonts w:asciiTheme="minorHAnsi" w:eastAsiaTheme="minorEastAsia" w:hAnsiTheme="minorHAnsi" w:cstheme="minorBidi"/>
          <w:b w:val="0"/>
          <w:caps w:val="0"/>
          <w:noProof/>
          <w:sz w:val="22"/>
          <w:szCs w:val="22"/>
          <w:lang w:eastAsia="en-GB"/>
        </w:rPr>
      </w:pPr>
      <w:hyperlink w:anchor="_Toc40261613" w:history="1">
        <w:r w:rsidR="005421A2" w:rsidRPr="005B1E3E">
          <w:rPr>
            <w:rStyle w:val="Hyperlink"/>
            <w:noProof/>
          </w:rPr>
          <w:t>SCHEDULE 16: NOT USED</w:t>
        </w:r>
        <w:r w:rsidR="005421A2">
          <w:rPr>
            <w:noProof/>
            <w:webHidden/>
          </w:rPr>
          <w:tab/>
        </w:r>
        <w:r w:rsidR="005421A2">
          <w:rPr>
            <w:noProof/>
            <w:webHidden/>
          </w:rPr>
          <w:fldChar w:fldCharType="begin"/>
        </w:r>
        <w:r w:rsidR="005421A2">
          <w:rPr>
            <w:noProof/>
            <w:webHidden/>
          </w:rPr>
          <w:instrText xml:space="preserve"> PAGEREF _Toc40261613 \h </w:instrText>
        </w:r>
        <w:r w:rsidR="005421A2">
          <w:rPr>
            <w:noProof/>
            <w:webHidden/>
          </w:rPr>
        </w:r>
        <w:r w:rsidR="005421A2">
          <w:rPr>
            <w:noProof/>
            <w:webHidden/>
          </w:rPr>
          <w:fldChar w:fldCharType="separate"/>
        </w:r>
        <w:r w:rsidR="005421A2">
          <w:rPr>
            <w:noProof/>
            <w:webHidden/>
          </w:rPr>
          <w:t>73</w:t>
        </w:r>
        <w:r w:rsidR="005421A2">
          <w:rPr>
            <w:noProof/>
            <w:webHidden/>
          </w:rPr>
          <w:fldChar w:fldCharType="end"/>
        </w:r>
      </w:hyperlink>
    </w:p>
    <w:p w14:paraId="2BB39061" w14:textId="6AB221BF" w:rsidR="00F07DB1" w:rsidRDefault="00F32544">
      <w:pPr>
        <w:pStyle w:val="TOC3"/>
        <w:rPr>
          <w:noProof/>
        </w:rPr>
      </w:pPr>
      <w:r>
        <w:rPr>
          <w:rFonts w:ascii="Times New Roman Bold" w:hAnsi="Times New Roman Bold"/>
          <w:bCs/>
          <w:szCs w:val="24"/>
        </w:rPr>
        <w:fldChar w:fldCharType="end"/>
      </w:r>
      <w:r w:rsidR="000B65BB" w:rsidRPr="00346CA0">
        <w:rPr>
          <w:rFonts w:ascii="Times New Roman Bold" w:hAnsi="Times New Roman Bold"/>
          <w:szCs w:val="24"/>
          <w:rPrChange w:id="25" w:author="Debbie Houldsworth" w:date="2020-05-12T08:55:00Z">
            <w:rPr>
              <w:sz w:val="22"/>
              <w:szCs w:val="22"/>
            </w:rPr>
          </w:rPrChange>
        </w:rPr>
        <w:fldChar w:fldCharType="begin"/>
      </w:r>
      <w:r w:rsidR="00FB7917" w:rsidRPr="00346CA0">
        <w:rPr>
          <w:rFonts w:ascii="Times New Roman Bold" w:hAnsi="Times New Roman Bold"/>
          <w:szCs w:val="24"/>
          <w:rPrChange w:id="26" w:author="Debbie Houldsworth" w:date="2020-05-12T08:55:00Z">
            <w:rPr>
              <w:sz w:val="22"/>
              <w:szCs w:val="22"/>
            </w:rPr>
          </w:rPrChange>
        </w:rPr>
        <w:instrText xml:space="preserve"> TOC \b MRA_Schedules_for_TOC\f \z \h  \* MERGEFORMAT </w:instrText>
      </w:r>
      <w:r w:rsidR="000B65BB" w:rsidRPr="00346CA0">
        <w:rPr>
          <w:rFonts w:ascii="Times New Roman Bold" w:hAnsi="Times New Roman Bold"/>
          <w:szCs w:val="24"/>
          <w:rPrChange w:id="27" w:author="Debbie Houldsworth" w:date="2020-05-12T08:55:00Z">
            <w:rPr>
              <w:sz w:val="22"/>
              <w:szCs w:val="22"/>
            </w:rPr>
          </w:rPrChange>
        </w:rPr>
        <w:fldChar w:fldCharType="separate"/>
      </w:r>
    </w:p>
    <w:p w14:paraId="2DA952E3" w14:textId="371C32DB" w:rsidR="00FB7917" w:rsidRPr="00BC7D9C" w:rsidRDefault="000B65BB">
      <w:pPr>
        <w:pStyle w:val="TOC3"/>
        <w:tabs>
          <w:tab w:val="left" w:pos="1741"/>
        </w:tabs>
        <w:ind w:left="0" w:firstLine="0"/>
        <w:jc w:val="center"/>
        <w:rPr>
          <w:szCs w:val="24"/>
        </w:rPr>
      </w:pPr>
      <w:r w:rsidRPr="00346CA0">
        <w:rPr>
          <w:rFonts w:ascii="Times New Roman Bold" w:hAnsi="Times New Roman Bold"/>
          <w:szCs w:val="24"/>
          <w:rPrChange w:id="28" w:author="Debbie Houldsworth" w:date="2020-05-12T08:55:00Z">
            <w:rPr>
              <w:sz w:val="22"/>
              <w:szCs w:val="22"/>
            </w:rPr>
          </w:rPrChange>
        </w:rPr>
        <w:fldChar w:fldCharType="end"/>
      </w:r>
      <w:r w:rsidR="00FB7917" w:rsidRPr="00346CA0">
        <w:rPr>
          <w:rStyle w:val="Hyperlink"/>
          <w:rFonts w:ascii="Times New Roman Bold" w:hAnsi="Times New Roman Bold"/>
          <w:color w:val="auto"/>
          <w:szCs w:val="24"/>
          <w:u w:val="none"/>
          <w:rPrChange w:id="29" w:author="Debbie Houldsworth" w:date="2020-05-12T08:55:00Z">
            <w:rPr>
              <w:rStyle w:val="Hyperlink"/>
              <w:color w:val="auto"/>
              <w:sz w:val="22"/>
              <w:szCs w:val="22"/>
              <w:u w:val="none"/>
            </w:rPr>
          </w:rPrChange>
        </w:rPr>
        <w:br w:type="page"/>
      </w:r>
      <w:r w:rsidR="00FB7917" w:rsidRPr="00BC7D9C">
        <w:rPr>
          <w:szCs w:val="24"/>
        </w:rPr>
        <w:t>Version Control</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
        <w:gridCol w:w="1058"/>
        <w:gridCol w:w="6"/>
        <w:gridCol w:w="1172"/>
        <w:gridCol w:w="1093"/>
        <w:gridCol w:w="2054"/>
        <w:gridCol w:w="3258"/>
        <w:gridCol w:w="1133"/>
      </w:tblGrid>
      <w:tr w:rsidR="00FB7917" w14:paraId="5D7A1DDB" w14:textId="77777777">
        <w:trPr>
          <w:trHeight w:val="737"/>
          <w:tblHeader/>
        </w:trPr>
        <w:tc>
          <w:tcPr>
            <w:tcW w:w="1065" w:type="dxa"/>
            <w:gridSpan w:val="2"/>
            <w:vAlign w:val="center"/>
          </w:tcPr>
          <w:p w14:paraId="53DD9B7E" w14:textId="77777777" w:rsidR="00FB7917" w:rsidRPr="00346CA0" w:rsidRDefault="00FB7917">
            <w:pPr>
              <w:pStyle w:val="BodyText"/>
              <w:jc w:val="center"/>
              <w:rPr>
                <w:b/>
                <w:sz w:val="18"/>
                <w:szCs w:val="18"/>
                <w:rPrChange w:id="30" w:author="Debbie Houldsworth" w:date="2020-05-12T08:52:00Z">
                  <w:rPr>
                    <w:b/>
                    <w:sz w:val="22"/>
                  </w:rPr>
                </w:rPrChange>
              </w:rPr>
            </w:pPr>
            <w:r w:rsidRPr="00346CA0">
              <w:rPr>
                <w:b/>
                <w:sz w:val="18"/>
                <w:szCs w:val="18"/>
                <w:rPrChange w:id="31" w:author="Debbie Houldsworth" w:date="2020-05-12T08:52:00Z">
                  <w:rPr>
                    <w:b/>
                    <w:sz w:val="22"/>
                  </w:rPr>
                </w:rPrChange>
              </w:rPr>
              <w:t>Version</w:t>
            </w:r>
          </w:p>
        </w:tc>
        <w:tc>
          <w:tcPr>
            <w:tcW w:w="1178" w:type="dxa"/>
            <w:gridSpan w:val="2"/>
            <w:vAlign w:val="center"/>
          </w:tcPr>
          <w:p w14:paraId="77A3001F" w14:textId="77777777" w:rsidR="00FB7917" w:rsidRPr="00346CA0" w:rsidRDefault="00FB7917">
            <w:pPr>
              <w:pStyle w:val="BodyText"/>
              <w:jc w:val="center"/>
              <w:rPr>
                <w:b/>
                <w:sz w:val="18"/>
                <w:szCs w:val="18"/>
                <w:rPrChange w:id="32" w:author="Debbie Houldsworth" w:date="2020-05-12T08:52:00Z">
                  <w:rPr>
                    <w:b/>
                    <w:sz w:val="22"/>
                  </w:rPr>
                </w:rPrChange>
              </w:rPr>
            </w:pPr>
            <w:r w:rsidRPr="00346CA0">
              <w:rPr>
                <w:b/>
                <w:sz w:val="18"/>
                <w:szCs w:val="18"/>
                <w:rPrChange w:id="33" w:author="Debbie Houldsworth" w:date="2020-05-12T08:52:00Z">
                  <w:rPr>
                    <w:b/>
                    <w:sz w:val="22"/>
                  </w:rPr>
                </w:rPrChange>
              </w:rPr>
              <w:t>Date of Release</w:t>
            </w:r>
          </w:p>
        </w:tc>
        <w:tc>
          <w:tcPr>
            <w:tcW w:w="1093" w:type="dxa"/>
            <w:vAlign w:val="center"/>
          </w:tcPr>
          <w:p w14:paraId="43488CD0" w14:textId="77777777" w:rsidR="00FB7917" w:rsidRPr="00346CA0" w:rsidRDefault="00FB7917">
            <w:pPr>
              <w:pStyle w:val="BodyText"/>
              <w:jc w:val="center"/>
              <w:rPr>
                <w:b/>
                <w:sz w:val="18"/>
                <w:szCs w:val="18"/>
                <w:rPrChange w:id="34" w:author="Debbie Houldsworth" w:date="2020-05-12T08:52:00Z">
                  <w:rPr>
                    <w:b/>
                    <w:sz w:val="22"/>
                  </w:rPr>
                </w:rPrChange>
              </w:rPr>
            </w:pPr>
            <w:r w:rsidRPr="00346CA0">
              <w:rPr>
                <w:b/>
                <w:sz w:val="18"/>
                <w:szCs w:val="18"/>
                <w:rPrChange w:id="35" w:author="Debbie Houldsworth" w:date="2020-05-12T08:52:00Z">
                  <w:rPr>
                    <w:b/>
                    <w:sz w:val="22"/>
                  </w:rPr>
                </w:rPrChange>
              </w:rPr>
              <w:t>MCP Number</w:t>
            </w:r>
          </w:p>
        </w:tc>
        <w:tc>
          <w:tcPr>
            <w:tcW w:w="2054" w:type="dxa"/>
            <w:vAlign w:val="center"/>
          </w:tcPr>
          <w:p w14:paraId="514EE29A" w14:textId="77777777" w:rsidR="00FB7917" w:rsidRPr="00346CA0" w:rsidRDefault="00FB7917">
            <w:pPr>
              <w:pStyle w:val="BodyText"/>
              <w:jc w:val="center"/>
              <w:rPr>
                <w:b/>
                <w:sz w:val="18"/>
                <w:szCs w:val="18"/>
                <w:rPrChange w:id="36" w:author="Debbie Houldsworth" w:date="2020-05-12T08:52:00Z">
                  <w:rPr>
                    <w:b/>
                    <w:sz w:val="22"/>
                  </w:rPr>
                </w:rPrChange>
              </w:rPr>
            </w:pPr>
            <w:r w:rsidRPr="00346CA0">
              <w:rPr>
                <w:b/>
                <w:sz w:val="18"/>
                <w:szCs w:val="18"/>
                <w:rPrChange w:id="37" w:author="Debbie Houldsworth" w:date="2020-05-12T08:52:00Z">
                  <w:rPr>
                    <w:b/>
                    <w:sz w:val="22"/>
                  </w:rPr>
                </w:rPrChange>
              </w:rPr>
              <w:t>MCP Title</w:t>
            </w:r>
          </w:p>
        </w:tc>
        <w:tc>
          <w:tcPr>
            <w:tcW w:w="3258" w:type="dxa"/>
            <w:vAlign w:val="center"/>
          </w:tcPr>
          <w:p w14:paraId="5A57FC05" w14:textId="77777777" w:rsidR="00FB7917" w:rsidRPr="00346CA0" w:rsidRDefault="00FB7917">
            <w:pPr>
              <w:pStyle w:val="BodyText"/>
              <w:jc w:val="center"/>
              <w:rPr>
                <w:b/>
                <w:sz w:val="18"/>
                <w:szCs w:val="18"/>
                <w:rPrChange w:id="38" w:author="Debbie Houldsworth" w:date="2020-05-12T08:52:00Z">
                  <w:rPr>
                    <w:b/>
                    <w:sz w:val="22"/>
                  </w:rPr>
                </w:rPrChange>
              </w:rPr>
            </w:pPr>
            <w:r w:rsidRPr="00346CA0">
              <w:rPr>
                <w:b/>
                <w:sz w:val="18"/>
                <w:szCs w:val="18"/>
                <w:rPrChange w:id="39" w:author="Debbie Houldsworth" w:date="2020-05-12T08:52:00Z">
                  <w:rPr>
                    <w:b/>
                    <w:sz w:val="22"/>
                  </w:rPr>
                </w:rPrChange>
              </w:rPr>
              <w:t>Affected Clauses/Schedules</w:t>
            </w:r>
          </w:p>
        </w:tc>
        <w:tc>
          <w:tcPr>
            <w:tcW w:w="1133" w:type="dxa"/>
            <w:vAlign w:val="center"/>
          </w:tcPr>
          <w:p w14:paraId="7C6C2FFE" w14:textId="77777777" w:rsidR="00FB7917" w:rsidRPr="00346CA0" w:rsidRDefault="00FB7917">
            <w:pPr>
              <w:pStyle w:val="BodyText"/>
              <w:jc w:val="center"/>
              <w:rPr>
                <w:b/>
                <w:sz w:val="18"/>
                <w:szCs w:val="18"/>
                <w:rPrChange w:id="40" w:author="Debbie Houldsworth" w:date="2020-05-12T08:52:00Z">
                  <w:rPr>
                    <w:b/>
                    <w:sz w:val="22"/>
                  </w:rPr>
                </w:rPrChange>
              </w:rPr>
            </w:pPr>
            <w:r w:rsidRPr="00346CA0">
              <w:rPr>
                <w:b/>
                <w:sz w:val="18"/>
                <w:szCs w:val="18"/>
                <w:rPrChange w:id="41" w:author="Debbie Houldsworth" w:date="2020-05-12T08:52:00Z">
                  <w:rPr>
                    <w:b/>
                    <w:sz w:val="22"/>
                  </w:rPr>
                </w:rPrChange>
              </w:rPr>
              <w:t>Effective Date</w:t>
            </w:r>
          </w:p>
        </w:tc>
      </w:tr>
      <w:tr w:rsidR="00FB7917" w14:paraId="44A0688E" w14:textId="77777777">
        <w:trPr>
          <w:trHeight w:val="188"/>
        </w:trPr>
        <w:tc>
          <w:tcPr>
            <w:tcW w:w="1065" w:type="dxa"/>
            <w:gridSpan w:val="2"/>
          </w:tcPr>
          <w:p w14:paraId="30D83AB1" w14:textId="77777777" w:rsidR="00FB7917" w:rsidRPr="00D11700" w:rsidRDefault="00FB7917">
            <w:pPr>
              <w:pStyle w:val="BodyText"/>
              <w:spacing w:before="60"/>
              <w:jc w:val="center"/>
              <w:rPr>
                <w:sz w:val="18"/>
                <w:szCs w:val="18"/>
              </w:rPr>
            </w:pPr>
            <w:r w:rsidRPr="00D11700">
              <w:rPr>
                <w:sz w:val="18"/>
                <w:szCs w:val="18"/>
              </w:rPr>
              <w:t>9.0</w:t>
            </w:r>
          </w:p>
        </w:tc>
        <w:tc>
          <w:tcPr>
            <w:tcW w:w="1178" w:type="dxa"/>
            <w:gridSpan w:val="2"/>
          </w:tcPr>
          <w:p w14:paraId="725073DC" w14:textId="77777777" w:rsidR="00FB7917" w:rsidRPr="00D11700" w:rsidRDefault="00FB7917">
            <w:pPr>
              <w:pStyle w:val="BodyText"/>
              <w:spacing w:before="60"/>
              <w:jc w:val="center"/>
              <w:rPr>
                <w:sz w:val="18"/>
                <w:szCs w:val="18"/>
              </w:rPr>
            </w:pPr>
            <w:r w:rsidRPr="00D11700">
              <w:rPr>
                <w:sz w:val="18"/>
                <w:szCs w:val="18"/>
              </w:rPr>
              <w:t>01/04/05</w:t>
            </w:r>
          </w:p>
        </w:tc>
        <w:tc>
          <w:tcPr>
            <w:tcW w:w="1093" w:type="dxa"/>
          </w:tcPr>
          <w:p w14:paraId="1379BDC7" w14:textId="77777777" w:rsidR="00FB7917" w:rsidRPr="00D11700" w:rsidRDefault="00FB7917">
            <w:pPr>
              <w:pStyle w:val="BodyText"/>
              <w:spacing w:before="60"/>
              <w:jc w:val="center"/>
              <w:rPr>
                <w:sz w:val="18"/>
                <w:szCs w:val="18"/>
              </w:rPr>
            </w:pPr>
            <w:r w:rsidRPr="00D11700">
              <w:rPr>
                <w:sz w:val="18"/>
                <w:szCs w:val="18"/>
              </w:rPr>
              <w:t>155</w:t>
            </w:r>
          </w:p>
        </w:tc>
        <w:tc>
          <w:tcPr>
            <w:tcW w:w="2054" w:type="dxa"/>
          </w:tcPr>
          <w:p w14:paraId="407242B3" w14:textId="77777777" w:rsidR="00FB7917" w:rsidRPr="00D11700" w:rsidRDefault="00FB7917">
            <w:pPr>
              <w:pStyle w:val="BodyText"/>
              <w:spacing w:before="60"/>
              <w:jc w:val="left"/>
              <w:rPr>
                <w:bCs/>
                <w:color w:val="000000"/>
                <w:sz w:val="18"/>
                <w:szCs w:val="18"/>
              </w:rPr>
            </w:pPr>
            <w:r w:rsidRPr="00D11700">
              <w:rPr>
                <w:bCs/>
                <w:color w:val="000000"/>
                <w:sz w:val="18"/>
                <w:szCs w:val="18"/>
              </w:rPr>
              <w:t>MRA changes for BETTA</w:t>
            </w:r>
          </w:p>
        </w:tc>
        <w:tc>
          <w:tcPr>
            <w:tcW w:w="3258" w:type="dxa"/>
          </w:tcPr>
          <w:p w14:paraId="7A75AAD6" w14:textId="77777777" w:rsidR="00FB7917" w:rsidRPr="00CC40D1" w:rsidRDefault="00FB7917">
            <w:pPr>
              <w:jc w:val="left"/>
              <w:rPr>
                <w:color w:val="000000"/>
                <w:sz w:val="18"/>
                <w:szCs w:val="18"/>
              </w:rPr>
            </w:pPr>
            <w:r w:rsidRPr="00CC40D1">
              <w:rPr>
                <w:color w:val="000000"/>
                <w:sz w:val="18"/>
                <w:szCs w:val="18"/>
              </w:rPr>
              <w:t xml:space="preserve">Amendments to various Clauses to reflect the application of the BSC across Great Britain. </w:t>
            </w:r>
          </w:p>
          <w:p w14:paraId="0F27BD78" w14:textId="77777777" w:rsidR="00FB7917" w:rsidRPr="00CC40D1" w:rsidRDefault="00FB7917">
            <w:pPr>
              <w:jc w:val="left"/>
              <w:rPr>
                <w:color w:val="000000"/>
                <w:sz w:val="18"/>
                <w:szCs w:val="18"/>
              </w:rPr>
            </w:pPr>
            <w:r w:rsidRPr="00CC40D1">
              <w:rPr>
                <w:color w:val="000000"/>
                <w:sz w:val="18"/>
                <w:szCs w:val="18"/>
              </w:rPr>
              <w:t>Clauses 6 and 7 amended to reflect SESL’s ongoing involvement in MEC and the MRA Forum as restricted to matters affecting SAS Run-Off.</w:t>
            </w:r>
          </w:p>
        </w:tc>
        <w:tc>
          <w:tcPr>
            <w:tcW w:w="1133" w:type="dxa"/>
          </w:tcPr>
          <w:p w14:paraId="029C6376" w14:textId="77777777" w:rsidR="00FB7917" w:rsidRPr="00CC40D1" w:rsidRDefault="00FB7917">
            <w:pPr>
              <w:pStyle w:val="BodyText"/>
              <w:spacing w:before="60"/>
              <w:jc w:val="center"/>
              <w:rPr>
                <w:sz w:val="18"/>
                <w:szCs w:val="18"/>
              </w:rPr>
            </w:pPr>
            <w:r w:rsidRPr="00CC40D1">
              <w:rPr>
                <w:sz w:val="18"/>
                <w:szCs w:val="18"/>
              </w:rPr>
              <w:t>01/04/05</w:t>
            </w:r>
          </w:p>
        </w:tc>
      </w:tr>
      <w:tr w:rsidR="00FB7917" w14:paraId="5A223E5B" w14:textId="77777777">
        <w:trPr>
          <w:trHeight w:val="188"/>
        </w:trPr>
        <w:tc>
          <w:tcPr>
            <w:tcW w:w="1065" w:type="dxa"/>
            <w:gridSpan w:val="2"/>
          </w:tcPr>
          <w:p w14:paraId="58D7DC63" w14:textId="77777777" w:rsidR="00FB7917" w:rsidRPr="00D11700" w:rsidRDefault="00FB7917">
            <w:pPr>
              <w:pStyle w:val="BodyText"/>
              <w:spacing w:before="60"/>
              <w:jc w:val="center"/>
              <w:rPr>
                <w:sz w:val="18"/>
                <w:szCs w:val="18"/>
              </w:rPr>
            </w:pPr>
            <w:r w:rsidRPr="00D11700">
              <w:rPr>
                <w:sz w:val="18"/>
                <w:szCs w:val="18"/>
              </w:rPr>
              <w:t>9.0</w:t>
            </w:r>
          </w:p>
        </w:tc>
        <w:tc>
          <w:tcPr>
            <w:tcW w:w="1178" w:type="dxa"/>
            <w:gridSpan w:val="2"/>
          </w:tcPr>
          <w:p w14:paraId="6C2EB9C6" w14:textId="77777777" w:rsidR="00FB7917" w:rsidRPr="00D11700" w:rsidRDefault="00FB7917">
            <w:pPr>
              <w:pStyle w:val="BodyText"/>
              <w:spacing w:before="60"/>
              <w:jc w:val="center"/>
              <w:rPr>
                <w:sz w:val="18"/>
                <w:szCs w:val="18"/>
              </w:rPr>
            </w:pPr>
            <w:r w:rsidRPr="00D11700">
              <w:rPr>
                <w:sz w:val="18"/>
                <w:szCs w:val="18"/>
              </w:rPr>
              <w:t>01/04/05</w:t>
            </w:r>
          </w:p>
        </w:tc>
        <w:tc>
          <w:tcPr>
            <w:tcW w:w="1093" w:type="dxa"/>
          </w:tcPr>
          <w:p w14:paraId="5799CBC7" w14:textId="77777777" w:rsidR="00FB7917" w:rsidRPr="00D11700" w:rsidRDefault="00FB7917">
            <w:pPr>
              <w:pStyle w:val="BodyText"/>
              <w:spacing w:before="60"/>
              <w:jc w:val="center"/>
              <w:rPr>
                <w:sz w:val="18"/>
                <w:szCs w:val="18"/>
              </w:rPr>
            </w:pPr>
            <w:r w:rsidRPr="00D11700">
              <w:rPr>
                <w:sz w:val="18"/>
                <w:szCs w:val="18"/>
              </w:rPr>
              <w:t>156</w:t>
            </w:r>
          </w:p>
        </w:tc>
        <w:tc>
          <w:tcPr>
            <w:tcW w:w="2054" w:type="dxa"/>
          </w:tcPr>
          <w:p w14:paraId="422B6C08" w14:textId="77777777" w:rsidR="00FB7917" w:rsidRPr="00D11700" w:rsidRDefault="00FB7917">
            <w:pPr>
              <w:pStyle w:val="BodyText"/>
              <w:spacing w:before="60"/>
              <w:jc w:val="left"/>
              <w:rPr>
                <w:bCs/>
                <w:color w:val="000000"/>
                <w:sz w:val="18"/>
                <w:szCs w:val="18"/>
              </w:rPr>
            </w:pPr>
            <w:r w:rsidRPr="00D11700">
              <w:rPr>
                <w:bCs/>
                <w:color w:val="000000"/>
                <w:sz w:val="18"/>
                <w:szCs w:val="18"/>
              </w:rPr>
              <w:t>Housekeeping changes to the MRA</w:t>
            </w:r>
          </w:p>
        </w:tc>
        <w:tc>
          <w:tcPr>
            <w:tcW w:w="3258" w:type="dxa"/>
          </w:tcPr>
          <w:p w14:paraId="16DC4779" w14:textId="77777777" w:rsidR="00FB7917" w:rsidRPr="00CC40D1" w:rsidRDefault="00FB7917">
            <w:pPr>
              <w:jc w:val="left"/>
              <w:rPr>
                <w:color w:val="000000"/>
                <w:sz w:val="18"/>
                <w:szCs w:val="18"/>
              </w:rPr>
            </w:pPr>
            <w:r w:rsidRPr="00CC40D1">
              <w:rPr>
                <w:color w:val="000000"/>
                <w:sz w:val="18"/>
                <w:szCs w:val="18"/>
              </w:rPr>
              <w:t>Clause 6.2.9 amended to reflect approval of Distribution Businesses as well as Suppliers.</w:t>
            </w:r>
          </w:p>
          <w:p w14:paraId="1BAEBB42" w14:textId="77777777" w:rsidR="00FB7917" w:rsidRPr="00CC40D1" w:rsidRDefault="00FB7917">
            <w:pPr>
              <w:jc w:val="left"/>
              <w:rPr>
                <w:color w:val="000000"/>
                <w:sz w:val="18"/>
                <w:szCs w:val="18"/>
              </w:rPr>
            </w:pPr>
            <w:r w:rsidRPr="00CC40D1">
              <w:rPr>
                <w:color w:val="000000"/>
                <w:sz w:val="18"/>
                <w:szCs w:val="18"/>
              </w:rPr>
              <w:t>Clause 3.4 and definitions relating to Pool Run-off removed.</w:t>
            </w:r>
          </w:p>
          <w:p w14:paraId="1952A5B3" w14:textId="77777777" w:rsidR="00FB7917" w:rsidRPr="00CC40D1" w:rsidRDefault="00FB7917">
            <w:pPr>
              <w:jc w:val="left"/>
              <w:rPr>
                <w:color w:val="000000"/>
                <w:sz w:val="18"/>
                <w:szCs w:val="18"/>
              </w:rPr>
            </w:pPr>
            <w:r w:rsidRPr="00CC40D1">
              <w:rPr>
                <w:color w:val="000000"/>
                <w:sz w:val="18"/>
                <w:szCs w:val="18"/>
              </w:rPr>
              <w:t>Clause 6.6A removed as it is time bound.</w:t>
            </w:r>
          </w:p>
        </w:tc>
        <w:tc>
          <w:tcPr>
            <w:tcW w:w="1133" w:type="dxa"/>
          </w:tcPr>
          <w:p w14:paraId="12AB8BE3" w14:textId="77777777" w:rsidR="00FB7917" w:rsidRPr="00CC40D1" w:rsidRDefault="00FB7917">
            <w:pPr>
              <w:pStyle w:val="BodyText"/>
              <w:spacing w:before="60"/>
              <w:jc w:val="center"/>
              <w:rPr>
                <w:sz w:val="18"/>
                <w:szCs w:val="18"/>
              </w:rPr>
            </w:pPr>
            <w:r w:rsidRPr="00CC40D1">
              <w:rPr>
                <w:sz w:val="18"/>
                <w:szCs w:val="18"/>
              </w:rPr>
              <w:t>01/04/05</w:t>
            </w:r>
          </w:p>
        </w:tc>
      </w:tr>
      <w:tr w:rsidR="00FB7917" w14:paraId="6645CD82" w14:textId="77777777">
        <w:trPr>
          <w:trHeight w:val="188"/>
        </w:trPr>
        <w:tc>
          <w:tcPr>
            <w:tcW w:w="1065" w:type="dxa"/>
            <w:gridSpan w:val="2"/>
          </w:tcPr>
          <w:p w14:paraId="6EBF206B" w14:textId="77777777" w:rsidR="00FB7917" w:rsidRPr="00D11700" w:rsidRDefault="00FB7917">
            <w:pPr>
              <w:pStyle w:val="BodyText"/>
              <w:spacing w:before="60"/>
              <w:jc w:val="center"/>
              <w:rPr>
                <w:sz w:val="18"/>
                <w:szCs w:val="18"/>
              </w:rPr>
            </w:pPr>
            <w:r w:rsidRPr="00D11700">
              <w:rPr>
                <w:sz w:val="18"/>
                <w:szCs w:val="18"/>
              </w:rPr>
              <w:t>9.0</w:t>
            </w:r>
          </w:p>
        </w:tc>
        <w:tc>
          <w:tcPr>
            <w:tcW w:w="1178" w:type="dxa"/>
            <w:gridSpan w:val="2"/>
          </w:tcPr>
          <w:p w14:paraId="354B9046" w14:textId="77777777" w:rsidR="00FB7917" w:rsidRPr="00D11700" w:rsidRDefault="00FB7917">
            <w:pPr>
              <w:pStyle w:val="BodyText"/>
              <w:spacing w:before="60"/>
              <w:jc w:val="center"/>
              <w:rPr>
                <w:sz w:val="18"/>
                <w:szCs w:val="18"/>
              </w:rPr>
            </w:pPr>
            <w:r w:rsidRPr="00D11700">
              <w:rPr>
                <w:sz w:val="18"/>
                <w:szCs w:val="18"/>
              </w:rPr>
              <w:t>01/04/05</w:t>
            </w:r>
          </w:p>
        </w:tc>
        <w:tc>
          <w:tcPr>
            <w:tcW w:w="1093" w:type="dxa"/>
          </w:tcPr>
          <w:p w14:paraId="2EEA9A62" w14:textId="77777777" w:rsidR="00FB7917" w:rsidRPr="00D11700" w:rsidRDefault="00FB7917">
            <w:pPr>
              <w:pStyle w:val="BodyText"/>
              <w:spacing w:before="60"/>
              <w:jc w:val="center"/>
              <w:rPr>
                <w:sz w:val="18"/>
                <w:szCs w:val="18"/>
              </w:rPr>
            </w:pPr>
            <w:r w:rsidRPr="00D11700">
              <w:rPr>
                <w:sz w:val="18"/>
                <w:szCs w:val="18"/>
              </w:rPr>
              <w:t>157</w:t>
            </w:r>
          </w:p>
        </w:tc>
        <w:tc>
          <w:tcPr>
            <w:tcW w:w="2054" w:type="dxa"/>
          </w:tcPr>
          <w:p w14:paraId="793169FB" w14:textId="77777777" w:rsidR="00FB7917" w:rsidRPr="00D11700" w:rsidRDefault="00FB7917">
            <w:pPr>
              <w:pStyle w:val="BodyText"/>
              <w:spacing w:before="60"/>
              <w:jc w:val="left"/>
              <w:rPr>
                <w:bCs/>
                <w:color w:val="000000"/>
                <w:sz w:val="18"/>
                <w:szCs w:val="18"/>
              </w:rPr>
            </w:pPr>
            <w:r w:rsidRPr="00D11700">
              <w:rPr>
                <w:bCs/>
                <w:color w:val="000000"/>
                <w:sz w:val="18"/>
                <w:szCs w:val="18"/>
              </w:rPr>
              <w:t>Revision of MRA Reporting Requirements for Settlement Purposes</w:t>
            </w:r>
          </w:p>
        </w:tc>
        <w:tc>
          <w:tcPr>
            <w:tcW w:w="3258" w:type="dxa"/>
          </w:tcPr>
          <w:p w14:paraId="77BBADDA" w14:textId="77777777" w:rsidR="00FB7917" w:rsidRPr="00CC40D1" w:rsidRDefault="00FB7917">
            <w:pPr>
              <w:jc w:val="left"/>
              <w:rPr>
                <w:color w:val="000000"/>
                <w:sz w:val="18"/>
                <w:szCs w:val="18"/>
              </w:rPr>
            </w:pPr>
            <w:r w:rsidRPr="00CC40D1">
              <w:rPr>
                <w:color w:val="000000"/>
                <w:sz w:val="18"/>
                <w:szCs w:val="18"/>
              </w:rPr>
              <w:t xml:space="preserve">Clause 27 and Schedule 15 updated to reflect that the requirement for a number of the reports has been superseded. </w:t>
            </w:r>
          </w:p>
        </w:tc>
        <w:tc>
          <w:tcPr>
            <w:tcW w:w="1133" w:type="dxa"/>
          </w:tcPr>
          <w:p w14:paraId="76098525" w14:textId="77777777" w:rsidR="00FB7917" w:rsidRPr="00CC40D1" w:rsidRDefault="00FB7917">
            <w:pPr>
              <w:pStyle w:val="BodyText"/>
              <w:spacing w:before="60"/>
              <w:jc w:val="center"/>
              <w:rPr>
                <w:sz w:val="18"/>
                <w:szCs w:val="18"/>
              </w:rPr>
            </w:pPr>
            <w:r w:rsidRPr="00CC40D1">
              <w:rPr>
                <w:sz w:val="18"/>
                <w:szCs w:val="18"/>
              </w:rPr>
              <w:t>01/04/05</w:t>
            </w:r>
          </w:p>
        </w:tc>
      </w:tr>
      <w:tr w:rsidR="00FB7917" w14:paraId="4CF87FA1" w14:textId="77777777">
        <w:trPr>
          <w:trHeight w:val="188"/>
        </w:trPr>
        <w:tc>
          <w:tcPr>
            <w:tcW w:w="1065" w:type="dxa"/>
            <w:gridSpan w:val="2"/>
          </w:tcPr>
          <w:p w14:paraId="1EE9D1D0" w14:textId="77777777" w:rsidR="00FB7917" w:rsidRPr="00D11700" w:rsidRDefault="00FB7917">
            <w:pPr>
              <w:pStyle w:val="BodyText"/>
              <w:spacing w:before="60"/>
              <w:jc w:val="center"/>
              <w:rPr>
                <w:sz w:val="18"/>
                <w:szCs w:val="18"/>
              </w:rPr>
            </w:pPr>
            <w:r w:rsidRPr="00D11700">
              <w:rPr>
                <w:sz w:val="18"/>
                <w:szCs w:val="18"/>
              </w:rPr>
              <w:t>9.1</w:t>
            </w:r>
          </w:p>
        </w:tc>
        <w:tc>
          <w:tcPr>
            <w:tcW w:w="1178" w:type="dxa"/>
            <w:gridSpan w:val="2"/>
          </w:tcPr>
          <w:p w14:paraId="0B22ED63" w14:textId="77777777" w:rsidR="00FB7917" w:rsidRPr="00D11700" w:rsidRDefault="00FB7917">
            <w:pPr>
              <w:pStyle w:val="BodyText"/>
              <w:spacing w:before="60"/>
              <w:jc w:val="center"/>
              <w:rPr>
                <w:sz w:val="18"/>
                <w:szCs w:val="18"/>
              </w:rPr>
            </w:pPr>
            <w:r w:rsidRPr="00D11700">
              <w:rPr>
                <w:sz w:val="18"/>
                <w:szCs w:val="18"/>
              </w:rPr>
              <w:t>30/06/05</w:t>
            </w:r>
          </w:p>
        </w:tc>
        <w:tc>
          <w:tcPr>
            <w:tcW w:w="1093" w:type="dxa"/>
          </w:tcPr>
          <w:p w14:paraId="55F993C1" w14:textId="77777777" w:rsidR="00FB7917" w:rsidRPr="00D11700" w:rsidRDefault="00FB7917">
            <w:pPr>
              <w:pStyle w:val="BodyText"/>
              <w:spacing w:before="60"/>
              <w:jc w:val="center"/>
              <w:rPr>
                <w:sz w:val="18"/>
                <w:szCs w:val="18"/>
              </w:rPr>
            </w:pPr>
            <w:r w:rsidRPr="00D11700">
              <w:rPr>
                <w:sz w:val="18"/>
                <w:szCs w:val="18"/>
              </w:rPr>
              <w:t>147</w:t>
            </w:r>
          </w:p>
        </w:tc>
        <w:tc>
          <w:tcPr>
            <w:tcW w:w="2054" w:type="dxa"/>
          </w:tcPr>
          <w:p w14:paraId="62A63412" w14:textId="77777777" w:rsidR="00FB7917" w:rsidRPr="00CC40D1" w:rsidRDefault="00FB7917">
            <w:pPr>
              <w:pStyle w:val="BodyText"/>
              <w:spacing w:before="60"/>
              <w:jc w:val="left"/>
              <w:rPr>
                <w:bCs/>
                <w:color w:val="000000"/>
                <w:sz w:val="18"/>
                <w:szCs w:val="18"/>
              </w:rPr>
            </w:pPr>
            <w:r w:rsidRPr="00D11700">
              <w:rPr>
                <w:bCs/>
                <w:color w:val="000000"/>
                <w:sz w:val="18"/>
                <w:szCs w:val="18"/>
              </w:rPr>
              <w:t>Provide for procedures under the MRA to process PP</w:t>
            </w:r>
            <w:r w:rsidRPr="00CC40D1">
              <w:rPr>
                <w:bCs/>
                <w:color w:val="000000"/>
                <w:sz w:val="18"/>
                <w:szCs w:val="18"/>
              </w:rPr>
              <w:t>M Customer transactions</w:t>
            </w:r>
          </w:p>
        </w:tc>
        <w:tc>
          <w:tcPr>
            <w:tcW w:w="3258" w:type="dxa"/>
          </w:tcPr>
          <w:p w14:paraId="1D287207" w14:textId="77777777" w:rsidR="00FB7917" w:rsidRPr="00CC40D1" w:rsidRDefault="00FB7917">
            <w:pPr>
              <w:jc w:val="left"/>
              <w:rPr>
                <w:color w:val="000000"/>
                <w:sz w:val="18"/>
                <w:szCs w:val="18"/>
              </w:rPr>
            </w:pPr>
            <w:r w:rsidRPr="00CC40D1">
              <w:rPr>
                <w:color w:val="000000"/>
                <w:sz w:val="18"/>
                <w:szCs w:val="18"/>
              </w:rPr>
              <w:t>Add new Clause 53 to require Suppliers to assign a PPMIP and to procure that a PPMIP will act in accordance with the MRA Agreed Procedure supporting the Allocation of PPM Payments Transacted Against an Incorrect Device (MAP14)</w:t>
            </w:r>
          </w:p>
        </w:tc>
        <w:tc>
          <w:tcPr>
            <w:tcW w:w="1133" w:type="dxa"/>
          </w:tcPr>
          <w:p w14:paraId="33AB4811" w14:textId="77777777" w:rsidR="00FB7917" w:rsidRPr="00CC40D1" w:rsidRDefault="00FB7917">
            <w:pPr>
              <w:pStyle w:val="BodyText"/>
              <w:spacing w:before="60"/>
              <w:jc w:val="center"/>
              <w:rPr>
                <w:sz w:val="18"/>
                <w:szCs w:val="18"/>
              </w:rPr>
            </w:pPr>
            <w:r w:rsidRPr="00CC40D1">
              <w:rPr>
                <w:sz w:val="18"/>
                <w:szCs w:val="18"/>
              </w:rPr>
              <w:t>30/06/05</w:t>
            </w:r>
          </w:p>
        </w:tc>
      </w:tr>
      <w:tr w:rsidR="00FB7917" w14:paraId="3F0635DE" w14:textId="77777777">
        <w:trPr>
          <w:trHeight w:val="188"/>
        </w:trPr>
        <w:tc>
          <w:tcPr>
            <w:tcW w:w="1065" w:type="dxa"/>
            <w:gridSpan w:val="2"/>
          </w:tcPr>
          <w:p w14:paraId="744519F4" w14:textId="77777777" w:rsidR="00FB7917" w:rsidRPr="00D11700" w:rsidRDefault="00FB7917">
            <w:pPr>
              <w:pStyle w:val="BodyText"/>
              <w:spacing w:before="60"/>
              <w:jc w:val="center"/>
              <w:rPr>
                <w:sz w:val="18"/>
                <w:szCs w:val="18"/>
              </w:rPr>
            </w:pPr>
            <w:r w:rsidRPr="00D11700">
              <w:rPr>
                <w:sz w:val="18"/>
                <w:szCs w:val="18"/>
              </w:rPr>
              <w:t>9.1</w:t>
            </w:r>
          </w:p>
        </w:tc>
        <w:tc>
          <w:tcPr>
            <w:tcW w:w="1178" w:type="dxa"/>
            <w:gridSpan w:val="2"/>
          </w:tcPr>
          <w:p w14:paraId="1A019703" w14:textId="77777777" w:rsidR="00FB7917" w:rsidRPr="00D11700" w:rsidRDefault="00FB7917">
            <w:pPr>
              <w:pStyle w:val="BodyText"/>
              <w:spacing w:before="60"/>
              <w:jc w:val="center"/>
              <w:rPr>
                <w:sz w:val="18"/>
                <w:szCs w:val="18"/>
              </w:rPr>
            </w:pPr>
            <w:r w:rsidRPr="00D11700">
              <w:rPr>
                <w:sz w:val="18"/>
                <w:szCs w:val="18"/>
              </w:rPr>
              <w:t>30/06/05</w:t>
            </w:r>
          </w:p>
        </w:tc>
        <w:tc>
          <w:tcPr>
            <w:tcW w:w="1093" w:type="dxa"/>
          </w:tcPr>
          <w:p w14:paraId="4A0AFAD2" w14:textId="77777777" w:rsidR="00FB7917" w:rsidRPr="00D11700" w:rsidRDefault="00FB7917">
            <w:pPr>
              <w:pStyle w:val="BodyText"/>
              <w:spacing w:before="60"/>
              <w:jc w:val="center"/>
              <w:rPr>
                <w:sz w:val="18"/>
                <w:szCs w:val="18"/>
              </w:rPr>
            </w:pPr>
            <w:r w:rsidRPr="00D11700">
              <w:rPr>
                <w:sz w:val="18"/>
                <w:szCs w:val="18"/>
              </w:rPr>
              <w:t>151</w:t>
            </w:r>
          </w:p>
        </w:tc>
        <w:tc>
          <w:tcPr>
            <w:tcW w:w="2054" w:type="dxa"/>
          </w:tcPr>
          <w:p w14:paraId="224534FD" w14:textId="77777777" w:rsidR="00FB7917" w:rsidRPr="00D11700" w:rsidRDefault="00FB7917">
            <w:pPr>
              <w:pStyle w:val="BodyText"/>
              <w:spacing w:before="60"/>
              <w:jc w:val="left"/>
              <w:rPr>
                <w:bCs/>
                <w:color w:val="000000"/>
                <w:sz w:val="18"/>
                <w:szCs w:val="18"/>
              </w:rPr>
            </w:pPr>
            <w:r w:rsidRPr="00D11700">
              <w:rPr>
                <w:bCs/>
                <w:color w:val="000000"/>
                <w:sz w:val="18"/>
                <w:szCs w:val="18"/>
              </w:rPr>
              <w:t>CTP: Agent Appointment Changes.</w:t>
            </w:r>
          </w:p>
        </w:tc>
        <w:tc>
          <w:tcPr>
            <w:tcW w:w="3258" w:type="dxa"/>
          </w:tcPr>
          <w:p w14:paraId="540E9A90" w14:textId="77777777" w:rsidR="00FB7917" w:rsidRPr="00CC40D1" w:rsidRDefault="00FB7917">
            <w:pPr>
              <w:jc w:val="left"/>
              <w:rPr>
                <w:color w:val="000000"/>
                <w:sz w:val="18"/>
                <w:szCs w:val="18"/>
              </w:rPr>
            </w:pPr>
            <w:r w:rsidRPr="00CC40D1">
              <w:rPr>
                <w:color w:val="000000"/>
                <w:sz w:val="18"/>
                <w:szCs w:val="18"/>
              </w:rPr>
              <w:t>Clause 29.1 amended to add an obligation to the MRA that the de-appointment of agents must be within specified timescale where the Old Supplier has raised a Notice of Objection.</w:t>
            </w:r>
          </w:p>
        </w:tc>
        <w:tc>
          <w:tcPr>
            <w:tcW w:w="1133" w:type="dxa"/>
          </w:tcPr>
          <w:p w14:paraId="4F4C592F" w14:textId="77777777" w:rsidR="00FB7917" w:rsidRPr="00CC40D1" w:rsidRDefault="00FB7917">
            <w:pPr>
              <w:pStyle w:val="BodyText"/>
              <w:spacing w:before="60"/>
              <w:jc w:val="center"/>
              <w:rPr>
                <w:sz w:val="18"/>
                <w:szCs w:val="18"/>
              </w:rPr>
            </w:pPr>
            <w:r w:rsidRPr="00CC40D1">
              <w:rPr>
                <w:sz w:val="18"/>
                <w:szCs w:val="18"/>
              </w:rPr>
              <w:t>30/06/05</w:t>
            </w:r>
          </w:p>
        </w:tc>
      </w:tr>
      <w:tr w:rsidR="00FB7917" w14:paraId="03373B38" w14:textId="77777777">
        <w:trPr>
          <w:trHeight w:val="188"/>
        </w:trPr>
        <w:tc>
          <w:tcPr>
            <w:tcW w:w="1065" w:type="dxa"/>
            <w:gridSpan w:val="2"/>
          </w:tcPr>
          <w:p w14:paraId="6C4D5EA9" w14:textId="77777777" w:rsidR="00FB7917" w:rsidRPr="00D11700" w:rsidRDefault="00FB7917">
            <w:pPr>
              <w:pStyle w:val="BodyText"/>
              <w:spacing w:before="60"/>
              <w:jc w:val="center"/>
              <w:rPr>
                <w:sz w:val="18"/>
                <w:szCs w:val="18"/>
              </w:rPr>
            </w:pPr>
            <w:r w:rsidRPr="00D11700">
              <w:rPr>
                <w:sz w:val="18"/>
                <w:szCs w:val="18"/>
              </w:rPr>
              <w:t>9.1</w:t>
            </w:r>
          </w:p>
        </w:tc>
        <w:tc>
          <w:tcPr>
            <w:tcW w:w="1178" w:type="dxa"/>
            <w:gridSpan w:val="2"/>
          </w:tcPr>
          <w:p w14:paraId="6F357181" w14:textId="77777777" w:rsidR="00FB7917" w:rsidRPr="00D11700" w:rsidRDefault="00FB7917">
            <w:pPr>
              <w:pStyle w:val="BodyText"/>
              <w:spacing w:before="60"/>
              <w:jc w:val="center"/>
              <w:rPr>
                <w:sz w:val="18"/>
                <w:szCs w:val="18"/>
              </w:rPr>
            </w:pPr>
            <w:r w:rsidRPr="00D11700">
              <w:rPr>
                <w:sz w:val="18"/>
                <w:szCs w:val="18"/>
              </w:rPr>
              <w:t>30/06/05</w:t>
            </w:r>
          </w:p>
        </w:tc>
        <w:tc>
          <w:tcPr>
            <w:tcW w:w="1093" w:type="dxa"/>
          </w:tcPr>
          <w:p w14:paraId="7050424B" w14:textId="77777777" w:rsidR="00FB7917" w:rsidRPr="00D11700" w:rsidRDefault="00FB7917">
            <w:pPr>
              <w:pStyle w:val="BodyText"/>
              <w:spacing w:before="60"/>
              <w:jc w:val="center"/>
              <w:rPr>
                <w:sz w:val="18"/>
                <w:szCs w:val="18"/>
              </w:rPr>
            </w:pPr>
            <w:r w:rsidRPr="00D11700">
              <w:rPr>
                <w:sz w:val="18"/>
                <w:szCs w:val="18"/>
              </w:rPr>
              <w:t>154</w:t>
            </w:r>
          </w:p>
        </w:tc>
        <w:tc>
          <w:tcPr>
            <w:tcW w:w="2054" w:type="dxa"/>
          </w:tcPr>
          <w:p w14:paraId="520C2EC2" w14:textId="77777777" w:rsidR="00FB7917" w:rsidRPr="00D11700" w:rsidRDefault="00FB7917">
            <w:pPr>
              <w:pStyle w:val="BodyText"/>
              <w:spacing w:before="60"/>
              <w:jc w:val="left"/>
              <w:rPr>
                <w:bCs/>
                <w:color w:val="000000"/>
                <w:sz w:val="18"/>
                <w:szCs w:val="18"/>
              </w:rPr>
            </w:pPr>
            <w:r w:rsidRPr="00D11700">
              <w:rPr>
                <w:bCs/>
                <w:color w:val="000000"/>
                <w:sz w:val="18"/>
                <w:szCs w:val="18"/>
              </w:rPr>
              <w:t>Amendment to the MRA Forum proxy form so that a party may indicate No Interest</w:t>
            </w:r>
          </w:p>
        </w:tc>
        <w:tc>
          <w:tcPr>
            <w:tcW w:w="3258" w:type="dxa"/>
          </w:tcPr>
          <w:p w14:paraId="386A9787" w14:textId="77777777" w:rsidR="00FB7917" w:rsidRPr="00CC40D1" w:rsidRDefault="00FB7917">
            <w:pPr>
              <w:jc w:val="left"/>
              <w:rPr>
                <w:color w:val="000000"/>
                <w:sz w:val="18"/>
                <w:szCs w:val="18"/>
              </w:rPr>
            </w:pPr>
            <w:r w:rsidRPr="00CC40D1">
              <w:rPr>
                <w:color w:val="000000"/>
                <w:sz w:val="18"/>
                <w:szCs w:val="18"/>
              </w:rPr>
              <w:t>Proxy form in Clause 7.8 amended to allow for a declaration of interest. Definition of ‘No Interest’ changed to ‘Deemed No Interest’ and reflected in Clauses 7.17 and 7.22.</w:t>
            </w:r>
          </w:p>
        </w:tc>
        <w:tc>
          <w:tcPr>
            <w:tcW w:w="1133" w:type="dxa"/>
          </w:tcPr>
          <w:p w14:paraId="6C43E1B8" w14:textId="77777777" w:rsidR="00FB7917" w:rsidRPr="00CC40D1" w:rsidRDefault="00FB7917">
            <w:pPr>
              <w:pStyle w:val="BodyText"/>
              <w:spacing w:before="60"/>
              <w:jc w:val="center"/>
              <w:rPr>
                <w:sz w:val="18"/>
                <w:szCs w:val="18"/>
              </w:rPr>
            </w:pPr>
            <w:r w:rsidRPr="00CC40D1">
              <w:rPr>
                <w:sz w:val="18"/>
                <w:szCs w:val="18"/>
              </w:rPr>
              <w:t>30/06/05</w:t>
            </w:r>
          </w:p>
        </w:tc>
      </w:tr>
      <w:tr w:rsidR="00FB7917" w14:paraId="14CD8FFC" w14:textId="77777777">
        <w:trPr>
          <w:trHeight w:val="188"/>
        </w:trPr>
        <w:tc>
          <w:tcPr>
            <w:tcW w:w="1065" w:type="dxa"/>
            <w:gridSpan w:val="2"/>
          </w:tcPr>
          <w:p w14:paraId="78E7920E" w14:textId="77777777" w:rsidR="00FB7917" w:rsidRPr="00D11700" w:rsidRDefault="00FB7917">
            <w:pPr>
              <w:pStyle w:val="BodyText"/>
              <w:spacing w:before="60"/>
              <w:jc w:val="center"/>
              <w:rPr>
                <w:sz w:val="18"/>
                <w:szCs w:val="18"/>
              </w:rPr>
            </w:pPr>
            <w:r w:rsidRPr="00D11700">
              <w:rPr>
                <w:sz w:val="18"/>
                <w:szCs w:val="18"/>
              </w:rPr>
              <w:t>9.2</w:t>
            </w:r>
          </w:p>
        </w:tc>
        <w:tc>
          <w:tcPr>
            <w:tcW w:w="1178" w:type="dxa"/>
            <w:gridSpan w:val="2"/>
          </w:tcPr>
          <w:p w14:paraId="66DB2490" w14:textId="77777777" w:rsidR="00FB7917" w:rsidRPr="00D11700" w:rsidRDefault="00FB7917">
            <w:pPr>
              <w:pStyle w:val="BodyText"/>
              <w:spacing w:before="60"/>
              <w:jc w:val="center"/>
              <w:rPr>
                <w:sz w:val="18"/>
                <w:szCs w:val="18"/>
              </w:rPr>
            </w:pPr>
            <w:r w:rsidRPr="00D11700">
              <w:rPr>
                <w:sz w:val="18"/>
                <w:szCs w:val="18"/>
              </w:rPr>
              <w:t>03/11/05</w:t>
            </w:r>
          </w:p>
        </w:tc>
        <w:tc>
          <w:tcPr>
            <w:tcW w:w="1093" w:type="dxa"/>
          </w:tcPr>
          <w:p w14:paraId="00169470" w14:textId="77777777" w:rsidR="00FB7917" w:rsidRPr="00D11700" w:rsidRDefault="00FB7917">
            <w:pPr>
              <w:pStyle w:val="BodyText"/>
              <w:spacing w:before="60"/>
              <w:jc w:val="center"/>
              <w:rPr>
                <w:sz w:val="18"/>
                <w:szCs w:val="18"/>
              </w:rPr>
            </w:pPr>
            <w:r w:rsidRPr="00D11700">
              <w:rPr>
                <w:sz w:val="18"/>
                <w:szCs w:val="18"/>
              </w:rPr>
              <w:t>162</w:t>
            </w:r>
          </w:p>
        </w:tc>
        <w:tc>
          <w:tcPr>
            <w:tcW w:w="2054" w:type="dxa"/>
          </w:tcPr>
          <w:p w14:paraId="7D494448" w14:textId="77777777" w:rsidR="00FB7917" w:rsidRPr="00D11700" w:rsidRDefault="00FB7917">
            <w:pPr>
              <w:pStyle w:val="BodyText"/>
              <w:spacing w:before="60"/>
              <w:jc w:val="left"/>
              <w:rPr>
                <w:bCs/>
                <w:color w:val="000000"/>
                <w:sz w:val="18"/>
                <w:szCs w:val="18"/>
              </w:rPr>
            </w:pPr>
            <w:r w:rsidRPr="00D11700">
              <w:rPr>
                <w:bCs/>
                <w:color w:val="000000"/>
                <w:sz w:val="18"/>
                <w:szCs w:val="18"/>
              </w:rPr>
              <w:t>Revise reporting requirements in Clause 27.4</w:t>
            </w:r>
          </w:p>
        </w:tc>
        <w:tc>
          <w:tcPr>
            <w:tcW w:w="3258" w:type="dxa"/>
          </w:tcPr>
          <w:p w14:paraId="7ECD75D1" w14:textId="77777777" w:rsidR="00FB7917" w:rsidRPr="00CC40D1" w:rsidRDefault="00FB7917">
            <w:pPr>
              <w:jc w:val="left"/>
              <w:rPr>
                <w:color w:val="000000"/>
                <w:sz w:val="18"/>
                <w:szCs w:val="18"/>
              </w:rPr>
            </w:pPr>
            <w:r w:rsidRPr="00CC40D1">
              <w:rPr>
                <w:color w:val="000000"/>
                <w:sz w:val="18"/>
                <w:szCs w:val="18"/>
              </w:rPr>
              <w:t>Amend requirement in Clause 27.4 such that reports are triggered only on a request from MEC or a Supplier</w:t>
            </w:r>
          </w:p>
        </w:tc>
        <w:tc>
          <w:tcPr>
            <w:tcW w:w="1133" w:type="dxa"/>
          </w:tcPr>
          <w:p w14:paraId="2B2DBD8D" w14:textId="77777777" w:rsidR="00FB7917" w:rsidRPr="00CC40D1" w:rsidRDefault="00FB7917">
            <w:pPr>
              <w:pStyle w:val="BodyText"/>
              <w:spacing w:before="60"/>
              <w:jc w:val="center"/>
              <w:rPr>
                <w:sz w:val="18"/>
                <w:szCs w:val="18"/>
              </w:rPr>
            </w:pPr>
            <w:r w:rsidRPr="00CC40D1">
              <w:rPr>
                <w:sz w:val="18"/>
                <w:szCs w:val="18"/>
              </w:rPr>
              <w:t>22/07/05</w:t>
            </w:r>
          </w:p>
        </w:tc>
      </w:tr>
      <w:tr w:rsidR="00FB7917" w14:paraId="6FB17AB5" w14:textId="77777777">
        <w:trPr>
          <w:trHeight w:val="188"/>
        </w:trPr>
        <w:tc>
          <w:tcPr>
            <w:tcW w:w="1065" w:type="dxa"/>
            <w:gridSpan w:val="2"/>
          </w:tcPr>
          <w:p w14:paraId="2D196E25" w14:textId="77777777" w:rsidR="00FB7917" w:rsidRPr="00D11700" w:rsidRDefault="00FB7917">
            <w:pPr>
              <w:pStyle w:val="BodyText"/>
              <w:spacing w:before="60"/>
              <w:jc w:val="center"/>
              <w:rPr>
                <w:sz w:val="18"/>
                <w:szCs w:val="18"/>
              </w:rPr>
            </w:pPr>
            <w:r w:rsidRPr="00D11700">
              <w:rPr>
                <w:sz w:val="18"/>
                <w:szCs w:val="18"/>
              </w:rPr>
              <w:t>9.2</w:t>
            </w:r>
          </w:p>
        </w:tc>
        <w:tc>
          <w:tcPr>
            <w:tcW w:w="1178" w:type="dxa"/>
            <w:gridSpan w:val="2"/>
          </w:tcPr>
          <w:p w14:paraId="43A352BD" w14:textId="77777777" w:rsidR="00FB7917" w:rsidRPr="00D11700" w:rsidRDefault="00FB7917">
            <w:pPr>
              <w:pStyle w:val="BodyText"/>
              <w:spacing w:before="60"/>
              <w:jc w:val="center"/>
              <w:rPr>
                <w:sz w:val="18"/>
                <w:szCs w:val="18"/>
              </w:rPr>
            </w:pPr>
            <w:r w:rsidRPr="00D11700">
              <w:rPr>
                <w:sz w:val="18"/>
                <w:szCs w:val="18"/>
              </w:rPr>
              <w:t>03/11/05</w:t>
            </w:r>
          </w:p>
        </w:tc>
        <w:tc>
          <w:tcPr>
            <w:tcW w:w="1093" w:type="dxa"/>
          </w:tcPr>
          <w:p w14:paraId="6BA9F992" w14:textId="77777777" w:rsidR="00FB7917" w:rsidRPr="00D11700" w:rsidRDefault="00FB7917">
            <w:pPr>
              <w:pStyle w:val="BodyText"/>
              <w:spacing w:before="60"/>
              <w:jc w:val="center"/>
              <w:rPr>
                <w:sz w:val="18"/>
                <w:szCs w:val="18"/>
              </w:rPr>
            </w:pPr>
            <w:r w:rsidRPr="00D11700">
              <w:rPr>
                <w:sz w:val="18"/>
                <w:szCs w:val="18"/>
              </w:rPr>
              <w:t>158</w:t>
            </w:r>
          </w:p>
        </w:tc>
        <w:tc>
          <w:tcPr>
            <w:tcW w:w="2054" w:type="dxa"/>
          </w:tcPr>
          <w:p w14:paraId="72D838DE" w14:textId="77777777" w:rsidR="00FB7917" w:rsidRPr="00CC40D1" w:rsidRDefault="00FB7917">
            <w:pPr>
              <w:pStyle w:val="BodyText"/>
              <w:spacing w:before="60"/>
              <w:jc w:val="left"/>
              <w:rPr>
                <w:bCs/>
                <w:color w:val="000000"/>
                <w:sz w:val="18"/>
                <w:szCs w:val="18"/>
              </w:rPr>
            </w:pPr>
            <w:r w:rsidRPr="00D11700">
              <w:rPr>
                <w:bCs/>
                <w:color w:val="000000"/>
                <w:sz w:val="18"/>
                <w:szCs w:val="18"/>
              </w:rPr>
              <w:t xml:space="preserve">Introduce a requirement for a </w:t>
            </w:r>
            <w:r w:rsidRPr="00CC40D1">
              <w:rPr>
                <w:bCs/>
                <w:color w:val="000000"/>
                <w:sz w:val="18"/>
                <w:szCs w:val="18"/>
              </w:rPr>
              <w:t>central enquiry service, available via the internet, comprising information sourced from MPAS as well as Suppliers</w:t>
            </w:r>
          </w:p>
        </w:tc>
        <w:tc>
          <w:tcPr>
            <w:tcW w:w="3258" w:type="dxa"/>
          </w:tcPr>
          <w:p w14:paraId="6C0A8CF7" w14:textId="77777777" w:rsidR="00FB7917" w:rsidRPr="00CC40D1" w:rsidRDefault="00FB7917">
            <w:pPr>
              <w:jc w:val="left"/>
              <w:rPr>
                <w:color w:val="000000"/>
                <w:sz w:val="18"/>
                <w:szCs w:val="18"/>
              </w:rPr>
            </w:pPr>
            <w:r w:rsidRPr="00CC40D1">
              <w:rPr>
                <w:color w:val="000000"/>
                <w:sz w:val="18"/>
                <w:szCs w:val="18"/>
              </w:rPr>
              <w:t>Add new Clause 31 to introduce the requirement for ECOES (the Electricity Central Online Enquiry Service)</w:t>
            </w:r>
          </w:p>
          <w:p w14:paraId="6BCEC45B" w14:textId="77777777" w:rsidR="00FB7917" w:rsidRPr="00CC40D1" w:rsidRDefault="00FB7917">
            <w:pPr>
              <w:jc w:val="left"/>
              <w:rPr>
                <w:color w:val="000000"/>
                <w:sz w:val="18"/>
                <w:szCs w:val="18"/>
              </w:rPr>
            </w:pPr>
            <w:r w:rsidRPr="00CC40D1">
              <w:rPr>
                <w:color w:val="000000"/>
                <w:sz w:val="18"/>
                <w:szCs w:val="18"/>
              </w:rPr>
              <w:t>New definition and new entry in Schedule 3 Event Log</w:t>
            </w:r>
          </w:p>
        </w:tc>
        <w:tc>
          <w:tcPr>
            <w:tcW w:w="1133" w:type="dxa"/>
          </w:tcPr>
          <w:p w14:paraId="764FD529" w14:textId="77777777" w:rsidR="00FB7917" w:rsidRPr="00CC40D1" w:rsidRDefault="00FB7917">
            <w:pPr>
              <w:pStyle w:val="BodyText"/>
              <w:spacing w:before="60"/>
              <w:jc w:val="center"/>
              <w:rPr>
                <w:sz w:val="18"/>
                <w:szCs w:val="18"/>
              </w:rPr>
            </w:pPr>
            <w:r w:rsidRPr="00CC40D1">
              <w:rPr>
                <w:sz w:val="18"/>
                <w:szCs w:val="18"/>
              </w:rPr>
              <w:t>03/11/05</w:t>
            </w:r>
          </w:p>
        </w:tc>
      </w:tr>
      <w:tr w:rsidR="00FB7917" w14:paraId="0B8E3B36" w14:textId="77777777">
        <w:trPr>
          <w:cantSplit/>
          <w:trHeight w:val="188"/>
        </w:trPr>
        <w:tc>
          <w:tcPr>
            <w:tcW w:w="1065" w:type="dxa"/>
            <w:gridSpan w:val="2"/>
          </w:tcPr>
          <w:p w14:paraId="06BD527D" w14:textId="77777777" w:rsidR="00FB7917" w:rsidRPr="00D11700" w:rsidRDefault="00FB7917">
            <w:pPr>
              <w:pStyle w:val="BodyText"/>
              <w:spacing w:before="60"/>
              <w:jc w:val="center"/>
              <w:rPr>
                <w:sz w:val="18"/>
                <w:szCs w:val="18"/>
              </w:rPr>
            </w:pPr>
            <w:r w:rsidRPr="00D11700">
              <w:rPr>
                <w:sz w:val="18"/>
                <w:szCs w:val="18"/>
              </w:rPr>
              <w:t>9.2</w:t>
            </w:r>
          </w:p>
        </w:tc>
        <w:tc>
          <w:tcPr>
            <w:tcW w:w="1178" w:type="dxa"/>
            <w:gridSpan w:val="2"/>
          </w:tcPr>
          <w:p w14:paraId="28124C12" w14:textId="77777777" w:rsidR="00FB7917" w:rsidRPr="00D11700" w:rsidRDefault="00FB7917">
            <w:pPr>
              <w:pStyle w:val="BodyText"/>
              <w:spacing w:before="60"/>
              <w:jc w:val="center"/>
              <w:rPr>
                <w:sz w:val="18"/>
                <w:szCs w:val="18"/>
              </w:rPr>
            </w:pPr>
            <w:r w:rsidRPr="00D11700">
              <w:rPr>
                <w:sz w:val="18"/>
                <w:szCs w:val="18"/>
              </w:rPr>
              <w:t>03/11/05</w:t>
            </w:r>
          </w:p>
        </w:tc>
        <w:tc>
          <w:tcPr>
            <w:tcW w:w="1093" w:type="dxa"/>
          </w:tcPr>
          <w:p w14:paraId="60FD0D07" w14:textId="77777777" w:rsidR="00FB7917" w:rsidRPr="00D11700" w:rsidRDefault="00FB7917">
            <w:pPr>
              <w:pStyle w:val="BodyText"/>
              <w:spacing w:before="60"/>
              <w:jc w:val="center"/>
              <w:rPr>
                <w:sz w:val="18"/>
                <w:szCs w:val="18"/>
              </w:rPr>
            </w:pPr>
            <w:r w:rsidRPr="00D11700">
              <w:rPr>
                <w:sz w:val="18"/>
                <w:szCs w:val="18"/>
              </w:rPr>
              <w:t>161</w:t>
            </w:r>
          </w:p>
        </w:tc>
        <w:tc>
          <w:tcPr>
            <w:tcW w:w="2054" w:type="dxa"/>
          </w:tcPr>
          <w:p w14:paraId="66E9B21D" w14:textId="77777777" w:rsidR="00FB7917" w:rsidRPr="00D11700" w:rsidRDefault="00FB7917">
            <w:pPr>
              <w:pStyle w:val="BodyText"/>
              <w:spacing w:before="60"/>
              <w:jc w:val="left"/>
              <w:rPr>
                <w:bCs/>
                <w:color w:val="000000"/>
                <w:sz w:val="18"/>
                <w:szCs w:val="18"/>
              </w:rPr>
            </w:pPr>
            <w:r w:rsidRPr="00D11700">
              <w:rPr>
                <w:bCs/>
                <w:color w:val="000000"/>
                <w:sz w:val="18"/>
                <w:szCs w:val="18"/>
              </w:rPr>
              <w:t>Clarification of wording in Clause 31.6.1 and 31.6.2</w:t>
            </w:r>
          </w:p>
        </w:tc>
        <w:tc>
          <w:tcPr>
            <w:tcW w:w="3258" w:type="dxa"/>
          </w:tcPr>
          <w:p w14:paraId="2E62E3F1" w14:textId="77777777" w:rsidR="00FB7917" w:rsidRPr="00CC40D1" w:rsidRDefault="00FB7917">
            <w:pPr>
              <w:jc w:val="left"/>
              <w:rPr>
                <w:color w:val="000000"/>
                <w:sz w:val="18"/>
                <w:szCs w:val="18"/>
              </w:rPr>
            </w:pPr>
            <w:r w:rsidRPr="00CC40D1">
              <w:rPr>
                <w:color w:val="000000"/>
                <w:sz w:val="18"/>
                <w:szCs w:val="18"/>
              </w:rPr>
              <w:t>Clauses 31.6.1 and 31.6.2 amended to clarify the meaning of ‘that date’ as relating to the date of request by the auditor.</w:t>
            </w:r>
          </w:p>
        </w:tc>
        <w:tc>
          <w:tcPr>
            <w:tcW w:w="1133" w:type="dxa"/>
          </w:tcPr>
          <w:p w14:paraId="22CF737D" w14:textId="77777777" w:rsidR="00FB7917" w:rsidRPr="00CC40D1" w:rsidRDefault="00FB7917">
            <w:pPr>
              <w:pStyle w:val="BodyText"/>
              <w:spacing w:before="60"/>
              <w:jc w:val="center"/>
              <w:rPr>
                <w:sz w:val="18"/>
                <w:szCs w:val="18"/>
              </w:rPr>
            </w:pPr>
            <w:r w:rsidRPr="00CC40D1">
              <w:rPr>
                <w:sz w:val="18"/>
                <w:szCs w:val="18"/>
              </w:rPr>
              <w:t>03/11/05</w:t>
            </w:r>
          </w:p>
        </w:tc>
      </w:tr>
      <w:tr w:rsidR="00FB7917" w14:paraId="4D149B91" w14:textId="77777777">
        <w:trPr>
          <w:trHeight w:val="188"/>
        </w:trPr>
        <w:tc>
          <w:tcPr>
            <w:tcW w:w="1065" w:type="dxa"/>
            <w:gridSpan w:val="2"/>
          </w:tcPr>
          <w:p w14:paraId="6A822DF4" w14:textId="77777777" w:rsidR="00FB7917" w:rsidRPr="00D11700" w:rsidRDefault="00FB7917">
            <w:pPr>
              <w:pStyle w:val="BodyText"/>
              <w:spacing w:before="60"/>
              <w:jc w:val="center"/>
              <w:rPr>
                <w:sz w:val="18"/>
                <w:szCs w:val="18"/>
              </w:rPr>
            </w:pPr>
            <w:r w:rsidRPr="00D11700">
              <w:rPr>
                <w:sz w:val="18"/>
                <w:szCs w:val="18"/>
              </w:rPr>
              <w:t>9.2</w:t>
            </w:r>
          </w:p>
        </w:tc>
        <w:tc>
          <w:tcPr>
            <w:tcW w:w="1178" w:type="dxa"/>
            <w:gridSpan w:val="2"/>
          </w:tcPr>
          <w:p w14:paraId="1F29D158" w14:textId="77777777" w:rsidR="00FB7917" w:rsidRPr="00D11700" w:rsidRDefault="00FB7917">
            <w:pPr>
              <w:pStyle w:val="BodyText"/>
              <w:spacing w:before="60"/>
              <w:jc w:val="center"/>
              <w:rPr>
                <w:sz w:val="18"/>
                <w:szCs w:val="18"/>
              </w:rPr>
            </w:pPr>
            <w:r w:rsidRPr="00D11700">
              <w:rPr>
                <w:sz w:val="18"/>
                <w:szCs w:val="18"/>
              </w:rPr>
              <w:t>03/11/05</w:t>
            </w:r>
          </w:p>
        </w:tc>
        <w:tc>
          <w:tcPr>
            <w:tcW w:w="1093" w:type="dxa"/>
          </w:tcPr>
          <w:p w14:paraId="2250DF6F" w14:textId="77777777" w:rsidR="00FB7917" w:rsidRPr="00D11700" w:rsidRDefault="00FB7917">
            <w:pPr>
              <w:pStyle w:val="BodyText"/>
              <w:spacing w:before="60"/>
              <w:jc w:val="center"/>
              <w:rPr>
                <w:sz w:val="18"/>
                <w:szCs w:val="18"/>
              </w:rPr>
            </w:pPr>
            <w:r w:rsidRPr="00D11700">
              <w:rPr>
                <w:sz w:val="18"/>
                <w:szCs w:val="18"/>
              </w:rPr>
              <w:t>166</w:t>
            </w:r>
          </w:p>
        </w:tc>
        <w:tc>
          <w:tcPr>
            <w:tcW w:w="2054" w:type="dxa"/>
          </w:tcPr>
          <w:p w14:paraId="13985D39" w14:textId="77777777" w:rsidR="00FB7917" w:rsidRPr="00D11700" w:rsidRDefault="00FB7917">
            <w:pPr>
              <w:pStyle w:val="BodyText"/>
              <w:spacing w:before="60"/>
              <w:jc w:val="left"/>
              <w:rPr>
                <w:bCs/>
                <w:color w:val="000000"/>
                <w:sz w:val="18"/>
                <w:szCs w:val="18"/>
              </w:rPr>
            </w:pPr>
            <w:r w:rsidRPr="00D11700">
              <w:rPr>
                <w:bCs/>
                <w:color w:val="000000"/>
                <w:sz w:val="18"/>
                <w:szCs w:val="18"/>
              </w:rPr>
              <w:t>Amend reference to 8mm DAT tape in Clause 45.6</w:t>
            </w:r>
          </w:p>
        </w:tc>
        <w:tc>
          <w:tcPr>
            <w:tcW w:w="3258" w:type="dxa"/>
          </w:tcPr>
          <w:p w14:paraId="573D1A83" w14:textId="77777777" w:rsidR="00FB7917" w:rsidRPr="00CC40D1" w:rsidRDefault="00FB7917">
            <w:pPr>
              <w:jc w:val="left"/>
              <w:rPr>
                <w:color w:val="000000"/>
                <w:sz w:val="18"/>
                <w:szCs w:val="18"/>
              </w:rPr>
            </w:pPr>
            <w:r w:rsidRPr="00CC40D1">
              <w:rPr>
                <w:color w:val="000000"/>
                <w:sz w:val="18"/>
                <w:szCs w:val="18"/>
              </w:rPr>
              <w:t>Clause 45.6 amended to reference that a mutually agreed data transfer medium should be used when the DTN is unavailable.</w:t>
            </w:r>
          </w:p>
        </w:tc>
        <w:tc>
          <w:tcPr>
            <w:tcW w:w="1133" w:type="dxa"/>
          </w:tcPr>
          <w:p w14:paraId="5E2F0661" w14:textId="77777777" w:rsidR="00FB7917" w:rsidRPr="00CC40D1" w:rsidRDefault="00FB7917">
            <w:pPr>
              <w:pStyle w:val="BodyText"/>
              <w:spacing w:before="60"/>
              <w:jc w:val="center"/>
              <w:rPr>
                <w:sz w:val="18"/>
                <w:szCs w:val="18"/>
              </w:rPr>
            </w:pPr>
            <w:r w:rsidRPr="00CC40D1">
              <w:rPr>
                <w:sz w:val="18"/>
                <w:szCs w:val="18"/>
              </w:rPr>
              <w:t>03/11/05</w:t>
            </w:r>
          </w:p>
        </w:tc>
      </w:tr>
      <w:tr w:rsidR="00FB7917" w14:paraId="4FF7DCC8" w14:textId="77777777">
        <w:trPr>
          <w:trHeight w:val="188"/>
        </w:trPr>
        <w:tc>
          <w:tcPr>
            <w:tcW w:w="1065" w:type="dxa"/>
            <w:gridSpan w:val="2"/>
          </w:tcPr>
          <w:p w14:paraId="2AA0EBD5" w14:textId="77777777" w:rsidR="00FB7917" w:rsidRPr="00D11700" w:rsidRDefault="00FB7917">
            <w:pPr>
              <w:pStyle w:val="BodyText"/>
              <w:spacing w:before="60"/>
              <w:jc w:val="center"/>
              <w:rPr>
                <w:sz w:val="18"/>
                <w:szCs w:val="18"/>
              </w:rPr>
            </w:pPr>
            <w:r w:rsidRPr="00D11700">
              <w:rPr>
                <w:sz w:val="18"/>
                <w:szCs w:val="18"/>
              </w:rPr>
              <w:t>9.3</w:t>
            </w:r>
          </w:p>
        </w:tc>
        <w:tc>
          <w:tcPr>
            <w:tcW w:w="1178" w:type="dxa"/>
            <w:gridSpan w:val="2"/>
          </w:tcPr>
          <w:p w14:paraId="7A842244" w14:textId="77777777" w:rsidR="00FB7917" w:rsidRPr="00D11700" w:rsidRDefault="00FB7917">
            <w:pPr>
              <w:pStyle w:val="BodyText"/>
              <w:spacing w:before="60"/>
              <w:jc w:val="center"/>
              <w:rPr>
                <w:sz w:val="18"/>
                <w:szCs w:val="18"/>
              </w:rPr>
            </w:pPr>
            <w:r w:rsidRPr="00D11700">
              <w:rPr>
                <w:sz w:val="18"/>
                <w:szCs w:val="18"/>
              </w:rPr>
              <w:t>23/02/06</w:t>
            </w:r>
          </w:p>
        </w:tc>
        <w:tc>
          <w:tcPr>
            <w:tcW w:w="1093" w:type="dxa"/>
          </w:tcPr>
          <w:p w14:paraId="3A238D61" w14:textId="77777777" w:rsidR="00FB7917" w:rsidRPr="00D11700" w:rsidRDefault="00FB7917">
            <w:pPr>
              <w:pStyle w:val="BodyText"/>
              <w:spacing w:before="60"/>
              <w:jc w:val="center"/>
              <w:rPr>
                <w:sz w:val="18"/>
                <w:szCs w:val="18"/>
              </w:rPr>
            </w:pPr>
            <w:r w:rsidRPr="00D11700">
              <w:rPr>
                <w:sz w:val="18"/>
                <w:szCs w:val="18"/>
              </w:rPr>
              <w:t>165</w:t>
            </w:r>
          </w:p>
        </w:tc>
        <w:tc>
          <w:tcPr>
            <w:tcW w:w="2054" w:type="dxa"/>
          </w:tcPr>
          <w:p w14:paraId="00F393B1" w14:textId="77777777" w:rsidR="00FB7917" w:rsidRPr="00CC40D1" w:rsidRDefault="00FB7917">
            <w:pPr>
              <w:pStyle w:val="BodyText"/>
              <w:spacing w:before="60"/>
              <w:jc w:val="left"/>
              <w:rPr>
                <w:bCs/>
                <w:color w:val="000000"/>
                <w:sz w:val="18"/>
                <w:szCs w:val="18"/>
              </w:rPr>
            </w:pPr>
            <w:r w:rsidRPr="00D11700">
              <w:rPr>
                <w:bCs/>
                <w:color w:val="000000"/>
                <w:sz w:val="18"/>
                <w:szCs w:val="18"/>
              </w:rPr>
              <w:t xml:space="preserve">Change to Schedule 15 ‘Report Requirements’ to include MPAN </w:t>
            </w:r>
            <w:r w:rsidRPr="00CC40D1">
              <w:rPr>
                <w:bCs/>
                <w:color w:val="000000"/>
                <w:sz w:val="18"/>
                <w:szCs w:val="18"/>
              </w:rPr>
              <w:t>Address information</w:t>
            </w:r>
          </w:p>
        </w:tc>
        <w:tc>
          <w:tcPr>
            <w:tcW w:w="3258" w:type="dxa"/>
          </w:tcPr>
          <w:p w14:paraId="1B758B6D" w14:textId="77777777" w:rsidR="00FB7917" w:rsidRPr="00CC40D1" w:rsidRDefault="00FB7917">
            <w:pPr>
              <w:jc w:val="left"/>
              <w:rPr>
                <w:color w:val="000000"/>
                <w:sz w:val="18"/>
                <w:szCs w:val="18"/>
              </w:rPr>
            </w:pPr>
            <w:r w:rsidRPr="00CC40D1">
              <w:rPr>
                <w:color w:val="000000"/>
                <w:sz w:val="18"/>
                <w:szCs w:val="18"/>
              </w:rPr>
              <w:t>Paragraph 2 of Schedule 15 amended to include address information in the report requirements.</w:t>
            </w:r>
          </w:p>
        </w:tc>
        <w:tc>
          <w:tcPr>
            <w:tcW w:w="1133" w:type="dxa"/>
          </w:tcPr>
          <w:p w14:paraId="077288D4" w14:textId="77777777" w:rsidR="00FB7917" w:rsidRPr="00CC40D1" w:rsidRDefault="00FB7917">
            <w:pPr>
              <w:pStyle w:val="BodyText"/>
              <w:spacing w:before="60"/>
              <w:jc w:val="center"/>
              <w:rPr>
                <w:sz w:val="18"/>
                <w:szCs w:val="18"/>
              </w:rPr>
            </w:pPr>
            <w:r w:rsidRPr="00CC40D1">
              <w:rPr>
                <w:sz w:val="18"/>
                <w:szCs w:val="18"/>
              </w:rPr>
              <w:t>15/01/06</w:t>
            </w:r>
          </w:p>
        </w:tc>
      </w:tr>
      <w:tr w:rsidR="00FB7917" w14:paraId="2FE38F21" w14:textId="77777777">
        <w:trPr>
          <w:trHeight w:val="188"/>
        </w:trPr>
        <w:tc>
          <w:tcPr>
            <w:tcW w:w="1065" w:type="dxa"/>
            <w:gridSpan w:val="2"/>
          </w:tcPr>
          <w:p w14:paraId="72DDC9D8" w14:textId="77777777" w:rsidR="00FB7917" w:rsidRPr="00D11700" w:rsidRDefault="00FB7917">
            <w:pPr>
              <w:pStyle w:val="BodyText"/>
              <w:spacing w:before="60"/>
              <w:jc w:val="center"/>
              <w:rPr>
                <w:sz w:val="18"/>
                <w:szCs w:val="18"/>
              </w:rPr>
            </w:pPr>
            <w:r w:rsidRPr="00D11700">
              <w:rPr>
                <w:sz w:val="18"/>
                <w:szCs w:val="18"/>
              </w:rPr>
              <w:t>9.3</w:t>
            </w:r>
          </w:p>
        </w:tc>
        <w:tc>
          <w:tcPr>
            <w:tcW w:w="1178" w:type="dxa"/>
            <w:gridSpan w:val="2"/>
          </w:tcPr>
          <w:p w14:paraId="41955C41" w14:textId="77777777" w:rsidR="00FB7917" w:rsidRPr="00D11700" w:rsidRDefault="00FB7917">
            <w:pPr>
              <w:pStyle w:val="BodyText"/>
              <w:spacing w:before="60"/>
              <w:jc w:val="center"/>
              <w:rPr>
                <w:sz w:val="18"/>
                <w:szCs w:val="18"/>
              </w:rPr>
            </w:pPr>
            <w:r w:rsidRPr="00D11700">
              <w:rPr>
                <w:sz w:val="18"/>
                <w:szCs w:val="18"/>
              </w:rPr>
              <w:t>23/02/06</w:t>
            </w:r>
          </w:p>
        </w:tc>
        <w:tc>
          <w:tcPr>
            <w:tcW w:w="1093" w:type="dxa"/>
          </w:tcPr>
          <w:p w14:paraId="1A00FBF6" w14:textId="77777777" w:rsidR="00FB7917" w:rsidRPr="00D11700" w:rsidRDefault="00FB7917">
            <w:pPr>
              <w:pStyle w:val="BodyText"/>
              <w:spacing w:before="60"/>
              <w:jc w:val="center"/>
              <w:rPr>
                <w:sz w:val="18"/>
                <w:szCs w:val="18"/>
              </w:rPr>
            </w:pPr>
            <w:r w:rsidRPr="00D11700">
              <w:rPr>
                <w:sz w:val="18"/>
                <w:szCs w:val="18"/>
              </w:rPr>
              <w:t>159</w:t>
            </w:r>
          </w:p>
        </w:tc>
        <w:tc>
          <w:tcPr>
            <w:tcW w:w="2054" w:type="dxa"/>
          </w:tcPr>
          <w:p w14:paraId="32CED7BF" w14:textId="77777777" w:rsidR="00FB7917" w:rsidRPr="00CC40D1" w:rsidRDefault="00FB7917">
            <w:pPr>
              <w:pStyle w:val="BodyText"/>
              <w:spacing w:before="60"/>
              <w:jc w:val="left"/>
              <w:rPr>
                <w:bCs/>
                <w:sz w:val="18"/>
                <w:szCs w:val="18"/>
              </w:rPr>
            </w:pPr>
            <w:r w:rsidRPr="00D11700">
              <w:rPr>
                <w:sz w:val="18"/>
                <w:szCs w:val="18"/>
              </w:rPr>
              <w:t>Introduction of MRA obligation for Old Supplier to send “Notification of Old Supplier Information” flow (D0311) for</w:t>
            </w:r>
            <w:r w:rsidRPr="00CC40D1">
              <w:rPr>
                <w:sz w:val="18"/>
                <w:szCs w:val="18"/>
              </w:rPr>
              <w:t xml:space="preserve"> losses.</w:t>
            </w:r>
          </w:p>
        </w:tc>
        <w:tc>
          <w:tcPr>
            <w:tcW w:w="3258" w:type="dxa"/>
          </w:tcPr>
          <w:p w14:paraId="443789E3" w14:textId="77777777" w:rsidR="00FB7917" w:rsidRPr="00CC40D1" w:rsidRDefault="00FB7917">
            <w:pPr>
              <w:jc w:val="left"/>
              <w:rPr>
                <w:color w:val="000000"/>
                <w:sz w:val="18"/>
                <w:szCs w:val="18"/>
              </w:rPr>
            </w:pPr>
            <w:r w:rsidRPr="00CC40D1">
              <w:rPr>
                <w:color w:val="000000"/>
                <w:sz w:val="18"/>
                <w:szCs w:val="18"/>
              </w:rPr>
              <w:t>New clause 29.2 to add an obligation for the Old Supplier to send a ‘Notification of Old Supplier Information’ flow to the New Supplier during the Change of Supplier process for Domestic Premises.</w:t>
            </w:r>
          </w:p>
          <w:p w14:paraId="21B19897" w14:textId="77777777" w:rsidR="00FB7917" w:rsidRPr="00CC40D1" w:rsidRDefault="00FB7917">
            <w:pPr>
              <w:jc w:val="left"/>
              <w:rPr>
                <w:color w:val="000000"/>
                <w:sz w:val="18"/>
                <w:szCs w:val="18"/>
              </w:rPr>
            </w:pPr>
            <w:r w:rsidRPr="00CC40D1">
              <w:rPr>
                <w:color w:val="000000"/>
                <w:sz w:val="18"/>
                <w:szCs w:val="18"/>
              </w:rPr>
              <w:t>New Entry in Schedule 3 (Event Log).</w:t>
            </w:r>
          </w:p>
          <w:p w14:paraId="3537AB81" w14:textId="77777777" w:rsidR="00FB7917" w:rsidRPr="00CC40D1" w:rsidRDefault="00FB7917">
            <w:pPr>
              <w:jc w:val="left"/>
              <w:rPr>
                <w:color w:val="000000"/>
                <w:sz w:val="18"/>
                <w:szCs w:val="18"/>
              </w:rPr>
            </w:pPr>
          </w:p>
        </w:tc>
        <w:tc>
          <w:tcPr>
            <w:tcW w:w="1133" w:type="dxa"/>
          </w:tcPr>
          <w:p w14:paraId="33BB34C1" w14:textId="77777777" w:rsidR="00FB7917" w:rsidRPr="00CC40D1" w:rsidRDefault="00FB7917">
            <w:pPr>
              <w:pStyle w:val="BodyText"/>
              <w:spacing w:before="60"/>
              <w:jc w:val="center"/>
              <w:rPr>
                <w:sz w:val="18"/>
                <w:szCs w:val="18"/>
              </w:rPr>
            </w:pPr>
            <w:r w:rsidRPr="00CC40D1">
              <w:rPr>
                <w:sz w:val="18"/>
                <w:szCs w:val="18"/>
              </w:rPr>
              <w:t>23/02/06</w:t>
            </w:r>
          </w:p>
        </w:tc>
      </w:tr>
      <w:tr w:rsidR="00FB7917" w14:paraId="1F2397F4" w14:textId="77777777">
        <w:trPr>
          <w:trHeight w:val="188"/>
        </w:trPr>
        <w:tc>
          <w:tcPr>
            <w:tcW w:w="1065" w:type="dxa"/>
            <w:gridSpan w:val="2"/>
          </w:tcPr>
          <w:p w14:paraId="47F6B59C" w14:textId="77777777" w:rsidR="00FB7917" w:rsidRPr="00D11700" w:rsidRDefault="00FB7917">
            <w:pPr>
              <w:pStyle w:val="BodyText"/>
              <w:spacing w:before="60"/>
              <w:jc w:val="center"/>
              <w:rPr>
                <w:sz w:val="18"/>
                <w:szCs w:val="18"/>
              </w:rPr>
            </w:pPr>
            <w:r w:rsidRPr="00D11700">
              <w:rPr>
                <w:sz w:val="18"/>
                <w:szCs w:val="18"/>
              </w:rPr>
              <w:t>9.3</w:t>
            </w:r>
          </w:p>
        </w:tc>
        <w:tc>
          <w:tcPr>
            <w:tcW w:w="1178" w:type="dxa"/>
            <w:gridSpan w:val="2"/>
          </w:tcPr>
          <w:p w14:paraId="5EA20C98" w14:textId="77777777" w:rsidR="00FB7917" w:rsidRPr="00D11700" w:rsidRDefault="00FB7917">
            <w:pPr>
              <w:pStyle w:val="BodyText"/>
              <w:spacing w:before="60"/>
              <w:jc w:val="center"/>
              <w:rPr>
                <w:sz w:val="18"/>
                <w:szCs w:val="18"/>
              </w:rPr>
            </w:pPr>
            <w:r w:rsidRPr="00D11700">
              <w:rPr>
                <w:sz w:val="18"/>
                <w:szCs w:val="18"/>
              </w:rPr>
              <w:t>23/02/06</w:t>
            </w:r>
          </w:p>
        </w:tc>
        <w:tc>
          <w:tcPr>
            <w:tcW w:w="1093" w:type="dxa"/>
          </w:tcPr>
          <w:p w14:paraId="09CA04C7" w14:textId="77777777" w:rsidR="00FB7917" w:rsidRPr="00D11700" w:rsidRDefault="00FB7917">
            <w:pPr>
              <w:pStyle w:val="BodyText"/>
              <w:spacing w:before="60"/>
              <w:jc w:val="center"/>
              <w:rPr>
                <w:sz w:val="18"/>
                <w:szCs w:val="18"/>
              </w:rPr>
            </w:pPr>
            <w:r w:rsidRPr="00D11700">
              <w:rPr>
                <w:sz w:val="18"/>
                <w:szCs w:val="18"/>
              </w:rPr>
              <w:t>168</w:t>
            </w:r>
          </w:p>
        </w:tc>
        <w:tc>
          <w:tcPr>
            <w:tcW w:w="2054" w:type="dxa"/>
          </w:tcPr>
          <w:p w14:paraId="26260CCD" w14:textId="77777777" w:rsidR="00FB7917" w:rsidRPr="00CC40D1" w:rsidRDefault="00FB7917">
            <w:pPr>
              <w:pStyle w:val="BodyText"/>
              <w:spacing w:before="60"/>
              <w:jc w:val="left"/>
              <w:rPr>
                <w:bCs/>
                <w:color w:val="000000"/>
                <w:sz w:val="18"/>
                <w:szCs w:val="18"/>
              </w:rPr>
            </w:pPr>
            <w:r w:rsidRPr="00CC40D1">
              <w:rPr>
                <w:bCs/>
                <w:color w:val="000000"/>
                <w:sz w:val="18"/>
                <w:szCs w:val="18"/>
              </w:rPr>
              <w:t>Provide guidance on printing multiple Supply Numbers</w:t>
            </w:r>
          </w:p>
        </w:tc>
        <w:tc>
          <w:tcPr>
            <w:tcW w:w="3258" w:type="dxa"/>
          </w:tcPr>
          <w:p w14:paraId="1CC5EB64" w14:textId="77777777" w:rsidR="00FB7917" w:rsidRPr="00CC40D1" w:rsidRDefault="00FB7917">
            <w:pPr>
              <w:jc w:val="left"/>
              <w:rPr>
                <w:color w:val="000000"/>
                <w:sz w:val="18"/>
                <w:szCs w:val="18"/>
              </w:rPr>
            </w:pPr>
            <w:r w:rsidRPr="00CC40D1">
              <w:rPr>
                <w:color w:val="000000"/>
                <w:sz w:val="18"/>
                <w:szCs w:val="18"/>
              </w:rPr>
              <w:t>Schedule 5 (Supply Number Format) revised to provide guidance on printing multiple Supply Numbers on a customer’s bill.</w:t>
            </w:r>
          </w:p>
        </w:tc>
        <w:tc>
          <w:tcPr>
            <w:tcW w:w="1133" w:type="dxa"/>
          </w:tcPr>
          <w:p w14:paraId="6FE429C7" w14:textId="77777777" w:rsidR="00FB7917" w:rsidRPr="00CC40D1" w:rsidRDefault="00FB7917">
            <w:pPr>
              <w:pStyle w:val="BodyText"/>
              <w:spacing w:before="60"/>
              <w:jc w:val="center"/>
              <w:rPr>
                <w:sz w:val="18"/>
                <w:szCs w:val="18"/>
              </w:rPr>
            </w:pPr>
            <w:r w:rsidRPr="00CC40D1">
              <w:rPr>
                <w:sz w:val="18"/>
                <w:szCs w:val="18"/>
              </w:rPr>
              <w:t>23/02/06</w:t>
            </w:r>
          </w:p>
        </w:tc>
      </w:tr>
      <w:tr w:rsidR="00FB7917" w14:paraId="09608B83" w14:textId="77777777">
        <w:trPr>
          <w:trHeight w:val="188"/>
        </w:trPr>
        <w:tc>
          <w:tcPr>
            <w:tcW w:w="1065" w:type="dxa"/>
            <w:gridSpan w:val="2"/>
          </w:tcPr>
          <w:p w14:paraId="33892B68" w14:textId="77777777" w:rsidR="00FB7917" w:rsidRPr="00D11700" w:rsidRDefault="00FB7917">
            <w:pPr>
              <w:pStyle w:val="BodyText"/>
              <w:spacing w:before="60"/>
              <w:jc w:val="center"/>
              <w:rPr>
                <w:sz w:val="18"/>
                <w:szCs w:val="18"/>
              </w:rPr>
            </w:pPr>
            <w:r w:rsidRPr="00D11700">
              <w:rPr>
                <w:sz w:val="18"/>
                <w:szCs w:val="18"/>
              </w:rPr>
              <w:t>9.4</w:t>
            </w:r>
          </w:p>
        </w:tc>
        <w:tc>
          <w:tcPr>
            <w:tcW w:w="1178" w:type="dxa"/>
            <w:gridSpan w:val="2"/>
          </w:tcPr>
          <w:p w14:paraId="3052FE5D" w14:textId="77777777" w:rsidR="00FB7917" w:rsidRPr="00D11700" w:rsidRDefault="00FB7917">
            <w:pPr>
              <w:pStyle w:val="BodyText"/>
              <w:spacing w:before="60"/>
              <w:jc w:val="center"/>
              <w:rPr>
                <w:sz w:val="18"/>
                <w:szCs w:val="18"/>
              </w:rPr>
            </w:pPr>
            <w:r w:rsidRPr="00D11700">
              <w:rPr>
                <w:sz w:val="18"/>
                <w:szCs w:val="18"/>
              </w:rPr>
              <w:t>29/06/06</w:t>
            </w:r>
          </w:p>
        </w:tc>
        <w:tc>
          <w:tcPr>
            <w:tcW w:w="1093" w:type="dxa"/>
          </w:tcPr>
          <w:p w14:paraId="7AF4F77E" w14:textId="77777777" w:rsidR="00FB7917" w:rsidRPr="00D11700" w:rsidRDefault="00FB7917">
            <w:pPr>
              <w:pStyle w:val="BodyText"/>
              <w:spacing w:before="60"/>
              <w:jc w:val="center"/>
              <w:rPr>
                <w:sz w:val="18"/>
                <w:szCs w:val="18"/>
              </w:rPr>
            </w:pPr>
            <w:r w:rsidRPr="00D11700">
              <w:rPr>
                <w:sz w:val="18"/>
                <w:szCs w:val="18"/>
              </w:rPr>
              <w:t>169</w:t>
            </w:r>
          </w:p>
        </w:tc>
        <w:tc>
          <w:tcPr>
            <w:tcW w:w="2054" w:type="dxa"/>
          </w:tcPr>
          <w:p w14:paraId="22C7A871" w14:textId="77777777" w:rsidR="00FB7917" w:rsidRPr="00D11700" w:rsidRDefault="00FB7917">
            <w:pPr>
              <w:pStyle w:val="BodyText"/>
              <w:spacing w:before="60"/>
              <w:jc w:val="left"/>
              <w:rPr>
                <w:bCs/>
                <w:color w:val="000000"/>
                <w:sz w:val="18"/>
                <w:szCs w:val="18"/>
              </w:rPr>
            </w:pPr>
            <w:r w:rsidRPr="00D11700">
              <w:rPr>
                <w:bCs/>
                <w:color w:val="000000"/>
                <w:sz w:val="18"/>
                <w:szCs w:val="18"/>
              </w:rPr>
              <w:t>MRA Changes for SAS Termination</w:t>
            </w:r>
          </w:p>
        </w:tc>
        <w:tc>
          <w:tcPr>
            <w:tcW w:w="3258" w:type="dxa"/>
          </w:tcPr>
          <w:p w14:paraId="6095C0B4" w14:textId="77777777" w:rsidR="00FB7917" w:rsidRPr="00CC40D1" w:rsidRDefault="00FB7917">
            <w:pPr>
              <w:jc w:val="left"/>
              <w:rPr>
                <w:color w:val="000000"/>
                <w:sz w:val="18"/>
                <w:szCs w:val="18"/>
              </w:rPr>
            </w:pPr>
            <w:r w:rsidRPr="00CC40D1">
              <w:rPr>
                <w:color w:val="000000"/>
                <w:sz w:val="18"/>
                <w:szCs w:val="18"/>
              </w:rPr>
              <w:t>Amendments to various Clauses to remove references to SESL and the Settlement Agreement for Scotland.</w:t>
            </w:r>
            <w:del w:id="42" w:author="Helen Fosberry" w:date="2020-05-18T09:39:00Z">
              <w:r w:rsidRPr="00CC40D1" w:rsidDel="00085873">
                <w:rPr>
                  <w:color w:val="000000"/>
                  <w:sz w:val="18"/>
                  <w:szCs w:val="18"/>
                </w:rPr>
                <w:delText xml:space="preserve">. </w:delText>
              </w:r>
            </w:del>
          </w:p>
        </w:tc>
        <w:tc>
          <w:tcPr>
            <w:tcW w:w="1133" w:type="dxa"/>
          </w:tcPr>
          <w:p w14:paraId="6C0EA86F" w14:textId="77777777" w:rsidR="00FB7917" w:rsidRPr="00CC40D1" w:rsidRDefault="00FB7917">
            <w:pPr>
              <w:pStyle w:val="BodyText"/>
              <w:spacing w:before="60"/>
              <w:jc w:val="center"/>
              <w:rPr>
                <w:sz w:val="18"/>
                <w:szCs w:val="18"/>
              </w:rPr>
            </w:pPr>
            <w:r w:rsidRPr="00CC40D1">
              <w:rPr>
                <w:sz w:val="18"/>
                <w:szCs w:val="18"/>
              </w:rPr>
              <w:t>31/03/06</w:t>
            </w:r>
          </w:p>
        </w:tc>
      </w:tr>
      <w:tr w:rsidR="00FB7917" w14:paraId="6DB8ED78" w14:textId="77777777">
        <w:trPr>
          <w:trHeight w:val="188"/>
        </w:trPr>
        <w:tc>
          <w:tcPr>
            <w:tcW w:w="1065" w:type="dxa"/>
            <w:gridSpan w:val="2"/>
          </w:tcPr>
          <w:p w14:paraId="57D4C454" w14:textId="77777777" w:rsidR="00FB7917" w:rsidRPr="00D11700" w:rsidRDefault="00FB7917">
            <w:pPr>
              <w:pStyle w:val="BodyText"/>
              <w:spacing w:before="60"/>
              <w:jc w:val="center"/>
              <w:rPr>
                <w:sz w:val="18"/>
                <w:szCs w:val="18"/>
              </w:rPr>
            </w:pPr>
            <w:r w:rsidRPr="00D11700">
              <w:rPr>
                <w:sz w:val="18"/>
                <w:szCs w:val="18"/>
              </w:rPr>
              <w:t>9.4</w:t>
            </w:r>
          </w:p>
        </w:tc>
        <w:tc>
          <w:tcPr>
            <w:tcW w:w="1178" w:type="dxa"/>
            <w:gridSpan w:val="2"/>
          </w:tcPr>
          <w:p w14:paraId="187CBD02" w14:textId="77777777" w:rsidR="00FB7917" w:rsidRPr="00D11700" w:rsidRDefault="00FB7917">
            <w:pPr>
              <w:pStyle w:val="BodyText"/>
              <w:spacing w:before="60"/>
              <w:jc w:val="center"/>
              <w:rPr>
                <w:sz w:val="18"/>
                <w:szCs w:val="18"/>
              </w:rPr>
            </w:pPr>
            <w:r w:rsidRPr="00D11700">
              <w:rPr>
                <w:sz w:val="18"/>
                <w:szCs w:val="18"/>
              </w:rPr>
              <w:t>29/06/06</w:t>
            </w:r>
          </w:p>
        </w:tc>
        <w:tc>
          <w:tcPr>
            <w:tcW w:w="1093" w:type="dxa"/>
          </w:tcPr>
          <w:p w14:paraId="046BBE30" w14:textId="77777777" w:rsidR="00FB7917" w:rsidRPr="00D11700" w:rsidRDefault="00FB7917">
            <w:pPr>
              <w:pStyle w:val="BodyText"/>
              <w:spacing w:before="60"/>
              <w:jc w:val="center"/>
              <w:rPr>
                <w:sz w:val="18"/>
                <w:szCs w:val="18"/>
              </w:rPr>
            </w:pPr>
            <w:r w:rsidRPr="00D11700">
              <w:rPr>
                <w:sz w:val="18"/>
                <w:szCs w:val="18"/>
              </w:rPr>
              <w:t>170</w:t>
            </w:r>
          </w:p>
        </w:tc>
        <w:tc>
          <w:tcPr>
            <w:tcW w:w="2054" w:type="dxa"/>
          </w:tcPr>
          <w:p w14:paraId="346BDD5A" w14:textId="77777777" w:rsidR="00FB7917" w:rsidRPr="00D11700" w:rsidRDefault="00FB7917">
            <w:pPr>
              <w:pStyle w:val="BodyText"/>
              <w:spacing w:before="60"/>
              <w:jc w:val="left"/>
              <w:rPr>
                <w:bCs/>
                <w:color w:val="000000"/>
                <w:sz w:val="18"/>
                <w:szCs w:val="18"/>
              </w:rPr>
            </w:pPr>
            <w:r w:rsidRPr="00D11700">
              <w:rPr>
                <w:bCs/>
                <w:color w:val="000000"/>
                <w:sz w:val="18"/>
                <w:szCs w:val="18"/>
              </w:rPr>
              <w:t xml:space="preserve">Amendment to Clause 31 to reflect ECOES set-up fee for new Distribution Businesses </w:t>
            </w:r>
          </w:p>
        </w:tc>
        <w:tc>
          <w:tcPr>
            <w:tcW w:w="3258" w:type="dxa"/>
          </w:tcPr>
          <w:p w14:paraId="29179C17" w14:textId="77777777" w:rsidR="00FB7917" w:rsidRPr="00CC40D1" w:rsidRDefault="00FB7917">
            <w:pPr>
              <w:jc w:val="left"/>
              <w:rPr>
                <w:color w:val="000000"/>
                <w:sz w:val="18"/>
                <w:szCs w:val="18"/>
              </w:rPr>
            </w:pPr>
            <w:r w:rsidRPr="00CC40D1">
              <w:rPr>
                <w:color w:val="000000"/>
                <w:sz w:val="18"/>
                <w:szCs w:val="18"/>
              </w:rPr>
              <w:t>Clause 31 updated to reflect set-up fee for new Distribution Businesses in order for data relating to their Metering Points to be included in ECOES.</w:t>
            </w:r>
          </w:p>
        </w:tc>
        <w:tc>
          <w:tcPr>
            <w:tcW w:w="1133" w:type="dxa"/>
          </w:tcPr>
          <w:p w14:paraId="09CBE265" w14:textId="77777777" w:rsidR="00FB7917" w:rsidRPr="00CC40D1" w:rsidRDefault="00FB7917">
            <w:pPr>
              <w:pStyle w:val="BodyText"/>
              <w:spacing w:before="60"/>
              <w:jc w:val="center"/>
              <w:rPr>
                <w:sz w:val="18"/>
                <w:szCs w:val="18"/>
              </w:rPr>
            </w:pPr>
            <w:r w:rsidRPr="00CC40D1">
              <w:rPr>
                <w:sz w:val="18"/>
                <w:szCs w:val="18"/>
              </w:rPr>
              <w:t>01/04/06</w:t>
            </w:r>
          </w:p>
        </w:tc>
      </w:tr>
      <w:tr w:rsidR="00FB7917" w14:paraId="5597C467" w14:textId="77777777">
        <w:trPr>
          <w:trHeight w:val="188"/>
        </w:trPr>
        <w:tc>
          <w:tcPr>
            <w:tcW w:w="1065" w:type="dxa"/>
            <w:gridSpan w:val="2"/>
          </w:tcPr>
          <w:p w14:paraId="6A7AF7F2" w14:textId="77777777" w:rsidR="00FB7917" w:rsidRPr="00D11700" w:rsidRDefault="00FB7917">
            <w:pPr>
              <w:pStyle w:val="BodyText"/>
              <w:spacing w:before="60"/>
              <w:jc w:val="center"/>
              <w:rPr>
                <w:sz w:val="18"/>
                <w:szCs w:val="18"/>
              </w:rPr>
            </w:pPr>
            <w:r w:rsidRPr="00D11700">
              <w:rPr>
                <w:sz w:val="18"/>
                <w:szCs w:val="18"/>
              </w:rPr>
              <w:t>9.4</w:t>
            </w:r>
          </w:p>
        </w:tc>
        <w:tc>
          <w:tcPr>
            <w:tcW w:w="1178" w:type="dxa"/>
            <w:gridSpan w:val="2"/>
          </w:tcPr>
          <w:p w14:paraId="0A86F9BA" w14:textId="77777777" w:rsidR="00FB7917" w:rsidRPr="00D11700" w:rsidRDefault="00FB7917">
            <w:pPr>
              <w:pStyle w:val="BodyText"/>
              <w:spacing w:before="60"/>
              <w:jc w:val="center"/>
              <w:rPr>
                <w:sz w:val="18"/>
                <w:szCs w:val="18"/>
              </w:rPr>
            </w:pPr>
            <w:r w:rsidRPr="00D11700">
              <w:rPr>
                <w:sz w:val="18"/>
                <w:szCs w:val="18"/>
              </w:rPr>
              <w:t>29/06/06</w:t>
            </w:r>
          </w:p>
        </w:tc>
        <w:tc>
          <w:tcPr>
            <w:tcW w:w="1093" w:type="dxa"/>
          </w:tcPr>
          <w:p w14:paraId="7726FCE1" w14:textId="77777777" w:rsidR="00FB7917" w:rsidRPr="00D11700" w:rsidRDefault="00FB7917">
            <w:pPr>
              <w:pStyle w:val="BodyText"/>
              <w:spacing w:before="60"/>
              <w:jc w:val="center"/>
              <w:rPr>
                <w:sz w:val="18"/>
                <w:szCs w:val="18"/>
              </w:rPr>
            </w:pPr>
            <w:r w:rsidRPr="00D11700">
              <w:rPr>
                <w:sz w:val="18"/>
                <w:szCs w:val="18"/>
              </w:rPr>
              <w:t>167</w:t>
            </w:r>
          </w:p>
        </w:tc>
        <w:tc>
          <w:tcPr>
            <w:tcW w:w="2054" w:type="dxa"/>
          </w:tcPr>
          <w:p w14:paraId="2DC0394D" w14:textId="77777777" w:rsidR="00FB7917" w:rsidRPr="00CC40D1" w:rsidRDefault="00FB7917">
            <w:pPr>
              <w:pStyle w:val="BodyText"/>
              <w:spacing w:before="60"/>
              <w:jc w:val="left"/>
              <w:rPr>
                <w:bCs/>
                <w:color w:val="000000"/>
                <w:sz w:val="18"/>
                <w:szCs w:val="18"/>
              </w:rPr>
            </w:pPr>
            <w:r w:rsidRPr="00D11700">
              <w:rPr>
                <w:color w:val="000000"/>
                <w:sz w:val="18"/>
                <w:szCs w:val="18"/>
              </w:rPr>
              <w:t xml:space="preserve">Change to Clause 27.1 to replace the current quarterly MPAN/ Address CD-Rom with a monthly MPAN/ Address/MSN DVD-Rom sourced from </w:t>
            </w:r>
            <w:r w:rsidRPr="00CC40D1">
              <w:rPr>
                <w:color w:val="000000"/>
                <w:sz w:val="18"/>
                <w:szCs w:val="18"/>
              </w:rPr>
              <w:t>ECOES</w:t>
            </w:r>
          </w:p>
        </w:tc>
        <w:tc>
          <w:tcPr>
            <w:tcW w:w="3258" w:type="dxa"/>
          </w:tcPr>
          <w:p w14:paraId="426318A9" w14:textId="77777777" w:rsidR="00FB7917" w:rsidRPr="00CC40D1" w:rsidRDefault="00FB7917">
            <w:pPr>
              <w:jc w:val="left"/>
              <w:rPr>
                <w:color w:val="000000"/>
                <w:sz w:val="18"/>
                <w:szCs w:val="18"/>
              </w:rPr>
            </w:pPr>
            <w:r w:rsidRPr="00CC40D1">
              <w:rPr>
                <w:color w:val="000000"/>
                <w:sz w:val="18"/>
                <w:szCs w:val="18"/>
              </w:rPr>
              <w:t>Clause 27.1 updated to reflect sourcing of the report from ECOES and increase in frequency from quarterly to monthly.</w:t>
            </w:r>
          </w:p>
        </w:tc>
        <w:tc>
          <w:tcPr>
            <w:tcW w:w="1133" w:type="dxa"/>
          </w:tcPr>
          <w:p w14:paraId="6EB5F57E" w14:textId="77777777" w:rsidR="00FB7917" w:rsidRPr="00CC40D1" w:rsidRDefault="00FB7917">
            <w:pPr>
              <w:pStyle w:val="BodyText"/>
              <w:spacing w:before="60"/>
              <w:jc w:val="center"/>
              <w:rPr>
                <w:sz w:val="18"/>
                <w:szCs w:val="18"/>
              </w:rPr>
            </w:pPr>
            <w:r w:rsidRPr="00CC40D1">
              <w:rPr>
                <w:sz w:val="18"/>
                <w:szCs w:val="18"/>
              </w:rPr>
              <w:t>29/06/06</w:t>
            </w:r>
          </w:p>
        </w:tc>
      </w:tr>
      <w:tr w:rsidR="00FB7917" w14:paraId="0FFEE310" w14:textId="77777777">
        <w:trPr>
          <w:trHeight w:val="188"/>
        </w:trPr>
        <w:tc>
          <w:tcPr>
            <w:tcW w:w="1065" w:type="dxa"/>
            <w:gridSpan w:val="2"/>
          </w:tcPr>
          <w:p w14:paraId="3A569755" w14:textId="77777777" w:rsidR="00FB7917" w:rsidRPr="00D11700" w:rsidRDefault="00FB7917">
            <w:pPr>
              <w:pStyle w:val="BodyText"/>
              <w:spacing w:before="60"/>
              <w:jc w:val="center"/>
              <w:rPr>
                <w:sz w:val="18"/>
                <w:szCs w:val="18"/>
              </w:rPr>
            </w:pPr>
            <w:r w:rsidRPr="00D11700">
              <w:rPr>
                <w:sz w:val="18"/>
                <w:szCs w:val="18"/>
              </w:rPr>
              <w:t>9.5</w:t>
            </w:r>
          </w:p>
        </w:tc>
        <w:tc>
          <w:tcPr>
            <w:tcW w:w="1178" w:type="dxa"/>
            <w:gridSpan w:val="2"/>
          </w:tcPr>
          <w:p w14:paraId="26F871A5" w14:textId="77777777" w:rsidR="00FB7917" w:rsidRPr="00D11700" w:rsidRDefault="00FB7917">
            <w:pPr>
              <w:pStyle w:val="BodyText"/>
              <w:spacing w:before="60"/>
              <w:jc w:val="center"/>
              <w:rPr>
                <w:sz w:val="18"/>
                <w:szCs w:val="18"/>
              </w:rPr>
            </w:pPr>
            <w:r w:rsidRPr="00D11700">
              <w:rPr>
                <w:sz w:val="18"/>
                <w:szCs w:val="18"/>
              </w:rPr>
              <w:t>02/11/06</w:t>
            </w:r>
          </w:p>
        </w:tc>
        <w:tc>
          <w:tcPr>
            <w:tcW w:w="1093" w:type="dxa"/>
          </w:tcPr>
          <w:p w14:paraId="242C91A6" w14:textId="77777777" w:rsidR="00FB7917" w:rsidRPr="00D11700" w:rsidRDefault="00FB7917">
            <w:pPr>
              <w:pStyle w:val="BodyText"/>
              <w:spacing w:before="60"/>
              <w:jc w:val="center"/>
              <w:rPr>
                <w:sz w:val="18"/>
                <w:szCs w:val="18"/>
              </w:rPr>
            </w:pPr>
            <w:r w:rsidRPr="00D11700">
              <w:rPr>
                <w:sz w:val="18"/>
                <w:szCs w:val="18"/>
              </w:rPr>
              <w:t>171</w:t>
            </w:r>
          </w:p>
        </w:tc>
        <w:tc>
          <w:tcPr>
            <w:tcW w:w="2054" w:type="dxa"/>
          </w:tcPr>
          <w:p w14:paraId="5CDC4473" w14:textId="77777777" w:rsidR="00FB7917" w:rsidRPr="00D11700" w:rsidRDefault="00FB7917">
            <w:pPr>
              <w:pStyle w:val="BodyText"/>
              <w:spacing w:before="60"/>
              <w:jc w:val="left"/>
              <w:rPr>
                <w:color w:val="000000"/>
                <w:sz w:val="18"/>
                <w:szCs w:val="18"/>
              </w:rPr>
            </w:pPr>
            <w:r w:rsidRPr="00D11700">
              <w:rPr>
                <w:color w:val="000000"/>
                <w:sz w:val="18"/>
                <w:szCs w:val="18"/>
              </w:rPr>
              <w:t>MRA and BSC Governance following Events of Default</w:t>
            </w:r>
          </w:p>
        </w:tc>
        <w:tc>
          <w:tcPr>
            <w:tcW w:w="3258" w:type="dxa"/>
          </w:tcPr>
          <w:p w14:paraId="093AE3FF" w14:textId="77777777" w:rsidR="00FB7917" w:rsidRPr="00CC40D1" w:rsidRDefault="00FB7917">
            <w:pPr>
              <w:jc w:val="left"/>
              <w:rPr>
                <w:color w:val="000000"/>
                <w:sz w:val="18"/>
                <w:szCs w:val="18"/>
              </w:rPr>
            </w:pPr>
            <w:r w:rsidRPr="00CC40D1">
              <w:rPr>
                <w:color w:val="000000"/>
                <w:sz w:val="18"/>
                <w:szCs w:val="18"/>
              </w:rPr>
              <w:t xml:space="preserve">Definition of the term “BSC Resolution” added to Definitions and Interpretations. Clause 36.9 amended such that if a resolution is passed by the BSC Panel withdrawing the right of a party to register Metering Systems, that party shall also have their entitlement to Services and their ability to vote under the MRA withdrawn. </w:t>
            </w:r>
          </w:p>
          <w:p w14:paraId="3349568C" w14:textId="77777777" w:rsidR="00FB7917" w:rsidRPr="00CC40D1" w:rsidRDefault="00FB7917">
            <w:pPr>
              <w:jc w:val="left"/>
              <w:rPr>
                <w:color w:val="000000"/>
                <w:sz w:val="18"/>
                <w:szCs w:val="18"/>
              </w:rPr>
            </w:pPr>
          </w:p>
        </w:tc>
        <w:tc>
          <w:tcPr>
            <w:tcW w:w="1133" w:type="dxa"/>
          </w:tcPr>
          <w:p w14:paraId="1F8A1972" w14:textId="77777777" w:rsidR="00FB7917" w:rsidRPr="00CC40D1" w:rsidRDefault="00FB7917">
            <w:pPr>
              <w:pStyle w:val="BodyText"/>
              <w:spacing w:before="60"/>
              <w:jc w:val="center"/>
              <w:rPr>
                <w:sz w:val="18"/>
                <w:szCs w:val="18"/>
              </w:rPr>
            </w:pPr>
            <w:r w:rsidRPr="00CC40D1">
              <w:rPr>
                <w:sz w:val="18"/>
                <w:szCs w:val="18"/>
              </w:rPr>
              <w:t>01/08/06</w:t>
            </w:r>
          </w:p>
        </w:tc>
      </w:tr>
      <w:tr w:rsidR="00FB7917" w14:paraId="59DAA0F0" w14:textId="77777777">
        <w:trPr>
          <w:trHeight w:val="188"/>
        </w:trPr>
        <w:tc>
          <w:tcPr>
            <w:tcW w:w="1065" w:type="dxa"/>
            <w:gridSpan w:val="2"/>
          </w:tcPr>
          <w:p w14:paraId="40599C94" w14:textId="77777777" w:rsidR="00FB7917" w:rsidRPr="00D11700" w:rsidRDefault="00FB7917">
            <w:pPr>
              <w:pStyle w:val="BodyText"/>
              <w:spacing w:before="60"/>
              <w:jc w:val="center"/>
              <w:rPr>
                <w:sz w:val="18"/>
                <w:szCs w:val="18"/>
              </w:rPr>
            </w:pPr>
            <w:r w:rsidRPr="00D11700">
              <w:rPr>
                <w:sz w:val="18"/>
                <w:szCs w:val="18"/>
              </w:rPr>
              <w:t>9.5</w:t>
            </w:r>
          </w:p>
        </w:tc>
        <w:tc>
          <w:tcPr>
            <w:tcW w:w="1178" w:type="dxa"/>
            <w:gridSpan w:val="2"/>
          </w:tcPr>
          <w:p w14:paraId="48D8A358" w14:textId="77777777" w:rsidR="00FB7917" w:rsidRPr="00D11700" w:rsidRDefault="00FB7917">
            <w:pPr>
              <w:pStyle w:val="BodyText"/>
              <w:spacing w:before="60"/>
              <w:jc w:val="center"/>
              <w:rPr>
                <w:sz w:val="18"/>
                <w:szCs w:val="18"/>
              </w:rPr>
            </w:pPr>
            <w:r w:rsidRPr="00D11700">
              <w:rPr>
                <w:sz w:val="18"/>
                <w:szCs w:val="18"/>
              </w:rPr>
              <w:t>02/11/06</w:t>
            </w:r>
          </w:p>
        </w:tc>
        <w:tc>
          <w:tcPr>
            <w:tcW w:w="1093" w:type="dxa"/>
          </w:tcPr>
          <w:p w14:paraId="39FF4F0B" w14:textId="77777777" w:rsidR="00FB7917" w:rsidRPr="00D11700" w:rsidRDefault="00FB7917">
            <w:pPr>
              <w:pStyle w:val="BodyText"/>
              <w:spacing w:before="60"/>
              <w:jc w:val="center"/>
              <w:rPr>
                <w:sz w:val="18"/>
                <w:szCs w:val="18"/>
              </w:rPr>
            </w:pPr>
            <w:r w:rsidRPr="00D11700">
              <w:rPr>
                <w:sz w:val="18"/>
                <w:szCs w:val="18"/>
              </w:rPr>
              <w:t>175</w:t>
            </w:r>
          </w:p>
        </w:tc>
        <w:tc>
          <w:tcPr>
            <w:tcW w:w="2054" w:type="dxa"/>
          </w:tcPr>
          <w:p w14:paraId="12883E4D" w14:textId="20D2B3C3" w:rsidR="00FB7917" w:rsidRPr="00CC40D1" w:rsidDel="007B4CDF" w:rsidRDefault="00FB7917" w:rsidP="005B5DC7">
            <w:pPr>
              <w:pStyle w:val="BodyText"/>
              <w:spacing w:before="60"/>
              <w:jc w:val="left"/>
              <w:rPr>
                <w:del w:id="43" w:author="Debbie Houldsworth" w:date="2020-05-12T11:11:00Z"/>
                <w:color w:val="000000"/>
                <w:sz w:val="18"/>
                <w:szCs w:val="18"/>
              </w:rPr>
            </w:pPr>
            <w:r w:rsidRPr="00D11700">
              <w:rPr>
                <w:color w:val="000000"/>
                <w:sz w:val="18"/>
                <w:szCs w:val="18"/>
              </w:rPr>
              <w:t xml:space="preserve">Update references to Use of System Agreements (UoSAs) to their </w:t>
            </w:r>
            <w:r w:rsidRPr="00CC40D1">
              <w:rPr>
                <w:color w:val="000000"/>
                <w:sz w:val="18"/>
                <w:szCs w:val="18"/>
              </w:rPr>
              <w:t>replacement the Distribution Connection &amp; Use of System Agreement (DCUSA) &amp; provide a copy of the MRA Clause 27.6 MPAN Report to the DCUSA Panel</w:t>
            </w:r>
          </w:p>
          <w:p w14:paraId="0FCAD9A1" w14:textId="77777777" w:rsidR="00BC7D9C" w:rsidRPr="00CC40D1" w:rsidRDefault="00BC7D9C" w:rsidP="007B4CDF">
            <w:pPr>
              <w:pStyle w:val="BodyText"/>
              <w:spacing w:before="60"/>
              <w:jc w:val="left"/>
              <w:rPr>
                <w:color w:val="000000"/>
                <w:sz w:val="18"/>
                <w:szCs w:val="18"/>
              </w:rPr>
            </w:pPr>
          </w:p>
        </w:tc>
        <w:tc>
          <w:tcPr>
            <w:tcW w:w="3258" w:type="dxa"/>
          </w:tcPr>
          <w:p w14:paraId="740BBE2A" w14:textId="77777777" w:rsidR="00FB7917" w:rsidRPr="00CC40D1" w:rsidRDefault="00FB7917">
            <w:pPr>
              <w:jc w:val="left"/>
              <w:rPr>
                <w:color w:val="000000"/>
                <w:sz w:val="18"/>
                <w:szCs w:val="18"/>
              </w:rPr>
            </w:pPr>
            <w:r w:rsidRPr="00CC40D1">
              <w:rPr>
                <w:color w:val="000000"/>
                <w:sz w:val="18"/>
                <w:szCs w:val="18"/>
              </w:rPr>
              <w:t>Clauses 1, 2.3, 33.5 and 36.1 updated to reflect these changes.</w:t>
            </w:r>
          </w:p>
        </w:tc>
        <w:tc>
          <w:tcPr>
            <w:tcW w:w="1133" w:type="dxa"/>
          </w:tcPr>
          <w:p w14:paraId="018B58CF" w14:textId="77777777" w:rsidR="00FB7917" w:rsidRPr="00CC40D1" w:rsidRDefault="00FB7917">
            <w:pPr>
              <w:pStyle w:val="BodyText"/>
              <w:spacing w:before="60"/>
              <w:jc w:val="center"/>
              <w:rPr>
                <w:sz w:val="18"/>
                <w:szCs w:val="18"/>
              </w:rPr>
            </w:pPr>
            <w:r w:rsidRPr="00CC40D1">
              <w:rPr>
                <w:sz w:val="18"/>
                <w:szCs w:val="18"/>
              </w:rPr>
              <w:t>05/10/06</w:t>
            </w:r>
          </w:p>
        </w:tc>
      </w:tr>
      <w:tr w:rsidR="00FB7917" w14:paraId="4FB50536" w14:textId="77777777">
        <w:trPr>
          <w:trHeight w:val="188"/>
        </w:trPr>
        <w:tc>
          <w:tcPr>
            <w:tcW w:w="1065" w:type="dxa"/>
            <w:gridSpan w:val="2"/>
          </w:tcPr>
          <w:p w14:paraId="335D09AE" w14:textId="77777777" w:rsidR="00FB7917" w:rsidRPr="00D11700" w:rsidRDefault="00FB7917">
            <w:pPr>
              <w:pStyle w:val="BodyText"/>
              <w:spacing w:before="60"/>
              <w:jc w:val="center"/>
              <w:rPr>
                <w:sz w:val="18"/>
                <w:szCs w:val="18"/>
              </w:rPr>
            </w:pPr>
            <w:r w:rsidRPr="00D11700">
              <w:rPr>
                <w:sz w:val="18"/>
                <w:szCs w:val="18"/>
              </w:rPr>
              <w:t>9.5</w:t>
            </w:r>
          </w:p>
        </w:tc>
        <w:tc>
          <w:tcPr>
            <w:tcW w:w="1178" w:type="dxa"/>
            <w:gridSpan w:val="2"/>
          </w:tcPr>
          <w:p w14:paraId="13492C22" w14:textId="77777777" w:rsidR="00FB7917" w:rsidRPr="00D11700" w:rsidRDefault="00FB7917">
            <w:pPr>
              <w:pStyle w:val="BodyText"/>
              <w:spacing w:before="60"/>
              <w:jc w:val="center"/>
              <w:rPr>
                <w:sz w:val="18"/>
                <w:szCs w:val="18"/>
              </w:rPr>
            </w:pPr>
            <w:r w:rsidRPr="00D11700">
              <w:rPr>
                <w:sz w:val="18"/>
                <w:szCs w:val="18"/>
              </w:rPr>
              <w:t>02/11/06</w:t>
            </w:r>
          </w:p>
        </w:tc>
        <w:tc>
          <w:tcPr>
            <w:tcW w:w="1093" w:type="dxa"/>
          </w:tcPr>
          <w:p w14:paraId="792ED89C" w14:textId="77777777" w:rsidR="00FB7917" w:rsidRPr="00D11700" w:rsidRDefault="00FB7917">
            <w:pPr>
              <w:pStyle w:val="BodyText"/>
              <w:spacing w:before="60"/>
              <w:jc w:val="center"/>
              <w:rPr>
                <w:sz w:val="18"/>
                <w:szCs w:val="18"/>
              </w:rPr>
            </w:pPr>
            <w:r w:rsidRPr="00D11700">
              <w:rPr>
                <w:sz w:val="18"/>
                <w:szCs w:val="18"/>
              </w:rPr>
              <w:t>173</w:t>
            </w:r>
          </w:p>
        </w:tc>
        <w:tc>
          <w:tcPr>
            <w:tcW w:w="2054" w:type="dxa"/>
          </w:tcPr>
          <w:p w14:paraId="1538C4B9" w14:textId="77777777" w:rsidR="00FB7917" w:rsidRPr="00CC40D1" w:rsidRDefault="00FB7917">
            <w:pPr>
              <w:pStyle w:val="BodyText"/>
              <w:spacing w:before="60"/>
              <w:jc w:val="left"/>
              <w:rPr>
                <w:color w:val="000000"/>
                <w:sz w:val="18"/>
                <w:szCs w:val="18"/>
              </w:rPr>
            </w:pPr>
            <w:r w:rsidRPr="00D11700">
              <w:rPr>
                <w:color w:val="000000"/>
                <w:sz w:val="18"/>
                <w:szCs w:val="18"/>
              </w:rPr>
              <w:t>Distribution Business Access to ECOES DVD</w:t>
            </w:r>
          </w:p>
        </w:tc>
        <w:tc>
          <w:tcPr>
            <w:tcW w:w="3258" w:type="dxa"/>
          </w:tcPr>
          <w:p w14:paraId="3DDF9DFC" w14:textId="77777777" w:rsidR="00FB7917" w:rsidRPr="00CC40D1" w:rsidRDefault="00FB7917">
            <w:pPr>
              <w:jc w:val="left"/>
              <w:rPr>
                <w:color w:val="000000"/>
                <w:sz w:val="18"/>
                <w:szCs w:val="18"/>
              </w:rPr>
            </w:pPr>
            <w:r w:rsidRPr="00CC40D1">
              <w:rPr>
                <w:color w:val="000000"/>
                <w:sz w:val="18"/>
                <w:szCs w:val="18"/>
              </w:rPr>
              <w:t>Update to Clause 27.1 to state that Distribution Businesses should receive the report as well as Suppliers.</w:t>
            </w:r>
          </w:p>
        </w:tc>
        <w:tc>
          <w:tcPr>
            <w:tcW w:w="1133" w:type="dxa"/>
          </w:tcPr>
          <w:p w14:paraId="46BCAFE7" w14:textId="77777777" w:rsidR="00FB7917" w:rsidRPr="00CC40D1" w:rsidRDefault="00FB7917">
            <w:pPr>
              <w:pStyle w:val="BodyText"/>
              <w:spacing w:before="60"/>
              <w:jc w:val="center"/>
              <w:rPr>
                <w:sz w:val="18"/>
                <w:szCs w:val="18"/>
              </w:rPr>
            </w:pPr>
            <w:r w:rsidRPr="00CC40D1">
              <w:rPr>
                <w:sz w:val="18"/>
                <w:szCs w:val="18"/>
              </w:rPr>
              <w:t>02/11/06</w:t>
            </w:r>
          </w:p>
        </w:tc>
      </w:tr>
      <w:tr w:rsidR="00FB7917" w14:paraId="0934C862" w14:textId="77777777">
        <w:trPr>
          <w:trHeight w:val="937"/>
        </w:trPr>
        <w:tc>
          <w:tcPr>
            <w:tcW w:w="1065" w:type="dxa"/>
            <w:gridSpan w:val="2"/>
          </w:tcPr>
          <w:p w14:paraId="6E95CFB7" w14:textId="77777777" w:rsidR="00FB7917" w:rsidRPr="00D11700" w:rsidRDefault="00FB7917">
            <w:pPr>
              <w:pStyle w:val="BodyText"/>
              <w:spacing w:before="60"/>
              <w:jc w:val="center"/>
              <w:rPr>
                <w:sz w:val="18"/>
                <w:szCs w:val="18"/>
              </w:rPr>
            </w:pPr>
            <w:r w:rsidRPr="00D11700">
              <w:rPr>
                <w:sz w:val="18"/>
                <w:szCs w:val="18"/>
              </w:rPr>
              <w:t>9.6</w:t>
            </w:r>
          </w:p>
        </w:tc>
        <w:tc>
          <w:tcPr>
            <w:tcW w:w="1178" w:type="dxa"/>
            <w:gridSpan w:val="2"/>
          </w:tcPr>
          <w:p w14:paraId="044E9D4A" w14:textId="77777777" w:rsidR="00FB7917" w:rsidRPr="00D11700" w:rsidRDefault="00FB7917">
            <w:pPr>
              <w:pStyle w:val="BodyText"/>
              <w:spacing w:before="60"/>
              <w:jc w:val="center"/>
              <w:rPr>
                <w:sz w:val="18"/>
                <w:szCs w:val="18"/>
              </w:rPr>
            </w:pPr>
            <w:r w:rsidRPr="00D11700">
              <w:rPr>
                <w:sz w:val="18"/>
                <w:szCs w:val="18"/>
              </w:rPr>
              <w:t>01/08/07</w:t>
            </w:r>
          </w:p>
        </w:tc>
        <w:tc>
          <w:tcPr>
            <w:tcW w:w="1093" w:type="dxa"/>
          </w:tcPr>
          <w:p w14:paraId="56F4D275" w14:textId="77777777" w:rsidR="00FB7917" w:rsidRPr="00D11700" w:rsidRDefault="00FB7917">
            <w:pPr>
              <w:pStyle w:val="BodyText"/>
              <w:spacing w:before="60"/>
              <w:jc w:val="center"/>
              <w:rPr>
                <w:sz w:val="18"/>
                <w:szCs w:val="18"/>
              </w:rPr>
            </w:pPr>
            <w:r w:rsidRPr="00D11700">
              <w:rPr>
                <w:sz w:val="18"/>
                <w:szCs w:val="18"/>
              </w:rPr>
              <w:t>179</w:t>
            </w:r>
          </w:p>
        </w:tc>
        <w:tc>
          <w:tcPr>
            <w:tcW w:w="2054" w:type="dxa"/>
          </w:tcPr>
          <w:p w14:paraId="093AC3A6" w14:textId="77777777" w:rsidR="00FB7917" w:rsidRPr="00CC40D1" w:rsidRDefault="00FB7917">
            <w:pPr>
              <w:pStyle w:val="BodyText"/>
              <w:spacing w:before="60"/>
              <w:jc w:val="left"/>
              <w:rPr>
                <w:color w:val="000000"/>
                <w:sz w:val="18"/>
                <w:szCs w:val="18"/>
              </w:rPr>
            </w:pPr>
            <w:r w:rsidRPr="00CC40D1">
              <w:rPr>
                <w:color w:val="000000"/>
                <w:sz w:val="18"/>
                <w:szCs w:val="18"/>
              </w:rPr>
              <w:t>New entrants operating from outside the UK.</w:t>
            </w:r>
          </w:p>
        </w:tc>
        <w:tc>
          <w:tcPr>
            <w:tcW w:w="3258" w:type="dxa"/>
          </w:tcPr>
          <w:p w14:paraId="2E70756C" w14:textId="77777777" w:rsidR="00FB7917" w:rsidRPr="00CC40D1" w:rsidRDefault="00FB7917">
            <w:pPr>
              <w:jc w:val="left"/>
              <w:rPr>
                <w:color w:val="000000"/>
                <w:sz w:val="18"/>
                <w:szCs w:val="18"/>
              </w:rPr>
            </w:pPr>
            <w:r w:rsidRPr="00CC40D1">
              <w:rPr>
                <w:color w:val="000000"/>
                <w:sz w:val="18"/>
                <w:szCs w:val="18"/>
              </w:rPr>
              <w:t>Clause 11.1 amended so that MEC may recover appropriate costs where entry processes relate to a location outside the UK.</w:t>
            </w:r>
          </w:p>
        </w:tc>
        <w:tc>
          <w:tcPr>
            <w:tcW w:w="1133" w:type="dxa"/>
          </w:tcPr>
          <w:p w14:paraId="2B5579F7" w14:textId="77777777" w:rsidR="00FB7917" w:rsidRPr="00CC40D1" w:rsidRDefault="00FB7917">
            <w:pPr>
              <w:pStyle w:val="BodyText"/>
              <w:spacing w:before="60"/>
              <w:jc w:val="center"/>
              <w:rPr>
                <w:sz w:val="18"/>
                <w:szCs w:val="18"/>
              </w:rPr>
            </w:pPr>
            <w:r w:rsidRPr="00CC40D1">
              <w:rPr>
                <w:sz w:val="18"/>
                <w:szCs w:val="18"/>
              </w:rPr>
              <w:t>20/07/07</w:t>
            </w:r>
          </w:p>
        </w:tc>
      </w:tr>
      <w:tr w:rsidR="00FB7917" w14:paraId="21330DBC" w14:textId="77777777">
        <w:trPr>
          <w:trHeight w:val="188"/>
        </w:trPr>
        <w:tc>
          <w:tcPr>
            <w:tcW w:w="1065" w:type="dxa"/>
            <w:gridSpan w:val="2"/>
          </w:tcPr>
          <w:p w14:paraId="48F80E4D" w14:textId="77777777" w:rsidR="00FB7917" w:rsidRPr="00D11700" w:rsidRDefault="00FB7917">
            <w:pPr>
              <w:pStyle w:val="BodyText"/>
              <w:spacing w:before="60"/>
              <w:jc w:val="center"/>
              <w:rPr>
                <w:sz w:val="18"/>
                <w:szCs w:val="18"/>
              </w:rPr>
            </w:pPr>
            <w:r w:rsidRPr="00D11700">
              <w:rPr>
                <w:sz w:val="18"/>
                <w:szCs w:val="18"/>
              </w:rPr>
              <w:t>9.6</w:t>
            </w:r>
          </w:p>
        </w:tc>
        <w:tc>
          <w:tcPr>
            <w:tcW w:w="1178" w:type="dxa"/>
            <w:gridSpan w:val="2"/>
          </w:tcPr>
          <w:p w14:paraId="6F496A60" w14:textId="77777777" w:rsidR="00FB7917" w:rsidRPr="00D11700" w:rsidRDefault="00FB7917">
            <w:pPr>
              <w:pStyle w:val="BodyText"/>
              <w:spacing w:before="60"/>
              <w:jc w:val="center"/>
              <w:rPr>
                <w:sz w:val="18"/>
                <w:szCs w:val="18"/>
              </w:rPr>
            </w:pPr>
            <w:r w:rsidRPr="00D11700">
              <w:rPr>
                <w:sz w:val="18"/>
                <w:szCs w:val="18"/>
              </w:rPr>
              <w:t>01/08/07</w:t>
            </w:r>
          </w:p>
        </w:tc>
        <w:tc>
          <w:tcPr>
            <w:tcW w:w="1093" w:type="dxa"/>
          </w:tcPr>
          <w:p w14:paraId="6E82CCDF" w14:textId="77777777" w:rsidR="00FB7917" w:rsidRPr="00D11700" w:rsidRDefault="00FB7917">
            <w:pPr>
              <w:pStyle w:val="BodyText"/>
              <w:spacing w:before="60"/>
              <w:jc w:val="center"/>
              <w:rPr>
                <w:sz w:val="18"/>
                <w:szCs w:val="18"/>
              </w:rPr>
            </w:pPr>
            <w:r w:rsidRPr="00D11700">
              <w:rPr>
                <w:sz w:val="18"/>
                <w:szCs w:val="18"/>
              </w:rPr>
              <w:t>177</w:t>
            </w:r>
          </w:p>
        </w:tc>
        <w:tc>
          <w:tcPr>
            <w:tcW w:w="2054" w:type="dxa"/>
          </w:tcPr>
          <w:p w14:paraId="2AFA8BB6" w14:textId="77777777" w:rsidR="00FB7917" w:rsidRPr="00CC40D1" w:rsidRDefault="00FB7917">
            <w:pPr>
              <w:pStyle w:val="BodyText"/>
              <w:spacing w:before="60"/>
              <w:jc w:val="left"/>
              <w:rPr>
                <w:color w:val="000000"/>
                <w:sz w:val="18"/>
                <w:szCs w:val="18"/>
              </w:rPr>
            </w:pPr>
            <w:r w:rsidRPr="00D11700">
              <w:rPr>
                <w:color w:val="000000"/>
                <w:sz w:val="18"/>
                <w:szCs w:val="18"/>
              </w:rPr>
              <w:t>Updating the MRA to reflect the moving of aspects of Objections to the Electricity Supply Licence</w:t>
            </w:r>
          </w:p>
        </w:tc>
        <w:tc>
          <w:tcPr>
            <w:tcW w:w="3258" w:type="dxa"/>
          </w:tcPr>
          <w:p w14:paraId="68CE92F7" w14:textId="77777777" w:rsidR="00FB7917" w:rsidRPr="00CC40D1" w:rsidRDefault="00FB7917">
            <w:pPr>
              <w:jc w:val="left"/>
              <w:rPr>
                <w:color w:val="000000"/>
                <w:sz w:val="18"/>
                <w:szCs w:val="18"/>
              </w:rPr>
            </w:pPr>
            <w:r w:rsidRPr="00CC40D1">
              <w:rPr>
                <w:color w:val="000000"/>
                <w:sz w:val="18"/>
                <w:szCs w:val="18"/>
              </w:rPr>
              <w:t>Definitions and Interpretations: ‘Customer Requested Objection’; 16.1 - 16.3; 16.5; 16.7; 16.8; 16.13; 18.3; 18.5; 18.9; 18.10; 30.1; 30.2</w:t>
            </w:r>
          </w:p>
        </w:tc>
        <w:tc>
          <w:tcPr>
            <w:tcW w:w="1133" w:type="dxa"/>
          </w:tcPr>
          <w:p w14:paraId="57E9035E" w14:textId="77777777" w:rsidR="00FB7917" w:rsidRPr="00CC40D1" w:rsidRDefault="00FB7917">
            <w:pPr>
              <w:pStyle w:val="BodyText"/>
              <w:spacing w:before="60"/>
              <w:jc w:val="center"/>
              <w:rPr>
                <w:sz w:val="18"/>
                <w:szCs w:val="18"/>
              </w:rPr>
            </w:pPr>
            <w:r w:rsidRPr="00CC40D1">
              <w:rPr>
                <w:sz w:val="18"/>
                <w:szCs w:val="18"/>
              </w:rPr>
              <w:t>01/08/07</w:t>
            </w:r>
          </w:p>
        </w:tc>
      </w:tr>
      <w:tr w:rsidR="00FB7917" w14:paraId="3FE33EA5" w14:textId="77777777">
        <w:trPr>
          <w:trHeight w:val="188"/>
        </w:trPr>
        <w:tc>
          <w:tcPr>
            <w:tcW w:w="1065" w:type="dxa"/>
            <w:gridSpan w:val="2"/>
          </w:tcPr>
          <w:p w14:paraId="3EA29DF1" w14:textId="77777777" w:rsidR="00FB7917" w:rsidRPr="00D11700" w:rsidRDefault="00FB7917">
            <w:pPr>
              <w:pStyle w:val="BodyText"/>
              <w:spacing w:before="60"/>
              <w:jc w:val="center"/>
              <w:rPr>
                <w:sz w:val="18"/>
                <w:szCs w:val="18"/>
              </w:rPr>
            </w:pPr>
            <w:r w:rsidRPr="00D11700">
              <w:rPr>
                <w:sz w:val="18"/>
                <w:szCs w:val="18"/>
              </w:rPr>
              <w:t>9.6</w:t>
            </w:r>
          </w:p>
        </w:tc>
        <w:tc>
          <w:tcPr>
            <w:tcW w:w="1178" w:type="dxa"/>
            <w:gridSpan w:val="2"/>
          </w:tcPr>
          <w:p w14:paraId="7F920CAD" w14:textId="77777777" w:rsidR="00FB7917" w:rsidRPr="00D11700" w:rsidRDefault="00FB7917">
            <w:pPr>
              <w:pStyle w:val="BodyText"/>
              <w:spacing w:before="60"/>
              <w:jc w:val="center"/>
              <w:rPr>
                <w:sz w:val="18"/>
                <w:szCs w:val="18"/>
              </w:rPr>
            </w:pPr>
            <w:r w:rsidRPr="00D11700">
              <w:rPr>
                <w:sz w:val="18"/>
                <w:szCs w:val="18"/>
              </w:rPr>
              <w:t>01/08/07</w:t>
            </w:r>
          </w:p>
        </w:tc>
        <w:tc>
          <w:tcPr>
            <w:tcW w:w="1093" w:type="dxa"/>
          </w:tcPr>
          <w:p w14:paraId="20FD38CB" w14:textId="77777777" w:rsidR="00FB7917" w:rsidRPr="00D11700" w:rsidRDefault="00FB7917">
            <w:pPr>
              <w:pStyle w:val="BodyText"/>
              <w:spacing w:before="60"/>
              <w:jc w:val="center"/>
              <w:rPr>
                <w:sz w:val="18"/>
                <w:szCs w:val="18"/>
              </w:rPr>
            </w:pPr>
            <w:r w:rsidRPr="00D11700">
              <w:rPr>
                <w:sz w:val="18"/>
                <w:szCs w:val="18"/>
              </w:rPr>
              <w:t>178</w:t>
            </w:r>
          </w:p>
        </w:tc>
        <w:tc>
          <w:tcPr>
            <w:tcW w:w="2054" w:type="dxa"/>
          </w:tcPr>
          <w:p w14:paraId="2D78859C" w14:textId="77777777" w:rsidR="00FB7917" w:rsidRPr="00CC40D1" w:rsidRDefault="00FB7917">
            <w:pPr>
              <w:pStyle w:val="BodyText"/>
              <w:spacing w:before="60"/>
              <w:jc w:val="left"/>
              <w:rPr>
                <w:color w:val="000000"/>
                <w:sz w:val="18"/>
                <w:szCs w:val="18"/>
              </w:rPr>
            </w:pPr>
            <w:r w:rsidRPr="00D11700">
              <w:rPr>
                <w:color w:val="000000"/>
                <w:sz w:val="18"/>
                <w:szCs w:val="18"/>
              </w:rPr>
              <w:t>Updating the MRA in line with the revised Electricity Supply Licence</w:t>
            </w:r>
          </w:p>
        </w:tc>
        <w:tc>
          <w:tcPr>
            <w:tcW w:w="3258" w:type="dxa"/>
          </w:tcPr>
          <w:p w14:paraId="03AA7E8D" w14:textId="77777777" w:rsidR="00FB7917" w:rsidRPr="00CC40D1" w:rsidRDefault="00FB7917">
            <w:pPr>
              <w:jc w:val="left"/>
              <w:rPr>
                <w:color w:val="000000"/>
                <w:sz w:val="18"/>
                <w:szCs w:val="18"/>
              </w:rPr>
            </w:pPr>
            <w:r w:rsidRPr="00CC40D1">
              <w:rPr>
                <w:color w:val="000000"/>
                <w:sz w:val="18"/>
                <w:szCs w:val="18"/>
              </w:rPr>
              <w:t xml:space="preserve">‘Introduction’ (C); </w:t>
            </w:r>
            <w:del w:id="44" w:author="Helen Fosberry" w:date="2020-05-18T09:39:00Z">
              <w:r w:rsidRPr="00CC40D1" w:rsidDel="00085873">
                <w:rPr>
                  <w:color w:val="000000"/>
                  <w:sz w:val="18"/>
                  <w:szCs w:val="18"/>
                </w:rPr>
                <w:delText xml:space="preserve"> </w:delText>
              </w:r>
            </w:del>
            <w:r w:rsidRPr="00CC40D1">
              <w:rPr>
                <w:color w:val="000000"/>
                <w:sz w:val="18"/>
                <w:szCs w:val="18"/>
              </w:rPr>
              <w:t>Definitions and Interpretations: ‘Last Resort Direction’, licensed Supplier’, ‘SoLR’; 15.11; 26.1; 26.3, 26.4</w:t>
            </w:r>
          </w:p>
        </w:tc>
        <w:tc>
          <w:tcPr>
            <w:tcW w:w="1133" w:type="dxa"/>
          </w:tcPr>
          <w:p w14:paraId="3EC5A8A3" w14:textId="77777777" w:rsidR="00FB7917" w:rsidRPr="00CC40D1" w:rsidRDefault="00FB7917">
            <w:pPr>
              <w:pStyle w:val="BodyText"/>
              <w:spacing w:before="60"/>
              <w:jc w:val="center"/>
              <w:rPr>
                <w:sz w:val="18"/>
                <w:szCs w:val="18"/>
              </w:rPr>
            </w:pPr>
            <w:r w:rsidRPr="00CC40D1">
              <w:rPr>
                <w:sz w:val="18"/>
                <w:szCs w:val="18"/>
              </w:rPr>
              <w:t>01/08/07</w:t>
            </w:r>
          </w:p>
        </w:tc>
      </w:tr>
      <w:tr w:rsidR="00FB7917" w14:paraId="4B920D65" w14:textId="77777777">
        <w:trPr>
          <w:trHeight w:val="188"/>
        </w:trPr>
        <w:tc>
          <w:tcPr>
            <w:tcW w:w="1065" w:type="dxa"/>
            <w:gridSpan w:val="2"/>
          </w:tcPr>
          <w:p w14:paraId="0BE71A15" w14:textId="77777777" w:rsidR="00FB7917" w:rsidRPr="00D11700" w:rsidRDefault="00FB7917">
            <w:pPr>
              <w:pStyle w:val="BodyText"/>
              <w:spacing w:before="60"/>
              <w:jc w:val="center"/>
              <w:rPr>
                <w:sz w:val="18"/>
                <w:szCs w:val="18"/>
              </w:rPr>
            </w:pPr>
            <w:r w:rsidRPr="00D11700">
              <w:rPr>
                <w:sz w:val="18"/>
                <w:szCs w:val="18"/>
              </w:rPr>
              <w:t>9.7</w:t>
            </w:r>
          </w:p>
        </w:tc>
        <w:tc>
          <w:tcPr>
            <w:tcW w:w="1178" w:type="dxa"/>
            <w:gridSpan w:val="2"/>
          </w:tcPr>
          <w:p w14:paraId="3BE05ED0" w14:textId="77777777" w:rsidR="00FB7917" w:rsidRPr="00D11700" w:rsidRDefault="00FB7917">
            <w:pPr>
              <w:pStyle w:val="BodyText"/>
              <w:spacing w:before="60"/>
              <w:jc w:val="center"/>
              <w:rPr>
                <w:sz w:val="18"/>
                <w:szCs w:val="18"/>
              </w:rPr>
            </w:pPr>
            <w:r w:rsidRPr="00D11700">
              <w:rPr>
                <w:sz w:val="18"/>
                <w:szCs w:val="18"/>
              </w:rPr>
              <w:t>01/11/07</w:t>
            </w:r>
          </w:p>
        </w:tc>
        <w:tc>
          <w:tcPr>
            <w:tcW w:w="1093" w:type="dxa"/>
          </w:tcPr>
          <w:p w14:paraId="29A21A78" w14:textId="77777777" w:rsidR="00FB7917" w:rsidRPr="00D11700" w:rsidRDefault="00FB7917">
            <w:pPr>
              <w:pStyle w:val="BodyText"/>
              <w:spacing w:before="60"/>
              <w:jc w:val="center"/>
              <w:rPr>
                <w:sz w:val="18"/>
                <w:szCs w:val="18"/>
              </w:rPr>
            </w:pPr>
            <w:r w:rsidRPr="00D11700">
              <w:rPr>
                <w:sz w:val="18"/>
                <w:szCs w:val="18"/>
              </w:rPr>
              <w:t>176</w:t>
            </w:r>
          </w:p>
        </w:tc>
        <w:tc>
          <w:tcPr>
            <w:tcW w:w="2054" w:type="dxa"/>
          </w:tcPr>
          <w:p w14:paraId="4ADE3D51" w14:textId="77777777" w:rsidR="00FB7917" w:rsidRPr="00D11700" w:rsidRDefault="00FB7917">
            <w:pPr>
              <w:pStyle w:val="BodyText"/>
              <w:spacing w:before="60"/>
              <w:jc w:val="left"/>
              <w:rPr>
                <w:color w:val="000000"/>
                <w:sz w:val="18"/>
                <w:szCs w:val="18"/>
              </w:rPr>
            </w:pPr>
            <w:r w:rsidRPr="00D11700">
              <w:rPr>
                <w:color w:val="000000"/>
                <w:sz w:val="18"/>
                <w:szCs w:val="18"/>
              </w:rPr>
              <w:t>MRA Change to reflect changes to the scope of Re-Qualification</w:t>
            </w:r>
          </w:p>
        </w:tc>
        <w:tc>
          <w:tcPr>
            <w:tcW w:w="3258" w:type="dxa"/>
          </w:tcPr>
          <w:p w14:paraId="4AE33074" w14:textId="77777777" w:rsidR="00FB7917" w:rsidRPr="00CC40D1" w:rsidRDefault="00FB7917">
            <w:pPr>
              <w:jc w:val="left"/>
              <w:rPr>
                <w:color w:val="000000"/>
                <w:sz w:val="18"/>
                <w:szCs w:val="18"/>
              </w:rPr>
            </w:pPr>
            <w:r w:rsidRPr="00CC40D1">
              <w:rPr>
                <w:color w:val="000000"/>
                <w:sz w:val="18"/>
                <w:szCs w:val="18"/>
              </w:rPr>
              <w:t>11.12; 11.12.1; 11.12.2</w:t>
            </w:r>
          </w:p>
        </w:tc>
        <w:tc>
          <w:tcPr>
            <w:tcW w:w="1133" w:type="dxa"/>
          </w:tcPr>
          <w:p w14:paraId="08C6BECA" w14:textId="77777777" w:rsidR="00FB7917" w:rsidRPr="00CC40D1" w:rsidRDefault="00FB7917">
            <w:pPr>
              <w:pStyle w:val="BodyText"/>
              <w:spacing w:before="60"/>
              <w:jc w:val="center"/>
              <w:rPr>
                <w:sz w:val="18"/>
                <w:szCs w:val="18"/>
              </w:rPr>
            </w:pPr>
            <w:r w:rsidRPr="00CC40D1">
              <w:rPr>
                <w:sz w:val="18"/>
                <w:szCs w:val="18"/>
              </w:rPr>
              <w:t>23/08/07</w:t>
            </w:r>
          </w:p>
        </w:tc>
      </w:tr>
      <w:tr w:rsidR="00FB7917" w14:paraId="2D0F64C2" w14:textId="77777777">
        <w:trPr>
          <w:trHeight w:val="188"/>
        </w:trPr>
        <w:tc>
          <w:tcPr>
            <w:tcW w:w="1065" w:type="dxa"/>
            <w:gridSpan w:val="2"/>
          </w:tcPr>
          <w:p w14:paraId="3D18B681" w14:textId="77777777" w:rsidR="00FB7917" w:rsidRPr="00D11700" w:rsidRDefault="00FB7917">
            <w:pPr>
              <w:pStyle w:val="BodyText"/>
              <w:spacing w:before="60"/>
              <w:jc w:val="center"/>
              <w:rPr>
                <w:sz w:val="18"/>
                <w:szCs w:val="18"/>
              </w:rPr>
            </w:pPr>
            <w:r w:rsidRPr="00D11700">
              <w:rPr>
                <w:sz w:val="18"/>
                <w:szCs w:val="18"/>
              </w:rPr>
              <w:t>9.7</w:t>
            </w:r>
          </w:p>
        </w:tc>
        <w:tc>
          <w:tcPr>
            <w:tcW w:w="1178" w:type="dxa"/>
            <w:gridSpan w:val="2"/>
          </w:tcPr>
          <w:p w14:paraId="781E5265" w14:textId="77777777" w:rsidR="00FB7917" w:rsidRPr="00D11700" w:rsidRDefault="00FB7917">
            <w:pPr>
              <w:pStyle w:val="BodyText"/>
              <w:spacing w:before="60"/>
              <w:jc w:val="center"/>
              <w:rPr>
                <w:sz w:val="18"/>
                <w:szCs w:val="18"/>
              </w:rPr>
            </w:pPr>
            <w:r w:rsidRPr="00D11700">
              <w:rPr>
                <w:sz w:val="18"/>
                <w:szCs w:val="18"/>
              </w:rPr>
              <w:t>01/11/07</w:t>
            </w:r>
          </w:p>
        </w:tc>
        <w:tc>
          <w:tcPr>
            <w:tcW w:w="1093" w:type="dxa"/>
          </w:tcPr>
          <w:p w14:paraId="3E4BDD3C" w14:textId="77777777" w:rsidR="00FB7917" w:rsidRPr="00D11700" w:rsidRDefault="00FB7917">
            <w:pPr>
              <w:pStyle w:val="BodyText"/>
              <w:spacing w:before="60"/>
              <w:jc w:val="center"/>
              <w:rPr>
                <w:sz w:val="18"/>
                <w:szCs w:val="18"/>
              </w:rPr>
            </w:pPr>
            <w:r w:rsidRPr="00D11700">
              <w:rPr>
                <w:sz w:val="18"/>
                <w:szCs w:val="18"/>
              </w:rPr>
              <w:t>180</w:t>
            </w:r>
          </w:p>
        </w:tc>
        <w:tc>
          <w:tcPr>
            <w:tcW w:w="2054" w:type="dxa"/>
          </w:tcPr>
          <w:p w14:paraId="7F731A0A" w14:textId="77777777" w:rsidR="00FB7917" w:rsidRPr="00CC40D1" w:rsidRDefault="00FB7917">
            <w:pPr>
              <w:pStyle w:val="BodyText"/>
              <w:spacing w:before="60"/>
              <w:jc w:val="left"/>
              <w:rPr>
                <w:color w:val="000000"/>
                <w:sz w:val="18"/>
                <w:szCs w:val="18"/>
              </w:rPr>
            </w:pPr>
            <w:r w:rsidRPr="00D11700">
              <w:rPr>
                <w:color w:val="000000"/>
                <w:sz w:val="18"/>
                <w:szCs w:val="18"/>
              </w:rPr>
              <w:t>Changes to the MRA to reflect changes to the BSC to be introduced by BSC Approved Modification P197 (SVA Qualification Processes Review)</w:t>
            </w:r>
          </w:p>
        </w:tc>
        <w:tc>
          <w:tcPr>
            <w:tcW w:w="3258" w:type="dxa"/>
          </w:tcPr>
          <w:p w14:paraId="7DBAEA44" w14:textId="77777777" w:rsidR="00FB7917" w:rsidRPr="00CC40D1" w:rsidRDefault="00FB7917">
            <w:pPr>
              <w:jc w:val="left"/>
              <w:rPr>
                <w:color w:val="000000"/>
                <w:sz w:val="18"/>
                <w:szCs w:val="18"/>
              </w:rPr>
            </w:pPr>
            <w:r w:rsidRPr="00CC40D1">
              <w:rPr>
                <w:color w:val="000000"/>
                <w:sz w:val="18"/>
                <w:szCs w:val="18"/>
              </w:rPr>
              <w:t>1 ‘Definitions and Interpretations’; 2.1.1; 12.2; 13.3</w:t>
            </w:r>
          </w:p>
        </w:tc>
        <w:tc>
          <w:tcPr>
            <w:tcW w:w="1133" w:type="dxa"/>
          </w:tcPr>
          <w:p w14:paraId="06BA1DA1" w14:textId="77777777" w:rsidR="00FB7917" w:rsidRPr="00CC40D1" w:rsidRDefault="00FB7917">
            <w:pPr>
              <w:pStyle w:val="BodyText"/>
              <w:spacing w:before="60"/>
              <w:jc w:val="center"/>
              <w:rPr>
                <w:sz w:val="18"/>
                <w:szCs w:val="18"/>
              </w:rPr>
            </w:pPr>
            <w:r w:rsidRPr="00CC40D1">
              <w:rPr>
                <w:sz w:val="18"/>
                <w:szCs w:val="18"/>
              </w:rPr>
              <w:t>23/08/07</w:t>
            </w:r>
          </w:p>
        </w:tc>
      </w:tr>
      <w:tr w:rsidR="00FB7917" w14:paraId="52C146AB" w14:textId="77777777">
        <w:trPr>
          <w:trHeight w:val="188"/>
        </w:trPr>
        <w:tc>
          <w:tcPr>
            <w:tcW w:w="1065" w:type="dxa"/>
            <w:gridSpan w:val="2"/>
          </w:tcPr>
          <w:p w14:paraId="429933F4" w14:textId="77777777" w:rsidR="00FB7917" w:rsidRPr="00D11700" w:rsidRDefault="00FB7917">
            <w:pPr>
              <w:pStyle w:val="BodyText"/>
              <w:spacing w:before="60"/>
              <w:jc w:val="center"/>
              <w:rPr>
                <w:sz w:val="18"/>
                <w:szCs w:val="18"/>
              </w:rPr>
            </w:pPr>
            <w:r w:rsidRPr="00D11700">
              <w:rPr>
                <w:sz w:val="18"/>
                <w:szCs w:val="18"/>
              </w:rPr>
              <w:t>9.7</w:t>
            </w:r>
          </w:p>
        </w:tc>
        <w:tc>
          <w:tcPr>
            <w:tcW w:w="1178" w:type="dxa"/>
            <w:gridSpan w:val="2"/>
          </w:tcPr>
          <w:p w14:paraId="0A6AEA71" w14:textId="77777777" w:rsidR="00FB7917" w:rsidRPr="00D11700" w:rsidRDefault="00FB7917">
            <w:pPr>
              <w:pStyle w:val="BodyText"/>
              <w:spacing w:before="60"/>
              <w:jc w:val="center"/>
              <w:rPr>
                <w:sz w:val="18"/>
                <w:szCs w:val="18"/>
              </w:rPr>
            </w:pPr>
            <w:r w:rsidRPr="00D11700">
              <w:rPr>
                <w:sz w:val="18"/>
                <w:szCs w:val="18"/>
              </w:rPr>
              <w:t>01/11/07</w:t>
            </w:r>
          </w:p>
        </w:tc>
        <w:tc>
          <w:tcPr>
            <w:tcW w:w="1093" w:type="dxa"/>
          </w:tcPr>
          <w:p w14:paraId="42B09983" w14:textId="77777777" w:rsidR="00FB7917" w:rsidRPr="00D11700" w:rsidRDefault="00FB7917">
            <w:pPr>
              <w:pStyle w:val="BodyText"/>
              <w:spacing w:before="60"/>
              <w:jc w:val="center"/>
              <w:rPr>
                <w:sz w:val="18"/>
                <w:szCs w:val="18"/>
              </w:rPr>
            </w:pPr>
            <w:r w:rsidRPr="00D11700">
              <w:rPr>
                <w:sz w:val="18"/>
                <w:szCs w:val="18"/>
              </w:rPr>
              <w:t>181</w:t>
            </w:r>
          </w:p>
        </w:tc>
        <w:tc>
          <w:tcPr>
            <w:tcW w:w="2054" w:type="dxa"/>
          </w:tcPr>
          <w:p w14:paraId="0BFE13BB" w14:textId="77777777" w:rsidR="00FB7917" w:rsidRPr="00CC40D1" w:rsidRDefault="00FB7917">
            <w:pPr>
              <w:pStyle w:val="BodyText"/>
              <w:spacing w:before="60"/>
              <w:jc w:val="left"/>
              <w:rPr>
                <w:color w:val="000000"/>
                <w:sz w:val="18"/>
                <w:szCs w:val="18"/>
              </w:rPr>
            </w:pPr>
            <w:r w:rsidRPr="00CC40D1">
              <w:rPr>
                <w:color w:val="000000"/>
                <w:sz w:val="18"/>
                <w:szCs w:val="18"/>
              </w:rPr>
              <w:t>Clarifying costs incurred by New entrants operating from outside the Great Britain</w:t>
            </w:r>
          </w:p>
        </w:tc>
        <w:tc>
          <w:tcPr>
            <w:tcW w:w="3258" w:type="dxa"/>
          </w:tcPr>
          <w:p w14:paraId="2D4797F2" w14:textId="77777777" w:rsidR="00FB7917" w:rsidRPr="00CC40D1" w:rsidRDefault="00FB7917">
            <w:pPr>
              <w:jc w:val="left"/>
              <w:rPr>
                <w:color w:val="000000"/>
                <w:sz w:val="18"/>
                <w:szCs w:val="18"/>
              </w:rPr>
            </w:pPr>
            <w:r w:rsidRPr="00CC40D1">
              <w:rPr>
                <w:color w:val="000000"/>
                <w:sz w:val="18"/>
                <w:szCs w:val="18"/>
              </w:rPr>
              <w:t>11.1.2</w:t>
            </w:r>
          </w:p>
        </w:tc>
        <w:tc>
          <w:tcPr>
            <w:tcW w:w="1133" w:type="dxa"/>
          </w:tcPr>
          <w:p w14:paraId="2E9CDC6E" w14:textId="77777777" w:rsidR="00FB7917" w:rsidRPr="00CC40D1" w:rsidRDefault="00FB7917">
            <w:pPr>
              <w:pStyle w:val="BodyText"/>
              <w:spacing w:before="60"/>
              <w:jc w:val="center"/>
              <w:rPr>
                <w:sz w:val="18"/>
                <w:szCs w:val="18"/>
              </w:rPr>
            </w:pPr>
            <w:r w:rsidRPr="00CC40D1">
              <w:rPr>
                <w:sz w:val="18"/>
                <w:szCs w:val="18"/>
              </w:rPr>
              <w:t>16/08/07</w:t>
            </w:r>
          </w:p>
        </w:tc>
      </w:tr>
      <w:tr w:rsidR="00FB7917" w14:paraId="11969E19" w14:textId="77777777">
        <w:trPr>
          <w:trHeight w:val="188"/>
        </w:trPr>
        <w:tc>
          <w:tcPr>
            <w:tcW w:w="1065" w:type="dxa"/>
            <w:gridSpan w:val="2"/>
          </w:tcPr>
          <w:p w14:paraId="5BC0FEBD" w14:textId="77777777" w:rsidR="00FB7917" w:rsidRPr="00D11700" w:rsidRDefault="00FB7917">
            <w:pPr>
              <w:pStyle w:val="BodyText"/>
              <w:spacing w:before="60"/>
              <w:jc w:val="center"/>
              <w:rPr>
                <w:sz w:val="18"/>
                <w:szCs w:val="18"/>
              </w:rPr>
            </w:pPr>
            <w:r w:rsidRPr="00D11700">
              <w:rPr>
                <w:sz w:val="18"/>
                <w:szCs w:val="18"/>
              </w:rPr>
              <w:t>9.8</w:t>
            </w:r>
          </w:p>
        </w:tc>
        <w:tc>
          <w:tcPr>
            <w:tcW w:w="1178" w:type="dxa"/>
            <w:gridSpan w:val="2"/>
          </w:tcPr>
          <w:p w14:paraId="15F972BA" w14:textId="77777777" w:rsidR="00FB7917" w:rsidRPr="00D11700" w:rsidRDefault="00FB7917">
            <w:pPr>
              <w:pStyle w:val="BodyText"/>
              <w:spacing w:before="60"/>
              <w:jc w:val="center"/>
              <w:rPr>
                <w:sz w:val="18"/>
                <w:szCs w:val="18"/>
              </w:rPr>
            </w:pPr>
            <w:r w:rsidRPr="00D11700">
              <w:rPr>
                <w:sz w:val="18"/>
                <w:szCs w:val="18"/>
              </w:rPr>
              <w:t>26/06/08</w:t>
            </w:r>
          </w:p>
        </w:tc>
        <w:tc>
          <w:tcPr>
            <w:tcW w:w="1093" w:type="dxa"/>
          </w:tcPr>
          <w:p w14:paraId="1DB309C9" w14:textId="77777777" w:rsidR="00FB7917" w:rsidRPr="00D11700" w:rsidRDefault="00FB7917">
            <w:pPr>
              <w:pStyle w:val="BodyText"/>
              <w:spacing w:before="60"/>
              <w:jc w:val="center"/>
              <w:rPr>
                <w:sz w:val="18"/>
                <w:szCs w:val="18"/>
              </w:rPr>
            </w:pPr>
            <w:r w:rsidRPr="00D11700">
              <w:rPr>
                <w:sz w:val="18"/>
                <w:szCs w:val="18"/>
              </w:rPr>
              <w:t>182</w:t>
            </w:r>
          </w:p>
        </w:tc>
        <w:tc>
          <w:tcPr>
            <w:tcW w:w="2054" w:type="dxa"/>
          </w:tcPr>
          <w:p w14:paraId="788B310B" w14:textId="77777777" w:rsidR="00FB7917" w:rsidRPr="00D11700" w:rsidRDefault="00FB7917">
            <w:pPr>
              <w:pStyle w:val="BodyText"/>
              <w:spacing w:before="60"/>
              <w:jc w:val="left"/>
              <w:rPr>
                <w:color w:val="000000"/>
                <w:sz w:val="18"/>
                <w:szCs w:val="18"/>
              </w:rPr>
            </w:pPr>
            <w:r w:rsidRPr="00D11700">
              <w:rPr>
                <w:color w:val="000000"/>
                <w:sz w:val="18"/>
                <w:szCs w:val="18"/>
              </w:rPr>
              <w:t>Removal of Power Systems MPRS Validation Rules (SP Manweb and SP Distribution)</w:t>
            </w:r>
          </w:p>
        </w:tc>
        <w:tc>
          <w:tcPr>
            <w:tcW w:w="3258" w:type="dxa"/>
          </w:tcPr>
          <w:p w14:paraId="0EE568B6" w14:textId="77777777" w:rsidR="00FB7917" w:rsidRPr="00CC40D1" w:rsidRDefault="00FB7917">
            <w:pPr>
              <w:jc w:val="left"/>
              <w:rPr>
                <w:color w:val="000000"/>
                <w:sz w:val="18"/>
                <w:szCs w:val="18"/>
              </w:rPr>
            </w:pPr>
            <w:r w:rsidRPr="00CC40D1">
              <w:rPr>
                <w:color w:val="000000"/>
                <w:sz w:val="18"/>
                <w:szCs w:val="18"/>
              </w:rPr>
              <w:t>Schedule 14</w:t>
            </w:r>
          </w:p>
        </w:tc>
        <w:tc>
          <w:tcPr>
            <w:tcW w:w="1133" w:type="dxa"/>
          </w:tcPr>
          <w:p w14:paraId="11EECF62" w14:textId="77777777" w:rsidR="00FB7917" w:rsidRPr="00CC40D1" w:rsidRDefault="00FB7917">
            <w:pPr>
              <w:pStyle w:val="BodyText"/>
              <w:spacing w:before="60"/>
              <w:jc w:val="center"/>
              <w:rPr>
                <w:sz w:val="18"/>
                <w:szCs w:val="18"/>
              </w:rPr>
            </w:pPr>
            <w:r w:rsidRPr="00CC40D1">
              <w:rPr>
                <w:sz w:val="18"/>
                <w:szCs w:val="18"/>
              </w:rPr>
              <w:t>26/06/08</w:t>
            </w:r>
          </w:p>
        </w:tc>
      </w:tr>
      <w:tr w:rsidR="00FB7917" w14:paraId="6127EFD1" w14:textId="77777777">
        <w:trPr>
          <w:trHeight w:val="188"/>
        </w:trPr>
        <w:tc>
          <w:tcPr>
            <w:tcW w:w="1065" w:type="dxa"/>
            <w:gridSpan w:val="2"/>
          </w:tcPr>
          <w:p w14:paraId="5A3BE119" w14:textId="77777777" w:rsidR="00FB7917" w:rsidRPr="00D11700" w:rsidRDefault="00FB7917">
            <w:pPr>
              <w:pStyle w:val="BodyText"/>
              <w:spacing w:before="60"/>
              <w:jc w:val="center"/>
              <w:rPr>
                <w:sz w:val="18"/>
                <w:szCs w:val="18"/>
              </w:rPr>
            </w:pPr>
            <w:r w:rsidRPr="00D11700">
              <w:rPr>
                <w:sz w:val="18"/>
                <w:szCs w:val="18"/>
              </w:rPr>
              <w:t>9.8</w:t>
            </w:r>
          </w:p>
        </w:tc>
        <w:tc>
          <w:tcPr>
            <w:tcW w:w="1178" w:type="dxa"/>
            <w:gridSpan w:val="2"/>
          </w:tcPr>
          <w:p w14:paraId="463768E1" w14:textId="77777777" w:rsidR="00FB7917" w:rsidRPr="00D11700" w:rsidRDefault="00FB7917">
            <w:pPr>
              <w:pStyle w:val="BodyText"/>
              <w:spacing w:before="60"/>
              <w:jc w:val="center"/>
              <w:rPr>
                <w:sz w:val="18"/>
                <w:szCs w:val="18"/>
              </w:rPr>
            </w:pPr>
            <w:r w:rsidRPr="00D11700">
              <w:rPr>
                <w:sz w:val="18"/>
                <w:szCs w:val="18"/>
              </w:rPr>
              <w:t>26/06/08</w:t>
            </w:r>
          </w:p>
        </w:tc>
        <w:tc>
          <w:tcPr>
            <w:tcW w:w="1093" w:type="dxa"/>
          </w:tcPr>
          <w:p w14:paraId="56BF4FB0" w14:textId="77777777" w:rsidR="00FB7917" w:rsidRPr="00D11700" w:rsidRDefault="00FB7917">
            <w:pPr>
              <w:pStyle w:val="BodyText"/>
              <w:spacing w:before="60"/>
              <w:jc w:val="center"/>
              <w:rPr>
                <w:sz w:val="18"/>
                <w:szCs w:val="18"/>
              </w:rPr>
            </w:pPr>
            <w:r w:rsidRPr="00D11700">
              <w:rPr>
                <w:sz w:val="18"/>
                <w:szCs w:val="18"/>
              </w:rPr>
              <w:t>183</w:t>
            </w:r>
          </w:p>
        </w:tc>
        <w:tc>
          <w:tcPr>
            <w:tcW w:w="2054" w:type="dxa"/>
          </w:tcPr>
          <w:p w14:paraId="0460E583" w14:textId="77777777" w:rsidR="00FB7917" w:rsidRPr="00CC40D1" w:rsidRDefault="00FB7917">
            <w:pPr>
              <w:pStyle w:val="BodyText"/>
              <w:spacing w:before="60"/>
              <w:jc w:val="left"/>
              <w:rPr>
                <w:color w:val="000000"/>
                <w:sz w:val="18"/>
                <w:szCs w:val="18"/>
              </w:rPr>
            </w:pPr>
            <w:r w:rsidRPr="00D11700">
              <w:rPr>
                <w:color w:val="000000"/>
                <w:sz w:val="18"/>
                <w:szCs w:val="18"/>
              </w:rPr>
              <w:t>Clarification of Use of the Change of Tenancy Indicator</w:t>
            </w:r>
          </w:p>
        </w:tc>
        <w:tc>
          <w:tcPr>
            <w:tcW w:w="3258" w:type="dxa"/>
          </w:tcPr>
          <w:p w14:paraId="14518C83" w14:textId="77777777" w:rsidR="00FB7917" w:rsidRPr="00CC40D1" w:rsidRDefault="00FB7917">
            <w:pPr>
              <w:jc w:val="left"/>
              <w:rPr>
                <w:color w:val="000000"/>
                <w:sz w:val="18"/>
                <w:szCs w:val="18"/>
              </w:rPr>
            </w:pPr>
            <w:r w:rsidRPr="00CC40D1">
              <w:rPr>
                <w:color w:val="000000"/>
                <w:sz w:val="18"/>
                <w:szCs w:val="18"/>
              </w:rPr>
              <w:t>16.2</w:t>
            </w:r>
          </w:p>
        </w:tc>
        <w:tc>
          <w:tcPr>
            <w:tcW w:w="1133" w:type="dxa"/>
          </w:tcPr>
          <w:p w14:paraId="178840BA" w14:textId="77777777" w:rsidR="00FB7917" w:rsidRPr="00CC40D1" w:rsidRDefault="00FB7917">
            <w:pPr>
              <w:pStyle w:val="BodyText"/>
              <w:spacing w:before="60"/>
              <w:jc w:val="center"/>
              <w:rPr>
                <w:sz w:val="18"/>
                <w:szCs w:val="18"/>
              </w:rPr>
            </w:pPr>
            <w:r w:rsidRPr="00CC40D1">
              <w:rPr>
                <w:sz w:val="18"/>
                <w:szCs w:val="18"/>
              </w:rPr>
              <w:t>26/06/08</w:t>
            </w:r>
          </w:p>
        </w:tc>
      </w:tr>
      <w:tr w:rsidR="00FB7917" w14:paraId="5D3A251E" w14:textId="77777777">
        <w:trPr>
          <w:trHeight w:val="188"/>
        </w:trPr>
        <w:tc>
          <w:tcPr>
            <w:tcW w:w="1065" w:type="dxa"/>
            <w:gridSpan w:val="2"/>
          </w:tcPr>
          <w:p w14:paraId="5428135F" w14:textId="77777777" w:rsidR="00FB7917" w:rsidRPr="00D11700" w:rsidRDefault="00FB7917">
            <w:pPr>
              <w:pStyle w:val="BodyText"/>
              <w:spacing w:before="60"/>
              <w:jc w:val="center"/>
              <w:rPr>
                <w:sz w:val="18"/>
                <w:szCs w:val="18"/>
              </w:rPr>
            </w:pPr>
            <w:r w:rsidRPr="00D11700">
              <w:rPr>
                <w:sz w:val="18"/>
                <w:szCs w:val="18"/>
              </w:rPr>
              <w:t>9.9</w:t>
            </w:r>
          </w:p>
        </w:tc>
        <w:tc>
          <w:tcPr>
            <w:tcW w:w="1178" w:type="dxa"/>
            <w:gridSpan w:val="2"/>
          </w:tcPr>
          <w:p w14:paraId="207BF350" w14:textId="77777777" w:rsidR="00FB7917" w:rsidRPr="00D11700" w:rsidRDefault="00FB7917">
            <w:pPr>
              <w:pStyle w:val="BodyText"/>
              <w:spacing w:before="60"/>
              <w:jc w:val="center"/>
              <w:rPr>
                <w:sz w:val="18"/>
                <w:szCs w:val="18"/>
              </w:rPr>
            </w:pPr>
            <w:r w:rsidRPr="00D11700">
              <w:rPr>
                <w:sz w:val="18"/>
                <w:szCs w:val="18"/>
              </w:rPr>
              <w:t>06/11/08</w:t>
            </w:r>
          </w:p>
        </w:tc>
        <w:tc>
          <w:tcPr>
            <w:tcW w:w="1093" w:type="dxa"/>
          </w:tcPr>
          <w:p w14:paraId="4E3208B2" w14:textId="77777777" w:rsidR="00FB7917" w:rsidRPr="00D11700" w:rsidRDefault="00FB7917">
            <w:pPr>
              <w:pStyle w:val="BodyText"/>
              <w:spacing w:before="60"/>
              <w:jc w:val="center"/>
              <w:rPr>
                <w:sz w:val="18"/>
                <w:szCs w:val="18"/>
              </w:rPr>
            </w:pPr>
            <w:r w:rsidRPr="00D11700">
              <w:rPr>
                <w:sz w:val="18"/>
                <w:szCs w:val="18"/>
              </w:rPr>
              <w:t>185</w:t>
            </w:r>
          </w:p>
        </w:tc>
        <w:tc>
          <w:tcPr>
            <w:tcW w:w="2054" w:type="dxa"/>
          </w:tcPr>
          <w:p w14:paraId="70847D30" w14:textId="77777777" w:rsidR="00FB7917" w:rsidRPr="00D11700" w:rsidRDefault="00FB7917">
            <w:pPr>
              <w:pStyle w:val="BodyText"/>
              <w:spacing w:before="60"/>
              <w:jc w:val="left"/>
              <w:rPr>
                <w:color w:val="000000"/>
                <w:sz w:val="18"/>
                <w:szCs w:val="18"/>
              </w:rPr>
            </w:pPr>
            <w:r w:rsidRPr="00D11700">
              <w:rPr>
                <w:color w:val="000000"/>
                <w:sz w:val="18"/>
                <w:szCs w:val="18"/>
              </w:rPr>
              <w:t>Revised Processes for Events of Default and Breaches of the MRA</w:t>
            </w:r>
          </w:p>
        </w:tc>
        <w:tc>
          <w:tcPr>
            <w:tcW w:w="3258" w:type="dxa"/>
          </w:tcPr>
          <w:p w14:paraId="25C38330" w14:textId="77777777" w:rsidR="00FB7917" w:rsidRPr="00CC40D1" w:rsidRDefault="00FB7917">
            <w:pPr>
              <w:jc w:val="left"/>
              <w:rPr>
                <w:color w:val="000000"/>
                <w:sz w:val="18"/>
                <w:szCs w:val="18"/>
              </w:rPr>
            </w:pPr>
            <w:r w:rsidRPr="00CC40D1">
              <w:rPr>
                <w:color w:val="000000"/>
                <w:sz w:val="18"/>
                <w:szCs w:val="18"/>
              </w:rPr>
              <w:t xml:space="preserve">Clauses 1.1; </w:t>
            </w:r>
            <w:del w:id="45" w:author="Debbie Houldsworth" w:date="2020-05-12T09:15:00Z">
              <w:r w:rsidRPr="00CC40D1" w:rsidDel="00D11700">
                <w:rPr>
                  <w:color w:val="000000"/>
                  <w:sz w:val="18"/>
                  <w:szCs w:val="18"/>
                </w:rPr>
                <w:delText xml:space="preserve"> </w:delText>
              </w:r>
            </w:del>
            <w:r w:rsidRPr="00CC40D1">
              <w:rPr>
                <w:color w:val="000000"/>
                <w:sz w:val="18"/>
                <w:szCs w:val="18"/>
              </w:rPr>
              <w:t xml:space="preserve">3.2; </w:t>
            </w:r>
            <w:del w:id="46" w:author="Debbie Houldsworth" w:date="2020-05-12T09:15:00Z">
              <w:r w:rsidRPr="00CC40D1" w:rsidDel="00D11700">
                <w:rPr>
                  <w:color w:val="000000"/>
                  <w:sz w:val="18"/>
                  <w:szCs w:val="18"/>
                </w:rPr>
                <w:delText xml:space="preserve"> </w:delText>
              </w:r>
            </w:del>
            <w:r w:rsidRPr="00CC40D1">
              <w:rPr>
                <w:color w:val="000000"/>
                <w:sz w:val="18"/>
                <w:szCs w:val="18"/>
              </w:rPr>
              <w:t>6.19;</w:t>
            </w:r>
            <w:del w:id="47" w:author="Debbie Houldsworth" w:date="2020-05-12T09:15:00Z">
              <w:r w:rsidRPr="00CC40D1" w:rsidDel="00D11700">
                <w:rPr>
                  <w:color w:val="000000"/>
                  <w:sz w:val="18"/>
                  <w:szCs w:val="18"/>
                </w:rPr>
                <w:delText xml:space="preserve"> </w:delText>
              </w:r>
            </w:del>
            <w:r w:rsidRPr="00CC40D1">
              <w:rPr>
                <w:color w:val="000000"/>
                <w:sz w:val="18"/>
                <w:szCs w:val="18"/>
              </w:rPr>
              <w:t xml:space="preserve"> 6.30; </w:t>
            </w:r>
            <w:del w:id="48" w:author="Debbie Houldsworth" w:date="2020-05-12T09:15:00Z">
              <w:r w:rsidRPr="00CC40D1" w:rsidDel="00D11700">
                <w:rPr>
                  <w:color w:val="000000"/>
                  <w:sz w:val="18"/>
                  <w:szCs w:val="18"/>
                </w:rPr>
                <w:delText xml:space="preserve"> </w:delText>
              </w:r>
            </w:del>
            <w:r w:rsidRPr="00CC40D1">
              <w:rPr>
                <w:color w:val="000000"/>
                <w:sz w:val="18"/>
                <w:szCs w:val="18"/>
              </w:rPr>
              <w:t xml:space="preserve">6.30.1; </w:t>
            </w:r>
            <w:del w:id="49" w:author="Debbie Houldsworth" w:date="2020-05-12T09:15:00Z">
              <w:r w:rsidRPr="00CC40D1" w:rsidDel="00D11700">
                <w:rPr>
                  <w:color w:val="000000"/>
                  <w:sz w:val="18"/>
                  <w:szCs w:val="18"/>
                </w:rPr>
                <w:delText xml:space="preserve"> </w:delText>
              </w:r>
            </w:del>
            <w:r w:rsidRPr="00CC40D1">
              <w:rPr>
                <w:color w:val="000000"/>
                <w:sz w:val="18"/>
                <w:szCs w:val="18"/>
              </w:rPr>
              <w:t xml:space="preserve">6.30.2 </w:t>
            </w:r>
            <w:del w:id="50" w:author="Debbie Houldsworth" w:date="2020-05-12T09:18:00Z">
              <w:r w:rsidRPr="00CC40D1" w:rsidDel="00D11700">
                <w:rPr>
                  <w:color w:val="000000"/>
                  <w:sz w:val="18"/>
                  <w:szCs w:val="18"/>
                </w:rPr>
                <w:delText xml:space="preserve"> </w:delText>
              </w:r>
            </w:del>
            <w:r w:rsidRPr="00CC40D1">
              <w:rPr>
                <w:color w:val="000000"/>
                <w:sz w:val="18"/>
                <w:szCs w:val="18"/>
              </w:rPr>
              <w:t xml:space="preserve">6.32 - </w:t>
            </w:r>
            <w:del w:id="51" w:author="Debbie Houldsworth" w:date="2020-05-12T09:18:00Z">
              <w:r w:rsidRPr="00CC40D1" w:rsidDel="00D11700">
                <w:rPr>
                  <w:color w:val="000000"/>
                  <w:sz w:val="18"/>
                  <w:szCs w:val="18"/>
                </w:rPr>
                <w:delText xml:space="preserve"> </w:delText>
              </w:r>
            </w:del>
            <w:r w:rsidRPr="00CC40D1">
              <w:rPr>
                <w:color w:val="000000"/>
                <w:sz w:val="18"/>
                <w:szCs w:val="18"/>
              </w:rPr>
              <w:t xml:space="preserve">6.34; </w:t>
            </w:r>
            <w:del w:id="52" w:author="Debbie Houldsworth" w:date="2020-05-12T09:18:00Z">
              <w:r w:rsidRPr="00CC40D1" w:rsidDel="00D11700">
                <w:rPr>
                  <w:color w:val="000000"/>
                  <w:sz w:val="18"/>
                  <w:szCs w:val="18"/>
                </w:rPr>
                <w:delText xml:space="preserve"> </w:delText>
              </w:r>
            </w:del>
            <w:r w:rsidRPr="00CC40D1">
              <w:rPr>
                <w:color w:val="000000"/>
                <w:sz w:val="18"/>
                <w:szCs w:val="18"/>
              </w:rPr>
              <w:t xml:space="preserve">6.42 - </w:t>
            </w:r>
            <w:del w:id="53" w:author="Debbie Houldsworth" w:date="2020-05-12T09:18:00Z">
              <w:r w:rsidRPr="00CC40D1" w:rsidDel="00D11700">
                <w:rPr>
                  <w:color w:val="000000"/>
                  <w:sz w:val="18"/>
                  <w:szCs w:val="18"/>
                </w:rPr>
                <w:delText xml:space="preserve"> </w:delText>
              </w:r>
            </w:del>
            <w:r w:rsidRPr="00CC40D1">
              <w:rPr>
                <w:color w:val="000000"/>
                <w:sz w:val="18"/>
                <w:szCs w:val="18"/>
              </w:rPr>
              <w:t xml:space="preserve">6.44; </w:t>
            </w:r>
            <w:del w:id="54" w:author="Debbie Houldsworth" w:date="2020-05-12T09:18:00Z">
              <w:r w:rsidRPr="00CC40D1" w:rsidDel="00D11700">
                <w:rPr>
                  <w:color w:val="000000"/>
                  <w:sz w:val="18"/>
                  <w:szCs w:val="18"/>
                </w:rPr>
                <w:delText xml:space="preserve"> </w:delText>
              </w:r>
            </w:del>
            <w:r w:rsidRPr="00CC40D1">
              <w:rPr>
                <w:color w:val="000000"/>
                <w:sz w:val="18"/>
                <w:szCs w:val="18"/>
              </w:rPr>
              <w:t xml:space="preserve">6.50; </w:t>
            </w:r>
            <w:del w:id="55" w:author="Debbie Houldsworth" w:date="2020-05-12T09:18:00Z">
              <w:r w:rsidRPr="00CC40D1" w:rsidDel="00D11700">
                <w:rPr>
                  <w:color w:val="000000"/>
                  <w:sz w:val="18"/>
                  <w:szCs w:val="18"/>
                </w:rPr>
                <w:delText xml:space="preserve"> </w:delText>
              </w:r>
            </w:del>
            <w:r w:rsidRPr="00CC40D1">
              <w:rPr>
                <w:color w:val="000000"/>
                <w:sz w:val="18"/>
                <w:szCs w:val="18"/>
              </w:rPr>
              <w:t xml:space="preserve">6.51; </w:t>
            </w:r>
            <w:del w:id="56" w:author="Debbie Houldsworth" w:date="2020-05-12T09:18:00Z">
              <w:r w:rsidRPr="00CC40D1" w:rsidDel="00D11700">
                <w:rPr>
                  <w:color w:val="000000"/>
                  <w:sz w:val="18"/>
                  <w:szCs w:val="18"/>
                </w:rPr>
                <w:delText xml:space="preserve"> </w:delText>
              </w:r>
            </w:del>
            <w:r w:rsidRPr="00CC40D1">
              <w:rPr>
                <w:color w:val="000000"/>
                <w:sz w:val="18"/>
                <w:szCs w:val="18"/>
              </w:rPr>
              <w:t>Clause 36</w:t>
            </w:r>
          </w:p>
          <w:p w14:paraId="588C9FE1" w14:textId="77777777" w:rsidR="00FB7917" w:rsidRPr="00CC40D1" w:rsidRDefault="00FB7917">
            <w:pPr>
              <w:jc w:val="left"/>
              <w:rPr>
                <w:color w:val="000000"/>
                <w:sz w:val="18"/>
                <w:szCs w:val="18"/>
              </w:rPr>
            </w:pPr>
          </w:p>
        </w:tc>
        <w:tc>
          <w:tcPr>
            <w:tcW w:w="1133" w:type="dxa"/>
          </w:tcPr>
          <w:p w14:paraId="25DE539B" w14:textId="77777777" w:rsidR="00FB7917" w:rsidRPr="00CC40D1" w:rsidRDefault="00FB7917">
            <w:pPr>
              <w:pStyle w:val="BodyText"/>
              <w:spacing w:before="60"/>
              <w:jc w:val="center"/>
              <w:rPr>
                <w:sz w:val="18"/>
                <w:szCs w:val="18"/>
              </w:rPr>
            </w:pPr>
            <w:r w:rsidRPr="00CC40D1">
              <w:rPr>
                <w:sz w:val="18"/>
                <w:szCs w:val="18"/>
              </w:rPr>
              <w:t>21/07/08</w:t>
            </w:r>
          </w:p>
        </w:tc>
      </w:tr>
      <w:tr w:rsidR="00FB7917" w14:paraId="6CF72A21" w14:textId="77777777">
        <w:trPr>
          <w:trHeight w:val="188"/>
        </w:trPr>
        <w:tc>
          <w:tcPr>
            <w:tcW w:w="1065" w:type="dxa"/>
            <w:gridSpan w:val="2"/>
          </w:tcPr>
          <w:p w14:paraId="1AAED880" w14:textId="77777777" w:rsidR="00FB7917" w:rsidRPr="00D11700" w:rsidRDefault="00FB7917">
            <w:pPr>
              <w:pStyle w:val="BodyText"/>
              <w:spacing w:before="60"/>
              <w:jc w:val="center"/>
              <w:rPr>
                <w:sz w:val="18"/>
                <w:szCs w:val="18"/>
              </w:rPr>
            </w:pPr>
            <w:r w:rsidRPr="00D11700">
              <w:rPr>
                <w:sz w:val="18"/>
                <w:szCs w:val="18"/>
              </w:rPr>
              <w:t>9.9</w:t>
            </w:r>
          </w:p>
        </w:tc>
        <w:tc>
          <w:tcPr>
            <w:tcW w:w="1178" w:type="dxa"/>
            <w:gridSpan w:val="2"/>
          </w:tcPr>
          <w:p w14:paraId="40B46FDB" w14:textId="77777777" w:rsidR="00FB7917" w:rsidRPr="00D11700" w:rsidRDefault="00FB7917">
            <w:pPr>
              <w:pStyle w:val="BodyText"/>
              <w:spacing w:before="60"/>
              <w:jc w:val="center"/>
              <w:rPr>
                <w:sz w:val="18"/>
                <w:szCs w:val="18"/>
              </w:rPr>
            </w:pPr>
            <w:r w:rsidRPr="00D11700">
              <w:rPr>
                <w:sz w:val="18"/>
                <w:szCs w:val="18"/>
              </w:rPr>
              <w:t>06/11/08</w:t>
            </w:r>
          </w:p>
        </w:tc>
        <w:tc>
          <w:tcPr>
            <w:tcW w:w="1093" w:type="dxa"/>
          </w:tcPr>
          <w:p w14:paraId="6533F7BA" w14:textId="77777777" w:rsidR="00FB7917" w:rsidRPr="00D11700" w:rsidRDefault="00FB7917">
            <w:pPr>
              <w:pStyle w:val="BodyText"/>
              <w:spacing w:before="60"/>
              <w:jc w:val="center"/>
              <w:rPr>
                <w:sz w:val="18"/>
                <w:szCs w:val="18"/>
              </w:rPr>
            </w:pPr>
            <w:r w:rsidRPr="00D11700">
              <w:rPr>
                <w:sz w:val="18"/>
                <w:szCs w:val="18"/>
              </w:rPr>
              <w:t>187</w:t>
            </w:r>
          </w:p>
        </w:tc>
        <w:tc>
          <w:tcPr>
            <w:tcW w:w="2054" w:type="dxa"/>
          </w:tcPr>
          <w:p w14:paraId="15B38C3D" w14:textId="77777777" w:rsidR="00FB7917" w:rsidRPr="00CC40D1" w:rsidRDefault="00FB7917">
            <w:pPr>
              <w:pStyle w:val="BodyText"/>
              <w:spacing w:before="60"/>
              <w:jc w:val="left"/>
              <w:rPr>
                <w:color w:val="000000"/>
                <w:sz w:val="18"/>
                <w:szCs w:val="18"/>
              </w:rPr>
            </w:pPr>
            <w:r w:rsidRPr="00CC40D1">
              <w:rPr>
                <w:color w:val="000000"/>
                <w:sz w:val="18"/>
                <w:szCs w:val="18"/>
              </w:rPr>
              <w:t>Changes to Articles of Association</w:t>
            </w:r>
          </w:p>
        </w:tc>
        <w:tc>
          <w:tcPr>
            <w:tcW w:w="3258" w:type="dxa"/>
          </w:tcPr>
          <w:p w14:paraId="2417C8B1" w14:textId="77777777" w:rsidR="00FB7917" w:rsidRPr="00CC40D1" w:rsidRDefault="00FB7917">
            <w:pPr>
              <w:jc w:val="left"/>
              <w:rPr>
                <w:color w:val="000000"/>
                <w:sz w:val="18"/>
                <w:szCs w:val="18"/>
              </w:rPr>
            </w:pPr>
            <w:r w:rsidRPr="00CC40D1">
              <w:rPr>
                <w:color w:val="000000"/>
                <w:sz w:val="18"/>
                <w:szCs w:val="18"/>
              </w:rPr>
              <w:t>Schedule 11</w:t>
            </w:r>
          </w:p>
        </w:tc>
        <w:tc>
          <w:tcPr>
            <w:tcW w:w="1133" w:type="dxa"/>
          </w:tcPr>
          <w:p w14:paraId="3F7B018C" w14:textId="77777777" w:rsidR="00FB7917" w:rsidRPr="00CC40D1" w:rsidRDefault="00FB7917">
            <w:pPr>
              <w:pStyle w:val="BodyText"/>
              <w:spacing w:before="60"/>
              <w:jc w:val="center"/>
              <w:rPr>
                <w:sz w:val="18"/>
                <w:szCs w:val="18"/>
              </w:rPr>
            </w:pPr>
            <w:r w:rsidRPr="00CC40D1">
              <w:rPr>
                <w:sz w:val="18"/>
                <w:szCs w:val="18"/>
              </w:rPr>
              <w:t>06/11/08</w:t>
            </w:r>
          </w:p>
        </w:tc>
      </w:tr>
      <w:tr w:rsidR="00FB7917" w14:paraId="5A1C0471" w14:textId="77777777">
        <w:trPr>
          <w:trHeight w:val="188"/>
        </w:trPr>
        <w:tc>
          <w:tcPr>
            <w:tcW w:w="1065" w:type="dxa"/>
            <w:gridSpan w:val="2"/>
          </w:tcPr>
          <w:p w14:paraId="61181EC2" w14:textId="77777777" w:rsidR="00FB7917" w:rsidRPr="00D11700" w:rsidRDefault="00FB7917">
            <w:pPr>
              <w:pStyle w:val="BodyText"/>
              <w:spacing w:before="60"/>
              <w:jc w:val="center"/>
              <w:rPr>
                <w:sz w:val="18"/>
                <w:szCs w:val="18"/>
              </w:rPr>
            </w:pPr>
            <w:r w:rsidRPr="00D11700">
              <w:rPr>
                <w:sz w:val="18"/>
                <w:szCs w:val="18"/>
              </w:rPr>
              <w:t>9.9</w:t>
            </w:r>
          </w:p>
        </w:tc>
        <w:tc>
          <w:tcPr>
            <w:tcW w:w="1178" w:type="dxa"/>
            <w:gridSpan w:val="2"/>
          </w:tcPr>
          <w:p w14:paraId="7560F288" w14:textId="77777777" w:rsidR="00FB7917" w:rsidRPr="00D11700" w:rsidRDefault="00FB7917">
            <w:pPr>
              <w:pStyle w:val="BodyText"/>
              <w:spacing w:before="60"/>
              <w:jc w:val="center"/>
              <w:rPr>
                <w:sz w:val="18"/>
                <w:szCs w:val="18"/>
              </w:rPr>
            </w:pPr>
            <w:r w:rsidRPr="00D11700">
              <w:rPr>
                <w:sz w:val="18"/>
                <w:szCs w:val="18"/>
              </w:rPr>
              <w:t>06/11/08</w:t>
            </w:r>
          </w:p>
        </w:tc>
        <w:tc>
          <w:tcPr>
            <w:tcW w:w="1093" w:type="dxa"/>
          </w:tcPr>
          <w:p w14:paraId="2345477D" w14:textId="77777777" w:rsidR="00FB7917" w:rsidRPr="00D11700" w:rsidRDefault="00FB7917">
            <w:pPr>
              <w:pStyle w:val="BodyText"/>
              <w:spacing w:before="60"/>
              <w:jc w:val="center"/>
              <w:rPr>
                <w:sz w:val="18"/>
                <w:szCs w:val="18"/>
              </w:rPr>
            </w:pPr>
            <w:r w:rsidRPr="00D11700">
              <w:rPr>
                <w:sz w:val="18"/>
                <w:szCs w:val="18"/>
              </w:rPr>
              <w:t>188</w:t>
            </w:r>
          </w:p>
        </w:tc>
        <w:tc>
          <w:tcPr>
            <w:tcW w:w="2054" w:type="dxa"/>
          </w:tcPr>
          <w:p w14:paraId="33D45875" w14:textId="77777777" w:rsidR="00FB7917" w:rsidRPr="00D11700" w:rsidRDefault="00FB7917">
            <w:pPr>
              <w:pStyle w:val="BodyText"/>
              <w:spacing w:before="60"/>
              <w:jc w:val="left"/>
              <w:rPr>
                <w:color w:val="000000"/>
                <w:sz w:val="18"/>
                <w:szCs w:val="18"/>
              </w:rPr>
            </w:pPr>
            <w:r w:rsidRPr="00D11700">
              <w:rPr>
                <w:color w:val="000000"/>
                <w:sz w:val="18"/>
                <w:szCs w:val="18"/>
              </w:rPr>
              <w:t>Changes in response to Ofgem’s review of the Standard Conditions of the Electricity Distribution Licence</w:t>
            </w:r>
          </w:p>
        </w:tc>
        <w:tc>
          <w:tcPr>
            <w:tcW w:w="3258" w:type="dxa"/>
          </w:tcPr>
          <w:p w14:paraId="7452565E" w14:textId="77777777" w:rsidR="00FB7917" w:rsidRPr="00CC40D1" w:rsidRDefault="00FB7917">
            <w:pPr>
              <w:jc w:val="left"/>
              <w:rPr>
                <w:color w:val="000000"/>
                <w:sz w:val="18"/>
                <w:szCs w:val="18"/>
              </w:rPr>
            </w:pPr>
            <w:r w:rsidRPr="00CC40D1">
              <w:rPr>
                <w:color w:val="000000"/>
                <w:sz w:val="18"/>
                <w:szCs w:val="18"/>
              </w:rPr>
              <w:t>Opening statements A &amp; B;</w:t>
            </w:r>
          </w:p>
          <w:p w14:paraId="15C85A7F" w14:textId="77777777" w:rsidR="00FB7917" w:rsidRPr="00CC40D1" w:rsidRDefault="00FB7917">
            <w:pPr>
              <w:jc w:val="left"/>
              <w:rPr>
                <w:color w:val="000000"/>
                <w:sz w:val="18"/>
                <w:szCs w:val="18"/>
              </w:rPr>
            </w:pPr>
            <w:r w:rsidRPr="00CC40D1">
              <w:rPr>
                <w:color w:val="000000"/>
                <w:sz w:val="18"/>
                <w:szCs w:val="18"/>
              </w:rPr>
              <w:t xml:space="preserve">Definitions and Interpretations; </w:t>
            </w:r>
            <w:del w:id="57" w:author="Debbie Houldsworth" w:date="2020-05-12T09:14:00Z">
              <w:r w:rsidRPr="00CC40D1" w:rsidDel="00D11700">
                <w:rPr>
                  <w:color w:val="000000"/>
                  <w:sz w:val="18"/>
                  <w:szCs w:val="18"/>
                </w:rPr>
                <w:delText xml:space="preserve"> </w:delText>
              </w:r>
            </w:del>
            <w:r w:rsidRPr="00CC40D1">
              <w:rPr>
                <w:color w:val="000000"/>
                <w:sz w:val="18"/>
                <w:szCs w:val="18"/>
              </w:rPr>
              <w:t xml:space="preserve">Clauses 33.1, 33.3 – 33.5, </w:t>
            </w:r>
            <w:del w:id="58" w:author="Debbie Houldsworth" w:date="2020-05-12T09:15:00Z">
              <w:r w:rsidRPr="00CC40D1" w:rsidDel="00D11700">
                <w:rPr>
                  <w:color w:val="000000"/>
                  <w:sz w:val="18"/>
                  <w:szCs w:val="18"/>
                </w:rPr>
                <w:delText xml:space="preserve"> </w:delText>
              </w:r>
            </w:del>
            <w:r w:rsidRPr="00CC40D1">
              <w:rPr>
                <w:color w:val="000000"/>
                <w:sz w:val="18"/>
                <w:szCs w:val="18"/>
              </w:rPr>
              <w:t>34.7, 38.4,</w:t>
            </w:r>
          </w:p>
        </w:tc>
        <w:tc>
          <w:tcPr>
            <w:tcW w:w="1133" w:type="dxa"/>
          </w:tcPr>
          <w:p w14:paraId="424487D6" w14:textId="77777777" w:rsidR="00FB7917" w:rsidRPr="00CC40D1" w:rsidRDefault="00FB7917">
            <w:pPr>
              <w:pStyle w:val="BodyText"/>
              <w:spacing w:before="60"/>
              <w:jc w:val="center"/>
              <w:rPr>
                <w:sz w:val="18"/>
                <w:szCs w:val="18"/>
              </w:rPr>
            </w:pPr>
            <w:r w:rsidRPr="00CC40D1">
              <w:rPr>
                <w:sz w:val="18"/>
                <w:szCs w:val="18"/>
              </w:rPr>
              <w:t>06/11/08</w:t>
            </w:r>
          </w:p>
        </w:tc>
      </w:tr>
      <w:tr w:rsidR="00FB7917" w14:paraId="52690824" w14:textId="77777777">
        <w:trPr>
          <w:trHeight w:val="188"/>
        </w:trPr>
        <w:tc>
          <w:tcPr>
            <w:tcW w:w="1065" w:type="dxa"/>
            <w:gridSpan w:val="2"/>
          </w:tcPr>
          <w:p w14:paraId="7FE34BDF" w14:textId="77777777" w:rsidR="00FB7917" w:rsidRPr="00D11700" w:rsidRDefault="00FB7917">
            <w:pPr>
              <w:pStyle w:val="BodyText"/>
              <w:spacing w:before="60"/>
              <w:jc w:val="center"/>
              <w:rPr>
                <w:sz w:val="18"/>
                <w:szCs w:val="18"/>
              </w:rPr>
            </w:pPr>
            <w:r w:rsidRPr="00D11700">
              <w:rPr>
                <w:sz w:val="18"/>
                <w:szCs w:val="18"/>
              </w:rPr>
              <w:t>9.10</w:t>
            </w:r>
          </w:p>
        </w:tc>
        <w:tc>
          <w:tcPr>
            <w:tcW w:w="1178" w:type="dxa"/>
            <w:gridSpan w:val="2"/>
          </w:tcPr>
          <w:p w14:paraId="4DE2AEA2" w14:textId="77777777" w:rsidR="00FB7917" w:rsidRPr="00D11700" w:rsidRDefault="00FB7917">
            <w:pPr>
              <w:pStyle w:val="BodyText"/>
              <w:spacing w:before="60"/>
              <w:jc w:val="center"/>
              <w:rPr>
                <w:sz w:val="18"/>
                <w:szCs w:val="18"/>
              </w:rPr>
            </w:pPr>
            <w:r w:rsidRPr="00D11700">
              <w:rPr>
                <w:sz w:val="18"/>
                <w:szCs w:val="18"/>
              </w:rPr>
              <w:t>05/11/09</w:t>
            </w:r>
          </w:p>
        </w:tc>
        <w:tc>
          <w:tcPr>
            <w:tcW w:w="1093" w:type="dxa"/>
          </w:tcPr>
          <w:p w14:paraId="0C526A2D" w14:textId="77777777" w:rsidR="00FB7917" w:rsidRPr="00D11700" w:rsidRDefault="00FB7917">
            <w:pPr>
              <w:pStyle w:val="BodyText"/>
              <w:spacing w:before="60"/>
              <w:jc w:val="center"/>
              <w:rPr>
                <w:sz w:val="18"/>
                <w:szCs w:val="18"/>
              </w:rPr>
            </w:pPr>
            <w:r w:rsidRPr="00D11700">
              <w:rPr>
                <w:sz w:val="18"/>
                <w:szCs w:val="18"/>
              </w:rPr>
              <w:t>190</w:t>
            </w:r>
          </w:p>
        </w:tc>
        <w:tc>
          <w:tcPr>
            <w:tcW w:w="2054" w:type="dxa"/>
          </w:tcPr>
          <w:p w14:paraId="50BFF459" w14:textId="77777777" w:rsidR="00FB7917" w:rsidRPr="00D11700" w:rsidRDefault="00FB7917">
            <w:pPr>
              <w:pStyle w:val="BodyText"/>
              <w:spacing w:before="60"/>
              <w:jc w:val="left"/>
              <w:rPr>
                <w:color w:val="000000"/>
                <w:sz w:val="18"/>
                <w:szCs w:val="18"/>
              </w:rPr>
            </w:pPr>
            <w:r w:rsidRPr="00D11700">
              <w:rPr>
                <w:color w:val="000000"/>
                <w:sz w:val="18"/>
                <w:szCs w:val="18"/>
              </w:rPr>
              <w:t>Change to MPRS Validation Rules</w:t>
            </w:r>
          </w:p>
        </w:tc>
        <w:tc>
          <w:tcPr>
            <w:tcW w:w="3258" w:type="dxa"/>
          </w:tcPr>
          <w:p w14:paraId="6F0DD66B" w14:textId="77777777" w:rsidR="00FB7917" w:rsidRPr="00CC40D1" w:rsidRDefault="00FB7917">
            <w:pPr>
              <w:jc w:val="left"/>
              <w:rPr>
                <w:color w:val="000000"/>
                <w:sz w:val="18"/>
                <w:szCs w:val="18"/>
              </w:rPr>
            </w:pPr>
            <w:r w:rsidRPr="00CC40D1">
              <w:rPr>
                <w:color w:val="000000"/>
                <w:sz w:val="18"/>
                <w:szCs w:val="18"/>
              </w:rPr>
              <w:t>Schedule 14</w:t>
            </w:r>
          </w:p>
        </w:tc>
        <w:tc>
          <w:tcPr>
            <w:tcW w:w="1133" w:type="dxa"/>
          </w:tcPr>
          <w:p w14:paraId="00E7A9C8" w14:textId="77777777" w:rsidR="00FB7917" w:rsidRPr="00CC40D1" w:rsidRDefault="00FB7917">
            <w:pPr>
              <w:pStyle w:val="BodyText"/>
              <w:spacing w:before="60"/>
              <w:jc w:val="center"/>
              <w:rPr>
                <w:sz w:val="18"/>
                <w:szCs w:val="18"/>
              </w:rPr>
            </w:pPr>
            <w:r w:rsidRPr="00CC40D1">
              <w:rPr>
                <w:sz w:val="18"/>
                <w:szCs w:val="18"/>
              </w:rPr>
              <w:t>05/11/09</w:t>
            </w:r>
          </w:p>
        </w:tc>
      </w:tr>
      <w:tr w:rsidR="00FB7917" w14:paraId="219D011C" w14:textId="77777777">
        <w:trPr>
          <w:trHeight w:val="188"/>
        </w:trPr>
        <w:tc>
          <w:tcPr>
            <w:tcW w:w="1065" w:type="dxa"/>
            <w:gridSpan w:val="2"/>
          </w:tcPr>
          <w:p w14:paraId="226A268C" w14:textId="77777777" w:rsidR="00FB7917" w:rsidRPr="00D11700" w:rsidRDefault="00FB7917">
            <w:pPr>
              <w:pStyle w:val="BodyText"/>
              <w:spacing w:before="60"/>
              <w:jc w:val="center"/>
              <w:rPr>
                <w:sz w:val="18"/>
                <w:szCs w:val="18"/>
              </w:rPr>
            </w:pPr>
            <w:r w:rsidRPr="00D11700">
              <w:rPr>
                <w:sz w:val="18"/>
                <w:szCs w:val="18"/>
              </w:rPr>
              <w:t>9.11</w:t>
            </w:r>
          </w:p>
        </w:tc>
        <w:tc>
          <w:tcPr>
            <w:tcW w:w="1178" w:type="dxa"/>
            <w:gridSpan w:val="2"/>
          </w:tcPr>
          <w:p w14:paraId="5D558327" w14:textId="77777777" w:rsidR="00FB7917" w:rsidRPr="00D11700" w:rsidRDefault="00FB7917">
            <w:pPr>
              <w:pStyle w:val="BodyText"/>
              <w:spacing w:before="60"/>
              <w:jc w:val="center"/>
              <w:rPr>
                <w:sz w:val="18"/>
                <w:szCs w:val="18"/>
              </w:rPr>
            </w:pPr>
            <w:r w:rsidRPr="00D11700">
              <w:rPr>
                <w:sz w:val="18"/>
                <w:szCs w:val="18"/>
              </w:rPr>
              <w:t>04/11/10</w:t>
            </w:r>
          </w:p>
        </w:tc>
        <w:tc>
          <w:tcPr>
            <w:tcW w:w="1093" w:type="dxa"/>
          </w:tcPr>
          <w:p w14:paraId="34955525" w14:textId="77777777" w:rsidR="00FB7917" w:rsidRPr="00D11700" w:rsidRDefault="00FB7917">
            <w:pPr>
              <w:pStyle w:val="BodyText"/>
              <w:spacing w:before="60"/>
              <w:jc w:val="center"/>
              <w:rPr>
                <w:sz w:val="18"/>
                <w:szCs w:val="18"/>
              </w:rPr>
            </w:pPr>
            <w:r w:rsidRPr="00D11700">
              <w:rPr>
                <w:sz w:val="18"/>
                <w:szCs w:val="18"/>
              </w:rPr>
              <w:t>192</w:t>
            </w:r>
          </w:p>
        </w:tc>
        <w:tc>
          <w:tcPr>
            <w:tcW w:w="2054" w:type="dxa"/>
          </w:tcPr>
          <w:p w14:paraId="5FF04E72" w14:textId="77777777" w:rsidR="00FB7917" w:rsidRPr="00D11700" w:rsidRDefault="00FB7917">
            <w:pPr>
              <w:pStyle w:val="BodyText"/>
              <w:spacing w:before="60"/>
              <w:jc w:val="left"/>
              <w:rPr>
                <w:color w:val="000000"/>
                <w:sz w:val="18"/>
                <w:szCs w:val="18"/>
              </w:rPr>
            </w:pPr>
            <w:r w:rsidRPr="00D11700">
              <w:rPr>
                <w:color w:val="000000"/>
                <w:sz w:val="18"/>
                <w:szCs w:val="18"/>
              </w:rPr>
              <w:t>Change to MPRS Validation Rules for Unmetered Supplies</w:t>
            </w:r>
          </w:p>
        </w:tc>
        <w:tc>
          <w:tcPr>
            <w:tcW w:w="3258" w:type="dxa"/>
          </w:tcPr>
          <w:p w14:paraId="20FE5BBC" w14:textId="77777777" w:rsidR="00FB7917" w:rsidRPr="00CC40D1" w:rsidRDefault="00FB7917">
            <w:pPr>
              <w:jc w:val="left"/>
              <w:rPr>
                <w:color w:val="000000"/>
                <w:sz w:val="18"/>
                <w:szCs w:val="18"/>
              </w:rPr>
            </w:pPr>
            <w:r w:rsidRPr="00CC40D1">
              <w:rPr>
                <w:color w:val="000000"/>
                <w:sz w:val="18"/>
                <w:szCs w:val="18"/>
              </w:rPr>
              <w:t>Schedule 14</w:t>
            </w:r>
          </w:p>
        </w:tc>
        <w:tc>
          <w:tcPr>
            <w:tcW w:w="1133" w:type="dxa"/>
          </w:tcPr>
          <w:p w14:paraId="5911F97C" w14:textId="77777777" w:rsidR="00FB7917" w:rsidRPr="00CC40D1" w:rsidRDefault="00FB7917">
            <w:pPr>
              <w:pStyle w:val="BodyText"/>
              <w:spacing w:before="60"/>
              <w:jc w:val="center"/>
              <w:rPr>
                <w:sz w:val="18"/>
                <w:szCs w:val="18"/>
              </w:rPr>
            </w:pPr>
            <w:r w:rsidRPr="00CC40D1">
              <w:rPr>
                <w:sz w:val="18"/>
                <w:szCs w:val="18"/>
              </w:rPr>
              <w:t>04/11/10</w:t>
            </w:r>
          </w:p>
        </w:tc>
      </w:tr>
      <w:tr w:rsidR="00FB7917" w14:paraId="6AF4664D" w14:textId="77777777">
        <w:trPr>
          <w:trHeight w:val="188"/>
        </w:trPr>
        <w:tc>
          <w:tcPr>
            <w:tcW w:w="1065" w:type="dxa"/>
            <w:gridSpan w:val="2"/>
          </w:tcPr>
          <w:p w14:paraId="1F405AB4" w14:textId="77777777" w:rsidR="00FB7917" w:rsidRPr="00D11700" w:rsidRDefault="00FB7917">
            <w:pPr>
              <w:pStyle w:val="BodyText"/>
              <w:spacing w:before="60"/>
              <w:jc w:val="center"/>
              <w:rPr>
                <w:sz w:val="18"/>
                <w:szCs w:val="18"/>
              </w:rPr>
            </w:pPr>
            <w:r w:rsidRPr="00D11700">
              <w:rPr>
                <w:sz w:val="18"/>
                <w:szCs w:val="18"/>
              </w:rPr>
              <w:t>9.11</w:t>
            </w:r>
          </w:p>
        </w:tc>
        <w:tc>
          <w:tcPr>
            <w:tcW w:w="1178" w:type="dxa"/>
            <w:gridSpan w:val="2"/>
          </w:tcPr>
          <w:p w14:paraId="02E46278" w14:textId="77777777" w:rsidR="00FB7917" w:rsidRPr="00D11700" w:rsidRDefault="00FB7917">
            <w:pPr>
              <w:pStyle w:val="BodyText"/>
              <w:spacing w:before="60"/>
              <w:jc w:val="center"/>
              <w:rPr>
                <w:sz w:val="18"/>
                <w:szCs w:val="18"/>
              </w:rPr>
            </w:pPr>
            <w:r w:rsidRPr="00D11700">
              <w:rPr>
                <w:sz w:val="18"/>
                <w:szCs w:val="18"/>
              </w:rPr>
              <w:t>04/11/10</w:t>
            </w:r>
          </w:p>
        </w:tc>
        <w:tc>
          <w:tcPr>
            <w:tcW w:w="1093" w:type="dxa"/>
          </w:tcPr>
          <w:p w14:paraId="0EA2361E" w14:textId="77777777" w:rsidR="00FB7917" w:rsidRPr="00D11700" w:rsidRDefault="00FB7917">
            <w:pPr>
              <w:pStyle w:val="BodyText"/>
              <w:spacing w:before="60"/>
              <w:jc w:val="center"/>
              <w:rPr>
                <w:sz w:val="18"/>
                <w:szCs w:val="18"/>
              </w:rPr>
            </w:pPr>
            <w:r w:rsidRPr="00D11700">
              <w:rPr>
                <w:sz w:val="18"/>
                <w:szCs w:val="18"/>
              </w:rPr>
              <w:t>193</w:t>
            </w:r>
          </w:p>
        </w:tc>
        <w:tc>
          <w:tcPr>
            <w:tcW w:w="2054" w:type="dxa"/>
          </w:tcPr>
          <w:p w14:paraId="0002C9F0" w14:textId="77777777" w:rsidR="00FB7917" w:rsidRPr="00CC40D1" w:rsidRDefault="00FB7917">
            <w:pPr>
              <w:pStyle w:val="BodyText"/>
              <w:spacing w:before="60"/>
              <w:jc w:val="left"/>
              <w:rPr>
                <w:color w:val="000000"/>
                <w:sz w:val="18"/>
                <w:szCs w:val="18"/>
              </w:rPr>
            </w:pPr>
            <w:r w:rsidRPr="00D11700">
              <w:rPr>
                <w:color w:val="000000"/>
                <w:sz w:val="18"/>
                <w:szCs w:val="18"/>
              </w:rPr>
              <w:t xml:space="preserve">Amendments to Schedule 5 of the MRA – Supply Number </w:t>
            </w:r>
            <w:r w:rsidRPr="00CC40D1">
              <w:rPr>
                <w:color w:val="000000"/>
                <w:sz w:val="18"/>
                <w:szCs w:val="18"/>
              </w:rPr>
              <w:t>Format</w:t>
            </w:r>
          </w:p>
        </w:tc>
        <w:tc>
          <w:tcPr>
            <w:tcW w:w="3258" w:type="dxa"/>
          </w:tcPr>
          <w:p w14:paraId="0609A6AD" w14:textId="77777777" w:rsidR="00FB7917" w:rsidRPr="00CC40D1" w:rsidRDefault="00FB7917">
            <w:pPr>
              <w:jc w:val="left"/>
              <w:rPr>
                <w:color w:val="000000"/>
                <w:sz w:val="18"/>
                <w:szCs w:val="18"/>
              </w:rPr>
            </w:pPr>
            <w:r w:rsidRPr="00CC40D1">
              <w:rPr>
                <w:color w:val="000000"/>
                <w:sz w:val="18"/>
                <w:szCs w:val="18"/>
              </w:rPr>
              <w:t>Schedule 5</w:t>
            </w:r>
          </w:p>
        </w:tc>
        <w:tc>
          <w:tcPr>
            <w:tcW w:w="1133" w:type="dxa"/>
          </w:tcPr>
          <w:p w14:paraId="3B4BEDF3" w14:textId="77777777" w:rsidR="00FB7917" w:rsidRPr="00CC40D1" w:rsidRDefault="00FB7917">
            <w:pPr>
              <w:pStyle w:val="BodyText"/>
              <w:spacing w:before="60"/>
              <w:jc w:val="center"/>
              <w:rPr>
                <w:sz w:val="18"/>
                <w:szCs w:val="18"/>
              </w:rPr>
            </w:pPr>
            <w:r w:rsidRPr="00CC40D1">
              <w:rPr>
                <w:sz w:val="18"/>
                <w:szCs w:val="18"/>
              </w:rPr>
              <w:t>23/09/10</w:t>
            </w:r>
          </w:p>
        </w:tc>
      </w:tr>
      <w:tr w:rsidR="00FB7917" w14:paraId="4B84355B" w14:textId="77777777">
        <w:trPr>
          <w:gridBefore w:val="1"/>
          <w:wBefore w:w="7" w:type="dxa"/>
          <w:trHeight w:val="188"/>
        </w:trPr>
        <w:tc>
          <w:tcPr>
            <w:tcW w:w="1064" w:type="dxa"/>
            <w:gridSpan w:val="2"/>
          </w:tcPr>
          <w:p w14:paraId="3D0595B4" w14:textId="77777777" w:rsidR="00FB7917" w:rsidRPr="00D11700" w:rsidRDefault="00FB7917">
            <w:pPr>
              <w:pStyle w:val="BodyText"/>
              <w:spacing w:before="60"/>
              <w:jc w:val="center"/>
              <w:rPr>
                <w:sz w:val="18"/>
                <w:szCs w:val="18"/>
              </w:rPr>
            </w:pPr>
            <w:r w:rsidRPr="00D11700">
              <w:rPr>
                <w:sz w:val="18"/>
                <w:szCs w:val="18"/>
              </w:rPr>
              <w:t>10.0</w:t>
            </w:r>
          </w:p>
        </w:tc>
        <w:tc>
          <w:tcPr>
            <w:tcW w:w="1172" w:type="dxa"/>
          </w:tcPr>
          <w:p w14:paraId="1A4CEC71" w14:textId="77777777" w:rsidR="00FB7917" w:rsidRPr="00D11700" w:rsidRDefault="00BC7D9C">
            <w:pPr>
              <w:pStyle w:val="BodyText"/>
              <w:spacing w:before="60"/>
              <w:jc w:val="center"/>
              <w:rPr>
                <w:sz w:val="18"/>
                <w:szCs w:val="18"/>
              </w:rPr>
            </w:pPr>
            <w:r w:rsidRPr="00D11700">
              <w:rPr>
                <w:sz w:val="18"/>
                <w:szCs w:val="18"/>
              </w:rPr>
              <w:t>01/10/12</w:t>
            </w:r>
          </w:p>
        </w:tc>
        <w:tc>
          <w:tcPr>
            <w:tcW w:w="1093" w:type="dxa"/>
          </w:tcPr>
          <w:p w14:paraId="14175A8F" w14:textId="77777777" w:rsidR="00FB7917" w:rsidRPr="00D11700" w:rsidRDefault="00BC7D9C">
            <w:pPr>
              <w:pStyle w:val="BodyText"/>
              <w:spacing w:before="60"/>
              <w:jc w:val="center"/>
              <w:rPr>
                <w:sz w:val="18"/>
                <w:szCs w:val="18"/>
              </w:rPr>
            </w:pPr>
            <w:r w:rsidRPr="00D11700">
              <w:rPr>
                <w:sz w:val="18"/>
                <w:szCs w:val="18"/>
              </w:rPr>
              <w:t>N/A</w:t>
            </w:r>
          </w:p>
        </w:tc>
        <w:tc>
          <w:tcPr>
            <w:tcW w:w="2054" w:type="dxa"/>
          </w:tcPr>
          <w:p w14:paraId="5EF9D991" w14:textId="77777777" w:rsidR="00FB7917" w:rsidRPr="00D11700" w:rsidRDefault="00FB7917">
            <w:pPr>
              <w:pStyle w:val="BodyText"/>
              <w:spacing w:before="60"/>
              <w:jc w:val="left"/>
              <w:rPr>
                <w:color w:val="000000"/>
                <w:sz w:val="18"/>
                <w:szCs w:val="18"/>
              </w:rPr>
            </w:pPr>
            <w:r w:rsidRPr="00D11700">
              <w:rPr>
                <w:color w:val="000000"/>
                <w:sz w:val="18"/>
                <w:szCs w:val="18"/>
              </w:rPr>
              <w:t>Modifications for the Green Deal Central Charge Database as mandated by the Secretary of State</w:t>
            </w:r>
          </w:p>
        </w:tc>
        <w:tc>
          <w:tcPr>
            <w:tcW w:w="3258" w:type="dxa"/>
          </w:tcPr>
          <w:p w14:paraId="321C83AA" w14:textId="77777777" w:rsidR="00FB7917" w:rsidRPr="00CC40D1" w:rsidRDefault="00FB7917">
            <w:pPr>
              <w:jc w:val="left"/>
              <w:rPr>
                <w:color w:val="000000"/>
                <w:sz w:val="18"/>
                <w:szCs w:val="18"/>
              </w:rPr>
            </w:pPr>
            <w:r w:rsidRPr="00CC40D1">
              <w:rPr>
                <w:color w:val="000000"/>
                <w:sz w:val="18"/>
                <w:szCs w:val="18"/>
              </w:rPr>
              <w:t xml:space="preserve">Recital (A), Definitions, 417 to 4.24, 6.2.13, 6.2.14, 6.33, 6.37A, 6.43A, 8.2, 8.8, 8.9, 9.4A, 9.5.1, 9.8, 9.16, 9.18A to 9.18D, 9.19, 9.20, 9.25, 15.5.4, 16.7, 18.14, 18.15, 21.1A, 24.13.2, 30.1, 30.2, 40.1, Part XIV (55.1 to 55.8), Part 5 of Schedule 1, Schedule 2, Schedule 6 (16.7), Schedule 11 (3.4). </w:t>
            </w:r>
          </w:p>
        </w:tc>
        <w:tc>
          <w:tcPr>
            <w:tcW w:w="1133" w:type="dxa"/>
          </w:tcPr>
          <w:p w14:paraId="0AF3F17E" w14:textId="77777777" w:rsidR="00FB7917" w:rsidRPr="00CC40D1" w:rsidRDefault="00FB7917">
            <w:pPr>
              <w:pStyle w:val="BodyText"/>
              <w:spacing w:before="60"/>
              <w:jc w:val="center"/>
              <w:rPr>
                <w:sz w:val="18"/>
                <w:szCs w:val="18"/>
              </w:rPr>
            </w:pPr>
            <w:r w:rsidRPr="00CC40D1">
              <w:rPr>
                <w:sz w:val="18"/>
                <w:szCs w:val="18"/>
              </w:rPr>
              <w:t>24/09/12</w:t>
            </w:r>
          </w:p>
        </w:tc>
      </w:tr>
      <w:tr w:rsidR="00FB7917" w14:paraId="76F8DBFD" w14:textId="77777777">
        <w:trPr>
          <w:gridBefore w:val="1"/>
          <w:wBefore w:w="7" w:type="dxa"/>
          <w:trHeight w:val="188"/>
        </w:trPr>
        <w:tc>
          <w:tcPr>
            <w:tcW w:w="1064" w:type="dxa"/>
            <w:gridSpan w:val="2"/>
          </w:tcPr>
          <w:p w14:paraId="29FFC1F2" w14:textId="77777777" w:rsidR="00FB7917" w:rsidRPr="00D11700" w:rsidRDefault="00FB7917" w:rsidP="00BC7D9C">
            <w:pPr>
              <w:pStyle w:val="BodyText"/>
              <w:spacing w:before="60"/>
              <w:jc w:val="center"/>
              <w:rPr>
                <w:sz w:val="18"/>
                <w:szCs w:val="18"/>
              </w:rPr>
            </w:pPr>
            <w:r w:rsidRPr="00D11700">
              <w:rPr>
                <w:sz w:val="18"/>
                <w:szCs w:val="18"/>
              </w:rPr>
              <w:t>10.</w:t>
            </w:r>
            <w:r w:rsidR="00BC7D9C" w:rsidRPr="00D11700">
              <w:rPr>
                <w:sz w:val="18"/>
                <w:szCs w:val="18"/>
              </w:rPr>
              <w:t>1</w:t>
            </w:r>
          </w:p>
        </w:tc>
        <w:tc>
          <w:tcPr>
            <w:tcW w:w="1172" w:type="dxa"/>
          </w:tcPr>
          <w:p w14:paraId="53C02B3E" w14:textId="77777777" w:rsidR="00FB7917" w:rsidRPr="00D11700" w:rsidRDefault="00BC7D9C" w:rsidP="0023216C">
            <w:pPr>
              <w:pStyle w:val="BodyText"/>
              <w:spacing w:before="60"/>
              <w:jc w:val="center"/>
              <w:rPr>
                <w:sz w:val="18"/>
                <w:szCs w:val="18"/>
              </w:rPr>
            </w:pPr>
            <w:r w:rsidRPr="00D11700">
              <w:rPr>
                <w:sz w:val="18"/>
                <w:szCs w:val="18"/>
              </w:rPr>
              <w:t>0</w:t>
            </w:r>
            <w:r w:rsidR="0023216C" w:rsidRPr="00D11700">
              <w:rPr>
                <w:sz w:val="18"/>
                <w:szCs w:val="18"/>
              </w:rPr>
              <w:t>8</w:t>
            </w:r>
            <w:r w:rsidRPr="00D11700">
              <w:rPr>
                <w:sz w:val="18"/>
                <w:szCs w:val="18"/>
              </w:rPr>
              <w:t>/01/13</w:t>
            </w:r>
          </w:p>
        </w:tc>
        <w:tc>
          <w:tcPr>
            <w:tcW w:w="1093" w:type="dxa"/>
          </w:tcPr>
          <w:p w14:paraId="0E47CA8F" w14:textId="77777777" w:rsidR="00FB7917" w:rsidRPr="00CC40D1" w:rsidRDefault="00BC7D9C">
            <w:pPr>
              <w:pStyle w:val="BodyText"/>
              <w:spacing w:before="60"/>
              <w:jc w:val="center"/>
              <w:rPr>
                <w:sz w:val="18"/>
                <w:szCs w:val="18"/>
              </w:rPr>
            </w:pPr>
            <w:r w:rsidRPr="00CC40D1">
              <w:rPr>
                <w:sz w:val="18"/>
                <w:szCs w:val="18"/>
              </w:rPr>
              <w:t>N/A</w:t>
            </w:r>
          </w:p>
        </w:tc>
        <w:tc>
          <w:tcPr>
            <w:tcW w:w="2054" w:type="dxa"/>
          </w:tcPr>
          <w:p w14:paraId="73328C0A" w14:textId="77777777" w:rsidR="00FB7917" w:rsidRPr="00CC40D1" w:rsidRDefault="00FB7917">
            <w:pPr>
              <w:pStyle w:val="BodyText"/>
              <w:spacing w:before="60"/>
              <w:jc w:val="left"/>
              <w:rPr>
                <w:color w:val="000000"/>
                <w:sz w:val="18"/>
                <w:szCs w:val="18"/>
              </w:rPr>
            </w:pPr>
            <w:r w:rsidRPr="00CC40D1">
              <w:rPr>
                <w:color w:val="000000"/>
                <w:sz w:val="18"/>
                <w:szCs w:val="18"/>
              </w:rPr>
              <w:t>Further modifications relating to the Green Deal Central Charge Database as mandated by the Secretary of State</w:t>
            </w:r>
          </w:p>
        </w:tc>
        <w:tc>
          <w:tcPr>
            <w:tcW w:w="3258" w:type="dxa"/>
          </w:tcPr>
          <w:p w14:paraId="75334F65" w14:textId="77777777" w:rsidR="00FB7917" w:rsidRPr="00CC40D1" w:rsidRDefault="00D4584D" w:rsidP="00FA4F73">
            <w:pPr>
              <w:jc w:val="left"/>
              <w:rPr>
                <w:color w:val="000000"/>
                <w:sz w:val="18"/>
                <w:szCs w:val="18"/>
              </w:rPr>
            </w:pPr>
            <w:r w:rsidRPr="00CC40D1">
              <w:rPr>
                <w:color w:val="000000"/>
                <w:sz w:val="18"/>
                <w:szCs w:val="18"/>
              </w:rPr>
              <w:t>Definitions, 5.4 to 5.9, 6.2.13, 6.19, 6.52, 8.8, 9.19, 9.20, 9.25, 32, 35.2.2, 54.1, 55.1.2, 55.6, 5</w:t>
            </w:r>
            <w:r w:rsidR="00FA4F73" w:rsidRPr="00CC40D1">
              <w:rPr>
                <w:color w:val="000000"/>
                <w:sz w:val="18"/>
                <w:szCs w:val="18"/>
              </w:rPr>
              <w:t>5</w:t>
            </w:r>
            <w:r w:rsidRPr="00CC40D1">
              <w:rPr>
                <w:color w:val="000000"/>
                <w:sz w:val="18"/>
                <w:szCs w:val="18"/>
              </w:rPr>
              <w:t>.8 to 57.4, Part 5, Schedule 11.3.4, addition of Schedule 15</w:t>
            </w:r>
            <w:r w:rsidR="00BE22E1" w:rsidRPr="00CC40D1">
              <w:rPr>
                <w:color w:val="000000"/>
                <w:sz w:val="18"/>
                <w:szCs w:val="18"/>
              </w:rPr>
              <w:t>, parties updated.</w:t>
            </w:r>
          </w:p>
        </w:tc>
        <w:tc>
          <w:tcPr>
            <w:tcW w:w="1133" w:type="dxa"/>
          </w:tcPr>
          <w:p w14:paraId="4C79C7F5" w14:textId="77777777" w:rsidR="00FB7917" w:rsidRPr="00CC40D1" w:rsidRDefault="00BC7D9C" w:rsidP="0023216C">
            <w:pPr>
              <w:pStyle w:val="BodyText"/>
              <w:spacing w:before="60"/>
              <w:jc w:val="center"/>
              <w:rPr>
                <w:sz w:val="18"/>
                <w:szCs w:val="18"/>
              </w:rPr>
            </w:pPr>
            <w:r w:rsidRPr="00CC40D1">
              <w:rPr>
                <w:sz w:val="18"/>
                <w:szCs w:val="18"/>
              </w:rPr>
              <w:t>0</w:t>
            </w:r>
            <w:r w:rsidR="0023216C" w:rsidRPr="00CC40D1">
              <w:rPr>
                <w:sz w:val="18"/>
                <w:szCs w:val="18"/>
              </w:rPr>
              <w:t>8</w:t>
            </w:r>
            <w:r w:rsidRPr="00CC40D1">
              <w:rPr>
                <w:sz w:val="18"/>
                <w:szCs w:val="18"/>
              </w:rPr>
              <w:t>/01/13</w:t>
            </w:r>
          </w:p>
        </w:tc>
      </w:tr>
      <w:tr w:rsidR="00656781" w14:paraId="45BB721E" w14:textId="77777777">
        <w:trPr>
          <w:gridBefore w:val="1"/>
          <w:wBefore w:w="7" w:type="dxa"/>
          <w:trHeight w:val="188"/>
        </w:trPr>
        <w:tc>
          <w:tcPr>
            <w:tcW w:w="1064" w:type="dxa"/>
            <w:gridSpan w:val="2"/>
          </w:tcPr>
          <w:p w14:paraId="441C7EE2" w14:textId="77777777" w:rsidR="00656781" w:rsidRPr="00D11700" w:rsidRDefault="00656781" w:rsidP="00BC7D9C">
            <w:pPr>
              <w:pStyle w:val="BodyText"/>
              <w:spacing w:before="60"/>
              <w:jc w:val="center"/>
              <w:rPr>
                <w:sz w:val="18"/>
                <w:szCs w:val="18"/>
              </w:rPr>
            </w:pPr>
            <w:r w:rsidRPr="00D11700">
              <w:rPr>
                <w:sz w:val="18"/>
                <w:szCs w:val="18"/>
              </w:rPr>
              <w:t>10.2</w:t>
            </w:r>
          </w:p>
        </w:tc>
        <w:tc>
          <w:tcPr>
            <w:tcW w:w="1172" w:type="dxa"/>
          </w:tcPr>
          <w:p w14:paraId="143C7540" w14:textId="77777777" w:rsidR="00656781" w:rsidRPr="00D11700" w:rsidRDefault="00656781" w:rsidP="0023216C">
            <w:pPr>
              <w:pStyle w:val="BodyText"/>
              <w:spacing w:before="60"/>
              <w:jc w:val="center"/>
              <w:rPr>
                <w:sz w:val="18"/>
                <w:szCs w:val="18"/>
              </w:rPr>
            </w:pPr>
            <w:r w:rsidRPr="00D11700">
              <w:rPr>
                <w:sz w:val="18"/>
                <w:szCs w:val="18"/>
              </w:rPr>
              <w:t>28/02/13</w:t>
            </w:r>
          </w:p>
        </w:tc>
        <w:tc>
          <w:tcPr>
            <w:tcW w:w="1093" w:type="dxa"/>
          </w:tcPr>
          <w:p w14:paraId="6E6AE739" w14:textId="77777777" w:rsidR="00656781" w:rsidRPr="00D11700" w:rsidRDefault="00656781" w:rsidP="00656781">
            <w:pPr>
              <w:pStyle w:val="BodyText"/>
              <w:spacing w:before="60"/>
              <w:jc w:val="center"/>
              <w:rPr>
                <w:sz w:val="18"/>
                <w:szCs w:val="18"/>
              </w:rPr>
            </w:pPr>
            <w:r w:rsidRPr="00D11700">
              <w:rPr>
                <w:sz w:val="18"/>
                <w:szCs w:val="18"/>
              </w:rPr>
              <w:t>198</w:t>
            </w:r>
          </w:p>
          <w:p w14:paraId="163560C8" w14:textId="77777777" w:rsidR="00656781" w:rsidRPr="00D11700" w:rsidRDefault="00656781" w:rsidP="00656781">
            <w:pPr>
              <w:pStyle w:val="BodyText"/>
              <w:spacing w:before="60"/>
              <w:jc w:val="center"/>
              <w:rPr>
                <w:sz w:val="18"/>
                <w:szCs w:val="18"/>
              </w:rPr>
            </w:pPr>
          </w:p>
          <w:p w14:paraId="18CEA1DD" w14:textId="77777777" w:rsidR="00656781" w:rsidRPr="00CC40D1" w:rsidRDefault="00656781">
            <w:pPr>
              <w:pStyle w:val="BodyText"/>
              <w:spacing w:before="60"/>
              <w:jc w:val="center"/>
              <w:rPr>
                <w:sz w:val="18"/>
                <w:szCs w:val="18"/>
              </w:rPr>
            </w:pPr>
            <w:r w:rsidRPr="00CC40D1">
              <w:rPr>
                <w:sz w:val="18"/>
                <w:szCs w:val="18"/>
              </w:rPr>
              <w:t>200</w:t>
            </w:r>
          </w:p>
        </w:tc>
        <w:tc>
          <w:tcPr>
            <w:tcW w:w="2054" w:type="dxa"/>
          </w:tcPr>
          <w:p w14:paraId="4A246085" w14:textId="231EC09C" w:rsidR="00656781" w:rsidRPr="00CC40D1" w:rsidDel="007B4CDF" w:rsidRDefault="00656781" w:rsidP="005B5DC7">
            <w:pPr>
              <w:pStyle w:val="BodyText"/>
              <w:spacing w:before="60"/>
              <w:jc w:val="left"/>
              <w:rPr>
                <w:del w:id="59" w:author="Debbie Houldsworth" w:date="2020-05-12T11:14:00Z"/>
                <w:color w:val="000000"/>
                <w:sz w:val="18"/>
                <w:szCs w:val="18"/>
                <w:lang w:val="en-US"/>
              </w:rPr>
            </w:pPr>
            <w:r w:rsidRPr="00CC40D1">
              <w:rPr>
                <w:color w:val="000000"/>
                <w:sz w:val="18"/>
                <w:szCs w:val="18"/>
                <w:lang w:val="en-US"/>
              </w:rPr>
              <w:t>Use of the Change of Tenancy Flag v.1</w:t>
            </w:r>
            <w:ins w:id="60" w:author="Debbie Houldsworth" w:date="2020-05-12T11:14:00Z">
              <w:r w:rsidR="007B4CDF">
                <w:rPr>
                  <w:color w:val="000000"/>
                  <w:sz w:val="18"/>
                  <w:szCs w:val="18"/>
                  <w:lang w:val="en-US"/>
                </w:rPr>
                <w:t>;</w:t>
              </w:r>
            </w:ins>
          </w:p>
          <w:p w14:paraId="7097A1DC" w14:textId="61ADA01A" w:rsidR="00656781" w:rsidRPr="00CC40D1" w:rsidRDefault="007B4CDF" w:rsidP="007B4CDF">
            <w:pPr>
              <w:pStyle w:val="BodyText"/>
              <w:spacing w:before="60"/>
              <w:jc w:val="left"/>
              <w:rPr>
                <w:color w:val="000000"/>
                <w:sz w:val="18"/>
                <w:szCs w:val="18"/>
              </w:rPr>
            </w:pPr>
            <w:ins w:id="61" w:author="Debbie Houldsworth" w:date="2020-05-12T11:14:00Z">
              <w:r>
                <w:rPr>
                  <w:color w:val="000000"/>
                  <w:sz w:val="18"/>
                  <w:szCs w:val="18"/>
                </w:rPr>
                <w:t xml:space="preserve"> </w:t>
              </w:r>
            </w:ins>
            <w:r w:rsidR="00656781" w:rsidRPr="00CC40D1">
              <w:rPr>
                <w:color w:val="000000"/>
                <w:sz w:val="18"/>
                <w:szCs w:val="18"/>
              </w:rPr>
              <w:t>Replacement Wording Use of Change of Tenancy Flag v1.1</w:t>
            </w:r>
          </w:p>
        </w:tc>
        <w:tc>
          <w:tcPr>
            <w:tcW w:w="3258" w:type="dxa"/>
          </w:tcPr>
          <w:p w14:paraId="04296312" w14:textId="678D5D6F" w:rsidR="00656781" w:rsidRPr="00CC40D1" w:rsidDel="00DA7309" w:rsidRDefault="00656781" w:rsidP="00FA4F73">
            <w:pPr>
              <w:jc w:val="left"/>
              <w:rPr>
                <w:del w:id="62" w:author="Debbie Houldsworth" w:date="2020-05-12T11:14:00Z"/>
                <w:color w:val="000000"/>
                <w:sz w:val="18"/>
                <w:szCs w:val="18"/>
                <w:lang w:val="en-US"/>
              </w:rPr>
            </w:pPr>
            <w:r w:rsidRPr="00CC40D1">
              <w:rPr>
                <w:color w:val="000000"/>
                <w:sz w:val="18"/>
                <w:szCs w:val="18"/>
              </w:rPr>
              <w:t xml:space="preserve">Clauses </w:t>
            </w:r>
            <w:del w:id="63" w:author="Debbie Houldsworth" w:date="2020-05-12T09:14:00Z">
              <w:r w:rsidRPr="00CC40D1" w:rsidDel="00D11700">
                <w:rPr>
                  <w:color w:val="000000"/>
                  <w:sz w:val="18"/>
                  <w:szCs w:val="18"/>
                </w:rPr>
                <w:delText xml:space="preserve"> </w:delText>
              </w:r>
            </w:del>
            <w:r w:rsidRPr="00CC40D1">
              <w:rPr>
                <w:color w:val="000000"/>
                <w:sz w:val="18"/>
                <w:szCs w:val="18"/>
                <w:lang w:val="en-US"/>
              </w:rPr>
              <w:t>15.3</w:t>
            </w:r>
            <w:r w:rsidR="00A26239" w:rsidRPr="00CC40D1">
              <w:rPr>
                <w:color w:val="000000"/>
                <w:sz w:val="18"/>
                <w:szCs w:val="18"/>
                <w:lang w:val="en-US"/>
              </w:rPr>
              <w:t>, 15.31</w:t>
            </w:r>
            <w:r w:rsidRPr="00CC40D1">
              <w:rPr>
                <w:color w:val="000000"/>
                <w:sz w:val="18"/>
                <w:szCs w:val="18"/>
                <w:lang w:val="en-US"/>
              </w:rPr>
              <w:t xml:space="preserve"> and 15.7</w:t>
            </w:r>
            <w:ins w:id="64" w:author="Debbie Houldsworth" w:date="2020-05-12T11:14:00Z">
              <w:r w:rsidR="007B4CDF">
                <w:rPr>
                  <w:color w:val="000000"/>
                  <w:sz w:val="18"/>
                  <w:szCs w:val="18"/>
                  <w:lang w:val="en-US"/>
                </w:rPr>
                <w:t>;</w:t>
              </w:r>
            </w:ins>
          </w:p>
          <w:p w14:paraId="42CA5D9D" w14:textId="354649CF" w:rsidR="00656781" w:rsidRPr="00CC40D1" w:rsidDel="00DA7309" w:rsidRDefault="00656781" w:rsidP="00FA4F73">
            <w:pPr>
              <w:jc w:val="left"/>
              <w:rPr>
                <w:del w:id="65" w:author="Debbie Houldsworth" w:date="2020-05-12T11:14:00Z"/>
                <w:color w:val="000000"/>
                <w:sz w:val="18"/>
                <w:szCs w:val="18"/>
                <w:lang w:val="en-US"/>
              </w:rPr>
            </w:pPr>
          </w:p>
          <w:p w14:paraId="68763317" w14:textId="2C748213" w:rsidR="00656781" w:rsidRPr="00CC40D1" w:rsidDel="00DA7309" w:rsidRDefault="00656781" w:rsidP="00FA4F73">
            <w:pPr>
              <w:jc w:val="left"/>
              <w:rPr>
                <w:del w:id="66" w:author="Debbie Houldsworth" w:date="2020-05-12T11:14:00Z"/>
                <w:color w:val="000000"/>
                <w:sz w:val="18"/>
                <w:szCs w:val="18"/>
              </w:rPr>
            </w:pPr>
          </w:p>
          <w:p w14:paraId="1992D824" w14:textId="59C11148" w:rsidR="00656781" w:rsidRPr="00CC40D1" w:rsidDel="00DA7309" w:rsidRDefault="00656781" w:rsidP="00FA4F73">
            <w:pPr>
              <w:jc w:val="left"/>
              <w:rPr>
                <w:del w:id="67" w:author="Debbie Houldsworth" w:date="2020-05-12T11:14:00Z"/>
                <w:color w:val="000000"/>
                <w:sz w:val="18"/>
                <w:szCs w:val="18"/>
              </w:rPr>
            </w:pPr>
          </w:p>
          <w:p w14:paraId="317AAE4D" w14:textId="2828778D" w:rsidR="00656781" w:rsidRPr="00CC40D1" w:rsidRDefault="00DA7309" w:rsidP="00FA4F73">
            <w:pPr>
              <w:jc w:val="left"/>
              <w:rPr>
                <w:color w:val="000000"/>
                <w:sz w:val="18"/>
                <w:szCs w:val="18"/>
              </w:rPr>
            </w:pPr>
            <w:ins w:id="68" w:author="Debbie Houldsworth" w:date="2020-05-12T11:14:00Z">
              <w:r>
                <w:rPr>
                  <w:color w:val="000000"/>
                  <w:sz w:val="18"/>
                  <w:szCs w:val="18"/>
                </w:rPr>
                <w:t xml:space="preserve"> </w:t>
              </w:r>
            </w:ins>
            <w:r w:rsidR="00656781" w:rsidRPr="00CC40D1">
              <w:rPr>
                <w:color w:val="000000"/>
                <w:sz w:val="18"/>
                <w:szCs w:val="18"/>
              </w:rPr>
              <w:t xml:space="preserve">Clause </w:t>
            </w:r>
            <w:r w:rsidR="00656781" w:rsidRPr="00CC40D1">
              <w:rPr>
                <w:iCs/>
                <w:color w:val="000000"/>
                <w:sz w:val="18"/>
                <w:szCs w:val="18"/>
                <w:lang w:val="en-US"/>
              </w:rPr>
              <w:t>15.3.1</w:t>
            </w:r>
          </w:p>
        </w:tc>
        <w:tc>
          <w:tcPr>
            <w:tcW w:w="1133" w:type="dxa"/>
          </w:tcPr>
          <w:p w14:paraId="4A7D95EA" w14:textId="77777777" w:rsidR="00656781" w:rsidRPr="00CC40D1" w:rsidRDefault="00656781" w:rsidP="0023216C">
            <w:pPr>
              <w:pStyle w:val="BodyText"/>
              <w:spacing w:before="60"/>
              <w:jc w:val="center"/>
              <w:rPr>
                <w:sz w:val="18"/>
                <w:szCs w:val="18"/>
              </w:rPr>
            </w:pPr>
            <w:r w:rsidRPr="00CC40D1">
              <w:rPr>
                <w:sz w:val="18"/>
                <w:szCs w:val="18"/>
              </w:rPr>
              <w:t>28/02/2013</w:t>
            </w:r>
          </w:p>
          <w:p w14:paraId="4EED18F5" w14:textId="63A1DA8B" w:rsidR="00656781" w:rsidRPr="00CC40D1" w:rsidRDefault="00656781" w:rsidP="0023216C">
            <w:pPr>
              <w:pStyle w:val="BodyText"/>
              <w:spacing w:before="60"/>
              <w:jc w:val="center"/>
              <w:rPr>
                <w:sz w:val="18"/>
                <w:szCs w:val="18"/>
              </w:rPr>
            </w:pPr>
          </w:p>
          <w:p w14:paraId="78E35EDE" w14:textId="5349F311" w:rsidR="00656781" w:rsidRPr="00CC40D1" w:rsidRDefault="00656781" w:rsidP="0023216C">
            <w:pPr>
              <w:pStyle w:val="BodyText"/>
              <w:spacing w:before="60"/>
              <w:jc w:val="center"/>
              <w:rPr>
                <w:sz w:val="18"/>
                <w:szCs w:val="18"/>
              </w:rPr>
            </w:pPr>
            <w:r w:rsidRPr="00CC40D1">
              <w:rPr>
                <w:sz w:val="18"/>
                <w:szCs w:val="18"/>
              </w:rPr>
              <w:t>28/02/2013</w:t>
            </w:r>
          </w:p>
        </w:tc>
      </w:tr>
      <w:tr w:rsidR="00084D9D" w14:paraId="3039BCFB" w14:textId="77777777">
        <w:trPr>
          <w:gridBefore w:val="1"/>
          <w:wBefore w:w="7" w:type="dxa"/>
          <w:trHeight w:val="188"/>
        </w:trPr>
        <w:tc>
          <w:tcPr>
            <w:tcW w:w="1064" w:type="dxa"/>
            <w:gridSpan w:val="2"/>
          </w:tcPr>
          <w:p w14:paraId="4315D253" w14:textId="77777777" w:rsidR="00084D9D" w:rsidRPr="00D11700" w:rsidRDefault="00084D9D" w:rsidP="00BC7D9C">
            <w:pPr>
              <w:pStyle w:val="BodyText"/>
              <w:spacing w:before="60"/>
              <w:jc w:val="center"/>
              <w:rPr>
                <w:sz w:val="18"/>
                <w:szCs w:val="18"/>
              </w:rPr>
            </w:pPr>
            <w:r w:rsidRPr="00D11700">
              <w:rPr>
                <w:sz w:val="18"/>
                <w:szCs w:val="18"/>
              </w:rPr>
              <w:t>10.3</w:t>
            </w:r>
          </w:p>
        </w:tc>
        <w:tc>
          <w:tcPr>
            <w:tcW w:w="1172" w:type="dxa"/>
          </w:tcPr>
          <w:p w14:paraId="3732836F" w14:textId="77777777" w:rsidR="00084D9D" w:rsidRPr="00D11700" w:rsidRDefault="00084D9D" w:rsidP="0023216C">
            <w:pPr>
              <w:pStyle w:val="BodyText"/>
              <w:spacing w:before="60"/>
              <w:jc w:val="center"/>
              <w:rPr>
                <w:sz w:val="18"/>
                <w:szCs w:val="18"/>
              </w:rPr>
            </w:pPr>
            <w:r w:rsidRPr="00D11700">
              <w:rPr>
                <w:sz w:val="18"/>
                <w:szCs w:val="18"/>
              </w:rPr>
              <w:t>07/11/13</w:t>
            </w:r>
          </w:p>
        </w:tc>
        <w:tc>
          <w:tcPr>
            <w:tcW w:w="1093" w:type="dxa"/>
          </w:tcPr>
          <w:p w14:paraId="27E90587" w14:textId="77777777" w:rsidR="00084D9D" w:rsidRPr="00D11700" w:rsidRDefault="00084D9D" w:rsidP="00656781">
            <w:pPr>
              <w:pStyle w:val="BodyText"/>
              <w:spacing w:before="60"/>
              <w:jc w:val="center"/>
              <w:rPr>
                <w:sz w:val="18"/>
                <w:szCs w:val="18"/>
              </w:rPr>
            </w:pPr>
            <w:r w:rsidRPr="00D11700">
              <w:rPr>
                <w:sz w:val="18"/>
                <w:szCs w:val="18"/>
              </w:rPr>
              <w:t>0199</w:t>
            </w:r>
          </w:p>
        </w:tc>
        <w:tc>
          <w:tcPr>
            <w:tcW w:w="2054" w:type="dxa"/>
          </w:tcPr>
          <w:p w14:paraId="3185DB78" w14:textId="77777777" w:rsidR="00084D9D" w:rsidRPr="00CC40D1" w:rsidRDefault="00084D9D" w:rsidP="00656781">
            <w:pPr>
              <w:pStyle w:val="BodyText"/>
              <w:spacing w:before="60"/>
              <w:jc w:val="left"/>
              <w:rPr>
                <w:color w:val="000000"/>
                <w:sz w:val="18"/>
                <w:szCs w:val="18"/>
                <w:lang w:val="en-US"/>
              </w:rPr>
            </w:pPr>
            <w:r w:rsidRPr="00D11700">
              <w:rPr>
                <w:color w:val="000000"/>
                <w:sz w:val="18"/>
                <w:szCs w:val="18"/>
                <w:lang w:val="en-US"/>
              </w:rPr>
              <w:t>Consequential changes to the MRA to meet the SMIP (SMRG WG4) requirements related to Registration</w:t>
            </w:r>
          </w:p>
        </w:tc>
        <w:tc>
          <w:tcPr>
            <w:tcW w:w="3258" w:type="dxa"/>
          </w:tcPr>
          <w:p w14:paraId="774152BF" w14:textId="77777777" w:rsidR="00084D9D" w:rsidRPr="00D11700" w:rsidRDefault="00084D9D" w:rsidP="00084D9D">
            <w:pPr>
              <w:jc w:val="left"/>
              <w:rPr>
                <w:color w:val="000000"/>
                <w:sz w:val="18"/>
                <w:szCs w:val="18"/>
              </w:rPr>
            </w:pPr>
            <w:r w:rsidRPr="00CC40D1">
              <w:rPr>
                <w:color w:val="000000"/>
                <w:sz w:val="18"/>
                <w:szCs w:val="18"/>
              </w:rPr>
              <w:t xml:space="preserve">Definitions, </w:t>
            </w:r>
            <w:r w:rsidRPr="00346CA0">
              <w:rPr>
                <w:sz w:val="18"/>
                <w:szCs w:val="18"/>
                <w:rPrChange w:id="69" w:author="Debbie Houldsworth" w:date="2020-05-12T08:52:00Z">
                  <w:rPr>
                    <w:sz w:val="20"/>
                  </w:rPr>
                </w:rPrChange>
              </w:rPr>
              <w:t>Schedule 2, Schedule 3, Schedule 13, Schedule 14</w:t>
            </w:r>
            <w:del w:id="70" w:author="Debbie Houldsworth" w:date="2020-05-12T09:14:00Z">
              <w:r w:rsidRPr="00346CA0" w:rsidDel="00D11700">
                <w:rPr>
                  <w:sz w:val="18"/>
                  <w:szCs w:val="18"/>
                  <w:rPrChange w:id="71" w:author="Debbie Houldsworth" w:date="2020-05-12T08:52:00Z">
                    <w:rPr>
                      <w:sz w:val="20"/>
                    </w:rPr>
                  </w:rPrChange>
                </w:rPr>
                <w:delText xml:space="preserve"> </w:delText>
              </w:r>
            </w:del>
            <w:r w:rsidRPr="00346CA0">
              <w:rPr>
                <w:sz w:val="18"/>
                <w:szCs w:val="18"/>
                <w:rPrChange w:id="72" w:author="Debbie Houldsworth" w:date="2020-05-12T08:52:00Z">
                  <w:rPr>
                    <w:sz w:val="20"/>
                  </w:rPr>
                </w:rPrChange>
              </w:rPr>
              <w:t xml:space="preserve">, Schedule 22, Schedule 23, Schedule 25, Schedule 33, Schedule 14 </w:t>
            </w:r>
          </w:p>
        </w:tc>
        <w:tc>
          <w:tcPr>
            <w:tcW w:w="1133" w:type="dxa"/>
          </w:tcPr>
          <w:p w14:paraId="20106685" w14:textId="77777777" w:rsidR="00084D9D" w:rsidRPr="00D11700" w:rsidRDefault="00BA3605" w:rsidP="0023216C">
            <w:pPr>
              <w:pStyle w:val="BodyText"/>
              <w:spacing w:before="60"/>
              <w:jc w:val="center"/>
              <w:rPr>
                <w:sz w:val="18"/>
                <w:szCs w:val="18"/>
              </w:rPr>
            </w:pPr>
            <w:r w:rsidRPr="00D11700">
              <w:rPr>
                <w:sz w:val="18"/>
                <w:szCs w:val="18"/>
              </w:rPr>
              <w:t>07/11</w:t>
            </w:r>
            <w:r w:rsidR="00084D9D" w:rsidRPr="00D11700">
              <w:rPr>
                <w:sz w:val="18"/>
                <w:szCs w:val="18"/>
              </w:rPr>
              <w:t>/13</w:t>
            </w:r>
          </w:p>
        </w:tc>
      </w:tr>
      <w:tr w:rsidR="00B31EE5" w14:paraId="72A12245" w14:textId="77777777" w:rsidTr="0014143D">
        <w:trPr>
          <w:trHeight w:val="188"/>
        </w:trPr>
        <w:tc>
          <w:tcPr>
            <w:tcW w:w="1065" w:type="dxa"/>
            <w:gridSpan w:val="2"/>
          </w:tcPr>
          <w:p w14:paraId="3213B9A8" w14:textId="77777777" w:rsidR="00B31EE5" w:rsidRPr="00D11700" w:rsidRDefault="00B31EE5" w:rsidP="00BC7D9C">
            <w:pPr>
              <w:pStyle w:val="BodyText"/>
              <w:spacing w:before="60"/>
              <w:jc w:val="center"/>
              <w:rPr>
                <w:sz w:val="18"/>
                <w:szCs w:val="18"/>
              </w:rPr>
            </w:pPr>
            <w:r w:rsidRPr="00D11700">
              <w:rPr>
                <w:sz w:val="18"/>
                <w:szCs w:val="18"/>
              </w:rPr>
              <w:t>10.4</w:t>
            </w:r>
          </w:p>
        </w:tc>
        <w:tc>
          <w:tcPr>
            <w:tcW w:w="1178" w:type="dxa"/>
            <w:gridSpan w:val="2"/>
          </w:tcPr>
          <w:p w14:paraId="39C63F05" w14:textId="77777777" w:rsidR="00B31EE5" w:rsidRPr="00D11700" w:rsidRDefault="00B31EE5" w:rsidP="0023216C">
            <w:pPr>
              <w:pStyle w:val="BodyText"/>
              <w:spacing w:before="60"/>
              <w:jc w:val="center"/>
              <w:rPr>
                <w:sz w:val="18"/>
                <w:szCs w:val="18"/>
              </w:rPr>
            </w:pPr>
            <w:r w:rsidRPr="00D11700">
              <w:rPr>
                <w:sz w:val="18"/>
                <w:szCs w:val="18"/>
              </w:rPr>
              <w:t>31/12/13</w:t>
            </w:r>
          </w:p>
        </w:tc>
        <w:tc>
          <w:tcPr>
            <w:tcW w:w="1093" w:type="dxa"/>
          </w:tcPr>
          <w:p w14:paraId="056C6641" w14:textId="77777777" w:rsidR="00B31EE5" w:rsidRPr="00D11700" w:rsidRDefault="00B31EE5" w:rsidP="00656781">
            <w:pPr>
              <w:pStyle w:val="BodyText"/>
              <w:spacing w:before="60"/>
              <w:jc w:val="center"/>
              <w:rPr>
                <w:sz w:val="18"/>
                <w:szCs w:val="18"/>
              </w:rPr>
            </w:pPr>
            <w:r w:rsidRPr="00D11700">
              <w:rPr>
                <w:sz w:val="18"/>
                <w:szCs w:val="18"/>
              </w:rPr>
              <w:t>204</w:t>
            </w:r>
          </w:p>
          <w:p w14:paraId="2A9B9160" w14:textId="77777777" w:rsidR="00B31EE5" w:rsidRPr="00D11700" w:rsidRDefault="00B31EE5" w:rsidP="00656781">
            <w:pPr>
              <w:pStyle w:val="BodyText"/>
              <w:spacing w:before="60"/>
              <w:jc w:val="center"/>
              <w:rPr>
                <w:sz w:val="18"/>
                <w:szCs w:val="18"/>
              </w:rPr>
            </w:pPr>
          </w:p>
          <w:p w14:paraId="2D24C779" w14:textId="77777777" w:rsidR="00B31EE5" w:rsidRPr="00CC40D1" w:rsidRDefault="00B31EE5" w:rsidP="00656781">
            <w:pPr>
              <w:pStyle w:val="BodyText"/>
              <w:spacing w:before="60"/>
              <w:jc w:val="center"/>
              <w:rPr>
                <w:sz w:val="18"/>
                <w:szCs w:val="18"/>
              </w:rPr>
            </w:pPr>
          </w:p>
          <w:p w14:paraId="77053E40" w14:textId="77777777" w:rsidR="00B31EE5" w:rsidRPr="00CC40D1" w:rsidRDefault="00B31EE5" w:rsidP="00656781">
            <w:pPr>
              <w:pStyle w:val="BodyText"/>
              <w:spacing w:before="60"/>
              <w:jc w:val="center"/>
              <w:rPr>
                <w:sz w:val="18"/>
                <w:szCs w:val="18"/>
              </w:rPr>
            </w:pPr>
          </w:p>
          <w:p w14:paraId="1F322087" w14:textId="77777777" w:rsidR="00B31EE5" w:rsidRPr="00CC40D1" w:rsidRDefault="00B31EE5" w:rsidP="00656781">
            <w:pPr>
              <w:pStyle w:val="BodyText"/>
              <w:spacing w:before="60"/>
              <w:jc w:val="center"/>
              <w:rPr>
                <w:sz w:val="18"/>
                <w:szCs w:val="18"/>
              </w:rPr>
            </w:pPr>
            <w:r w:rsidRPr="00CC40D1">
              <w:rPr>
                <w:sz w:val="18"/>
                <w:szCs w:val="18"/>
              </w:rPr>
              <w:t>207</w:t>
            </w:r>
          </w:p>
        </w:tc>
        <w:tc>
          <w:tcPr>
            <w:tcW w:w="2054" w:type="dxa"/>
          </w:tcPr>
          <w:p w14:paraId="61169782" w14:textId="77777777" w:rsidR="00B31EE5" w:rsidRPr="00CC40D1" w:rsidRDefault="00B31EE5" w:rsidP="00656781">
            <w:pPr>
              <w:pStyle w:val="BodyText"/>
              <w:spacing w:before="60"/>
              <w:jc w:val="left"/>
              <w:rPr>
                <w:color w:val="000000"/>
                <w:sz w:val="18"/>
                <w:szCs w:val="18"/>
                <w:lang w:val="en-US"/>
              </w:rPr>
            </w:pPr>
            <w:r w:rsidRPr="00CC40D1">
              <w:rPr>
                <w:color w:val="000000"/>
                <w:sz w:val="18"/>
                <w:szCs w:val="18"/>
                <w:lang w:val="en-US"/>
              </w:rPr>
              <w:t>Amendments to the MRA for compliance with the legislation of the Code Governance Review (Phase 2)</w:t>
            </w:r>
          </w:p>
          <w:p w14:paraId="3ABF4678" w14:textId="77777777" w:rsidR="00B31EE5" w:rsidRPr="00CC40D1" w:rsidRDefault="00B31EE5" w:rsidP="00656781">
            <w:pPr>
              <w:pStyle w:val="BodyText"/>
              <w:spacing w:before="60"/>
              <w:jc w:val="left"/>
              <w:rPr>
                <w:color w:val="000000"/>
                <w:sz w:val="18"/>
                <w:szCs w:val="18"/>
                <w:lang w:val="en-US"/>
              </w:rPr>
            </w:pPr>
          </w:p>
          <w:p w14:paraId="56FF472E" w14:textId="77777777" w:rsidR="00B31EE5" w:rsidRPr="00CC40D1" w:rsidRDefault="00B31EE5" w:rsidP="00656781">
            <w:pPr>
              <w:pStyle w:val="BodyText"/>
              <w:spacing w:before="60"/>
              <w:jc w:val="left"/>
              <w:rPr>
                <w:color w:val="000000"/>
                <w:sz w:val="18"/>
                <w:szCs w:val="18"/>
                <w:lang w:val="en-US"/>
              </w:rPr>
            </w:pPr>
            <w:r w:rsidRPr="00CC40D1">
              <w:rPr>
                <w:color w:val="000000"/>
                <w:sz w:val="18"/>
                <w:szCs w:val="18"/>
                <w:lang w:val="en-US"/>
              </w:rPr>
              <w:t>Code Governance Review (Phase 20 - Code modification decision appeal provision</w:t>
            </w:r>
          </w:p>
        </w:tc>
        <w:tc>
          <w:tcPr>
            <w:tcW w:w="3258" w:type="dxa"/>
          </w:tcPr>
          <w:tbl>
            <w:tblPr>
              <w:tblW w:w="0" w:type="auto"/>
              <w:tblLayout w:type="fixed"/>
              <w:tblLook w:val="04A0" w:firstRow="1" w:lastRow="0" w:firstColumn="1" w:lastColumn="0" w:noHBand="0" w:noVBand="1"/>
            </w:tblPr>
            <w:tblGrid>
              <w:gridCol w:w="1018"/>
              <w:gridCol w:w="2009"/>
            </w:tblGrid>
            <w:tr w:rsidR="00B31EE5" w:rsidRPr="00346CA0" w14:paraId="633CEEE8" w14:textId="77777777" w:rsidTr="009B719F">
              <w:tc>
                <w:tcPr>
                  <w:tcW w:w="1018" w:type="dxa"/>
                </w:tcPr>
                <w:p w14:paraId="1A5A8488" w14:textId="77777777" w:rsidR="00B31EE5" w:rsidRPr="00CC40D1" w:rsidRDefault="00B31EE5" w:rsidP="009B719F">
                  <w:pPr>
                    <w:jc w:val="left"/>
                    <w:rPr>
                      <w:color w:val="000000"/>
                      <w:sz w:val="18"/>
                      <w:szCs w:val="18"/>
                    </w:rPr>
                  </w:pPr>
                  <w:r w:rsidRPr="00CC40D1">
                    <w:rPr>
                      <w:color w:val="000000"/>
                      <w:sz w:val="18"/>
                      <w:szCs w:val="18"/>
                    </w:rPr>
                    <w:t>Amended Clauses</w:t>
                  </w:r>
                </w:p>
              </w:tc>
              <w:tc>
                <w:tcPr>
                  <w:tcW w:w="2009" w:type="dxa"/>
                </w:tcPr>
                <w:p w14:paraId="1D9B2090" w14:textId="77777777" w:rsidR="00B31EE5" w:rsidRPr="00CC40D1" w:rsidRDefault="00B31EE5" w:rsidP="009B719F">
                  <w:pPr>
                    <w:jc w:val="left"/>
                    <w:rPr>
                      <w:color w:val="000000"/>
                      <w:sz w:val="18"/>
                      <w:szCs w:val="18"/>
                    </w:rPr>
                  </w:pPr>
                  <w:r w:rsidRPr="00CC40D1">
                    <w:rPr>
                      <w:color w:val="000000"/>
                      <w:sz w:val="18"/>
                      <w:szCs w:val="18"/>
                    </w:rPr>
                    <w:t xml:space="preserve">1.1,6.47, 7.26, 9.8, 9.12, 9.18B, 9.19, 6.56, 9.20, </w:t>
                  </w:r>
                </w:p>
              </w:tc>
            </w:tr>
            <w:tr w:rsidR="00B31EE5" w:rsidRPr="00346CA0" w14:paraId="184355D0" w14:textId="77777777" w:rsidTr="009B719F">
              <w:tc>
                <w:tcPr>
                  <w:tcW w:w="1018" w:type="dxa"/>
                </w:tcPr>
                <w:p w14:paraId="33A615C5" w14:textId="77777777" w:rsidR="00B31EE5" w:rsidRPr="00D11700" w:rsidRDefault="00B31EE5" w:rsidP="009B719F">
                  <w:pPr>
                    <w:jc w:val="left"/>
                    <w:rPr>
                      <w:color w:val="000000"/>
                      <w:sz w:val="18"/>
                      <w:szCs w:val="18"/>
                    </w:rPr>
                  </w:pPr>
                  <w:r w:rsidRPr="00D11700">
                    <w:rPr>
                      <w:color w:val="000000"/>
                      <w:sz w:val="18"/>
                      <w:szCs w:val="18"/>
                    </w:rPr>
                    <w:t>New Clauses</w:t>
                  </w:r>
                </w:p>
              </w:tc>
              <w:tc>
                <w:tcPr>
                  <w:tcW w:w="2009" w:type="dxa"/>
                </w:tcPr>
                <w:p w14:paraId="059DF818" w14:textId="77777777" w:rsidR="00B31EE5" w:rsidRPr="00D11700" w:rsidRDefault="00B31EE5" w:rsidP="009B719F">
                  <w:pPr>
                    <w:jc w:val="left"/>
                    <w:rPr>
                      <w:color w:val="000000"/>
                      <w:sz w:val="18"/>
                      <w:szCs w:val="18"/>
                    </w:rPr>
                  </w:pPr>
                  <w:r w:rsidRPr="00D11700">
                    <w:rPr>
                      <w:color w:val="000000"/>
                      <w:sz w:val="18"/>
                      <w:szCs w:val="18"/>
                    </w:rPr>
                    <w:t>7.27, 7.28, 7.29, 7.30, 9.6A, 9.19A, 9.19B, 6.56A</w:t>
                  </w:r>
                </w:p>
              </w:tc>
            </w:tr>
            <w:tr w:rsidR="00B31EE5" w:rsidRPr="00346CA0" w14:paraId="69BF19A5" w14:textId="77777777" w:rsidTr="009B719F">
              <w:tc>
                <w:tcPr>
                  <w:tcW w:w="1018" w:type="dxa"/>
                </w:tcPr>
                <w:p w14:paraId="6A3FBCAA" w14:textId="77777777" w:rsidR="00B31EE5" w:rsidRPr="00D11700" w:rsidRDefault="00B31EE5" w:rsidP="009B719F">
                  <w:pPr>
                    <w:jc w:val="left"/>
                    <w:rPr>
                      <w:color w:val="000000"/>
                      <w:sz w:val="18"/>
                      <w:szCs w:val="18"/>
                    </w:rPr>
                  </w:pPr>
                  <w:r w:rsidRPr="00D11700">
                    <w:rPr>
                      <w:color w:val="000000"/>
                      <w:sz w:val="18"/>
                      <w:szCs w:val="18"/>
                    </w:rPr>
                    <w:t>Amend Schedules</w:t>
                  </w:r>
                </w:p>
              </w:tc>
              <w:tc>
                <w:tcPr>
                  <w:tcW w:w="2009" w:type="dxa"/>
                </w:tcPr>
                <w:p w14:paraId="2A35B720" w14:textId="77777777" w:rsidR="00B31EE5" w:rsidRPr="00D11700" w:rsidRDefault="00B31EE5" w:rsidP="009B719F">
                  <w:pPr>
                    <w:jc w:val="left"/>
                    <w:rPr>
                      <w:color w:val="000000"/>
                      <w:sz w:val="18"/>
                      <w:szCs w:val="18"/>
                    </w:rPr>
                  </w:pPr>
                  <w:r w:rsidRPr="00D11700">
                    <w:rPr>
                      <w:color w:val="000000"/>
                      <w:sz w:val="18"/>
                      <w:szCs w:val="18"/>
                    </w:rPr>
                    <w:t>12</w:t>
                  </w:r>
                </w:p>
              </w:tc>
            </w:tr>
          </w:tbl>
          <w:p w14:paraId="6347B2AB" w14:textId="77777777" w:rsidR="00B31EE5" w:rsidRPr="00D11700" w:rsidRDefault="00B31EE5" w:rsidP="00084D9D">
            <w:pPr>
              <w:jc w:val="left"/>
              <w:rPr>
                <w:color w:val="000000"/>
                <w:sz w:val="18"/>
                <w:szCs w:val="18"/>
              </w:rPr>
            </w:pPr>
          </w:p>
          <w:p w14:paraId="509E4142" w14:textId="77777777" w:rsidR="00B31EE5" w:rsidRPr="00D11700" w:rsidRDefault="00B31EE5" w:rsidP="00084D9D">
            <w:pPr>
              <w:jc w:val="left"/>
              <w:rPr>
                <w:color w:val="000000"/>
                <w:sz w:val="18"/>
                <w:szCs w:val="18"/>
              </w:rPr>
            </w:pPr>
            <w:r w:rsidRPr="00D11700">
              <w:rPr>
                <w:color w:val="000000"/>
                <w:sz w:val="18"/>
                <w:szCs w:val="18"/>
              </w:rPr>
              <w:t>Amend Clause 7.30.2</w:t>
            </w:r>
          </w:p>
        </w:tc>
        <w:tc>
          <w:tcPr>
            <w:tcW w:w="1133" w:type="dxa"/>
          </w:tcPr>
          <w:p w14:paraId="623A5379" w14:textId="77777777" w:rsidR="00B31EE5" w:rsidRPr="00D11700" w:rsidRDefault="00B31EE5" w:rsidP="0023216C">
            <w:pPr>
              <w:pStyle w:val="BodyText"/>
              <w:spacing w:before="60"/>
              <w:jc w:val="center"/>
              <w:rPr>
                <w:sz w:val="18"/>
                <w:szCs w:val="18"/>
              </w:rPr>
            </w:pPr>
          </w:p>
        </w:tc>
      </w:tr>
      <w:tr w:rsidR="00BA3605" w14:paraId="0DF2168E" w14:textId="77777777" w:rsidTr="0014143D">
        <w:trPr>
          <w:trHeight w:val="188"/>
        </w:trPr>
        <w:tc>
          <w:tcPr>
            <w:tcW w:w="1065" w:type="dxa"/>
            <w:gridSpan w:val="2"/>
          </w:tcPr>
          <w:p w14:paraId="2AAC9EB0" w14:textId="77777777" w:rsidR="00BA3605" w:rsidRPr="00D11700" w:rsidRDefault="00BA3605" w:rsidP="00BC7D9C">
            <w:pPr>
              <w:pStyle w:val="BodyText"/>
              <w:spacing w:before="60"/>
              <w:jc w:val="center"/>
              <w:rPr>
                <w:sz w:val="18"/>
                <w:szCs w:val="18"/>
              </w:rPr>
            </w:pPr>
            <w:r w:rsidRPr="00D11700">
              <w:rPr>
                <w:sz w:val="18"/>
                <w:szCs w:val="18"/>
              </w:rPr>
              <w:t>10.5</w:t>
            </w:r>
          </w:p>
        </w:tc>
        <w:tc>
          <w:tcPr>
            <w:tcW w:w="1178" w:type="dxa"/>
            <w:gridSpan w:val="2"/>
          </w:tcPr>
          <w:p w14:paraId="3B5095E3" w14:textId="77777777" w:rsidR="00BA3605" w:rsidRPr="00D11700" w:rsidRDefault="00BA3605" w:rsidP="0023216C">
            <w:pPr>
              <w:pStyle w:val="BodyText"/>
              <w:spacing w:before="60"/>
              <w:jc w:val="center"/>
              <w:rPr>
                <w:sz w:val="18"/>
                <w:szCs w:val="18"/>
              </w:rPr>
            </w:pPr>
            <w:r w:rsidRPr="00D11700">
              <w:rPr>
                <w:sz w:val="18"/>
                <w:szCs w:val="18"/>
              </w:rPr>
              <w:t>27/02/2014</w:t>
            </w:r>
          </w:p>
        </w:tc>
        <w:tc>
          <w:tcPr>
            <w:tcW w:w="1093" w:type="dxa"/>
          </w:tcPr>
          <w:p w14:paraId="1D92F80A" w14:textId="77777777" w:rsidR="00BA3605" w:rsidRPr="00D11700" w:rsidRDefault="00BA3605" w:rsidP="00656781">
            <w:pPr>
              <w:pStyle w:val="BodyText"/>
              <w:spacing w:before="60"/>
              <w:jc w:val="center"/>
              <w:rPr>
                <w:sz w:val="18"/>
                <w:szCs w:val="18"/>
              </w:rPr>
            </w:pPr>
            <w:r w:rsidRPr="00D11700">
              <w:rPr>
                <w:sz w:val="18"/>
                <w:szCs w:val="18"/>
              </w:rPr>
              <w:t>205</w:t>
            </w:r>
          </w:p>
          <w:p w14:paraId="2A42518E" w14:textId="77777777" w:rsidR="001B5F71" w:rsidRPr="00D11700" w:rsidRDefault="001B5F71" w:rsidP="00656781">
            <w:pPr>
              <w:pStyle w:val="BodyText"/>
              <w:spacing w:before="60"/>
              <w:jc w:val="center"/>
              <w:rPr>
                <w:sz w:val="18"/>
                <w:szCs w:val="18"/>
              </w:rPr>
            </w:pPr>
          </w:p>
          <w:p w14:paraId="4D3F77B9" w14:textId="77777777" w:rsidR="001B5F71" w:rsidRPr="00CC40D1" w:rsidRDefault="001B5F71" w:rsidP="00656781">
            <w:pPr>
              <w:pStyle w:val="BodyText"/>
              <w:spacing w:before="60"/>
              <w:jc w:val="center"/>
              <w:rPr>
                <w:sz w:val="18"/>
                <w:szCs w:val="18"/>
              </w:rPr>
            </w:pPr>
          </w:p>
          <w:p w14:paraId="16E0C475" w14:textId="77777777" w:rsidR="00BA3605" w:rsidRPr="00CC40D1" w:rsidRDefault="00BA3605" w:rsidP="00656781">
            <w:pPr>
              <w:pStyle w:val="BodyText"/>
              <w:spacing w:before="60"/>
              <w:jc w:val="center"/>
              <w:rPr>
                <w:sz w:val="18"/>
                <w:szCs w:val="18"/>
              </w:rPr>
            </w:pPr>
            <w:r w:rsidRPr="00CC40D1">
              <w:rPr>
                <w:sz w:val="18"/>
                <w:szCs w:val="18"/>
              </w:rPr>
              <w:t>208</w:t>
            </w:r>
          </w:p>
        </w:tc>
        <w:tc>
          <w:tcPr>
            <w:tcW w:w="2054" w:type="dxa"/>
          </w:tcPr>
          <w:p w14:paraId="47DD8496" w14:textId="77777777" w:rsidR="00BA3605" w:rsidRPr="00CC40D1" w:rsidRDefault="00A53AD1" w:rsidP="00656781">
            <w:pPr>
              <w:pStyle w:val="BodyText"/>
              <w:spacing w:before="60"/>
              <w:jc w:val="left"/>
              <w:rPr>
                <w:color w:val="000000"/>
                <w:sz w:val="18"/>
                <w:szCs w:val="18"/>
                <w:lang w:val="en-US"/>
              </w:rPr>
            </w:pPr>
            <w:r w:rsidRPr="00CC40D1">
              <w:rPr>
                <w:color w:val="000000"/>
                <w:sz w:val="18"/>
                <w:szCs w:val="18"/>
                <w:lang w:val="en-US"/>
              </w:rPr>
              <w:t>Update MRA Clause 24 to reflect updated MPAD Data Item referencing as per Schedule 2 in MRA CP 0199</w:t>
            </w:r>
          </w:p>
          <w:p w14:paraId="18343E4B" w14:textId="77777777" w:rsidR="001B5F71" w:rsidRPr="00CC40D1" w:rsidRDefault="001B5F71" w:rsidP="00656781">
            <w:pPr>
              <w:pStyle w:val="BodyText"/>
              <w:spacing w:before="60"/>
              <w:jc w:val="left"/>
              <w:rPr>
                <w:color w:val="000000"/>
                <w:sz w:val="18"/>
                <w:szCs w:val="18"/>
                <w:lang w:val="en-US"/>
              </w:rPr>
            </w:pPr>
            <w:r w:rsidRPr="00CC40D1">
              <w:rPr>
                <w:color w:val="000000"/>
                <w:sz w:val="18"/>
                <w:szCs w:val="18"/>
                <w:lang w:val="en-US"/>
              </w:rPr>
              <w:t>Review of MRA to reflect updated MPAD Data Item referencing as per MRA CP 0199</w:t>
            </w:r>
          </w:p>
        </w:tc>
        <w:tc>
          <w:tcPr>
            <w:tcW w:w="3258" w:type="dxa"/>
          </w:tcPr>
          <w:p w14:paraId="274687E2" w14:textId="77777777" w:rsidR="00BA3605" w:rsidRPr="00CC40D1" w:rsidRDefault="001B5F71" w:rsidP="009B719F">
            <w:pPr>
              <w:jc w:val="left"/>
              <w:rPr>
                <w:color w:val="000000"/>
                <w:sz w:val="18"/>
                <w:szCs w:val="18"/>
              </w:rPr>
            </w:pPr>
            <w:r w:rsidRPr="00CC40D1">
              <w:rPr>
                <w:color w:val="000000"/>
                <w:sz w:val="18"/>
                <w:szCs w:val="18"/>
              </w:rPr>
              <w:t>Clause 14.15, 24.9, 24.13.2, 24.23.1</w:t>
            </w:r>
          </w:p>
          <w:p w14:paraId="57D7AB43" w14:textId="77777777" w:rsidR="001B5F71" w:rsidRPr="00CC40D1" w:rsidRDefault="001B5F71" w:rsidP="009B719F">
            <w:pPr>
              <w:jc w:val="left"/>
              <w:rPr>
                <w:color w:val="000000"/>
                <w:sz w:val="18"/>
                <w:szCs w:val="18"/>
              </w:rPr>
            </w:pPr>
          </w:p>
          <w:p w14:paraId="07D21218" w14:textId="77777777" w:rsidR="001B5F71" w:rsidRPr="00CC40D1" w:rsidRDefault="001B5F71" w:rsidP="009B719F">
            <w:pPr>
              <w:jc w:val="left"/>
              <w:rPr>
                <w:color w:val="000000"/>
                <w:sz w:val="18"/>
                <w:szCs w:val="18"/>
              </w:rPr>
            </w:pPr>
          </w:p>
          <w:p w14:paraId="210CD3A6" w14:textId="77777777" w:rsidR="001B5F71" w:rsidRPr="00CC40D1" w:rsidRDefault="001B5F71" w:rsidP="009B719F">
            <w:pPr>
              <w:jc w:val="left"/>
              <w:rPr>
                <w:color w:val="000000"/>
                <w:sz w:val="18"/>
                <w:szCs w:val="18"/>
              </w:rPr>
            </w:pPr>
          </w:p>
          <w:p w14:paraId="0420523D" w14:textId="77777777" w:rsidR="001B5F71" w:rsidRPr="00CC40D1" w:rsidRDefault="001B5F71" w:rsidP="009B719F">
            <w:pPr>
              <w:jc w:val="left"/>
              <w:rPr>
                <w:color w:val="000000"/>
                <w:sz w:val="18"/>
                <w:szCs w:val="18"/>
              </w:rPr>
            </w:pPr>
          </w:p>
          <w:p w14:paraId="66FF93D9" w14:textId="77777777" w:rsidR="001B5F71" w:rsidRPr="00CC40D1" w:rsidRDefault="001B5F71" w:rsidP="009B719F">
            <w:pPr>
              <w:jc w:val="left"/>
              <w:rPr>
                <w:color w:val="000000"/>
                <w:sz w:val="18"/>
                <w:szCs w:val="18"/>
              </w:rPr>
            </w:pPr>
          </w:p>
          <w:p w14:paraId="75D7D3AE" w14:textId="77777777" w:rsidR="001B5F71" w:rsidRPr="00CC40D1" w:rsidRDefault="001B5F71" w:rsidP="009B719F">
            <w:pPr>
              <w:jc w:val="left"/>
              <w:rPr>
                <w:color w:val="000000"/>
                <w:sz w:val="18"/>
                <w:szCs w:val="18"/>
              </w:rPr>
            </w:pPr>
            <w:r w:rsidRPr="00CC40D1">
              <w:rPr>
                <w:color w:val="000000"/>
                <w:sz w:val="18"/>
                <w:szCs w:val="18"/>
              </w:rPr>
              <w:t>Definitions, Schedule 3, Schedule 13 (Clause 2, 24.2.1, 24.13.4, 27.10)</w:t>
            </w:r>
          </w:p>
        </w:tc>
        <w:tc>
          <w:tcPr>
            <w:tcW w:w="1133" w:type="dxa"/>
          </w:tcPr>
          <w:p w14:paraId="73E0B0F8" w14:textId="77777777" w:rsidR="00BA3605" w:rsidRPr="00CC40D1" w:rsidRDefault="00BA3605" w:rsidP="0023216C">
            <w:pPr>
              <w:pStyle w:val="BodyText"/>
              <w:spacing w:before="60"/>
              <w:jc w:val="center"/>
              <w:rPr>
                <w:sz w:val="18"/>
                <w:szCs w:val="18"/>
              </w:rPr>
            </w:pPr>
            <w:r w:rsidRPr="00CC40D1">
              <w:rPr>
                <w:sz w:val="18"/>
                <w:szCs w:val="18"/>
              </w:rPr>
              <w:t>27/02/2014</w:t>
            </w:r>
          </w:p>
        </w:tc>
      </w:tr>
      <w:tr w:rsidR="00BA3605" w14:paraId="2EAD8F6C" w14:textId="77777777" w:rsidTr="0014143D">
        <w:trPr>
          <w:trHeight w:val="188"/>
        </w:trPr>
        <w:tc>
          <w:tcPr>
            <w:tcW w:w="1065" w:type="dxa"/>
            <w:gridSpan w:val="2"/>
          </w:tcPr>
          <w:p w14:paraId="1B57EDD3" w14:textId="77777777" w:rsidR="00BA3605" w:rsidRPr="00D11700" w:rsidRDefault="00BA3605" w:rsidP="00BC7D9C">
            <w:pPr>
              <w:pStyle w:val="BodyText"/>
              <w:spacing w:before="60"/>
              <w:jc w:val="center"/>
              <w:rPr>
                <w:sz w:val="18"/>
                <w:szCs w:val="18"/>
              </w:rPr>
            </w:pPr>
            <w:r w:rsidRPr="00D11700">
              <w:rPr>
                <w:sz w:val="18"/>
                <w:szCs w:val="18"/>
              </w:rPr>
              <w:t>10.6</w:t>
            </w:r>
          </w:p>
        </w:tc>
        <w:tc>
          <w:tcPr>
            <w:tcW w:w="1178" w:type="dxa"/>
            <w:gridSpan w:val="2"/>
          </w:tcPr>
          <w:p w14:paraId="174B7FE3" w14:textId="77777777" w:rsidR="00BA3605" w:rsidRPr="00D11700" w:rsidRDefault="00BA3605" w:rsidP="0023216C">
            <w:pPr>
              <w:pStyle w:val="BodyText"/>
              <w:spacing w:before="60"/>
              <w:jc w:val="center"/>
              <w:rPr>
                <w:sz w:val="18"/>
                <w:szCs w:val="18"/>
              </w:rPr>
            </w:pPr>
            <w:r w:rsidRPr="00D11700">
              <w:rPr>
                <w:sz w:val="18"/>
                <w:szCs w:val="18"/>
              </w:rPr>
              <w:t>26/06/2014</w:t>
            </w:r>
          </w:p>
        </w:tc>
        <w:tc>
          <w:tcPr>
            <w:tcW w:w="1093" w:type="dxa"/>
          </w:tcPr>
          <w:p w14:paraId="4675DED6" w14:textId="77777777" w:rsidR="00BA3605" w:rsidRPr="00D11700" w:rsidRDefault="00F51D87" w:rsidP="00656781">
            <w:pPr>
              <w:pStyle w:val="BodyText"/>
              <w:spacing w:before="60"/>
              <w:jc w:val="center"/>
              <w:rPr>
                <w:sz w:val="18"/>
                <w:szCs w:val="18"/>
              </w:rPr>
            </w:pPr>
            <w:r w:rsidRPr="00D11700">
              <w:rPr>
                <w:sz w:val="18"/>
                <w:szCs w:val="18"/>
              </w:rPr>
              <w:t>209</w:t>
            </w:r>
          </w:p>
          <w:p w14:paraId="32F29A80" w14:textId="77777777" w:rsidR="00F51D87" w:rsidRPr="00D11700" w:rsidRDefault="00F51D87" w:rsidP="00656781">
            <w:pPr>
              <w:pStyle w:val="BodyText"/>
              <w:spacing w:before="60"/>
              <w:jc w:val="center"/>
              <w:rPr>
                <w:sz w:val="18"/>
                <w:szCs w:val="18"/>
              </w:rPr>
            </w:pPr>
          </w:p>
          <w:p w14:paraId="201DE36A" w14:textId="77777777" w:rsidR="00F51D87" w:rsidRPr="00CC40D1" w:rsidRDefault="00F51D87" w:rsidP="00656781">
            <w:pPr>
              <w:pStyle w:val="BodyText"/>
              <w:spacing w:before="60"/>
              <w:jc w:val="center"/>
              <w:rPr>
                <w:sz w:val="18"/>
                <w:szCs w:val="18"/>
              </w:rPr>
            </w:pPr>
            <w:r w:rsidRPr="00CC40D1">
              <w:rPr>
                <w:sz w:val="18"/>
                <w:szCs w:val="18"/>
              </w:rPr>
              <w:t>213</w:t>
            </w:r>
          </w:p>
          <w:p w14:paraId="35AA14DA" w14:textId="77777777" w:rsidR="00F51D87" w:rsidRPr="00CC40D1" w:rsidRDefault="00F51D87" w:rsidP="00656781">
            <w:pPr>
              <w:pStyle w:val="BodyText"/>
              <w:spacing w:before="60"/>
              <w:jc w:val="center"/>
              <w:rPr>
                <w:sz w:val="18"/>
                <w:szCs w:val="18"/>
              </w:rPr>
            </w:pPr>
          </w:p>
        </w:tc>
        <w:tc>
          <w:tcPr>
            <w:tcW w:w="2054" w:type="dxa"/>
          </w:tcPr>
          <w:p w14:paraId="58EEC3A3" w14:textId="77777777" w:rsidR="00BA3605" w:rsidRPr="00CC40D1" w:rsidRDefault="00F51D87" w:rsidP="00656781">
            <w:pPr>
              <w:pStyle w:val="BodyText"/>
              <w:spacing w:before="60"/>
              <w:jc w:val="left"/>
              <w:rPr>
                <w:color w:val="000000"/>
                <w:sz w:val="18"/>
                <w:szCs w:val="18"/>
                <w:lang w:val="en-US"/>
              </w:rPr>
            </w:pPr>
            <w:r w:rsidRPr="00CC40D1">
              <w:rPr>
                <w:color w:val="000000"/>
                <w:sz w:val="18"/>
                <w:szCs w:val="18"/>
                <w:lang w:val="en-US"/>
              </w:rPr>
              <w:t>Amending Objection Resolution Period</w:t>
            </w:r>
          </w:p>
          <w:p w14:paraId="5AD43940" w14:textId="77777777" w:rsidR="00F51D87" w:rsidRPr="00CC40D1" w:rsidRDefault="00F51D87" w:rsidP="00656781">
            <w:pPr>
              <w:pStyle w:val="BodyText"/>
              <w:spacing w:before="60"/>
              <w:jc w:val="left"/>
              <w:rPr>
                <w:color w:val="000000"/>
                <w:sz w:val="18"/>
                <w:szCs w:val="18"/>
                <w:lang w:val="en-US"/>
              </w:rPr>
            </w:pPr>
            <w:r w:rsidRPr="00CC40D1">
              <w:rPr>
                <w:color w:val="000000"/>
                <w:sz w:val="18"/>
                <w:szCs w:val="18"/>
                <w:lang w:val="en-US"/>
              </w:rPr>
              <w:t>Remove obsolete references to BSC Code Subsidiary documentation from MRA v1.1</w:t>
            </w:r>
          </w:p>
        </w:tc>
        <w:tc>
          <w:tcPr>
            <w:tcW w:w="3258" w:type="dxa"/>
          </w:tcPr>
          <w:p w14:paraId="1AA541D1" w14:textId="77777777" w:rsidR="00BA3605" w:rsidRPr="00CC40D1" w:rsidRDefault="001B5F71" w:rsidP="009B719F">
            <w:pPr>
              <w:jc w:val="left"/>
              <w:rPr>
                <w:color w:val="000000"/>
                <w:sz w:val="18"/>
                <w:szCs w:val="18"/>
              </w:rPr>
            </w:pPr>
            <w:r w:rsidRPr="00CC40D1">
              <w:rPr>
                <w:color w:val="000000"/>
                <w:sz w:val="18"/>
                <w:szCs w:val="18"/>
              </w:rPr>
              <w:t>Definitions</w:t>
            </w:r>
          </w:p>
          <w:p w14:paraId="50DAA22D" w14:textId="77777777" w:rsidR="001B5F71" w:rsidRPr="00CC40D1" w:rsidRDefault="001B5F71" w:rsidP="009B719F">
            <w:pPr>
              <w:jc w:val="left"/>
              <w:rPr>
                <w:color w:val="000000"/>
                <w:sz w:val="18"/>
                <w:szCs w:val="18"/>
              </w:rPr>
            </w:pPr>
          </w:p>
          <w:p w14:paraId="6E8C7B7A" w14:textId="77777777" w:rsidR="001B5F71" w:rsidRPr="00CC40D1" w:rsidRDefault="001B5F71" w:rsidP="009B719F">
            <w:pPr>
              <w:jc w:val="left"/>
              <w:rPr>
                <w:color w:val="000000"/>
                <w:sz w:val="18"/>
                <w:szCs w:val="18"/>
              </w:rPr>
            </w:pPr>
          </w:p>
          <w:p w14:paraId="1E69DD13" w14:textId="77777777" w:rsidR="001B5F71" w:rsidRPr="00CC40D1" w:rsidRDefault="001B5F71" w:rsidP="009B719F">
            <w:pPr>
              <w:jc w:val="left"/>
              <w:rPr>
                <w:color w:val="000000"/>
                <w:sz w:val="18"/>
                <w:szCs w:val="18"/>
              </w:rPr>
            </w:pPr>
            <w:r w:rsidRPr="00CC40D1">
              <w:rPr>
                <w:color w:val="000000"/>
                <w:sz w:val="18"/>
                <w:szCs w:val="18"/>
              </w:rPr>
              <w:t>Definitions, Clause 29.3</w:t>
            </w:r>
            <w:r w:rsidR="00E56CEF" w:rsidRPr="00CC40D1">
              <w:rPr>
                <w:color w:val="000000"/>
                <w:sz w:val="18"/>
                <w:szCs w:val="18"/>
              </w:rPr>
              <w:t>.</w:t>
            </w:r>
          </w:p>
        </w:tc>
        <w:tc>
          <w:tcPr>
            <w:tcW w:w="1133" w:type="dxa"/>
          </w:tcPr>
          <w:p w14:paraId="5E52EF27" w14:textId="77777777" w:rsidR="00BA3605" w:rsidRPr="00CC40D1" w:rsidRDefault="00F51D87" w:rsidP="0023216C">
            <w:pPr>
              <w:pStyle w:val="BodyText"/>
              <w:spacing w:before="60"/>
              <w:jc w:val="center"/>
              <w:rPr>
                <w:sz w:val="18"/>
                <w:szCs w:val="18"/>
              </w:rPr>
            </w:pPr>
            <w:r w:rsidRPr="00CC40D1">
              <w:rPr>
                <w:sz w:val="18"/>
                <w:szCs w:val="18"/>
              </w:rPr>
              <w:t>26/06/2014</w:t>
            </w:r>
          </w:p>
        </w:tc>
      </w:tr>
      <w:tr w:rsidR="00C97005" w14:paraId="4EBD78C0" w14:textId="77777777" w:rsidTr="0014143D">
        <w:trPr>
          <w:trHeight w:val="188"/>
        </w:trPr>
        <w:tc>
          <w:tcPr>
            <w:tcW w:w="1065" w:type="dxa"/>
            <w:gridSpan w:val="2"/>
          </w:tcPr>
          <w:p w14:paraId="5363FD6C" w14:textId="77777777" w:rsidR="00C97005" w:rsidRPr="00D11700" w:rsidRDefault="00C97005" w:rsidP="00BC7D9C">
            <w:pPr>
              <w:pStyle w:val="BodyText"/>
              <w:spacing w:before="60"/>
              <w:jc w:val="center"/>
              <w:rPr>
                <w:sz w:val="18"/>
                <w:szCs w:val="18"/>
              </w:rPr>
            </w:pPr>
            <w:r w:rsidRPr="00D11700">
              <w:rPr>
                <w:sz w:val="18"/>
                <w:szCs w:val="18"/>
              </w:rPr>
              <w:t>10.7</w:t>
            </w:r>
          </w:p>
        </w:tc>
        <w:tc>
          <w:tcPr>
            <w:tcW w:w="1178" w:type="dxa"/>
            <w:gridSpan w:val="2"/>
          </w:tcPr>
          <w:p w14:paraId="3DFDF43F" w14:textId="77777777" w:rsidR="00C97005" w:rsidRPr="00D11700" w:rsidRDefault="00C97005" w:rsidP="0023216C">
            <w:pPr>
              <w:pStyle w:val="BodyText"/>
              <w:spacing w:before="60"/>
              <w:jc w:val="center"/>
              <w:rPr>
                <w:sz w:val="18"/>
                <w:szCs w:val="18"/>
              </w:rPr>
            </w:pPr>
            <w:r w:rsidRPr="00D11700">
              <w:rPr>
                <w:sz w:val="18"/>
                <w:szCs w:val="18"/>
              </w:rPr>
              <w:t>22/07/2-14</w:t>
            </w:r>
          </w:p>
        </w:tc>
        <w:tc>
          <w:tcPr>
            <w:tcW w:w="1093" w:type="dxa"/>
          </w:tcPr>
          <w:p w14:paraId="528FF0D3" w14:textId="77777777" w:rsidR="00C97005" w:rsidRPr="00D11700" w:rsidRDefault="00C97005" w:rsidP="00656781">
            <w:pPr>
              <w:pStyle w:val="BodyText"/>
              <w:spacing w:before="60"/>
              <w:jc w:val="center"/>
              <w:rPr>
                <w:sz w:val="18"/>
                <w:szCs w:val="18"/>
              </w:rPr>
            </w:pPr>
            <w:r w:rsidRPr="00D11700">
              <w:rPr>
                <w:sz w:val="18"/>
                <w:szCs w:val="18"/>
              </w:rPr>
              <w:t>214</w:t>
            </w:r>
          </w:p>
        </w:tc>
        <w:tc>
          <w:tcPr>
            <w:tcW w:w="2054" w:type="dxa"/>
          </w:tcPr>
          <w:p w14:paraId="7716A39E" w14:textId="77777777" w:rsidR="00C97005" w:rsidRPr="00D11700" w:rsidRDefault="00C97005" w:rsidP="00656781">
            <w:pPr>
              <w:pStyle w:val="BodyText"/>
              <w:spacing w:before="60"/>
              <w:jc w:val="left"/>
              <w:rPr>
                <w:color w:val="000000"/>
                <w:sz w:val="18"/>
                <w:szCs w:val="18"/>
                <w:lang w:val="en-US"/>
              </w:rPr>
            </w:pPr>
            <w:r w:rsidRPr="00D11700">
              <w:rPr>
                <w:color w:val="000000"/>
                <w:sz w:val="18"/>
                <w:szCs w:val="18"/>
                <w:lang w:val="en-US"/>
              </w:rPr>
              <w:t>Introduction of Materiality Testing to MRA v.1.1</w:t>
            </w:r>
          </w:p>
        </w:tc>
        <w:tc>
          <w:tcPr>
            <w:tcW w:w="3258" w:type="dxa"/>
          </w:tcPr>
          <w:p w14:paraId="3A8FE3DA" w14:textId="77777777" w:rsidR="00C97005" w:rsidRPr="00CC40D1" w:rsidRDefault="00C97005" w:rsidP="009B719F">
            <w:pPr>
              <w:jc w:val="left"/>
              <w:rPr>
                <w:color w:val="000000"/>
                <w:sz w:val="18"/>
                <w:szCs w:val="18"/>
              </w:rPr>
            </w:pPr>
            <w:r w:rsidRPr="00CC40D1">
              <w:rPr>
                <w:color w:val="000000"/>
                <w:sz w:val="18"/>
                <w:szCs w:val="18"/>
              </w:rPr>
              <w:t>Clause 9.5</w:t>
            </w:r>
          </w:p>
        </w:tc>
        <w:tc>
          <w:tcPr>
            <w:tcW w:w="1133" w:type="dxa"/>
          </w:tcPr>
          <w:p w14:paraId="3D24FAFC" w14:textId="77777777" w:rsidR="00C97005" w:rsidRPr="00CC40D1" w:rsidRDefault="00C97005" w:rsidP="0023216C">
            <w:pPr>
              <w:pStyle w:val="BodyText"/>
              <w:spacing w:before="60"/>
              <w:jc w:val="center"/>
              <w:rPr>
                <w:sz w:val="18"/>
                <w:szCs w:val="18"/>
              </w:rPr>
            </w:pPr>
            <w:r w:rsidRPr="00CC40D1">
              <w:rPr>
                <w:sz w:val="18"/>
                <w:szCs w:val="18"/>
              </w:rPr>
              <w:t>23/07/2014</w:t>
            </w:r>
          </w:p>
        </w:tc>
      </w:tr>
      <w:tr w:rsidR="00025A0F" w14:paraId="158AC5DC" w14:textId="77777777" w:rsidTr="0014143D">
        <w:trPr>
          <w:trHeight w:val="188"/>
        </w:trPr>
        <w:tc>
          <w:tcPr>
            <w:tcW w:w="1065" w:type="dxa"/>
            <w:gridSpan w:val="2"/>
          </w:tcPr>
          <w:p w14:paraId="55CE4A78" w14:textId="77777777" w:rsidR="00025A0F" w:rsidRPr="00D11700" w:rsidRDefault="00C97005" w:rsidP="00BC7D9C">
            <w:pPr>
              <w:pStyle w:val="BodyText"/>
              <w:spacing w:before="60"/>
              <w:jc w:val="center"/>
              <w:rPr>
                <w:sz w:val="18"/>
                <w:szCs w:val="18"/>
              </w:rPr>
            </w:pPr>
            <w:r w:rsidRPr="00D11700">
              <w:rPr>
                <w:sz w:val="18"/>
                <w:szCs w:val="18"/>
              </w:rPr>
              <w:t>10.8</w:t>
            </w:r>
          </w:p>
        </w:tc>
        <w:tc>
          <w:tcPr>
            <w:tcW w:w="1178" w:type="dxa"/>
            <w:gridSpan w:val="2"/>
          </w:tcPr>
          <w:p w14:paraId="660BCCEF" w14:textId="77777777" w:rsidR="00025A0F" w:rsidRPr="00D11700" w:rsidRDefault="00025A0F" w:rsidP="0023216C">
            <w:pPr>
              <w:pStyle w:val="BodyText"/>
              <w:spacing w:before="60"/>
              <w:jc w:val="center"/>
              <w:rPr>
                <w:sz w:val="18"/>
                <w:szCs w:val="18"/>
              </w:rPr>
            </w:pPr>
            <w:r w:rsidRPr="00D11700">
              <w:rPr>
                <w:sz w:val="18"/>
                <w:szCs w:val="18"/>
              </w:rPr>
              <w:t>06/11/2014</w:t>
            </w:r>
          </w:p>
        </w:tc>
        <w:tc>
          <w:tcPr>
            <w:tcW w:w="1093" w:type="dxa"/>
          </w:tcPr>
          <w:p w14:paraId="6DC1E9E1" w14:textId="77777777" w:rsidR="00025A0F" w:rsidRPr="00D11700" w:rsidRDefault="00025A0F" w:rsidP="00061C01">
            <w:pPr>
              <w:pStyle w:val="BodyText"/>
              <w:spacing w:before="60"/>
              <w:jc w:val="center"/>
              <w:rPr>
                <w:sz w:val="18"/>
                <w:szCs w:val="18"/>
              </w:rPr>
            </w:pPr>
            <w:r w:rsidRPr="00D11700">
              <w:rPr>
                <w:sz w:val="18"/>
                <w:szCs w:val="18"/>
              </w:rPr>
              <w:t>210</w:t>
            </w:r>
          </w:p>
          <w:p w14:paraId="43363CA6" w14:textId="77777777" w:rsidR="00025A0F" w:rsidRPr="00D11700" w:rsidRDefault="00025A0F" w:rsidP="00061C01">
            <w:pPr>
              <w:pStyle w:val="BodyText"/>
              <w:spacing w:before="60"/>
              <w:jc w:val="center"/>
              <w:rPr>
                <w:sz w:val="18"/>
                <w:szCs w:val="18"/>
              </w:rPr>
            </w:pPr>
          </w:p>
          <w:p w14:paraId="12C172F7" w14:textId="77777777" w:rsidR="00025A0F" w:rsidRPr="00CC40D1" w:rsidRDefault="00025A0F" w:rsidP="00061C01">
            <w:pPr>
              <w:pStyle w:val="BodyText"/>
              <w:spacing w:before="60"/>
              <w:jc w:val="center"/>
              <w:rPr>
                <w:sz w:val="18"/>
                <w:szCs w:val="18"/>
              </w:rPr>
            </w:pPr>
            <w:r w:rsidRPr="00CC40D1">
              <w:rPr>
                <w:sz w:val="18"/>
                <w:szCs w:val="18"/>
              </w:rPr>
              <w:t>211</w:t>
            </w:r>
          </w:p>
          <w:p w14:paraId="22642C39" w14:textId="77777777" w:rsidR="00EF5E46" w:rsidRPr="00CC40D1" w:rsidRDefault="00EF5E46" w:rsidP="00061C01">
            <w:pPr>
              <w:pStyle w:val="BodyText"/>
              <w:spacing w:before="60"/>
              <w:jc w:val="center"/>
              <w:rPr>
                <w:sz w:val="18"/>
                <w:szCs w:val="18"/>
              </w:rPr>
            </w:pPr>
          </w:p>
          <w:p w14:paraId="78014CE9" w14:textId="77777777" w:rsidR="00061C01" w:rsidRPr="00CC40D1" w:rsidRDefault="00025A0F" w:rsidP="00061C01">
            <w:pPr>
              <w:pStyle w:val="BodyText"/>
              <w:spacing w:before="60"/>
              <w:jc w:val="center"/>
              <w:rPr>
                <w:sz w:val="18"/>
                <w:szCs w:val="18"/>
              </w:rPr>
            </w:pPr>
            <w:r w:rsidRPr="00CC40D1">
              <w:rPr>
                <w:sz w:val="18"/>
                <w:szCs w:val="18"/>
              </w:rPr>
              <w:t>216</w:t>
            </w:r>
          </w:p>
          <w:p w14:paraId="64F08E6A" w14:textId="77777777" w:rsidR="00025A0F" w:rsidRPr="00346CA0" w:rsidRDefault="00025A0F" w:rsidP="00061C01">
            <w:pPr>
              <w:rPr>
                <w:sz w:val="18"/>
                <w:szCs w:val="18"/>
                <w:rPrChange w:id="73" w:author="Debbie Houldsworth" w:date="2020-05-12T08:52:00Z">
                  <w:rPr/>
                </w:rPrChange>
              </w:rPr>
            </w:pPr>
          </w:p>
          <w:p w14:paraId="7B945770" w14:textId="77777777" w:rsidR="00061C01" w:rsidRPr="00346CA0" w:rsidRDefault="00061C01" w:rsidP="00061C01">
            <w:pPr>
              <w:rPr>
                <w:sz w:val="18"/>
                <w:szCs w:val="18"/>
                <w:rPrChange w:id="74" w:author="Debbie Houldsworth" w:date="2020-05-12T08:52:00Z">
                  <w:rPr/>
                </w:rPrChange>
              </w:rPr>
            </w:pPr>
            <w:r w:rsidRPr="00346CA0">
              <w:rPr>
                <w:sz w:val="18"/>
                <w:szCs w:val="18"/>
                <w:rPrChange w:id="75" w:author="Debbie Houldsworth" w:date="2020-05-12T08:52:00Z">
                  <w:rPr/>
                </w:rPrChange>
              </w:rPr>
              <w:t xml:space="preserve">     </w:t>
            </w:r>
            <w:r w:rsidRPr="00D11700">
              <w:rPr>
                <w:sz w:val="18"/>
                <w:szCs w:val="18"/>
              </w:rPr>
              <w:t>218</w:t>
            </w:r>
          </w:p>
        </w:tc>
        <w:tc>
          <w:tcPr>
            <w:tcW w:w="2054" w:type="dxa"/>
          </w:tcPr>
          <w:p w14:paraId="04EB6937" w14:textId="77777777" w:rsidR="00E56CEF" w:rsidRPr="00D11700" w:rsidRDefault="00E56CEF" w:rsidP="00656781">
            <w:pPr>
              <w:pStyle w:val="BodyText"/>
              <w:spacing w:before="60"/>
              <w:jc w:val="left"/>
              <w:rPr>
                <w:color w:val="000000"/>
                <w:sz w:val="18"/>
                <w:szCs w:val="18"/>
              </w:rPr>
            </w:pPr>
            <w:r w:rsidRPr="00D11700">
              <w:rPr>
                <w:color w:val="000000"/>
                <w:sz w:val="18"/>
                <w:szCs w:val="18"/>
              </w:rPr>
              <w:t>Allow Registration to start in cooling-off period v1.1</w:t>
            </w:r>
          </w:p>
          <w:p w14:paraId="56300A77" w14:textId="77777777" w:rsidR="00E56CEF" w:rsidRPr="00D11700" w:rsidRDefault="00E56CEF" w:rsidP="00656781">
            <w:pPr>
              <w:pStyle w:val="BodyText"/>
              <w:spacing w:before="60"/>
              <w:jc w:val="left"/>
              <w:rPr>
                <w:color w:val="000000"/>
                <w:sz w:val="18"/>
                <w:szCs w:val="18"/>
              </w:rPr>
            </w:pPr>
            <w:r w:rsidRPr="00D11700">
              <w:rPr>
                <w:color w:val="000000"/>
                <w:sz w:val="18"/>
                <w:szCs w:val="18"/>
              </w:rPr>
              <w:t>New clauses to section 15 of the MRA v2.1</w:t>
            </w:r>
          </w:p>
          <w:p w14:paraId="0C0E6CDF" w14:textId="77777777" w:rsidR="00025A0F" w:rsidRPr="00CC40D1" w:rsidRDefault="00E56CEF" w:rsidP="00656781">
            <w:pPr>
              <w:pStyle w:val="BodyText"/>
              <w:spacing w:before="60"/>
              <w:jc w:val="left"/>
              <w:rPr>
                <w:color w:val="000000"/>
                <w:sz w:val="18"/>
                <w:szCs w:val="18"/>
              </w:rPr>
            </w:pPr>
            <w:r w:rsidRPr="00CC40D1">
              <w:rPr>
                <w:color w:val="000000"/>
                <w:sz w:val="18"/>
                <w:szCs w:val="18"/>
              </w:rPr>
              <w:t>Housekeeping updates to contact details on the MRA v1.1</w:t>
            </w:r>
          </w:p>
          <w:p w14:paraId="2073613C" w14:textId="77777777" w:rsidR="00061C01" w:rsidRPr="00CC40D1" w:rsidRDefault="00061C01" w:rsidP="00656781">
            <w:pPr>
              <w:pStyle w:val="BodyText"/>
              <w:spacing w:before="60"/>
              <w:jc w:val="left"/>
              <w:rPr>
                <w:color w:val="000000"/>
                <w:sz w:val="18"/>
                <w:szCs w:val="18"/>
                <w:lang w:val="en-US"/>
              </w:rPr>
            </w:pPr>
            <w:r w:rsidRPr="00CC40D1">
              <w:rPr>
                <w:color w:val="000000"/>
                <w:sz w:val="18"/>
                <w:szCs w:val="18"/>
                <w:lang w:val="en-US"/>
              </w:rPr>
              <w:t>EU Third Package – Authority Powers</w:t>
            </w:r>
          </w:p>
        </w:tc>
        <w:tc>
          <w:tcPr>
            <w:tcW w:w="3258" w:type="dxa"/>
          </w:tcPr>
          <w:p w14:paraId="0565F372" w14:textId="77777777" w:rsidR="00025A0F" w:rsidRPr="00CC40D1" w:rsidRDefault="00E56CEF" w:rsidP="009B719F">
            <w:pPr>
              <w:jc w:val="left"/>
              <w:rPr>
                <w:color w:val="000000"/>
                <w:sz w:val="18"/>
                <w:szCs w:val="18"/>
              </w:rPr>
            </w:pPr>
            <w:r w:rsidRPr="00CC40D1">
              <w:rPr>
                <w:color w:val="000000"/>
                <w:sz w:val="18"/>
                <w:szCs w:val="18"/>
              </w:rPr>
              <w:t>Clauses 15.2, 15.12 and 20.3</w:t>
            </w:r>
          </w:p>
          <w:p w14:paraId="33391C2E" w14:textId="77777777" w:rsidR="00025A0F" w:rsidRPr="00CC40D1" w:rsidRDefault="00025A0F" w:rsidP="009B719F">
            <w:pPr>
              <w:jc w:val="left"/>
              <w:rPr>
                <w:color w:val="000000"/>
                <w:sz w:val="18"/>
                <w:szCs w:val="18"/>
              </w:rPr>
            </w:pPr>
          </w:p>
          <w:p w14:paraId="30FADA4B" w14:textId="77777777" w:rsidR="00025A0F" w:rsidRPr="00CC40D1" w:rsidRDefault="00025A0F" w:rsidP="009B719F">
            <w:pPr>
              <w:jc w:val="left"/>
              <w:rPr>
                <w:color w:val="000000"/>
                <w:sz w:val="18"/>
                <w:szCs w:val="18"/>
              </w:rPr>
            </w:pPr>
          </w:p>
          <w:p w14:paraId="229530F6" w14:textId="77777777" w:rsidR="00025A0F" w:rsidRPr="00CC40D1" w:rsidRDefault="00025A0F" w:rsidP="009B719F">
            <w:pPr>
              <w:jc w:val="left"/>
              <w:rPr>
                <w:color w:val="000000"/>
                <w:sz w:val="18"/>
                <w:szCs w:val="18"/>
              </w:rPr>
            </w:pPr>
          </w:p>
          <w:p w14:paraId="50840C4E" w14:textId="77777777" w:rsidR="00025A0F" w:rsidRPr="00CC40D1" w:rsidRDefault="00E56CEF" w:rsidP="009B719F">
            <w:pPr>
              <w:jc w:val="left"/>
              <w:rPr>
                <w:color w:val="000000"/>
                <w:sz w:val="18"/>
                <w:szCs w:val="18"/>
              </w:rPr>
            </w:pPr>
            <w:r w:rsidRPr="00CC40D1">
              <w:rPr>
                <w:color w:val="000000"/>
                <w:sz w:val="18"/>
                <w:szCs w:val="18"/>
              </w:rPr>
              <w:t>New Clauses 15.16, 15.17 to 15.17.3 and 15.18 to 15.21. Update to Clauses 16.10,1 and 18.10.1 to 18.10.3.</w:t>
            </w:r>
          </w:p>
          <w:p w14:paraId="74D8FC5A" w14:textId="77777777" w:rsidR="00372D88" w:rsidRPr="00CC40D1" w:rsidRDefault="00372D88" w:rsidP="009B719F">
            <w:pPr>
              <w:jc w:val="left"/>
              <w:rPr>
                <w:color w:val="000000"/>
                <w:sz w:val="18"/>
                <w:szCs w:val="18"/>
              </w:rPr>
            </w:pPr>
          </w:p>
          <w:p w14:paraId="4355F7BD" w14:textId="77777777" w:rsidR="00061C01" w:rsidRPr="00CC40D1" w:rsidRDefault="00E56CEF" w:rsidP="009B719F">
            <w:pPr>
              <w:jc w:val="left"/>
              <w:rPr>
                <w:color w:val="000000"/>
                <w:sz w:val="18"/>
                <w:szCs w:val="18"/>
              </w:rPr>
            </w:pPr>
            <w:r w:rsidRPr="00CC40D1">
              <w:rPr>
                <w:color w:val="000000"/>
                <w:sz w:val="18"/>
                <w:szCs w:val="18"/>
              </w:rPr>
              <w:t>Clause 24 and Part 2 GDCC Access Agreement.</w:t>
            </w:r>
          </w:p>
          <w:p w14:paraId="540DEEFE" w14:textId="77777777" w:rsidR="00061C01" w:rsidRPr="00CC40D1" w:rsidRDefault="00061C01" w:rsidP="00061C01">
            <w:pPr>
              <w:rPr>
                <w:sz w:val="18"/>
                <w:szCs w:val="18"/>
              </w:rPr>
            </w:pPr>
          </w:p>
          <w:p w14:paraId="35965E3D" w14:textId="77777777" w:rsidR="00025A0F" w:rsidRPr="00CC40D1" w:rsidRDefault="00061C01" w:rsidP="00061C01">
            <w:pPr>
              <w:rPr>
                <w:sz w:val="18"/>
                <w:szCs w:val="18"/>
              </w:rPr>
            </w:pPr>
            <w:r w:rsidRPr="00CC40D1">
              <w:rPr>
                <w:sz w:val="18"/>
                <w:szCs w:val="18"/>
              </w:rPr>
              <w:t>Clause 1.1, introduce Clauses 9.18E to 9.18I and amend 9.19 and 9.20.</w:t>
            </w:r>
          </w:p>
        </w:tc>
        <w:tc>
          <w:tcPr>
            <w:tcW w:w="1133" w:type="dxa"/>
          </w:tcPr>
          <w:p w14:paraId="64AA2D70" w14:textId="77777777" w:rsidR="00061C01" w:rsidRPr="00CC40D1" w:rsidRDefault="00025A0F" w:rsidP="0023216C">
            <w:pPr>
              <w:pStyle w:val="BodyText"/>
              <w:spacing w:before="60"/>
              <w:jc w:val="center"/>
              <w:rPr>
                <w:sz w:val="18"/>
                <w:szCs w:val="18"/>
              </w:rPr>
            </w:pPr>
            <w:r w:rsidRPr="00CC40D1">
              <w:rPr>
                <w:sz w:val="18"/>
                <w:szCs w:val="18"/>
              </w:rPr>
              <w:t>06/11/2014</w:t>
            </w:r>
          </w:p>
          <w:p w14:paraId="6F9E1560" w14:textId="77777777" w:rsidR="00061C01" w:rsidRPr="00346CA0" w:rsidRDefault="00061C01" w:rsidP="00061C01">
            <w:pPr>
              <w:rPr>
                <w:sz w:val="18"/>
                <w:szCs w:val="18"/>
                <w:rPrChange w:id="76" w:author="Debbie Houldsworth" w:date="2020-05-12T08:52:00Z">
                  <w:rPr/>
                </w:rPrChange>
              </w:rPr>
            </w:pPr>
          </w:p>
          <w:p w14:paraId="1EA6EF1A" w14:textId="77777777" w:rsidR="00061C01" w:rsidRPr="00346CA0" w:rsidRDefault="00061C01" w:rsidP="00061C01">
            <w:pPr>
              <w:rPr>
                <w:sz w:val="18"/>
                <w:szCs w:val="18"/>
                <w:rPrChange w:id="77" w:author="Debbie Houldsworth" w:date="2020-05-12T08:52:00Z">
                  <w:rPr/>
                </w:rPrChange>
              </w:rPr>
            </w:pPr>
          </w:p>
          <w:p w14:paraId="052F693A" w14:textId="77777777" w:rsidR="00061C01" w:rsidRPr="00346CA0" w:rsidRDefault="00061C01" w:rsidP="00061C01">
            <w:pPr>
              <w:rPr>
                <w:sz w:val="18"/>
                <w:szCs w:val="18"/>
                <w:rPrChange w:id="78" w:author="Debbie Houldsworth" w:date="2020-05-12T08:52:00Z">
                  <w:rPr/>
                </w:rPrChange>
              </w:rPr>
            </w:pPr>
          </w:p>
          <w:p w14:paraId="06E49311" w14:textId="77777777" w:rsidR="00061C01" w:rsidRPr="00346CA0" w:rsidRDefault="00061C01" w:rsidP="00061C01">
            <w:pPr>
              <w:rPr>
                <w:sz w:val="18"/>
                <w:szCs w:val="18"/>
                <w:rPrChange w:id="79" w:author="Debbie Houldsworth" w:date="2020-05-12T08:52:00Z">
                  <w:rPr/>
                </w:rPrChange>
              </w:rPr>
            </w:pPr>
          </w:p>
          <w:p w14:paraId="09EAA11C" w14:textId="77777777" w:rsidR="00061C01" w:rsidRPr="00346CA0" w:rsidRDefault="00061C01" w:rsidP="00061C01">
            <w:pPr>
              <w:rPr>
                <w:sz w:val="18"/>
                <w:szCs w:val="18"/>
                <w:rPrChange w:id="80" w:author="Debbie Houldsworth" w:date="2020-05-12T08:52:00Z">
                  <w:rPr/>
                </w:rPrChange>
              </w:rPr>
            </w:pPr>
          </w:p>
          <w:p w14:paraId="09336FEA" w14:textId="77777777" w:rsidR="00061C01" w:rsidRPr="00346CA0" w:rsidRDefault="00061C01" w:rsidP="00061C01">
            <w:pPr>
              <w:rPr>
                <w:sz w:val="18"/>
                <w:szCs w:val="18"/>
                <w:rPrChange w:id="81" w:author="Debbie Houldsworth" w:date="2020-05-12T08:52:00Z">
                  <w:rPr/>
                </w:rPrChange>
              </w:rPr>
            </w:pPr>
          </w:p>
          <w:p w14:paraId="15591517" w14:textId="77777777" w:rsidR="00025A0F" w:rsidRPr="00346CA0" w:rsidRDefault="00025A0F" w:rsidP="00061C01">
            <w:pPr>
              <w:rPr>
                <w:sz w:val="18"/>
                <w:szCs w:val="18"/>
                <w:rPrChange w:id="82" w:author="Debbie Houldsworth" w:date="2020-05-12T08:52:00Z">
                  <w:rPr/>
                </w:rPrChange>
              </w:rPr>
            </w:pPr>
          </w:p>
        </w:tc>
      </w:tr>
      <w:tr w:rsidR="000846DC" w14:paraId="49C385C3" w14:textId="77777777" w:rsidTr="0014143D">
        <w:trPr>
          <w:trHeight w:val="188"/>
        </w:trPr>
        <w:tc>
          <w:tcPr>
            <w:tcW w:w="1065" w:type="dxa"/>
            <w:gridSpan w:val="2"/>
            <w:tcBorders>
              <w:bottom w:val="single" w:sz="4" w:space="0" w:color="auto"/>
            </w:tcBorders>
          </w:tcPr>
          <w:p w14:paraId="07D54CBC" w14:textId="77777777" w:rsidR="000846DC" w:rsidRPr="00D11700" w:rsidRDefault="000846DC" w:rsidP="00BC7D9C">
            <w:pPr>
              <w:pStyle w:val="BodyText"/>
              <w:spacing w:before="60"/>
              <w:jc w:val="center"/>
              <w:rPr>
                <w:sz w:val="18"/>
                <w:szCs w:val="18"/>
              </w:rPr>
            </w:pPr>
            <w:r w:rsidRPr="00D11700">
              <w:rPr>
                <w:sz w:val="18"/>
                <w:szCs w:val="18"/>
              </w:rPr>
              <w:t>10.9</w:t>
            </w:r>
          </w:p>
          <w:p w14:paraId="1CED8A89" w14:textId="77777777" w:rsidR="009732AB" w:rsidRPr="00D11700" w:rsidRDefault="009732AB" w:rsidP="00BC7D9C">
            <w:pPr>
              <w:pStyle w:val="BodyText"/>
              <w:spacing w:before="60"/>
              <w:jc w:val="center"/>
              <w:rPr>
                <w:sz w:val="18"/>
                <w:szCs w:val="18"/>
              </w:rPr>
            </w:pPr>
          </w:p>
          <w:p w14:paraId="5FE8731F" w14:textId="77777777" w:rsidR="009732AB" w:rsidRPr="00D11700" w:rsidRDefault="009732AB" w:rsidP="00BC7D9C">
            <w:pPr>
              <w:pStyle w:val="BodyText"/>
              <w:spacing w:before="60"/>
              <w:jc w:val="center"/>
              <w:rPr>
                <w:sz w:val="18"/>
                <w:szCs w:val="18"/>
              </w:rPr>
            </w:pPr>
          </w:p>
          <w:p w14:paraId="739565CB" w14:textId="77777777" w:rsidR="009732AB" w:rsidRPr="00D11700" w:rsidRDefault="009732AB" w:rsidP="00BC7D9C">
            <w:pPr>
              <w:pStyle w:val="BodyText"/>
              <w:spacing w:before="60"/>
              <w:jc w:val="center"/>
              <w:rPr>
                <w:sz w:val="18"/>
                <w:szCs w:val="18"/>
              </w:rPr>
            </w:pPr>
          </w:p>
          <w:p w14:paraId="456F0E6A" w14:textId="77777777" w:rsidR="009732AB" w:rsidRPr="00CC40D1" w:rsidRDefault="009732AB" w:rsidP="00BC7D9C">
            <w:pPr>
              <w:pStyle w:val="BodyText"/>
              <w:spacing w:before="60"/>
              <w:jc w:val="center"/>
              <w:rPr>
                <w:sz w:val="18"/>
                <w:szCs w:val="18"/>
              </w:rPr>
            </w:pPr>
          </w:p>
          <w:p w14:paraId="5088C11D" w14:textId="77777777" w:rsidR="009732AB" w:rsidRPr="00CC40D1" w:rsidRDefault="009732AB" w:rsidP="00BC7D9C">
            <w:pPr>
              <w:pStyle w:val="BodyText"/>
              <w:spacing w:before="60"/>
              <w:jc w:val="center"/>
              <w:rPr>
                <w:sz w:val="18"/>
                <w:szCs w:val="18"/>
              </w:rPr>
            </w:pPr>
          </w:p>
          <w:p w14:paraId="29654FC0" w14:textId="77777777" w:rsidR="009732AB" w:rsidRPr="00CC40D1" w:rsidRDefault="009732AB" w:rsidP="00BC7D9C">
            <w:pPr>
              <w:pStyle w:val="BodyText"/>
              <w:spacing w:before="60"/>
              <w:jc w:val="center"/>
              <w:rPr>
                <w:sz w:val="18"/>
                <w:szCs w:val="18"/>
              </w:rPr>
            </w:pPr>
          </w:p>
          <w:p w14:paraId="2EB146E7" w14:textId="77777777" w:rsidR="009732AB" w:rsidRPr="00CC40D1" w:rsidRDefault="009732AB" w:rsidP="00BC7D9C">
            <w:pPr>
              <w:pStyle w:val="BodyText"/>
              <w:spacing w:before="60"/>
              <w:jc w:val="center"/>
              <w:rPr>
                <w:sz w:val="18"/>
                <w:szCs w:val="18"/>
              </w:rPr>
            </w:pPr>
          </w:p>
          <w:p w14:paraId="61F9D0B3" w14:textId="77777777" w:rsidR="009732AB" w:rsidRPr="00CC40D1" w:rsidRDefault="009732AB" w:rsidP="00BC7D9C">
            <w:pPr>
              <w:pStyle w:val="BodyText"/>
              <w:spacing w:before="60"/>
              <w:jc w:val="center"/>
              <w:rPr>
                <w:sz w:val="18"/>
                <w:szCs w:val="18"/>
              </w:rPr>
            </w:pPr>
          </w:p>
          <w:p w14:paraId="47C8597D" w14:textId="77777777" w:rsidR="009732AB" w:rsidRPr="00CC40D1" w:rsidRDefault="009732AB" w:rsidP="00BC7D9C">
            <w:pPr>
              <w:pStyle w:val="BodyText"/>
              <w:spacing w:before="60"/>
              <w:jc w:val="center"/>
              <w:rPr>
                <w:sz w:val="18"/>
                <w:szCs w:val="18"/>
              </w:rPr>
            </w:pPr>
          </w:p>
          <w:p w14:paraId="6C1DF0EA" w14:textId="77777777" w:rsidR="009732AB" w:rsidRPr="00CC40D1" w:rsidRDefault="009732AB" w:rsidP="00BC7D9C">
            <w:pPr>
              <w:pStyle w:val="BodyText"/>
              <w:spacing w:before="60"/>
              <w:jc w:val="center"/>
              <w:rPr>
                <w:sz w:val="18"/>
                <w:szCs w:val="18"/>
              </w:rPr>
            </w:pPr>
          </w:p>
          <w:p w14:paraId="53B03F69" w14:textId="77777777" w:rsidR="009732AB" w:rsidRPr="00CC40D1" w:rsidRDefault="009732AB" w:rsidP="00BC7D9C">
            <w:pPr>
              <w:pStyle w:val="BodyText"/>
              <w:spacing w:before="60"/>
              <w:jc w:val="center"/>
              <w:rPr>
                <w:sz w:val="18"/>
                <w:szCs w:val="18"/>
              </w:rPr>
            </w:pPr>
          </w:p>
          <w:p w14:paraId="2B7D8978" w14:textId="77777777" w:rsidR="009732AB" w:rsidRPr="00CC40D1" w:rsidRDefault="009732AB" w:rsidP="00BC7D9C">
            <w:pPr>
              <w:pStyle w:val="BodyText"/>
              <w:spacing w:before="60"/>
              <w:jc w:val="center"/>
              <w:rPr>
                <w:sz w:val="18"/>
                <w:szCs w:val="18"/>
              </w:rPr>
            </w:pPr>
          </w:p>
          <w:p w14:paraId="0A0F90C5" w14:textId="77777777" w:rsidR="009732AB" w:rsidRPr="00CC40D1" w:rsidRDefault="009732AB" w:rsidP="00BC7D9C">
            <w:pPr>
              <w:pStyle w:val="BodyText"/>
              <w:spacing w:before="60"/>
              <w:jc w:val="center"/>
              <w:rPr>
                <w:sz w:val="18"/>
                <w:szCs w:val="18"/>
              </w:rPr>
            </w:pPr>
          </w:p>
          <w:p w14:paraId="123196AF" w14:textId="77777777" w:rsidR="009732AB" w:rsidRPr="00CC40D1" w:rsidRDefault="009732AB" w:rsidP="00BC7D9C">
            <w:pPr>
              <w:pStyle w:val="BodyText"/>
              <w:spacing w:before="60"/>
              <w:jc w:val="center"/>
              <w:rPr>
                <w:sz w:val="18"/>
                <w:szCs w:val="18"/>
              </w:rPr>
            </w:pPr>
          </w:p>
          <w:p w14:paraId="136E6522" w14:textId="77777777" w:rsidR="009732AB" w:rsidRPr="00CC40D1" w:rsidRDefault="009732AB" w:rsidP="00BC7D9C">
            <w:pPr>
              <w:pStyle w:val="BodyText"/>
              <w:spacing w:before="60"/>
              <w:jc w:val="center"/>
              <w:rPr>
                <w:sz w:val="18"/>
                <w:szCs w:val="18"/>
              </w:rPr>
            </w:pPr>
          </w:p>
          <w:p w14:paraId="0D2A8D9D" w14:textId="77777777" w:rsidR="009732AB" w:rsidRPr="00CC40D1" w:rsidRDefault="009732AB" w:rsidP="00BC7D9C">
            <w:pPr>
              <w:pStyle w:val="BodyText"/>
              <w:spacing w:before="60"/>
              <w:jc w:val="center"/>
              <w:rPr>
                <w:sz w:val="18"/>
                <w:szCs w:val="18"/>
              </w:rPr>
            </w:pPr>
          </w:p>
          <w:p w14:paraId="348785B8" w14:textId="77777777" w:rsidR="009732AB" w:rsidRPr="00CC40D1" w:rsidRDefault="009732AB" w:rsidP="00BC7D9C">
            <w:pPr>
              <w:pStyle w:val="BodyText"/>
              <w:spacing w:before="60"/>
              <w:jc w:val="center"/>
              <w:rPr>
                <w:sz w:val="18"/>
                <w:szCs w:val="18"/>
              </w:rPr>
            </w:pPr>
            <w:r w:rsidRPr="00CC40D1">
              <w:rPr>
                <w:sz w:val="18"/>
                <w:szCs w:val="18"/>
              </w:rPr>
              <w:t>10.9</w:t>
            </w:r>
          </w:p>
        </w:tc>
        <w:tc>
          <w:tcPr>
            <w:tcW w:w="1178" w:type="dxa"/>
            <w:gridSpan w:val="2"/>
          </w:tcPr>
          <w:p w14:paraId="4E21BAD6" w14:textId="77777777" w:rsidR="000846DC" w:rsidRPr="00CC40D1" w:rsidRDefault="000846DC" w:rsidP="0023216C">
            <w:pPr>
              <w:pStyle w:val="BodyText"/>
              <w:spacing w:before="60"/>
              <w:jc w:val="center"/>
              <w:rPr>
                <w:sz w:val="18"/>
                <w:szCs w:val="18"/>
              </w:rPr>
            </w:pPr>
            <w:r w:rsidRPr="00CC40D1">
              <w:rPr>
                <w:sz w:val="18"/>
                <w:szCs w:val="18"/>
              </w:rPr>
              <w:t>26/02/2015</w:t>
            </w:r>
          </w:p>
          <w:p w14:paraId="7F097928" w14:textId="77777777" w:rsidR="009732AB" w:rsidRPr="00CC40D1" w:rsidRDefault="009732AB" w:rsidP="0023216C">
            <w:pPr>
              <w:pStyle w:val="BodyText"/>
              <w:spacing w:before="60"/>
              <w:jc w:val="center"/>
              <w:rPr>
                <w:sz w:val="18"/>
                <w:szCs w:val="18"/>
              </w:rPr>
            </w:pPr>
          </w:p>
          <w:p w14:paraId="2979F66F" w14:textId="77777777" w:rsidR="009732AB" w:rsidRPr="00CC40D1" w:rsidRDefault="009732AB" w:rsidP="0023216C">
            <w:pPr>
              <w:pStyle w:val="BodyText"/>
              <w:spacing w:before="60"/>
              <w:jc w:val="center"/>
              <w:rPr>
                <w:sz w:val="18"/>
                <w:szCs w:val="18"/>
              </w:rPr>
            </w:pPr>
          </w:p>
          <w:p w14:paraId="46EFC063" w14:textId="77777777" w:rsidR="009732AB" w:rsidRPr="00CC40D1" w:rsidRDefault="009732AB" w:rsidP="0023216C">
            <w:pPr>
              <w:pStyle w:val="BodyText"/>
              <w:spacing w:before="60"/>
              <w:jc w:val="center"/>
              <w:rPr>
                <w:sz w:val="18"/>
                <w:szCs w:val="18"/>
              </w:rPr>
            </w:pPr>
          </w:p>
          <w:p w14:paraId="76B47B6A" w14:textId="77777777" w:rsidR="009732AB" w:rsidRPr="00CC40D1" w:rsidRDefault="009732AB" w:rsidP="0023216C">
            <w:pPr>
              <w:pStyle w:val="BodyText"/>
              <w:spacing w:before="60"/>
              <w:jc w:val="center"/>
              <w:rPr>
                <w:sz w:val="18"/>
                <w:szCs w:val="18"/>
              </w:rPr>
            </w:pPr>
          </w:p>
          <w:p w14:paraId="04EF8F77" w14:textId="77777777" w:rsidR="009732AB" w:rsidRPr="00CC40D1" w:rsidRDefault="009732AB" w:rsidP="0023216C">
            <w:pPr>
              <w:pStyle w:val="BodyText"/>
              <w:spacing w:before="60"/>
              <w:jc w:val="center"/>
              <w:rPr>
                <w:sz w:val="18"/>
                <w:szCs w:val="18"/>
              </w:rPr>
            </w:pPr>
          </w:p>
          <w:p w14:paraId="755F88BE" w14:textId="77777777" w:rsidR="009732AB" w:rsidRPr="00CC40D1" w:rsidRDefault="009732AB" w:rsidP="0023216C">
            <w:pPr>
              <w:pStyle w:val="BodyText"/>
              <w:spacing w:before="60"/>
              <w:jc w:val="center"/>
              <w:rPr>
                <w:sz w:val="18"/>
                <w:szCs w:val="18"/>
              </w:rPr>
            </w:pPr>
          </w:p>
          <w:p w14:paraId="6D0DC9EC" w14:textId="77777777" w:rsidR="009732AB" w:rsidRPr="00CC40D1" w:rsidRDefault="009732AB" w:rsidP="0023216C">
            <w:pPr>
              <w:pStyle w:val="BodyText"/>
              <w:spacing w:before="60"/>
              <w:jc w:val="center"/>
              <w:rPr>
                <w:sz w:val="18"/>
                <w:szCs w:val="18"/>
              </w:rPr>
            </w:pPr>
          </w:p>
          <w:p w14:paraId="450847F6" w14:textId="77777777" w:rsidR="009732AB" w:rsidRPr="00CC40D1" w:rsidRDefault="009732AB" w:rsidP="0023216C">
            <w:pPr>
              <w:pStyle w:val="BodyText"/>
              <w:spacing w:before="60"/>
              <w:jc w:val="center"/>
              <w:rPr>
                <w:sz w:val="18"/>
                <w:szCs w:val="18"/>
              </w:rPr>
            </w:pPr>
          </w:p>
          <w:p w14:paraId="69BD917D" w14:textId="77777777" w:rsidR="009732AB" w:rsidRPr="00CC40D1" w:rsidRDefault="009732AB" w:rsidP="0023216C">
            <w:pPr>
              <w:pStyle w:val="BodyText"/>
              <w:spacing w:before="60"/>
              <w:jc w:val="center"/>
              <w:rPr>
                <w:sz w:val="18"/>
                <w:szCs w:val="18"/>
              </w:rPr>
            </w:pPr>
          </w:p>
          <w:p w14:paraId="2883628C" w14:textId="77777777" w:rsidR="009732AB" w:rsidRPr="00CC40D1" w:rsidRDefault="009732AB" w:rsidP="0023216C">
            <w:pPr>
              <w:pStyle w:val="BodyText"/>
              <w:spacing w:before="60"/>
              <w:jc w:val="center"/>
              <w:rPr>
                <w:sz w:val="18"/>
                <w:szCs w:val="18"/>
              </w:rPr>
            </w:pPr>
          </w:p>
          <w:p w14:paraId="53684B2E" w14:textId="77777777" w:rsidR="009732AB" w:rsidRPr="00CC40D1" w:rsidRDefault="009732AB" w:rsidP="0023216C">
            <w:pPr>
              <w:pStyle w:val="BodyText"/>
              <w:spacing w:before="60"/>
              <w:jc w:val="center"/>
              <w:rPr>
                <w:sz w:val="18"/>
                <w:szCs w:val="18"/>
              </w:rPr>
            </w:pPr>
          </w:p>
          <w:p w14:paraId="631917FF" w14:textId="77777777" w:rsidR="009732AB" w:rsidRPr="00CC40D1" w:rsidRDefault="009732AB" w:rsidP="0023216C">
            <w:pPr>
              <w:pStyle w:val="BodyText"/>
              <w:spacing w:before="60"/>
              <w:jc w:val="center"/>
              <w:rPr>
                <w:sz w:val="18"/>
                <w:szCs w:val="18"/>
              </w:rPr>
            </w:pPr>
          </w:p>
          <w:p w14:paraId="54BA8E3E" w14:textId="77777777" w:rsidR="009732AB" w:rsidRPr="00CC40D1" w:rsidRDefault="009732AB" w:rsidP="0023216C">
            <w:pPr>
              <w:pStyle w:val="BodyText"/>
              <w:spacing w:before="60"/>
              <w:jc w:val="center"/>
              <w:rPr>
                <w:sz w:val="18"/>
                <w:szCs w:val="18"/>
              </w:rPr>
            </w:pPr>
          </w:p>
          <w:p w14:paraId="13EFBCFD" w14:textId="77777777" w:rsidR="009732AB" w:rsidRPr="00CC40D1" w:rsidRDefault="009732AB" w:rsidP="0023216C">
            <w:pPr>
              <w:pStyle w:val="BodyText"/>
              <w:spacing w:before="60"/>
              <w:jc w:val="center"/>
              <w:rPr>
                <w:sz w:val="18"/>
                <w:szCs w:val="18"/>
              </w:rPr>
            </w:pPr>
          </w:p>
          <w:p w14:paraId="6F31EEEE" w14:textId="77777777" w:rsidR="009732AB" w:rsidRPr="00CC40D1" w:rsidRDefault="009732AB" w:rsidP="0023216C">
            <w:pPr>
              <w:pStyle w:val="BodyText"/>
              <w:spacing w:before="60"/>
              <w:jc w:val="center"/>
              <w:rPr>
                <w:sz w:val="18"/>
                <w:szCs w:val="18"/>
              </w:rPr>
            </w:pPr>
          </w:p>
          <w:p w14:paraId="69A80310" w14:textId="77777777" w:rsidR="009732AB" w:rsidRPr="00CC40D1" w:rsidRDefault="009732AB" w:rsidP="0023216C">
            <w:pPr>
              <w:pStyle w:val="BodyText"/>
              <w:spacing w:before="60"/>
              <w:jc w:val="center"/>
              <w:rPr>
                <w:sz w:val="18"/>
                <w:szCs w:val="18"/>
              </w:rPr>
            </w:pPr>
          </w:p>
          <w:p w14:paraId="6D8A7E83" w14:textId="77777777" w:rsidR="009732AB" w:rsidRPr="00CC40D1" w:rsidRDefault="009732AB" w:rsidP="0023216C">
            <w:pPr>
              <w:pStyle w:val="BodyText"/>
              <w:spacing w:before="60"/>
              <w:jc w:val="center"/>
              <w:rPr>
                <w:sz w:val="18"/>
                <w:szCs w:val="18"/>
              </w:rPr>
            </w:pPr>
            <w:r w:rsidRPr="00CC40D1">
              <w:rPr>
                <w:sz w:val="18"/>
                <w:szCs w:val="18"/>
              </w:rPr>
              <w:t>26/02/2015</w:t>
            </w:r>
          </w:p>
        </w:tc>
        <w:tc>
          <w:tcPr>
            <w:tcW w:w="1093" w:type="dxa"/>
          </w:tcPr>
          <w:p w14:paraId="75245189" w14:textId="77777777" w:rsidR="000846DC" w:rsidRPr="00CC40D1" w:rsidRDefault="000846DC" w:rsidP="00061C01">
            <w:pPr>
              <w:pStyle w:val="BodyText"/>
              <w:spacing w:before="60"/>
              <w:jc w:val="center"/>
              <w:rPr>
                <w:sz w:val="18"/>
                <w:szCs w:val="18"/>
              </w:rPr>
            </w:pPr>
            <w:r w:rsidRPr="00CC40D1">
              <w:rPr>
                <w:sz w:val="18"/>
                <w:szCs w:val="18"/>
              </w:rPr>
              <w:t>217</w:t>
            </w:r>
          </w:p>
          <w:p w14:paraId="0D58EEFB" w14:textId="77777777" w:rsidR="000846DC" w:rsidRPr="00CC40D1" w:rsidRDefault="000846DC" w:rsidP="00061C01">
            <w:pPr>
              <w:pStyle w:val="BodyText"/>
              <w:spacing w:before="60"/>
              <w:jc w:val="center"/>
              <w:rPr>
                <w:sz w:val="18"/>
                <w:szCs w:val="18"/>
              </w:rPr>
            </w:pPr>
          </w:p>
          <w:p w14:paraId="27D4D08D" w14:textId="77777777" w:rsidR="000846DC" w:rsidRPr="00CC40D1" w:rsidRDefault="000846DC" w:rsidP="00061C01">
            <w:pPr>
              <w:pStyle w:val="BodyText"/>
              <w:spacing w:before="60"/>
              <w:jc w:val="center"/>
              <w:rPr>
                <w:sz w:val="18"/>
                <w:szCs w:val="18"/>
              </w:rPr>
            </w:pPr>
            <w:r w:rsidRPr="00CC40D1">
              <w:rPr>
                <w:sz w:val="18"/>
                <w:szCs w:val="18"/>
              </w:rPr>
              <w:t>224</w:t>
            </w:r>
          </w:p>
          <w:p w14:paraId="2A5181FF" w14:textId="77777777" w:rsidR="000846DC" w:rsidRPr="00CC40D1" w:rsidRDefault="000846DC" w:rsidP="00061C01">
            <w:pPr>
              <w:pStyle w:val="BodyText"/>
              <w:spacing w:before="60"/>
              <w:jc w:val="center"/>
              <w:rPr>
                <w:sz w:val="18"/>
                <w:szCs w:val="18"/>
              </w:rPr>
            </w:pPr>
          </w:p>
          <w:p w14:paraId="13F4E623" w14:textId="77777777" w:rsidR="00C94913" w:rsidRPr="00CC40D1" w:rsidRDefault="00C94913" w:rsidP="00061C01">
            <w:pPr>
              <w:pStyle w:val="BodyText"/>
              <w:spacing w:before="60"/>
              <w:jc w:val="center"/>
              <w:rPr>
                <w:sz w:val="18"/>
                <w:szCs w:val="18"/>
              </w:rPr>
            </w:pPr>
            <w:r w:rsidRPr="00CC40D1">
              <w:rPr>
                <w:sz w:val="18"/>
                <w:szCs w:val="18"/>
              </w:rPr>
              <w:t>225</w:t>
            </w:r>
          </w:p>
          <w:p w14:paraId="352D7FAB" w14:textId="77777777" w:rsidR="00DA6E5D" w:rsidRPr="00CC40D1" w:rsidRDefault="00DA6E5D" w:rsidP="00061C01">
            <w:pPr>
              <w:pStyle w:val="BodyText"/>
              <w:spacing w:before="60"/>
              <w:jc w:val="center"/>
              <w:rPr>
                <w:sz w:val="18"/>
                <w:szCs w:val="18"/>
              </w:rPr>
            </w:pPr>
          </w:p>
          <w:p w14:paraId="2D878A61" w14:textId="77777777" w:rsidR="009732AB" w:rsidRPr="00CC40D1" w:rsidRDefault="009732AB" w:rsidP="00061C01">
            <w:pPr>
              <w:pStyle w:val="BodyText"/>
              <w:spacing w:before="60"/>
              <w:jc w:val="center"/>
              <w:rPr>
                <w:sz w:val="18"/>
                <w:szCs w:val="18"/>
              </w:rPr>
            </w:pPr>
            <w:r w:rsidRPr="00CC40D1">
              <w:rPr>
                <w:sz w:val="18"/>
                <w:szCs w:val="18"/>
              </w:rPr>
              <w:t>219</w:t>
            </w:r>
          </w:p>
          <w:p w14:paraId="43D47B1D" w14:textId="77777777" w:rsidR="009732AB" w:rsidRPr="00CC40D1" w:rsidRDefault="009732AB" w:rsidP="00061C01">
            <w:pPr>
              <w:pStyle w:val="BodyText"/>
              <w:spacing w:before="60"/>
              <w:jc w:val="center"/>
              <w:rPr>
                <w:sz w:val="18"/>
                <w:szCs w:val="18"/>
              </w:rPr>
            </w:pPr>
          </w:p>
          <w:p w14:paraId="4983D323" w14:textId="77777777" w:rsidR="009732AB" w:rsidRPr="00CC40D1" w:rsidRDefault="009732AB" w:rsidP="00741697">
            <w:pPr>
              <w:pStyle w:val="BodyText"/>
              <w:spacing w:before="60"/>
              <w:jc w:val="center"/>
              <w:rPr>
                <w:sz w:val="18"/>
                <w:szCs w:val="18"/>
              </w:rPr>
            </w:pPr>
            <w:r w:rsidRPr="00CC40D1">
              <w:rPr>
                <w:sz w:val="18"/>
                <w:szCs w:val="18"/>
              </w:rPr>
              <w:t>220</w:t>
            </w:r>
          </w:p>
          <w:p w14:paraId="6147CA1E" w14:textId="77777777" w:rsidR="009732AB" w:rsidRPr="00CC40D1" w:rsidRDefault="009732AB" w:rsidP="00E5450D">
            <w:pPr>
              <w:pStyle w:val="BodyText"/>
              <w:spacing w:before="60"/>
              <w:jc w:val="center"/>
              <w:rPr>
                <w:sz w:val="18"/>
                <w:szCs w:val="18"/>
              </w:rPr>
            </w:pPr>
          </w:p>
          <w:p w14:paraId="1A21CA07" w14:textId="77777777" w:rsidR="009732AB" w:rsidRPr="00CC40D1" w:rsidRDefault="009732AB" w:rsidP="00B46C0C">
            <w:pPr>
              <w:pStyle w:val="BodyText"/>
              <w:spacing w:before="60"/>
              <w:jc w:val="center"/>
              <w:rPr>
                <w:sz w:val="18"/>
                <w:szCs w:val="18"/>
              </w:rPr>
            </w:pPr>
            <w:r w:rsidRPr="00CC40D1">
              <w:rPr>
                <w:sz w:val="18"/>
                <w:szCs w:val="18"/>
              </w:rPr>
              <w:t>221</w:t>
            </w:r>
          </w:p>
          <w:p w14:paraId="1D501BF4" w14:textId="77777777" w:rsidR="009732AB" w:rsidRPr="00CC40D1" w:rsidRDefault="009732AB" w:rsidP="00B46C0C">
            <w:pPr>
              <w:pStyle w:val="BodyText"/>
              <w:spacing w:before="60"/>
              <w:jc w:val="center"/>
              <w:rPr>
                <w:sz w:val="18"/>
                <w:szCs w:val="18"/>
              </w:rPr>
            </w:pPr>
          </w:p>
          <w:p w14:paraId="254D15F7" w14:textId="77777777" w:rsidR="009732AB" w:rsidRPr="00CC40D1" w:rsidRDefault="009732AB" w:rsidP="00B46C0C">
            <w:pPr>
              <w:pStyle w:val="BodyText"/>
              <w:spacing w:before="60"/>
              <w:jc w:val="center"/>
              <w:rPr>
                <w:sz w:val="18"/>
                <w:szCs w:val="18"/>
              </w:rPr>
            </w:pPr>
          </w:p>
          <w:p w14:paraId="195072A9" w14:textId="77777777" w:rsidR="009732AB" w:rsidRPr="00CC40D1" w:rsidRDefault="009732AB" w:rsidP="00B46C0C">
            <w:pPr>
              <w:pStyle w:val="BodyText"/>
              <w:spacing w:before="60"/>
              <w:jc w:val="center"/>
              <w:rPr>
                <w:sz w:val="18"/>
                <w:szCs w:val="18"/>
              </w:rPr>
            </w:pPr>
            <w:r w:rsidRPr="00CC40D1">
              <w:rPr>
                <w:sz w:val="18"/>
                <w:szCs w:val="18"/>
              </w:rPr>
              <w:t>222</w:t>
            </w:r>
          </w:p>
          <w:p w14:paraId="3E4B6D46" w14:textId="77777777" w:rsidR="009732AB" w:rsidRPr="00CC40D1" w:rsidRDefault="009732AB" w:rsidP="00B46C0C">
            <w:pPr>
              <w:pStyle w:val="BodyText"/>
              <w:spacing w:before="60"/>
              <w:jc w:val="center"/>
              <w:rPr>
                <w:sz w:val="18"/>
                <w:szCs w:val="18"/>
              </w:rPr>
            </w:pPr>
          </w:p>
          <w:p w14:paraId="6EABF2E4" w14:textId="77777777" w:rsidR="009732AB" w:rsidRPr="00CC40D1" w:rsidRDefault="009732AB" w:rsidP="00B46C0C">
            <w:pPr>
              <w:pStyle w:val="BodyText"/>
              <w:spacing w:before="60"/>
              <w:jc w:val="center"/>
              <w:rPr>
                <w:sz w:val="18"/>
                <w:szCs w:val="18"/>
              </w:rPr>
            </w:pPr>
            <w:r w:rsidRPr="00CC40D1">
              <w:rPr>
                <w:sz w:val="18"/>
                <w:szCs w:val="18"/>
              </w:rPr>
              <w:t>223</w:t>
            </w:r>
          </w:p>
        </w:tc>
        <w:tc>
          <w:tcPr>
            <w:tcW w:w="2054" w:type="dxa"/>
          </w:tcPr>
          <w:p w14:paraId="5591F436" w14:textId="77777777" w:rsidR="000846DC" w:rsidRPr="00CC40D1" w:rsidRDefault="000846DC" w:rsidP="00656781">
            <w:pPr>
              <w:pStyle w:val="BodyText"/>
              <w:spacing w:before="60"/>
              <w:jc w:val="left"/>
              <w:rPr>
                <w:color w:val="000000"/>
                <w:sz w:val="18"/>
                <w:szCs w:val="18"/>
              </w:rPr>
            </w:pPr>
            <w:r w:rsidRPr="00CC40D1">
              <w:rPr>
                <w:color w:val="000000"/>
                <w:sz w:val="18"/>
                <w:szCs w:val="18"/>
              </w:rPr>
              <w:t>Amendments to Derogation</w:t>
            </w:r>
          </w:p>
          <w:p w14:paraId="5B529E4C" w14:textId="77777777" w:rsidR="000846DC" w:rsidRPr="00CC40D1" w:rsidRDefault="000846DC" w:rsidP="00656781">
            <w:pPr>
              <w:pStyle w:val="BodyText"/>
              <w:spacing w:before="60"/>
              <w:jc w:val="left"/>
              <w:rPr>
                <w:color w:val="000000"/>
                <w:sz w:val="18"/>
                <w:szCs w:val="18"/>
              </w:rPr>
            </w:pPr>
            <w:r w:rsidRPr="00CC40D1">
              <w:rPr>
                <w:color w:val="000000"/>
                <w:sz w:val="18"/>
                <w:szCs w:val="18"/>
              </w:rPr>
              <w:t>Clarifying GDIPs and IIPs a</w:t>
            </w:r>
            <w:r w:rsidR="00C94913" w:rsidRPr="00CC40D1">
              <w:rPr>
                <w:color w:val="000000"/>
                <w:sz w:val="18"/>
                <w:szCs w:val="18"/>
              </w:rPr>
              <w:t>bility to raise Change Proposals</w:t>
            </w:r>
          </w:p>
          <w:p w14:paraId="0B8FABEB" w14:textId="77777777" w:rsidR="00C94913" w:rsidRPr="00CC40D1" w:rsidRDefault="00C94913" w:rsidP="00656781">
            <w:pPr>
              <w:pStyle w:val="BodyText"/>
              <w:spacing w:before="60"/>
              <w:jc w:val="left"/>
              <w:rPr>
                <w:color w:val="000000"/>
                <w:sz w:val="18"/>
                <w:szCs w:val="18"/>
              </w:rPr>
            </w:pPr>
            <w:r w:rsidRPr="00CC40D1">
              <w:rPr>
                <w:color w:val="000000"/>
                <w:sz w:val="18"/>
                <w:szCs w:val="18"/>
              </w:rPr>
              <w:t>Amendments to the Legal Drafting of the EU Third Package</w:t>
            </w:r>
          </w:p>
          <w:p w14:paraId="21C315D6" w14:textId="77777777" w:rsidR="009732AB" w:rsidRPr="00CC40D1" w:rsidRDefault="009732AB" w:rsidP="00656781">
            <w:pPr>
              <w:pStyle w:val="BodyText"/>
              <w:spacing w:before="60"/>
              <w:jc w:val="left"/>
              <w:rPr>
                <w:color w:val="000000"/>
                <w:sz w:val="18"/>
                <w:szCs w:val="18"/>
              </w:rPr>
            </w:pPr>
            <w:r w:rsidRPr="00CC40D1">
              <w:rPr>
                <w:color w:val="000000"/>
                <w:sz w:val="18"/>
                <w:szCs w:val="18"/>
              </w:rPr>
              <w:t>GDC01 - Amending the obligation to audit the GDCC Compliance Statements</w:t>
            </w:r>
          </w:p>
          <w:p w14:paraId="542986D0" w14:textId="77777777" w:rsidR="009732AB" w:rsidRPr="00CC40D1" w:rsidRDefault="009732AB" w:rsidP="00656781">
            <w:pPr>
              <w:pStyle w:val="BodyText"/>
              <w:spacing w:before="60"/>
              <w:jc w:val="left"/>
              <w:rPr>
                <w:color w:val="000000"/>
                <w:sz w:val="18"/>
                <w:szCs w:val="18"/>
              </w:rPr>
            </w:pPr>
            <w:r w:rsidRPr="00CC40D1">
              <w:rPr>
                <w:color w:val="000000"/>
                <w:sz w:val="18"/>
                <w:szCs w:val="18"/>
              </w:rPr>
              <w:t>GDC02 - Defining GDCC Access Agreement expiration</w:t>
            </w:r>
          </w:p>
          <w:p w14:paraId="5825ABC2" w14:textId="77777777" w:rsidR="009732AB" w:rsidRPr="00CC40D1" w:rsidRDefault="009732AB" w:rsidP="00656781">
            <w:pPr>
              <w:pStyle w:val="BodyText"/>
              <w:spacing w:before="60"/>
              <w:jc w:val="left"/>
              <w:rPr>
                <w:color w:val="000000"/>
                <w:sz w:val="18"/>
                <w:szCs w:val="18"/>
              </w:rPr>
            </w:pPr>
            <w:r w:rsidRPr="00CC40D1">
              <w:rPr>
                <w:color w:val="000000"/>
                <w:sz w:val="18"/>
                <w:szCs w:val="18"/>
              </w:rPr>
              <w:t>GDC03 - Time period for GDCC Service Provider to consider changes to GDCC Access Agreement</w:t>
            </w:r>
          </w:p>
          <w:p w14:paraId="383B1548" w14:textId="4F00C166" w:rsidR="009732AB" w:rsidRPr="00CC40D1" w:rsidRDefault="009732AB" w:rsidP="00741697">
            <w:pPr>
              <w:pStyle w:val="BodyText"/>
              <w:spacing w:before="60"/>
              <w:jc w:val="left"/>
              <w:rPr>
                <w:color w:val="000000"/>
                <w:sz w:val="18"/>
                <w:szCs w:val="18"/>
              </w:rPr>
            </w:pPr>
            <w:r w:rsidRPr="00CC40D1">
              <w:rPr>
                <w:color w:val="000000"/>
                <w:sz w:val="18"/>
                <w:szCs w:val="18"/>
              </w:rPr>
              <w:t xml:space="preserve">GDC04 - </w:t>
            </w:r>
            <w:del w:id="83" w:author="Debbie Houldsworth" w:date="2020-05-20T11:50:00Z">
              <w:r w:rsidRPr="00CC40D1" w:rsidDel="0074192C">
                <w:rPr>
                  <w:color w:val="000000"/>
                  <w:sz w:val="18"/>
                  <w:szCs w:val="18"/>
                </w:rPr>
                <w:delText>MRASCo</w:delText>
              </w:r>
            </w:del>
            <w:ins w:id="84" w:author="Debbie Houldsworth" w:date="2020-05-20T11:50:00Z">
              <w:r w:rsidR="0074192C">
                <w:rPr>
                  <w:color w:val="000000"/>
                  <w:sz w:val="18"/>
                  <w:szCs w:val="18"/>
                </w:rPr>
                <w:t>MRASCO</w:t>
              </w:r>
            </w:ins>
            <w:r w:rsidRPr="00CC40D1">
              <w:rPr>
                <w:color w:val="000000"/>
                <w:sz w:val="18"/>
                <w:szCs w:val="18"/>
              </w:rPr>
              <w:t xml:space="preserve"> Address Change in GDCC Access </w:t>
            </w:r>
          </w:p>
          <w:p w14:paraId="4DAC42E6" w14:textId="77777777" w:rsidR="009732AB" w:rsidRPr="00CC40D1" w:rsidRDefault="009732AB" w:rsidP="00E5450D">
            <w:pPr>
              <w:pStyle w:val="BodyText"/>
              <w:spacing w:before="60"/>
              <w:jc w:val="left"/>
              <w:rPr>
                <w:color w:val="000000"/>
                <w:sz w:val="18"/>
                <w:szCs w:val="18"/>
              </w:rPr>
            </w:pPr>
            <w:r w:rsidRPr="00CC40D1">
              <w:rPr>
                <w:color w:val="000000"/>
                <w:sz w:val="18"/>
                <w:szCs w:val="18"/>
              </w:rPr>
              <w:t>GDC05 - Housekeeping Changes to GDCC Access Agreement</w:t>
            </w:r>
          </w:p>
        </w:tc>
        <w:tc>
          <w:tcPr>
            <w:tcW w:w="3258" w:type="dxa"/>
          </w:tcPr>
          <w:p w14:paraId="648F3FEE" w14:textId="77777777" w:rsidR="000846DC" w:rsidRPr="00CC40D1" w:rsidRDefault="000846DC" w:rsidP="009B719F">
            <w:pPr>
              <w:jc w:val="left"/>
              <w:rPr>
                <w:color w:val="000000"/>
                <w:sz w:val="18"/>
                <w:szCs w:val="18"/>
              </w:rPr>
            </w:pPr>
            <w:r w:rsidRPr="00CC40D1">
              <w:rPr>
                <w:color w:val="000000"/>
                <w:sz w:val="18"/>
                <w:szCs w:val="18"/>
              </w:rPr>
              <w:t>Update to Clauses 1.1 and 41. New Clause 6.37B.</w:t>
            </w:r>
          </w:p>
          <w:p w14:paraId="66946726" w14:textId="77777777" w:rsidR="008A13E9" w:rsidRPr="00CC40D1" w:rsidRDefault="008A13E9" w:rsidP="009B719F">
            <w:pPr>
              <w:jc w:val="left"/>
              <w:rPr>
                <w:color w:val="000000"/>
                <w:sz w:val="18"/>
                <w:szCs w:val="18"/>
              </w:rPr>
            </w:pPr>
          </w:p>
          <w:p w14:paraId="664606E7" w14:textId="77777777" w:rsidR="008A13E9" w:rsidRPr="00CC40D1" w:rsidRDefault="008A13E9" w:rsidP="009B719F">
            <w:pPr>
              <w:jc w:val="left"/>
              <w:rPr>
                <w:color w:val="000000"/>
                <w:sz w:val="18"/>
                <w:szCs w:val="18"/>
              </w:rPr>
            </w:pPr>
            <w:r w:rsidRPr="00CC40D1">
              <w:rPr>
                <w:color w:val="000000"/>
                <w:sz w:val="18"/>
                <w:szCs w:val="18"/>
              </w:rPr>
              <w:t>Update to Clauses 1.1, 9.7, 9.15 and 9.18A.</w:t>
            </w:r>
          </w:p>
          <w:p w14:paraId="2783AD8D" w14:textId="77777777" w:rsidR="00C94913" w:rsidRPr="00CC40D1" w:rsidRDefault="00C94913" w:rsidP="009B719F">
            <w:pPr>
              <w:jc w:val="left"/>
              <w:rPr>
                <w:color w:val="000000"/>
                <w:sz w:val="18"/>
                <w:szCs w:val="18"/>
              </w:rPr>
            </w:pPr>
          </w:p>
          <w:p w14:paraId="01A5C7B4" w14:textId="77777777" w:rsidR="00C94913" w:rsidRPr="00CC40D1" w:rsidRDefault="00C94913" w:rsidP="009B719F">
            <w:pPr>
              <w:jc w:val="left"/>
              <w:rPr>
                <w:color w:val="000000"/>
                <w:sz w:val="18"/>
                <w:szCs w:val="18"/>
              </w:rPr>
            </w:pPr>
          </w:p>
          <w:p w14:paraId="4FEAF0D3" w14:textId="77777777" w:rsidR="00C94913" w:rsidRPr="00CC40D1" w:rsidRDefault="00C94913" w:rsidP="00F2062A">
            <w:pPr>
              <w:jc w:val="left"/>
              <w:rPr>
                <w:color w:val="000000"/>
                <w:sz w:val="18"/>
                <w:szCs w:val="18"/>
              </w:rPr>
            </w:pPr>
            <w:r w:rsidRPr="00CC40D1">
              <w:rPr>
                <w:color w:val="000000"/>
                <w:sz w:val="18"/>
                <w:szCs w:val="18"/>
              </w:rPr>
              <w:t>Updates to Clauses 9.18I, 9.18I.2, and 9.20.</w:t>
            </w:r>
          </w:p>
          <w:p w14:paraId="03259D7B" w14:textId="77777777" w:rsidR="00C94913" w:rsidRPr="00CC40D1" w:rsidRDefault="00C94913" w:rsidP="00741697">
            <w:pPr>
              <w:jc w:val="left"/>
              <w:rPr>
                <w:color w:val="000000"/>
                <w:sz w:val="18"/>
                <w:szCs w:val="18"/>
              </w:rPr>
            </w:pPr>
          </w:p>
          <w:p w14:paraId="551739EB" w14:textId="77777777" w:rsidR="00C94913" w:rsidRPr="00CC40D1" w:rsidRDefault="00C94913" w:rsidP="00E5450D">
            <w:pPr>
              <w:jc w:val="left"/>
              <w:rPr>
                <w:color w:val="000000"/>
                <w:sz w:val="18"/>
                <w:szCs w:val="18"/>
              </w:rPr>
            </w:pPr>
          </w:p>
          <w:p w14:paraId="7715DC17" w14:textId="70E25572" w:rsidR="009732AB" w:rsidRPr="00CC40D1" w:rsidRDefault="009732AB" w:rsidP="00B46C0C">
            <w:pPr>
              <w:jc w:val="left"/>
              <w:rPr>
                <w:color w:val="000000"/>
                <w:sz w:val="18"/>
                <w:szCs w:val="18"/>
              </w:rPr>
            </w:pPr>
            <w:r w:rsidRPr="00CC40D1">
              <w:rPr>
                <w:color w:val="000000"/>
                <w:sz w:val="18"/>
                <w:szCs w:val="18"/>
              </w:rPr>
              <w:t xml:space="preserve">Update </w:t>
            </w:r>
            <w:del w:id="85" w:author="Debbie Houldsworth" w:date="2020-05-12T09:19:00Z">
              <w:r w:rsidRPr="00CC40D1" w:rsidDel="00D11700">
                <w:rPr>
                  <w:color w:val="000000"/>
                  <w:sz w:val="18"/>
                  <w:szCs w:val="18"/>
                </w:rPr>
                <w:delText>To</w:delText>
              </w:r>
            </w:del>
            <w:ins w:id="86" w:author="Debbie Houldsworth" w:date="2020-05-12T09:19:00Z">
              <w:r w:rsidR="00D11700" w:rsidRPr="00CC40D1">
                <w:rPr>
                  <w:color w:val="000000"/>
                  <w:sz w:val="18"/>
                  <w:szCs w:val="18"/>
                </w:rPr>
                <w:t>to</w:t>
              </w:r>
            </w:ins>
            <w:r w:rsidRPr="00CC40D1">
              <w:rPr>
                <w:color w:val="000000"/>
                <w:sz w:val="18"/>
                <w:szCs w:val="18"/>
              </w:rPr>
              <w:t xml:space="preserve"> Schedule 15, Part 2.</w:t>
            </w:r>
          </w:p>
          <w:p w14:paraId="1CA94888" w14:textId="77777777" w:rsidR="009732AB" w:rsidRPr="00CC40D1" w:rsidRDefault="009732AB" w:rsidP="00B46C0C">
            <w:pPr>
              <w:jc w:val="left"/>
              <w:rPr>
                <w:color w:val="000000"/>
                <w:sz w:val="18"/>
                <w:szCs w:val="18"/>
              </w:rPr>
            </w:pPr>
          </w:p>
          <w:p w14:paraId="25504BB8" w14:textId="77777777" w:rsidR="009732AB" w:rsidRPr="00CC40D1" w:rsidRDefault="009732AB" w:rsidP="00B46C0C">
            <w:pPr>
              <w:jc w:val="left"/>
              <w:rPr>
                <w:color w:val="000000"/>
                <w:sz w:val="18"/>
                <w:szCs w:val="18"/>
              </w:rPr>
            </w:pPr>
          </w:p>
          <w:p w14:paraId="1475A22B" w14:textId="77777777" w:rsidR="009732AB" w:rsidRPr="00CC40D1" w:rsidRDefault="009732AB" w:rsidP="00B46C0C">
            <w:pPr>
              <w:jc w:val="left"/>
              <w:rPr>
                <w:color w:val="000000"/>
                <w:sz w:val="18"/>
                <w:szCs w:val="18"/>
              </w:rPr>
            </w:pPr>
          </w:p>
          <w:p w14:paraId="7FDB1AAB" w14:textId="77777777" w:rsidR="009732AB" w:rsidRPr="00CC40D1" w:rsidRDefault="009732AB" w:rsidP="00B46C0C">
            <w:pPr>
              <w:jc w:val="left"/>
              <w:rPr>
                <w:color w:val="000000"/>
                <w:sz w:val="18"/>
                <w:szCs w:val="18"/>
              </w:rPr>
            </w:pPr>
          </w:p>
          <w:p w14:paraId="139B042A" w14:textId="11DC7AC4" w:rsidR="009732AB" w:rsidRPr="00CC40D1" w:rsidRDefault="009732AB" w:rsidP="00B46C0C">
            <w:pPr>
              <w:jc w:val="left"/>
              <w:rPr>
                <w:color w:val="000000"/>
                <w:sz w:val="18"/>
                <w:szCs w:val="18"/>
              </w:rPr>
            </w:pPr>
            <w:r w:rsidRPr="00CC40D1">
              <w:rPr>
                <w:color w:val="000000"/>
                <w:sz w:val="18"/>
                <w:szCs w:val="18"/>
              </w:rPr>
              <w:t xml:space="preserve">Update </w:t>
            </w:r>
            <w:del w:id="87" w:author="Debbie Houldsworth" w:date="2020-05-12T09:19:00Z">
              <w:r w:rsidRPr="00CC40D1" w:rsidDel="00D11700">
                <w:rPr>
                  <w:color w:val="000000"/>
                  <w:sz w:val="18"/>
                  <w:szCs w:val="18"/>
                </w:rPr>
                <w:delText>To</w:delText>
              </w:r>
            </w:del>
            <w:ins w:id="88" w:author="Debbie Houldsworth" w:date="2020-05-12T09:19:00Z">
              <w:r w:rsidR="00D11700" w:rsidRPr="00CC40D1">
                <w:rPr>
                  <w:color w:val="000000"/>
                  <w:sz w:val="18"/>
                  <w:szCs w:val="18"/>
                </w:rPr>
                <w:t>to</w:t>
              </w:r>
            </w:ins>
            <w:r w:rsidRPr="00CC40D1">
              <w:rPr>
                <w:color w:val="000000"/>
                <w:sz w:val="18"/>
                <w:szCs w:val="18"/>
              </w:rPr>
              <w:t xml:space="preserve"> Schedule 15, Part 2.</w:t>
            </w:r>
          </w:p>
          <w:p w14:paraId="3CFB846B" w14:textId="77777777" w:rsidR="009732AB" w:rsidRPr="00CC40D1" w:rsidRDefault="009732AB" w:rsidP="00B46C0C">
            <w:pPr>
              <w:jc w:val="left"/>
              <w:rPr>
                <w:color w:val="000000"/>
                <w:sz w:val="18"/>
                <w:szCs w:val="18"/>
              </w:rPr>
            </w:pPr>
          </w:p>
          <w:p w14:paraId="1813C973" w14:textId="77777777" w:rsidR="009732AB" w:rsidRPr="00CC40D1" w:rsidRDefault="009732AB" w:rsidP="00B46C0C">
            <w:pPr>
              <w:jc w:val="left"/>
              <w:rPr>
                <w:color w:val="000000"/>
                <w:sz w:val="18"/>
                <w:szCs w:val="18"/>
              </w:rPr>
            </w:pPr>
          </w:p>
          <w:p w14:paraId="4A240CAE" w14:textId="77777777" w:rsidR="009732AB" w:rsidRPr="00CC40D1" w:rsidRDefault="009732AB" w:rsidP="00B46C0C">
            <w:pPr>
              <w:jc w:val="left"/>
              <w:rPr>
                <w:color w:val="000000"/>
                <w:sz w:val="18"/>
                <w:szCs w:val="18"/>
              </w:rPr>
            </w:pPr>
          </w:p>
          <w:p w14:paraId="6407491F" w14:textId="0C124453" w:rsidR="009732AB" w:rsidRPr="00CC40D1" w:rsidRDefault="009732AB" w:rsidP="00B46C0C">
            <w:pPr>
              <w:jc w:val="left"/>
              <w:rPr>
                <w:color w:val="000000"/>
                <w:sz w:val="18"/>
                <w:szCs w:val="18"/>
              </w:rPr>
            </w:pPr>
            <w:r w:rsidRPr="00CC40D1">
              <w:rPr>
                <w:color w:val="000000"/>
                <w:sz w:val="18"/>
                <w:szCs w:val="18"/>
              </w:rPr>
              <w:t xml:space="preserve">Update </w:t>
            </w:r>
            <w:del w:id="89" w:author="Debbie Houldsworth" w:date="2020-05-12T09:19:00Z">
              <w:r w:rsidRPr="00CC40D1" w:rsidDel="00D11700">
                <w:rPr>
                  <w:color w:val="000000"/>
                  <w:sz w:val="18"/>
                  <w:szCs w:val="18"/>
                </w:rPr>
                <w:delText>To</w:delText>
              </w:r>
            </w:del>
            <w:ins w:id="90" w:author="Debbie Houldsworth" w:date="2020-05-12T09:19:00Z">
              <w:r w:rsidR="00D11700" w:rsidRPr="00CC40D1">
                <w:rPr>
                  <w:color w:val="000000"/>
                  <w:sz w:val="18"/>
                  <w:szCs w:val="18"/>
                </w:rPr>
                <w:t>to</w:t>
              </w:r>
            </w:ins>
            <w:r w:rsidRPr="00CC40D1">
              <w:rPr>
                <w:color w:val="000000"/>
                <w:sz w:val="18"/>
                <w:szCs w:val="18"/>
              </w:rPr>
              <w:t xml:space="preserve"> Schedule 15, Part 2.</w:t>
            </w:r>
          </w:p>
          <w:p w14:paraId="068D2945" w14:textId="77777777" w:rsidR="009732AB" w:rsidRPr="00CC40D1" w:rsidRDefault="009732AB" w:rsidP="00B46C0C">
            <w:pPr>
              <w:jc w:val="left"/>
              <w:rPr>
                <w:color w:val="000000"/>
                <w:sz w:val="18"/>
                <w:szCs w:val="18"/>
              </w:rPr>
            </w:pPr>
          </w:p>
          <w:p w14:paraId="7074EAF8" w14:textId="77777777" w:rsidR="009732AB" w:rsidRPr="00CC40D1" w:rsidRDefault="009732AB" w:rsidP="00B46C0C">
            <w:pPr>
              <w:jc w:val="left"/>
              <w:rPr>
                <w:color w:val="000000"/>
                <w:sz w:val="18"/>
                <w:szCs w:val="18"/>
              </w:rPr>
            </w:pPr>
          </w:p>
          <w:p w14:paraId="5067210E" w14:textId="77777777" w:rsidR="009732AB" w:rsidRPr="00CC40D1" w:rsidRDefault="009732AB" w:rsidP="00B46C0C">
            <w:pPr>
              <w:jc w:val="left"/>
              <w:rPr>
                <w:color w:val="000000"/>
                <w:sz w:val="18"/>
                <w:szCs w:val="18"/>
              </w:rPr>
            </w:pPr>
          </w:p>
          <w:p w14:paraId="1F6C04C2" w14:textId="77777777" w:rsidR="009732AB" w:rsidRPr="00CC40D1" w:rsidRDefault="009732AB" w:rsidP="00B46C0C">
            <w:pPr>
              <w:jc w:val="left"/>
              <w:rPr>
                <w:color w:val="000000"/>
                <w:sz w:val="18"/>
                <w:szCs w:val="18"/>
              </w:rPr>
            </w:pPr>
          </w:p>
          <w:p w14:paraId="0DFF44D2" w14:textId="77777777" w:rsidR="009732AB" w:rsidRPr="00CC40D1" w:rsidRDefault="009732AB" w:rsidP="00B46C0C">
            <w:pPr>
              <w:jc w:val="left"/>
              <w:rPr>
                <w:color w:val="000000"/>
                <w:sz w:val="18"/>
                <w:szCs w:val="18"/>
              </w:rPr>
            </w:pPr>
          </w:p>
          <w:p w14:paraId="14FFE490" w14:textId="607CF33D" w:rsidR="009732AB" w:rsidRPr="00CC40D1" w:rsidRDefault="009732AB" w:rsidP="00B46C0C">
            <w:pPr>
              <w:jc w:val="left"/>
              <w:rPr>
                <w:color w:val="000000"/>
                <w:sz w:val="18"/>
                <w:szCs w:val="18"/>
              </w:rPr>
            </w:pPr>
            <w:r w:rsidRPr="00CC40D1">
              <w:rPr>
                <w:color w:val="000000"/>
                <w:sz w:val="18"/>
                <w:szCs w:val="18"/>
              </w:rPr>
              <w:t xml:space="preserve">Update </w:t>
            </w:r>
            <w:del w:id="91" w:author="Debbie Houldsworth" w:date="2020-05-12T09:19:00Z">
              <w:r w:rsidRPr="00CC40D1" w:rsidDel="00D11700">
                <w:rPr>
                  <w:color w:val="000000"/>
                  <w:sz w:val="18"/>
                  <w:szCs w:val="18"/>
                </w:rPr>
                <w:delText>To</w:delText>
              </w:r>
            </w:del>
            <w:ins w:id="92" w:author="Debbie Houldsworth" w:date="2020-05-12T09:19:00Z">
              <w:r w:rsidR="00D11700" w:rsidRPr="00CC40D1">
                <w:rPr>
                  <w:color w:val="000000"/>
                  <w:sz w:val="18"/>
                  <w:szCs w:val="18"/>
                </w:rPr>
                <w:t>to</w:t>
              </w:r>
            </w:ins>
            <w:r w:rsidRPr="00CC40D1">
              <w:rPr>
                <w:color w:val="000000"/>
                <w:sz w:val="18"/>
                <w:szCs w:val="18"/>
              </w:rPr>
              <w:t xml:space="preserve"> Schedule 15, Part 2.</w:t>
            </w:r>
          </w:p>
          <w:p w14:paraId="37F02B99" w14:textId="77777777" w:rsidR="009732AB" w:rsidRPr="00CC40D1" w:rsidRDefault="009732AB" w:rsidP="00B46C0C">
            <w:pPr>
              <w:jc w:val="left"/>
              <w:rPr>
                <w:color w:val="000000"/>
                <w:sz w:val="18"/>
                <w:szCs w:val="18"/>
              </w:rPr>
            </w:pPr>
          </w:p>
          <w:p w14:paraId="13C56AC5" w14:textId="77777777" w:rsidR="009732AB" w:rsidRPr="00CC40D1" w:rsidRDefault="009732AB" w:rsidP="00B46C0C">
            <w:pPr>
              <w:jc w:val="left"/>
              <w:rPr>
                <w:color w:val="000000"/>
                <w:sz w:val="18"/>
                <w:szCs w:val="18"/>
              </w:rPr>
            </w:pPr>
          </w:p>
          <w:p w14:paraId="179DC768" w14:textId="77777777" w:rsidR="009732AB" w:rsidRPr="00CC40D1" w:rsidRDefault="009732AB" w:rsidP="00B46C0C">
            <w:pPr>
              <w:jc w:val="left"/>
              <w:rPr>
                <w:color w:val="000000"/>
                <w:sz w:val="18"/>
                <w:szCs w:val="18"/>
              </w:rPr>
            </w:pPr>
          </w:p>
          <w:p w14:paraId="1AF7B155" w14:textId="04768038" w:rsidR="009732AB" w:rsidRPr="00CC40D1" w:rsidRDefault="009732AB" w:rsidP="00B46C0C">
            <w:pPr>
              <w:jc w:val="left"/>
              <w:rPr>
                <w:color w:val="000000"/>
                <w:sz w:val="18"/>
                <w:szCs w:val="18"/>
              </w:rPr>
            </w:pPr>
            <w:r w:rsidRPr="00CC40D1">
              <w:rPr>
                <w:color w:val="000000"/>
                <w:sz w:val="18"/>
                <w:szCs w:val="18"/>
              </w:rPr>
              <w:t xml:space="preserve">Update </w:t>
            </w:r>
            <w:del w:id="93" w:author="Debbie Houldsworth" w:date="2020-05-12T09:19:00Z">
              <w:r w:rsidRPr="00CC40D1" w:rsidDel="00D11700">
                <w:rPr>
                  <w:color w:val="000000"/>
                  <w:sz w:val="18"/>
                  <w:szCs w:val="18"/>
                </w:rPr>
                <w:delText>To</w:delText>
              </w:r>
            </w:del>
            <w:ins w:id="94" w:author="Debbie Houldsworth" w:date="2020-05-12T09:19:00Z">
              <w:r w:rsidR="00D11700" w:rsidRPr="00CC40D1">
                <w:rPr>
                  <w:color w:val="000000"/>
                  <w:sz w:val="18"/>
                  <w:szCs w:val="18"/>
                </w:rPr>
                <w:t>to</w:t>
              </w:r>
            </w:ins>
            <w:r w:rsidRPr="00CC40D1">
              <w:rPr>
                <w:color w:val="000000"/>
                <w:sz w:val="18"/>
                <w:szCs w:val="18"/>
              </w:rPr>
              <w:t xml:space="preserve"> Schedule 15, Part 2.</w:t>
            </w:r>
          </w:p>
        </w:tc>
        <w:tc>
          <w:tcPr>
            <w:tcW w:w="1133" w:type="dxa"/>
          </w:tcPr>
          <w:p w14:paraId="2B5AC779" w14:textId="77777777" w:rsidR="000846DC" w:rsidRPr="00CC40D1" w:rsidRDefault="000846DC" w:rsidP="0023216C">
            <w:pPr>
              <w:pStyle w:val="BodyText"/>
              <w:spacing w:before="60"/>
              <w:jc w:val="center"/>
              <w:rPr>
                <w:sz w:val="18"/>
                <w:szCs w:val="18"/>
              </w:rPr>
            </w:pPr>
            <w:r w:rsidRPr="00CC40D1">
              <w:rPr>
                <w:sz w:val="18"/>
                <w:szCs w:val="18"/>
              </w:rPr>
              <w:t>26/02/2015</w:t>
            </w:r>
          </w:p>
          <w:p w14:paraId="54A32C45" w14:textId="77777777" w:rsidR="009732AB" w:rsidRPr="00CC40D1" w:rsidRDefault="009732AB" w:rsidP="0023216C">
            <w:pPr>
              <w:pStyle w:val="BodyText"/>
              <w:spacing w:before="60"/>
              <w:jc w:val="center"/>
              <w:rPr>
                <w:sz w:val="18"/>
                <w:szCs w:val="18"/>
              </w:rPr>
            </w:pPr>
          </w:p>
          <w:p w14:paraId="12E63F91" w14:textId="77777777" w:rsidR="009732AB" w:rsidRPr="00CC40D1" w:rsidRDefault="009732AB" w:rsidP="0023216C">
            <w:pPr>
              <w:pStyle w:val="BodyText"/>
              <w:spacing w:before="60"/>
              <w:jc w:val="center"/>
              <w:rPr>
                <w:sz w:val="18"/>
                <w:szCs w:val="18"/>
              </w:rPr>
            </w:pPr>
          </w:p>
          <w:p w14:paraId="262151C1" w14:textId="77777777" w:rsidR="009732AB" w:rsidRPr="00CC40D1" w:rsidRDefault="009732AB" w:rsidP="0023216C">
            <w:pPr>
              <w:pStyle w:val="BodyText"/>
              <w:spacing w:before="60"/>
              <w:jc w:val="center"/>
              <w:rPr>
                <w:sz w:val="18"/>
                <w:szCs w:val="18"/>
              </w:rPr>
            </w:pPr>
          </w:p>
          <w:p w14:paraId="674A15CE" w14:textId="77777777" w:rsidR="009732AB" w:rsidRPr="00CC40D1" w:rsidRDefault="009732AB" w:rsidP="0023216C">
            <w:pPr>
              <w:pStyle w:val="BodyText"/>
              <w:spacing w:before="60"/>
              <w:jc w:val="center"/>
              <w:rPr>
                <w:sz w:val="18"/>
                <w:szCs w:val="18"/>
              </w:rPr>
            </w:pPr>
          </w:p>
          <w:p w14:paraId="20335E9F" w14:textId="77777777" w:rsidR="009732AB" w:rsidRPr="00CC40D1" w:rsidRDefault="009732AB" w:rsidP="0023216C">
            <w:pPr>
              <w:pStyle w:val="BodyText"/>
              <w:spacing w:before="60"/>
              <w:jc w:val="center"/>
              <w:rPr>
                <w:sz w:val="18"/>
                <w:szCs w:val="18"/>
              </w:rPr>
            </w:pPr>
          </w:p>
          <w:p w14:paraId="6DC1CAFB" w14:textId="77777777" w:rsidR="009732AB" w:rsidRPr="00CC40D1" w:rsidRDefault="009732AB" w:rsidP="0023216C">
            <w:pPr>
              <w:pStyle w:val="BodyText"/>
              <w:spacing w:before="60"/>
              <w:jc w:val="center"/>
              <w:rPr>
                <w:sz w:val="18"/>
                <w:szCs w:val="18"/>
              </w:rPr>
            </w:pPr>
          </w:p>
          <w:p w14:paraId="3E94FB7D" w14:textId="77777777" w:rsidR="009732AB" w:rsidRPr="00CC40D1" w:rsidRDefault="009732AB" w:rsidP="0023216C">
            <w:pPr>
              <w:pStyle w:val="BodyText"/>
              <w:spacing w:before="60"/>
              <w:jc w:val="center"/>
              <w:rPr>
                <w:sz w:val="18"/>
                <w:szCs w:val="18"/>
              </w:rPr>
            </w:pPr>
          </w:p>
          <w:p w14:paraId="7480D16F" w14:textId="77777777" w:rsidR="009732AB" w:rsidRPr="00CC40D1" w:rsidRDefault="009732AB" w:rsidP="0023216C">
            <w:pPr>
              <w:pStyle w:val="BodyText"/>
              <w:spacing w:before="60"/>
              <w:jc w:val="center"/>
              <w:rPr>
                <w:sz w:val="18"/>
                <w:szCs w:val="18"/>
              </w:rPr>
            </w:pPr>
          </w:p>
          <w:p w14:paraId="0CEF862A" w14:textId="77777777" w:rsidR="009732AB" w:rsidRPr="00CC40D1" w:rsidRDefault="009732AB" w:rsidP="0023216C">
            <w:pPr>
              <w:pStyle w:val="BodyText"/>
              <w:spacing w:before="60"/>
              <w:jc w:val="center"/>
              <w:rPr>
                <w:sz w:val="18"/>
                <w:szCs w:val="18"/>
              </w:rPr>
            </w:pPr>
          </w:p>
          <w:p w14:paraId="5BFAB007" w14:textId="77777777" w:rsidR="009732AB" w:rsidRPr="00CC40D1" w:rsidRDefault="009732AB" w:rsidP="0023216C">
            <w:pPr>
              <w:pStyle w:val="BodyText"/>
              <w:spacing w:before="60"/>
              <w:jc w:val="center"/>
              <w:rPr>
                <w:sz w:val="18"/>
                <w:szCs w:val="18"/>
              </w:rPr>
            </w:pPr>
          </w:p>
          <w:p w14:paraId="3B3FF447" w14:textId="77777777" w:rsidR="009732AB" w:rsidRPr="00CC40D1" w:rsidRDefault="009732AB" w:rsidP="0023216C">
            <w:pPr>
              <w:pStyle w:val="BodyText"/>
              <w:spacing w:before="60"/>
              <w:jc w:val="center"/>
              <w:rPr>
                <w:sz w:val="18"/>
                <w:szCs w:val="18"/>
              </w:rPr>
            </w:pPr>
          </w:p>
          <w:p w14:paraId="1F8B2BAD" w14:textId="77777777" w:rsidR="009732AB" w:rsidRPr="00CC40D1" w:rsidRDefault="009732AB" w:rsidP="0023216C">
            <w:pPr>
              <w:pStyle w:val="BodyText"/>
              <w:spacing w:before="60"/>
              <w:jc w:val="center"/>
              <w:rPr>
                <w:sz w:val="18"/>
                <w:szCs w:val="18"/>
              </w:rPr>
            </w:pPr>
          </w:p>
          <w:p w14:paraId="39174432" w14:textId="77777777" w:rsidR="009732AB" w:rsidRPr="00CC40D1" w:rsidRDefault="009732AB" w:rsidP="0023216C">
            <w:pPr>
              <w:pStyle w:val="BodyText"/>
              <w:spacing w:before="60"/>
              <w:jc w:val="center"/>
              <w:rPr>
                <w:sz w:val="18"/>
                <w:szCs w:val="18"/>
              </w:rPr>
            </w:pPr>
          </w:p>
          <w:p w14:paraId="4C9FFC6B" w14:textId="77777777" w:rsidR="009732AB" w:rsidRPr="00CC40D1" w:rsidRDefault="009732AB" w:rsidP="0023216C">
            <w:pPr>
              <w:pStyle w:val="BodyText"/>
              <w:spacing w:before="60"/>
              <w:jc w:val="center"/>
              <w:rPr>
                <w:sz w:val="18"/>
                <w:szCs w:val="18"/>
              </w:rPr>
            </w:pPr>
          </w:p>
          <w:p w14:paraId="30A36EF0" w14:textId="77777777" w:rsidR="009732AB" w:rsidRPr="00CC40D1" w:rsidRDefault="009732AB" w:rsidP="0023216C">
            <w:pPr>
              <w:pStyle w:val="BodyText"/>
              <w:spacing w:before="60"/>
              <w:jc w:val="center"/>
              <w:rPr>
                <w:sz w:val="18"/>
                <w:szCs w:val="18"/>
              </w:rPr>
            </w:pPr>
          </w:p>
          <w:p w14:paraId="08E3AD68" w14:textId="77777777" w:rsidR="009732AB" w:rsidRPr="00CC40D1" w:rsidRDefault="009732AB" w:rsidP="0023216C">
            <w:pPr>
              <w:pStyle w:val="BodyText"/>
              <w:spacing w:before="60"/>
              <w:jc w:val="center"/>
              <w:rPr>
                <w:sz w:val="18"/>
                <w:szCs w:val="18"/>
              </w:rPr>
            </w:pPr>
          </w:p>
          <w:p w14:paraId="21801572" w14:textId="77777777" w:rsidR="009732AB" w:rsidRPr="00CC40D1" w:rsidRDefault="009732AB" w:rsidP="00B46C0C">
            <w:pPr>
              <w:pStyle w:val="BodyText"/>
              <w:spacing w:before="60"/>
              <w:rPr>
                <w:sz w:val="18"/>
                <w:szCs w:val="18"/>
              </w:rPr>
            </w:pPr>
            <w:r w:rsidRPr="00CC40D1">
              <w:rPr>
                <w:sz w:val="18"/>
                <w:szCs w:val="18"/>
              </w:rPr>
              <w:t>26/02/2015</w:t>
            </w:r>
          </w:p>
        </w:tc>
      </w:tr>
      <w:tr w:rsidR="00F7562B" w14:paraId="1FC72C29" w14:textId="77777777" w:rsidTr="0014143D">
        <w:trPr>
          <w:trHeight w:val="188"/>
        </w:trPr>
        <w:tc>
          <w:tcPr>
            <w:tcW w:w="1065" w:type="dxa"/>
            <w:gridSpan w:val="2"/>
          </w:tcPr>
          <w:p w14:paraId="6CEF7163" w14:textId="77777777" w:rsidR="00F7562B" w:rsidRPr="00D11700" w:rsidRDefault="00F7562B" w:rsidP="00BC7D9C">
            <w:pPr>
              <w:pStyle w:val="BodyText"/>
              <w:spacing w:before="60"/>
              <w:jc w:val="center"/>
              <w:rPr>
                <w:sz w:val="18"/>
                <w:szCs w:val="18"/>
              </w:rPr>
            </w:pPr>
            <w:r w:rsidRPr="00D11700">
              <w:rPr>
                <w:sz w:val="18"/>
                <w:szCs w:val="18"/>
              </w:rPr>
              <w:t>11.0</w:t>
            </w:r>
          </w:p>
        </w:tc>
        <w:tc>
          <w:tcPr>
            <w:tcW w:w="1178" w:type="dxa"/>
            <w:gridSpan w:val="2"/>
          </w:tcPr>
          <w:p w14:paraId="38DDE438" w14:textId="77777777" w:rsidR="00F7562B" w:rsidRPr="00D11700" w:rsidRDefault="00F7562B" w:rsidP="0023216C">
            <w:pPr>
              <w:pStyle w:val="BodyText"/>
              <w:spacing w:before="60"/>
              <w:jc w:val="center"/>
              <w:rPr>
                <w:sz w:val="18"/>
                <w:szCs w:val="18"/>
              </w:rPr>
            </w:pPr>
            <w:r w:rsidRPr="00D11700">
              <w:rPr>
                <w:sz w:val="18"/>
                <w:szCs w:val="18"/>
              </w:rPr>
              <w:t>25/06/2015</w:t>
            </w:r>
          </w:p>
        </w:tc>
        <w:tc>
          <w:tcPr>
            <w:tcW w:w="1093" w:type="dxa"/>
          </w:tcPr>
          <w:p w14:paraId="3388F88F" w14:textId="77777777" w:rsidR="005C36A9" w:rsidRPr="00D11700" w:rsidRDefault="00F7562B" w:rsidP="00962023">
            <w:pPr>
              <w:pStyle w:val="BodyText"/>
              <w:spacing w:before="60"/>
              <w:jc w:val="center"/>
              <w:rPr>
                <w:sz w:val="18"/>
                <w:szCs w:val="18"/>
              </w:rPr>
            </w:pPr>
            <w:r w:rsidRPr="00D11700">
              <w:rPr>
                <w:sz w:val="18"/>
                <w:szCs w:val="18"/>
              </w:rPr>
              <w:t>227</w:t>
            </w:r>
          </w:p>
          <w:p w14:paraId="28B452FA" w14:textId="77777777" w:rsidR="005C36A9" w:rsidRPr="00D11700" w:rsidRDefault="005C36A9" w:rsidP="00452EB4">
            <w:pPr>
              <w:pStyle w:val="BodyText"/>
              <w:spacing w:before="60"/>
              <w:jc w:val="center"/>
              <w:rPr>
                <w:sz w:val="18"/>
                <w:szCs w:val="18"/>
              </w:rPr>
            </w:pPr>
          </w:p>
          <w:p w14:paraId="28E0102C" w14:textId="77777777" w:rsidR="005C36A9" w:rsidRPr="00CC40D1" w:rsidRDefault="005C36A9" w:rsidP="00452EB4">
            <w:pPr>
              <w:pStyle w:val="BodyText"/>
              <w:spacing w:before="60"/>
              <w:jc w:val="center"/>
              <w:rPr>
                <w:sz w:val="18"/>
                <w:szCs w:val="18"/>
              </w:rPr>
            </w:pPr>
          </w:p>
          <w:p w14:paraId="36D9292C" w14:textId="77777777" w:rsidR="005C36A9" w:rsidRPr="00CC40D1" w:rsidRDefault="005C36A9" w:rsidP="003321C1">
            <w:pPr>
              <w:pStyle w:val="BodyText"/>
              <w:spacing w:before="60"/>
              <w:jc w:val="center"/>
              <w:rPr>
                <w:sz w:val="18"/>
                <w:szCs w:val="18"/>
              </w:rPr>
            </w:pPr>
            <w:r w:rsidRPr="00CC40D1">
              <w:rPr>
                <w:sz w:val="18"/>
                <w:szCs w:val="18"/>
              </w:rPr>
              <w:t>228</w:t>
            </w:r>
          </w:p>
          <w:p w14:paraId="440D57DF" w14:textId="77777777" w:rsidR="005C36A9" w:rsidRPr="00CC40D1" w:rsidRDefault="005C36A9" w:rsidP="003321C1">
            <w:pPr>
              <w:pStyle w:val="BodyText"/>
              <w:spacing w:before="60"/>
              <w:jc w:val="center"/>
              <w:rPr>
                <w:sz w:val="18"/>
                <w:szCs w:val="18"/>
              </w:rPr>
            </w:pPr>
          </w:p>
          <w:p w14:paraId="4EF0EC83" w14:textId="77777777" w:rsidR="005C36A9" w:rsidRPr="00CC40D1" w:rsidRDefault="005C36A9" w:rsidP="003321C1">
            <w:pPr>
              <w:pStyle w:val="BodyText"/>
              <w:spacing w:before="60"/>
              <w:jc w:val="center"/>
              <w:rPr>
                <w:sz w:val="18"/>
                <w:szCs w:val="18"/>
              </w:rPr>
            </w:pPr>
            <w:r w:rsidRPr="00CC40D1">
              <w:rPr>
                <w:sz w:val="18"/>
                <w:szCs w:val="18"/>
              </w:rPr>
              <w:t>230</w:t>
            </w:r>
          </w:p>
          <w:p w14:paraId="0BAE4A04" w14:textId="77777777" w:rsidR="00452EB4" w:rsidRPr="00CC40D1" w:rsidRDefault="00452EB4" w:rsidP="000757F2">
            <w:pPr>
              <w:pStyle w:val="BodyText"/>
              <w:spacing w:before="60"/>
              <w:rPr>
                <w:sz w:val="18"/>
                <w:szCs w:val="18"/>
              </w:rPr>
            </w:pPr>
          </w:p>
        </w:tc>
        <w:tc>
          <w:tcPr>
            <w:tcW w:w="2054" w:type="dxa"/>
          </w:tcPr>
          <w:p w14:paraId="385A2890" w14:textId="77777777" w:rsidR="00F7562B" w:rsidRPr="00CC40D1" w:rsidRDefault="005C36A9" w:rsidP="00656781">
            <w:pPr>
              <w:pStyle w:val="BodyText"/>
              <w:spacing w:before="60"/>
              <w:jc w:val="left"/>
              <w:rPr>
                <w:color w:val="000000"/>
                <w:sz w:val="18"/>
                <w:szCs w:val="18"/>
              </w:rPr>
            </w:pPr>
            <w:r w:rsidRPr="00CC40D1">
              <w:rPr>
                <w:color w:val="000000"/>
                <w:sz w:val="18"/>
                <w:szCs w:val="18"/>
              </w:rPr>
              <w:t>Amendments to the MRA to introduce the concept of Materiality to GD Changes</w:t>
            </w:r>
          </w:p>
          <w:p w14:paraId="75D2DD1F" w14:textId="77777777" w:rsidR="005C36A9" w:rsidRPr="00CC40D1" w:rsidRDefault="005C36A9" w:rsidP="00656781">
            <w:pPr>
              <w:pStyle w:val="BodyText"/>
              <w:spacing w:before="60"/>
              <w:jc w:val="left"/>
              <w:rPr>
                <w:color w:val="000000"/>
                <w:sz w:val="18"/>
                <w:szCs w:val="18"/>
              </w:rPr>
            </w:pPr>
            <w:r w:rsidRPr="00CC40D1">
              <w:rPr>
                <w:color w:val="000000"/>
                <w:sz w:val="18"/>
                <w:szCs w:val="18"/>
              </w:rPr>
              <w:t>Amending the MRA to introduce a debt recovery process</w:t>
            </w:r>
          </w:p>
          <w:p w14:paraId="3579F309" w14:textId="77777777" w:rsidR="00452EB4" w:rsidRPr="00CC40D1" w:rsidRDefault="005C36A9" w:rsidP="00656781">
            <w:pPr>
              <w:pStyle w:val="BodyText"/>
              <w:spacing w:before="60"/>
              <w:jc w:val="left"/>
              <w:rPr>
                <w:color w:val="000000"/>
                <w:sz w:val="18"/>
                <w:szCs w:val="18"/>
              </w:rPr>
            </w:pPr>
            <w:r w:rsidRPr="00CC40D1">
              <w:rPr>
                <w:color w:val="000000"/>
                <w:sz w:val="18"/>
                <w:szCs w:val="18"/>
              </w:rPr>
              <w:t>Cross referencing MAPs in the MRA document</w:t>
            </w:r>
          </w:p>
        </w:tc>
        <w:tc>
          <w:tcPr>
            <w:tcW w:w="3258" w:type="dxa"/>
          </w:tcPr>
          <w:p w14:paraId="226D7504" w14:textId="107C8875" w:rsidR="00F7562B" w:rsidRPr="00CC40D1" w:rsidRDefault="005C36A9" w:rsidP="009B719F">
            <w:pPr>
              <w:jc w:val="left"/>
              <w:rPr>
                <w:color w:val="000000"/>
                <w:sz w:val="18"/>
                <w:szCs w:val="18"/>
              </w:rPr>
            </w:pPr>
            <w:r w:rsidRPr="00CC40D1">
              <w:rPr>
                <w:color w:val="000000"/>
                <w:sz w:val="18"/>
                <w:szCs w:val="18"/>
              </w:rPr>
              <w:t xml:space="preserve">Update </w:t>
            </w:r>
            <w:del w:id="95" w:author="Debbie Houldsworth" w:date="2020-05-12T09:19:00Z">
              <w:r w:rsidRPr="00CC40D1" w:rsidDel="00D11700">
                <w:rPr>
                  <w:color w:val="000000"/>
                  <w:sz w:val="18"/>
                  <w:szCs w:val="18"/>
                </w:rPr>
                <w:delText>To</w:delText>
              </w:r>
            </w:del>
            <w:ins w:id="96" w:author="Debbie Houldsworth" w:date="2020-05-12T09:19:00Z">
              <w:r w:rsidR="00D11700" w:rsidRPr="00CC40D1">
                <w:rPr>
                  <w:color w:val="000000"/>
                  <w:sz w:val="18"/>
                  <w:szCs w:val="18"/>
                </w:rPr>
                <w:t>to</w:t>
              </w:r>
            </w:ins>
            <w:r w:rsidRPr="00CC40D1">
              <w:rPr>
                <w:color w:val="000000"/>
                <w:sz w:val="18"/>
                <w:szCs w:val="18"/>
              </w:rPr>
              <w:t xml:space="preserve"> </w:t>
            </w:r>
            <w:r w:rsidR="009C4CE1" w:rsidRPr="00CC40D1">
              <w:rPr>
                <w:color w:val="000000"/>
                <w:sz w:val="18"/>
                <w:szCs w:val="18"/>
              </w:rPr>
              <w:t xml:space="preserve">Clause </w:t>
            </w:r>
            <w:r w:rsidRPr="00CC40D1">
              <w:rPr>
                <w:color w:val="000000"/>
                <w:sz w:val="18"/>
                <w:szCs w:val="18"/>
              </w:rPr>
              <w:t>9.18D.</w:t>
            </w:r>
          </w:p>
          <w:p w14:paraId="5C2EDEA3" w14:textId="77777777" w:rsidR="005C36A9" w:rsidRPr="00CC40D1" w:rsidRDefault="005C36A9" w:rsidP="009B719F">
            <w:pPr>
              <w:jc w:val="left"/>
              <w:rPr>
                <w:color w:val="000000"/>
                <w:sz w:val="18"/>
                <w:szCs w:val="18"/>
              </w:rPr>
            </w:pPr>
          </w:p>
          <w:p w14:paraId="0D1FF84C" w14:textId="77777777" w:rsidR="005C36A9" w:rsidRPr="00CC40D1" w:rsidRDefault="005C36A9" w:rsidP="009B719F">
            <w:pPr>
              <w:jc w:val="left"/>
              <w:rPr>
                <w:color w:val="000000"/>
                <w:sz w:val="18"/>
                <w:szCs w:val="18"/>
              </w:rPr>
            </w:pPr>
          </w:p>
          <w:p w14:paraId="1E85305C" w14:textId="77777777" w:rsidR="005C36A9" w:rsidRPr="00CC40D1" w:rsidRDefault="005C36A9" w:rsidP="009B719F">
            <w:pPr>
              <w:jc w:val="left"/>
              <w:rPr>
                <w:color w:val="000000"/>
                <w:sz w:val="18"/>
                <w:szCs w:val="18"/>
              </w:rPr>
            </w:pPr>
          </w:p>
          <w:p w14:paraId="769D0E76" w14:textId="77777777" w:rsidR="005C36A9" w:rsidRPr="00CC40D1" w:rsidRDefault="005C36A9" w:rsidP="009B719F">
            <w:pPr>
              <w:jc w:val="left"/>
              <w:rPr>
                <w:color w:val="000000"/>
                <w:sz w:val="18"/>
                <w:szCs w:val="18"/>
              </w:rPr>
            </w:pPr>
          </w:p>
          <w:p w14:paraId="0240CB4B" w14:textId="77777777" w:rsidR="005C36A9" w:rsidRPr="00CC40D1" w:rsidRDefault="005C36A9" w:rsidP="009B719F">
            <w:pPr>
              <w:jc w:val="left"/>
              <w:rPr>
                <w:color w:val="000000"/>
                <w:sz w:val="18"/>
                <w:szCs w:val="18"/>
              </w:rPr>
            </w:pPr>
            <w:r w:rsidRPr="00CC40D1">
              <w:rPr>
                <w:color w:val="000000"/>
                <w:sz w:val="18"/>
                <w:szCs w:val="18"/>
              </w:rPr>
              <w:t>New Clause 8.14.</w:t>
            </w:r>
          </w:p>
          <w:p w14:paraId="0AC3AAA1" w14:textId="77777777" w:rsidR="005C36A9" w:rsidRPr="00CC40D1" w:rsidRDefault="005C36A9" w:rsidP="009B719F">
            <w:pPr>
              <w:jc w:val="left"/>
              <w:rPr>
                <w:color w:val="000000"/>
                <w:sz w:val="18"/>
                <w:szCs w:val="18"/>
              </w:rPr>
            </w:pPr>
          </w:p>
          <w:p w14:paraId="0F75A6AE" w14:textId="77777777" w:rsidR="005C36A9" w:rsidRPr="00CC40D1" w:rsidRDefault="005C36A9" w:rsidP="009B719F">
            <w:pPr>
              <w:jc w:val="left"/>
              <w:rPr>
                <w:color w:val="000000"/>
                <w:sz w:val="18"/>
                <w:szCs w:val="18"/>
              </w:rPr>
            </w:pPr>
          </w:p>
          <w:p w14:paraId="2F88108F" w14:textId="77777777" w:rsidR="005C36A9" w:rsidRPr="00CC40D1" w:rsidRDefault="005C36A9" w:rsidP="009B719F">
            <w:pPr>
              <w:jc w:val="left"/>
              <w:rPr>
                <w:color w:val="000000"/>
                <w:sz w:val="18"/>
                <w:szCs w:val="18"/>
              </w:rPr>
            </w:pPr>
          </w:p>
          <w:p w14:paraId="11F000C0" w14:textId="4B7ACD3A" w:rsidR="005C36A9" w:rsidRPr="00CC40D1" w:rsidRDefault="005C36A9" w:rsidP="00962023">
            <w:pPr>
              <w:jc w:val="left"/>
              <w:rPr>
                <w:color w:val="000000"/>
                <w:sz w:val="18"/>
                <w:szCs w:val="18"/>
              </w:rPr>
            </w:pPr>
            <w:r w:rsidRPr="00CC40D1">
              <w:rPr>
                <w:color w:val="000000"/>
                <w:sz w:val="18"/>
                <w:szCs w:val="18"/>
              </w:rPr>
              <w:t xml:space="preserve">Update </w:t>
            </w:r>
            <w:del w:id="97" w:author="Debbie Houldsworth" w:date="2020-05-12T09:19:00Z">
              <w:r w:rsidR="009C4CE1" w:rsidRPr="00CC40D1" w:rsidDel="00D11700">
                <w:rPr>
                  <w:color w:val="000000"/>
                  <w:sz w:val="18"/>
                  <w:szCs w:val="18"/>
                </w:rPr>
                <w:delText>To</w:delText>
              </w:r>
            </w:del>
            <w:ins w:id="98" w:author="Debbie Houldsworth" w:date="2020-05-12T09:19:00Z">
              <w:r w:rsidR="00D11700" w:rsidRPr="00CC40D1">
                <w:rPr>
                  <w:color w:val="000000"/>
                  <w:sz w:val="18"/>
                  <w:szCs w:val="18"/>
                </w:rPr>
                <w:t>to</w:t>
              </w:r>
            </w:ins>
            <w:r w:rsidR="009C4CE1" w:rsidRPr="00CC40D1">
              <w:rPr>
                <w:color w:val="000000"/>
                <w:sz w:val="18"/>
                <w:szCs w:val="18"/>
              </w:rPr>
              <w:t xml:space="preserve"> Clauses </w:t>
            </w:r>
            <w:r w:rsidRPr="00CC40D1">
              <w:rPr>
                <w:color w:val="000000"/>
                <w:sz w:val="18"/>
                <w:szCs w:val="18"/>
              </w:rPr>
              <w:t>1.1, 11.3, 11.12.1, 14.15, 16.3.1, 18.8, 40.3.1 and 54.2. New Clauses 6.58, 21.7 and 42.6.</w:t>
            </w:r>
          </w:p>
          <w:p w14:paraId="3F5989D3" w14:textId="77777777" w:rsidR="009C4CE1" w:rsidRPr="00CC40D1" w:rsidRDefault="009C4CE1" w:rsidP="003321C1">
            <w:pPr>
              <w:jc w:val="left"/>
              <w:rPr>
                <w:color w:val="000000"/>
                <w:sz w:val="18"/>
                <w:szCs w:val="18"/>
              </w:rPr>
            </w:pPr>
          </w:p>
        </w:tc>
        <w:tc>
          <w:tcPr>
            <w:tcW w:w="1133" w:type="dxa"/>
          </w:tcPr>
          <w:p w14:paraId="69092B18" w14:textId="77777777" w:rsidR="00F7562B" w:rsidRPr="00CC40D1" w:rsidRDefault="00F7562B" w:rsidP="0023216C">
            <w:pPr>
              <w:pStyle w:val="BodyText"/>
              <w:spacing w:before="60"/>
              <w:jc w:val="center"/>
              <w:rPr>
                <w:sz w:val="18"/>
                <w:szCs w:val="18"/>
              </w:rPr>
            </w:pPr>
            <w:r w:rsidRPr="00CC40D1">
              <w:rPr>
                <w:sz w:val="18"/>
                <w:szCs w:val="18"/>
              </w:rPr>
              <w:t>25/06/2015</w:t>
            </w:r>
          </w:p>
        </w:tc>
      </w:tr>
      <w:tr w:rsidR="000757F2" w14:paraId="28EC8AD7" w14:textId="77777777" w:rsidTr="0014143D">
        <w:trPr>
          <w:trHeight w:val="188"/>
        </w:trPr>
        <w:tc>
          <w:tcPr>
            <w:tcW w:w="1065" w:type="dxa"/>
            <w:gridSpan w:val="2"/>
            <w:tcBorders>
              <w:bottom w:val="single" w:sz="4" w:space="0" w:color="auto"/>
            </w:tcBorders>
          </w:tcPr>
          <w:p w14:paraId="36F5DEB6" w14:textId="77777777" w:rsidR="000757F2" w:rsidRPr="00D11700" w:rsidRDefault="000757F2" w:rsidP="00BC7D9C">
            <w:pPr>
              <w:pStyle w:val="BodyText"/>
              <w:spacing w:before="60"/>
              <w:jc w:val="center"/>
              <w:rPr>
                <w:sz w:val="18"/>
                <w:szCs w:val="18"/>
              </w:rPr>
            </w:pPr>
            <w:r w:rsidRPr="00D11700">
              <w:rPr>
                <w:sz w:val="18"/>
                <w:szCs w:val="18"/>
              </w:rPr>
              <w:t>11.1</w:t>
            </w:r>
          </w:p>
        </w:tc>
        <w:tc>
          <w:tcPr>
            <w:tcW w:w="1178" w:type="dxa"/>
            <w:gridSpan w:val="2"/>
          </w:tcPr>
          <w:p w14:paraId="116DC057" w14:textId="77777777" w:rsidR="000757F2" w:rsidRPr="00D11700" w:rsidRDefault="000757F2" w:rsidP="0023216C">
            <w:pPr>
              <w:pStyle w:val="BodyText"/>
              <w:spacing w:before="60"/>
              <w:jc w:val="center"/>
              <w:rPr>
                <w:sz w:val="18"/>
                <w:szCs w:val="18"/>
              </w:rPr>
            </w:pPr>
            <w:r w:rsidRPr="00D11700">
              <w:rPr>
                <w:sz w:val="18"/>
                <w:szCs w:val="18"/>
              </w:rPr>
              <w:t>03/07/2015</w:t>
            </w:r>
          </w:p>
        </w:tc>
        <w:tc>
          <w:tcPr>
            <w:tcW w:w="1093" w:type="dxa"/>
          </w:tcPr>
          <w:p w14:paraId="3A788360" w14:textId="77777777" w:rsidR="000757F2" w:rsidRPr="00D11700" w:rsidRDefault="000757F2" w:rsidP="00962023">
            <w:pPr>
              <w:pStyle w:val="BodyText"/>
              <w:spacing w:before="60"/>
              <w:jc w:val="center"/>
              <w:rPr>
                <w:sz w:val="18"/>
                <w:szCs w:val="18"/>
              </w:rPr>
            </w:pPr>
            <w:r w:rsidRPr="00D11700">
              <w:rPr>
                <w:sz w:val="18"/>
                <w:szCs w:val="18"/>
              </w:rPr>
              <w:t>231</w:t>
            </w:r>
          </w:p>
        </w:tc>
        <w:tc>
          <w:tcPr>
            <w:tcW w:w="2054" w:type="dxa"/>
          </w:tcPr>
          <w:p w14:paraId="3C54D570" w14:textId="77777777" w:rsidR="000757F2" w:rsidRPr="00CC40D1" w:rsidRDefault="000757F2" w:rsidP="00656781">
            <w:pPr>
              <w:pStyle w:val="BodyText"/>
              <w:spacing w:before="60"/>
              <w:jc w:val="left"/>
              <w:rPr>
                <w:color w:val="000000"/>
                <w:sz w:val="18"/>
                <w:szCs w:val="18"/>
              </w:rPr>
            </w:pPr>
            <w:r w:rsidRPr="00D11700">
              <w:rPr>
                <w:color w:val="000000"/>
                <w:sz w:val="18"/>
                <w:szCs w:val="18"/>
              </w:rPr>
              <w:t xml:space="preserve">Amendments to reflect the introduction of MRA </w:t>
            </w:r>
            <w:r w:rsidRPr="00CC40D1">
              <w:rPr>
                <w:color w:val="000000"/>
                <w:sz w:val="18"/>
                <w:szCs w:val="18"/>
              </w:rPr>
              <w:t>Objectives into the Electricity Distribution Licence</w:t>
            </w:r>
          </w:p>
        </w:tc>
        <w:tc>
          <w:tcPr>
            <w:tcW w:w="3258" w:type="dxa"/>
          </w:tcPr>
          <w:p w14:paraId="1D8D022E" w14:textId="04E6ABF3" w:rsidR="000757F2" w:rsidRPr="00CC40D1" w:rsidRDefault="000757F2" w:rsidP="009B719F">
            <w:pPr>
              <w:jc w:val="left"/>
              <w:rPr>
                <w:color w:val="000000"/>
                <w:sz w:val="18"/>
                <w:szCs w:val="18"/>
              </w:rPr>
            </w:pPr>
            <w:r w:rsidRPr="00CC40D1">
              <w:rPr>
                <w:color w:val="000000"/>
                <w:sz w:val="18"/>
                <w:szCs w:val="18"/>
              </w:rPr>
              <w:t xml:space="preserve">Update </w:t>
            </w:r>
            <w:del w:id="99" w:author="Debbie Houldsworth" w:date="2020-05-12T09:19:00Z">
              <w:r w:rsidRPr="00CC40D1" w:rsidDel="00D11700">
                <w:rPr>
                  <w:color w:val="000000"/>
                  <w:sz w:val="18"/>
                  <w:szCs w:val="18"/>
                </w:rPr>
                <w:delText>To</w:delText>
              </w:r>
            </w:del>
            <w:ins w:id="100" w:author="Debbie Houldsworth" w:date="2020-05-12T09:19:00Z">
              <w:r w:rsidR="00D11700" w:rsidRPr="00CC40D1">
                <w:rPr>
                  <w:color w:val="000000"/>
                  <w:sz w:val="18"/>
                  <w:szCs w:val="18"/>
                </w:rPr>
                <w:t>to</w:t>
              </w:r>
            </w:ins>
            <w:r w:rsidRPr="00CC40D1">
              <w:rPr>
                <w:color w:val="000000"/>
                <w:sz w:val="18"/>
                <w:szCs w:val="18"/>
              </w:rPr>
              <w:t xml:space="preserve"> Clauses 1.1, 6.47.1</w:t>
            </w:r>
            <w:del w:id="101" w:author="Debbie Houldsworth" w:date="2020-05-12T09:19:00Z">
              <w:r w:rsidRPr="00CC40D1" w:rsidDel="00D11700">
                <w:rPr>
                  <w:color w:val="000000"/>
                  <w:sz w:val="18"/>
                  <w:szCs w:val="18"/>
                </w:rPr>
                <w:delText xml:space="preserve"> </w:delText>
              </w:r>
            </w:del>
            <w:r w:rsidRPr="00CC40D1">
              <w:rPr>
                <w:color w:val="000000"/>
                <w:sz w:val="18"/>
                <w:szCs w:val="18"/>
              </w:rPr>
              <w:t>, 6.47.2, 7.26.1, 7.26.2 and 7.27.2. New Clause 5A.</w:t>
            </w:r>
          </w:p>
        </w:tc>
        <w:tc>
          <w:tcPr>
            <w:tcW w:w="1133" w:type="dxa"/>
          </w:tcPr>
          <w:p w14:paraId="4599660B" w14:textId="77777777" w:rsidR="000757F2" w:rsidRPr="00CC40D1" w:rsidRDefault="000757F2" w:rsidP="0023216C">
            <w:pPr>
              <w:pStyle w:val="BodyText"/>
              <w:spacing w:before="60"/>
              <w:jc w:val="center"/>
              <w:rPr>
                <w:sz w:val="18"/>
                <w:szCs w:val="18"/>
              </w:rPr>
            </w:pPr>
            <w:r w:rsidRPr="00CC40D1">
              <w:rPr>
                <w:sz w:val="18"/>
                <w:szCs w:val="18"/>
              </w:rPr>
              <w:t>03/07/2015</w:t>
            </w:r>
          </w:p>
        </w:tc>
      </w:tr>
      <w:tr w:rsidR="00B912EC" w14:paraId="2230B327" w14:textId="77777777" w:rsidTr="0014143D">
        <w:trPr>
          <w:trHeight w:val="188"/>
        </w:trPr>
        <w:tc>
          <w:tcPr>
            <w:tcW w:w="1065" w:type="dxa"/>
            <w:gridSpan w:val="2"/>
          </w:tcPr>
          <w:p w14:paraId="15972197" w14:textId="77777777" w:rsidR="00B912EC" w:rsidRPr="00D11700" w:rsidRDefault="00B912EC" w:rsidP="00BC7D9C">
            <w:pPr>
              <w:pStyle w:val="BodyText"/>
              <w:spacing w:before="60"/>
              <w:jc w:val="center"/>
              <w:rPr>
                <w:sz w:val="18"/>
                <w:szCs w:val="18"/>
              </w:rPr>
            </w:pPr>
            <w:r w:rsidRPr="00D11700">
              <w:rPr>
                <w:sz w:val="18"/>
                <w:szCs w:val="18"/>
              </w:rPr>
              <w:t>11.2</w:t>
            </w:r>
          </w:p>
        </w:tc>
        <w:tc>
          <w:tcPr>
            <w:tcW w:w="1178" w:type="dxa"/>
            <w:gridSpan w:val="2"/>
          </w:tcPr>
          <w:p w14:paraId="61F05C45" w14:textId="77777777" w:rsidR="00B912EC" w:rsidRPr="00D11700" w:rsidRDefault="00B912EC" w:rsidP="0023216C">
            <w:pPr>
              <w:pStyle w:val="BodyText"/>
              <w:spacing w:before="60"/>
              <w:jc w:val="center"/>
              <w:rPr>
                <w:sz w:val="18"/>
                <w:szCs w:val="18"/>
              </w:rPr>
            </w:pPr>
            <w:r w:rsidRPr="00D11700">
              <w:rPr>
                <w:sz w:val="18"/>
                <w:szCs w:val="18"/>
              </w:rPr>
              <w:t>05/11/2015</w:t>
            </w:r>
          </w:p>
        </w:tc>
        <w:tc>
          <w:tcPr>
            <w:tcW w:w="1093" w:type="dxa"/>
          </w:tcPr>
          <w:p w14:paraId="5D10A8AB" w14:textId="77777777" w:rsidR="00B912EC" w:rsidRPr="00D11700" w:rsidRDefault="00B912EC" w:rsidP="00962023">
            <w:pPr>
              <w:pStyle w:val="BodyText"/>
              <w:spacing w:before="60"/>
              <w:jc w:val="center"/>
              <w:rPr>
                <w:sz w:val="18"/>
                <w:szCs w:val="18"/>
              </w:rPr>
            </w:pPr>
            <w:r w:rsidRPr="00D11700">
              <w:rPr>
                <w:sz w:val="18"/>
                <w:szCs w:val="18"/>
              </w:rPr>
              <w:t>233</w:t>
            </w:r>
          </w:p>
        </w:tc>
        <w:tc>
          <w:tcPr>
            <w:tcW w:w="2054" w:type="dxa"/>
          </w:tcPr>
          <w:p w14:paraId="63238DA6" w14:textId="77777777" w:rsidR="00B912EC" w:rsidRPr="00CC40D1" w:rsidRDefault="00B912EC" w:rsidP="0060527E">
            <w:pPr>
              <w:pStyle w:val="BodyText"/>
              <w:spacing w:before="60"/>
              <w:jc w:val="left"/>
              <w:rPr>
                <w:color w:val="000000"/>
                <w:sz w:val="18"/>
                <w:szCs w:val="18"/>
              </w:rPr>
            </w:pPr>
            <w:r w:rsidRPr="00D11700">
              <w:rPr>
                <w:color w:val="000000"/>
                <w:sz w:val="18"/>
                <w:szCs w:val="18"/>
              </w:rPr>
              <w:t xml:space="preserve">Amending </w:t>
            </w:r>
            <w:r w:rsidR="00364293" w:rsidRPr="00D11700">
              <w:rPr>
                <w:color w:val="000000"/>
                <w:sz w:val="18"/>
                <w:szCs w:val="18"/>
              </w:rPr>
              <w:t xml:space="preserve">the </w:t>
            </w:r>
            <w:r w:rsidRPr="00D11700">
              <w:rPr>
                <w:color w:val="000000"/>
                <w:sz w:val="18"/>
                <w:szCs w:val="18"/>
              </w:rPr>
              <w:t>MRA to reference the MDB Constitution</w:t>
            </w:r>
          </w:p>
        </w:tc>
        <w:tc>
          <w:tcPr>
            <w:tcW w:w="3258" w:type="dxa"/>
          </w:tcPr>
          <w:p w14:paraId="65FDF7DD" w14:textId="7FE432B4" w:rsidR="00B912EC" w:rsidRPr="00CC40D1" w:rsidRDefault="00B912EC" w:rsidP="009B719F">
            <w:pPr>
              <w:jc w:val="left"/>
              <w:rPr>
                <w:color w:val="000000"/>
                <w:sz w:val="18"/>
                <w:szCs w:val="18"/>
              </w:rPr>
            </w:pPr>
            <w:r w:rsidRPr="00CC40D1">
              <w:rPr>
                <w:color w:val="000000"/>
                <w:sz w:val="18"/>
                <w:szCs w:val="18"/>
              </w:rPr>
              <w:t xml:space="preserve">Update </w:t>
            </w:r>
            <w:del w:id="102" w:author="Debbie Houldsworth" w:date="2020-05-12T09:19:00Z">
              <w:r w:rsidRPr="00CC40D1" w:rsidDel="00D11700">
                <w:rPr>
                  <w:color w:val="000000"/>
                  <w:sz w:val="18"/>
                  <w:szCs w:val="18"/>
                </w:rPr>
                <w:delText>To</w:delText>
              </w:r>
            </w:del>
            <w:ins w:id="103" w:author="Debbie Houldsworth" w:date="2020-05-12T09:19:00Z">
              <w:r w:rsidR="00D11700" w:rsidRPr="00CC40D1">
                <w:rPr>
                  <w:color w:val="000000"/>
                  <w:sz w:val="18"/>
                  <w:szCs w:val="18"/>
                </w:rPr>
                <w:t>to</w:t>
              </w:r>
            </w:ins>
            <w:r w:rsidRPr="00CC40D1">
              <w:rPr>
                <w:color w:val="000000"/>
                <w:sz w:val="18"/>
                <w:szCs w:val="18"/>
              </w:rPr>
              <w:t xml:space="preserve"> Clause 1.1</w:t>
            </w:r>
          </w:p>
          <w:p w14:paraId="5B1ABBF7" w14:textId="77777777" w:rsidR="00B912EC" w:rsidRPr="00CC40D1" w:rsidRDefault="00B912EC" w:rsidP="009B719F">
            <w:pPr>
              <w:jc w:val="left"/>
              <w:rPr>
                <w:color w:val="000000"/>
                <w:sz w:val="18"/>
                <w:szCs w:val="18"/>
              </w:rPr>
            </w:pPr>
          </w:p>
          <w:p w14:paraId="2BA9D50A" w14:textId="77777777" w:rsidR="00B912EC" w:rsidRPr="00CC40D1" w:rsidRDefault="00B912EC" w:rsidP="009B719F">
            <w:pPr>
              <w:jc w:val="left"/>
              <w:rPr>
                <w:color w:val="000000"/>
                <w:sz w:val="18"/>
                <w:szCs w:val="18"/>
              </w:rPr>
            </w:pPr>
            <w:r w:rsidRPr="00CC40D1">
              <w:rPr>
                <w:color w:val="000000"/>
                <w:sz w:val="18"/>
                <w:szCs w:val="18"/>
              </w:rPr>
              <w:t>New Clause 6.53A</w:t>
            </w:r>
          </w:p>
        </w:tc>
        <w:tc>
          <w:tcPr>
            <w:tcW w:w="1133" w:type="dxa"/>
          </w:tcPr>
          <w:p w14:paraId="2D5EA019" w14:textId="77777777" w:rsidR="00B912EC" w:rsidRPr="00CC40D1" w:rsidRDefault="00B912EC" w:rsidP="0023216C">
            <w:pPr>
              <w:pStyle w:val="BodyText"/>
              <w:spacing w:before="60"/>
              <w:jc w:val="center"/>
              <w:rPr>
                <w:sz w:val="18"/>
                <w:szCs w:val="18"/>
              </w:rPr>
            </w:pPr>
            <w:r w:rsidRPr="00CC40D1">
              <w:rPr>
                <w:sz w:val="18"/>
                <w:szCs w:val="18"/>
              </w:rPr>
              <w:t>05/11/2015</w:t>
            </w:r>
          </w:p>
        </w:tc>
      </w:tr>
      <w:tr w:rsidR="005520AF" w14:paraId="0FD5EAF0" w14:textId="77777777" w:rsidTr="0014143D">
        <w:trPr>
          <w:trHeight w:val="188"/>
        </w:trPr>
        <w:tc>
          <w:tcPr>
            <w:tcW w:w="1065" w:type="dxa"/>
            <w:gridSpan w:val="2"/>
          </w:tcPr>
          <w:p w14:paraId="4155B15D" w14:textId="77777777" w:rsidR="005520AF" w:rsidRPr="00D11700" w:rsidRDefault="005520AF" w:rsidP="00BC7D9C">
            <w:pPr>
              <w:pStyle w:val="BodyText"/>
              <w:spacing w:before="60"/>
              <w:jc w:val="center"/>
              <w:rPr>
                <w:sz w:val="18"/>
                <w:szCs w:val="18"/>
              </w:rPr>
            </w:pPr>
            <w:r w:rsidRPr="00D11700">
              <w:rPr>
                <w:sz w:val="18"/>
                <w:szCs w:val="18"/>
              </w:rPr>
              <w:t>11.3</w:t>
            </w:r>
          </w:p>
        </w:tc>
        <w:tc>
          <w:tcPr>
            <w:tcW w:w="1178" w:type="dxa"/>
            <w:gridSpan w:val="2"/>
          </w:tcPr>
          <w:p w14:paraId="0F822098" w14:textId="77777777" w:rsidR="005520AF" w:rsidRPr="00D11700" w:rsidRDefault="005520AF" w:rsidP="0023216C">
            <w:pPr>
              <w:pStyle w:val="BodyText"/>
              <w:spacing w:before="60"/>
              <w:jc w:val="center"/>
              <w:rPr>
                <w:sz w:val="18"/>
                <w:szCs w:val="18"/>
              </w:rPr>
            </w:pPr>
            <w:r w:rsidRPr="00D11700">
              <w:rPr>
                <w:sz w:val="18"/>
                <w:szCs w:val="18"/>
              </w:rPr>
              <w:t>25/02/201</w:t>
            </w:r>
            <w:r w:rsidR="00DC6E14" w:rsidRPr="00D11700">
              <w:rPr>
                <w:sz w:val="18"/>
                <w:szCs w:val="18"/>
              </w:rPr>
              <w:t>6</w:t>
            </w:r>
          </w:p>
        </w:tc>
        <w:tc>
          <w:tcPr>
            <w:tcW w:w="1093" w:type="dxa"/>
          </w:tcPr>
          <w:p w14:paraId="0E29189A" w14:textId="77777777" w:rsidR="005520AF" w:rsidRPr="00D11700" w:rsidRDefault="00DC6E14" w:rsidP="00962023">
            <w:pPr>
              <w:pStyle w:val="BodyText"/>
              <w:spacing w:before="60"/>
              <w:jc w:val="center"/>
              <w:rPr>
                <w:sz w:val="18"/>
                <w:szCs w:val="18"/>
              </w:rPr>
            </w:pPr>
            <w:r w:rsidRPr="00D11700">
              <w:rPr>
                <w:sz w:val="18"/>
                <w:szCs w:val="18"/>
              </w:rPr>
              <w:t>232</w:t>
            </w:r>
          </w:p>
          <w:p w14:paraId="59A173F5" w14:textId="77777777" w:rsidR="003569AD" w:rsidRPr="00CC40D1" w:rsidRDefault="003569AD" w:rsidP="00962023">
            <w:pPr>
              <w:pStyle w:val="BodyText"/>
              <w:spacing w:before="60"/>
              <w:jc w:val="center"/>
              <w:rPr>
                <w:sz w:val="18"/>
                <w:szCs w:val="18"/>
              </w:rPr>
            </w:pPr>
          </w:p>
          <w:p w14:paraId="21EA57B2" w14:textId="77777777" w:rsidR="003569AD" w:rsidRPr="00CC40D1" w:rsidRDefault="003569AD" w:rsidP="00962023">
            <w:pPr>
              <w:pStyle w:val="BodyText"/>
              <w:spacing w:before="60"/>
              <w:jc w:val="center"/>
              <w:rPr>
                <w:sz w:val="18"/>
                <w:szCs w:val="18"/>
              </w:rPr>
            </w:pPr>
          </w:p>
          <w:p w14:paraId="36330B66" w14:textId="77777777" w:rsidR="003569AD" w:rsidRPr="00CC40D1" w:rsidRDefault="003569AD" w:rsidP="00962023">
            <w:pPr>
              <w:pStyle w:val="BodyText"/>
              <w:spacing w:before="60"/>
              <w:jc w:val="center"/>
              <w:rPr>
                <w:sz w:val="18"/>
                <w:szCs w:val="18"/>
              </w:rPr>
            </w:pPr>
            <w:r w:rsidRPr="00CC40D1">
              <w:rPr>
                <w:sz w:val="18"/>
                <w:szCs w:val="18"/>
              </w:rPr>
              <w:br/>
              <w:t>237</w:t>
            </w:r>
          </w:p>
        </w:tc>
        <w:tc>
          <w:tcPr>
            <w:tcW w:w="2054" w:type="dxa"/>
          </w:tcPr>
          <w:p w14:paraId="5F4929AF" w14:textId="77777777" w:rsidR="005520AF" w:rsidRPr="00CC40D1" w:rsidRDefault="00DC6E14" w:rsidP="0060527E">
            <w:pPr>
              <w:pStyle w:val="BodyText"/>
              <w:spacing w:before="60"/>
              <w:jc w:val="left"/>
              <w:rPr>
                <w:color w:val="000000"/>
                <w:sz w:val="18"/>
                <w:szCs w:val="18"/>
              </w:rPr>
            </w:pPr>
            <w:r w:rsidRPr="00CC40D1">
              <w:rPr>
                <w:color w:val="000000"/>
                <w:sz w:val="18"/>
                <w:szCs w:val="18"/>
              </w:rPr>
              <w:t>MRA amendments following a post implementation review of materiality testingv1.1</w:t>
            </w:r>
          </w:p>
          <w:p w14:paraId="14D1126B" w14:textId="77777777" w:rsidR="003569AD" w:rsidRPr="00CC40D1" w:rsidRDefault="003569AD" w:rsidP="0060527E">
            <w:pPr>
              <w:pStyle w:val="BodyText"/>
              <w:spacing w:before="60"/>
              <w:jc w:val="left"/>
              <w:rPr>
                <w:color w:val="000000"/>
                <w:sz w:val="18"/>
                <w:szCs w:val="18"/>
              </w:rPr>
            </w:pPr>
          </w:p>
          <w:p w14:paraId="33BC3F4E" w14:textId="77777777" w:rsidR="003569AD" w:rsidRPr="00CC40D1" w:rsidRDefault="003569AD" w:rsidP="0060527E">
            <w:pPr>
              <w:pStyle w:val="BodyText"/>
              <w:spacing w:before="60"/>
              <w:jc w:val="left"/>
              <w:rPr>
                <w:color w:val="000000"/>
                <w:sz w:val="18"/>
                <w:szCs w:val="18"/>
              </w:rPr>
            </w:pPr>
            <w:r w:rsidRPr="00CC40D1">
              <w:rPr>
                <w:color w:val="000000"/>
                <w:sz w:val="18"/>
                <w:szCs w:val="18"/>
              </w:rPr>
              <w:t>Amend MRA schedule 3 to reference the correct method for sending D0301 Data Flows</w:t>
            </w:r>
          </w:p>
        </w:tc>
        <w:tc>
          <w:tcPr>
            <w:tcW w:w="3258" w:type="dxa"/>
          </w:tcPr>
          <w:p w14:paraId="57D56229" w14:textId="1B019562" w:rsidR="00F755EA" w:rsidRPr="00CC40D1" w:rsidRDefault="00DC6E14" w:rsidP="003D36C1">
            <w:pPr>
              <w:jc w:val="left"/>
              <w:rPr>
                <w:color w:val="000000"/>
                <w:sz w:val="18"/>
                <w:szCs w:val="18"/>
              </w:rPr>
            </w:pPr>
            <w:r w:rsidRPr="00CC40D1">
              <w:rPr>
                <w:color w:val="000000"/>
                <w:sz w:val="18"/>
                <w:szCs w:val="18"/>
              </w:rPr>
              <w:t xml:space="preserve">Update </w:t>
            </w:r>
            <w:del w:id="104" w:author="Debbie Houldsworth" w:date="2020-05-12T09:19:00Z">
              <w:r w:rsidRPr="00CC40D1" w:rsidDel="00D11700">
                <w:rPr>
                  <w:color w:val="000000"/>
                  <w:sz w:val="18"/>
                  <w:szCs w:val="18"/>
                </w:rPr>
                <w:delText>To</w:delText>
              </w:r>
            </w:del>
            <w:ins w:id="105" w:author="Debbie Houldsworth" w:date="2020-05-12T09:19:00Z">
              <w:r w:rsidR="00D11700" w:rsidRPr="00CC40D1">
                <w:rPr>
                  <w:color w:val="000000"/>
                  <w:sz w:val="18"/>
                  <w:szCs w:val="18"/>
                </w:rPr>
                <w:t>to</w:t>
              </w:r>
            </w:ins>
            <w:r w:rsidRPr="00CC40D1">
              <w:rPr>
                <w:color w:val="000000"/>
                <w:sz w:val="18"/>
                <w:szCs w:val="18"/>
              </w:rPr>
              <w:t xml:space="preserve"> Clause 1.1, 6.2.1, 9.5, 9.5A, 9.20 and 9.25.</w:t>
            </w:r>
          </w:p>
          <w:p w14:paraId="30239C08" w14:textId="77777777" w:rsidR="00F755EA" w:rsidRPr="00CC40D1" w:rsidRDefault="00F755EA" w:rsidP="003D36C1">
            <w:pPr>
              <w:jc w:val="left"/>
              <w:rPr>
                <w:color w:val="000000"/>
                <w:sz w:val="18"/>
                <w:szCs w:val="18"/>
              </w:rPr>
            </w:pPr>
          </w:p>
          <w:p w14:paraId="6125B047" w14:textId="77777777" w:rsidR="005520AF" w:rsidRPr="00CC40D1" w:rsidRDefault="00F755EA" w:rsidP="003D36C1">
            <w:pPr>
              <w:jc w:val="left"/>
              <w:rPr>
                <w:color w:val="000000"/>
                <w:sz w:val="18"/>
                <w:szCs w:val="18"/>
              </w:rPr>
            </w:pPr>
            <w:r w:rsidRPr="00CC40D1">
              <w:rPr>
                <w:color w:val="000000"/>
                <w:sz w:val="18"/>
                <w:szCs w:val="18"/>
              </w:rPr>
              <w:t>Removal of Clause 9.6A</w:t>
            </w:r>
            <w:r w:rsidR="00DC6E14" w:rsidRPr="00CC40D1">
              <w:rPr>
                <w:color w:val="000000"/>
                <w:sz w:val="18"/>
                <w:szCs w:val="18"/>
              </w:rPr>
              <w:br/>
            </w:r>
            <w:r w:rsidR="00DC6E14" w:rsidRPr="00CC40D1">
              <w:rPr>
                <w:color w:val="000000"/>
                <w:sz w:val="18"/>
                <w:szCs w:val="18"/>
              </w:rPr>
              <w:br/>
              <w:t>New Clause 9.20A to 9.20F</w:t>
            </w:r>
          </w:p>
          <w:p w14:paraId="7DE877AB" w14:textId="77777777" w:rsidR="003569AD" w:rsidRPr="00CC40D1" w:rsidRDefault="003569AD" w:rsidP="003D36C1">
            <w:pPr>
              <w:jc w:val="left"/>
              <w:rPr>
                <w:color w:val="000000"/>
                <w:sz w:val="18"/>
                <w:szCs w:val="18"/>
              </w:rPr>
            </w:pPr>
          </w:p>
          <w:p w14:paraId="5A43E031" w14:textId="77777777" w:rsidR="003569AD" w:rsidRPr="00CC40D1" w:rsidRDefault="003569AD" w:rsidP="003D36C1">
            <w:pPr>
              <w:jc w:val="left"/>
              <w:rPr>
                <w:color w:val="000000"/>
                <w:sz w:val="18"/>
                <w:szCs w:val="18"/>
              </w:rPr>
            </w:pPr>
            <w:r w:rsidRPr="00CC40D1">
              <w:rPr>
                <w:color w:val="000000"/>
                <w:sz w:val="18"/>
                <w:szCs w:val="18"/>
              </w:rPr>
              <w:t>Amend Schedule 3</w:t>
            </w:r>
          </w:p>
        </w:tc>
        <w:tc>
          <w:tcPr>
            <w:tcW w:w="1133" w:type="dxa"/>
          </w:tcPr>
          <w:p w14:paraId="78FCA86A" w14:textId="77777777" w:rsidR="005520AF" w:rsidRPr="00CC40D1" w:rsidRDefault="00DC6E14" w:rsidP="0023216C">
            <w:pPr>
              <w:pStyle w:val="BodyText"/>
              <w:spacing w:before="60"/>
              <w:jc w:val="center"/>
              <w:rPr>
                <w:sz w:val="18"/>
                <w:szCs w:val="18"/>
              </w:rPr>
            </w:pPr>
            <w:r w:rsidRPr="00CC40D1">
              <w:rPr>
                <w:sz w:val="18"/>
                <w:szCs w:val="18"/>
              </w:rPr>
              <w:t>25/02/2016</w:t>
            </w:r>
          </w:p>
        </w:tc>
      </w:tr>
      <w:tr w:rsidR="008B6C26" w14:paraId="78E865FC" w14:textId="77777777" w:rsidTr="0014143D">
        <w:trPr>
          <w:trHeight w:val="188"/>
        </w:trPr>
        <w:tc>
          <w:tcPr>
            <w:tcW w:w="1065" w:type="dxa"/>
            <w:gridSpan w:val="2"/>
          </w:tcPr>
          <w:p w14:paraId="1CA2B98E" w14:textId="77777777" w:rsidR="008B6C26" w:rsidRPr="00D11700" w:rsidRDefault="008B6C26" w:rsidP="00BC7D9C">
            <w:pPr>
              <w:pStyle w:val="BodyText"/>
              <w:spacing w:before="60"/>
              <w:jc w:val="center"/>
              <w:rPr>
                <w:sz w:val="18"/>
                <w:szCs w:val="18"/>
              </w:rPr>
            </w:pPr>
            <w:r w:rsidRPr="00D11700">
              <w:rPr>
                <w:sz w:val="18"/>
                <w:szCs w:val="18"/>
              </w:rPr>
              <w:t>11.4</w:t>
            </w:r>
          </w:p>
        </w:tc>
        <w:tc>
          <w:tcPr>
            <w:tcW w:w="1178" w:type="dxa"/>
            <w:gridSpan w:val="2"/>
          </w:tcPr>
          <w:p w14:paraId="29B53130" w14:textId="77777777" w:rsidR="008B6C26" w:rsidRPr="00D11700" w:rsidRDefault="008B6C26" w:rsidP="0023216C">
            <w:pPr>
              <w:pStyle w:val="BodyText"/>
              <w:spacing w:before="60"/>
              <w:jc w:val="center"/>
              <w:rPr>
                <w:sz w:val="18"/>
                <w:szCs w:val="18"/>
              </w:rPr>
            </w:pPr>
            <w:r w:rsidRPr="00D11700">
              <w:rPr>
                <w:sz w:val="18"/>
                <w:szCs w:val="18"/>
              </w:rPr>
              <w:t>30/06/2016</w:t>
            </w:r>
          </w:p>
        </w:tc>
        <w:tc>
          <w:tcPr>
            <w:tcW w:w="1093" w:type="dxa"/>
          </w:tcPr>
          <w:p w14:paraId="272CC58C" w14:textId="77777777" w:rsidR="008B6C26" w:rsidRPr="00D11700" w:rsidRDefault="008B6C26" w:rsidP="00962023">
            <w:pPr>
              <w:pStyle w:val="BodyText"/>
              <w:spacing w:before="60"/>
              <w:jc w:val="center"/>
              <w:rPr>
                <w:sz w:val="18"/>
                <w:szCs w:val="18"/>
              </w:rPr>
            </w:pPr>
            <w:r w:rsidRPr="00D11700">
              <w:rPr>
                <w:sz w:val="18"/>
                <w:szCs w:val="18"/>
              </w:rPr>
              <w:t>283</w:t>
            </w:r>
          </w:p>
          <w:p w14:paraId="7BA34DCB" w14:textId="77777777" w:rsidR="008B6C26" w:rsidRPr="00D11700" w:rsidRDefault="008B6C26" w:rsidP="00962023">
            <w:pPr>
              <w:pStyle w:val="BodyText"/>
              <w:spacing w:before="60"/>
              <w:jc w:val="center"/>
              <w:rPr>
                <w:sz w:val="18"/>
                <w:szCs w:val="18"/>
              </w:rPr>
            </w:pPr>
          </w:p>
          <w:p w14:paraId="42EC5EF4" w14:textId="77777777" w:rsidR="008B6C26" w:rsidRPr="00CC40D1" w:rsidRDefault="008B6C26" w:rsidP="00962023">
            <w:pPr>
              <w:pStyle w:val="BodyText"/>
              <w:spacing w:before="60"/>
              <w:jc w:val="center"/>
              <w:rPr>
                <w:sz w:val="18"/>
                <w:szCs w:val="18"/>
              </w:rPr>
            </w:pPr>
            <w:r w:rsidRPr="00CC40D1">
              <w:rPr>
                <w:sz w:val="18"/>
                <w:szCs w:val="18"/>
              </w:rPr>
              <w:t>240</w:t>
            </w:r>
          </w:p>
          <w:p w14:paraId="01039A60" w14:textId="77777777" w:rsidR="008B6C26" w:rsidRPr="00CC40D1" w:rsidRDefault="008B6C26" w:rsidP="00962023">
            <w:pPr>
              <w:pStyle w:val="BodyText"/>
              <w:spacing w:before="60"/>
              <w:jc w:val="center"/>
              <w:rPr>
                <w:sz w:val="18"/>
                <w:szCs w:val="18"/>
              </w:rPr>
            </w:pPr>
          </w:p>
          <w:p w14:paraId="0245FF4A" w14:textId="77777777" w:rsidR="008B6C26" w:rsidRPr="00CC40D1" w:rsidRDefault="008B6C26" w:rsidP="00962023">
            <w:pPr>
              <w:pStyle w:val="BodyText"/>
              <w:spacing w:before="60"/>
              <w:jc w:val="center"/>
              <w:rPr>
                <w:sz w:val="18"/>
                <w:szCs w:val="18"/>
              </w:rPr>
            </w:pPr>
          </w:p>
          <w:p w14:paraId="525F6604" w14:textId="77777777" w:rsidR="008B6C26" w:rsidRPr="00CC40D1" w:rsidRDefault="008B6C26" w:rsidP="00962023">
            <w:pPr>
              <w:pStyle w:val="BodyText"/>
              <w:spacing w:before="60"/>
              <w:jc w:val="center"/>
              <w:rPr>
                <w:sz w:val="18"/>
                <w:szCs w:val="18"/>
              </w:rPr>
            </w:pPr>
            <w:r w:rsidRPr="00CC40D1">
              <w:rPr>
                <w:sz w:val="18"/>
                <w:szCs w:val="18"/>
              </w:rPr>
              <w:t>241</w:t>
            </w:r>
          </w:p>
          <w:p w14:paraId="30D98C45" w14:textId="77777777" w:rsidR="008B6C26" w:rsidRPr="00CC40D1" w:rsidRDefault="008B6C26" w:rsidP="00962023">
            <w:pPr>
              <w:pStyle w:val="BodyText"/>
              <w:spacing w:before="60"/>
              <w:jc w:val="center"/>
              <w:rPr>
                <w:sz w:val="18"/>
                <w:szCs w:val="18"/>
              </w:rPr>
            </w:pPr>
          </w:p>
          <w:p w14:paraId="24E6F202" w14:textId="77777777" w:rsidR="008B6C26" w:rsidRPr="00CC40D1" w:rsidRDefault="008B6C26" w:rsidP="00962023">
            <w:pPr>
              <w:pStyle w:val="BodyText"/>
              <w:spacing w:before="60"/>
              <w:jc w:val="center"/>
              <w:rPr>
                <w:sz w:val="18"/>
                <w:szCs w:val="18"/>
              </w:rPr>
            </w:pPr>
            <w:r w:rsidRPr="00CC40D1">
              <w:rPr>
                <w:sz w:val="18"/>
                <w:szCs w:val="18"/>
              </w:rPr>
              <w:t>243</w:t>
            </w:r>
          </w:p>
        </w:tc>
        <w:tc>
          <w:tcPr>
            <w:tcW w:w="2054" w:type="dxa"/>
          </w:tcPr>
          <w:p w14:paraId="4ADF0061" w14:textId="77777777" w:rsidR="008B6C26" w:rsidRPr="00CC40D1" w:rsidRDefault="008B6C26" w:rsidP="0060527E">
            <w:pPr>
              <w:pStyle w:val="BodyText"/>
              <w:spacing w:before="60"/>
              <w:jc w:val="left"/>
              <w:rPr>
                <w:color w:val="000000"/>
                <w:sz w:val="18"/>
                <w:szCs w:val="18"/>
              </w:rPr>
            </w:pPr>
            <w:r w:rsidRPr="00CC40D1">
              <w:rPr>
                <w:color w:val="000000"/>
                <w:sz w:val="18"/>
                <w:szCs w:val="18"/>
              </w:rPr>
              <w:t>Update MRA Schedule 3 to include registration withdrawal</w:t>
            </w:r>
          </w:p>
          <w:p w14:paraId="681E7848" w14:textId="77777777" w:rsidR="008B6C26" w:rsidRPr="00CC40D1" w:rsidRDefault="008B6C26" w:rsidP="0060527E">
            <w:pPr>
              <w:pStyle w:val="BodyText"/>
              <w:spacing w:before="60"/>
              <w:jc w:val="left"/>
              <w:rPr>
                <w:color w:val="000000"/>
                <w:sz w:val="18"/>
                <w:szCs w:val="18"/>
              </w:rPr>
            </w:pPr>
            <w:r w:rsidRPr="00CC40D1">
              <w:rPr>
                <w:color w:val="000000"/>
                <w:sz w:val="18"/>
                <w:szCs w:val="18"/>
              </w:rPr>
              <w:t>Allowing Updates to MRA Party Contact Details to be Co-ordinated through the MRA Secretariat</w:t>
            </w:r>
          </w:p>
          <w:p w14:paraId="73F94356" w14:textId="77777777" w:rsidR="008B6C26" w:rsidRPr="00CC40D1" w:rsidRDefault="008B6C26" w:rsidP="0060527E">
            <w:pPr>
              <w:pStyle w:val="BodyText"/>
              <w:spacing w:before="60"/>
              <w:jc w:val="left"/>
              <w:rPr>
                <w:color w:val="000000"/>
                <w:sz w:val="18"/>
                <w:szCs w:val="18"/>
              </w:rPr>
            </w:pPr>
            <w:r w:rsidRPr="00CC40D1">
              <w:rPr>
                <w:color w:val="000000"/>
                <w:sz w:val="18"/>
                <w:szCs w:val="18"/>
              </w:rPr>
              <w:t>Removal of references to the UPRN from the MRA</w:t>
            </w:r>
          </w:p>
          <w:p w14:paraId="3C992AA3" w14:textId="77777777" w:rsidR="008B6C26" w:rsidRPr="00CC40D1" w:rsidRDefault="008B6C26" w:rsidP="0060527E">
            <w:pPr>
              <w:pStyle w:val="BodyText"/>
              <w:spacing w:before="60"/>
              <w:jc w:val="left"/>
              <w:rPr>
                <w:color w:val="000000"/>
                <w:sz w:val="18"/>
                <w:szCs w:val="18"/>
              </w:rPr>
            </w:pPr>
            <w:r w:rsidRPr="00CC40D1">
              <w:rPr>
                <w:color w:val="000000"/>
                <w:sz w:val="18"/>
                <w:szCs w:val="18"/>
              </w:rPr>
              <w:t>Update MRA Schedule 14 to reflect the latest version of the MPRS validation rules to version 6.7</w:t>
            </w:r>
          </w:p>
        </w:tc>
        <w:tc>
          <w:tcPr>
            <w:tcW w:w="3258" w:type="dxa"/>
          </w:tcPr>
          <w:p w14:paraId="5B05745F" w14:textId="77777777" w:rsidR="008B6C26" w:rsidRPr="00CC40D1" w:rsidRDefault="008B6C26" w:rsidP="008B6C26">
            <w:pPr>
              <w:spacing w:before="60" w:after="200"/>
              <w:jc w:val="left"/>
              <w:rPr>
                <w:color w:val="000000"/>
                <w:sz w:val="18"/>
                <w:szCs w:val="18"/>
              </w:rPr>
            </w:pPr>
            <w:r w:rsidRPr="00CC40D1">
              <w:rPr>
                <w:color w:val="000000"/>
                <w:sz w:val="18"/>
                <w:szCs w:val="18"/>
              </w:rPr>
              <w:t>Update to Schedule 3</w:t>
            </w:r>
          </w:p>
          <w:p w14:paraId="7B4E5373" w14:textId="77777777" w:rsidR="008B6C26" w:rsidRPr="00CC40D1" w:rsidRDefault="008B6C26" w:rsidP="008B6C26">
            <w:pPr>
              <w:spacing w:before="60" w:after="200"/>
              <w:jc w:val="left"/>
              <w:rPr>
                <w:color w:val="000000"/>
                <w:sz w:val="18"/>
                <w:szCs w:val="18"/>
              </w:rPr>
            </w:pPr>
          </w:p>
          <w:p w14:paraId="06E4550C" w14:textId="77777777" w:rsidR="008B6C26" w:rsidRPr="00CC40D1" w:rsidRDefault="008B6C26" w:rsidP="008B6C26">
            <w:pPr>
              <w:spacing w:before="60" w:after="200"/>
              <w:jc w:val="left"/>
              <w:rPr>
                <w:color w:val="000000"/>
                <w:sz w:val="18"/>
                <w:szCs w:val="18"/>
              </w:rPr>
            </w:pPr>
            <w:r w:rsidRPr="00CC40D1">
              <w:rPr>
                <w:color w:val="000000"/>
                <w:sz w:val="18"/>
                <w:szCs w:val="18"/>
              </w:rPr>
              <w:t>Updates to Clauses 42.4, 42.5, 47.2</w:t>
            </w:r>
          </w:p>
          <w:p w14:paraId="009F60FD" w14:textId="77777777" w:rsidR="008B6C26" w:rsidRPr="00CC40D1" w:rsidRDefault="008B6C26" w:rsidP="008B6C26">
            <w:pPr>
              <w:spacing w:before="60" w:after="200"/>
              <w:jc w:val="left"/>
              <w:rPr>
                <w:color w:val="000000"/>
                <w:sz w:val="18"/>
                <w:szCs w:val="18"/>
              </w:rPr>
            </w:pPr>
          </w:p>
          <w:p w14:paraId="7D588327" w14:textId="77777777" w:rsidR="008B6C26" w:rsidRPr="00CC40D1" w:rsidRDefault="008B6C26" w:rsidP="008B6C26">
            <w:pPr>
              <w:spacing w:before="60" w:after="200"/>
              <w:jc w:val="left"/>
              <w:rPr>
                <w:color w:val="000000"/>
                <w:sz w:val="18"/>
                <w:szCs w:val="18"/>
              </w:rPr>
            </w:pPr>
          </w:p>
          <w:p w14:paraId="47AC66AE" w14:textId="77777777" w:rsidR="008B6C26" w:rsidRPr="00CC40D1" w:rsidRDefault="008B6C26" w:rsidP="008B6C26">
            <w:pPr>
              <w:spacing w:before="60" w:after="200"/>
              <w:jc w:val="left"/>
              <w:rPr>
                <w:color w:val="000000"/>
                <w:sz w:val="18"/>
                <w:szCs w:val="18"/>
              </w:rPr>
            </w:pPr>
            <w:r w:rsidRPr="00CC40D1">
              <w:rPr>
                <w:color w:val="000000"/>
                <w:sz w:val="18"/>
                <w:szCs w:val="18"/>
              </w:rPr>
              <w:t>Removal of references to MPAD data item 9B from the main MRA body and addition of a footnote to MPAD entry 9B</w:t>
            </w:r>
          </w:p>
          <w:p w14:paraId="3BEBFBCD" w14:textId="77777777" w:rsidR="008B6C26" w:rsidRPr="00CC40D1" w:rsidRDefault="008B6C26" w:rsidP="000E59E5">
            <w:pPr>
              <w:spacing w:before="60" w:after="200"/>
              <w:jc w:val="left"/>
              <w:rPr>
                <w:color w:val="000000"/>
                <w:sz w:val="18"/>
                <w:szCs w:val="18"/>
              </w:rPr>
            </w:pPr>
            <w:r w:rsidRPr="00CC40D1">
              <w:rPr>
                <w:color w:val="000000"/>
                <w:sz w:val="18"/>
                <w:szCs w:val="18"/>
              </w:rPr>
              <w:t>Update to Schedule 14</w:t>
            </w:r>
          </w:p>
        </w:tc>
        <w:tc>
          <w:tcPr>
            <w:tcW w:w="1133" w:type="dxa"/>
          </w:tcPr>
          <w:p w14:paraId="6727B219" w14:textId="77777777" w:rsidR="008B6C26" w:rsidRPr="00CC40D1" w:rsidRDefault="008B6C26" w:rsidP="0023216C">
            <w:pPr>
              <w:pStyle w:val="BodyText"/>
              <w:spacing w:before="60"/>
              <w:jc w:val="center"/>
              <w:rPr>
                <w:sz w:val="18"/>
                <w:szCs w:val="18"/>
              </w:rPr>
            </w:pPr>
            <w:r w:rsidRPr="00CC40D1">
              <w:rPr>
                <w:sz w:val="18"/>
                <w:szCs w:val="18"/>
              </w:rPr>
              <w:t>30/06/2016</w:t>
            </w:r>
          </w:p>
        </w:tc>
      </w:tr>
      <w:tr w:rsidR="007446BA" w14:paraId="7D192496" w14:textId="77777777" w:rsidTr="0014143D">
        <w:trPr>
          <w:trHeight w:val="188"/>
        </w:trPr>
        <w:tc>
          <w:tcPr>
            <w:tcW w:w="1065" w:type="dxa"/>
            <w:gridSpan w:val="2"/>
          </w:tcPr>
          <w:p w14:paraId="069D6CE3" w14:textId="77777777" w:rsidR="007446BA" w:rsidRPr="00D11700" w:rsidRDefault="007446BA" w:rsidP="00BC7D9C">
            <w:pPr>
              <w:pStyle w:val="BodyText"/>
              <w:spacing w:before="60"/>
              <w:jc w:val="center"/>
              <w:rPr>
                <w:sz w:val="18"/>
                <w:szCs w:val="18"/>
              </w:rPr>
            </w:pPr>
            <w:r w:rsidRPr="00D11700">
              <w:rPr>
                <w:sz w:val="18"/>
                <w:szCs w:val="18"/>
              </w:rPr>
              <w:t>11.5</w:t>
            </w:r>
          </w:p>
        </w:tc>
        <w:tc>
          <w:tcPr>
            <w:tcW w:w="1178" w:type="dxa"/>
            <w:gridSpan w:val="2"/>
          </w:tcPr>
          <w:p w14:paraId="6066E926" w14:textId="77777777" w:rsidR="007446BA" w:rsidRPr="00D11700" w:rsidRDefault="007446BA" w:rsidP="0023216C">
            <w:pPr>
              <w:pStyle w:val="BodyText"/>
              <w:spacing w:before="60"/>
              <w:jc w:val="center"/>
              <w:rPr>
                <w:sz w:val="18"/>
                <w:szCs w:val="18"/>
              </w:rPr>
            </w:pPr>
            <w:r w:rsidRPr="00D11700">
              <w:rPr>
                <w:sz w:val="18"/>
                <w:szCs w:val="18"/>
              </w:rPr>
              <w:t>03/11/2016</w:t>
            </w:r>
          </w:p>
        </w:tc>
        <w:tc>
          <w:tcPr>
            <w:tcW w:w="1093" w:type="dxa"/>
          </w:tcPr>
          <w:p w14:paraId="670B48D8" w14:textId="77777777" w:rsidR="007446BA" w:rsidRPr="00D11700" w:rsidRDefault="007446BA" w:rsidP="00962023">
            <w:pPr>
              <w:pStyle w:val="BodyText"/>
              <w:spacing w:before="60"/>
              <w:jc w:val="center"/>
              <w:rPr>
                <w:sz w:val="18"/>
                <w:szCs w:val="18"/>
              </w:rPr>
            </w:pPr>
            <w:r w:rsidRPr="00D11700">
              <w:rPr>
                <w:sz w:val="18"/>
                <w:szCs w:val="18"/>
              </w:rPr>
              <w:t>N/A</w:t>
            </w:r>
          </w:p>
        </w:tc>
        <w:tc>
          <w:tcPr>
            <w:tcW w:w="2054" w:type="dxa"/>
          </w:tcPr>
          <w:p w14:paraId="36F671D8" w14:textId="77777777" w:rsidR="007446BA" w:rsidRPr="00D11700" w:rsidRDefault="007446BA" w:rsidP="0060527E">
            <w:pPr>
              <w:pStyle w:val="BodyText"/>
              <w:spacing w:before="60"/>
              <w:jc w:val="left"/>
              <w:rPr>
                <w:color w:val="000000"/>
                <w:sz w:val="18"/>
                <w:szCs w:val="18"/>
              </w:rPr>
            </w:pPr>
            <w:r w:rsidRPr="00D11700">
              <w:rPr>
                <w:color w:val="000000"/>
                <w:sz w:val="18"/>
                <w:szCs w:val="18"/>
              </w:rPr>
              <w:t>Update to the MRA following MRA CP 0246</w:t>
            </w:r>
          </w:p>
        </w:tc>
        <w:tc>
          <w:tcPr>
            <w:tcW w:w="3258" w:type="dxa"/>
          </w:tcPr>
          <w:p w14:paraId="277A2A1C" w14:textId="77777777" w:rsidR="007446BA" w:rsidRPr="00CC40D1" w:rsidRDefault="007446BA" w:rsidP="007446BA">
            <w:pPr>
              <w:spacing w:before="60" w:after="200"/>
              <w:jc w:val="left"/>
              <w:rPr>
                <w:color w:val="000000"/>
                <w:sz w:val="18"/>
                <w:szCs w:val="18"/>
              </w:rPr>
            </w:pPr>
            <w:r w:rsidRPr="00CC40D1">
              <w:rPr>
                <w:color w:val="000000"/>
                <w:sz w:val="18"/>
                <w:szCs w:val="18"/>
              </w:rPr>
              <w:t>Schedule 13, Schedule 3, MRA Clauses 27.10-27.11, MRA Clause 25, MRA Clause 24.22, MRA Clause 24.13.4, MRA Clause 23, MRA Clause 22 and MRA Clause 1.1</w:t>
            </w:r>
          </w:p>
        </w:tc>
        <w:tc>
          <w:tcPr>
            <w:tcW w:w="1133" w:type="dxa"/>
          </w:tcPr>
          <w:p w14:paraId="14AE4852" w14:textId="77777777" w:rsidR="007446BA" w:rsidRPr="00CC40D1" w:rsidRDefault="007446BA" w:rsidP="0023216C">
            <w:pPr>
              <w:pStyle w:val="BodyText"/>
              <w:spacing w:before="60"/>
              <w:jc w:val="center"/>
              <w:rPr>
                <w:sz w:val="18"/>
                <w:szCs w:val="18"/>
              </w:rPr>
            </w:pPr>
            <w:r w:rsidRPr="00CC40D1">
              <w:rPr>
                <w:sz w:val="18"/>
                <w:szCs w:val="18"/>
              </w:rPr>
              <w:t>03/11/2016</w:t>
            </w:r>
          </w:p>
        </w:tc>
      </w:tr>
      <w:tr w:rsidR="008932A2" w14:paraId="37602635" w14:textId="77777777" w:rsidTr="0014143D">
        <w:trPr>
          <w:trHeight w:val="188"/>
        </w:trPr>
        <w:tc>
          <w:tcPr>
            <w:tcW w:w="1065" w:type="dxa"/>
            <w:gridSpan w:val="2"/>
          </w:tcPr>
          <w:p w14:paraId="489D948A" w14:textId="77777777" w:rsidR="008932A2" w:rsidRPr="00D11700" w:rsidRDefault="008932A2" w:rsidP="00BC7D9C">
            <w:pPr>
              <w:pStyle w:val="BodyText"/>
              <w:spacing w:before="60"/>
              <w:jc w:val="center"/>
              <w:rPr>
                <w:sz w:val="18"/>
                <w:szCs w:val="18"/>
              </w:rPr>
            </w:pPr>
            <w:r w:rsidRPr="00D11700">
              <w:rPr>
                <w:sz w:val="18"/>
                <w:szCs w:val="18"/>
              </w:rPr>
              <w:t>11.6</w:t>
            </w:r>
          </w:p>
        </w:tc>
        <w:tc>
          <w:tcPr>
            <w:tcW w:w="1178" w:type="dxa"/>
            <w:gridSpan w:val="2"/>
          </w:tcPr>
          <w:p w14:paraId="60584A52" w14:textId="77777777" w:rsidR="008932A2" w:rsidRPr="00D11700" w:rsidRDefault="008932A2" w:rsidP="0023216C">
            <w:pPr>
              <w:pStyle w:val="BodyText"/>
              <w:spacing w:before="60"/>
              <w:jc w:val="center"/>
              <w:rPr>
                <w:sz w:val="18"/>
                <w:szCs w:val="18"/>
              </w:rPr>
            </w:pPr>
            <w:r w:rsidRPr="00D11700">
              <w:rPr>
                <w:sz w:val="18"/>
                <w:szCs w:val="18"/>
              </w:rPr>
              <w:t>23/02/2017</w:t>
            </w:r>
          </w:p>
        </w:tc>
        <w:tc>
          <w:tcPr>
            <w:tcW w:w="1093" w:type="dxa"/>
          </w:tcPr>
          <w:p w14:paraId="362823FA" w14:textId="77777777" w:rsidR="00F35FEC" w:rsidRPr="00D11700" w:rsidRDefault="00F35FEC" w:rsidP="00962023">
            <w:pPr>
              <w:pStyle w:val="BodyText"/>
              <w:spacing w:before="60"/>
              <w:jc w:val="center"/>
              <w:rPr>
                <w:sz w:val="18"/>
                <w:szCs w:val="18"/>
              </w:rPr>
            </w:pPr>
            <w:r w:rsidRPr="00D11700">
              <w:rPr>
                <w:sz w:val="18"/>
                <w:szCs w:val="18"/>
              </w:rPr>
              <w:t>244</w:t>
            </w:r>
          </w:p>
          <w:p w14:paraId="3CF8EEC9" w14:textId="77777777" w:rsidR="008932A2" w:rsidRPr="00CC40D1" w:rsidRDefault="00F35FEC" w:rsidP="00962023">
            <w:pPr>
              <w:pStyle w:val="BodyText"/>
              <w:spacing w:before="60"/>
              <w:jc w:val="center"/>
              <w:rPr>
                <w:sz w:val="18"/>
                <w:szCs w:val="18"/>
              </w:rPr>
            </w:pPr>
            <w:r w:rsidRPr="00CC40D1">
              <w:rPr>
                <w:sz w:val="18"/>
                <w:szCs w:val="18"/>
              </w:rPr>
              <w:t>248</w:t>
            </w:r>
          </w:p>
          <w:p w14:paraId="34ED5B01" w14:textId="77777777" w:rsidR="00F35FEC" w:rsidRPr="00CC40D1" w:rsidRDefault="00F35FEC" w:rsidP="00962023">
            <w:pPr>
              <w:pStyle w:val="BodyText"/>
              <w:spacing w:before="60"/>
              <w:jc w:val="center"/>
              <w:rPr>
                <w:sz w:val="18"/>
                <w:szCs w:val="18"/>
              </w:rPr>
            </w:pPr>
          </w:p>
          <w:p w14:paraId="10C901DE" w14:textId="77777777" w:rsidR="00F35FEC" w:rsidRPr="00CC40D1" w:rsidRDefault="00F35FEC" w:rsidP="00AD53F3">
            <w:pPr>
              <w:pStyle w:val="BodyText"/>
              <w:spacing w:before="60"/>
              <w:rPr>
                <w:sz w:val="18"/>
                <w:szCs w:val="18"/>
              </w:rPr>
            </w:pPr>
          </w:p>
        </w:tc>
        <w:tc>
          <w:tcPr>
            <w:tcW w:w="2054" w:type="dxa"/>
          </w:tcPr>
          <w:p w14:paraId="0A596696" w14:textId="77777777" w:rsidR="00F35FEC" w:rsidRPr="00CC40D1" w:rsidRDefault="00F35FEC" w:rsidP="0060527E">
            <w:pPr>
              <w:pStyle w:val="BodyText"/>
              <w:spacing w:before="60"/>
              <w:jc w:val="left"/>
              <w:rPr>
                <w:color w:val="000000"/>
                <w:sz w:val="18"/>
                <w:szCs w:val="18"/>
              </w:rPr>
            </w:pPr>
            <w:r w:rsidRPr="00CC40D1">
              <w:rPr>
                <w:color w:val="000000"/>
                <w:sz w:val="18"/>
                <w:szCs w:val="18"/>
              </w:rPr>
              <w:t>Extending permission to use Confidential Information pursuant to the DTSA</w:t>
            </w:r>
          </w:p>
          <w:p w14:paraId="22C1402B" w14:textId="77777777" w:rsidR="00F35FEC" w:rsidRPr="00CC40D1" w:rsidRDefault="008932A2" w:rsidP="0060527E">
            <w:pPr>
              <w:pStyle w:val="BodyText"/>
              <w:spacing w:before="60"/>
              <w:jc w:val="left"/>
              <w:rPr>
                <w:color w:val="000000"/>
                <w:sz w:val="18"/>
                <w:szCs w:val="18"/>
              </w:rPr>
            </w:pPr>
            <w:r w:rsidRPr="00CC40D1">
              <w:rPr>
                <w:color w:val="000000"/>
                <w:sz w:val="18"/>
                <w:szCs w:val="18"/>
              </w:rPr>
              <w:t>Update to take into account changes to SLC 23 following Ofgem’s Code Governance Review (Phase 3)</w:t>
            </w:r>
          </w:p>
        </w:tc>
        <w:tc>
          <w:tcPr>
            <w:tcW w:w="3258" w:type="dxa"/>
          </w:tcPr>
          <w:p w14:paraId="6AC76385" w14:textId="77777777" w:rsidR="00F35FEC" w:rsidRPr="00CC40D1" w:rsidRDefault="00F35FEC" w:rsidP="007446BA">
            <w:pPr>
              <w:spacing w:before="60" w:after="200"/>
              <w:jc w:val="left"/>
              <w:rPr>
                <w:color w:val="000000"/>
                <w:sz w:val="18"/>
                <w:szCs w:val="18"/>
              </w:rPr>
            </w:pPr>
            <w:r w:rsidRPr="00CC40D1">
              <w:rPr>
                <w:color w:val="000000"/>
                <w:sz w:val="18"/>
                <w:szCs w:val="18"/>
              </w:rPr>
              <w:t>MRA Clause 38.2.1</w:t>
            </w:r>
          </w:p>
          <w:p w14:paraId="7E41E477" w14:textId="77777777" w:rsidR="00F35FEC" w:rsidRPr="00CC40D1" w:rsidRDefault="00F35FEC" w:rsidP="007446BA">
            <w:pPr>
              <w:spacing w:before="60" w:after="200"/>
              <w:jc w:val="left"/>
              <w:rPr>
                <w:color w:val="000000"/>
                <w:sz w:val="18"/>
                <w:szCs w:val="18"/>
              </w:rPr>
            </w:pPr>
          </w:p>
          <w:p w14:paraId="40E6B2E0" w14:textId="77777777" w:rsidR="00F35FEC" w:rsidRPr="00CC40D1" w:rsidRDefault="00F35FEC" w:rsidP="007446BA">
            <w:pPr>
              <w:spacing w:before="60" w:after="200"/>
              <w:jc w:val="left"/>
              <w:rPr>
                <w:color w:val="000000"/>
                <w:sz w:val="18"/>
                <w:szCs w:val="18"/>
              </w:rPr>
            </w:pPr>
          </w:p>
          <w:p w14:paraId="6D6908C6" w14:textId="77777777" w:rsidR="008932A2" w:rsidRPr="00CC40D1" w:rsidRDefault="004B3D8C" w:rsidP="007446BA">
            <w:pPr>
              <w:spacing w:before="60" w:after="200"/>
              <w:jc w:val="left"/>
              <w:rPr>
                <w:color w:val="000000"/>
                <w:sz w:val="18"/>
                <w:szCs w:val="18"/>
              </w:rPr>
            </w:pPr>
            <w:r w:rsidRPr="00CC40D1">
              <w:rPr>
                <w:color w:val="000000"/>
                <w:sz w:val="18"/>
                <w:szCs w:val="18"/>
              </w:rPr>
              <w:t xml:space="preserve">Update to </w:t>
            </w:r>
            <w:r w:rsidR="007B0E99" w:rsidRPr="00CC40D1">
              <w:rPr>
                <w:color w:val="000000"/>
                <w:sz w:val="18"/>
                <w:szCs w:val="18"/>
              </w:rPr>
              <w:t>Clauses 1.1, 9.18E, 9.18H, 9.18I</w:t>
            </w:r>
            <w:r w:rsidRPr="00CC40D1">
              <w:rPr>
                <w:color w:val="000000"/>
                <w:sz w:val="18"/>
                <w:szCs w:val="18"/>
              </w:rPr>
              <w:t>, 9.18J, 9.19, 9.19B, 9.27 and 9.31</w:t>
            </w:r>
          </w:p>
        </w:tc>
        <w:tc>
          <w:tcPr>
            <w:tcW w:w="1133" w:type="dxa"/>
          </w:tcPr>
          <w:p w14:paraId="7182861E" w14:textId="77777777" w:rsidR="008932A2" w:rsidRPr="00CC40D1" w:rsidRDefault="004B3D8C" w:rsidP="00AD53F3">
            <w:pPr>
              <w:pStyle w:val="BodyText"/>
              <w:spacing w:before="60"/>
              <w:rPr>
                <w:sz w:val="18"/>
                <w:szCs w:val="18"/>
              </w:rPr>
            </w:pPr>
            <w:r w:rsidRPr="00CC40D1">
              <w:rPr>
                <w:sz w:val="18"/>
                <w:szCs w:val="18"/>
              </w:rPr>
              <w:t>23/02/2017</w:t>
            </w:r>
          </w:p>
        </w:tc>
      </w:tr>
      <w:tr w:rsidR="00096C3F" w14:paraId="58733081" w14:textId="77777777" w:rsidTr="0014143D">
        <w:trPr>
          <w:trHeight w:val="188"/>
        </w:trPr>
        <w:tc>
          <w:tcPr>
            <w:tcW w:w="1065" w:type="dxa"/>
            <w:gridSpan w:val="2"/>
          </w:tcPr>
          <w:p w14:paraId="7EA69C16" w14:textId="77777777" w:rsidR="00096C3F" w:rsidRPr="00D11700" w:rsidRDefault="00096C3F" w:rsidP="00BC7D9C">
            <w:pPr>
              <w:pStyle w:val="BodyText"/>
              <w:spacing w:before="60"/>
              <w:jc w:val="center"/>
              <w:rPr>
                <w:sz w:val="18"/>
                <w:szCs w:val="18"/>
              </w:rPr>
            </w:pPr>
            <w:r w:rsidRPr="00D11700">
              <w:rPr>
                <w:sz w:val="18"/>
                <w:szCs w:val="18"/>
              </w:rPr>
              <w:t>11.7</w:t>
            </w:r>
          </w:p>
        </w:tc>
        <w:tc>
          <w:tcPr>
            <w:tcW w:w="1178" w:type="dxa"/>
            <w:gridSpan w:val="2"/>
          </w:tcPr>
          <w:p w14:paraId="58BEFA37" w14:textId="77777777" w:rsidR="00096C3F" w:rsidRPr="00D11700" w:rsidRDefault="00096C3F" w:rsidP="0023216C">
            <w:pPr>
              <w:pStyle w:val="BodyText"/>
              <w:spacing w:before="60"/>
              <w:jc w:val="center"/>
              <w:rPr>
                <w:sz w:val="18"/>
                <w:szCs w:val="18"/>
              </w:rPr>
            </w:pPr>
            <w:r w:rsidRPr="00D11700">
              <w:rPr>
                <w:sz w:val="18"/>
                <w:szCs w:val="18"/>
              </w:rPr>
              <w:t>29/06/2017</w:t>
            </w:r>
          </w:p>
        </w:tc>
        <w:tc>
          <w:tcPr>
            <w:tcW w:w="1093" w:type="dxa"/>
          </w:tcPr>
          <w:p w14:paraId="3192047F" w14:textId="77777777" w:rsidR="00096C3F" w:rsidRPr="00D11700" w:rsidRDefault="00096C3F" w:rsidP="00962023">
            <w:pPr>
              <w:pStyle w:val="BodyText"/>
              <w:spacing w:before="60"/>
              <w:jc w:val="center"/>
              <w:rPr>
                <w:sz w:val="18"/>
                <w:szCs w:val="18"/>
              </w:rPr>
            </w:pPr>
          </w:p>
        </w:tc>
        <w:tc>
          <w:tcPr>
            <w:tcW w:w="2054" w:type="dxa"/>
          </w:tcPr>
          <w:p w14:paraId="49C340EC" w14:textId="77777777" w:rsidR="00096C3F" w:rsidRPr="00CC40D1" w:rsidRDefault="00096C3F" w:rsidP="0060527E">
            <w:pPr>
              <w:pStyle w:val="BodyText"/>
              <w:spacing w:before="60"/>
              <w:jc w:val="left"/>
              <w:rPr>
                <w:color w:val="000000"/>
                <w:sz w:val="18"/>
                <w:szCs w:val="18"/>
              </w:rPr>
            </w:pPr>
          </w:p>
        </w:tc>
        <w:tc>
          <w:tcPr>
            <w:tcW w:w="3258" w:type="dxa"/>
          </w:tcPr>
          <w:p w14:paraId="629E6DD5" w14:textId="77777777" w:rsidR="00096C3F" w:rsidRPr="00CC40D1" w:rsidRDefault="00096C3F" w:rsidP="007446BA">
            <w:pPr>
              <w:spacing w:before="60" w:after="200"/>
              <w:jc w:val="left"/>
              <w:rPr>
                <w:color w:val="000000"/>
                <w:sz w:val="18"/>
                <w:szCs w:val="18"/>
              </w:rPr>
            </w:pPr>
          </w:p>
        </w:tc>
        <w:tc>
          <w:tcPr>
            <w:tcW w:w="1133" w:type="dxa"/>
          </w:tcPr>
          <w:p w14:paraId="72E864E2" w14:textId="77777777" w:rsidR="00096C3F" w:rsidRPr="00CC40D1" w:rsidRDefault="00096C3F" w:rsidP="00AD53F3">
            <w:pPr>
              <w:pStyle w:val="BodyText"/>
              <w:spacing w:before="60"/>
              <w:rPr>
                <w:sz w:val="18"/>
                <w:szCs w:val="18"/>
              </w:rPr>
            </w:pPr>
            <w:r w:rsidRPr="00CC40D1">
              <w:rPr>
                <w:sz w:val="18"/>
                <w:szCs w:val="18"/>
              </w:rPr>
              <w:t>29/06/2017</w:t>
            </w:r>
          </w:p>
        </w:tc>
      </w:tr>
      <w:tr w:rsidR="0069141A" w14:paraId="3E85E9CE" w14:textId="77777777" w:rsidTr="0014143D">
        <w:trPr>
          <w:trHeight w:val="188"/>
        </w:trPr>
        <w:tc>
          <w:tcPr>
            <w:tcW w:w="1065" w:type="dxa"/>
            <w:gridSpan w:val="2"/>
          </w:tcPr>
          <w:p w14:paraId="5618AF2F" w14:textId="77777777" w:rsidR="0069141A" w:rsidRPr="00D11700" w:rsidRDefault="0069141A" w:rsidP="00BC7D9C">
            <w:pPr>
              <w:pStyle w:val="BodyText"/>
              <w:spacing w:before="60"/>
              <w:jc w:val="center"/>
              <w:rPr>
                <w:sz w:val="18"/>
                <w:szCs w:val="18"/>
              </w:rPr>
            </w:pPr>
            <w:r w:rsidRPr="00D11700">
              <w:rPr>
                <w:sz w:val="18"/>
                <w:szCs w:val="18"/>
              </w:rPr>
              <w:t>11.8</w:t>
            </w:r>
          </w:p>
        </w:tc>
        <w:tc>
          <w:tcPr>
            <w:tcW w:w="1178" w:type="dxa"/>
            <w:gridSpan w:val="2"/>
          </w:tcPr>
          <w:p w14:paraId="0C05949D" w14:textId="77777777" w:rsidR="0069141A" w:rsidRPr="00D11700" w:rsidRDefault="0069141A" w:rsidP="0023216C">
            <w:pPr>
              <w:pStyle w:val="BodyText"/>
              <w:spacing w:before="60"/>
              <w:jc w:val="center"/>
              <w:rPr>
                <w:sz w:val="18"/>
                <w:szCs w:val="18"/>
              </w:rPr>
            </w:pPr>
            <w:r w:rsidRPr="00D11700">
              <w:rPr>
                <w:sz w:val="18"/>
                <w:szCs w:val="18"/>
              </w:rPr>
              <w:t>02/11/2017</w:t>
            </w:r>
          </w:p>
        </w:tc>
        <w:tc>
          <w:tcPr>
            <w:tcW w:w="1093" w:type="dxa"/>
          </w:tcPr>
          <w:p w14:paraId="4D230C26" w14:textId="77777777" w:rsidR="0069141A" w:rsidRPr="00D11700" w:rsidRDefault="0069141A" w:rsidP="00962023">
            <w:pPr>
              <w:pStyle w:val="BodyText"/>
              <w:spacing w:before="60"/>
              <w:jc w:val="center"/>
              <w:rPr>
                <w:sz w:val="18"/>
                <w:szCs w:val="18"/>
              </w:rPr>
            </w:pPr>
            <w:r w:rsidRPr="00D11700">
              <w:rPr>
                <w:sz w:val="18"/>
                <w:szCs w:val="18"/>
              </w:rPr>
              <w:t>250</w:t>
            </w:r>
          </w:p>
        </w:tc>
        <w:tc>
          <w:tcPr>
            <w:tcW w:w="2054" w:type="dxa"/>
          </w:tcPr>
          <w:p w14:paraId="5495E1B9" w14:textId="77777777" w:rsidR="0069141A" w:rsidRPr="00CC40D1" w:rsidRDefault="0069141A" w:rsidP="0060527E">
            <w:pPr>
              <w:pStyle w:val="BodyText"/>
              <w:spacing w:before="60"/>
              <w:jc w:val="left"/>
              <w:rPr>
                <w:color w:val="000000"/>
                <w:sz w:val="18"/>
                <w:szCs w:val="18"/>
              </w:rPr>
            </w:pPr>
            <w:r w:rsidRPr="00CC40D1">
              <w:rPr>
                <w:color w:val="000000"/>
                <w:sz w:val="18"/>
                <w:szCs w:val="18"/>
              </w:rPr>
              <w:t>Update MRA Schedule 14 to reflect the latest version of the MPRS validation rules</w:t>
            </w:r>
          </w:p>
        </w:tc>
        <w:tc>
          <w:tcPr>
            <w:tcW w:w="3258" w:type="dxa"/>
          </w:tcPr>
          <w:p w14:paraId="150160D5" w14:textId="77777777" w:rsidR="0069141A" w:rsidRPr="00CC40D1" w:rsidRDefault="0069141A" w:rsidP="007446BA">
            <w:pPr>
              <w:spacing w:before="60" w:after="200"/>
              <w:jc w:val="left"/>
              <w:rPr>
                <w:color w:val="000000"/>
                <w:sz w:val="18"/>
                <w:szCs w:val="18"/>
              </w:rPr>
            </w:pPr>
            <w:r w:rsidRPr="00CC40D1">
              <w:rPr>
                <w:color w:val="000000"/>
                <w:sz w:val="18"/>
                <w:szCs w:val="18"/>
              </w:rPr>
              <w:t>Schedule 14</w:t>
            </w:r>
          </w:p>
        </w:tc>
        <w:tc>
          <w:tcPr>
            <w:tcW w:w="1133" w:type="dxa"/>
          </w:tcPr>
          <w:p w14:paraId="70EC910F" w14:textId="77777777" w:rsidR="0069141A" w:rsidRPr="00CC40D1" w:rsidRDefault="0069141A" w:rsidP="00AD53F3">
            <w:pPr>
              <w:pStyle w:val="BodyText"/>
              <w:spacing w:before="60"/>
              <w:rPr>
                <w:sz w:val="18"/>
                <w:szCs w:val="18"/>
              </w:rPr>
            </w:pPr>
            <w:r w:rsidRPr="00CC40D1">
              <w:rPr>
                <w:sz w:val="18"/>
                <w:szCs w:val="18"/>
              </w:rPr>
              <w:t>02/11/2017</w:t>
            </w:r>
          </w:p>
        </w:tc>
      </w:tr>
      <w:tr w:rsidR="005C4895" w14:paraId="3BA7AD7B" w14:textId="77777777" w:rsidTr="00A677DD">
        <w:trPr>
          <w:trHeight w:val="188"/>
        </w:trPr>
        <w:tc>
          <w:tcPr>
            <w:tcW w:w="1065" w:type="dxa"/>
            <w:gridSpan w:val="2"/>
          </w:tcPr>
          <w:p w14:paraId="32675955" w14:textId="77777777" w:rsidR="005C4895" w:rsidRPr="00D11700" w:rsidRDefault="005C4895" w:rsidP="00BC7D9C">
            <w:pPr>
              <w:pStyle w:val="BodyText"/>
              <w:spacing w:before="60"/>
              <w:jc w:val="center"/>
              <w:rPr>
                <w:sz w:val="18"/>
                <w:szCs w:val="18"/>
              </w:rPr>
            </w:pPr>
            <w:r w:rsidRPr="00D11700">
              <w:rPr>
                <w:sz w:val="18"/>
                <w:szCs w:val="18"/>
              </w:rPr>
              <w:t>12.0</w:t>
            </w:r>
          </w:p>
        </w:tc>
        <w:tc>
          <w:tcPr>
            <w:tcW w:w="1178" w:type="dxa"/>
            <w:gridSpan w:val="2"/>
          </w:tcPr>
          <w:p w14:paraId="41DACF05" w14:textId="77777777" w:rsidR="005C4895" w:rsidRPr="00D11700" w:rsidRDefault="005C4895" w:rsidP="0023216C">
            <w:pPr>
              <w:pStyle w:val="BodyText"/>
              <w:spacing w:before="60"/>
              <w:jc w:val="center"/>
              <w:rPr>
                <w:sz w:val="18"/>
                <w:szCs w:val="18"/>
              </w:rPr>
            </w:pPr>
            <w:r w:rsidRPr="00D11700">
              <w:rPr>
                <w:sz w:val="18"/>
                <w:szCs w:val="18"/>
              </w:rPr>
              <w:t>14/06/2018</w:t>
            </w:r>
          </w:p>
        </w:tc>
        <w:tc>
          <w:tcPr>
            <w:tcW w:w="1093" w:type="dxa"/>
          </w:tcPr>
          <w:p w14:paraId="0244D50D" w14:textId="77777777" w:rsidR="005C4895" w:rsidRPr="00D11700" w:rsidRDefault="005C4895" w:rsidP="00962023">
            <w:pPr>
              <w:pStyle w:val="BodyText"/>
              <w:spacing w:before="60"/>
              <w:jc w:val="center"/>
              <w:rPr>
                <w:sz w:val="18"/>
                <w:szCs w:val="18"/>
              </w:rPr>
            </w:pPr>
            <w:r w:rsidRPr="00D11700">
              <w:rPr>
                <w:sz w:val="18"/>
                <w:szCs w:val="18"/>
              </w:rPr>
              <w:t>254</w:t>
            </w:r>
          </w:p>
        </w:tc>
        <w:tc>
          <w:tcPr>
            <w:tcW w:w="2054" w:type="dxa"/>
          </w:tcPr>
          <w:p w14:paraId="25AE0C38" w14:textId="77777777" w:rsidR="005C4895" w:rsidRPr="00CC40D1" w:rsidRDefault="005C4895" w:rsidP="0060527E">
            <w:pPr>
              <w:pStyle w:val="BodyText"/>
              <w:spacing w:before="60"/>
              <w:jc w:val="left"/>
              <w:rPr>
                <w:color w:val="000000"/>
                <w:sz w:val="18"/>
                <w:szCs w:val="18"/>
              </w:rPr>
            </w:pPr>
            <w:r w:rsidRPr="00CC40D1">
              <w:rPr>
                <w:color w:val="000000"/>
                <w:sz w:val="18"/>
                <w:szCs w:val="18"/>
              </w:rPr>
              <w:t>Update Data Protection Legislation and Changes to General Data Protection Obligations (clauses 38.8)</w:t>
            </w:r>
          </w:p>
        </w:tc>
        <w:tc>
          <w:tcPr>
            <w:tcW w:w="3258" w:type="dxa"/>
          </w:tcPr>
          <w:p w14:paraId="2117988A" w14:textId="77777777" w:rsidR="005C4895" w:rsidRPr="00CC40D1" w:rsidRDefault="005C4895" w:rsidP="007446BA">
            <w:pPr>
              <w:spacing w:before="60" w:after="200"/>
              <w:jc w:val="left"/>
              <w:rPr>
                <w:color w:val="000000"/>
                <w:sz w:val="18"/>
                <w:szCs w:val="18"/>
              </w:rPr>
            </w:pPr>
            <w:r w:rsidRPr="00CC40D1">
              <w:rPr>
                <w:color w:val="000000"/>
                <w:sz w:val="18"/>
                <w:szCs w:val="18"/>
              </w:rPr>
              <w:t>Clause 38</w:t>
            </w:r>
          </w:p>
        </w:tc>
        <w:tc>
          <w:tcPr>
            <w:tcW w:w="1133" w:type="dxa"/>
          </w:tcPr>
          <w:p w14:paraId="2143A899" w14:textId="77777777" w:rsidR="005C4895" w:rsidRPr="00CC40D1" w:rsidRDefault="005C4895" w:rsidP="00AD53F3">
            <w:pPr>
              <w:pStyle w:val="BodyText"/>
              <w:spacing w:before="60"/>
              <w:rPr>
                <w:sz w:val="18"/>
                <w:szCs w:val="18"/>
              </w:rPr>
            </w:pPr>
            <w:r w:rsidRPr="00CC40D1">
              <w:rPr>
                <w:sz w:val="18"/>
                <w:szCs w:val="18"/>
              </w:rPr>
              <w:t>14/06/2018</w:t>
            </w:r>
          </w:p>
        </w:tc>
      </w:tr>
      <w:tr w:rsidR="002F47AE" w14:paraId="36F9871A" w14:textId="77777777" w:rsidTr="00A677DD">
        <w:trPr>
          <w:trHeight w:val="188"/>
        </w:trPr>
        <w:tc>
          <w:tcPr>
            <w:tcW w:w="1065" w:type="dxa"/>
            <w:gridSpan w:val="2"/>
          </w:tcPr>
          <w:p w14:paraId="2AB70E7E" w14:textId="77777777" w:rsidR="002F47AE" w:rsidRPr="00D11700" w:rsidRDefault="002F47AE" w:rsidP="00BC7D9C">
            <w:pPr>
              <w:pStyle w:val="BodyText"/>
              <w:spacing w:before="60"/>
              <w:jc w:val="center"/>
              <w:rPr>
                <w:sz w:val="18"/>
                <w:szCs w:val="18"/>
              </w:rPr>
            </w:pPr>
            <w:r w:rsidRPr="00D11700">
              <w:rPr>
                <w:sz w:val="18"/>
                <w:szCs w:val="18"/>
              </w:rPr>
              <w:t>12.1</w:t>
            </w:r>
          </w:p>
        </w:tc>
        <w:tc>
          <w:tcPr>
            <w:tcW w:w="1178" w:type="dxa"/>
            <w:gridSpan w:val="2"/>
          </w:tcPr>
          <w:p w14:paraId="4BB3C433" w14:textId="77777777" w:rsidR="002F47AE" w:rsidRPr="00D11700" w:rsidRDefault="002F47AE" w:rsidP="0023216C">
            <w:pPr>
              <w:pStyle w:val="BodyText"/>
              <w:spacing w:before="60"/>
              <w:jc w:val="center"/>
              <w:rPr>
                <w:sz w:val="18"/>
                <w:szCs w:val="18"/>
              </w:rPr>
            </w:pPr>
            <w:r w:rsidRPr="00D11700">
              <w:rPr>
                <w:sz w:val="18"/>
                <w:szCs w:val="18"/>
              </w:rPr>
              <w:t>01/11/2018</w:t>
            </w:r>
          </w:p>
        </w:tc>
        <w:tc>
          <w:tcPr>
            <w:tcW w:w="1093" w:type="dxa"/>
          </w:tcPr>
          <w:p w14:paraId="4A7ABCDB" w14:textId="77777777" w:rsidR="002F47AE" w:rsidRPr="00D11700" w:rsidRDefault="002F47AE" w:rsidP="00962023">
            <w:pPr>
              <w:pStyle w:val="BodyText"/>
              <w:spacing w:before="60"/>
              <w:jc w:val="center"/>
              <w:rPr>
                <w:sz w:val="18"/>
                <w:szCs w:val="18"/>
              </w:rPr>
            </w:pPr>
            <w:r w:rsidRPr="00D11700">
              <w:rPr>
                <w:sz w:val="18"/>
                <w:szCs w:val="18"/>
              </w:rPr>
              <w:t>253</w:t>
            </w:r>
          </w:p>
        </w:tc>
        <w:tc>
          <w:tcPr>
            <w:tcW w:w="2054" w:type="dxa"/>
          </w:tcPr>
          <w:p w14:paraId="61ABFFB7" w14:textId="77777777" w:rsidR="002F47AE" w:rsidRPr="00CC40D1" w:rsidRDefault="002F47AE" w:rsidP="002F47AE">
            <w:pPr>
              <w:pStyle w:val="BodyText"/>
              <w:spacing w:before="60"/>
              <w:jc w:val="left"/>
              <w:rPr>
                <w:color w:val="000000"/>
                <w:sz w:val="18"/>
                <w:szCs w:val="18"/>
              </w:rPr>
            </w:pPr>
            <w:r w:rsidRPr="00CC40D1">
              <w:rPr>
                <w:color w:val="000000"/>
                <w:sz w:val="18"/>
                <w:szCs w:val="18"/>
              </w:rPr>
              <w:t>Update to reflect MAP05 amendment introduced by MAP CP 0296 and MRA CP 0253</w:t>
            </w:r>
          </w:p>
        </w:tc>
        <w:tc>
          <w:tcPr>
            <w:tcW w:w="3258" w:type="dxa"/>
          </w:tcPr>
          <w:p w14:paraId="1E7DE760" w14:textId="77777777" w:rsidR="002F47AE" w:rsidRPr="00CC40D1" w:rsidRDefault="002F47AE" w:rsidP="007446BA">
            <w:pPr>
              <w:spacing w:before="60" w:after="200"/>
              <w:jc w:val="left"/>
              <w:rPr>
                <w:color w:val="000000"/>
                <w:sz w:val="18"/>
                <w:szCs w:val="18"/>
              </w:rPr>
            </w:pPr>
            <w:r w:rsidRPr="00CC40D1">
              <w:rPr>
                <w:color w:val="000000"/>
                <w:sz w:val="18"/>
                <w:szCs w:val="18"/>
              </w:rPr>
              <w:t>Update Clause 11.3</w:t>
            </w:r>
          </w:p>
        </w:tc>
        <w:tc>
          <w:tcPr>
            <w:tcW w:w="1133" w:type="dxa"/>
          </w:tcPr>
          <w:p w14:paraId="5F2203D2" w14:textId="77777777" w:rsidR="002F47AE" w:rsidRPr="00CC40D1" w:rsidRDefault="002F47AE" w:rsidP="00AD53F3">
            <w:pPr>
              <w:pStyle w:val="BodyText"/>
              <w:spacing w:before="60"/>
              <w:rPr>
                <w:sz w:val="18"/>
                <w:szCs w:val="18"/>
              </w:rPr>
            </w:pPr>
            <w:r w:rsidRPr="00CC40D1">
              <w:rPr>
                <w:sz w:val="18"/>
                <w:szCs w:val="18"/>
              </w:rPr>
              <w:t>01/11/2018</w:t>
            </w:r>
          </w:p>
        </w:tc>
      </w:tr>
      <w:tr w:rsidR="002F47AE" w14:paraId="75D5445B" w14:textId="77777777" w:rsidTr="002F47AE">
        <w:trPr>
          <w:trHeight w:val="188"/>
        </w:trPr>
        <w:tc>
          <w:tcPr>
            <w:tcW w:w="1065" w:type="dxa"/>
            <w:gridSpan w:val="2"/>
            <w:vMerge w:val="restart"/>
          </w:tcPr>
          <w:p w14:paraId="1DC0B4EF" w14:textId="77777777" w:rsidR="002F47AE" w:rsidRPr="00D11700" w:rsidRDefault="002F47AE" w:rsidP="00BC7D9C">
            <w:pPr>
              <w:pStyle w:val="BodyText"/>
              <w:spacing w:before="60"/>
              <w:jc w:val="center"/>
              <w:rPr>
                <w:sz w:val="18"/>
                <w:szCs w:val="18"/>
              </w:rPr>
            </w:pPr>
            <w:r w:rsidRPr="00D11700">
              <w:rPr>
                <w:sz w:val="18"/>
                <w:szCs w:val="18"/>
              </w:rPr>
              <w:t>12.2</w:t>
            </w:r>
          </w:p>
        </w:tc>
        <w:tc>
          <w:tcPr>
            <w:tcW w:w="1178" w:type="dxa"/>
            <w:gridSpan w:val="2"/>
            <w:vMerge w:val="restart"/>
          </w:tcPr>
          <w:p w14:paraId="04E9E90E" w14:textId="77777777" w:rsidR="002F47AE" w:rsidRPr="00D11700" w:rsidRDefault="002F47AE" w:rsidP="0023216C">
            <w:pPr>
              <w:pStyle w:val="BodyText"/>
              <w:spacing w:before="60"/>
              <w:jc w:val="center"/>
              <w:rPr>
                <w:sz w:val="18"/>
                <w:szCs w:val="18"/>
              </w:rPr>
            </w:pPr>
            <w:r w:rsidRPr="00D11700">
              <w:rPr>
                <w:sz w:val="18"/>
                <w:szCs w:val="18"/>
              </w:rPr>
              <w:t>27/06/2019</w:t>
            </w:r>
          </w:p>
        </w:tc>
        <w:tc>
          <w:tcPr>
            <w:tcW w:w="1093" w:type="dxa"/>
            <w:tcBorders>
              <w:bottom w:val="single" w:sz="4" w:space="0" w:color="FFFFFF" w:themeColor="background1"/>
            </w:tcBorders>
          </w:tcPr>
          <w:p w14:paraId="1C9E625B" w14:textId="77777777" w:rsidR="002F47AE" w:rsidRPr="00D11700" w:rsidRDefault="002F47AE" w:rsidP="00962023">
            <w:pPr>
              <w:pStyle w:val="BodyText"/>
              <w:spacing w:before="60"/>
              <w:jc w:val="center"/>
              <w:rPr>
                <w:sz w:val="18"/>
                <w:szCs w:val="18"/>
              </w:rPr>
            </w:pPr>
            <w:r w:rsidRPr="00D11700">
              <w:rPr>
                <w:sz w:val="18"/>
                <w:szCs w:val="18"/>
              </w:rPr>
              <w:t>256</w:t>
            </w:r>
          </w:p>
        </w:tc>
        <w:tc>
          <w:tcPr>
            <w:tcW w:w="2054" w:type="dxa"/>
            <w:tcBorders>
              <w:bottom w:val="single" w:sz="4" w:space="0" w:color="FFFFFF" w:themeColor="background1"/>
            </w:tcBorders>
          </w:tcPr>
          <w:p w14:paraId="032FED3E" w14:textId="77777777" w:rsidR="002F47AE" w:rsidRPr="00CC40D1" w:rsidRDefault="002F47AE" w:rsidP="0060527E">
            <w:pPr>
              <w:pStyle w:val="BodyText"/>
              <w:spacing w:before="60"/>
              <w:jc w:val="left"/>
              <w:rPr>
                <w:color w:val="000000"/>
                <w:sz w:val="18"/>
                <w:szCs w:val="18"/>
              </w:rPr>
            </w:pPr>
            <w:r w:rsidRPr="00CC40D1">
              <w:rPr>
                <w:color w:val="000000"/>
                <w:sz w:val="18"/>
                <w:szCs w:val="18"/>
              </w:rPr>
              <w:t>New Data Items and Data Flow for maintaining Related Metering Points</w:t>
            </w:r>
          </w:p>
        </w:tc>
        <w:tc>
          <w:tcPr>
            <w:tcW w:w="3258" w:type="dxa"/>
            <w:tcBorders>
              <w:bottom w:val="single" w:sz="4" w:space="0" w:color="FFFFFF" w:themeColor="background1"/>
            </w:tcBorders>
          </w:tcPr>
          <w:p w14:paraId="60AD0F21" w14:textId="77777777" w:rsidR="002F47AE" w:rsidRPr="00CC40D1" w:rsidRDefault="002F47AE" w:rsidP="007446BA">
            <w:pPr>
              <w:spacing w:before="60" w:after="200"/>
              <w:jc w:val="left"/>
              <w:rPr>
                <w:color w:val="000000"/>
                <w:sz w:val="18"/>
                <w:szCs w:val="18"/>
              </w:rPr>
            </w:pPr>
          </w:p>
        </w:tc>
        <w:tc>
          <w:tcPr>
            <w:tcW w:w="1133" w:type="dxa"/>
            <w:vMerge w:val="restart"/>
          </w:tcPr>
          <w:p w14:paraId="6A2A5A40" w14:textId="77777777" w:rsidR="002F47AE" w:rsidRPr="00CC40D1" w:rsidRDefault="002F47AE" w:rsidP="00AD53F3">
            <w:pPr>
              <w:pStyle w:val="BodyText"/>
              <w:spacing w:before="60"/>
              <w:rPr>
                <w:sz w:val="18"/>
                <w:szCs w:val="18"/>
              </w:rPr>
            </w:pPr>
            <w:r w:rsidRPr="00CC40D1">
              <w:rPr>
                <w:sz w:val="18"/>
                <w:szCs w:val="18"/>
              </w:rPr>
              <w:t>27/06/2019</w:t>
            </w:r>
          </w:p>
        </w:tc>
      </w:tr>
      <w:tr w:rsidR="002F47AE" w14:paraId="44BC96F7" w14:textId="77777777" w:rsidTr="002F47AE">
        <w:trPr>
          <w:trHeight w:val="188"/>
        </w:trPr>
        <w:tc>
          <w:tcPr>
            <w:tcW w:w="1065" w:type="dxa"/>
            <w:gridSpan w:val="2"/>
            <w:vMerge/>
          </w:tcPr>
          <w:p w14:paraId="11AC419C" w14:textId="77777777" w:rsidR="002F47AE" w:rsidRPr="00CC40D1" w:rsidRDefault="002F47AE" w:rsidP="00BC7D9C">
            <w:pPr>
              <w:pStyle w:val="BodyText"/>
              <w:spacing w:before="60"/>
              <w:jc w:val="center"/>
              <w:rPr>
                <w:sz w:val="18"/>
                <w:szCs w:val="18"/>
              </w:rPr>
            </w:pPr>
          </w:p>
        </w:tc>
        <w:tc>
          <w:tcPr>
            <w:tcW w:w="1178" w:type="dxa"/>
            <w:gridSpan w:val="2"/>
            <w:vMerge/>
          </w:tcPr>
          <w:p w14:paraId="185DBC8A" w14:textId="77777777" w:rsidR="002F47AE" w:rsidRPr="00CC40D1" w:rsidRDefault="002F47AE" w:rsidP="0023216C">
            <w:pPr>
              <w:pStyle w:val="BodyText"/>
              <w:spacing w:before="60"/>
              <w:jc w:val="center"/>
              <w:rPr>
                <w:sz w:val="18"/>
                <w:szCs w:val="18"/>
              </w:rPr>
            </w:pPr>
          </w:p>
        </w:tc>
        <w:tc>
          <w:tcPr>
            <w:tcW w:w="1093" w:type="dxa"/>
            <w:tcBorders>
              <w:top w:val="single" w:sz="4" w:space="0" w:color="FFFFFF" w:themeColor="background1"/>
              <w:bottom w:val="single" w:sz="4" w:space="0" w:color="FFFFFF" w:themeColor="background1"/>
            </w:tcBorders>
          </w:tcPr>
          <w:p w14:paraId="5F16BCD1" w14:textId="77777777" w:rsidR="002F47AE" w:rsidRPr="00CC40D1" w:rsidRDefault="002F47AE" w:rsidP="00962023">
            <w:pPr>
              <w:pStyle w:val="BodyText"/>
              <w:spacing w:before="60"/>
              <w:jc w:val="center"/>
              <w:rPr>
                <w:sz w:val="18"/>
                <w:szCs w:val="18"/>
              </w:rPr>
            </w:pPr>
            <w:r w:rsidRPr="00CC40D1">
              <w:rPr>
                <w:sz w:val="18"/>
                <w:szCs w:val="18"/>
              </w:rPr>
              <w:t>258</w:t>
            </w:r>
          </w:p>
        </w:tc>
        <w:tc>
          <w:tcPr>
            <w:tcW w:w="2054" w:type="dxa"/>
            <w:tcBorders>
              <w:top w:val="single" w:sz="4" w:space="0" w:color="FFFFFF" w:themeColor="background1"/>
              <w:bottom w:val="single" w:sz="4" w:space="0" w:color="FFFFFF" w:themeColor="background1"/>
            </w:tcBorders>
          </w:tcPr>
          <w:p w14:paraId="06569118" w14:textId="77777777" w:rsidR="002F47AE" w:rsidRPr="00CC40D1" w:rsidRDefault="002F47AE" w:rsidP="0060527E">
            <w:pPr>
              <w:pStyle w:val="BodyText"/>
              <w:spacing w:before="60"/>
              <w:jc w:val="left"/>
              <w:rPr>
                <w:color w:val="000000"/>
                <w:sz w:val="18"/>
                <w:szCs w:val="18"/>
              </w:rPr>
            </w:pPr>
            <w:r w:rsidRPr="00CC40D1">
              <w:rPr>
                <w:color w:val="000000"/>
                <w:sz w:val="18"/>
                <w:szCs w:val="18"/>
              </w:rPr>
              <w:t>ET Performance Assurance Powers</w:t>
            </w:r>
          </w:p>
        </w:tc>
        <w:tc>
          <w:tcPr>
            <w:tcW w:w="3258" w:type="dxa"/>
            <w:tcBorders>
              <w:top w:val="single" w:sz="4" w:space="0" w:color="FFFFFF" w:themeColor="background1"/>
              <w:bottom w:val="single" w:sz="4" w:space="0" w:color="FFFFFF" w:themeColor="background1"/>
            </w:tcBorders>
          </w:tcPr>
          <w:p w14:paraId="4209002A" w14:textId="77777777" w:rsidR="002F47AE" w:rsidRPr="00CC40D1" w:rsidRDefault="002F47AE" w:rsidP="007446BA">
            <w:pPr>
              <w:spacing w:before="60" w:after="200"/>
              <w:jc w:val="left"/>
              <w:rPr>
                <w:color w:val="000000"/>
                <w:sz w:val="18"/>
                <w:szCs w:val="18"/>
              </w:rPr>
            </w:pPr>
          </w:p>
        </w:tc>
        <w:tc>
          <w:tcPr>
            <w:tcW w:w="1133" w:type="dxa"/>
            <w:vMerge/>
          </w:tcPr>
          <w:p w14:paraId="6E5818CE" w14:textId="77777777" w:rsidR="002F47AE" w:rsidRPr="00CC40D1" w:rsidRDefault="002F47AE" w:rsidP="00AD53F3">
            <w:pPr>
              <w:pStyle w:val="BodyText"/>
              <w:spacing w:before="60"/>
              <w:rPr>
                <w:sz w:val="18"/>
                <w:szCs w:val="18"/>
              </w:rPr>
            </w:pPr>
          </w:p>
        </w:tc>
      </w:tr>
      <w:tr w:rsidR="002F47AE" w14:paraId="453C3EB7" w14:textId="77777777" w:rsidTr="00344101">
        <w:trPr>
          <w:trHeight w:val="188"/>
        </w:trPr>
        <w:tc>
          <w:tcPr>
            <w:tcW w:w="1065" w:type="dxa"/>
            <w:gridSpan w:val="2"/>
            <w:vMerge/>
          </w:tcPr>
          <w:p w14:paraId="11F84C96" w14:textId="77777777" w:rsidR="002F47AE" w:rsidRPr="00CC40D1" w:rsidRDefault="002F47AE" w:rsidP="00BC7D9C">
            <w:pPr>
              <w:pStyle w:val="BodyText"/>
              <w:spacing w:before="60"/>
              <w:jc w:val="center"/>
              <w:rPr>
                <w:sz w:val="18"/>
                <w:szCs w:val="18"/>
              </w:rPr>
            </w:pPr>
          </w:p>
        </w:tc>
        <w:tc>
          <w:tcPr>
            <w:tcW w:w="1178" w:type="dxa"/>
            <w:gridSpan w:val="2"/>
            <w:vMerge/>
          </w:tcPr>
          <w:p w14:paraId="7D9EDB93" w14:textId="77777777" w:rsidR="002F47AE" w:rsidRPr="00CC40D1" w:rsidRDefault="002F47AE" w:rsidP="0023216C">
            <w:pPr>
              <w:pStyle w:val="BodyText"/>
              <w:spacing w:before="60"/>
              <w:jc w:val="center"/>
              <w:rPr>
                <w:sz w:val="18"/>
                <w:szCs w:val="18"/>
              </w:rPr>
            </w:pPr>
          </w:p>
        </w:tc>
        <w:tc>
          <w:tcPr>
            <w:tcW w:w="1093" w:type="dxa"/>
            <w:tcBorders>
              <w:top w:val="single" w:sz="4" w:space="0" w:color="FFFFFF" w:themeColor="background1"/>
              <w:bottom w:val="single" w:sz="4" w:space="0" w:color="auto"/>
            </w:tcBorders>
          </w:tcPr>
          <w:p w14:paraId="525A8260" w14:textId="77777777" w:rsidR="002F47AE" w:rsidRPr="00CC40D1" w:rsidRDefault="002F47AE" w:rsidP="00962023">
            <w:pPr>
              <w:pStyle w:val="BodyText"/>
              <w:spacing w:before="60"/>
              <w:jc w:val="center"/>
              <w:rPr>
                <w:sz w:val="18"/>
                <w:szCs w:val="18"/>
              </w:rPr>
            </w:pPr>
            <w:r w:rsidRPr="00CC40D1">
              <w:rPr>
                <w:sz w:val="18"/>
                <w:szCs w:val="18"/>
              </w:rPr>
              <w:t>259</w:t>
            </w:r>
          </w:p>
        </w:tc>
        <w:tc>
          <w:tcPr>
            <w:tcW w:w="2054" w:type="dxa"/>
            <w:tcBorders>
              <w:top w:val="single" w:sz="4" w:space="0" w:color="FFFFFF" w:themeColor="background1"/>
              <w:bottom w:val="single" w:sz="4" w:space="0" w:color="auto"/>
            </w:tcBorders>
          </w:tcPr>
          <w:p w14:paraId="75486CF8" w14:textId="77777777" w:rsidR="002F47AE" w:rsidRPr="00CC40D1" w:rsidRDefault="002F47AE" w:rsidP="0060527E">
            <w:pPr>
              <w:pStyle w:val="BodyText"/>
              <w:spacing w:before="60"/>
              <w:jc w:val="left"/>
              <w:rPr>
                <w:color w:val="000000"/>
                <w:sz w:val="18"/>
                <w:szCs w:val="18"/>
              </w:rPr>
            </w:pPr>
            <w:r w:rsidRPr="00CC40D1">
              <w:rPr>
                <w:color w:val="000000"/>
                <w:sz w:val="18"/>
                <w:szCs w:val="18"/>
              </w:rPr>
              <w:t>ET Performance Assurance Reporting Obligation</w:t>
            </w:r>
          </w:p>
        </w:tc>
        <w:tc>
          <w:tcPr>
            <w:tcW w:w="3258" w:type="dxa"/>
            <w:tcBorders>
              <w:top w:val="single" w:sz="4" w:space="0" w:color="FFFFFF" w:themeColor="background1"/>
              <w:bottom w:val="single" w:sz="4" w:space="0" w:color="auto"/>
            </w:tcBorders>
          </w:tcPr>
          <w:p w14:paraId="76896CF6" w14:textId="77777777" w:rsidR="002F47AE" w:rsidRPr="00CC40D1" w:rsidRDefault="002F47AE" w:rsidP="007446BA">
            <w:pPr>
              <w:spacing w:before="60" w:after="200"/>
              <w:jc w:val="left"/>
              <w:rPr>
                <w:color w:val="000000"/>
                <w:sz w:val="18"/>
                <w:szCs w:val="18"/>
              </w:rPr>
            </w:pPr>
          </w:p>
          <w:p w14:paraId="7A5AB09F" w14:textId="77777777" w:rsidR="00BE0DC5" w:rsidRPr="00CC40D1" w:rsidRDefault="00BE0DC5" w:rsidP="00344101">
            <w:pPr>
              <w:ind w:firstLine="720"/>
              <w:rPr>
                <w:sz w:val="18"/>
                <w:szCs w:val="18"/>
              </w:rPr>
            </w:pPr>
          </w:p>
        </w:tc>
        <w:tc>
          <w:tcPr>
            <w:tcW w:w="1133" w:type="dxa"/>
            <w:vMerge/>
          </w:tcPr>
          <w:p w14:paraId="0436CBFC" w14:textId="77777777" w:rsidR="002F47AE" w:rsidRPr="00CC40D1" w:rsidRDefault="002F47AE" w:rsidP="00AD53F3">
            <w:pPr>
              <w:pStyle w:val="BodyText"/>
              <w:spacing w:before="60"/>
              <w:rPr>
                <w:sz w:val="18"/>
                <w:szCs w:val="18"/>
              </w:rPr>
            </w:pPr>
          </w:p>
        </w:tc>
      </w:tr>
      <w:tr w:rsidR="00BE0DC5" w14:paraId="18A6D0FB" w14:textId="77777777" w:rsidTr="00344101">
        <w:trPr>
          <w:trHeight w:val="188"/>
        </w:trPr>
        <w:tc>
          <w:tcPr>
            <w:tcW w:w="1065" w:type="dxa"/>
            <w:gridSpan w:val="2"/>
            <w:tcBorders>
              <w:bottom w:val="single" w:sz="4" w:space="0" w:color="auto"/>
            </w:tcBorders>
          </w:tcPr>
          <w:p w14:paraId="333EC6DA" w14:textId="77777777" w:rsidR="00BE0DC5" w:rsidRPr="00D11700" w:rsidRDefault="00BE0DC5" w:rsidP="00BE0DC5">
            <w:pPr>
              <w:pStyle w:val="BodyText"/>
              <w:spacing w:before="60"/>
              <w:jc w:val="center"/>
              <w:rPr>
                <w:sz w:val="18"/>
                <w:szCs w:val="18"/>
              </w:rPr>
            </w:pPr>
            <w:r w:rsidRPr="00D11700">
              <w:rPr>
                <w:sz w:val="18"/>
                <w:szCs w:val="18"/>
              </w:rPr>
              <w:t>12.3</w:t>
            </w:r>
          </w:p>
        </w:tc>
        <w:tc>
          <w:tcPr>
            <w:tcW w:w="1178" w:type="dxa"/>
            <w:gridSpan w:val="2"/>
          </w:tcPr>
          <w:p w14:paraId="0A5F60E8" w14:textId="397284B4" w:rsidR="00BE0DC5" w:rsidRPr="00D11700" w:rsidRDefault="007637B7" w:rsidP="00BE0DC5">
            <w:pPr>
              <w:pStyle w:val="BodyText"/>
              <w:spacing w:before="60"/>
              <w:jc w:val="center"/>
              <w:rPr>
                <w:sz w:val="18"/>
                <w:szCs w:val="18"/>
              </w:rPr>
            </w:pPr>
            <w:r w:rsidRPr="00D11700">
              <w:rPr>
                <w:sz w:val="18"/>
                <w:szCs w:val="18"/>
              </w:rPr>
              <w:t>01/082019</w:t>
            </w:r>
          </w:p>
        </w:tc>
        <w:tc>
          <w:tcPr>
            <w:tcW w:w="1093" w:type="dxa"/>
            <w:tcBorders>
              <w:top w:val="single" w:sz="4" w:space="0" w:color="auto"/>
            </w:tcBorders>
          </w:tcPr>
          <w:p w14:paraId="0815513E" w14:textId="7F93111C" w:rsidR="00BE0DC5" w:rsidRPr="00D11700" w:rsidRDefault="007637B7" w:rsidP="00BE0DC5">
            <w:pPr>
              <w:pStyle w:val="BodyText"/>
              <w:spacing w:before="60"/>
              <w:jc w:val="center"/>
              <w:rPr>
                <w:sz w:val="18"/>
                <w:szCs w:val="18"/>
              </w:rPr>
            </w:pPr>
            <w:r w:rsidRPr="00D11700">
              <w:rPr>
                <w:sz w:val="18"/>
                <w:szCs w:val="18"/>
              </w:rPr>
              <w:t>261</w:t>
            </w:r>
          </w:p>
        </w:tc>
        <w:tc>
          <w:tcPr>
            <w:tcW w:w="2054" w:type="dxa"/>
            <w:tcBorders>
              <w:top w:val="single" w:sz="4" w:space="0" w:color="auto"/>
            </w:tcBorders>
          </w:tcPr>
          <w:p w14:paraId="34DA6A67" w14:textId="190B2DB9" w:rsidR="00BE0DC5" w:rsidRPr="00CC40D1" w:rsidRDefault="007637B7" w:rsidP="00BE0DC5">
            <w:pPr>
              <w:pStyle w:val="BodyText"/>
              <w:spacing w:before="60"/>
              <w:jc w:val="left"/>
              <w:rPr>
                <w:color w:val="000000"/>
                <w:sz w:val="18"/>
                <w:szCs w:val="18"/>
              </w:rPr>
            </w:pPr>
            <w:r w:rsidRPr="00CC40D1">
              <w:rPr>
                <w:color w:val="000000"/>
                <w:sz w:val="18"/>
                <w:szCs w:val="18"/>
              </w:rPr>
              <w:t>Consequential changes to MRA Schedule 2, Schedule 3 and Schedule 14</w:t>
            </w:r>
          </w:p>
        </w:tc>
        <w:tc>
          <w:tcPr>
            <w:tcW w:w="3258" w:type="dxa"/>
            <w:tcBorders>
              <w:top w:val="single" w:sz="4" w:space="0" w:color="auto"/>
            </w:tcBorders>
          </w:tcPr>
          <w:p w14:paraId="3DDE2DC9" w14:textId="68DF5B5A" w:rsidR="00BE0DC5" w:rsidRPr="00CC40D1" w:rsidRDefault="007637B7" w:rsidP="00BE0DC5">
            <w:pPr>
              <w:spacing w:before="60" w:after="200"/>
              <w:jc w:val="left"/>
              <w:rPr>
                <w:color w:val="000000"/>
                <w:sz w:val="18"/>
                <w:szCs w:val="18"/>
              </w:rPr>
            </w:pPr>
            <w:r w:rsidRPr="00CC40D1">
              <w:rPr>
                <w:color w:val="000000"/>
                <w:sz w:val="18"/>
                <w:szCs w:val="18"/>
              </w:rPr>
              <w:t>Update to Schedule 2, Schedule 3 and Schedule 14</w:t>
            </w:r>
          </w:p>
          <w:p w14:paraId="3A30B1B5" w14:textId="4B8DCF17" w:rsidR="007637B7" w:rsidRPr="00CC40D1" w:rsidRDefault="007637B7" w:rsidP="00BE0DC5">
            <w:pPr>
              <w:spacing w:before="60" w:after="200"/>
              <w:jc w:val="left"/>
              <w:rPr>
                <w:color w:val="000000"/>
                <w:sz w:val="18"/>
                <w:szCs w:val="18"/>
              </w:rPr>
            </w:pPr>
          </w:p>
        </w:tc>
        <w:tc>
          <w:tcPr>
            <w:tcW w:w="1133" w:type="dxa"/>
          </w:tcPr>
          <w:p w14:paraId="791E40BF" w14:textId="1BB8987C" w:rsidR="00BE0DC5" w:rsidRPr="00CC40D1" w:rsidRDefault="007637B7" w:rsidP="00BE0DC5">
            <w:pPr>
              <w:pStyle w:val="BodyText"/>
              <w:spacing w:before="60"/>
              <w:rPr>
                <w:sz w:val="18"/>
                <w:szCs w:val="18"/>
              </w:rPr>
            </w:pPr>
            <w:r w:rsidRPr="00CC40D1">
              <w:rPr>
                <w:sz w:val="18"/>
                <w:szCs w:val="18"/>
              </w:rPr>
              <w:t>01/08/2019</w:t>
            </w:r>
          </w:p>
        </w:tc>
      </w:tr>
      <w:tr w:rsidR="00BE0DC5" w14:paraId="2C2F65CA" w14:textId="77777777" w:rsidTr="00797002">
        <w:trPr>
          <w:trHeight w:val="188"/>
        </w:trPr>
        <w:tc>
          <w:tcPr>
            <w:tcW w:w="1065" w:type="dxa"/>
            <w:gridSpan w:val="2"/>
            <w:tcBorders>
              <w:top w:val="single" w:sz="4" w:space="0" w:color="auto"/>
              <w:left w:val="single" w:sz="4" w:space="0" w:color="auto"/>
              <w:bottom w:val="single" w:sz="4" w:space="0" w:color="auto"/>
              <w:right w:val="single" w:sz="4" w:space="0" w:color="auto"/>
            </w:tcBorders>
          </w:tcPr>
          <w:p w14:paraId="52ABEEBF" w14:textId="77777777" w:rsidR="00BE0DC5" w:rsidRPr="00D11700" w:rsidRDefault="00BE0DC5" w:rsidP="0077510A">
            <w:pPr>
              <w:pStyle w:val="BodyText"/>
              <w:spacing w:before="60"/>
              <w:jc w:val="center"/>
              <w:rPr>
                <w:sz w:val="18"/>
                <w:szCs w:val="18"/>
              </w:rPr>
            </w:pPr>
            <w:r w:rsidRPr="00D11700">
              <w:rPr>
                <w:sz w:val="18"/>
                <w:szCs w:val="18"/>
              </w:rPr>
              <w:t>12.4</w:t>
            </w:r>
          </w:p>
        </w:tc>
        <w:tc>
          <w:tcPr>
            <w:tcW w:w="1178" w:type="dxa"/>
            <w:gridSpan w:val="2"/>
            <w:tcBorders>
              <w:top w:val="single" w:sz="4" w:space="0" w:color="auto"/>
              <w:left w:val="single" w:sz="4" w:space="0" w:color="auto"/>
              <w:bottom w:val="single" w:sz="4" w:space="0" w:color="auto"/>
              <w:right w:val="single" w:sz="4" w:space="0" w:color="auto"/>
            </w:tcBorders>
          </w:tcPr>
          <w:p w14:paraId="28F2ECC1" w14:textId="77777777" w:rsidR="00BE0DC5" w:rsidRPr="00D11700" w:rsidRDefault="00BE0DC5" w:rsidP="0077510A">
            <w:pPr>
              <w:pStyle w:val="BodyText"/>
              <w:spacing w:before="60"/>
              <w:jc w:val="center"/>
              <w:rPr>
                <w:sz w:val="18"/>
                <w:szCs w:val="18"/>
              </w:rPr>
            </w:pPr>
            <w:r w:rsidRPr="00D11700">
              <w:rPr>
                <w:sz w:val="18"/>
                <w:szCs w:val="18"/>
              </w:rPr>
              <w:t>07/11/2019</w:t>
            </w:r>
          </w:p>
        </w:tc>
        <w:tc>
          <w:tcPr>
            <w:tcW w:w="1093" w:type="dxa"/>
            <w:tcBorders>
              <w:top w:val="single" w:sz="4" w:space="0" w:color="FFFFFF" w:themeColor="background1"/>
              <w:left w:val="single" w:sz="4" w:space="0" w:color="auto"/>
              <w:bottom w:val="single" w:sz="4" w:space="0" w:color="000000"/>
              <w:right w:val="single" w:sz="4" w:space="0" w:color="auto"/>
            </w:tcBorders>
          </w:tcPr>
          <w:p w14:paraId="0A717A03" w14:textId="77777777" w:rsidR="00BE0DC5" w:rsidRPr="00D11700" w:rsidRDefault="00BE0DC5" w:rsidP="0077510A">
            <w:pPr>
              <w:pStyle w:val="BodyText"/>
              <w:spacing w:before="60"/>
              <w:jc w:val="center"/>
              <w:rPr>
                <w:sz w:val="18"/>
                <w:szCs w:val="18"/>
              </w:rPr>
            </w:pPr>
            <w:r w:rsidRPr="00D11700">
              <w:rPr>
                <w:sz w:val="18"/>
                <w:szCs w:val="18"/>
              </w:rPr>
              <w:t>264</w:t>
            </w:r>
          </w:p>
        </w:tc>
        <w:tc>
          <w:tcPr>
            <w:tcW w:w="2054" w:type="dxa"/>
            <w:tcBorders>
              <w:top w:val="single" w:sz="4" w:space="0" w:color="FFFFFF" w:themeColor="background1"/>
              <w:left w:val="single" w:sz="4" w:space="0" w:color="auto"/>
              <w:bottom w:val="single" w:sz="4" w:space="0" w:color="000000"/>
              <w:right w:val="single" w:sz="4" w:space="0" w:color="auto"/>
            </w:tcBorders>
          </w:tcPr>
          <w:p w14:paraId="3E628D05" w14:textId="77777777" w:rsidR="00BE0DC5" w:rsidRPr="00CC40D1" w:rsidRDefault="00BE0DC5" w:rsidP="0077510A">
            <w:pPr>
              <w:pStyle w:val="BodyText"/>
              <w:spacing w:before="60"/>
              <w:jc w:val="left"/>
              <w:rPr>
                <w:color w:val="000000"/>
                <w:sz w:val="18"/>
                <w:szCs w:val="18"/>
              </w:rPr>
            </w:pPr>
            <w:r w:rsidRPr="00CC40D1">
              <w:rPr>
                <w:color w:val="000000"/>
                <w:sz w:val="18"/>
                <w:szCs w:val="18"/>
              </w:rPr>
              <w:t>Correction to DTC Reference for Related Meter Group Update in Schedule 3</w:t>
            </w:r>
          </w:p>
        </w:tc>
        <w:tc>
          <w:tcPr>
            <w:tcW w:w="3258" w:type="dxa"/>
            <w:tcBorders>
              <w:top w:val="single" w:sz="4" w:space="0" w:color="FFFFFF" w:themeColor="background1"/>
              <w:left w:val="single" w:sz="4" w:space="0" w:color="auto"/>
              <w:bottom w:val="single" w:sz="4" w:space="0" w:color="000000"/>
              <w:right w:val="single" w:sz="4" w:space="0" w:color="auto"/>
            </w:tcBorders>
          </w:tcPr>
          <w:p w14:paraId="65C8E10A" w14:textId="4660B323" w:rsidR="00BE0DC5" w:rsidRPr="00CC40D1" w:rsidRDefault="00BE0DC5" w:rsidP="0077510A">
            <w:pPr>
              <w:spacing w:before="60" w:after="200"/>
              <w:jc w:val="left"/>
              <w:rPr>
                <w:color w:val="000000"/>
                <w:sz w:val="18"/>
                <w:szCs w:val="18"/>
              </w:rPr>
            </w:pPr>
            <w:r w:rsidRPr="00CC40D1">
              <w:rPr>
                <w:color w:val="000000"/>
                <w:sz w:val="18"/>
                <w:szCs w:val="18"/>
              </w:rPr>
              <w:t xml:space="preserve">Update </w:t>
            </w:r>
            <w:r w:rsidR="00D139D7" w:rsidRPr="00CC40D1">
              <w:rPr>
                <w:color w:val="000000"/>
                <w:sz w:val="18"/>
                <w:szCs w:val="18"/>
              </w:rPr>
              <w:t xml:space="preserve">to </w:t>
            </w:r>
            <w:r w:rsidRPr="00CC40D1">
              <w:rPr>
                <w:color w:val="000000"/>
                <w:sz w:val="18"/>
                <w:szCs w:val="18"/>
              </w:rPr>
              <w:t>Schedule 3</w:t>
            </w:r>
          </w:p>
        </w:tc>
        <w:tc>
          <w:tcPr>
            <w:tcW w:w="1133" w:type="dxa"/>
            <w:tcBorders>
              <w:top w:val="single" w:sz="4" w:space="0" w:color="auto"/>
              <w:left w:val="single" w:sz="4" w:space="0" w:color="auto"/>
              <w:bottom w:val="single" w:sz="4" w:space="0" w:color="auto"/>
              <w:right w:val="single" w:sz="4" w:space="0" w:color="auto"/>
            </w:tcBorders>
          </w:tcPr>
          <w:p w14:paraId="666E2FDF" w14:textId="77777777" w:rsidR="00BE0DC5" w:rsidRPr="00CC40D1" w:rsidRDefault="00BE0DC5" w:rsidP="0077510A">
            <w:pPr>
              <w:pStyle w:val="BodyText"/>
              <w:spacing w:before="60"/>
              <w:rPr>
                <w:sz w:val="18"/>
                <w:szCs w:val="18"/>
              </w:rPr>
            </w:pPr>
            <w:r w:rsidRPr="00CC40D1">
              <w:rPr>
                <w:sz w:val="18"/>
                <w:szCs w:val="18"/>
              </w:rPr>
              <w:t>07/11/2019</w:t>
            </w:r>
          </w:p>
        </w:tc>
      </w:tr>
      <w:tr w:rsidR="00711E3F" w14:paraId="6246D1FF" w14:textId="77777777" w:rsidTr="00797002">
        <w:trPr>
          <w:trHeight w:val="188"/>
        </w:trPr>
        <w:tc>
          <w:tcPr>
            <w:tcW w:w="1065" w:type="dxa"/>
            <w:gridSpan w:val="2"/>
            <w:tcBorders>
              <w:top w:val="single" w:sz="4" w:space="0" w:color="auto"/>
              <w:left w:val="single" w:sz="4" w:space="0" w:color="auto"/>
              <w:bottom w:val="single" w:sz="4" w:space="0" w:color="auto"/>
              <w:right w:val="single" w:sz="4" w:space="0" w:color="auto"/>
            </w:tcBorders>
          </w:tcPr>
          <w:p w14:paraId="06504E05" w14:textId="49705B85" w:rsidR="00711E3F" w:rsidRPr="00D11700" w:rsidRDefault="00711E3F" w:rsidP="0077510A">
            <w:pPr>
              <w:pStyle w:val="BodyText"/>
              <w:spacing w:before="60"/>
              <w:jc w:val="center"/>
              <w:rPr>
                <w:sz w:val="18"/>
                <w:szCs w:val="18"/>
              </w:rPr>
            </w:pPr>
            <w:r w:rsidRPr="00D11700">
              <w:rPr>
                <w:sz w:val="18"/>
                <w:szCs w:val="18"/>
              </w:rPr>
              <w:t>12.5</w:t>
            </w:r>
          </w:p>
        </w:tc>
        <w:tc>
          <w:tcPr>
            <w:tcW w:w="1178" w:type="dxa"/>
            <w:gridSpan w:val="2"/>
            <w:tcBorders>
              <w:top w:val="single" w:sz="4" w:space="0" w:color="auto"/>
              <w:left w:val="single" w:sz="4" w:space="0" w:color="auto"/>
              <w:bottom w:val="single" w:sz="4" w:space="0" w:color="auto"/>
              <w:right w:val="single" w:sz="4" w:space="0" w:color="auto"/>
            </w:tcBorders>
          </w:tcPr>
          <w:p w14:paraId="51CDC8D8" w14:textId="17693446" w:rsidR="00711E3F" w:rsidRPr="00D11700" w:rsidRDefault="00711E3F" w:rsidP="0077510A">
            <w:pPr>
              <w:pStyle w:val="BodyText"/>
              <w:spacing w:before="60"/>
              <w:jc w:val="center"/>
              <w:rPr>
                <w:sz w:val="18"/>
                <w:szCs w:val="18"/>
              </w:rPr>
            </w:pPr>
            <w:r w:rsidRPr="00D11700">
              <w:rPr>
                <w:sz w:val="18"/>
                <w:szCs w:val="18"/>
              </w:rPr>
              <w:t>31/01/2020</w:t>
            </w:r>
          </w:p>
        </w:tc>
        <w:tc>
          <w:tcPr>
            <w:tcW w:w="1093" w:type="dxa"/>
            <w:tcBorders>
              <w:top w:val="single" w:sz="4" w:space="0" w:color="000000"/>
              <w:left w:val="single" w:sz="4" w:space="0" w:color="auto"/>
              <w:bottom w:val="single" w:sz="4" w:space="0" w:color="auto"/>
              <w:right w:val="single" w:sz="4" w:space="0" w:color="auto"/>
            </w:tcBorders>
          </w:tcPr>
          <w:p w14:paraId="5E9ED4B1" w14:textId="3CFE59CC" w:rsidR="00711E3F" w:rsidRPr="00D11700" w:rsidRDefault="00711E3F" w:rsidP="0077510A">
            <w:pPr>
              <w:pStyle w:val="BodyText"/>
              <w:spacing w:before="60"/>
              <w:jc w:val="center"/>
              <w:rPr>
                <w:sz w:val="18"/>
                <w:szCs w:val="18"/>
              </w:rPr>
            </w:pPr>
            <w:r w:rsidRPr="00D11700">
              <w:rPr>
                <w:sz w:val="18"/>
                <w:szCs w:val="18"/>
              </w:rPr>
              <w:t>260</w:t>
            </w:r>
          </w:p>
        </w:tc>
        <w:tc>
          <w:tcPr>
            <w:tcW w:w="2054" w:type="dxa"/>
            <w:tcBorders>
              <w:top w:val="single" w:sz="4" w:space="0" w:color="000000"/>
              <w:left w:val="single" w:sz="4" w:space="0" w:color="auto"/>
              <w:bottom w:val="single" w:sz="4" w:space="0" w:color="auto"/>
              <w:right w:val="single" w:sz="4" w:space="0" w:color="auto"/>
            </w:tcBorders>
          </w:tcPr>
          <w:p w14:paraId="0E527C6C" w14:textId="0745FAD9" w:rsidR="00711E3F" w:rsidRPr="00CC40D1" w:rsidRDefault="00FB32F9" w:rsidP="0077510A">
            <w:pPr>
              <w:pStyle w:val="BodyText"/>
              <w:spacing w:before="60"/>
              <w:jc w:val="left"/>
              <w:rPr>
                <w:color w:val="000000"/>
                <w:sz w:val="18"/>
                <w:szCs w:val="18"/>
              </w:rPr>
            </w:pPr>
            <w:r w:rsidRPr="00CC40D1">
              <w:rPr>
                <w:color w:val="000000"/>
                <w:sz w:val="18"/>
                <w:szCs w:val="18"/>
              </w:rPr>
              <w:t>Amendments to the MRA to reflect the United Kingdom’s withdrawal from the European Union without a deal</w:t>
            </w:r>
          </w:p>
        </w:tc>
        <w:tc>
          <w:tcPr>
            <w:tcW w:w="3258" w:type="dxa"/>
            <w:tcBorders>
              <w:top w:val="single" w:sz="4" w:space="0" w:color="000000"/>
              <w:left w:val="single" w:sz="4" w:space="0" w:color="auto"/>
              <w:bottom w:val="single" w:sz="4" w:space="0" w:color="auto"/>
              <w:right w:val="single" w:sz="4" w:space="0" w:color="auto"/>
            </w:tcBorders>
          </w:tcPr>
          <w:p w14:paraId="0D7BE0DA" w14:textId="77777777" w:rsidR="00711E3F" w:rsidRPr="00CC40D1" w:rsidRDefault="00711E3F" w:rsidP="0077510A">
            <w:pPr>
              <w:spacing w:before="60" w:after="200"/>
              <w:jc w:val="left"/>
              <w:rPr>
                <w:color w:val="000000"/>
                <w:sz w:val="18"/>
                <w:szCs w:val="18"/>
              </w:rPr>
            </w:pPr>
          </w:p>
        </w:tc>
        <w:tc>
          <w:tcPr>
            <w:tcW w:w="1133" w:type="dxa"/>
            <w:tcBorders>
              <w:top w:val="single" w:sz="4" w:space="0" w:color="auto"/>
              <w:left w:val="single" w:sz="4" w:space="0" w:color="auto"/>
              <w:bottom w:val="single" w:sz="4" w:space="0" w:color="auto"/>
              <w:right w:val="single" w:sz="4" w:space="0" w:color="auto"/>
            </w:tcBorders>
          </w:tcPr>
          <w:p w14:paraId="646DC5B6" w14:textId="1F3ACCF4" w:rsidR="00711E3F" w:rsidRPr="00CC40D1" w:rsidRDefault="00E5131A" w:rsidP="0077510A">
            <w:pPr>
              <w:pStyle w:val="BodyText"/>
              <w:spacing w:before="60"/>
              <w:rPr>
                <w:sz w:val="18"/>
                <w:szCs w:val="18"/>
              </w:rPr>
            </w:pPr>
            <w:r w:rsidRPr="00CC40D1">
              <w:rPr>
                <w:sz w:val="18"/>
                <w:szCs w:val="18"/>
              </w:rPr>
              <w:t>31/01/2020</w:t>
            </w:r>
          </w:p>
        </w:tc>
      </w:tr>
      <w:tr w:rsidR="003128D7" w14:paraId="0C2EB23E" w14:textId="77777777" w:rsidTr="003128D7">
        <w:trPr>
          <w:trHeight w:val="188"/>
          <w:ins w:id="106" w:author="TSWAN" w:date="2020-04-16T19:06:00Z"/>
        </w:trPr>
        <w:tc>
          <w:tcPr>
            <w:tcW w:w="1065" w:type="dxa"/>
            <w:gridSpan w:val="2"/>
            <w:tcBorders>
              <w:top w:val="single" w:sz="4" w:space="0" w:color="auto"/>
              <w:left w:val="single" w:sz="4" w:space="0" w:color="auto"/>
              <w:bottom w:val="single" w:sz="4" w:space="0" w:color="auto"/>
              <w:right w:val="single" w:sz="4" w:space="0" w:color="auto"/>
            </w:tcBorders>
          </w:tcPr>
          <w:p w14:paraId="725C0B4B" w14:textId="52AA2A02" w:rsidR="003128D7" w:rsidRPr="00D11700" w:rsidRDefault="003128D7" w:rsidP="0077510A">
            <w:pPr>
              <w:pStyle w:val="BodyText"/>
              <w:spacing w:before="60"/>
              <w:jc w:val="center"/>
              <w:rPr>
                <w:ins w:id="107" w:author="TSWAN" w:date="2020-04-16T19:06:00Z"/>
                <w:sz w:val="18"/>
                <w:szCs w:val="18"/>
              </w:rPr>
            </w:pPr>
            <w:ins w:id="108" w:author="TSWAN" w:date="2020-04-16T19:06:00Z">
              <w:r w:rsidRPr="00D11700">
                <w:rPr>
                  <w:sz w:val="18"/>
                  <w:szCs w:val="18"/>
                </w:rPr>
                <w:t>[          ]</w:t>
              </w:r>
            </w:ins>
          </w:p>
        </w:tc>
        <w:tc>
          <w:tcPr>
            <w:tcW w:w="1178" w:type="dxa"/>
            <w:gridSpan w:val="2"/>
            <w:tcBorders>
              <w:top w:val="single" w:sz="4" w:space="0" w:color="auto"/>
              <w:left w:val="single" w:sz="4" w:space="0" w:color="auto"/>
              <w:bottom w:val="single" w:sz="4" w:space="0" w:color="auto"/>
              <w:right w:val="single" w:sz="4" w:space="0" w:color="auto"/>
            </w:tcBorders>
          </w:tcPr>
          <w:p w14:paraId="502A42F7" w14:textId="64DD3B01" w:rsidR="003128D7" w:rsidRPr="00D11700" w:rsidRDefault="003128D7" w:rsidP="0077510A">
            <w:pPr>
              <w:pStyle w:val="BodyText"/>
              <w:spacing w:before="60"/>
              <w:jc w:val="center"/>
              <w:rPr>
                <w:ins w:id="109" w:author="TSWAN" w:date="2020-04-16T19:06:00Z"/>
                <w:sz w:val="18"/>
                <w:szCs w:val="18"/>
              </w:rPr>
            </w:pPr>
            <w:ins w:id="110" w:author="TSWAN" w:date="2020-04-16T19:06:00Z">
              <w:r w:rsidRPr="00D11700">
                <w:rPr>
                  <w:sz w:val="18"/>
                  <w:szCs w:val="18"/>
                </w:rPr>
                <w:t>[          ]</w:t>
              </w:r>
            </w:ins>
          </w:p>
        </w:tc>
        <w:tc>
          <w:tcPr>
            <w:tcW w:w="1093" w:type="dxa"/>
            <w:tcBorders>
              <w:top w:val="single" w:sz="4" w:space="0" w:color="auto"/>
              <w:left w:val="single" w:sz="4" w:space="0" w:color="auto"/>
              <w:bottom w:val="single" w:sz="4" w:space="0" w:color="auto"/>
              <w:right w:val="single" w:sz="4" w:space="0" w:color="auto"/>
            </w:tcBorders>
          </w:tcPr>
          <w:p w14:paraId="0057EE5A" w14:textId="1F14202D" w:rsidR="003128D7" w:rsidRPr="00D11700" w:rsidRDefault="003128D7" w:rsidP="0077510A">
            <w:pPr>
              <w:pStyle w:val="BodyText"/>
              <w:spacing w:before="60"/>
              <w:jc w:val="center"/>
              <w:rPr>
                <w:ins w:id="111" w:author="TSWAN" w:date="2020-04-16T19:06:00Z"/>
                <w:sz w:val="18"/>
                <w:szCs w:val="18"/>
              </w:rPr>
            </w:pPr>
            <w:ins w:id="112" w:author="TSWAN" w:date="2020-04-16T19:06:00Z">
              <w:r w:rsidRPr="00D11700">
                <w:rPr>
                  <w:sz w:val="18"/>
                  <w:szCs w:val="18"/>
                </w:rPr>
                <w:t>[          ]</w:t>
              </w:r>
            </w:ins>
          </w:p>
        </w:tc>
        <w:tc>
          <w:tcPr>
            <w:tcW w:w="2054" w:type="dxa"/>
            <w:tcBorders>
              <w:top w:val="single" w:sz="4" w:space="0" w:color="auto"/>
              <w:left w:val="single" w:sz="4" w:space="0" w:color="auto"/>
              <w:bottom w:val="single" w:sz="4" w:space="0" w:color="auto"/>
              <w:right w:val="single" w:sz="4" w:space="0" w:color="auto"/>
            </w:tcBorders>
          </w:tcPr>
          <w:p w14:paraId="485FA665" w14:textId="32907F22" w:rsidR="003128D7" w:rsidRPr="00D11700" w:rsidRDefault="003128D7" w:rsidP="0077510A">
            <w:pPr>
              <w:pStyle w:val="BodyText"/>
              <w:spacing w:before="60"/>
              <w:jc w:val="left"/>
              <w:rPr>
                <w:ins w:id="113" w:author="TSWAN" w:date="2020-04-16T19:06:00Z"/>
                <w:color w:val="000000"/>
                <w:sz w:val="18"/>
                <w:szCs w:val="18"/>
              </w:rPr>
            </w:pPr>
            <w:ins w:id="114" w:author="TSWAN" w:date="2020-04-16T19:06:00Z">
              <w:r w:rsidRPr="00D11700">
                <w:rPr>
                  <w:color w:val="000000"/>
                  <w:sz w:val="18"/>
                  <w:szCs w:val="18"/>
                </w:rPr>
                <w:t>[          ]</w:t>
              </w:r>
            </w:ins>
          </w:p>
        </w:tc>
        <w:tc>
          <w:tcPr>
            <w:tcW w:w="3258" w:type="dxa"/>
            <w:tcBorders>
              <w:top w:val="single" w:sz="4" w:space="0" w:color="auto"/>
              <w:left w:val="single" w:sz="4" w:space="0" w:color="auto"/>
              <w:bottom w:val="single" w:sz="4" w:space="0" w:color="auto"/>
              <w:right w:val="single" w:sz="4" w:space="0" w:color="auto"/>
            </w:tcBorders>
          </w:tcPr>
          <w:p w14:paraId="187F5746" w14:textId="4FC52553" w:rsidR="003128D7" w:rsidRPr="00CC40D1" w:rsidRDefault="003128D7" w:rsidP="0077510A">
            <w:pPr>
              <w:spacing w:before="60" w:after="200"/>
              <w:jc w:val="left"/>
              <w:rPr>
                <w:ins w:id="115" w:author="TSWAN" w:date="2020-04-16T19:06:00Z"/>
                <w:color w:val="000000"/>
                <w:sz w:val="18"/>
                <w:szCs w:val="18"/>
              </w:rPr>
            </w:pPr>
            <w:ins w:id="116" w:author="TSWAN" w:date="2020-04-16T19:06:00Z">
              <w:r w:rsidRPr="00CC40D1">
                <w:rPr>
                  <w:color w:val="000000"/>
                  <w:sz w:val="18"/>
                  <w:szCs w:val="18"/>
                </w:rPr>
                <w:t>[          ]</w:t>
              </w:r>
            </w:ins>
          </w:p>
        </w:tc>
        <w:tc>
          <w:tcPr>
            <w:tcW w:w="1133" w:type="dxa"/>
            <w:tcBorders>
              <w:top w:val="single" w:sz="4" w:space="0" w:color="auto"/>
              <w:left w:val="single" w:sz="4" w:space="0" w:color="auto"/>
              <w:bottom w:val="single" w:sz="4" w:space="0" w:color="auto"/>
              <w:right w:val="single" w:sz="4" w:space="0" w:color="auto"/>
            </w:tcBorders>
          </w:tcPr>
          <w:p w14:paraId="6843CD7A" w14:textId="6CFF6EF3" w:rsidR="003128D7" w:rsidRPr="00CC40D1" w:rsidRDefault="003128D7" w:rsidP="0077510A">
            <w:pPr>
              <w:pStyle w:val="BodyText"/>
              <w:spacing w:before="60"/>
              <w:rPr>
                <w:ins w:id="117" w:author="TSWAN" w:date="2020-04-16T19:06:00Z"/>
                <w:sz w:val="18"/>
                <w:szCs w:val="18"/>
              </w:rPr>
            </w:pPr>
            <w:ins w:id="118" w:author="TSWAN" w:date="2020-04-16T19:06:00Z">
              <w:r w:rsidRPr="00CC40D1">
                <w:rPr>
                  <w:sz w:val="18"/>
                  <w:szCs w:val="18"/>
                </w:rPr>
                <w:t>[          ]</w:t>
              </w:r>
            </w:ins>
          </w:p>
        </w:tc>
      </w:tr>
    </w:tbl>
    <w:p w14:paraId="3160BFD0" w14:textId="4EA7CE46" w:rsidR="00FB7917" w:rsidRDefault="00FB7917">
      <w:pPr>
        <w:pStyle w:val="MRAL0NoHangingIndent"/>
        <w:pPrChange w:id="119" w:author="Debbie Houldsworth" w:date="2020-05-13T09:51:00Z">
          <w:pPr>
            <w:pStyle w:val="MRAL0NoHangingIndent"/>
            <w:outlineLvl w:val="0"/>
          </w:pPr>
        </w:pPrChange>
      </w:pPr>
      <w:r>
        <w:rPr>
          <w:b/>
        </w:rPr>
        <w:br w:type="page"/>
        <w:t>THIS AGREEMENT</w:t>
      </w:r>
      <w:r>
        <w:t xml:space="preserve"> is made on </w:t>
      </w:r>
      <w:del w:id="120" w:author="Debbie Houldsworth" w:date="2020-05-06T11:11:00Z">
        <w:r w:rsidDel="009B72B7">
          <w:delText>the 1st day of June 1998</w:delText>
        </w:r>
      </w:del>
      <w:ins w:id="121" w:author="Debbie Houldsworth" w:date="2020-05-06T11:11:00Z">
        <w:r w:rsidR="009B72B7">
          <w:t>TBC</w:t>
        </w:r>
      </w:ins>
    </w:p>
    <w:p w14:paraId="67AB68B3" w14:textId="77777777" w:rsidR="00FB7917" w:rsidRDefault="00FB7917">
      <w:pPr>
        <w:pStyle w:val="MRAL0NoHangingIndent"/>
        <w:rPr>
          <w:b/>
          <w:bCs/>
        </w:rPr>
        <w:pPrChange w:id="122" w:author="Debbie Houldsworth" w:date="2020-05-13T09:51:00Z">
          <w:pPr>
            <w:pStyle w:val="MRAL0NoHangingIndent"/>
            <w:outlineLvl w:val="0"/>
          </w:pPr>
        </w:pPrChange>
      </w:pPr>
      <w:r>
        <w:rPr>
          <w:b/>
          <w:bCs/>
        </w:rPr>
        <w:t>BETWEEN:</w:t>
      </w:r>
    </w:p>
    <w:p w14:paraId="35DC8893" w14:textId="744F31A7" w:rsidR="00FB7917" w:rsidRDefault="00FB7917">
      <w:pPr>
        <w:pStyle w:val="MRAL1HangingIndent"/>
        <w:numPr>
          <w:ilvl w:val="0"/>
          <w:numId w:val="124"/>
        </w:numPr>
        <w:tabs>
          <w:tab w:val="clear" w:pos="709"/>
          <w:tab w:val="left" w:pos="426"/>
        </w:tabs>
        <w:ind w:left="426" w:hanging="426"/>
        <w:pPrChange w:id="123" w:author="Debbie Houldsworth" w:date="2020-05-12T11:19:00Z">
          <w:pPr>
            <w:pStyle w:val="MRAL1HangingIndent"/>
          </w:pPr>
        </w:pPrChange>
      </w:pPr>
      <w:r>
        <w:rPr>
          <w:b/>
        </w:rPr>
        <w:t xml:space="preserve">THE PERSONS </w:t>
      </w:r>
      <w:r>
        <w:t xml:space="preserve">whose names, registered numbers and registered or principal offices are set out in Part 1 of Schedule 1  </w:t>
      </w:r>
    </w:p>
    <w:p w14:paraId="6870384E" w14:textId="4D422C4B" w:rsidR="00FB7917" w:rsidRDefault="00FB7917">
      <w:pPr>
        <w:pStyle w:val="MRAL1HangingIndent"/>
        <w:numPr>
          <w:ilvl w:val="0"/>
          <w:numId w:val="124"/>
        </w:numPr>
        <w:tabs>
          <w:tab w:val="clear" w:pos="709"/>
          <w:tab w:val="left" w:pos="426"/>
        </w:tabs>
        <w:ind w:left="426" w:hanging="426"/>
        <w:pPrChange w:id="124" w:author="Debbie Houldsworth" w:date="2020-05-12T11:19:00Z">
          <w:pPr>
            <w:pStyle w:val="MRAL1HangingIndent"/>
          </w:pPr>
        </w:pPrChange>
      </w:pPr>
      <w:r>
        <w:rPr>
          <w:b/>
        </w:rPr>
        <w:t xml:space="preserve">THE PERSONS </w:t>
      </w:r>
      <w:r>
        <w:t xml:space="preserve">whose names, registered numbers and registered or principal offices are set out in Part 2 of Schedule 1 </w:t>
      </w:r>
    </w:p>
    <w:p w14:paraId="342CFE6D" w14:textId="751905DA" w:rsidR="00FB7917" w:rsidDel="00622BB0" w:rsidRDefault="00622BB0">
      <w:pPr>
        <w:pStyle w:val="MRAL1HangingIndent"/>
        <w:tabs>
          <w:tab w:val="clear" w:pos="709"/>
          <w:tab w:val="left" w:pos="426"/>
        </w:tabs>
        <w:ind w:left="426" w:hanging="426"/>
        <w:rPr>
          <w:del w:id="125" w:author="Jonathan Hawkins" w:date="2020-05-07T14:00:00Z"/>
        </w:rPr>
        <w:pPrChange w:id="126" w:author="Debbie Houldsworth" w:date="2020-05-12T11:19:00Z">
          <w:pPr>
            <w:pStyle w:val="MRAL1HangingIndent"/>
          </w:pPr>
        </w:pPrChange>
      </w:pPr>
      <w:ins w:id="127" w:author="Jonathan Hawkins" w:date="2020-05-07T14:00:00Z">
        <w:r w:rsidDel="00622BB0">
          <w:t xml:space="preserve"> </w:t>
        </w:r>
      </w:ins>
      <w:del w:id="128" w:author="Jonathan Hawkins" w:date="2020-05-07T14:00:00Z">
        <w:r w:rsidR="00FB7917" w:rsidDel="00622BB0">
          <w:delText>(3)</w:delText>
        </w:r>
        <w:r w:rsidR="00FB7917" w:rsidDel="00622BB0">
          <w:tab/>
        </w:r>
        <w:r w:rsidR="00FB7917" w:rsidDel="00622BB0">
          <w:rPr>
            <w:b/>
          </w:rPr>
          <w:delText xml:space="preserve">ELEXON LIMITED </w:delText>
        </w:r>
        <w:r w:rsidR="00FB7917" w:rsidDel="00622BB0">
          <w:delText>(registered no.3782949) whose registered office</w:delText>
        </w:r>
        <w:r w:rsidR="00FB7917" w:rsidDel="00622BB0">
          <w:rPr>
            <w:b/>
          </w:rPr>
          <w:delText xml:space="preserve"> </w:delText>
        </w:r>
        <w:r w:rsidR="00FB7917" w:rsidDel="00622BB0">
          <w:delText>is at 3</w:delText>
        </w:r>
        <w:r w:rsidR="00FB7917" w:rsidDel="00622BB0">
          <w:rPr>
            <w:vertAlign w:val="superscript"/>
          </w:rPr>
          <w:delText>rd</w:delText>
        </w:r>
        <w:r w:rsidR="00FB7917" w:rsidDel="00622BB0">
          <w:delText xml:space="preserve"> Floor, 15 Marylebone Road, London, NW1 5JD</w:delText>
        </w:r>
      </w:del>
    </w:p>
    <w:p w14:paraId="3D295944" w14:textId="0E78A3F7" w:rsidR="00FB7917" w:rsidRDefault="00FB7917" w:rsidP="00357B4B">
      <w:pPr>
        <w:pStyle w:val="MRAL1HangingIndent"/>
      </w:pPr>
      <w:r>
        <w:rPr>
          <w:b/>
        </w:rPr>
        <w:t>MRA SERVICE COMPANY LIMITED</w:t>
      </w:r>
      <w:r>
        <w:t xml:space="preserve">, (registered no. 3490321) whose registered office is at </w:t>
      </w:r>
      <w:r w:rsidR="002F47AE">
        <w:t>8 Fenchurch Place</w:t>
      </w:r>
      <w:r>
        <w:t xml:space="preserve">, London, </w:t>
      </w:r>
      <w:r w:rsidR="002F47AE">
        <w:t>EC3M 4AJ</w:t>
      </w:r>
      <w:r>
        <w:t xml:space="preserve"> (</w:t>
      </w:r>
      <w:r>
        <w:rPr>
          <w:b/>
        </w:rPr>
        <w:t>"MRASCO"</w:t>
      </w:r>
      <w:r>
        <w:t>)</w:t>
      </w:r>
    </w:p>
    <w:p w14:paraId="76524BFC" w14:textId="612C9DEE" w:rsidR="00FB7917" w:rsidRDefault="00FB7917">
      <w:pPr>
        <w:pStyle w:val="MRAL0NoHangingIndent"/>
        <w:rPr>
          <w:b/>
          <w:bCs/>
        </w:rPr>
        <w:pPrChange w:id="129" w:author="Debbie Houldsworth" w:date="2020-05-13T09:51:00Z">
          <w:pPr>
            <w:pStyle w:val="MRAL0NoHangingIndent"/>
            <w:outlineLvl w:val="0"/>
          </w:pPr>
        </w:pPrChange>
      </w:pPr>
      <w:r>
        <w:rPr>
          <w:b/>
          <w:bCs/>
        </w:rPr>
        <w:t>WHEREAS:</w:t>
      </w:r>
    </w:p>
    <w:p w14:paraId="4E39EAEC" w14:textId="39DB6A61" w:rsidR="00FB7917" w:rsidRDefault="00FB7917">
      <w:pPr>
        <w:pStyle w:val="MRAL1HangingIndent"/>
        <w:numPr>
          <w:ilvl w:val="0"/>
          <w:numId w:val="130"/>
        </w:numPr>
        <w:pPrChange w:id="130" w:author="Debbie Houldsworth" w:date="2020-05-12T11:32:00Z">
          <w:pPr>
            <w:pStyle w:val="MRAL1HangingIndent"/>
          </w:pPr>
        </w:pPrChange>
      </w:pPr>
      <w:del w:id="131" w:author="Debbie Houldsworth" w:date="2020-05-12T11:21:00Z">
        <w:r w:rsidDel="00812B46">
          <w:delText>(A)</w:delText>
        </w:r>
        <w:r w:rsidDel="00812B46">
          <w:tab/>
        </w:r>
      </w:del>
      <w:ins w:id="132" w:author="Jonathan Hawkins" w:date="2020-05-07T14:03:00Z">
        <w:r w:rsidR="00622BB0">
          <w:t>Prior to the changes introduced by the Retail Code Consolidation Significant Code Review on 1</w:t>
        </w:r>
        <w:r w:rsidR="00622BB0" w:rsidRPr="00622BB0">
          <w:rPr>
            <w:vertAlign w:val="superscript"/>
            <w:rPrChange w:id="133" w:author="Jonathan Hawkins" w:date="2020-05-07T14:03:00Z">
              <w:rPr/>
            </w:rPrChange>
          </w:rPr>
          <w:t>st</w:t>
        </w:r>
        <w:r w:rsidR="00622BB0">
          <w:t xml:space="preserve"> April 2021, </w:t>
        </w:r>
      </w:ins>
      <w:r>
        <w:t xml:space="preserve">Condition 23 of the Electricity Distribution Licence </w:t>
      </w:r>
      <w:del w:id="134" w:author="Jonathan Hawkins" w:date="2020-05-07T14:03:00Z">
        <w:r w:rsidDel="00622BB0">
          <w:delText xml:space="preserve">provides </w:delText>
        </w:r>
      </w:del>
      <w:ins w:id="135" w:author="Jonathan Hawkins" w:date="2020-05-07T14:03:00Z">
        <w:r w:rsidR="00622BB0">
          <w:t xml:space="preserve">provided </w:t>
        </w:r>
      </w:ins>
      <w:r>
        <w:t xml:space="preserve">that this Agreement shall be between all licensed Distributors, all licensed Suppliers requiring metering point administration services and the electricity Settlement body, and that this Agreement should provide </w:t>
      </w:r>
      <w:r>
        <w:rPr>
          <w:i/>
          <w:iCs/>
        </w:rPr>
        <w:t>inter alia</w:t>
      </w:r>
      <w:r>
        <w:t>:</w:t>
      </w:r>
    </w:p>
    <w:p w14:paraId="1EF63AA0" w14:textId="4190CF48" w:rsidR="00FB7917" w:rsidRDefault="00FB7917" w:rsidP="00136B0D">
      <w:pPr>
        <w:pStyle w:val="MRAL2HangingIndent"/>
        <w:numPr>
          <w:ilvl w:val="1"/>
          <w:numId w:val="132"/>
        </w:numPr>
      </w:pPr>
      <w:del w:id="136" w:author="Debbie Houldsworth" w:date="2020-05-12T11:21:00Z">
        <w:r w:rsidDel="00812B46">
          <w:delText>(i)</w:delText>
        </w:r>
        <w:r w:rsidDel="00812B46">
          <w:tab/>
        </w:r>
      </w:del>
      <w:r>
        <w:t>terms for the provision of metering point administration services;</w:t>
      </w:r>
    </w:p>
    <w:p w14:paraId="6733CC43" w14:textId="0EB7110D" w:rsidR="00FB7917" w:rsidRDefault="00FB7917" w:rsidP="00136B0D">
      <w:pPr>
        <w:pStyle w:val="MRAL2HangingIndent"/>
        <w:numPr>
          <w:ilvl w:val="1"/>
          <w:numId w:val="132"/>
        </w:numPr>
      </w:pPr>
      <w:del w:id="137" w:author="Debbie Houldsworth" w:date="2020-05-12T11:21:00Z">
        <w:r w:rsidDel="00812B46">
          <w:delText>(ii)</w:delText>
        </w:r>
        <w:r w:rsidDel="00812B46">
          <w:tab/>
        </w:r>
      </w:del>
      <w:r>
        <w:t>provisions and procedures in relation to changes of electricity suppliers in respect of any premises;</w:t>
      </w:r>
    </w:p>
    <w:p w14:paraId="493012C3" w14:textId="24FF2605" w:rsidR="00FB7917" w:rsidRDefault="00FB7917" w:rsidP="00136B0D">
      <w:pPr>
        <w:pStyle w:val="MRAL2HangingIndent"/>
        <w:numPr>
          <w:ilvl w:val="1"/>
          <w:numId w:val="132"/>
        </w:numPr>
      </w:pPr>
      <w:del w:id="138" w:author="Debbie Houldsworth" w:date="2020-05-21T08:29:00Z">
        <w:r w:rsidDel="00E22C7E">
          <w:delText>(iii)</w:delText>
        </w:r>
        <w:r w:rsidDel="00E22C7E">
          <w:tab/>
        </w:r>
      </w:del>
      <w:r>
        <w:t>a data transfer catalogue;</w:t>
      </w:r>
    </w:p>
    <w:p w14:paraId="544C964F" w14:textId="2015E569" w:rsidR="00FB7917" w:rsidRDefault="00FB7917" w:rsidP="00136B0D">
      <w:pPr>
        <w:pStyle w:val="MRAL2HangingIndent"/>
        <w:numPr>
          <w:ilvl w:val="1"/>
          <w:numId w:val="132"/>
        </w:numPr>
      </w:pPr>
      <w:del w:id="139" w:author="Debbie Houldsworth" w:date="2020-05-12T11:21:00Z">
        <w:r w:rsidDel="00812B46">
          <w:delText>(iv)</w:delText>
        </w:r>
        <w:r w:rsidDel="00812B46">
          <w:tab/>
        </w:r>
      </w:del>
      <w:r>
        <w:t>arrangements for the variation of this Agreement;</w:t>
      </w:r>
    </w:p>
    <w:p w14:paraId="192F3BE1" w14:textId="030E9DC7" w:rsidR="00FB7917" w:rsidRDefault="00FB7917" w:rsidP="00136B0D">
      <w:pPr>
        <w:pStyle w:val="MRAL2HangingIndent"/>
        <w:numPr>
          <w:ilvl w:val="1"/>
          <w:numId w:val="132"/>
        </w:numPr>
      </w:pPr>
      <w:del w:id="140" w:author="Debbie Houldsworth" w:date="2020-05-12T11:21:00Z">
        <w:r w:rsidDel="00812B46">
          <w:delText>(v)</w:delText>
        </w:r>
        <w:r w:rsidDel="00812B46">
          <w:tab/>
        </w:r>
      </w:del>
      <w:r>
        <w:t xml:space="preserve">provisions by virtue of which specified parts of this Agreement shall not be capable of variation without the prior approval of the Authority; </w:t>
      </w:r>
    </w:p>
    <w:p w14:paraId="4418DEC9" w14:textId="62C78A59" w:rsidR="00FB7917" w:rsidRDefault="00FB7917" w:rsidP="00136B0D">
      <w:pPr>
        <w:pStyle w:val="MRAL2HangingIndent"/>
        <w:numPr>
          <w:ilvl w:val="1"/>
          <w:numId w:val="132"/>
        </w:numPr>
      </w:pPr>
      <w:del w:id="141" w:author="Debbie Houldsworth" w:date="2020-05-12T11:21:00Z">
        <w:r w:rsidDel="00812B46">
          <w:delText>(vi)</w:delText>
        </w:r>
        <w:r w:rsidDel="00812B46">
          <w:tab/>
        </w:r>
      </w:del>
      <w:r>
        <w:t>such other matters as may be appropriate for the development, maintenance and operation of an efficient system for the supply of electricity; and</w:t>
      </w:r>
    </w:p>
    <w:p w14:paraId="092799C4" w14:textId="125ECA07" w:rsidR="00FB7917" w:rsidRDefault="00FB7917" w:rsidP="00136B0D">
      <w:pPr>
        <w:pStyle w:val="MRAL2HangingIndent"/>
        <w:numPr>
          <w:ilvl w:val="1"/>
          <w:numId w:val="132"/>
        </w:numPr>
      </w:pPr>
      <w:r>
        <w:t>provisions to facilitate, and procedures and practices to be followed in relation to, the establishment, operation, and maintenance of the Central Charge Database.</w:t>
      </w:r>
    </w:p>
    <w:p w14:paraId="4F42B863" w14:textId="1C1354E0" w:rsidR="00FB7917" w:rsidRDefault="00FB7917">
      <w:pPr>
        <w:pStyle w:val="MRAL1HangingIndent"/>
        <w:numPr>
          <w:ilvl w:val="0"/>
          <w:numId w:val="130"/>
        </w:numPr>
        <w:pPrChange w:id="142" w:author="Debbie Houldsworth" w:date="2020-05-12T11:32:00Z">
          <w:pPr>
            <w:pStyle w:val="MRAL1HangingIndent"/>
          </w:pPr>
        </w:pPrChange>
      </w:pPr>
      <w:del w:id="143" w:author="Debbie Houldsworth" w:date="2020-05-12T11:21:00Z">
        <w:r w:rsidDel="00812B46">
          <w:delText>(B)</w:delText>
        </w:r>
        <w:r w:rsidDel="00812B46">
          <w:tab/>
        </w:r>
      </w:del>
      <w:r>
        <w:t xml:space="preserve">Condition 23 of the Electricity Distribution Licence </w:t>
      </w:r>
      <w:del w:id="144" w:author="Jonathan Hawkins" w:date="2020-05-07T14:04:00Z">
        <w:r w:rsidDel="00622BB0">
          <w:delText xml:space="preserve">provides </w:delText>
        </w:r>
      </w:del>
      <w:ins w:id="145" w:author="Jonathan Hawkins" w:date="2020-05-07T14:04:00Z">
        <w:r w:rsidR="00622BB0">
          <w:t xml:space="preserve">provided </w:t>
        </w:r>
      </w:ins>
      <w:r>
        <w:t>that each Distribution Business licensee is required to be a party to and comply with the provisions of this Agreement.</w:t>
      </w:r>
    </w:p>
    <w:p w14:paraId="4DA8930B" w14:textId="2CABC601" w:rsidR="00FB7917" w:rsidRDefault="00FB7917">
      <w:pPr>
        <w:pStyle w:val="MRAL1HangingIndent"/>
        <w:numPr>
          <w:ilvl w:val="0"/>
          <w:numId w:val="130"/>
        </w:numPr>
        <w:pPrChange w:id="146" w:author="Debbie Houldsworth" w:date="2020-05-12T11:32:00Z">
          <w:pPr>
            <w:pStyle w:val="MRAL1HangingIndent"/>
          </w:pPr>
        </w:pPrChange>
      </w:pPr>
      <w:del w:id="147" w:author="Debbie Houldsworth" w:date="2020-05-12T11:21:00Z">
        <w:r w:rsidDel="00812B46">
          <w:delText>(C)</w:delText>
        </w:r>
        <w:r w:rsidDel="00812B46">
          <w:tab/>
        </w:r>
      </w:del>
      <w:r>
        <w:t xml:space="preserve">Condition 11.2(a) of the Electricity Supply Licence </w:t>
      </w:r>
      <w:del w:id="148" w:author="Jonathan Hawkins" w:date="2020-05-07T14:04:00Z">
        <w:r w:rsidDel="00622BB0">
          <w:delText xml:space="preserve">provides </w:delText>
        </w:r>
      </w:del>
      <w:ins w:id="149" w:author="Jonathan Hawkins" w:date="2020-05-07T14:04:00Z">
        <w:r w:rsidR="00622BB0">
          <w:t xml:space="preserve">provided </w:t>
        </w:r>
      </w:ins>
      <w:r>
        <w:t>that each Supplier licensee is required to be a party to and comply with the provisions of this Agreement.</w:t>
      </w:r>
    </w:p>
    <w:p w14:paraId="571DE81C" w14:textId="54D7E9C8" w:rsidR="00FB7917" w:rsidRDefault="00FB7917">
      <w:pPr>
        <w:pStyle w:val="MRAL1HangingIndent"/>
        <w:numPr>
          <w:ilvl w:val="0"/>
          <w:numId w:val="130"/>
        </w:numPr>
        <w:pPrChange w:id="150" w:author="Debbie Houldsworth" w:date="2020-05-12T11:32:00Z">
          <w:pPr>
            <w:pStyle w:val="MRAL1HangingIndent"/>
          </w:pPr>
        </w:pPrChange>
      </w:pPr>
      <w:del w:id="151" w:author="Debbie Houldsworth" w:date="2020-05-12T11:21:00Z">
        <w:r w:rsidDel="00812B46">
          <w:delText>(D)</w:delText>
        </w:r>
        <w:r w:rsidDel="00812B46">
          <w:tab/>
        </w:r>
      </w:del>
      <w:r>
        <w:t>Each Distribution Business and each Supplier has accordingly agreed to enter into this Agreement on the basis of the terms and conditions set out below.</w:t>
      </w:r>
    </w:p>
    <w:p w14:paraId="1476B73C" w14:textId="29603903" w:rsidR="00716F25" w:rsidRDefault="00FB7917">
      <w:pPr>
        <w:pStyle w:val="MRAL1HangingIndent"/>
        <w:numPr>
          <w:ilvl w:val="0"/>
          <w:numId w:val="130"/>
        </w:numPr>
        <w:rPr>
          <w:ins w:id="152" w:author="Jonathan Hawkins" w:date="2020-05-15T12:06:00Z"/>
        </w:rPr>
        <w:pPrChange w:id="153" w:author="Jonathan Hawkins" w:date="2020-05-15T12:06:00Z">
          <w:pPr>
            <w:pStyle w:val="MRAL1HangingIndent"/>
          </w:pPr>
        </w:pPrChange>
      </w:pPr>
      <w:del w:id="154" w:author="Jonathan Hawkins" w:date="2020-05-15T12:06:00Z">
        <w:r w:rsidDel="00716F25">
          <w:delText>(E)</w:delText>
        </w:r>
        <w:r w:rsidDel="00716F25">
          <w:tab/>
        </w:r>
      </w:del>
      <w:r>
        <w:t xml:space="preserve">The BSC Agent </w:t>
      </w:r>
      <w:del w:id="155" w:author="Jonathan Hawkins" w:date="2020-05-15T12:05:00Z">
        <w:r w:rsidDel="00716F25">
          <w:delText xml:space="preserve">has </w:delText>
        </w:r>
      </w:del>
      <w:ins w:id="156" w:author="Jonathan Hawkins" w:date="2020-05-15T12:05:00Z">
        <w:r w:rsidR="00716F25">
          <w:t xml:space="preserve">had </w:t>
        </w:r>
      </w:ins>
      <w:r>
        <w:t>agreed to enter into this Agreement as trustee and agent for BSC Trading Parties.</w:t>
      </w:r>
      <w:bookmarkStart w:id="157" w:name="_Toc40255102"/>
      <w:bookmarkEnd w:id="157"/>
    </w:p>
    <w:p w14:paraId="315E4F37" w14:textId="0AD68057" w:rsidR="00FB7917" w:rsidRDefault="00716F25">
      <w:pPr>
        <w:pStyle w:val="MRAL1HangingIndent"/>
        <w:numPr>
          <w:ilvl w:val="0"/>
          <w:numId w:val="130"/>
        </w:numPr>
        <w:pPrChange w:id="158" w:author="Jonathan Hawkins" w:date="2020-05-15T12:06:00Z">
          <w:pPr>
            <w:pStyle w:val="MRAL1HangingIndent"/>
          </w:pPr>
        </w:pPrChange>
      </w:pPr>
      <w:ins w:id="159" w:author="Jonathan Hawkins" w:date="2020-05-15T12:07:00Z">
        <w:r>
          <w:t>Following the changes introduced by the Retail Code Consolidation Significant Code Review on 1</w:t>
        </w:r>
        <w:r w:rsidRPr="00AB793A">
          <w:rPr>
            <w:vertAlign w:val="superscript"/>
          </w:rPr>
          <w:t>st</w:t>
        </w:r>
        <w:r>
          <w:t xml:space="preserve"> April 2021, the BSC Agent </w:t>
        </w:r>
      </w:ins>
      <w:ins w:id="160" w:author="Jonathan Hawkins" w:date="2020-05-15T12:08:00Z">
        <w:r>
          <w:t>were no longer required as a party to this Agreement.</w:t>
        </w:r>
      </w:ins>
    </w:p>
    <w:p w14:paraId="0A11D10B" w14:textId="77777777" w:rsidR="00FB7917" w:rsidRDefault="00FB7917">
      <w:pPr>
        <w:pStyle w:val="MRAHeading1"/>
        <w:pPrChange w:id="161" w:author="Debbie Houldsworth" w:date="2020-05-13T10:10:00Z">
          <w:pPr>
            <w:pStyle w:val="MRAHeading1"/>
            <w:outlineLvl w:val="0"/>
          </w:pPr>
        </w:pPrChange>
      </w:pPr>
      <w:r>
        <w:br w:type="page"/>
      </w:r>
      <w:bookmarkStart w:id="162" w:name="_Toc18300504"/>
      <w:bookmarkStart w:id="163" w:name="_Toc64264303"/>
      <w:r>
        <w:t>PART I: PRELIMINARY</w:t>
      </w:r>
      <w:bookmarkEnd w:id="162"/>
      <w:bookmarkEnd w:id="163"/>
    </w:p>
    <w:p w14:paraId="688D413A" w14:textId="77777777" w:rsidR="00FB7917" w:rsidRPr="00FA165E" w:rsidRDefault="00FB7917">
      <w:pPr>
        <w:pStyle w:val="Heading1"/>
        <w:rPr>
          <w:bCs/>
          <w:sz w:val="24"/>
          <w:szCs w:val="18"/>
          <w:rPrChange w:id="164" w:author="Debbie Houldsworth" w:date="2020-05-12T16:23:00Z">
            <w:rPr>
              <w:sz w:val="28"/>
            </w:rPr>
          </w:rPrChange>
        </w:rPr>
        <w:pPrChange w:id="165" w:author="Debbie Houldsworth" w:date="2020-05-12T16:22:00Z">
          <w:pPr>
            <w:pStyle w:val="MRAHeading2"/>
          </w:pPr>
        </w:pPrChange>
      </w:pPr>
      <w:bookmarkStart w:id="166" w:name="_Toc403360760"/>
      <w:bookmarkStart w:id="167" w:name="_Toc403360838"/>
      <w:bookmarkStart w:id="168" w:name="_Toc403360915"/>
      <w:bookmarkStart w:id="169" w:name="_Toc403360971"/>
      <w:bookmarkStart w:id="170" w:name="_Toc403361428"/>
      <w:bookmarkStart w:id="171" w:name="_Toc403371502"/>
      <w:bookmarkStart w:id="172" w:name="_Toc415033795"/>
      <w:bookmarkStart w:id="173" w:name="_Toc416508882"/>
      <w:bookmarkStart w:id="174" w:name="_Ref9059434"/>
      <w:bookmarkStart w:id="175" w:name="_Toc18300505"/>
      <w:bookmarkStart w:id="176" w:name="_Toc64264304"/>
      <w:bookmarkStart w:id="177" w:name="_Toc40260822"/>
      <w:r w:rsidRPr="00FA165E">
        <w:rPr>
          <w:b/>
          <w:bCs/>
          <w:sz w:val="24"/>
          <w:szCs w:val="18"/>
          <w:rPrChange w:id="178" w:author="Debbie Houldsworth" w:date="2020-05-12T16:23:00Z">
            <w:rPr/>
          </w:rPrChange>
        </w:rPr>
        <w:t>DEFINITIONS AND INTERPRETATION</w:t>
      </w:r>
      <w:bookmarkEnd w:id="1"/>
      <w:bookmarkEnd w:id="166"/>
      <w:bookmarkEnd w:id="167"/>
      <w:bookmarkEnd w:id="168"/>
      <w:bookmarkEnd w:id="169"/>
      <w:bookmarkEnd w:id="170"/>
      <w:bookmarkEnd w:id="171"/>
      <w:bookmarkEnd w:id="172"/>
      <w:bookmarkEnd w:id="173"/>
      <w:bookmarkEnd w:id="174"/>
      <w:bookmarkEnd w:id="175"/>
      <w:bookmarkEnd w:id="176"/>
      <w:bookmarkEnd w:id="177"/>
    </w:p>
    <w:p w14:paraId="0E0C2AAF" w14:textId="77777777" w:rsidR="00FB7917" w:rsidRDefault="00FB7917" w:rsidP="00FA165E">
      <w:pPr>
        <w:pStyle w:val="MRAL1Numbered"/>
        <w:numPr>
          <w:ilvl w:val="1"/>
          <w:numId w:val="15"/>
        </w:numPr>
      </w:pPr>
      <w:bookmarkStart w:id="179" w:name="_Ref4556785"/>
      <w:r>
        <w:t>Definitions in this Agreement:</w:t>
      </w:r>
      <w:bookmarkEnd w:id="179"/>
    </w:p>
    <w:tbl>
      <w:tblPr>
        <w:tblpPr w:leftFromText="181" w:rightFromText="181" w:tblpXSpec="center" w:tblpYSpec="center"/>
        <w:tblOverlap w:val="neve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Change w:id="180" w:author="Debbie Houldsworth" w:date="2020-05-12T16:35:00Z">
          <w:tblPr>
            <w:tblW w:w="8897" w:type="dxa"/>
            <w:tblLook w:val="0000" w:firstRow="0" w:lastRow="0" w:firstColumn="0" w:lastColumn="0" w:noHBand="0" w:noVBand="0"/>
          </w:tblPr>
        </w:tblPrChange>
      </w:tblPr>
      <w:tblGrid>
        <w:gridCol w:w="3544"/>
        <w:gridCol w:w="1843"/>
        <w:gridCol w:w="3510"/>
        <w:tblGridChange w:id="181">
          <w:tblGrid>
            <w:gridCol w:w="5"/>
            <w:gridCol w:w="3539"/>
            <w:gridCol w:w="5"/>
            <w:gridCol w:w="1838"/>
            <w:gridCol w:w="5"/>
            <w:gridCol w:w="3505"/>
            <w:gridCol w:w="5"/>
          </w:tblGrid>
        </w:tblGridChange>
      </w:tblGrid>
      <w:tr w:rsidR="00FB7917" w:rsidDel="00CC40D1" w14:paraId="66AAA2A7" w14:textId="007DD5DF" w:rsidTr="008F7D5A">
        <w:trPr>
          <w:del w:id="182" w:author="Debbie Houldsworth" w:date="2020-05-12T09:41:00Z"/>
          <w:trPrChange w:id="183" w:author="Debbie Houldsworth" w:date="2020-05-12T16:35:00Z">
            <w:trPr>
              <w:gridAfter w:val="0"/>
            </w:trPr>
          </w:trPrChange>
        </w:trPr>
        <w:tc>
          <w:tcPr>
            <w:tcW w:w="3544" w:type="dxa"/>
            <w:tcPrChange w:id="184" w:author="Debbie Houldsworth" w:date="2020-05-12T16:35:00Z">
              <w:tcPr>
                <w:tcW w:w="3544" w:type="dxa"/>
                <w:gridSpan w:val="2"/>
              </w:tcPr>
            </w:tcPrChange>
          </w:tcPr>
          <w:p w14:paraId="03CE4289" w14:textId="18896316" w:rsidR="00FB7917" w:rsidDel="00CC40D1" w:rsidRDefault="00FB7917" w:rsidP="008F7D5A">
            <w:pPr>
              <w:pStyle w:val="BodyText"/>
              <w:jc w:val="left"/>
              <w:rPr>
                <w:del w:id="185" w:author="Debbie Houldsworth" w:date="2020-05-12T09:41:00Z"/>
              </w:rPr>
            </w:pPr>
            <w:del w:id="186" w:author="Debbie Houldsworth" w:date="2020-05-12T09:41:00Z">
              <w:r w:rsidDel="00CC40D1">
                <w:rPr>
                  <w:b/>
                </w:rPr>
                <w:delText>“Accept”</w:delText>
              </w:r>
            </w:del>
          </w:p>
        </w:tc>
        <w:tc>
          <w:tcPr>
            <w:tcW w:w="5353" w:type="dxa"/>
            <w:gridSpan w:val="2"/>
            <w:tcPrChange w:id="187" w:author="Debbie Houldsworth" w:date="2020-05-12T16:35:00Z">
              <w:tcPr>
                <w:tcW w:w="5353" w:type="dxa"/>
                <w:gridSpan w:val="4"/>
              </w:tcPr>
            </w:tcPrChange>
          </w:tcPr>
          <w:p w14:paraId="1ADB35C6" w14:textId="3A022CCF" w:rsidR="00FB7917" w:rsidDel="00CC40D1" w:rsidRDefault="00FB7917" w:rsidP="008F7D5A">
            <w:pPr>
              <w:pStyle w:val="BodyText"/>
              <w:rPr>
                <w:del w:id="188" w:author="Debbie Houldsworth" w:date="2020-05-12T09:41:00Z"/>
              </w:rPr>
            </w:pPr>
            <w:del w:id="189" w:author="Debbie Houldsworth" w:date="2020-05-12T09:41:00Z">
              <w:r w:rsidDel="00CC40D1">
                <w:delText>means, in relation to a File or Message, to accept such File or Message on the grounds that it complies with the MPAS Validation Procedures and “</w:delText>
              </w:r>
              <w:r w:rsidDel="00CC40D1">
                <w:rPr>
                  <w:b/>
                </w:rPr>
                <w:delText>Acceptance</w:delText>
              </w:r>
              <w:r w:rsidDel="00CC40D1">
                <w:delText>” shall be construed accordingly.  For the avoidance of doubt Acceptance shall not involve any subjective judgement by the MPAS Provider;</w:delText>
              </w:r>
            </w:del>
          </w:p>
        </w:tc>
      </w:tr>
      <w:tr w:rsidR="00FB7917" w:rsidDel="00CC40D1" w14:paraId="1D7D03B8" w14:textId="4F874ABF" w:rsidTr="008F7D5A">
        <w:trPr>
          <w:del w:id="190" w:author="Debbie Houldsworth" w:date="2020-05-12T09:40:00Z"/>
          <w:trPrChange w:id="191" w:author="Debbie Houldsworth" w:date="2020-05-12T16:35:00Z">
            <w:trPr>
              <w:gridAfter w:val="0"/>
            </w:trPr>
          </w:trPrChange>
        </w:trPr>
        <w:tc>
          <w:tcPr>
            <w:tcW w:w="3544" w:type="dxa"/>
            <w:tcPrChange w:id="192" w:author="Debbie Houldsworth" w:date="2020-05-12T16:35:00Z">
              <w:tcPr>
                <w:tcW w:w="3544" w:type="dxa"/>
                <w:gridSpan w:val="2"/>
              </w:tcPr>
            </w:tcPrChange>
          </w:tcPr>
          <w:p w14:paraId="3B2EC393" w14:textId="2DE32C98" w:rsidR="00FB7917" w:rsidDel="00CC40D1" w:rsidRDefault="00FB7917" w:rsidP="008F7D5A">
            <w:pPr>
              <w:pStyle w:val="BodyText"/>
              <w:jc w:val="left"/>
              <w:rPr>
                <w:del w:id="193" w:author="Debbie Houldsworth" w:date="2020-05-12T09:40:00Z"/>
              </w:rPr>
            </w:pPr>
            <w:del w:id="194" w:author="Debbie Houldsworth" w:date="2020-05-07T08:25:00Z">
              <w:r w:rsidDel="00C840F4">
                <w:rPr>
                  <w:b/>
                </w:rPr>
                <w:delText>“Accession Agreement”</w:delText>
              </w:r>
            </w:del>
          </w:p>
        </w:tc>
        <w:tc>
          <w:tcPr>
            <w:tcW w:w="5353" w:type="dxa"/>
            <w:gridSpan w:val="2"/>
            <w:tcPrChange w:id="195" w:author="Debbie Houldsworth" w:date="2020-05-12T16:35:00Z">
              <w:tcPr>
                <w:tcW w:w="5353" w:type="dxa"/>
                <w:gridSpan w:val="4"/>
              </w:tcPr>
            </w:tcPrChange>
          </w:tcPr>
          <w:p w14:paraId="0C11AF41" w14:textId="7F3280E2" w:rsidR="00FB7917" w:rsidDel="00CC40D1" w:rsidRDefault="00FB7917" w:rsidP="008F7D5A">
            <w:pPr>
              <w:pStyle w:val="BodyText"/>
              <w:rPr>
                <w:del w:id="196" w:author="Debbie Houldsworth" w:date="2020-05-12T09:40:00Z"/>
              </w:rPr>
            </w:pPr>
            <w:del w:id="197" w:author="Debbie Houldsworth" w:date="2020-05-07T08:25:00Z">
              <w:r w:rsidDel="00C840F4">
                <w:delText>means an agreement substantially in the form set out in Schedule 4;</w:delText>
              </w:r>
            </w:del>
          </w:p>
        </w:tc>
      </w:tr>
      <w:tr w:rsidR="00FB7917" w14:paraId="7747B708" w14:textId="77777777" w:rsidTr="00E314F2">
        <w:trPr>
          <w:trPrChange w:id="198" w:author="Debbie Houldsworth" w:date="2020-05-12T16:43:00Z">
            <w:trPr>
              <w:gridAfter w:val="0"/>
            </w:trPr>
          </w:trPrChange>
        </w:trPr>
        <w:tc>
          <w:tcPr>
            <w:tcW w:w="3544" w:type="dxa"/>
            <w:vAlign w:val="center"/>
            <w:tcPrChange w:id="199" w:author="Debbie Houldsworth" w:date="2020-05-12T16:43:00Z">
              <w:tcPr>
                <w:tcW w:w="3544" w:type="dxa"/>
                <w:gridSpan w:val="2"/>
              </w:tcPr>
            </w:tcPrChange>
          </w:tcPr>
          <w:p w14:paraId="600458AC" w14:textId="77777777" w:rsidR="00FB7917" w:rsidRDefault="00FB7917" w:rsidP="009441A1">
            <w:pPr>
              <w:pStyle w:val="BodyText"/>
              <w:jc w:val="left"/>
            </w:pPr>
            <w:r>
              <w:rPr>
                <w:b/>
              </w:rPr>
              <w:t>“Act”</w:t>
            </w:r>
          </w:p>
        </w:tc>
        <w:tc>
          <w:tcPr>
            <w:tcW w:w="5353" w:type="dxa"/>
            <w:gridSpan w:val="2"/>
            <w:vAlign w:val="center"/>
            <w:tcPrChange w:id="200" w:author="Debbie Houldsworth" w:date="2020-05-12T16:43:00Z">
              <w:tcPr>
                <w:tcW w:w="5353" w:type="dxa"/>
                <w:gridSpan w:val="4"/>
              </w:tcPr>
            </w:tcPrChange>
          </w:tcPr>
          <w:p w14:paraId="21CAAC7B" w14:textId="77777777" w:rsidR="00FB7917" w:rsidRDefault="00FB7917">
            <w:pPr>
              <w:pStyle w:val="BodyText"/>
              <w:jc w:val="left"/>
              <w:pPrChange w:id="201" w:author="Debbie Houldsworth" w:date="2020-05-12T16:43:00Z">
                <w:pPr>
                  <w:pStyle w:val="BodyText"/>
                  <w:framePr w:hSpace="181" w:wrap="around" w:hAnchor="text" w:xAlign="center" w:yAlign="center"/>
                  <w:suppressOverlap/>
                </w:pPr>
              </w:pPrChange>
            </w:pPr>
            <w:r>
              <w:t>means the Electricity Act 1989 as amended by the Utilities Act 2000 and the Energy Act 2004,</w:t>
            </w:r>
            <w:r w:rsidRPr="00951A0A">
              <w:rPr>
                <w:color w:val="000000"/>
                <w:sz w:val="22"/>
                <w:szCs w:val="22"/>
              </w:rPr>
              <w:t xml:space="preserve"> </w:t>
            </w:r>
            <w:r>
              <w:rPr>
                <w:szCs w:val="24"/>
              </w:rPr>
              <w:t>as amended from time to time and all subordinate legislation made under it;</w:t>
            </w:r>
          </w:p>
        </w:tc>
      </w:tr>
      <w:tr w:rsidR="00FB7917" w14:paraId="4B3F960D" w14:textId="77777777" w:rsidTr="00E314F2">
        <w:trPr>
          <w:trPrChange w:id="202" w:author="Debbie Houldsworth" w:date="2020-05-12T16:43:00Z">
            <w:trPr>
              <w:gridAfter w:val="0"/>
            </w:trPr>
          </w:trPrChange>
        </w:trPr>
        <w:tc>
          <w:tcPr>
            <w:tcW w:w="3544" w:type="dxa"/>
            <w:vAlign w:val="center"/>
            <w:tcPrChange w:id="203" w:author="Debbie Houldsworth" w:date="2020-05-12T16:43:00Z">
              <w:tcPr>
                <w:tcW w:w="3544" w:type="dxa"/>
                <w:gridSpan w:val="2"/>
              </w:tcPr>
            </w:tcPrChange>
          </w:tcPr>
          <w:p w14:paraId="1545B1A2" w14:textId="77777777" w:rsidR="00FB7917" w:rsidDel="00136B0D" w:rsidRDefault="00FB7917" w:rsidP="00B73C6A">
            <w:pPr>
              <w:pStyle w:val="BodyText"/>
              <w:jc w:val="left"/>
              <w:rPr>
                <w:del w:id="204" w:author="Debbie Houldsworth" w:date="2020-05-12T16:17:00Z"/>
                <w:b/>
              </w:rPr>
            </w:pPr>
            <w:r>
              <w:rPr>
                <w:b/>
              </w:rPr>
              <w:t>“Affiliate”</w:t>
            </w:r>
          </w:p>
          <w:p w14:paraId="2DBC53EB" w14:textId="72E79064" w:rsidR="002D11C1" w:rsidDel="00CC40D1" w:rsidRDefault="002D11C1" w:rsidP="00B73C6A">
            <w:pPr>
              <w:pStyle w:val="BodyText"/>
              <w:jc w:val="left"/>
              <w:rPr>
                <w:del w:id="205" w:author="Debbie Houldsworth" w:date="2020-05-12T09:42:00Z"/>
                <w:b/>
              </w:rPr>
            </w:pPr>
          </w:p>
          <w:p w14:paraId="2CEC1D76" w14:textId="40AF7678" w:rsidR="002D11C1" w:rsidDel="00CC40D1" w:rsidRDefault="002D11C1" w:rsidP="00B73C6A">
            <w:pPr>
              <w:pStyle w:val="BodyText"/>
              <w:jc w:val="left"/>
              <w:rPr>
                <w:del w:id="206" w:author="Debbie Houldsworth" w:date="2020-05-12T09:42:00Z"/>
                <w:b/>
              </w:rPr>
            </w:pPr>
          </w:p>
          <w:p w14:paraId="79330F75" w14:textId="47497823" w:rsidR="002D11C1" w:rsidRDefault="002D11C1" w:rsidP="009441A1">
            <w:pPr>
              <w:pStyle w:val="BodyText"/>
              <w:jc w:val="left"/>
              <w:rPr>
                <w:b/>
              </w:rPr>
            </w:pPr>
            <w:del w:id="207" w:author="Debbie Houldsworth" w:date="2020-05-07T08:25:00Z">
              <w:r w:rsidRPr="002D11C1" w:rsidDel="00460EE8">
                <w:rPr>
                  <w:b/>
                </w:rPr>
                <w:delText>"Agency for the Cooperation of Energy Regulators"</w:delText>
              </w:r>
            </w:del>
          </w:p>
        </w:tc>
        <w:tc>
          <w:tcPr>
            <w:tcW w:w="5353" w:type="dxa"/>
            <w:gridSpan w:val="2"/>
            <w:vAlign w:val="center"/>
            <w:tcPrChange w:id="208" w:author="Debbie Houldsworth" w:date="2020-05-12T16:43:00Z">
              <w:tcPr>
                <w:tcW w:w="5353" w:type="dxa"/>
                <w:gridSpan w:val="4"/>
              </w:tcPr>
            </w:tcPrChange>
          </w:tcPr>
          <w:p w14:paraId="36E4E24E" w14:textId="79B5AC8D" w:rsidR="00FB7917" w:rsidDel="00CC40D1" w:rsidRDefault="00FB7917">
            <w:pPr>
              <w:pStyle w:val="BodyText"/>
              <w:jc w:val="left"/>
              <w:rPr>
                <w:del w:id="209" w:author="Debbie Houldsworth" w:date="2020-05-12T09:42:00Z"/>
              </w:rPr>
              <w:pPrChange w:id="210" w:author="Debbie Houldsworth" w:date="2020-05-12T16:43:00Z">
                <w:pPr>
                  <w:pStyle w:val="BodyText"/>
                  <w:framePr w:hSpace="181" w:wrap="around" w:hAnchor="text" w:xAlign="center" w:yAlign="center"/>
                  <w:suppressOverlap/>
                </w:pPr>
              </w:pPrChange>
            </w:pPr>
            <w:r>
              <w:t>in relation to any party, means any holding company of that party, any subsidiary of that party or any subsidiary of a holding company of that party, in each case within the meaning of Sections 736, 736A and 736B of the Companies Act 1985;</w:t>
            </w:r>
          </w:p>
          <w:p w14:paraId="05CAAC45" w14:textId="74DFD1C8" w:rsidR="002D11C1" w:rsidRDefault="002D11C1">
            <w:pPr>
              <w:pStyle w:val="BodyText"/>
              <w:jc w:val="left"/>
              <w:pPrChange w:id="211" w:author="Debbie Houldsworth" w:date="2020-05-12T16:43:00Z">
                <w:pPr>
                  <w:pStyle w:val="BodyText"/>
                  <w:framePr w:hSpace="181" w:wrap="around" w:hAnchor="text" w:xAlign="center" w:yAlign="center"/>
                  <w:suppressOverlap/>
                </w:pPr>
              </w:pPrChange>
            </w:pPr>
            <w:del w:id="212" w:author="Debbie Houldsworth" w:date="2020-05-07T08:25:00Z">
              <w:r w:rsidRPr="002D11C1" w:rsidDel="00460EE8">
                <w:delText>has the meaning given to that term in the Electricity Distribution Licence;</w:delText>
              </w:r>
            </w:del>
          </w:p>
        </w:tc>
      </w:tr>
      <w:tr w:rsidR="00FB7917" w:rsidDel="00CC40D1" w14:paraId="02CD4E4B" w14:textId="3116BCA9" w:rsidTr="00E314F2">
        <w:trPr>
          <w:del w:id="213" w:author="Debbie Houldsworth" w:date="2020-05-12T09:42:00Z"/>
          <w:trPrChange w:id="214" w:author="Debbie Houldsworth" w:date="2020-05-12T16:43:00Z">
            <w:trPr>
              <w:gridAfter w:val="0"/>
            </w:trPr>
          </w:trPrChange>
        </w:trPr>
        <w:tc>
          <w:tcPr>
            <w:tcW w:w="3544" w:type="dxa"/>
            <w:vAlign w:val="center"/>
            <w:tcPrChange w:id="215" w:author="Debbie Houldsworth" w:date="2020-05-12T16:43:00Z">
              <w:tcPr>
                <w:tcW w:w="3544" w:type="dxa"/>
                <w:gridSpan w:val="2"/>
              </w:tcPr>
            </w:tcPrChange>
          </w:tcPr>
          <w:p w14:paraId="616C5965" w14:textId="52EA3845" w:rsidR="00FB7917" w:rsidDel="00CC40D1" w:rsidRDefault="00FB7917" w:rsidP="00B73C6A">
            <w:pPr>
              <w:pStyle w:val="BodyText"/>
              <w:jc w:val="left"/>
              <w:rPr>
                <w:del w:id="216" w:author="Debbie Houldsworth" w:date="2020-05-12T09:42:00Z"/>
                <w:b/>
              </w:rPr>
            </w:pPr>
            <w:del w:id="217" w:author="Debbie Houldsworth" w:date="2020-05-07T08:43:00Z">
              <w:r w:rsidDel="00C71266">
                <w:rPr>
                  <w:b/>
                </w:rPr>
                <w:delText>“Applicant”</w:delText>
              </w:r>
            </w:del>
          </w:p>
        </w:tc>
        <w:tc>
          <w:tcPr>
            <w:tcW w:w="5353" w:type="dxa"/>
            <w:gridSpan w:val="2"/>
            <w:vAlign w:val="center"/>
            <w:tcPrChange w:id="218" w:author="Debbie Houldsworth" w:date="2020-05-12T16:43:00Z">
              <w:tcPr>
                <w:tcW w:w="5353" w:type="dxa"/>
                <w:gridSpan w:val="4"/>
              </w:tcPr>
            </w:tcPrChange>
          </w:tcPr>
          <w:p w14:paraId="14AE6E61" w14:textId="7E7D89A7" w:rsidR="00FB7917" w:rsidDel="00CC40D1" w:rsidRDefault="00FB7917">
            <w:pPr>
              <w:pStyle w:val="BodyText"/>
              <w:jc w:val="left"/>
              <w:rPr>
                <w:del w:id="219" w:author="Debbie Houldsworth" w:date="2020-05-12T09:42:00Z"/>
              </w:rPr>
              <w:pPrChange w:id="220" w:author="Debbie Houldsworth" w:date="2020-05-12T16:43:00Z">
                <w:pPr>
                  <w:pStyle w:val="BodyText"/>
                </w:pPr>
              </w:pPrChange>
            </w:pPr>
            <w:del w:id="221" w:author="Debbie Houldsworth" w:date="2020-05-07T08:43:00Z">
              <w:r w:rsidDel="00C71266">
                <w:delText>means a Supplier or Distribution Business that has applied to complete Entry Assessment or Re-Qualification;</w:delText>
              </w:r>
            </w:del>
          </w:p>
        </w:tc>
      </w:tr>
      <w:tr w:rsidR="00FB7917" w:rsidDel="00CC40D1" w14:paraId="6768564C" w14:textId="71CCB0D9" w:rsidTr="00E314F2">
        <w:trPr>
          <w:del w:id="222" w:author="Debbie Houldsworth" w:date="2020-05-12T09:42:00Z"/>
          <w:trPrChange w:id="223" w:author="Debbie Houldsworth" w:date="2020-05-12T16:43:00Z">
            <w:trPr>
              <w:gridAfter w:val="0"/>
            </w:trPr>
          </w:trPrChange>
        </w:trPr>
        <w:tc>
          <w:tcPr>
            <w:tcW w:w="3544" w:type="dxa"/>
            <w:vAlign w:val="center"/>
            <w:tcPrChange w:id="224" w:author="Debbie Houldsworth" w:date="2020-05-12T16:43:00Z">
              <w:tcPr>
                <w:tcW w:w="3544" w:type="dxa"/>
                <w:gridSpan w:val="2"/>
              </w:tcPr>
            </w:tcPrChange>
          </w:tcPr>
          <w:p w14:paraId="19413890" w14:textId="100B094D" w:rsidR="000846DC" w:rsidRPr="006D230F" w:rsidDel="00C71266" w:rsidRDefault="000846DC" w:rsidP="00B73C6A">
            <w:pPr>
              <w:pStyle w:val="BodyText"/>
              <w:jc w:val="left"/>
              <w:rPr>
                <w:del w:id="225" w:author="Debbie Houldsworth" w:date="2020-05-07T08:44:00Z"/>
                <w:b/>
              </w:rPr>
            </w:pPr>
            <w:del w:id="226" w:author="Debbie Houldsworth" w:date="2020-05-07T08:44:00Z">
              <w:r w:rsidRPr="00B46C0C" w:rsidDel="00C71266">
                <w:rPr>
                  <w:b/>
                  <w:sz w:val="22"/>
                  <w:szCs w:val="22"/>
                </w:rPr>
                <w:delText>“Application for Derogation”</w:delText>
              </w:r>
            </w:del>
          </w:p>
          <w:p w14:paraId="7623B152" w14:textId="39C94A29" w:rsidR="00FB7917" w:rsidDel="00CC40D1" w:rsidRDefault="00FB7917" w:rsidP="00B73C6A">
            <w:pPr>
              <w:pStyle w:val="BodyText"/>
              <w:jc w:val="left"/>
              <w:rPr>
                <w:del w:id="227" w:author="Debbie Houldsworth" w:date="2020-05-12T09:42:00Z"/>
                <w:b/>
              </w:rPr>
            </w:pPr>
            <w:del w:id="228" w:author="Debbie Houldsworth" w:date="2020-05-07T08:25:00Z">
              <w:r w:rsidDel="00460EE8">
                <w:rPr>
                  <w:b/>
                </w:rPr>
                <w:delText>“Application for GDCC Access”</w:delText>
              </w:r>
            </w:del>
          </w:p>
        </w:tc>
        <w:tc>
          <w:tcPr>
            <w:tcW w:w="5353" w:type="dxa"/>
            <w:gridSpan w:val="2"/>
            <w:vAlign w:val="center"/>
            <w:tcPrChange w:id="229" w:author="Debbie Houldsworth" w:date="2020-05-12T16:43:00Z">
              <w:tcPr>
                <w:tcW w:w="5353" w:type="dxa"/>
                <w:gridSpan w:val="4"/>
              </w:tcPr>
            </w:tcPrChange>
          </w:tcPr>
          <w:p w14:paraId="525692CB" w14:textId="1A55FC8C" w:rsidR="000846DC" w:rsidDel="00C71266" w:rsidRDefault="000846DC">
            <w:pPr>
              <w:pStyle w:val="BodyText"/>
              <w:jc w:val="left"/>
              <w:rPr>
                <w:del w:id="230" w:author="Debbie Houldsworth" w:date="2020-05-07T08:44:00Z"/>
              </w:rPr>
              <w:pPrChange w:id="231" w:author="Debbie Houldsworth" w:date="2020-05-12T16:43:00Z">
                <w:pPr>
                  <w:pStyle w:val="BodyText"/>
                </w:pPr>
              </w:pPrChange>
            </w:pPr>
            <w:del w:id="232" w:author="Debbie Houldsworth" w:date="2020-05-07T08:44:00Z">
              <w:r w:rsidRPr="000846DC" w:rsidDel="00C71266">
                <w:delText>has the meaning given to that term in Clause 41.3.</w:delText>
              </w:r>
            </w:del>
          </w:p>
          <w:p w14:paraId="5E4A6743" w14:textId="7A2ED5CA" w:rsidR="00FB7917" w:rsidDel="00CC40D1" w:rsidRDefault="00FB7917">
            <w:pPr>
              <w:pStyle w:val="BodyText"/>
              <w:jc w:val="left"/>
              <w:rPr>
                <w:del w:id="233" w:author="Debbie Houldsworth" w:date="2020-05-12T09:42:00Z"/>
              </w:rPr>
              <w:pPrChange w:id="234" w:author="Debbie Houldsworth" w:date="2020-05-12T16:43:00Z">
                <w:pPr>
                  <w:pStyle w:val="BodyText"/>
                </w:pPr>
              </w:pPrChange>
            </w:pPr>
            <w:del w:id="235" w:author="Debbie Houldsworth" w:date="2020-05-07T08:25:00Z">
              <w:r w:rsidDel="00460EE8">
                <w:delText>means an application for access to the Central Charge Database, substantially in the form set out in Part 1 of Schedule 15;</w:delText>
              </w:r>
            </w:del>
          </w:p>
        </w:tc>
      </w:tr>
      <w:tr w:rsidR="00313179" w:rsidDel="00CC40D1" w14:paraId="16E2BEDA" w14:textId="77777777" w:rsidTr="00E314F2">
        <w:trPr>
          <w:del w:id="236" w:author="Debbie Houldsworth" w:date="2020-05-12T09:42:00Z"/>
        </w:trPr>
        <w:tc>
          <w:tcPr>
            <w:tcW w:w="3544" w:type="dxa"/>
            <w:vAlign w:val="center"/>
          </w:tcPr>
          <w:p w14:paraId="28C37D19" w14:textId="54A96872" w:rsidR="00FB7917" w:rsidDel="00CC40D1" w:rsidRDefault="00FB7917" w:rsidP="00B73C6A">
            <w:pPr>
              <w:pStyle w:val="BodyText"/>
              <w:jc w:val="left"/>
              <w:rPr>
                <w:del w:id="237" w:author="Debbie Houldsworth" w:date="2020-05-12T09:42:00Z"/>
                <w:b/>
              </w:rPr>
            </w:pPr>
            <w:del w:id="238" w:author="Debbie Houldsworth" w:date="2020-05-07T11:31:00Z">
              <w:r w:rsidDel="002D3E90">
                <w:rPr>
                  <w:b/>
                </w:rPr>
                <w:delText>“Application for Registration”</w:delText>
              </w:r>
            </w:del>
          </w:p>
        </w:tc>
        <w:tc>
          <w:tcPr>
            <w:tcW w:w="5353" w:type="dxa"/>
            <w:gridSpan w:val="2"/>
            <w:vAlign w:val="center"/>
          </w:tcPr>
          <w:p w14:paraId="6EA2F99A" w14:textId="0218C1BF" w:rsidR="00FB7917" w:rsidDel="00CC40D1" w:rsidRDefault="00FB7917">
            <w:pPr>
              <w:pStyle w:val="BodyText"/>
              <w:jc w:val="left"/>
              <w:rPr>
                <w:del w:id="239" w:author="Debbie Houldsworth" w:date="2020-05-12T09:42:00Z"/>
              </w:rPr>
              <w:pPrChange w:id="240" w:author="Debbie Houldsworth" w:date="2020-05-12T16:43:00Z">
                <w:pPr>
                  <w:pStyle w:val="BodyText"/>
                </w:pPr>
              </w:pPrChange>
            </w:pPr>
            <w:del w:id="241" w:author="Debbie Houldsworth" w:date="2020-05-07T11:31:00Z">
              <w:r w:rsidDel="002D3E90">
                <w:delText>means an application by a Supplier to be Registered against Supply Number core data;</w:delText>
              </w:r>
            </w:del>
          </w:p>
        </w:tc>
      </w:tr>
      <w:tr w:rsidR="009441A1" w:rsidDel="00CC40D1" w14:paraId="6B3ABC2C" w14:textId="7B9A85EF" w:rsidTr="00E314F2">
        <w:tblPrEx>
          <w:tblPrExChange w:id="242"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243" w:author="Debbie Houldsworth" w:date="2020-05-12T09:42:00Z"/>
          <w:trPrChange w:id="244" w:author="Debbie Houldsworth" w:date="2020-05-12T16:43:00Z">
            <w:trPr>
              <w:gridBefore w:val="1"/>
            </w:trPr>
          </w:trPrChange>
        </w:trPr>
        <w:tc>
          <w:tcPr>
            <w:tcW w:w="3544" w:type="dxa"/>
            <w:vAlign w:val="center"/>
            <w:tcPrChange w:id="245" w:author="Debbie Houldsworth" w:date="2020-05-12T16:43:00Z">
              <w:tcPr>
                <w:tcW w:w="3544" w:type="dxa"/>
                <w:gridSpan w:val="2"/>
                <w:vAlign w:val="center"/>
              </w:tcPr>
            </w:tcPrChange>
          </w:tcPr>
          <w:p w14:paraId="46C86162" w14:textId="0C44F5BD" w:rsidR="00FB7917" w:rsidDel="00CC40D1" w:rsidRDefault="00FB7917" w:rsidP="00B73C6A">
            <w:pPr>
              <w:pStyle w:val="BodyText"/>
              <w:jc w:val="left"/>
              <w:rPr>
                <w:del w:id="246" w:author="Debbie Houldsworth" w:date="2020-05-12T09:42:00Z"/>
                <w:b/>
              </w:rPr>
            </w:pPr>
            <w:del w:id="247" w:author="Debbie Houldsworth" w:date="2020-05-12T09:42:00Z">
              <w:r w:rsidDel="00CC40D1">
                <w:rPr>
                  <w:b/>
                </w:rPr>
                <w:delText>“Appointed MPAS Agent”</w:delText>
              </w:r>
            </w:del>
          </w:p>
        </w:tc>
        <w:tc>
          <w:tcPr>
            <w:tcW w:w="5353" w:type="dxa"/>
            <w:gridSpan w:val="2"/>
            <w:vAlign w:val="center"/>
            <w:tcPrChange w:id="248" w:author="Debbie Houldsworth" w:date="2020-05-12T16:43:00Z">
              <w:tcPr>
                <w:tcW w:w="5353" w:type="dxa"/>
                <w:gridSpan w:val="4"/>
              </w:tcPr>
            </w:tcPrChange>
          </w:tcPr>
          <w:p w14:paraId="104CBEA7" w14:textId="5C6DCE91" w:rsidR="00FB7917" w:rsidDel="00CC40D1" w:rsidRDefault="00FB7917">
            <w:pPr>
              <w:pStyle w:val="BodyText"/>
              <w:jc w:val="left"/>
              <w:rPr>
                <w:del w:id="249" w:author="Debbie Houldsworth" w:date="2020-05-12T09:42:00Z"/>
              </w:rPr>
              <w:pPrChange w:id="250" w:author="Debbie Houldsworth" w:date="2020-05-12T16:43:00Z">
                <w:pPr>
                  <w:pStyle w:val="BodyText"/>
                </w:pPr>
              </w:pPrChange>
            </w:pPr>
            <w:del w:id="251" w:author="Debbie Houldsworth" w:date="2020-05-12T09:42:00Z">
              <w:r w:rsidDel="00CC40D1">
                <w:delText>means a sub-contractor or delegate duly appointed by a Distribution Business in accordance with Clause 48.2 to provide MPAS;</w:delText>
              </w:r>
            </w:del>
          </w:p>
        </w:tc>
      </w:tr>
      <w:tr w:rsidR="009441A1" w:rsidDel="00CC40D1" w14:paraId="40252972" w14:textId="48BFD33C" w:rsidTr="00E314F2">
        <w:tblPrEx>
          <w:tblPrExChange w:id="252"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253" w:author="Debbie Houldsworth" w:date="2020-05-12T09:42:00Z"/>
          <w:trPrChange w:id="254" w:author="Debbie Houldsworth" w:date="2020-05-12T16:43:00Z">
            <w:trPr>
              <w:gridBefore w:val="1"/>
            </w:trPr>
          </w:trPrChange>
        </w:trPr>
        <w:tc>
          <w:tcPr>
            <w:tcW w:w="3544" w:type="dxa"/>
            <w:vAlign w:val="center"/>
            <w:tcPrChange w:id="255" w:author="Debbie Houldsworth" w:date="2020-05-12T16:43:00Z">
              <w:tcPr>
                <w:tcW w:w="3544" w:type="dxa"/>
                <w:gridSpan w:val="2"/>
                <w:vAlign w:val="center"/>
              </w:tcPr>
            </w:tcPrChange>
          </w:tcPr>
          <w:p w14:paraId="4751C3F8" w14:textId="17DD0680" w:rsidR="00FB7917" w:rsidDel="00CC40D1" w:rsidRDefault="00FB7917" w:rsidP="00B73C6A">
            <w:pPr>
              <w:pStyle w:val="BodyText"/>
              <w:jc w:val="left"/>
              <w:rPr>
                <w:del w:id="256" w:author="Debbie Houldsworth" w:date="2020-05-12T09:42:00Z"/>
                <w:b/>
              </w:rPr>
            </w:pPr>
            <w:del w:id="257" w:author="Debbie Houldsworth" w:date="2020-05-12T09:42:00Z">
              <w:r w:rsidDel="00CC40D1">
                <w:rPr>
                  <w:b/>
                </w:rPr>
                <w:delText>“Approve”</w:delText>
              </w:r>
            </w:del>
          </w:p>
        </w:tc>
        <w:tc>
          <w:tcPr>
            <w:tcW w:w="5353" w:type="dxa"/>
            <w:gridSpan w:val="2"/>
            <w:vAlign w:val="center"/>
            <w:tcPrChange w:id="258" w:author="Debbie Houldsworth" w:date="2020-05-12T16:43:00Z">
              <w:tcPr>
                <w:tcW w:w="5353" w:type="dxa"/>
                <w:gridSpan w:val="4"/>
              </w:tcPr>
            </w:tcPrChange>
          </w:tcPr>
          <w:p w14:paraId="26D7CECC" w14:textId="78A7644D" w:rsidR="00FB7917" w:rsidDel="00CC40D1" w:rsidRDefault="00FB7917">
            <w:pPr>
              <w:pStyle w:val="BodyText"/>
              <w:jc w:val="left"/>
              <w:rPr>
                <w:del w:id="259" w:author="Debbie Houldsworth" w:date="2020-05-12T09:42:00Z"/>
              </w:rPr>
              <w:pPrChange w:id="260" w:author="Debbie Houldsworth" w:date="2020-05-12T16:43:00Z">
                <w:pPr>
                  <w:pStyle w:val="BodyText"/>
                </w:pPr>
              </w:pPrChange>
            </w:pPr>
            <w:del w:id="261" w:author="Debbie Houldsworth" w:date="2020-05-12T09:42:00Z">
              <w:r w:rsidDel="00CC40D1">
                <w:delText xml:space="preserve">means a resolution by MEC pursuant to Clause 11.3 that an Applicant  has successfully completed an Entry Assessment and is authorised to participate in the Market Sectors included in that assessment, if applicable, and </w:delText>
              </w:r>
              <w:r w:rsidDel="00CC40D1">
                <w:rPr>
                  <w:b/>
                </w:rPr>
                <w:delText>“Approved”</w:delText>
              </w:r>
              <w:r w:rsidDel="00CC40D1">
                <w:delText xml:space="preserve">, </w:delText>
              </w:r>
              <w:r w:rsidDel="00CC40D1">
                <w:rPr>
                  <w:b/>
                </w:rPr>
                <w:delText>“Disapprove”</w:delText>
              </w:r>
              <w:r w:rsidDel="00CC40D1">
                <w:delText xml:space="preserve"> and </w:delText>
              </w:r>
              <w:r w:rsidDel="00CC40D1">
                <w:rPr>
                  <w:b/>
                </w:rPr>
                <w:delText xml:space="preserve">“Disapproved” </w:delText>
              </w:r>
              <w:r w:rsidDel="00CC40D1">
                <w:delText>shall be interpreted accordingly;</w:delText>
              </w:r>
            </w:del>
          </w:p>
        </w:tc>
      </w:tr>
      <w:tr w:rsidR="009441A1" w:rsidDel="00CC40D1" w14:paraId="3B3BEB31" w14:textId="6F5766C4" w:rsidTr="00E314F2">
        <w:tblPrEx>
          <w:tblPrExChange w:id="262"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263" w:author="Debbie Houldsworth" w:date="2020-05-12T09:42:00Z"/>
          <w:trPrChange w:id="264" w:author="Debbie Houldsworth" w:date="2020-05-12T16:43:00Z">
            <w:trPr>
              <w:gridBefore w:val="1"/>
            </w:trPr>
          </w:trPrChange>
        </w:trPr>
        <w:tc>
          <w:tcPr>
            <w:tcW w:w="3544" w:type="dxa"/>
            <w:vAlign w:val="center"/>
            <w:tcPrChange w:id="265" w:author="Debbie Houldsworth" w:date="2020-05-12T16:43:00Z">
              <w:tcPr>
                <w:tcW w:w="3544" w:type="dxa"/>
                <w:gridSpan w:val="2"/>
                <w:vAlign w:val="center"/>
              </w:tcPr>
            </w:tcPrChange>
          </w:tcPr>
          <w:p w14:paraId="6CB3E33D" w14:textId="021788FB" w:rsidR="00FB7917" w:rsidDel="00CC40D1" w:rsidRDefault="00FB7917" w:rsidP="00B73C6A">
            <w:pPr>
              <w:pStyle w:val="BodyText"/>
              <w:jc w:val="left"/>
              <w:rPr>
                <w:del w:id="266" w:author="Debbie Houldsworth" w:date="2020-05-12T09:42:00Z"/>
                <w:b/>
              </w:rPr>
            </w:pPr>
            <w:del w:id="267" w:author="Debbie Houldsworth" w:date="2020-05-07T11:32:00Z">
              <w:r w:rsidDel="002D3E90">
                <w:rPr>
                  <w:b/>
                </w:rPr>
                <w:delText>"Associated Supplier"</w:delText>
              </w:r>
            </w:del>
          </w:p>
        </w:tc>
        <w:tc>
          <w:tcPr>
            <w:tcW w:w="5353" w:type="dxa"/>
            <w:gridSpan w:val="2"/>
            <w:vAlign w:val="center"/>
            <w:tcPrChange w:id="268" w:author="Debbie Houldsworth" w:date="2020-05-12T16:43:00Z">
              <w:tcPr>
                <w:tcW w:w="5353" w:type="dxa"/>
                <w:gridSpan w:val="4"/>
              </w:tcPr>
            </w:tcPrChange>
          </w:tcPr>
          <w:p w14:paraId="4C21796B" w14:textId="5BEEB30A" w:rsidR="00FB7917" w:rsidDel="00CC40D1" w:rsidRDefault="00FB7917">
            <w:pPr>
              <w:pStyle w:val="BodyText"/>
              <w:jc w:val="left"/>
              <w:rPr>
                <w:del w:id="269" w:author="Debbie Houldsworth" w:date="2020-05-12T09:42:00Z"/>
              </w:rPr>
              <w:pPrChange w:id="270" w:author="Debbie Houldsworth" w:date="2020-05-12T16:43:00Z">
                <w:pPr>
                  <w:pStyle w:val="BodyText"/>
                </w:pPr>
              </w:pPrChange>
            </w:pPr>
            <w:del w:id="271" w:author="Debbie Houldsworth" w:date="2020-05-07T11:32:00Z">
              <w:r w:rsidDel="002D3E90">
                <w:delText>means the Supplier who is required to respond to a dispute over a change of supplier meter reading or an Erroneous Registration notification;</w:delText>
              </w:r>
            </w:del>
          </w:p>
        </w:tc>
      </w:tr>
      <w:tr w:rsidR="00FB7917" w14:paraId="6B6216DF" w14:textId="77777777" w:rsidTr="00E314F2">
        <w:trPr>
          <w:trPrChange w:id="272" w:author="Debbie Houldsworth" w:date="2020-05-12T16:43:00Z">
            <w:trPr>
              <w:gridAfter w:val="0"/>
            </w:trPr>
          </w:trPrChange>
        </w:trPr>
        <w:tc>
          <w:tcPr>
            <w:tcW w:w="3544" w:type="dxa"/>
            <w:vAlign w:val="center"/>
            <w:tcPrChange w:id="273" w:author="Debbie Houldsworth" w:date="2020-05-12T16:43:00Z">
              <w:tcPr>
                <w:tcW w:w="3544" w:type="dxa"/>
                <w:gridSpan w:val="2"/>
              </w:tcPr>
            </w:tcPrChange>
          </w:tcPr>
          <w:p w14:paraId="04BA912B" w14:textId="77777777" w:rsidR="00FB7917" w:rsidRDefault="00FB7917" w:rsidP="00E314F2">
            <w:pPr>
              <w:pStyle w:val="BodyText"/>
              <w:jc w:val="left"/>
              <w:rPr>
                <w:b/>
              </w:rPr>
            </w:pPr>
            <w:r>
              <w:rPr>
                <w:b/>
              </w:rPr>
              <w:t>“Authorised Electricity Operator”</w:t>
            </w:r>
          </w:p>
        </w:tc>
        <w:tc>
          <w:tcPr>
            <w:tcW w:w="5353" w:type="dxa"/>
            <w:gridSpan w:val="2"/>
            <w:vAlign w:val="center"/>
            <w:tcPrChange w:id="274" w:author="Debbie Houldsworth" w:date="2020-05-12T16:43:00Z">
              <w:tcPr>
                <w:tcW w:w="5353" w:type="dxa"/>
                <w:gridSpan w:val="4"/>
              </w:tcPr>
            </w:tcPrChange>
          </w:tcPr>
          <w:p w14:paraId="045FD459" w14:textId="77777777" w:rsidR="00FB7917" w:rsidRDefault="00FB7917">
            <w:pPr>
              <w:pStyle w:val="BodyText"/>
              <w:jc w:val="left"/>
              <w:pPrChange w:id="275" w:author="Debbie Houldsworth" w:date="2020-05-12T16:43:00Z">
                <w:pPr>
                  <w:pStyle w:val="BodyText"/>
                  <w:framePr w:hSpace="181" w:wrap="around" w:hAnchor="text" w:xAlign="center" w:yAlign="center"/>
                  <w:suppressOverlap/>
                </w:pPr>
              </w:pPrChange>
            </w:pPr>
            <w:r>
              <w:t>has the meaning given to that term in the Electricity Distribution Licence and Electricity Supply Licence;</w:t>
            </w:r>
          </w:p>
        </w:tc>
      </w:tr>
      <w:tr w:rsidR="00F02845" w14:paraId="6D1FF624" w14:textId="77777777" w:rsidTr="00E314F2">
        <w:tblPrEx>
          <w:tblPrExChange w:id="276"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ins w:id="277" w:author="Debbie Houldsworth" w:date="2020-05-12T09:54:00Z"/>
          <w:trPrChange w:id="278" w:author="Debbie Houldsworth" w:date="2020-05-12T16:43:00Z">
            <w:trPr>
              <w:gridBefore w:val="1"/>
            </w:trPr>
          </w:trPrChange>
        </w:trPr>
        <w:tc>
          <w:tcPr>
            <w:tcW w:w="3544" w:type="dxa"/>
            <w:vAlign w:val="center"/>
            <w:tcPrChange w:id="279" w:author="Debbie Houldsworth" w:date="2020-05-12T16:43:00Z">
              <w:tcPr>
                <w:tcW w:w="3544" w:type="dxa"/>
                <w:gridSpan w:val="2"/>
              </w:tcPr>
            </w:tcPrChange>
          </w:tcPr>
          <w:p w14:paraId="43CEA03F" w14:textId="3B3F32CE" w:rsidR="00F02845" w:rsidRDefault="00B70526" w:rsidP="009441A1">
            <w:pPr>
              <w:pStyle w:val="BodyText"/>
              <w:jc w:val="left"/>
              <w:rPr>
                <w:ins w:id="280" w:author="Debbie Houldsworth" w:date="2020-05-12T09:54:00Z"/>
                <w:b/>
              </w:rPr>
            </w:pPr>
            <w:ins w:id="281" w:author="Debbie Houldsworth" w:date="2020-05-12T16:17:00Z">
              <w:r>
                <w:rPr>
                  <w:b/>
                </w:rPr>
                <w:t>“</w:t>
              </w:r>
            </w:ins>
            <w:ins w:id="282" w:author="Debbie Houldsworth" w:date="2020-05-12T09:54:00Z">
              <w:r w:rsidR="00F02845">
                <w:rPr>
                  <w:b/>
                </w:rPr>
                <w:t>Authority”</w:t>
              </w:r>
            </w:ins>
          </w:p>
        </w:tc>
        <w:tc>
          <w:tcPr>
            <w:tcW w:w="5353" w:type="dxa"/>
            <w:gridSpan w:val="2"/>
            <w:vAlign w:val="center"/>
            <w:tcPrChange w:id="283" w:author="Debbie Houldsworth" w:date="2020-05-12T16:43:00Z">
              <w:tcPr>
                <w:tcW w:w="5353" w:type="dxa"/>
                <w:gridSpan w:val="4"/>
              </w:tcPr>
            </w:tcPrChange>
          </w:tcPr>
          <w:p w14:paraId="68E67B95" w14:textId="51FADDB7" w:rsidR="00F02845" w:rsidRDefault="00F02845">
            <w:pPr>
              <w:pStyle w:val="BodyText"/>
              <w:jc w:val="left"/>
              <w:rPr>
                <w:ins w:id="284" w:author="Debbie Houldsworth" w:date="2020-05-12T09:54:00Z"/>
              </w:rPr>
              <w:pPrChange w:id="285" w:author="Debbie Houldsworth" w:date="2020-05-12T16:43:00Z">
                <w:pPr>
                  <w:pStyle w:val="BodyText"/>
                  <w:framePr w:hSpace="181" w:wrap="around" w:hAnchor="text" w:xAlign="center" w:yAlign="center"/>
                  <w:suppressOverlap/>
                </w:pPr>
              </w:pPrChange>
            </w:pPr>
            <w:ins w:id="286" w:author="Debbie Houldsworth" w:date="2020-05-12T09:54:00Z">
              <w:r>
                <w:t>means the Gas and Electricity Markets Authority established by Section 1(1) of the Utilities Act 2000</w:t>
              </w:r>
            </w:ins>
          </w:p>
        </w:tc>
      </w:tr>
      <w:tr w:rsidR="00FB7917" w:rsidDel="00F02845" w14:paraId="05771426" w14:textId="6A3AF281" w:rsidTr="00E314F2">
        <w:trPr>
          <w:del w:id="287" w:author="Debbie Houldsworth" w:date="2020-05-12T09:54:00Z"/>
          <w:trPrChange w:id="288" w:author="Debbie Houldsworth" w:date="2020-05-12T16:43:00Z">
            <w:trPr>
              <w:gridAfter w:val="0"/>
            </w:trPr>
          </w:trPrChange>
        </w:trPr>
        <w:tc>
          <w:tcPr>
            <w:tcW w:w="3544" w:type="dxa"/>
            <w:vAlign w:val="center"/>
            <w:tcPrChange w:id="289" w:author="Debbie Houldsworth" w:date="2020-05-12T16:43:00Z">
              <w:tcPr>
                <w:tcW w:w="3544" w:type="dxa"/>
                <w:gridSpan w:val="2"/>
              </w:tcPr>
            </w:tcPrChange>
          </w:tcPr>
          <w:p w14:paraId="2D146039" w14:textId="565E9B76" w:rsidR="00B242A2" w:rsidDel="00CC40D1" w:rsidRDefault="00FB7917" w:rsidP="00B73C6A">
            <w:pPr>
              <w:pStyle w:val="BodyText"/>
              <w:jc w:val="left"/>
              <w:rPr>
                <w:del w:id="290" w:author="Debbie Houldsworth" w:date="2020-05-12T09:43:00Z"/>
                <w:b/>
              </w:rPr>
            </w:pPr>
            <w:del w:id="291" w:author="Debbie Houldsworth" w:date="2020-05-12T09:54:00Z">
              <w:r w:rsidDel="00F02845">
                <w:rPr>
                  <w:b/>
                </w:rPr>
                <w:delText>“Authority”</w:delText>
              </w:r>
            </w:del>
          </w:p>
          <w:p w14:paraId="01BC4440" w14:textId="66BAB0CA" w:rsidR="00FF2A41" w:rsidDel="00CC40D1" w:rsidRDefault="00FF2A41" w:rsidP="00B73C6A">
            <w:pPr>
              <w:pStyle w:val="BodyText"/>
              <w:jc w:val="left"/>
              <w:rPr>
                <w:del w:id="292" w:author="Debbie Houldsworth" w:date="2020-05-12T09:42:00Z"/>
                <w:b/>
              </w:rPr>
            </w:pPr>
          </w:p>
          <w:p w14:paraId="2E93010D" w14:textId="7A87429C" w:rsidR="00B242A2" w:rsidDel="00D73EC6" w:rsidRDefault="00B242A2" w:rsidP="00B73C6A">
            <w:pPr>
              <w:pStyle w:val="BodyText"/>
              <w:jc w:val="left"/>
              <w:rPr>
                <w:del w:id="293" w:author="Debbie Houldsworth" w:date="2020-05-07T08:46:00Z"/>
                <w:b/>
              </w:rPr>
            </w:pPr>
            <w:del w:id="294" w:author="Debbie Houldsworth" w:date="2020-05-07T08:46:00Z">
              <w:r w:rsidDel="00D73EC6">
                <w:rPr>
                  <w:b/>
                </w:rPr>
                <w:delText>“Authority Change Proposal”</w:delText>
              </w:r>
            </w:del>
          </w:p>
          <w:p w14:paraId="589C133C" w14:textId="3A86A1CD" w:rsidR="00FF2A41" w:rsidDel="00CC40D1" w:rsidRDefault="00FF2A41" w:rsidP="00B73C6A">
            <w:pPr>
              <w:pStyle w:val="BodyText"/>
              <w:jc w:val="left"/>
              <w:rPr>
                <w:del w:id="295" w:author="Debbie Houldsworth" w:date="2020-05-12T09:42:00Z"/>
                <w:b/>
              </w:rPr>
            </w:pPr>
          </w:p>
          <w:p w14:paraId="769AC886" w14:textId="2A2A7452" w:rsidR="00FF2A41" w:rsidDel="00CC40D1" w:rsidRDefault="00FF2A41" w:rsidP="00B73C6A">
            <w:pPr>
              <w:pStyle w:val="BodyText"/>
              <w:jc w:val="left"/>
              <w:rPr>
                <w:del w:id="296" w:author="Debbie Houldsworth" w:date="2020-05-12T09:42:00Z"/>
                <w:b/>
              </w:rPr>
            </w:pPr>
          </w:p>
          <w:p w14:paraId="2B0BB3D1" w14:textId="09447D85" w:rsidR="00FF2A41" w:rsidDel="00CC40D1" w:rsidRDefault="00FF2A41" w:rsidP="00B73C6A">
            <w:pPr>
              <w:pStyle w:val="BodyText"/>
              <w:jc w:val="left"/>
              <w:rPr>
                <w:del w:id="297" w:author="Debbie Houldsworth" w:date="2020-05-12T09:42:00Z"/>
                <w:b/>
              </w:rPr>
            </w:pPr>
          </w:p>
          <w:p w14:paraId="7AFE2B92" w14:textId="7E5CB950" w:rsidR="00FF2A41" w:rsidDel="00CC40D1" w:rsidRDefault="00FF2A41" w:rsidP="00B73C6A">
            <w:pPr>
              <w:pStyle w:val="BodyText"/>
              <w:jc w:val="left"/>
              <w:rPr>
                <w:del w:id="298" w:author="Debbie Houldsworth" w:date="2020-05-12T09:42:00Z"/>
                <w:b/>
              </w:rPr>
            </w:pPr>
          </w:p>
          <w:p w14:paraId="03DA674B" w14:textId="0748F47B" w:rsidR="00FF2A41" w:rsidDel="00CC40D1" w:rsidRDefault="00FF2A41" w:rsidP="00B73C6A">
            <w:pPr>
              <w:pStyle w:val="BodyText"/>
              <w:jc w:val="left"/>
              <w:rPr>
                <w:del w:id="299" w:author="Debbie Houldsworth" w:date="2020-05-12T09:42:00Z"/>
                <w:b/>
              </w:rPr>
            </w:pPr>
          </w:p>
          <w:p w14:paraId="6CB96769" w14:textId="067EEC8A" w:rsidR="00FF2A41" w:rsidDel="00F02845" w:rsidRDefault="00FF2A41" w:rsidP="00B73C6A">
            <w:pPr>
              <w:pStyle w:val="BodyText"/>
              <w:jc w:val="left"/>
              <w:rPr>
                <w:del w:id="300" w:author="Debbie Houldsworth" w:date="2020-05-12T09:54:00Z"/>
                <w:b/>
              </w:rPr>
            </w:pPr>
            <w:del w:id="301" w:author="Debbie Houldsworth" w:date="2020-05-07T08:47:00Z">
              <w:r w:rsidDel="00B44550">
                <w:rPr>
                  <w:b/>
                </w:rPr>
                <w:delText>“Authority-Led Modification”</w:delText>
              </w:r>
            </w:del>
          </w:p>
        </w:tc>
        <w:tc>
          <w:tcPr>
            <w:tcW w:w="5353" w:type="dxa"/>
            <w:gridSpan w:val="2"/>
            <w:vAlign w:val="center"/>
            <w:tcPrChange w:id="302" w:author="Debbie Houldsworth" w:date="2020-05-12T16:43:00Z">
              <w:tcPr>
                <w:tcW w:w="5353" w:type="dxa"/>
                <w:gridSpan w:val="4"/>
              </w:tcPr>
            </w:tcPrChange>
          </w:tcPr>
          <w:p w14:paraId="1FC105B5" w14:textId="4E452879" w:rsidR="0005034F" w:rsidDel="00CC40D1" w:rsidRDefault="00FB7917">
            <w:pPr>
              <w:pStyle w:val="BodyText"/>
              <w:jc w:val="left"/>
              <w:rPr>
                <w:del w:id="303" w:author="Debbie Houldsworth" w:date="2020-05-12T09:43:00Z"/>
              </w:rPr>
              <w:pPrChange w:id="304" w:author="Debbie Houldsworth" w:date="2020-05-12T16:43:00Z">
                <w:pPr>
                  <w:pStyle w:val="BodyText"/>
                </w:pPr>
              </w:pPrChange>
            </w:pPr>
            <w:del w:id="305" w:author="Debbie Houldsworth" w:date="2020-05-12T09:54:00Z">
              <w:r w:rsidDel="00F02845">
                <w:delText>means the Gas and Electricity Markets Authority established by Section 1(1) of the Utilities Act 2000;</w:delText>
              </w:r>
            </w:del>
          </w:p>
          <w:p w14:paraId="4B04AD38" w14:textId="2577B0F4" w:rsidR="00B242A2" w:rsidDel="00D73EC6" w:rsidRDefault="00B242A2">
            <w:pPr>
              <w:pStyle w:val="BodyText"/>
              <w:jc w:val="left"/>
              <w:rPr>
                <w:del w:id="306" w:author="Debbie Houldsworth" w:date="2020-05-07T08:47:00Z"/>
              </w:rPr>
              <w:pPrChange w:id="307" w:author="Debbie Houldsworth" w:date="2020-05-12T16:43:00Z">
                <w:pPr>
                  <w:pStyle w:val="BodyText"/>
                </w:pPr>
              </w:pPrChange>
            </w:pPr>
            <w:del w:id="308" w:author="Debbie Houldsworth" w:date="2020-05-07T08:47:00Z">
              <w:r w:rsidDel="00D73EC6">
                <w:delText>Means modifications proposed to this Agreement:</w:delText>
              </w:r>
            </w:del>
          </w:p>
          <w:p w14:paraId="0D762D97" w14:textId="6526047D" w:rsidR="00B242A2" w:rsidDel="00D73EC6" w:rsidRDefault="00B242A2">
            <w:pPr>
              <w:pStyle w:val="BodyText"/>
              <w:numPr>
                <w:ilvl w:val="0"/>
                <w:numId w:val="86"/>
              </w:numPr>
              <w:jc w:val="left"/>
              <w:rPr>
                <w:del w:id="309" w:author="Debbie Houldsworth" w:date="2020-05-07T08:47:00Z"/>
              </w:rPr>
              <w:pPrChange w:id="310" w:author="Debbie Houldsworth" w:date="2020-05-12T16:43:00Z">
                <w:pPr>
                  <w:pStyle w:val="BodyText"/>
                  <w:numPr>
                    <w:numId w:val="86"/>
                  </w:numPr>
                  <w:ind w:left="720" w:hanging="360"/>
                </w:pPr>
              </w:pPrChange>
            </w:pPr>
            <w:del w:id="311" w:author="Debbie Houldsworth" w:date="2020-05-07T08:47:00Z">
              <w:r w:rsidDel="00D73EC6">
                <w:delText>Which the Authority reasonably considers are necessary to comply with or implement the Regulation and/or any relevant legally binding decisions of the European Commission and/or the Agency for the Co-operation of Energy Regulators; and/or</w:delText>
              </w:r>
            </w:del>
          </w:p>
          <w:p w14:paraId="09BFB115" w14:textId="5086411A" w:rsidR="00FF2A41" w:rsidDel="00CC40D1" w:rsidRDefault="00B242A2">
            <w:pPr>
              <w:pStyle w:val="BodyText"/>
              <w:ind w:left="720"/>
              <w:jc w:val="left"/>
              <w:rPr>
                <w:del w:id="312" w:author="Debbie Houldsworth" w:date="2020-05-12T09:43:00Z"/>
              </w:rPr>
              <w:pPrChange w:id="313" w:author="Debbie Houldsworth" w:date="2020-05-12T16:43:00Z">
                <w:pPr>
                  <w:pStyle w:val="BodyText"/>
                  <w:numPr>
                    <w:numId w:val="86"/>
                  </w:numPr>
                  <w:ind w:left="720" w:hanging="360"/>
                </w:pPr>
              </w:pPrChange>
            </w:pPr>
            <w:del w:id="314" w:author="Debbie Houldsworth" w:date="2020-05-07T08:46:00Z">
              <w:r w:rsidDel="00D73EC6">
                <w:delText>in respect of a Significant Code Review</w:delText>
              </w:r>
            </w:del>
            <w:del w:id="315" w:author="Debbie Houldsworth" w:date="2020-05-12T09:43:00Z">
              <w:r w:rsidR="00FF2A41" w:rsidDel="00CC40D1">
                <w:delText>;</w:delText>
              </w:r>
            </w:del>
          </w:p>
          <w:p w14:paraId="19F92116" w14:textId="4E2E8897" w:rsidR="00FF2A41" w:rsidDel="00F02845" w:rsidRDefault="00FF2A41">
            <w:pPr>
              <w:pStyle w:val="BodyText"/>
              <w:jc w:val="left"/>
              <w:rPr>
                <w:del w:id="316" w:author="Debbie Houldsworth" w:date="2020-05-12T09:54:00Z"/>
              </w:rPr>
              <w:pPrChange w:id="317" w:author="Debbie Houldsworth" w:date="2020-05-12T16:43:00Z">
                <w:pPr>
                  <w:pStyle w:val="BodyText"/>
                </w:pPr>
              </w:pPrChange>
            </w:pPr>
            <w:del w:id="318" w:author="Debbie Houldsworth" w:date="2020-05-07T08:47:00Z">
              <w:r w:rsidDel="00B44550">
                <w:delText>Means a modification to this Agreement proposed by the Authority pursuant to Condition 23.6B of the Electricity Distribution Licence;</w:delText>
              </w:r>
            </w:del>
          </w:p>
        </w:tc>
      </w:tr>
      <w:tr w:rsidR="00FB7917" w:rsidDel="00CC40D1" w14:paraId="2FD8EA05" w14:textId="3E371433" w:rsidTr="00E314F2">
        <w:trPr>
          <w:del w:id="319" w:author="Debbie Houldsworth" w:date="2020-05-12T09:43:00Z"/>
          <w:trPrChange w:id="320" w:author="Debbie Houldsworth" w:date="2020-05-12T16:43:00Z">
            <w:trPr>
              <w:gridAfter w:val="0"/>
            </w:trPr>
          </w:trPrChange>
        </w:trPr>
        <w:tc>
          <w:tcPr>
            <w:tcW w:w="3544" w:type="dxa"/>
            <w:vAlign w:val="center"/>
            <w:tcPrChange w:id="321" w:author="Debbie Houldsworth" w:date="2020-05-12T16:43:00Z">
              <w:tcPr>
                <w:tcW w:w="3544" w:type="dxa"/>
                <w:gridSpan w:val="2"/>
              </w:tcPr>
            </w:tcPrChange>
          </w:tcPr>
          <w:p w14:paraId="444CB066" w14:textId="32DF0083" w:rsidR="00FB7917" w:rsidDel="00CC40D1" w:rsidRDefault="00FB7917" w:rsidP="00B73C6A">
            <w:pPr>
              <w:pStyle w:val="BodyText"/>
              <w:jc w:val="left"/>
              <w:rPr>
                <w:del w:id="322" w:author="Debbie Houldsworth" w:date="2020-05-12T09:43:00Z"/>
                <w:b/>
              </w:rPr>
            </w:pPr>
            <w:del w:id="323" w:author="Debbie Houldsworth" w:date="2020-05-12T09:43:00Z">
              <w:r w:rsidDel="00CC40D1">
                <w:rPr>
                  <w:b/>
                </w:rPr>
                <w:delText>“Average Fraction of Yearly Consumption”</w:delText>
              </w:r>
            </w:del>
          </w:p>
        </w:tc>
        <w:tc>
          <w:tcPr>
            <w:tcW w:w="5353" w:type="dxa"/>
            <w:gridSpan w:val="2"/>
            <w:vAlign w:val="center"/>
            <w:tcPrChange w:id="324" w:author="Debbie Houldsworth" w:date="2020-05-12T16:43:00Z">
              <w:tcPr>
                <w:tcW w:w="5353" w:type="dxa"/>
                <w:gridSpan w:val="4"/>
              </w:tcPr>
            </w:tcPrChange>
          </w:tcPr>
          <w:p w14:paraId="4D18148B" w14:textId="6EE765BE" w:rsidR="00FB7917" w:rsidDel="00CC40D1" w:rsidRDefault="00FB7917">
            <w:pPr>
              <w:pStyle w:val="BodyText"/>
              <w:jc w:val="left"/>
              <w:rPr>
                <w:del w:id="325" w:author="Debbie Houldsworth" w:date="2020-05-12T09:43:00Z"/>
              </w:rPr>
              <w:pPrChange w:id="326" w:author="Debbie Houldsworth" w:date="2020-05-12T16:43:00Z">
                <w:pPr>
                  <w:pStyle w:val="BodyText"/>
                </w:pPr>
              </w:pPrChange>
            </w:pPr>
            <w:del w:id="327" w:author="Debbie Houldsworth" w:date="2020-05-12T09:43:00Z">
              <w:r w:rsidDel="00CC40D1">
                <w:delText>has the meaning given to that term in the</w:delText>
              </w:r>
              <w:r w:rsidDel="00CC40D1">
                <w:rPr>
                  <w:b/>
                </w:rPr>
                <w:delText xml:space="preserve">                                   </w:delText>
              </w:r>
              <w:r w:rsidDel="00CC40D1">
                <w:delText>BSC;</w:delText>
              </w:r>
            </w:del>
          </w:p>
        </w:tc>
      </w:tr>
      <w:tr w:rsidR="00FB7917" w14:paraId="198860C7" w14:textId="77777777" w:rsidTr="00E314F2">
        <w:trPr>
          <w:trPrChange w:id="328" w:author="Debbie Houldsworth" w:date="2020-05-12T16:43:00Z">
            <w:trPr>
              <w:gridAfter w:val="0"/>
            </w:trPr>
          </w:trPrChange>
        </w:trPr>
        <w:tc>
          <w:tcPr>
            <w:tcW w:w="3544" w:type="dxa"/>
            <w:vAlign w:val="center"/>
            <w:tcPrChange w:id="329" w:author="Debbie Houldsworth" w:date="2020-05-12T16:43:00Z">
              <w:tcPr>
                <w:tcW w:w="3544" w:type="dxa"/>
                <w:gridSpan w:val="2"/>
              </w:tcPr>
            </w:tcPrChange>
          </w:tcPr>
          <w:p w14:paraId="2F968D45" w14:textId="77777777" w:rsidR="00FB7917" w:rsidRDefault="00FB7917" w:rsidP="00E314F2">
            <w:pPr>
              <w:pStyle w:val="BodyText"/>
              <w:jc w:val="left"/>
              <w:rPr>
                <w:b/>
              </w:rPr>
            </w:pPr>
            <w:r>
              <w:rPr>
                <w:b/>
              </w:rPr>
              <w:t>“Balancing and Settlement Code” or “BSC”</w:t>
            </w:r>
          </w:p>
        </w:tc>
        <w:tc>
          <w:tcPr>
            <w:tcW w:w="5353" w:type="dxa"/>
            <w:gridSpan w:val="2"/>
            <w:vAlign w:val="center"/>
            <w:tcPrChange w:id="330" w:author="Debbie Houldsworth" w:date="2020-05-12T16:43:00Z">
              <w:tcPr>
                <w:tcW w:w="5353" w:type="dxa"/>
                <w:gridSpan w:val="4"/>
              </w:tcPr>
            </w:tcPrChange>
          </w:tcPr>
          <w:p w14:paraId="3DB66689" w14:textId="77777777" w:rsidR="00FB7917" w:rsidRDefault="00FB7917">
            <w:pPr>
              <w:pStyle w:val="BodyText"/>
              <w:jc w:val="left"/>
              <w:pPrChange w:id="331" w:author="Debbie Houldsworth" w:date="2020-05-12T16:43:00Z">
                <w:pPr>
                  <w:pStyle w:val="BodyText"/>
                  <w:framePr w:hSpace="181" w:wrap="around" w:hAnchor="text" w:xAlign="center" w:yAlign="center"/>
                  <w:suppressOverlap/>
                </w:pPr>
              </w:pPrChange>
            </w:pPr>
            <w:r>
              <w:t>means the document designated by the Secretary of State and adopted by NGC as the BSC pursuant to Condition 7A of the Transmission Licence, and as given contractual force by the BSC Framework Agreement;</w:t>
            </w:r>
          </w:p>
        </w:tc>
      </w:tr>
      <w:tr w:rsidR="00CC40D1" w14:paraId="4AB3DA8B" w14:textId="77777777" w:rsidTr="00E314F2">
        <w:trPr>
          <w:ins w:id="332" w:author="Debbie Houldsworth" w:date="2020-05-12T09:36:00Z"/>
          <w:trPrChange w:id="333" w:author="Debbie Houldsworth" w:date="2020-05-12T16:43:00Z">
            <w:trPr>
              <w:gridAfter w:val="0"/>
            </w:trPr>
          </w:trPrChange>
        </w:trPr>
        <w:tc>
          <w:tcPr>
            <w:tcW w:w="3544" w:type="dxa"/>
            <w:vAlign w:val="center"/>
            <w:tcPrChange w:id="334" w:author="Debbie Houldsworth" w:date="2020-05-12T16:43:00Z">
              <w:tcPr>
                <w:tcW w:w="3544" w:type="dxa"/>
                <w:gridSpan w:val="2"/>
              </w:tcPr>
            </w:tcPrChange>
          </w:tcPr>
          <w:p w14:paraId="1ACA44D9" w14:textId="65D60C2D" w:rsidR="00CC40D1" w:rsidRDefault="00CC40D1" w:rsidP="009441A1">
            <w:pPr>
              <w:pStyle w:val="BodyText"/>
              <w:jc w:val="left"/>
              <w:rPr>
                <w:ins w:id="335" w:author="Debbie Houldsworth" w:date="2020-05-12T09:36:00Z"/>
                <w:b/>
              </w:rPr>
            </w:pPr>
            <w:ins w:id="336" w:author="Debbie Houldsworth" w:date="2020-05-12T09:36:00Z">
              <w:r>
                <w:rPr>
                  <w:b/>
                  <w:bCs/>
                </w:rPr>
                <w:t>"Board"</w:t>
              </w:r>
            </w:ins>
            <w:ins w:id="337" w:author="Debbie Houldsworth" w:date="2020-05-13T10:40:00Z">
              <w:r w:rsidR="00171AD9">
                <w:rPr>
                  <w:b/>
                  <w:bCs/>
                </w:rPr>
                <w:t xml:space="preserve"> </w:t>
              </w:r>
            </w:ins>
            <w:ins w:id="338" w:author="Debbie Houldsworth" w:date="2020-05-13T13:28:00Z">
              <w:r w:rsidR="00AA1187">
                <w:rPr>
                  <w:b/>
                  <w:bCs/>
                </w:rPr>
                <w:t>or</w:t>
              </w:r>
            </w:ins>
            <w:ins w:id="339" w:author="Debbie Houldsworth" w:date="2020-05-13T10:40:00Z">
              <w:r w:rsidR="00171AD9">
                <w:rPr>
                  <w:b/>
                  <w:bCs/>
                </w:rPr>
                <w:t xml:space="preserve"> </w:t>
              </w:r>
              <w:r w:rsidR="00DE4059">
                <w:rPr>
                  <w:b/>
                  <w:bCs/>
                </w:rPr>
                <w:t>“</w:t>
              </w:r>
            </w:ins>
            <w:ins w:id="340" w:author="Debbie Houldsworth" w:date="2020-05-20T11:50:00Z">
              <w:r w:rsidR="0074192C">
                <w:rPr>
                  <w:b/>
                  <w:bCs/>
                </w:rPr>
                <w:t>MRASCO</w:t>
              </w:r>
            </w:ins>
            <w:ins w:id="341" w:author="Debbie Houldsworth" w:date="2020-05-13T10:41:00Z">
              <w:r w:rsidR="00DE4059">
                <w:rPr>
                  <w:b/>
                  <w:bCs/>
                </w:rPr>
                <w:t xml:space="preserve"> Board”</w:t>
              </w:r>
            </w:ins>
          </w:p>
        </w:tc>
        <w:tc>
          <w:tcPr>
            <w:tcW w:w="5353" w:type="dxa"/>
            <w:gridSpan w:val="2"/>
            <w:vAlign w:val="center"/>
            <w:tcPrChange w:id="342" w:author="Debbie Houldsworth" w:date="2020-05-12T16:43:00Z">
              <w:tcPr>
                <w:tcW w:w="5353" w:type="dxa"/>
                <w:gridSpan w:val="4"/>
              </w:tcPr>
            </w:tcPrChange>
          </w:tcPr>
          <w:p w14:paraId="5CBFF200" w14:textId="7FDBF7A2" w:rsidR="00CC40D1" w:rsidRDefault="00CC40D1">
            <w:pPr>
              <w:pStyle w:val="BodyText"/>
              <w:jc w:val="left"/>
              <w:rPr>
                <w:ins w:id="343" w:author="Debbie Houldsworth" w:date="2020-05-12T09:36:00Z"/>
              </w:rPr>
              <w:pPrChange w:id="344" w:author="Debbie Houldsworth" w:date="2020-05-12T16:43:00Z">
                <w:pPr>
                  <w:pStyle w:val="BodyText"/>
                  <w:framePr w:hSpace="181" w:wrap="around" w:hAnchor="text" w:xAlign="center" w:yAlign="center"/>
                  <w:suppressOverlap/>
                </w:pPr>
              </w:pPrChange>
            </w:pPr>
            <w:ins w:id="345" w:author="Debbie Houldsworth" w:date="2020-05-12T09:36:00Z">
              <w:r>
                <w:t xml:space="preserve">means the board of directors of </w:t>
              </w:r>
            </w:ins>
            <w:ins w:id="346" w:author="Debbie Houldsworth" w:date="2020-05-20T11:50:00Z">
              <w:r w:rsidR="0074192C">
                <w:t>MRASCO</w:t>
              </w:r>
            </w:ins>
            <w:ins w:id="347" w:author="Debbie Houldsworth" w:date="2020-05-12T09:36:00Z">
              <w:r>
                <w:t>;</w:t>
              </w:r>
            </w:ins>
          </w:p>
        </w:tc>
      </w:tr>
      <w:tr w:rsidR="00CC40D1" w:rsidDel="00CC40D1" w14:paraId="2D974180" w14:textId="363892BA" w:rsidTr="00E314F2">
        <w:trPr>
          <w:del w:id="348" w:author="Debbie Houldsworth" w:date="2020-05-12T09:44:00Z"/>
          <w:trPrChange w:id="349" w:author="Debbie Houldsworth" w:date="2020-05-12T16:43:00Z">
            <w:trPr>
              <w:gridAfter w:val="0"/>
            </w:trPr>
          </w:trPrChange>
        </w:trPr>
        <w:tc>
          <w:tcPr>
            <w:tcW w:w="3544" w:type="dxa"/>
            <w:vAlign w:val="center"/>
            <w:tcPrChange w:id="350" w:author="Debbie Houldsworth" w:date="2020-05-12T16:43:00Z">
              <w:tcPr>
                <w:tcW w:w="3544" w:type="dxa"/>
                <w:gridSpan w:val="2"/>
              </w:tcPr>
            </w:tcPrChange>
          </w:tcPr>
          <w:p w14:paraId="1FF55EF4" w14:textId="15981182" w:rsidR="00CC40D1" w:rsidDel="00CC40D1" w:rsidRDefault="00CC40D1" w:rsidP="00B73C6A">
            <w:pPr>
              <w:pStyle w:val="BodyText"/>
              <w:jc w:val="left"/>
              <w:rPr>
                <w:del w:id="351" w:author="Debbie Houldsworth" w:date="2020-05-12T09:44:00Z"/>
                <w:b/>
              </w:rPr>
            </w:pPr>
            <w:del w:id="352" w:author="Debbie Houldsworth" w:date="2020-05-12T09:44:00Z">
              <w:r w:rsidDel="00CC40D1">
                <w:rPr>
                  <w:b/>
                </w:rPr>
                <w:delText>“BSC Agent”</w:delText>
              </w:r>
            </w:del>
          </w:p>
        </w:tc>
        <w:tc>
          <w:tcPr>
            <w:tcW w:w="5353" w:type="dxa"/>
            <w:gridSpan w:val="2"/>
            <w:vAlign w:val="center"/>
            <w:tcPrChange w:id="353" w:author="Debbie Houldsworth" w:date="2020-05-12T16:43:00Z">
              <w:tcPr>
                <w:tcW w:w="5353" w:type="dxa"/>
                <w:gridSpan w:val="4"/>
              </w:tcPr>
            </w:tcPrChange>
          </w:tcPr>
          <w:p w14:paraId="23487402" w14:textId="41A37126" w:rsidR="00CC40D1" w:rsidDel="00CC40D1" w:rsidRDefault="00CC40D1">
            <w:pPr>
              <w:pStyle w:val="BodyText"/>
              <w:jc w:val="left"/>
              <w:rPr>
                <w:del w:id="354" w:author="Debbie Houldsworth" w:date="2020-05-12T09:44:00Z"/>
              </w:rPr>
              <w:pPrChange w:id="355" w:author="Debbie Houldsworth" w:date="2020-05-12T16:43:00Z">
                <w:pPr>
                  <w:pStyle w:val="BodyText"/>
                </w:pPr>
              </w:pPrChange>
            </w:pPr>
            <w:del w:id="356" w:author="Debbie Houldsworth" w:date="2020-05-12T09:44:00Z">
              <w:r w:rsidDel="00CC40D1">
                <w:delText>means BSCCo or its successor as BSC Agent from time to time appointed pursuant to the Balancing and Settlement Code;</w:delText>
              </w:r>
            </w:del>
          </w:p>
        </w:tc>
      </w:tr>
      <w:tr w:rsidR="00CC40D1" w:rsidDel="00CC40D1" w14:paraId="1ED40FE6" w14:textId="2FCF03C7" w:rsidTr="00E314F2">
        <w:trPr>
          <w:del w:id="357" w:author="Debbie Houldsworth" w:date="2020-05-12T09:43:00Z"/>
          <w:trPrChange w:id="358" w:author="Debbie Houldsworth" w:date="2020-05-12T16:43:00Z">
            <w:trPr>
              <w:gridAfter w:val="0"/>
            </w:trPr>
          </w:trPrChange>
        </w:trPr>
        <w:tc>
          <w:tcPr>
            <w:tcW w:w="3544" w:type="dxa"/>
            <w:vAlign w:val="center"/>
            <w:tcPrChange w:id="359" w:author="Debbie Houldsworth" w:date="2020-05-12T16:43:00Z">
              <w:tcPr>
                <w:tcW w:w="3544" w:type="dxa"/>
                <w:gridSpan w:val="2"/>
              </w:tcPr>
            </w:tcPrChange>
          </w:tcPr>
          <w:p w14:paraId="1EB89E00" w14:textId="0682E8B3" w:rsidR="00CC40D1" w:rsidDel="00CC40D1" w:rsidRDefault="00CC40D1" w:rsidP="00B73C6A">
            <w:pPr>
              <w:pStyle w:val="BodyText"/>
              <w:jc w:val="left"/>
              <w:rPr>
                <w:del w:id="360" w:author="Debbie Houldsworth" w:date="2020-05-12T09:43:00Z"/>
                <w:b/>
              </w:rPr>
            </w:pPr>
            <w:del w:id="361" w:author="Debbie Houldsworth" w:date="2020-05-12T09:43:00Z">
              <w:r w:rsidDel="00CC40D1">
                <w:rPr>
                  <w:b/>
                </w:rPr>
                <w:delText>“BSC Auditor”</w:delText>
              </w:r>
            </w:del>
          </w:p>
        </w:tc>
        <w:tc>
          <w:tcPr>
            <w:tcW w:w="5353" w:type="dxa"/>
            <w:gridSpan w:val="2"/>
            <w:vAlign w:val="center"/>
            <w:tcPrChange w:id="362" w:author="Debbie Houldsworth" w:date="2020-05-12T16:43:00Z">
              <w:tcPr>
                <w:tcW w:w="5353" w:type="dxa"/>
                <w:gridSpan w:val="4"/>
              </w:tcPr>
            </w:tcPrChange>
          </w:tcPr>
          <w:p w14:paraId="2B9218F4" w14:textId="6725CA4E" w:rsidR="00CC40D1" w:rsidDel="00CC40D1" w:rsidRDefault="00CC40D1">
            <w:pPr>
              <w:pStyle w:val="BodyText"/>
              <w:jc w:val="left"/>
              <w:rPr>
                <w:del w:id="363" w:author="Debbie Houldsworth" w:date="2020-05-12T09:43:00Z"/>
              </w:rPr>
              <w:pPrChange w:id="364" w:author="Debbie Houldsworth" w:date="2020-05-12T16:43:00Z">
                <w:pPr>
                  <w:pStyle w:val="BodyText"/>
                </w:pPr>
              </w:pPrChange>
            </w:pPr>
            <w:del w:id="365" w:author="Debbie Houldsworth" w:date="2020-05-12T09:43:00Z">
              <w:r w:rsidDel="00CC40D1">
                <w:delText>has the meaning given to that term in the Balancing and Settlement Code;</w:delText>
              </w:r>
            </w:del>
          </w:p>
        </w:tc>
      </w:tr>
      <w:tr w:rsidR="00B12145" w:rsidDel="00CC40D1" w14:paraId="7C71507E" w14:textId="77777777" w:rsidTr="00E314F2">
        <w:trPr>
          <w:del w:id="366" w:author="Debbie Houldsworth" w:date="2020-05-12T09:44:00Z"/>
        </w:trPr>
        <w:tc>
          <w:tcPr>
            <w:tcW w:w="3544" w:type="dxa"/>
            <w:vAlign w:val="center"/>
          </w:tcPr>
          <w:p w14:paraId="4872BA6E" w14:textId="1A8F6EDC" w:rsidR="00CC40D1" w:rsidDel="00CC40D1" w:rsidRDefault="00CC40D1" w:rsidP="00B73C6A">
            <w:pPr>
              <w:pStyle w:val="BodyText"/>
              <w:jc w:val="left"/>
              <w:rPr>
                <w:del w:id="367" w:author="Debbie Houldsworth" w:date="2020-05-12T09:44:00Z"/>
                <w:b/>
              </w:rPr>
            </w:pPr>
            <w:del w:id="368" w:author="Debbie Houldsworth" w:date="2020-05-12T09:44:00Z">
              <w:r w:rsidDel="00CC40D1">
                <w:rPr>
                  <w:b/>
                </w:rPr>
                <w:delText>“BSCCo”</w:delText>
              </w:r>
            </w:del>
          </w:p>
        </w:tc>
        <w:tc>
          <w:tcPr>
            <w:tcW w:w="5353" w:type="dxa"/>
            <w:gridSpan w:val="2"/>
            <w:vAlign w:val="center"/>
          </w:tcPr>
          <w:p w14:paraId="7466D990" w14:textId="13477376" w:rsidR="00CC40D1" w:rsidDel="00CC40D1" w:rsidRDefault="00CC40D1">
            <w:pPr>
              <w:pStyle w:val="BodyText"/>
              <w:jc w:val="left"/>
              <w:rPr>
                <w:del w:id="369" w:author="Debbie Houldsworth" w:date="2020-05-12T09:44:00Z"/>
              </w:rPr>
              <w:pPrChange w:id="370" w:author="Debbie Houldsworth" w:date="2020-05-12T16:43:00Z">
                <w:pPr>
                  <w:pStyle w:val="BodyText"/>
                </w:pPr>
              </w:pPrChange>
            </w:pPr>
            <w:del w:id="371" w:author="Debbie Houldsworth" w:date="2020-05-12T09:44:00Z">
              <w:r w:rsidDel="00CC40D1">
                <w:delText>means Elexon Limited (or any successor to that company);</w:delText>
              </w:r>
            </w:del>
          </w:p>
        </w:tc>
      </w:tr>
      <w:tr w:rsidR="00CC40D1" w14:paraId="3C5B2FF4" w14:textId="77777777" w:rsidTr="00E314F2">
        <w:trPr>
          <w:trPrChange w:id="372" w:author="Debbie Houldsworth" w:date="2020-05-12T16:43:00Z">
            <w:trPr>
              <w:gridAfter w:val="0"/>
            </w:trPr>
          </w:trPrChange>
        </w:trPr>
        <w:tc>
          <w:tcPr>
            <w:tcW w:w="3544" w:type="dxa"/>
            <w:vAlign w:val="center"/>
            <w:tcPrChange w:id="373" w:author="Debbie Houldsworth" w:date="2020-05-12T16:43:00Z">
              <w:tcPr>
                <w:tcW w:w="3544" w:type="dxa"/>
                <w:gridSpan w:val="2"/>
              </w:tcPr>
            </w:tcPrChange>
          </w:tcPr>
          <w:p w14:paraId="4E734E9B" w14:textId="77777777" w:rsidR="00CC40D1" w:rsidRDefault="00CC40D1" w:rsidP="00E314F2">
            <w:pPr>
              <w:pStyle w:val="BodyText"/>
              <w:jc w:val="left"/>
              <w:rPr>
                <w:b/>
              </w:rPr>
            </w:pPr>
            <w:r>
              <w:rPr>
                <w:b/>
              </w:rPr>
              <w:t>“BSC Framework Agreement”</w:t>
            </w:r>
          </w:p>
        </w:tc>
        <w:tc>
          <w:tcPr>
            <w:tcW w:w="5353" w:type="dxa"/>
            <w:gridSpan w:val="2"/>
            <w:vAlign w:val="center"/>
            <w:tcPrChange w:id="374" w:author="Debbie Houldsworth" w:date="2020-05-12T16:43:00Z">
              <w:tcPr>
                <w:tcW w:w="5353" w:type="dxa"/>
                <w:gridSpan w:val="4"/>
              </w:tcPr>
            </w:tcPrChange>
          </w:tcPr>
          <w:p w14:paraId="389B6414" w14:textId="77777777" w:rsidR="00CC40D1" w:rsidRDefault="00CC40D1">
            <w:pPr>
              <w:pStyle w:val="BodyText"/>
              <w:jc w:val="left"/>
              <w:pPrChange w:id="375" w:author="Debbie Houldsworth" w:date="2020-05-12T16:43:00Z">
                <w:pPr>
                  <w:pStyle w:val="BodyText"/>
                  <w:framePr w:hSpace="181" w:wrap="around" w:hAnchor="text" w:xAlign="center" w:yAlign="center"/>
                  <w:suppressOverlap/>
                </w:pPr>
              </w:pPrChange>
            </w:pPr>
            <w:r>
              <w:t>has the meaning given to that term in the Transmission Licence;</w:t>
            </w:r>
          </w:p>
        </w:tc>
      </w:tr>
      <w:tr w:rsidR="00CC40D1" w:rsidDel="00CC40D1" w14:paraId="2DC71CD6" w14:textId="5CA27C5F" w:rsidTr="00E314F2">
        <w:trPr>
          <w:del w:id="376" w:author="Debbie Houldsworth" w:date="2020-05-12T09:44:00Z"/>
          <w:trPrChange w:id="377" w:author="Debbie Houldsworth" w:date="2020-05-12T16:43:00Z">
            <w:trPr>
              <w:gridAfter w:val="0"/>
            </w:trPr>
          </w:trPrChange>
        </w:trPr>
        <w:tc>
          <w:tcPr>
            <w:tcW w:w="3544" w:type="dxa"/>
            <w:vAlign w:val="center"/>
            <w:tcPrChange w:id="378" w:author="Debbie Houldsworth" w:date="2020-05-12T16:43:00Z">
              <w:tcPr>
                <w:tcW w:w="3544" w:type="dxa"/>
                <w:gridSpan w:val="2"/>
              </w:tcPr>
            </w:tcPrChange>
          </w:tcPr>
          <w:p w14:paraId="114B7192" w14:textId="0620CA0E" w:rsidR="00CC40D1" w:rsidDel="00CC40D1" w:rsidRDefault="00CC40D1" w:rsidP="00B73C6A">
            <w:pPr>
              <w:pStyle w:val="BodyText"/>
              <w:jc w:val="left"/>
              <w:rPr>
                <w:del w:id="379" w:author="Debbie Houldsworth" w:date="2020-05-12T09:44:00Z"/>
                <w:b/>
              </w:rPr>
            </w:pPr>
            <w:del w:id="380" w:author="Debbie Houldsworth" w:date="2020-05-12T09:44:00Z">
              <w:r w:rsidDel="00CC40D1">
                <w:rPr>
                  <w:b/>
                </w:rPr>
                <w:delText>“BSC Member”</w:delText>
              </w:r>
            </w:del>
          </w:p>
        </w:tc>
        <w:tc>
          <w:tcPr>
            <w:tcW w:w="5353" w:type="dxa"/>
            <w:gridSpan w:val="2"/>
            <w:vAlign w:val="center"/>
            <w:tcPrChange w:id="381" w:author="Debbie Houldsworth" w:date="2020-05-12T16:43:00Z">
              <w:tcPr>
                <w:tcW w:w="5353" w:type="dxa"/>
                <w:gridSpan w:val="4"/>
              </w:tcPr>
            </w:tcPrChange>
          </w:tcPr>
          <w:p w14:paraId="16509DEC" w14:textId="32F42E57" w:rsidR="00CC40D1" w:rsidDel="00CC40D1" w:rsidRDefault="00CC40D1">
            <w:pPr>
              <w:pStyle w:val="BodyText"/>
              <w:jc w:val="left"/>
              <w:rPr>
                <w:del w:id="382" w:author="Debbie Houldsworth" w:date="2020-05-12T09:44:00Z"/>
              </w:rPr>
              <w:pPrChange w:id="383" w:author="Debbie Houldsworth" w:date="2020-05-12T16:43:00Z">
                <w:pPr>
                  <w:pStyle w:val="BodyText"/>
                </w:pPr>
              </w:pPrChange>
            </w:pPr>
            <w:del w:id="384" w:author="Debbie Houldsworth" w:date="2020-05-12T09:44:00Z">
              <w:r w:rsidDel="00CC40D1">
                <w:delText>has the meaning given to that term in Clause 6.3.3;</w:delText>
              </w:r>
            </w:del>
          </w:p>
        </w:tc>
      </w:tr>
      <w:tr w:rsidR="00CC40D1" w:rsidDel="00CC40D1" w14:paraId="5D7BE5C0" w14:textId="2C23C5DC" w:rsidTr="00E314F2">
        <w:trPr>
          <w:del w:id="385" w:author="Debbie Houldsworth" w:date="2020-05-12T09:44:00Z"/>
          <w:trPrChange w:id="386" w:author="Debbie Houldsworth" w:date="2020-05-12T16:43:00Z">
            <w:trPr>
              <w:gridAfter w:val="0"/>
            </w:trPr>
          </w:trPrChange>
        </w:trPr>
        <w:tc>
          <w:tcPr>
            <w:tcW w:w="3544" w:type="dxa"/>
            <w:vAlign w:val="center"/>
            <w:tcPrChange w:id="387" w:author="Debbie Houldsworth" w:date="2020-05-12T16:43:00Z">
              <w:tcPr>
                <w:tcW w:w="3544" w:type="dxa"/>
                <w:gridSpan w:val="2"/>
              </w:tcPr>
            </w:tcPrChange>
          </w:tcPr>
          <w:p w14:paraId="4AA9F6C3" w14:textId="32D92A21" w:rsidR="00CC40D1" w:rsidDel="00CC40D1" w:rsidRDefault="00CC40D1" w:rsidP="00B73C6A">
            <w:pPr>
              <w:pStyle w:val="BodyText"/>
              <w:jc w:val="left"/>
              <w:rPr>
                <w:del w:id="388" w:author="Debbie Houldsworth" w:date="2020-05-12T09:44:00Z"/>
                <w:b/>
              </w:rPr>
            </w:pPr>
            <w:del w:id="389" w:author="Debbie Houldsworth" w:date="2020-05-12T09:44:00Z">
              <w:r w:rsidDel="00CC40D1">
                <w:rPr>
                  <w:b/>
                </w:rPr>
                <w:delText>“BSC Panel”</w:delText>
              </w:r>
            </w:del>
          </w:p>
        </w:tc>
        <w:tc>
          <w:tcPr>
            <w:tcW w:w="5353" w:type="dxa"/>
            <w:gridSpan w:val="2"/>
            <w:vAlign w:val="center"/>
            <w:tcPrChange w:id="390" w:author="Debbie Houldsworth" w:date="2020-05-12T16:43:00Z">
              <w:tcPr>
                <w:tcW w:w="5353" w:type="dxa"/>
                <w:gridSpan w:val="4"/>
              </w:tcPr>
            </w:tcPrChange>
          </w:tcPr>
          <w:p w14:paraId="756C7971" w14:textId="50321385" w:rsidR="00CC40D1" w:rsidDel="00CC40D1" w:rsidRDefault="00CC40D1">
            <w:pPr>
              <w:pStyle w:val="BodyText"/>
              <w:jc w:val="left"/>
              <w:rPr>
                <w:del w:id="391" w:author="Debbie Houldsworth" w:date="2020-05-12T09:44:00Z"/>
              </w:rPr>
              <w:pPrChange w:id="392" w:author="Debbie Houldsworth" w:date="2020-05-12T16:43:00Z">
                <w:pPr>
                  <w:pStyle w:val="BodyText"/>
                </w:pPr>
              </w:pPrChange>
            </w:pPr>
            <w:del w:id="393" w:author="Debbie Houldsworth" w:date="2020-05-12T09:44:00Z">
              <w:r w:rsidDel="00CC40D1">
                <w:delText>has the meaning given to the term “Panel” in the Balancing and Settlement Code;</w:delText>
              </w:r>
            </w:del>
          </w:p>
        </w:tc>
      </w:tr>
      <w:tr w:rsidR="00B12145" w:rsidDel="00CC40D1" w14:paraId="48DDD9EA" w14:textId="77777777" w:rsidTr="00E314F2">
        <w:trPr>
          <w:del w:id="394" w:author="Debbie Houldsworth" w:date="2020-05-12T09:44:00Z"/>
        </w:trPr>
        <w:tc>
          <w:tcPr>
            <w:tcW w:w="3544" w:type="dxa"/>
            <w:vAlign w:val="center"/>
          </w:tcPr>
          <w:p w14:paraId="7529E0C5" w14:textId="736A5C04" w:rsidR="00CC40D1" w:rsidDel="00CC40D1" w:rsidRDefault="00CC40D1" w:rsidP="00B73C6A">
            <w:pPr>
              <w:pStyle w:val="BodyText"/>
              <w:jc w:val="left"/>
              <w:rPr>
                <w:del w:id="395" w:author="Debbie Houldsworth" w:date="2020-05-12T09:44:00Z"/>
                <w:b/>
              </w:rPr>
            </w:pPr>
            <w:del w:id="396" w:author="Debbie Houldsworth" w:date="2020-05-07T11:45:00Z">
              <w:r w:rsidDel="009E20D9">
                <w:rPr>
                  <w:b/>
                </w:rPr>
                <w:delText>“BSC Representative”</w:delText>
              </w:r>
            </w:del>
          </w:p>
        </w:tc>
        <w:tc>
          <w:tcPr>
            <w:tcW w:w="5353" w:type="dxa"/>
            <w:gridSpan w:val="2"/>
            <w:vAlign w:val="center"/>
          </w:tcPr>
          <w:p w14:paraId="62A0E697" w14:textId="5258F026" w:rsidR="00CC40D1" w:rsidDel="00CC40D1" w:rsidRDefault="00CC40D1">
            <w:pPr>
              <w:pStyle w:val="BodyText"/>
              <w:jc w:val="left"/>
              <w:rPr>
                <w:del w:id="397" w:author="Debbie Houldsworth" w:date="2020-05-12T09:44:00Z"/>
              </w:rPr>
              <w:pPrChange w:id="398" w:author="Debbie Houldsworth" w:date="2020-05-12T16:43:00Z">
                <w:pPr>
                  <w:pStyle w:val="BodyText"/>
                </w:pPr>
              </w:pPrChange>
            </w:pPr>
            <w:del w:id="399" w:author="Debbie Houldsworth" w:date="2020-05-07T11:45:00Z">
              <w:r w:rsidDel="009E20D9">
                <w:delText>has the meaning given to that term in Clause 7.3;</w:delText>
              </w:r>
            </w:del>
          </w:p>
        </w:tc>
      </w:tr>
      <w:tr w:rsidR="00E314F2" w:rsidDel="00CC40D1" w14:paraId="03E121C4" w14:textId="77777777" w:rsidTr="00E314F2">
        <w:tblPrEx>
          <w:tblPrExChange w:id="400"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401" w:author="Debbie Houldsworth" w:date="2020-05-12T09:44:00Z"/>
          <w:trPrChange w:id="402" w:author="Debbie Houldsworth" w:date="2020-05-12T16:43:00Z">
            <w:trPr>
              <w:gridBefore w:val="1"/>
            </w:trPr>
          </w:trPrChange>
        </w:trPr>
        <w:tc>
          <w:tcPr>
            <w:tcW w:w="3544" w:type="dxa"/>
            <w:vAlign w:val="center"/>
            <w:tcPrChange w:id="403" w:author="Debbie Houldsworth" w:date="2020-05-12T16:43:00Z">
              <w:tcPr>
                <w:tcW w:w="3544" w:type="dxa"/>
                <w:gridSpan w:val="2"/>
                <w:vAlign w:val="center"/>
              </w:tcPr>
            </w:tcPrChange>
          </w:tcPr>
          <w:p w14:paraId="13D2B217" w14:textId="164E4F2A" w:rsidR="00CC40D1" w:rsidDel="00CC40D1" w:rsidRDefault="00CC40D1" w:rsidP="00B73C6A">
            <w:pPr>
              <w:pStyle w:val="BodyText"/>
              <w:jc w:val="left"/>
              <w:rPr>
                <w:del w:id="404" w:author="Debbie Houldsworth" w:date="2020-05-12T09:44:00Z"/>
                <w:b/>
              </w:rPr>
            </w:pPr>
            <w:del w:id="405" w:author="Debbie Houldsworth" w:date="2020-05-12T09:44:00Z">
              <w:r w:rsidDel="00CC40D1">
                <w:rPr>
                  <w:b/>
                </w:rPr>
                <w:delText>“BSC Requirements”</w:delText>
              </w:r>
            </w:del>
          </w:p>
        </w:tc>
        <w:tc>
          <w:tcPr>
            <w:tcW w:w="5353" w:type="dxa"/>
            <w:gridSpan w:val="2"/>
            <w:vAlign w:val="center"/>
            <w:tcPrChange w:id="406" w:author="Debbie Houldsworth" w:date="2020-05-12T16:43:00Z">
              <w:tcPr>
                <w:tcW w:w="5353" w:type="dxa"/>
                <w:gridSpan w:val="4"/>
              </w:tcPr>
            </w:tcPrChange>
          </w:tcPr>
          <w:p w14:paraId="1506E676" w14:textId="57AB535C" w:rsidR="00CC40D1" w:rsidDel="00CC40D1" w:rsidRDefault="00CC40D1">
            <w:pPr>
              <w:pStyle w:val="BodyText"/>
              <w:tabs>
                <w:tab w:val="clear" w:pos="2160"/>
                <w:tab w:val="clear" w:pos="2880"/>
                <w:tab w:val="clear" w:pos="3600"/>
                <w:tab w:val="clear" w:pos="4320"/>
                <w:tab w:val="clear" w:pos="5040"/>
              </w:tabs>
              <w:jc w:val="left"/>
              <w:rPr>
                <w:del w:id="407" w:author="Debbie Houldsworth" w:date="2020-05-12T09:44:00Z"/>
              </w:rPr>
              <w:pPrChange w:id="408" w:author="Debbie Houldsworth" w:date="2020-05-12T16:43:00Z">
                <w:pPr>
                  <w:pStyle w:val="BodyText"/>
                  <w:tabs>
                    <w:tab w:val="clear" w:pos="2160"/>
                    <w:tab w:val="clear" w:pos="2880"/>
                    <w:tab w:val="clear" w:pos="3600"/>
                    <w:tab w:val="clear" w:pos="4320"/>
                    <w:tab w:val="clear" w:pos="5040"/>
                  </w:tabs>
                </w:pPr>
              </w:pPrChange>
            </w:pPr>
            <w:del w:id="409" w:author="Debbie Houldsworth" w:date="2020-05-12T09:44:00Z">
              <w:r w:rsidDel="00CC40D1">
                <w:delText>means:</w:delText>
              </w:r>
            </w:del>
          </w:p>
          <w:p w14:paraId="44C408FF" w14:textId="020C431A" w:rsidR="00CC40D1" w:rsidDel="00CC40D1" w:rsidRDefault="00CC40D1">
            <w:pPr>
              <w:pStyle w:val="MRATable-hangingindent"/>
              <w:rPr>
                <w:del w:id="410" w:author="Debbie Houldsworth" w:date="2020-05-12T09:44:00Z"/>
              </w:rPr>
              <w:pPrChange w:id="411" w:author="Debbie Houldsworth" w:date="2020-05-12T16:43:00Z">
                <w:pPr>
                  <w:pStyle w:val="MRATable-hangingindent"/>
                  <w:jc w:val="both"/>
                </w:pPr>
              </w:pPrChange>
            </w:pPr>
            <w:del w:id="412" w:author="Debbie Houldsworth" w:date="2020-05-12T09:44:00Z">
              <w:r w:rsidDel="00CC40D1">
                <w:delText>(i)</w:delText>
              </w:r>
              <w:r w:rsidDel="00CC40D1">
                <w:tab/>
                <w:delText>those provisions of this Agreement which are repeated in Schedule 6, together with Appendix 1 to Schedule 6;</w:delText>
              </w:r>
            </w:del>
          </w:p>
          <w:p w14:paraId="2F99E718" w14:textId="729EBC30" w:rsidR="00CC40D1" w:rsidDel="00CC40D1" w:rsidRDefault="00CC40D1">
            <w:pPr>
              <w:pStyle w:val="MRATable-hangingindent"/>
              <w:rPr>
                <w:del w:id="413" w:author="Debbie Houldsworth" w:date="2020-05-12T09:44:00Z"/>
              </w:rPr>
              <w:pPrChange w:id="414" w:author="Debbie Houldsworth" w:date="2020-05-12T16:43:00Z">
                <w:pPr>
                  <w:pStyle w:val="MRATable-hangingindent"/>
                  <w:jc w:val="both"/>
                </w:pPr>
              </w:pPrChange>
            </w:pPr>
            <w:del w:id="415" w:author="Debbie Houldsworth" w:date="2020-05-12T09:44:00Z">
              <w:r w:rsidDel="00CC40D1">
                <w:delText>(ii)</w:delText>
              </w:r>
              <w:r w:rsidDel="00CC40D1">
                <w:tab/>
                <w:delText>Clauses 6, 7, 9 and 10, and the administration, procedures, constitution and decision making powers of MEC, the MRA Forum and any sub-committees of MEC;</w:delText>
              </w:r>
            </w:del>
          </w:p>
          <w:p w14:paraId="3E434FFF" w14:textId="5FA58292" w:rsidR="00CC40D1" w:rsidDel="00CC40D1" w:rsidRDefault="00CC40D1">
            <w:pPr>
              <w:pStyle w:val="MRATable-hangingindent"/>
              <w:rPr>
                <w:del w:id="416" w:author="Debbie Houldsworth" w:date="2020-05-12T09:44:00Z"/>
              </w:rPr>
              <w:pPrChange w:id="417" w:author="Debbie Houldsworth" w:date="2020-05-12T16:43:00Z">
                <w:pPr>
                  <w:pStyle w:val="MRATable-hangingindent"/>
                  <w:jc w:val="both"/>
                </w:pPr>
              </w:pPrChange>
            </w:pPr>
            <w:del w:id="418" w:author="Debbie Houldsworth" w:date="2020-05-12T09:44:00Z">
              <w:r w:rsidDel="00CC40D1">
                <w:delText>(iii)</w:delText>
              </w:r>
              <w:r w:rsidDel="00CC40D1">
                <w:tab/>
                <w:delText>Schedule 9;</w:delText>
              </w:r>
            </w:del>
          </w:p>
          <w:p w14:paraId="3760C008" w14:textId="46C64CCB" w:rsidR="00CC40D1" w:rsidDel="00CC40D1" w:rsidRDefault="00CC40D1">
            <w:pPr>
              <w:pStyle w:val="MRATable-hangingindent"/>
              <w:numPr>
                <w:ilvl w:val="0"/>
                <w:numId w:val="5"/>
              </w:numPr>
              <w:rPr>
                <w:del w:id="419" w:author="Debbie Houldsworth" w:date="2020-05-12T09:44:00Z"/>
              </w:rPr>
              <w:pPrChange w:id="420" w:author="Debbie Houldsworth" w:date="2020-05-12T16:43:00Z">
                <w:pPr>
                  <w:pStyle w:val="MRATable-hangingindent"/>
                  <w:numPr>
                    <w:numId w:val="5"/>
                  </w:numPr>
                  <w:tabs>
                    <w:tab w:val="num" w:pos="890"/>
                  </w:tabs>
                  <w:ind w:left="890" w:hanging="720"/>
                  <w:jc w:val="both"/>
                </w:pPr>
              </w:pPrChange>
            </w:pPr>
            <w:del w:id="421" w:author="Debbie Houldsworth" w:date="2020-05-12T09:44:00Z">
              <w:r w:rsidDel="00CC40D1">
                <w:delText>those items of the MRA Products which relate to the Balancing and Settlement Code or, with respect to the Data Transfer Catalogue, items which are used under the Balancing and Settlement Code;</w:delText>
              </w:r>
            </w:del>
          </w:p>
          <w:p w14:paraId="15B3B6F2" w14:textId="47DC0689" w:rsidR="00CC40D1" w:rsidDel="00CC40D1" w:rsidRDefault="00CC40D1">
            <w:pPr>
              <w:pStyle w:val="MRATable-hangingindent"/>
              <w:rPr>
                <w:del w:id="422" w:author="Debbie Houldsworth" w:date="2020-05-12T09:44:00Z"/>
              </w:rPr>
              <w:pPrChange w:id="423" w:author="Debbie Houldsworth" w:date="2020-05-12T16:43:00Z">
                <w:pPr>
                  <w:pStyle w:val="MRATable-hangingindent"/>
                  <w:jc w:val="both"/>
                </w:pPr>
              </w:pPrChange>
            </w:pPr>
            <w:del w:id="424" w:author="Debbie Houldsworth" w:date="2020-05-12T09:44:00Z">
              <w:r w:rsidDel="00CC40D1">
                <w:delText>(v)</w:delText>
              </w:r>
              <w:r w:rsidDel="00CC40D1">
                <w:tab/>
                <w:delText>any other provisions, including the definitions, which may have an effect on the provisions or matters set out or referred to in (i), (ii), (iii), (iv) and/or (vii), or on their performance or manner of performance, or their interpretation;</w:delText>
              </w:r>
            </w:del>
          </w:p>
          <w:p w14:paraId="2A7E12B2" w14:textId="69A599CE" w:rsidR="00CC40D1" w:rsidDel="00CC40D1" w:rsidRDefault="00CC40D1">
            <w:pPr>
              <w:pStyle w:val="MRATable-hangingindent"/>
              <w:rPr>
                <w:del w:id="425" w:author="Debbie Houldsworth" w:date="2020-05-12T09:44:00Z"/>
              </w:rPr>
              <w:pPrChange w:id="426" w:author="Debbie Houldsworth" w:date="2020-05-12T16:43:00Z">
                <w:pPr>
                  <w:pStyle w:val="MRATable-hangingindent"/>
                  <w:jc w:val="both"/>
                </w:pPr>
              </w:pPrChange>
            </w:pPr>
            <w:del w:id="427" w:author="Debbie Houldsworth" w:date="2020-05-12T09:44:00Z">
              <w:r w:rsidDel="00CC40D1">
                <w:delText>(vi)</w:delText>
              </w:r>
              <w:r w:rsidDel="00CC40D1">
                <w:tab/>
                <w:delText>Paragraphs 1.2.5, 3.2, 3.4, 4.1.1 and 4.5.5 of Schedule 11 and the administration of MRASCo pursuant to Schedule 11;</w:delText>
              </w:r>
            </w:del>
          </w:p>
          <w:p w14:paraId="419FF3A8" w14:textId="113452F0" w:rsidR="00CC40D1" w:rsidDel="00CC40D1" w:rsidRDefault="00CC40D1">
            <w:pPr>
              <w:pStyle w:val="MRATable-hangingindent"/>
              <w:numPr>
                <w:ilvl w:val="0"/>
                <w:numId w:val="6"/>
              </w:numPr>
              <w:rPr>
                <w:del w:id="428" w:author="Debbie Houldsworth" w:date="2020-05-12T09:44:00Z"/>
              </w:rPr>
              <w:pPrChange w:id="429" w:author="Debbie Houldsworth" w:date="2020-05-12T16:43:00Z">
                <w:pPr>
                  <w:pStyle w:val="MRATable-hangingindent"/>
                  <w:numPr>
                    <w:numId w:val="6"/>
                  </w:numPr>
                  <w:tabs>
                    <w:tab w:val="num" w:pos="890"/>
                  </w:tabs>
                  <w:ind w:left="890" w:hanging="720"/>
                  <w:jc w:val="both"/>
                </w:pPr>
              </w:pPrChange>
            </w:pPr>
            <w:del w:id="430" w:author="Debbie Houldsworth" w:date="2020-05-12T09:44:00Z">
              <w:r w:rsidDel="00CC40D1">
                <w:delText>any exercise by MEC of any of its powers under Clause 6.2.13 or 6.2.14 which the BSC Member reasonably considers affects or relates to:</w:delText>
              </w:r>
            </w:del>
          </w:p>
          <w:p w14:paraId="30534854" w14:textId="42FD4C67" w:rsidR="00CC40D1" w:rsidDel="00CC40D1" w:rsidRDefault="00CC40D1">
            <w:pPr>
              <w:pStyle w:val="MRATable-hangingindent"/>
              <w:numPr>
                <w:ilvl w:val="1"/>
                <w:numId w:val="6"/>
              </w:numPr>
              <w:rPr>
                <w:del w:id="431" w:author="Debbie Houldsworth" w:date="2020-05-12T09:44:00Z"/>
              </w:rPr>
              <w:pPrChange w:id="432" w:author="Debbie Houldsworth" w:date="2020-05-12T16:43:00Z">
                <w:pPr>
                  <w:pStyle w:val="MRATable-hangingindent"/>
                  <w:numPr>
                    <w:ilvl w:val="1"/>
                    <w:numId w:val="6"/>
                  </w:numPr>
                  <w:tabs>
                    <w:tab w:val="num" w:pos="1295"/>
                  </w:tabs>
                  <w:ind w:left="1295" w:hanging="405"/>
                  <w:jc w:val="both"/>
                </w:pPr>
              </w:pPrChange>
            </w:pPr>
            <w:del w:id="433" w:author="Debbie Houldsworth" w:date="2020-05-12T09:44:00Z">
              <w:r w:rsidDel="00CC40D1">
                <w:delText>the provisions or matters set out or referred to in (i), (ii), (iii), (iv) and/or (v); or</w:delText>
              </w:r>
            </w:del>
          </w:p>
          <w:p w14:paraId="060A7F42" w14:textId="4F88DAFA" w:rsidR="00CC40D1" w:rsidDel="00CC40D1" w:rsidRDefault="00CC40D1">
            <w:pPr>
              <w:pStyle w:val="MRATable-hangingindent"/>
              <w:numPr>
                <w:ilvl w:val="1"/>
                <w:numId w:val="6"/>
              </w:numPr>
              <w:rPr>
                <w:del w:id="434" w:author="Debbie Houldsworth" w:date="2020-05-12T09:44:00Z"/>
              </w:rPr>
              <w:pPrChange w:id="435" w:author="Debbie Houldsworth" w:date="2020-05-12T16:43:00Z">
                <w:pPr>
                  <w:pStyle w:val="MRATable-hangingindent"/>
                  <w:numPr>
                    <w:ilvl w:val="1"/>
                    <w:numId w:val="6"/>
                  </w:numPr>
                  <w:tabs>
                    <w:tab w:val="num" w:pos="1295"/>
                  </w:tabs>
                  <w:ind w:left="1295" w:hanging="405"/>
                  <w:jc w:val="both"/>
                </w:pPr>
              </w:pPrChange>
            </w:pPr>
            <w:del w:id="436" w:author="Debbie Houldsworth" w:date="2020-05-12T09:44:00Z">
              <w:r w:rsidDel="00CC40D1">
                <w:delText>any provisions or matters (or the performance thereof) similar to any of those in sub-paragraph (a) above and set out or referred to in any Services Agreement or any sub-contracting arrangement under such Services Agreement; and</w:delText>
              </w:r>
            </w:del>
          </w:p>
          <w:p w14:paraId="5BC0B80E" w14:textId="553FADB0" w:rsidR="00CC40D1" w:rsidDel="00CC40D1" w:rsidRDefault="00CC40D1">
            <w:pPr>
              <w:pStyle w:val="MRATable-hangingindent"/>
              <w:rPr>
                <w:del w:id="437" w:author="Debbie Houldsworth" w:date="2020-05-12T09:44:00Z"/>
              </w:rPr>
              <w:pPrChange w:id="438" w:author="Debbie Houldsworth" w:date="2020-05-12T16:43:00Z">
                <w:pPr>
                  <w:pStyle w:val="MRATable-hangingindent"/>
                  <w:jc w:val="both"/>
                </w:pPr>
              </w:pPrChange>
            </w:pPr>
            <w:del w:id="439" w:author="Debbie Houldsworth" w:date="2020-05-12T09:44:00Z">
              <w:r w:rsidDel="00CC40D1">
                <w:delText>(viii)</w:delText>
              </w:r>
              <w:r w:rsidDel="00CC40D1">
                <w:tab/>
                <w:delText>any derogations affecting any of the provisions or matters set out or referred to in (i) to (vii) above;</w:delText>
              </w:r>
            </w:del>
          </w:p>
        </w:tc>
      </w:tr>
      <w:tr w:rsidR="009441A1" w:rsidDel="00CC40D1" w14:paraId="28164798" w14:textId="29699F42" w:rsidTr="00E314F2">
        <w:tblPrEx>
          <w:tblPrExChange w:id="440"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441" w:author="Debbie Houldsworth" w:date="2020-05-12T09:44:00Z"/>
          <w:trPrChange w:id="442" w:author="Debbie Houldsworth" w:date="2020-05-12T16:43:00Z">
            <w:trPr>
              <w:gridBefore w:val="1"/>
            </w:trPr>
          </w:trPrChange>
        </w:trPr>
        <w:tc>
          <w:tcPr>
            <w:tcW w:w="3544" w:type="dxa"/>
            <w:vAlign w:val="center"/>
            <w:tcPrChange w:id="443" w:author="Debbie Houldsworth" w:date="2020-05-12T16:43:00Z">
              <w:tcPr>
                <w:tcW w:w="3544" w:type="dxa"/>
                <w:gridSpan w:val="2"/>
                <w:vAlign w:val="center"/>
              </w:tcPr>
            </w:tcPrChange>
          </w:tcPr>
          <w:p w14:paraId="418D5973" w14:textId="4F788F63" w:rsidR="00CC40D1" w:rsidDel="00CC40D1" w:rsidRDefault="00CC40D1" w:rsidP="00B73C6A">
            <w:pPr>
              <w:pStyle w:val="BodyText"/>
              <w:jc w:val="left"/>
              <w:rPr>
                <w:del w:id="444" w:author="Debbie Houldsworth" w:date="2020-05-12T09:44:00Z"/>
                <w:b/>
              </w:rPr>
            </w:pPr>
            <w:del w:id="445" w:author="Debbie Houldsworth" w:date="2020-05-12T09:44:00Z">
              <w:r w:rsidDel="00CC40D1">
                <w:rPr>
                  <w:b/>
                </w:rPr>
                <w:delText>“BSC Resolution”</w:delText>
              </w:r>
            </w:del>
          </w:p>
        </w:tc>
        <w:tc>
          <w:tcPr>
            <w:tcW w:w="5353" w:type="dxa"/>
            <w:gridSpan w:val="2"/>
            <w:vAlign w:val="center"/>
            <w:tcPrChange w:id="446" w:author="Debbie Houldsworth" w:date="2020-05-12T16:43:00Z">
              <w:tcPr>
                <w:tcW w:w="5353" w:type="dxa"/>
                <w:gridSpan w:val="4"/>
              </w:tcPr>
            </w:tcPrChange>
          </w:tcPr>
          <w:p w14:paraId="66AD7960" w14:textId="5F21A952" w:rsidR="00CC40D1" w:rsidDel="00CC40D1" w:rsidRDefault="00CC40D1">
            <w:pPr>
              <w:pStyle w:val="BodyText"/>
              <w:tabs>
                <w:tab w:val="clear" w:pos="2160"/>
                <w:tab w:val="clear" w:pos="2880"/>
                <w:tab w:val="clear" w:pos="3600"/>
                <w:tab w:val="clear" w:pos="4320"/>
                <w:tab w:val="clear" w:pos="5040"/>
              </w:tabs>
              <w:jc w:val="left"/>
              <w:rPr>
                <w:del w:id="447" w:author="Debbie Houldsworth" w:date="2020-05-12T09:44:00Z"/>
              </w:rPr>
              <w:pPrChange w:id="448" w:author="Debbie Houldsworth" w:date="2020-05-12T16:43:00Z">
                <w:pPr>
                  <w:pStyle w:val="BodyText"/>
                  <w:tabs>
                    <w:tab w:val="clear" w:pos="2160"/>
                    <w:tab w:val="clear" w:pos="2880"/>
                    <w:tab w:val="clear" w:pos="3600"/>
                    <w:tab w:val="clear" w:pos="4320"/>
                    <w:tab w:val="clear" w:pos="5040"/>
                  </w:tabs>
                </w:pPr>
              </w:pPrChange>
            </w:pPr>
            <w:del w:id="449" w:author="Debbie Houldsworth" w:date="2020-05-12T09:44:00Z">
              <w:r w:rsidDel="00CC40D1">
                <w:delText>has the meaning given to that term in Clause 36.31.2;</w:delText>
              </w:r>
            </w:del>
          </w:p>
        </w:tc>
      </w:tr>
      <w:tr w:rsidR="009441A1" w:rsidDel="00CC40D1" w14:paraId="4653A775" w14:textId="24B44BFB" w:rsidTr="00E314F2">
        <w:tblPrEx>
          <w:tblPrExChange w:id="450"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451" w:author="Debbie Houldsworth" w:date="2020-05-12T09:44:00Z"/>
          <w:trPrChange w:id="452" w:author="Debbie Houldsworth" w:date="2020-05-12T16:43:00Z">
            <w:trPr>
              <w:gridBefore w:val="1"/>
            </w:trPr>
          </w:trPrChange>
        </w:trPr>
        <w:tc>
          <w:tcPr>
            <w:tcW w:w="3544" w:type="dxa"/>
            <w:vAlign w:val="center"/>
            <w:tcPrChange w:id="453" w:author="Debbie Houldsworth" w:date="2020-05-12T16:43:00Z">
              <w:tcPr>
                <w:tcW w:w="3544" w:type="dxa"/>
                <w:gridSpan w:val="2"/>
                <w:vAlign w:val="center"/>
              </w:tcPr>
            </w:tcPrChange>
          </w:tcPr>
          <w:p w14:paraId="79C56563" w14:textId="540F731A" w:rsidR="00CC40D1" w:rsidDel="00CC40D1" w:rsidRDefault="00CC40D1" w:rsidP="00B73C6A">
            <w:pPr>
              <w:pStyle w:val="BodyText"/>
              <w:jc w:val="left"/>
              <w:rPr>
                <w:del w:id="454" w:author="Debbie Houldsworth" w:date="2020-05-12T09:44:00Z"/>
                <w:b/>
              </w:rPr>
            </w:pPr>
            <w:del w:id="455" w:author="Debbie Houldsworth" w:date="2020-05-12T09:44:00Z">
              <w:r w:rsidDel="00CC40D1">
                <w:rPr>
                  <w:b/>
                </w:rPr>
                <w:delText>“BSC Systems”</w:delText>
              </w:r>
            </w:del>
          </w:p>
        </w:tc>
        <w:tc>
          <w:tcPr>
            <w:tcW w:w="5353" w:type="dxa"/>
            <w:gridSpan w:val="2"/>
            <w:vAlign w:val="center"/>
            <w:tcPrChange w:id="456" w:author="Debbie Houldsworth" w:date="2020-05-12T16:43:00Z">
              <w:tcPr>
                <w:tcW w:w="5353" w:type="dxa"/>
                <w:gridSpan w:val="4"/>
              </w:tcPr>
            </w:tcPrChange>
          </w:tcPr>
          <w:p w14:paraId="24CF78A2" w14:textId="6FBF9B43" w:rsidR="00CC40D1" w:rsidDel="00CC40D1" w:rsidRDefault="00CC40D1">
            <w:pPr>
              <w:pStyle w:val="BodyText"/>
              <w:tabs>
                <w:tab w:val="clear" w:pos="2160"/>
                <w:tab w:val="clear" w:pos="2880"/>
                <w:tab w:val="clear" w:pos="3600"/>
                <w:tab w:val="clear" w:pos="4320"/>
                <w:tab w:val="clear" w:pos="5040"/>
              </w:tabs>
              <w:jc w:val="left"/>
              <w:rPr>
                <w:del w:id="457" w:author="Debbie Houldsworth" w:date="2020-05-12T09:44:00Z"/>
              </w:rPr>
              <w:pPrChange w:id="458" w:author="Debbie Houldsworth" w:date="2020-05-12T16:43:00Z">
                <w:pPr>
                  <w:pStyle w:val="BodyText"/>
                  <w:tabs>
                    <w:tab w:val="clear" w:pos="2160"/>
                    <w:tab w:val="clear" w:pos="2880"/>
                    <w:tab w:val="clear" w:pos="3600"/>
                    <w:tab w:val="clear" w:pos="4320"/>
                    <w:tab w:val="clear" w:pos="5040"/>
                  </w:tabs>
                </w:pPr>
              </w:pPrChange>
            </w:pPr>
            <w:del w:id="459" w:author="Debbie Houldsworth" w:date="2020-05-12T09:44:00Z">
              <w:r w:rsidDel="00CC40D1">
                <w:delText>has the meaning given to that term in the Balancing and Settlement Code;</w:delText>
              </w:r>
            </w:del>
          </w:p>
        </w:tc>
      </w:tr>
      <w:tr w:rsidR="009441A1" w:rsidDel="00CC40D1" w14:paraId="2D6D106C" w14:textId="768E29DB" w:rsidTr="00E314F2">
        <w:tblPrEx>
          <w:tblPrExChange w:id="460"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461" w:author="Debbie Houldsworth" w:date="2020-05-12T09:44:00Z"/>
          <w:trPrChange w:id="462" w:author="Debbie Houldsworth" w:date="2020-05-12T16:43:00Z">
            <w:trPr>
              <w:gridBefore w:val="1"/>
            </w:trPr>
          </w:trPrChange>
        </w:trPr>
        <w:tc>
          <w:tcPr>
            <w:tcW w:w="3544" w:type="dxa"/>
            <w:vAlign w:val="center"/>
            <w:tcPrChange w:id="463" w:author="Debbie Houldsworth" w:date="2020-05-12T16:43:00Z">
              <w:tcPr>
                <w:tcW w:w="3544" w:type="dxa"/>
                <w:gridSpan w:val="2"/>
                <w:vAlign w:val="center"/>
              </w:tcPr>
            </w:tcPrChange>
          </w:tcPr>
          <w:p w14:paraId="124C0DB8" w14:textId="2240B865" w:rsidR="00CC40D1" w:rsidDel="00CC40D1" w:rsidRDefault="00CC40D1" w:rsidP="00B73C6A">
            <w:pPr>
              <w:pStyle w:val="BodyText"/>
              <w:jc w:val="left"/>
              <w:rPr>
                <w:del w:id="464" w:author="Debbie Houldsworth" w:date="2020-05-12T09:44:00Z"/>
                <w:b/>
              </w:rPr>
            </w:pPr>
            <w:del w:id="465" w:author="Debbie Houldsworth" w:date="2020-05-12T09:44:00Z">
              <w:r w:rsidDel="00CC40D1">
                <w:rPr>
                  <w:b/>
                </w:rPr>
                <w:delText>“BSC Trading Party”</w:delText>
              </w:r>
            </w:del>
          </w:p>
        </w:tc>
        <w:tc>
          <w:tcPr>
            <w:tcW w:w="5353" w:type="dxa"/>
            <w:gridSpan w:val="2"/>
            <w:vAlign w:val="center"/>
            <w:tcPrChange w:id="466" w:author="Debbie Houldsworth" w:date="2020-05-12T16:43:00Z">
              <w:tcPr>
                <w:tcW w:w="5353" w:type="dxa"/>
                <w:gridSpan w:val="4"/>
              </w:tcPr>
            </w:tcPrChange>
          </w:tcPr>
          <w:p w14:paraId="0AB719FF" w14:textId="0C06A900" w:rsidR="00CC40D1" w:rsidDel="00CC40D1" w:rsidRDefault="00CC40D1">
            <w:pPr>
              <w:pStyle w:val="BodyText"/>
              <w:tabs>
                <w:tab w:val="clear" w:pos="2160"/>
                <w:tab w:val="clear" w:pos="2880"/>
                <w:tab w:val="clear" w:pos="3600"/>
                <w:tab w:val="clear" w:pos="4320"/>
                <w:tab w:val="clear" w:pos="5040"/>
              </w:tabs>
              <w:jc w:val="left"/>
              <w:rPr>
                <w:del w:id="467" w:author="Debbie Houldsworth" w:date="2020-05-12T09:44:00Z"/>
              </w:rPr>
              <w:pPrChange w:id="468" w:author="Debbie Houldsworth" w:date="2020-05-12T16:43:00Z">
                <w:pPr>
                  <w:pStyle w:val="BodyText"/>
                  <w:tabs>
                    <w:tab w:val="clear" w:pos="2160"/>
                    <w:tab w:val="clear" w:pos="2880"/>
                    <w:tab w:val="clear" w:pos="3600"/>
                    <w:tab w:val="clear" w:pos="4320"/>
                    <w:tab w:val="clear" w:pos="5040"/>
                  </w:tabs>
                </w:pPr>
              </w:pPrChange>
            </w:pPr>
            <w:del w:id="469" w:author="Debbie Houldsworth" w:date="2020-05-12T09:44:00Z">
              <w:r w:rsidDel="00CC40D1">
                <w:delText>has the meaning given to the term “Trading Party” in the Balancing and Settlement Code;</w:delText>
              </w:r>
            </w:del>
          </w:p>
        </w:tc>
      </w:tr>
      <w:tr w:rsidR="00CC40D1" w14:paraId="08D42397" w14:textId="77777777" w:rsidTr="00E314F2">
        <w:trPr>
          <w:ins w:id="470" w:author="TSWAN" w:date="2020-04-16T19:06:00Z"/>
          <w:trPrChange w:id="471" w:author="Debbie Houldsworth" w:date="2020-05-12T16:43:00Z">
            <w:trPr>
              <w:gridAfter w:val="0"/>
            </w:trPr>
          </w:trPrChange>
        </w:trPr>
        <w:tc>
          <w:tcPr>
            <w:tcW w:w="3544" w:type="dxa"/>
            <w:vAlign w:val="center"/>
            <w:tcPrChange w:id="472" w:author="Debbie Houldsworth" w:date="2020-05-12T16:43:00Z">
              <w:tcPr>
                <w:tcW w:w="3544" w:type="dxa"/>
                <w:gridSpan w:val="2"/>
              </w:tcPr>
            </w:tcPrChange>
          </w:tcPr>
          <w:p w14:paraId="657244DC" w14:textId="6DD8864B" w:rsidR="00CC40D1" w:rsidRDefault="00CC40D1" w:rsidP="00E314F2">
            <w:pPr>
              <w:pStyle w:val="BodyText"/>
              <w:jc w:val="left"/>
              <w:rPr>
                <w:ins w:id="473" w:author="TSWAN" w:date="2020-04-16T19:06:00Z"/>
                <w:b/>
              </w:rPr>
            </w:pPr>
            <w:ins w:id="474" w:author="TSWAN" w:date="2020-04-16T19:06:00Z">
              <w:r>
                <w:rPr>
                  <w:b/>
                </w:rPr>
                <w:t>"CDD Effective Time"</w:t>
              </w:r>
            </w:ins>
          </w:p>
        </w:tc>
        <w:tc>
          <w:tcPr>
            <w:tcW w:w="5353" w:type="dxa"/>
            <w:gridSpan w:val="2"/>
            <w:vAlign w:val="center"/>
            <w:tcPrChange w:id="475" w:author="Debbie Houldsworth" w:date="2020-05-12T16:43:00Z">
              <w:tcPr>
                <w:tcW w:w="5353" w:type="dxa"/>
                <w:gridSpan w:val="4"/>
              </w:tcPr>
            </w:tcPrChange>
          </w:tcPr>
          <w:p w14:paraId="6BC8939F" w14:textId="724F1F51" w:rsidR="00CC40D1" w:rsidRDefault="00CC40D1">
            <w:pPr>
              <w:pStyle w:val="BodyText"/>
              <w:tabs>
                <w:tab w:val="clear" w:pos="2160"/>
                <w:tab w:val="clear" w:pos="2880"/>
                <w:tab w:val="clear" w:pos="3600"/>
                <w:tab w:val="clear" w:pos="4320"/>
                <w:tab w:val="clear" w:pos="5040"/>
              </w:tabs>
              <w:jc w:val="left"/>
              <w:rPr>
                <w:ins w:id="476" w:author="TSWAN" w:date="2020-04-16T19:06:00Z"/>
              </w:rPr>
              <w:pPrChange w:id="477" w:author="Debbie Houldsworth" w:date="2020-05-12T16:43:00Z">
                <w:pPr>
                  <w:pStyle w:val="BodyText"/>
                  <w:framePr w:hSpace="181" w:wrap="around" w:hAnchor="text" w:xAlign="center" w:yAlign="center"/>
                  <w:tabs>
                    <w:tab w:val="clear" w:pos="2160"/>
                    <w:tab w:val="clear" w:pos="2880"/>
                    <w:tab w:val="clear" w:pos="3600"/>
                    <w:tab w:val="clear" w:pos="4320"/>
                    <w:tab w:val="clear" w:pos="5040"/>
                  </w:tabs>
                  <w:suppressOverlap/>
                </w:pPr>
              </w:pPrChange>
            </w:pPr>
            <w:ins w:id="478" w:author="TSWAN" w:date="2020-04-16T19:06:00Z">
              <w:r>
                <w:t xml:space="preserve">has the meaning given to that term in Clause </w:t>
              </w:r>
              <w:r>
                <w:fldChar w:fldCharType="begin"/>
              </w:r>
              <w:r>
                <w:instrText xml:space="preserve"> REF _Ref35263899 \r \h </w:instrText>
              </w:r>
            </w:ins>
            <w:r w:rsidR="0010130E">
              <w:instrText xml:space="preserve"> \* MERGEFORMAT </w:instrText>
            </w:r>
            <w:ins w:id="479" w:author="TSWAN" w:date="2020-04-16T19:06:00Z">
              <w:r>
                <w:fldChar w:fldCharType="separate"/>
              </w:r>
              <w:r>
                <w:t>5</w:t>
              </w:r>
              <w:del w:id="480" w:author="Jonathan Hawkins" w:date="2020-05-14T10:01:00Z">
                <w:r w:rsidDel="00C172D4">
                  <w:delText>8</w:delText>
                </w:r>
              </w:del>
            </w:ins>
            <w:ins w:id="481" w:author="Jonathan Hawkins" w:date="2020-05-14T10:01:00Z">
              <w:r w:rsidR="00C172D4">
                <w:t>9</w:t>
              </w:r>
            </w:ins>
            <w:ins w:id="482" w:author="TSWAN" w:date="2020-04-16T19:06:00Z">
              <w:r>
                <w:fldChar w:fldCharType="end"/>
              </w:r>
            </w:ins>
          </w:p>
        </w:tc>
      </w:tr>
      <w:tr w:rsidR="00CC40D1" w14:paraId="4D1620BB" w14:textId="77777777" w:rsidTr="00E314F2">
        <w:trPr>
          <w:ins w:id="483" w:author="TSWAN" w:date="2020-04-16T19:06:00Z"/>
          <w:trPrChange w:id="484" w:author="Debbie Houldsworth" w:date="2020-05-12T16:43:00Z">
            <w:trPr>
              <w:gridAfter w:val="0"/>
            </w:trPr>
          </w:trPrChange>
        </w:trPr>
        <w:tc>
          <w:tcPr>
            <w:tcW w:w="3544" w:type="dxa"/>
            <w:vAlign w:val="center"/>
            <w:tcPrChange w:id="485" w:author="Debbie Houldsworth" w:date="2020-05-12T16:43:00Z">
              <w:tcPr>
                <w:tcW w:w="3544" w:type="dxa"/>
                <w:gridSpan w:val="2"/>
              </w:tcPr>
            </w:tcPrChange>
          </w:tcPr>
          <w:p w14:paraId="26354CAF" w14:textId="4258CE46" w:rsidR="00CC40D1" w:rsidRDefault="00CC40D1" w:rsidP="009441A1">
            <w:pPr>
              <w:pStyle w:val="BodyText"/>
              <w:jc w:val="left"/>
              <w:rPr>
                <w:ins w:id="486" w:author="TSWAN" w:date="2020-04-16T19:06:00Z"/>
                <w:b/>
              </w:rPr>
            </w:pPr>
            <w:ins w:id="487" w:author="TSWAN" w:date="2020-04-16T19:06:00Z">
              <w:r>
                <w:rPr>
                  <w:b/>
                </w:rPr>
                <w:t>"CDD Notice"</w:t>
              </w:r>
            </w:ins>
          </w:p>
        </w:tc>
        <w:tc>
          <w:tcPr>
            <w:tcW w:w="5353" w:type="dxa"/>
            <w:gridSpan w:val="2"/>
            <w:vAlign w:val="center"/>
            <w:tcPrChange w:id="488" w:author="Debbie Houldsworth" w:date="2020-05-12T16:43:00Z">
              <w:tcPr>
                <w:tcW w:w="5353" w:type="dxa"/>
                <w:gridSpan w:val="4"/>
              </w:tcPr>
            </w:tcPrChange>
          </w:tcPr>
          <w:p w14:paraId="65CB8E11" w14:textId="786FAC56" w:rsidR="00CC40D1" w:rsidRDefault="00CC40D1">
            <w:pPr>
              <w:pStyle w:val="BodyText"/>
              <w:tabs>
                <w:tab w:val="clear" w:pos="2160"/>
                <w:tab w:val="clear" w:pos="2880"/>
                <w:tab w:val="clear" w:pos="3600"/>
                <w:tab w:val="clear" w:pos="4320"/>
                <w:tab w:val="clear" w:pos="5040"/>
              </w:tabs>
              <w:jc w:val="left"/>
              <w:rPr>
                <w:ins w:id="489" w:author="TSWAN" w:date="2020-04-16T19:06:00Z"/>
              </w:rPr>
              <w:pPrChange w:id="490" w:author="Debbie Houldsworth" w:date="2020-05-12T16:43:00Z">
                <w:pPr>
                  <w:pStyle w:val="BodyText"/>
                  <w:framePr w:hSpace="181" w:wrap="around" w:hAnchor="text" w:xAlign="center" w:yAlign="center"/>
                  <w:tabs>
                    <w:tab w:val="clear" w:pos="2160"/>
                    <w:tab w:val="clear" w:pos="2880"/>
                    <w:tab w:val="clear" w:pos="3600"/>
                    <w:tab w:val="clear" w:pos="4320"/>
                    <w:tab w:val="clear" w:pos="5040"/>
                  </w:tabs>
                  <w:suppressOverlap/>
                </w:pPr>
              </w:pPrChange>
            </w:pPr>
            <w:ins w:id="491" w:author="TSWAN" w:date="2020-04-16T19:06:00Z">
              <w:r>
                <w:t xml:space="preserve">has the meaning given to that term in Clause </w:t>
              </w:r>
              <w:r>
                <w:fldChar w:fldCharType="begin"/>
              </w:r>
              <w:r>
                <w:instrText xml:space="preserve"> REF _Ref35263899 \r \h </w:instrText>
              </w:r>
            </w:ins>
            <w:r w:rsidR="0010130E">
              <w:instrText xml:space="preserve"> \* MERGEFORMAT </w:instrText>
            </w:r>
            <w:ins w:id="492" w:author="TSWAN" w:date="2020-04-16T19:06:00Z">
              <w:r>
                <w:fldChar w:fldCharType="separate"/>
              </w:r>
              <w:r>
                <w:t>5</w:t>
              </w:r>
              <w:del w:id="493" w:author="Jonathan Hawkins" w:date="2020-05-14T10:01:00Z">
                <w:r w:rsidDel="00C172D4">
                  <w:delText>8</w:delText>
                </w:r>
              </w:del>
            </w:ins>
            <w:ins w:id="494" w:author="Jonathan Hawkins" w:date="2020-05-14T10:01:00Z">
              <w:r w:rsidR="00C172D4">
                <w:t>9</w:t>
              </w:r>
            </w:ins>
            <w:ins w:id="495" w:author="TSWAN" w:date="2020-04-16T19:06:00Z">
              <w:r>
                <w:fldChar w:fldCharType="end"/>
              </w:r>
            </w:ins>
          </w:p>
        </w:tc>
      </w:tr>
      <w:tr w:rsidR="00CC40D1" w:rsidDel="00CC40D1" w14:paraId="7B603E01" w14:textId="03DA52E5" w:rsidTr="00E314F2">
        <w:trPr>
          <w:del w:id="496" w:author="Debbie Houldsworth" w:date="2020-05-12T09:45:00Z"/>
          <w:trPrChange w:id="497" w:author="Debbie Houldsworth" w:date="2020-05-12T16:43:00Z">
            <w:trPr>
              <w:gridAfter w:val="0"/>
            </w:trPr>
          </w:trPrChange>
        </w:trPr>
        <w:tc>
          <w:tcPr>
            <w:tcW w:w="3544" w:type="dxa"/>
            <w:vAlign w:val="center"/>
            <w:tcPrChange w:id="498" w:author="Debbie Houldsworth" w:date="2020-05-12T16:43:00Z">
              <w:tcPr>
                <w:tcW w:w="3544" w:type="dxa"/>
                <w:gridSpan w:val="2"/>
              </w:tcPr>
            </w:tcPrChange>
          </w:tcPr>
          <w:p w14:paraId="4C1BCF55" w14:textId="5BFB9454" w:rsidR="00CC40D1" w:rsidDel="00CC40D1" w:rsidRDefault="00CC40D1" w:rsidP="00B73C6A">
            <w:pPr>
              <w:pStyle w:val="BodyText"/>
              <w:jc w:val="left"/>
              <w:rPr>
                <w:del w:id="499" w:author="Debbie Houldsworth" w:date="2020-05-12T09:45:00Z"/>
                <w:b/>
              </w:rPr>
            </w:pPr>
            <w:del w:id="500" w:author="Debbie Houldsworth" w:date="2020-05-12T09:45:00Z">
              <w:r w:rsidDel="00CC40D1">
                <w:rPr>
                  <w:b/>
                </w:rPr>
                <w:delText>“Central Charge Database”</w:delText>
              </w:r>
            </w:del>
          </w:p>
        </w:tc>
        <w:tc>
          <w:tcPr>
            <w:tcW w:w="5353" w:type="dxa"/>
            <w:gridSpan w:val="2"/>
            <w:vAlign w:val="center"/>
            <w:tcPrChange w:id="501" w:author="Debbie Houldsworth" w:date="2020-05-12T16:43:00Z">
              <w:tcPr>
                <w:tcW w:w="5353" w:type="dxa"/>
                <w:gridSpan w:val="4"/>
              </w:tcPr>
            </w:tcPrChange>
          </w:tcPr>
          <w:p w14:paraId="61EDD063" w14:textId="0A629AD3" w:rsidR="00CC40D1" w:rsidDel="00CC40D1" w:rsidRDefault="00CC40D1">
            <w:pPr>
              <w:pStyle w:val="BodyText"/>
              <w:tabs>
                <w:tab w:val="clear" w:pos="2160"/>
                <w:tab w:val="clear" w:pos="2880"/>
                <w:tab w:val="clear" w:pos="3600"/>
                <w:tab w:val="clear" w:pos="4320"/>
                <w:tab w:val="clear" w:pos="5040"/>
              </w:tabs>
              <w:jc w:val="left"/>
              <w:rPr>
                <w:del w:id="502" w:author="Debbie Houldsworth" w:date="2020-05-12T09:45:00Z"/>
              </w:rPr>
              <w:pPrChange w:id="503" w:author="Debbie Houldsworth" w:date="2020-05-12T16:43:00Z">
                <w:pPr>
                  <w:pStyle w:val="BodyText"/>
                  <w:tabs>
                    <w:tab w:val="clear" w:pos="2160"/>
                    <w:tab w:val="clear" w:pos="2880"/>
                    <w:tab w:val="clear" w:pos="3600"/>
                    <w:tab w:val="clear" w:pos="4320"/>
                    <w:tab w:val="clear" w:pos="5040"/>
                  </w:tabs>
                </w:pPr>
              </w:pPrChange>
            </w:pPr>
            <w:del w:id="504" w:author="Debbie Houldsworth" w:date="2020-05-12T09:45:00Z">
              <w:r w:rsidDel="00CC40D1">
                <w:delText>has the meaning given to that term in the Electricity Supply Licence.</w:delText>
              </w:r>
            </w:del>
          </w:p>
        </w:tc>
      </w:tr>
      <w:tr w:rsidR="00CC40D1" w:rsidDel="00CC40D1" w14:paraId="608FA57F" w14:textId="0C7F2A46" w:rsidTr="00E314F2">
        <w:trPr>
          <w:del w:id="505" w:author="Debbie Houldsworth" w:date="2020-05-12T09:45:00Z"/>
          <w:trPrChange w:id="506" w:author="Debbie Houldsworth" w:date="2020-05-12T16:43:00Z">
            <w:trPr>
              <w:gridAfter w:val="0"/>
            </w:trPr>
          </w:trPrChange>
        </w:trPr>
        <w:tc>
          <w:tcPr>
            <w:tcW w:w="3544" w:type="dxa"/>
            <w:vAlign w:val="center"/>
            <w:tcPrChange w:id="507" w:author="Debbie Houldsworth" w:date="2020-05-12T16:43:00Z">
              <w:tcPr>
                <w:tcW w:w="3544" w:type="dxa"/>
                <w:gridSpan w:val="2"/>
              </w:tcPr>
            </w:tcPrChange>
          </w:tcPr>
          <w:p w14:paraId="3637969D" w14:textId="32F1E90B" w:rsidR="00CC40D1" w:rsidDel="00CC40D1" w:rsidRDefault="00CC40D1" w:rsidP="00B73C6A">
            <w:pPr>
              <w:pStyle w:val="BodyText"/>
              <w:jc w:val="left"/>
              <w:rPr>
                <w:del w:id="508" w:author="Debbie Houldsworth" w:date="2020-05-12T09:45:00Z"/>
                <w:b/>
              </w:rPr>
            </w:pPr>
            <w:del w:id="509" w:author="Debbie Houldsworth" w:date="2020-05-12T09:45:00Z">
              <w:r w:rsidDel="00CC40D1">
                <w:rPr>
                  <w:b/>
                </w:rPr>
                <w:delText>“Central Meter Registration Service (CMRS)”</w:delText>
              </w:r>
            </w:del>
          </w:p>
        </w:tc>
        <w:tc>
          <w:tcPr>
            <w:tcW w:w="5353" w:type="dxa"/>
            <w:gridSpan w:val="2"/>
            <w:vAlign w:val="center"/>
            <w:tcPrChange w:id="510" w:author="Debbie Houldsworth" w:date="2020-05-12T16:43:00Z">
              <w:tcPr>
                <w:tcW w:w="5353" w:type="dxa"/>
                <w:gridSpan w:val="4"/>
              </w:tcPr>
            </w:tcPrChange>
          </w:tcPr>
          <w:p w14:paraId="0D99CE65" w14:textId="27D0B366" w:rsidR="00CC40D1" w:rsidDel="00CC40D1" w:rsidRDefault="00CC40D1">
            <w:pPr>
              <w:pStyle w:val="BodyText"/>
              <w:tabs>
                <w:tab w:val="clear" w:pos="2160"/>
                <w:tab w:val="clear" w:pos="2880"/>
                <w:tab w:val="clear" w:pos="3600"/>
                <w:tab w:val="clear" w:pos="4320"/>
                <w:tab w:val="clear" w:pos="5040"/>
              </w:tabs>
              <w:jc w:val="left"/>
              <w:rPr>
                <w:del w:id="511" w:author="Debbie Houldsworth" w:date="2020-05-12T09:45:00Z"/>
              </w:rPr>
              <w:pPrChange w:id="512" w:author="Debbie Houldsworth" w:date="2020-05-12T16:43:00Z">
                <w:pPr>
                  <w:pStyle w:val="BodyText"/>
                  <w:tabs>
                    <w:tab w:val="clear" w:pos="2160"/>
                    <w:tab w:val="clear" w:pos="2880"/>
                    <w:tab w:val="clear" w:pos="3600"/>
                    <w:tab w:val="clear" w:pos="4320"/>
                    <w:tab w:val="clear" w:pos="5040"/>
                  </w:tabs>
                </w:pPr>
              </w:pPrChange>
            </w:pPr>
            <w:del w:id="513" w:author="Debbie Houldsworth" w:date="2020-05-12T09:45:00Z">
              <w:r w:rsidDel="00CC40D1">
                <w:delText>means the service for the registration of CVA Metering Systems and associated data as defined in the Balancing and Settlement Code;</w:delText>
              </w:r>
            </w:del>
          </w:p>
        </w:tc>
      </w:tr>
      <w:tr w:rsidR="00CC40D1" w14:paraId="3D664E66" w14:textId="77777777" w:rsidTr="00E314F2">
        <w:trPr>
          <w:trPrChange w:id="514" w:author="Debbie Houldsworth" w:date="2020-05-12T16:43:00Z">
            <w:trPr>
              <w:gridAfter w:val="0"/>
            </w:trPr>
          </w:trPrChange>
        </w:trPr>
        <w:tc>
          <w:tcPr>
            <w:tcW w:w="3544" w:type="dxa"/>
            <w:vAlign w:val="center"/>
            <w:tcPrChange w:id="515" w:author="Debbie Houldsworth" w:date="2020-05-12T16:43:00Z">
              <w:tcPr>
                <w:tcW w:w="3544" w:type="dxa"/>
                <w:gridSpan w:val="2"/>
              </w:tcPr>
            </w:tcPrChange>
          </w:tcPr>
          <w:p w14:paraId="01CCEACF" w14:textId="77777777" w:rsidR="00CC40D1" w:rsidRDefault="00CC40D1" w:rsidP="00E314F2">
            <w:pPr>
              <w:pStyle w:val="BodyText"/>
              <w:jc w:val="left"/>
              <w:rPr>
                <w:b/>
              </w:rPr>
            </w:pPr>
            <w:r>
              <w:rPr>
                <w:b/>
              </w:rPr>
              <w:t>“Change Procedures”</w:t>
            </w:r>
          </w:p>
        </w:tc>
        <w:tc>
          <w:tcPr>
            <w:tcW w:w="5353" w:type="dxa"/>
            <w:gridSpan w:val="2"/>
            <w:vAlign w:val="center"/>
            <w:tcPrChange w:id="516" w:author="Debbie Houldsworth" w:date="2020-05-12T16:43:00Z">
              <w:tcPr>
                <w:tcW w:w="5353" w:type="dxa"/>
                <w:gridSpan w:val="4"/>
              </w:tcPr>
            </w:tcPrChange>
          </w:tcPr>
          <w:p w14:paraId="2D58A95E" w14:textId="3140E810" w:rsidR="00CC40D1" w:rsidRDefault="00CC40D1">
            <w:pPr>
              <w:pStyle w:val="BodyText"/>
              <w:tabs>
                <w:tab w:val="clear" w:pos="2160"/>
                <w:tab w:val="clear" w:pos="2880"/>
                <w:tab w:val="clear" w:pos="3600"/>
                <w:tab w:val="clear" w:pos="4320"/>
                <w:tab w:val="clear" w:pos="5040"/>
              </w:tabs>
              <w:jc w:val="left"/>
              <w:pPrChange w:id="517" w:author="Debbie Houldsworth" w:date="2020-05-12T16:43:00Z">
                <w:pPr>
                  <w:pStyle w:val="BodyText"/>
                  <w:framePr w:hSpace="181" w:wrap="around" w:hAnchor="text" w:xAlign="center" w:yAlign="center"/>
                  <w:tabs>
                    <w:tab w:val="clear" w:pos="2160"/>
                    <w:tab w:val="clear" w:pos="2880"/>
                    <w:tab w:val="clear" w:pos="3600"/>
                    <w:tab w:val="clear" w:pos="4320"/>
                    <w:tab w:val="clear" w:pos="5040"/>
                  </w:tabs>
                  <w:suppressOverlap/>
                </w:pPr>
              </w:pPrChange>
            </w:pPr>
            <w:r>
              <w:t>means those procedures agreed and issued by</w:t>
            </w:r>
            <w:ins w:id="518" w:author="Debbie Houldsworth" w:date="2020-05-21T08:30:00Z">
              <w:r w:rsidR="00DC3E69">
                <w:t xml:space="preserve"> </w:t>
              </w:r>
            </w:ins>
            <w:ins w:id="519" w:author="Helen Fosberry" w:date="2020-05-19T09:45:00Z">
              <w:del w:id="520" w:author="Debbie Houldsworth" w:date="2020-05-20T11:50:00Z">
                <w:r w:rsidR="0032038F" w:rsidDel="0074192C">
                  <w:delText>MRASC</w:delText>
                </w:r>
              </w:del>
            </w:ins>
            <w:ins w:id="521" w:author="Debbie Houldsworth" w:date="2020-05-20T11:50:00Z">
              <w:r w:rsidR="0074192C">
                <w:t>MRASCO</w:t>
              </w:r>
            </w:ins>
            <w:ins w:id="522" w:author="Helen Fosberry" w:date="2020-05-19T09:45:00Z">
              <w:del w:id="523" w:author="Debbie Houldsworth" w:date="2020-05-20T11:47:00Z">
                <w:r w:rsidR="0032038F" w:rsidDel="0074192C">
                  <w:delText>o</w:delText>
                </w:r>
              </w:del>
            </w:ins>
            <w:r>
              <w:t xml:space="preserve"> </w:t>
            </w:r>
            <w:del w:id="524" w:author="Debbie Houldsworth" w:date="2020-05-12T09:36:00Z">
              <w:r w:rsidDel="00CC40D1">
                <w:delText xml:space="preserve">MEC </w:delText>
              </w:r>
            </w:del>
            <w:ins w:id="525" w:author="Debbie Houldsworth" w:date="2020-05-12T09:36:00Z">
              <w:r>
                <w:t xml:space="preserve">Board </w:t>
              </w:r>
            </w:ins>
            <w:r>
              <w:t xml:space="preserve">pursuant to Clause </w:t>
            </w:r>
            <w:del w:id="526" w:author="Debbie Houldsworth" w:date="2020-05-12T09:37:00Z">
              <w:r w:rsidDel="00CC40D1">
                <w:delText>9.23</w:delText>
              </w:r>
            </w:del>
            <w:ins w:id="527" w:author="Debbie Houldsworth" w:date="2020-05-12T09:37:00Z">
              <w:del w:id="528" w:author="Helen Fosberry" w:date="2020-05-19T09:49:00Z">
                <w:r w:rsidDel="0032038F">
                  <w:delText>XX</w:delText>
                </w:r>
              </w:del>
            </w:ins>
            <w:del w:id="529" w:author="Helen Fosberry" w:date="2020-05-19T09:49:00Z">
              <w:r w:rsidDel="0032038F">
                <w:delText>;</w:delText>
              </w:r>
            </w:del>
            <w:ins w:id="530" w:author="Helen Fosberry" w:date="2020-05-19T09:49:00Z">
              <w:r w:rsidR="0032038F">
                <w:t xml:space="preserve"> 9</w:t>
              </w:r>
            </w:ins>
          </w:p>
        </w:tc>
      </w:tr>
      <w:tr w:rsidR="00CC40D1" w14:paraId="004EF723" w14:textId="77777777" w:rsidTr="00E314F2">
        <w:trPr>
          <w:trPrChange w:id="531" w:author="Debbie Houldsworth" w:date="2020-05-12T16:43:00Z">
            <w:trPr>
              <w:gridAfter w:val="0"/>
            </w:trPr>
          </w:trPrChange>
        </w:trPr>
        <w:tc>
          <w:tcPr>
            <w:tcW w:w="3544" w:type="dxa"/>
            <w:vAlign w:val="center"/>
            <w:tcPrChange w:id="532" w:author="Debbie Houldsworth" w:date="2020-05-12T16:43:00Z">
              <w:tcPr>
                <w:tcW w:w="3544" w:type="dxa"/>
                <w:gridSpan w:val="2"/>
              </w:tcPr>
            </w:tcPrChange>
          </w:tcPr>
          <w:p w14:paraId="18DA61F8" w14:textId="77777777" w:rsidR="00CC40D1" w:rsidRDefault="00CC40D1" w:rsidP="009441A1">
            <w:pPr>
              <w:pStyle w:val="BodyText"/>
              <w:jc w:val="left"/>
              <w:rPr>
                <w:b/>
              </w:rPr>
            </w:pPr>
            <w:r>
              <w:rPr>
                <w:b/>
              </w:rPr>
              <w:t>“Change Proposal”</w:t>
            </w:r>
          </w:p>
        </w:tc>
        <w:tc>
          <w:tcPr>
            <w:tcW w:w="5353" w:type="dxa"/>
            <w:gridSpan w:val="2"/>
            <w:vAlign w:val="center"/>
            <w:tcPrChange w:id="533" w:author="Debbie Houldsworth" w:date="2020-05-12T16:43:00Z">
              <w:tcPr>
                <w:tcW w:w="5353" w:type="dxa"/>
                <w:gridSpan w:val="4"/>
              </w:tcPr>
            </w:tcPrChange>
          </w:tcPr>
          <w:p w14:paraId="0CED2271" w14:textId="56D69F54" w:rsidR="00CC40D1" w:rsidRDefault="00CC40D1">
            <w:pPr>
              <w:pStyle w:val="BodyText"/>
              <w:tabs>
                <w:tab w:val="clear" w:pos="2160"/>
                <w:tab w:val="clear" w:pos="2880"/>
                <w:tab w:val="clear" w:pos="3600"/>
                <w:tab w:val="clear" w:pos="4320"/>
                <w:tab w:val="clear" w:pos="5040"/>
              </w:tabs>
              <w:jc w:val="left"/>
              <w:rPr>
                <w:szCs w:val="24"/>
              </w:rPr>
              <w:pPrChange w:id="534" w:author="Debbie Houldsworth" w:date="2020-05-12T16:43:00Z">
                <w:pPr>
                  <w:pStyle w:val="BodyText"/>
                  <w:framePr w:hSpace="181" w:wrap="around" w:hAnchor="text" w:xAlign="center" w:yAlign="center"/>
                  <w:tabs>
                    <w:tab w:val="clear" w:pos="2160"/>
                    <w:tab w:val="clear" w:pos="2880"/>
                    <w:tab w:val="clear" w:pos="3600"/>
                    <w:tab w:val="clear" w:pos="4320"/>
                    <w:tab w:val="clear" w:pos="5040"/>
                  </w:tabs>
                  <w:suppressOverlap/>
                </w:pPr>
              </w:pPrChange>
            </w:pPr>
            <w:r w:rsidRPr="008A13E9">
              <w:rPr>
                <w:szCs w:val="24"/>
              </w:rPr>
              <w:t xml:space="preserve">means a notice in writing from any party, </w:t>
            </w:r>
            <w:del w:id="535" w:author="Debbie Houldsworth" w:date="2020-05-12T09:37:00Z">
              <w:r w:rsidRPr="008A13E9" w:rsidDel="00CC40D1">
                <w:rPr>
                  <w:szCs w:val="24"/>
                </w:rPr>
                <w:delText xml:space="preserve">parties a Green Deal Interested Participant or Interested Industry Participant </w:delText>
              </w:r>
            </w:del>
            <w:r w:rsidRPr="008A13E9">
              <w:rPr>
                <w:szCs w:val="24"/>
              </w:rPr>
              <w:t>in accordance with the Change Procedures (excluding a notification of a SoS Modification) suggesting a modification to this Agreement</w:t>
            </w:r>
            <w:ins w:id="536" w:author="Debbie Houldsworth" w:date="2020-05-12T09:37:00Z">
              <w:r>
                <w:rPr>
                  <w:szCs w:val="24"/>
                </w:rPr>
                <w:t>.</w:t>
              </w:r>
            </w:ins>
            <w:del w:id="537" w:author="Debbie Houldsworth" w:date="2020-05-12T09:37:00Z">
              <w:r w:rsidRPr="008A13E9" w:rsidDel="00CC40D1">
                <w:rPr>
                  <w:szCs w:val="24"/>
                </w:rPr>
                <w:delText>,</w:delText>
              </w:r>
            </w:del>
            <w:r w:rsidRPr="008A13E9">
              <w:rPr>
                <w:szCs w:val="24"/>
              </w:rPr>
              <w:t xml:space="preserve"> </w:t>
            </w:r>
            <w:del w:id="538" w:author="Debbie Houldsworth" w:date="2020-05-12T09:37:00Z">
              <w:r w:rsidRPr="008A13E9" w:rsidDel="00CC40D1">
                <w:rPr>
                  <w:szCs w:val="24"/>
                </w:rPr>
                <w:delText>the BSC or to any of the MRA Products, it being recognised that a modification may relate exclusively to the BSC Requirements;</w:delText>
              </w:r>
            </w:del>
          </w:p>
        </w:tc>
      </w:tr>
      <w:tr w:rsidR="00CC40D1" w14:paraId="16D0221A" w14:textId="77777777" w:rsidTr="00E314F2">
        <w:trPr>
          <w:trPrChange w:id="539" w:author="Debbie Houldsworth" w:date="2020-05-12T16:43:00Z">
            <w:trPr>
              <w:gridAfter w:val="0"/>
            </w:trPr>
          </w:trPrChange>
        </w:trPr>
        <w:tc>
          <w:tcPr>
            <w:tcW w:w="3544" w:type="dxa"/>
            <w:vAlign w:val="center"/>
            <w:tcPrChange w:id="540" w:author="Debbie Houldsworth" w:date="2020-05-12T16:43:00Z">
              <w:tcPr>
                <w:tcW w:w="3544" w:type="dxa"/>
                <w:gridSpan w:val="2"/>
              </w:tcPr>
            </w:tcPrChange>
          </w:tcPr>
          <w:p w14:paraId="706BA206" w14:textId="77777777" w:rsidR="00CC40D1" w:rsidRDefault="00CC40D1" w:rsidP="009441A1">
            <w:pPr>
              <w:pStyle w:val="BodyText"/>
              <w:jc w:val="left"/>
              <w:rPr>
                <w:b/>
              </w:rPr>
            </w:pPr>
            <w:r>
              <w:rPr>
                <w:b/>
              </w:rPr>
              <w:t>"Change Report"</w:t>
            </w:r>
          </w:p>
        </w:tc>
        <w:tc>
          <w:tcPr>
            <w:tcW w:w="5353" w:type="dxa"/>
            <w:gridSpan w:val="2"/>
            <w:vAlign w:val="center"/>
            <w:tcPrChange w:id="541" w:author="Debbie Houldsworth" w:date="2020-05-12T16:43:00Z">
              <w:tcPr>
                <w:tcW w:w="5353" w:type="dxa"/>
                <w:gridSpan w:val="4"/>
              </w:tcPr>
            </w:tcPrChange>
          </w:tcPr>
          <w:p w14:paraId="6C33B5BE" w14:textId="42E0B56F" w:rsidR="00CC40D1" w:rsidRDefault="00CC40D1">
            <w:pPr>
              <w:pStyle w:val="BodyText"/>
              <w:tabs>
                <w:tab w:val="clear" w:pos="2160"/>
                <w:tab w:val="clear" w:pos="2880"/>
                <w:tab w:val="clear" w:pos="3600"/>
                <w:tab w:val="clear" w:pos="4320"/>
                <w:tab w:val="clear" w:pos="5040"/>
              </w:tabs>
              <w:jc w:val="left"/>
              <w:pPrChange w:id="542" w:author="Debbie Houldsworth" w:date="2020-05-12T16:43:00Z">
                <w:pPr>
                  <w:pStyle w:val="BodyText"/>
                  <w:framePr w:hSpace="181" w:wrap="around" w:hAnchor="text" w:xAlign="center" w:yAlign="center"/>
                  <w:tabs>
                    <w:tab w:val="clear" w:pos="2160"/>
                    <w:tab w:val="clear" w:pos="2880"/>
                    <w:tab w:val="clear" w:pos="3600"/>
                    <w:tab w:val="clear" w:pos="4320"/>
                    <w:tab w:val="clear" w:pos="5040"/>
                  </w:tabs>
                  <w:suppressOverlap/>
                </w:pPr>
              </w:pPrChange>
            </w:pPr>
            <w:r w:rsidRPr="00452EB4">
              <w:t xml:space="preserve">means a written report, in the form published by </w:t>
            </w:r>
            <w:del w:id="543" w:author="Debbie Houldsworth" w:date="2020-05-12T09:38:00Z">
              <w:r w:rsidRPr="00452EB4" w:rsidDel="00CC40D1">
                <w:delText xml:space="preserve">MEC </w:delText>
              </w:r>
            </w:del>
            <w:ins w:id="544" w:author="Debbie Houldsworth" w:date="2020-05-20T11:50:00Z">
              <w:r w:rsidR="0074192C">
                <w:t>MRASCO</w:t>
              </w:r>
            </w:ins>
            <w:ins w:id="545" w:author="Jonathan Hawkins" w:date="2020-05-14T10:02:00Z">
              <w:del w:id="546" w:author="Debbie Houldsworth" w:date="2020-05-20T11:47:00Z">
                <w:r w:rsidR="00C172D4" w:rsidDel="0074192C">
                  <w:delText>o</w:delText>
                </w:r>
              </w:del>
              <w:r w:rsidR="00C172D4">
                <w:t xml:space="preserve"> </w:t>
              </w:r>
            </w:ins>
            <w:ins w:id="547" w:author="Debbie Houldsworth" w:date="2020-05-12T09:38:00Z">
              <w:r>
                <w:t xml:space="preserve">Board </w:t>
              </w:r>
            </w:ins>
            <w:r w:rsidRPr="00452EB4">
              <w:t>from time to time, on a Change Proposal which shall include an assessment and detailed explanation of whether the Change Proposal would, and if so how, better facilitate the requirements</w:t>
            </w:r>
            <w:r>
              <w:t xml:space="preserve"> </w:t>
            </w:r>
            <w:r w:rsidRPr="00452EB4">
              <w:t xml:space="preserve">achievement of </w:t>
            </w:r>
            <w:del w:id="548" w:author="Debbie Houldsworth" w:date="2020-05-12T09:39:00Z">
              <w:r w:rsidRPr="00452EB4" w:rsidDel="00CC40D1">
                <w:delText xml:space="preserve">Condition 23 of the Electricity Distribution Licence </w:delText>
              </w:r>
            </w:del>
            <w:r w:rsidRPr="00452EB4">
              <w:t xml:space="preserve">the </w:t>
            </w:r>
            <w:del w:id="549" w:author="Debbie Houldsworth" w:date="2020-05-12T09:39:00Z">
              <w:r w:rsidRPr="00452EB4" w:rsidDel="00CC40D1">
                <w:delText xml:space="preserve">MRA </w:delText>
              </w:r>
            </w:del>
            <w:r w:rsidRPr="00452EB4">
              <w:t>Objectives</w:t>
            </w:r>
            <w:ins w:id="550" w:author="Debbie Houldsworth" w:date="2020-05-12T09:39:00Z">
              <w:r>
                <w:t xml:space="preserve"> as defined in Clause 9</w:t>
              </w:r>
            </w:ins>
            <w:ins w:id="551" w:author="Helen Fosberry" w:date="2020-05-19T09:50:00Z">
              <w:r w:rsidR="0032038F">
                <w:t>.7</w:t>
              </w:r>
            </w:ins>
            <w:ins w:id="552" w:author="Debbie Houldsworth" w:date="2020-05-12T09:39:00Z">
              <w:del w:id="553" w:author="Helen Fosberry" w:date="2020-05-19T09:50:00Z">
                <w:r w:rsidDel="0032038F">
                  <w:delText>.XX</w:delText>
                </w:r>
              </w:del>
            </w:ins>
            <w:r w:rsidRPr="00452EB4">
              <w:t>.</w:t>
            </w:r>
          </w:p>
        </w:tc>
      </w:tr>
      <w:tr w:rsidR="00CC40D1" w14:paraId="518FB398" w14:textId="77777777" w:rsidTr="00E314F2">
        <w:trPr>
          <w:ins w:id="554" w:author="TSWAN" w:date="2020-04-16T19:06:00Z"/>
          <w:trPrChange w:id="555" w:author="Debbie Houldsworth" w:date="2020-05-12T16:43:00Z">
            <w:trPr>
              <w:gridAfter w:val="0"/>
            </w:trPr>
          </w:trPrChange>
        </w:trPr>
        <w:tc>
          <w:tcPr>
            <w:tcW w:w="3544" w:type="dxa"/>
            <w:vAlign w:val="center"/>
            <w:tcPrChange w:id="556" w:author="Debbie Houldsworth" w:date="2020-05-12T16:43:00Z">
              <w:tcPr>
                <w:tcW w:w="3544" w:type="dxa"/>
                <w:gridSpan w:val="2"/>
              </w:tcPr>
            </w:tcPrChange>
          </w:tcPr>
          <w:p w14:paraId="069DD126" w14:textId="7ADE3B27" w:rsidR="00CC40D1" w:rsidRDefault="00CC40D1" w:rsidP="009441A1">
            <w:pPr>
              <w:pStyle w:val="BodyText"/>
              <w:jc w:val="left"/>
              <w:rPr>
                <w:ins w:id="557" w:author="TSWAN" w:date="2020-04-16T19:06:00Z"/>
                <w:b/>
              </w:rPr>
            </w:pPr>
            <w:ins w:id="558" w:author="TSWAN" w:date="2020-04-16T19:06:00Z">
              <w:r>
                <w:rPr>
                  <w:b/>
                </w:rPr>
                <w:t>"Close Down Date"</w:t>
              </w:r>
            </w:ins>
          </w:p>
        </w:tc>
        <w:tc>
          <w:tcPr>
            <w:tcW w:w="5353" w:type="dxa"/>
            <w:gridSpan w:val="2"/>
            <w:vAlign w:val="center"/>
            <w:tcPrChange w:id="559" w:author="Debbie Houldsworth" w:date="2020-05-12T16:43:00Z">
              <w:tcPr>
                <w:tcW w:w="5353" w:type="dxa"/>
                <w:gridSpan w:val="4"/>
              </w:tcPr>
            </w:tcPrChange>
          </w:tcPr>
          <w:p w14:paraId="6F6D5CD8" w14:textId="316D9341" w:rsidR="00CC40D1" w:rsidRPr="00452EB4" w:rsidRDefault="00CC40D1">
            <w:pPr>
              <w:pStyle w:val="BodyText"/>
              <w:tabs>
                <w:tab w:val="clear" w:pos="2160"/>
                <w:tab w:val="clear" w:pos="2880"/>
                <w:tab w:val="clear" w:pos="3600"/>
                <w:tab w:val="clear" w:pos="4320"/>
                <w:tab w:val="clear" w:pos="5040"/>
              </w:tabs>
              <w:jc w:val="left"/>
              <w:rPr>
                <w:ins w:id="560" w:author="TSWAN" w:date="2020-04-16T19:06:00Z"/>
              </w:rPr>
              <w:pPrChange w:id="561" w:author="Debbie Houldsworth" w:date="2020-05-12T16:43:00Z">
                <w:pPr>
                  <w:pStyle w:val="BodyText"/>
                  <w:framePr w:hSpace="181" w:wrap="around" w:hAnchor="text" w:xAlign="center" w:yAlign="center"/>
                  <w:tabs>
                    <w:tab w:val="clear" w:pos="2160"/>
                    <w:tab w:val="clear" w:pos="2880"/>
                    <w:tab w:val="clear" w:pos="3600"/>
                    <w:tab w:val="clear" w:pos="4320"/>
                    <w:tab w:val="clear" w:pos="5040"/>
                  </w:tabs>
                  <w:suppressOverlap/>
                </w:pPr>
              </w:pPrChange>
            </w:pPr>
            <w:ins w:id="562" w:author="TSWAN" w:date="2020-04-16T19:06:00Z">
              <w:r>
                <w:t xml:space="preserve">has the meaning given to that term in Clause </w:t>
              </w:r>
              <w:r>
                <w:fldChar w:fldCharType="begin"/>
              </w:r>
              <w:r>
                <w:instrText xml:space="preserve"> REF _Ref35263899 \r \h </w:instrText>
              </w:r>
            </w:ins>
            <w:r w:rsidR="0010130E">
              <w:instrText xml:space="preserve"> \* MERGEFORMAT </w:instrText>
            </w:r>
            <w:ins w:id="563" w:author="TSWAN" w:date="2020-04-16T19:06:00Z">
              <w:r>
                <w:fldChar w:fldCharType="separate"/>
              </w:r>
              <w:r>
                <w:t>5</w:t>
              </w:r>
              <w:del w:id="564" w:author="Jonathan Hawkins" w:date="2020-05-14T10:02:00Z">
                <w:r w:rsidDel="00C172D4">
                  <w:delText>8</w:delText>
                </w:r>
              </w:del>
            </w:ins>
            <w:ins w:id="565" w:author="Jonathan Hawkins" w:date="2020-05-14T10:02:00Z">
              <w:r w:rsidR="00C172D4">
                <w:t>9</w:t>
              </w:r>
            </w:ins>
            <w:ins w:id="566" w:author="TSWAN" w:date="2020-04-16T19:06:00Z">
              <w:r>
                <w:fldChar w:fldCharType="end"/>
              </w:r>
              <w:r>
                <w:t>;</w:t>
              </w:r>
            </w:ins>
          </w:p>
        </w:tc>
      </w:tr>
      <w:tr w:rsidR="00CC40D1" w:rsidDel="00CC40D1" w14:paraId="73D33754" w14:textId="7F088949" w:rsidTr="00E314F2">
        <w:trPr>
          <w:del w:id="567" w:author="Debbie Houldsworth" w:date="2020-05-12T09:40:00Z"/>
          <w:trPrChange w:id="568" w:author="Debbie Houldsworth" w:date="2020-05-12T16:43:00Z">
            <w:trPr>
              <w:gridAfter w:val="0"/>
            </w:trPr>
          </w:trPrChange>
        </w:trPr>
        <w:tc>
          <w:tcPr>
            <w:tcW w:w="3544" w:type="dxa"/>
            <w:vAlign w:val="center"/>
            <w:tcPrChange w:id="569" w:author="Debbie Houldsworth" w:date="2020-05-12T16:43:00Z">
              <w:tcPr>
                <w:tcW w:w="3544" w:type="dxa"/>
                <w:gridSpan w:val="2"/>
              </w:tcPr>
            </w:tcPrChange>
          </w:tcPr>
          <w:p w14:paraId="49B8FE76" w14:textId="0D51E0AD" w:rsidR="00CC40D1" w:rsidDel="00CC40D1" w:rsidRDefault="00CC40D1" w:rsidP="00B73C6A">
            <w:pPr>
              <w:pStyle w:val="BodyText"/>
              <w:jc w:val="left"/>
              <w:rPr>
                <w:del w:id="570" w:author="Debbie Houldsworth" w:date="2020-05-12T09:40:00Z"/>
                <w:b/>
              </w:rPr>
            </w:pPr>
            <w:del w:id="571" w:author="Debbie Houldsworth" w:date="2020-05-12T09:40:00Z">
              <w:r w:rsidDel="00CC40D1">
                <w:rPr>
                  <w:b/>
                </w:rPr>
                <w:delText>"Code Administration Code of Practice"</w:delText>
              </w:r>
            </w:del>
          </w:p>
        </w:tc>
        <w:tc>
          <w:tcPr>
            <w:tcW w:w="5353" w:type="dxa"/>
            <w:gridSpan w:val="2"/>
            <w:vAlign w:val="center"/>
            <w:tcPrChange w:id="572" w:author="Debbie Houldsworth" w:date="2020-05-12T16:43:00Z">
              <w:tcPr>
                <w:tcW w:w="5353" w:type="dxa"/>
                <w:gridSpan w:val="4"/>
              </w:tcPr>
            </w:tcPrChange>
          </w:tcPr>
          <w:p w14:paraId="5906C57D" w14:textId="62AF6D7F" w:rsidR="00CC40D1" w:rsidDel="00CC40D1" w:rsidRDefault="00CC40D1">
            <w:pPr>
              <w:pStyle w:val="BodyText"/>
              <w:tabs>
                <w:tab w:val="clear" w:pos="2160"/>
                <w:tab w:val="clear" w:pos="2880"/>
                <w:tab w:val="clear" w:pos="3600"/>
                <w:tab w:val="clear" w:pos="4320"/>
                <w:tab w:val="clear" w:pos="5040"/>
              </w:tabs>
              <w:jc w:val="left"/>
              <w:rPr>
                <w:del w:id="573" w:author="Debbie Houldsworth" w:date="2020-05-12T09:40:00Z"/>
              </w:rPr>
              <w:pPrChange w:id="574" w:author="Debbie Houldsworth" w:date="2020-05-12T16:43:00Z">
                <w:pPr>
                  <w:pStyle w:val="BodyText"/>
                  <w:tabs>
                    <w:tab w:val="clear" w:pos="2160"/>
                    <w:tab w:val="clear" w:pos="2880"/>
                    <w:tab w:val="clear" w:pos="3600"/>
                    <w:tab w:val="clear" w:pos="4320"/>
                    <w:tab w:val="clear" w:pos="5040"/>
                  </w:tabs>
                </w:pPr>
              </w:pPrChange>
            </w:pPr>
            <w:del w:id="575" w:author="Debbie Houldsworth" w:date="2020-05-12T09:40:00Z">
              <w:r w:rsidDel="00CC40D1">
                <w:delText>means the code of that name approved by the Authority as amended and/ or re-published with the Authority's approval from time to time;</w:delText>
              </w:r>
            </w:del>
          </w:p>
        </w:tc>
      </w:tr>
      <w:tr w:rsidR="00CC40D1" w:rsidDel="00CC40D1" w14:paraId="05EC28D3" w14:textId="358F777A" w:rsidTr="00E314F2">
        <w:trPr>
          <w:del w:id="576" w:author="Debbie Houldsworth" w:date="2020-05-12T09:40:00Z"/>
          <w:trPrChange w:id="577" w:author="Debbie Houldsworth" w:date="2020-05-12T16:43:00Z">
            <w:trPr>
              <w:gridAfter w:val="0"/>
            </w:trPr>
          </w:trPrChange>
        </w:trPr>
        <w:tc>
          <w:tcPr>
            <w:tcW w:w="3544" w:type="dxa"/>
            <w:vAlign w:val="center"/>
            <w:tcPrChange w:id="578" w:author="Debbie Houldsworth" w:date="2020-05-12T16:43:00Z">
              <w:tcPr>
                <w:tcW w:w="3544" w:type="dxa"/>
                <w:gridSpan w:val="2"/>
              </w:tcPr>
            </w:tcPrChange>
          </w:tcPr>
          <w:p w14:paraId="08FE9970" w14:textId="01692B5F" w:rsidR="00CC40D1" w:rsidDel="00CC40D1" w:rsidRDefault="00CC40D1" w:rsidP="00B73C6A">
            <w:pPr>
              <w:pStyle w:val="BodyText"/>
              <w:jc w:val="left"/>
              <w:rPr>
                <w:del w:id="579" w:author="Debbie Houldsworth" w:date="2020-05-12T09:40:00Z"/>
                <w:b/>
              </w:rPr>
            </w:pPr>
            <w:del w:id="580" w:author="Debbie Houldsworth" w:date="2020-05-12T09:40:00Z">
              <w:r w:rsidDel="00CC40D1">
                <w:rPr>
                  <w:b/>
                </w:rPr>
                <w:delText>“Co-operative Objection”</w:delText>
              </w:r>
            </w:del>
          </w:p>
        </w:tc>
        <w:tc>
          <w:tcPr>
            <w:tcW w:w="5353" w:type="dxa"/>
            <w:gridSpan w:val="2"/>
            <w:vAlign w:val="center"/>
            <w:tcPrChange w:id="581" w:author="Debbie Houldsworth" w:date="2020-05-12T16:43:00Z">
              <w:tcPr>
                <w:tcW w:w="5353" w:type="dxa"/>
                <w:gridSpan w:val="4"/>
              </w:tcPr>
            </w:tcPrChange>
          </w:tcPr>
          <w:p w14:paraId="2A512459" w14:textId="46FB6646" w:rsidR="00CC40D1" w:rsidDel="00CC40D1" w:rsidRDefault="00CC40D1">
            <w:pPr>
              <w:pStyle w:val="BodyText"/>
              <w:tabs>
                <w:tab w:val="clear" w:pos="2160"/>
                <w:tab w:val="clear" w:pos="2880"/>
                <w:tab w:val="clear" w:pos="3600"/>
                <w:tab w:val="clear" w:pos="4320"/>
                <w:tab w:val="clear" w:pos="5040"/>
              </w:tabs>
              <w:jc w:val="left"/>
              <w:rPr>
                <w:del w:id="582" w:author="Debbie Houldsworth" w:date="2020-05-12T09:40:00Z"/>
              </w:rPr>
              <w:pPrChange w:id="583" w:author="Debbie Houldsworth" w:date="2020-05-12T16:43:00Z">
                <w:pPr>
                  <w:pStyle w:val="BodyText"/>
                  <w:tabs>
                    <w:tab w:val="clear" w:pos="2160"/>
                    <w:tab w:val="clear" w:pos="2880"/>
                    <w:tab w:val="clear" w:pos="3600"/>
                    <w:tab w:val="clear" w:pos="4320"/>
                    <w:tab w:val="clear" w:pos="5040"/>
                  </w:tabs>
                </w:pPr>
              </w:pPrChange>
            </w:pPr>
            <w:del w:id="584" w:author="Debbie Houldsworth" w:date="2020-05-12T09:40:00Z">
              <w:r w:rsidDel="00CC40D1">
                <w:delText>has the meaning given to that term given in Clause 18.10.1;</w:delText>
              </w:r>
            </w:del>
          </w:p>
        </w:tc>
      </w:tr>
      <w:tr w:rsidR="00CC40D1" w14:paraId="15829674" w14:textId="77777777" w:rsidTr="00E314F2">
        <w:trPr>
          <w:trPrChange w:id="585" w:author="Debbie Houldsworth" w:date="2020-05-12T16:43:00Z">
            <w:trPr>
              <w:gridAfter w:val="0"/>
            </w:trPr>
          </w:trPrChange>
        </w:trPr>
        <w:tc>
          <w:tcPr>
            <w:tcW w:w="3544" w:type="dxa"/>
            <w:vAlign w:val="center"/>
            <w:tcPrChange w:id="586" w:author="Debbie Houldsworth" w:date="2020-05-12T16:43:00Z">
              <w:tcPr>
                <w:tcW w:w="3544" w:type="dxa"/>
                <w:gridSpan w:val="2"/>
              </w:tcPr>
            </w:tcPrChange>
          </w:tcPr>
          <w:p w14:paraId="4FE6ECDC" w14:textId="77777777" w:rsidR="00CC40D1" w:rsidRDefault="00CC40D1" w:rsidP="00E314F2">
            <w:pPr>
              <w:pStyle w:val="BodyText"/>
              <w:jc w:val="left"/>
              <w:rPr>
                <w:b/>
              </w:rPr>
            </w:pPr>
            <w:r>
              <w:rPr>
                <w:b/>
              </w:rPr>
              <w:t>“Competent Authority”</w:t>
            </w:r>
          </w:p>
        </w:tc>
        <w:tc>
          <w:tcPr>
            <w:tcW w:w="5353" w:type="dxa"/>
            <w:gridSpan w:val="2"/>
            <w:vAlign w:val="center"/>
            <w:tcPrChange w:id="587" w:author="Debbie Houldsworth" w:date="2020-05-12T16:43:00Z">
              <w:tcPr>
                <w:tcW w:w="5353" w:type="dxa"/>
                <w:gridSpan w:val="4"/>
              </w:tcPr>
            </w:tcPrChange>
          </w:tcPr>
          <w:p w14:paraId="69199554" w14:textId="587955E7" w:rsidR="00CC40D1" w:rsidRDefault="00CC40D1">
            <w:pPr>
              <w:pStyle w:val="BodyText"/>
              <w:tabs>
                <w:tab w:val="clear" w:pos="2160"/>
                <w:tab w:val="clear" w:pos="2880"/>
                <w:tab w:val="clear" w:pos="3600"/>
                <w:tab w:val="clear" w:pos="4320"/>
                <w:tab w:val="clear" w:pos="5040"/>
              </w:tabs>
              <w:jc w:val="left"/>
              <w:pPrChange w:id="588" w:author="Debbie Houldsworth" w:date="2020-05-12T16:43:00Z">
                <w:pPr>
                  <w:pStyle w:val="BodyText"/>
                  <w:framePr w:hSpace="181" w:wrap="around" w:hAnchor="text" w:xAlign="center" w:yAlign="center"/>
                  <w:tabs>
                    <w:tab w:val="clear" w:pos="2160"/>
                    <w:tab w:val="clear" w:pos="2880"/>
                    <w:tab w:val="clear" w:pos="3600"/>
                    <w:tab w:val="clear" w:pos="4320"/>
                    <w:tab w:val="clear" w:pos="5040"/>
                  </w:tabs>
                  <w:suppressOverlap/>
                </w:pPr>
              </w:pPrChange>
            </w:pPr>
            <w:r>
              <w:t>means the Secretary of State, the Authority  and any local or national agency, authority, department, inspectorate, minister, ministry, official, or public or statutory person (whether autonomous or not) of, or of the government of, the United Kingdom or the European Union;</w:t>
            </w:r>
          </w:p>
        </w:tc>
      </w:tr>
      <w:tr w:rsidR="00CC40D1" w:rsidDel="00CC40D1" w14:paraId="358F782B" w14:textId="2BA32E81" w:rsidTr="00E314F2">
        <w:trPr>
          <w:del w:id="589" w:author="Debbie Houldsworth" w:date="2020-05-12T09:40:00Z"/>
          <w:trPrChange w:id="590" w:author="Debbie Houldsworth" w:date="2020-05-12T16:43:00Z">
            <w:trPr>
              <w:gridAfter w:val="0"/>
            </w:trPr>
          </w:trPrChange>
        </w:trPr>
        <w:tc>
          <w:tcPr>
            <w:tcW w:w="3544" w:type="dxa"/>
            <w:vAlign w:val="center"/>
            <w:tcPrChange w:id="591" w:author="Debbie Houldsworth" w:date="2020-05-12T16:43:00Z">
              <w:tcPr>
                <w:tcW w:w="3544" w:type="dxa"/>
                <w:gridSpan w:val="2"/>
              </w:tcPr>
            </w:tcPrChange>
          </w:tcPr>
          <w:p w14:paraId="4DD298F0" w14:textId="034A6340" w:rsidR="00CC40D1" w:rsidDel="00CC40D1" w:rsidRDefault="00CC40D1" w:rsidP="00B73C6A">
            <w:pPr>
              <w:pStyle w:val="BodyText"/>
              <w:jc w:val="left"/>
              <w:rPr>
                <w:del w:id="592" w:author="Debbie Houldsworth" w:date="2020-05-12T09:40:00Z"/>
                <w:b/>
              </w:rPr>
            </w:pPr>
            <w:del w:id="593" w:author="Debbie Houldsworth" w:date="2020-05-12T09:40:00Z">
              <w:r w:rsidDel="00CC40D1">
                <w:rPr>
                  <w:b/>
                </w:rPr>
                <w:delText>“Condition 13 Statement”</w:delText>
              </w:r>
            </w:del>
          </w:p>
        </w:tc>
        <w:tc>
          <w:tcPr>
            <w:tcW w:w="5353" w:type="dxa"/>
            <w:gridSpan w:val="2"/>
            <w:vAlign w:val="center"/>
            <w:tcPrChange w:id="594" w:author="Debbie Houldsworth" w:date="2020-05-12T16:43:00Z">
              <w:tcPr>
                <w:tcW w:w="5353" w:type="dxa"/>
                <w:gridSpan w:val="4"/>
              </w:tcPr>
            </w:tcPrChange>
          </w:tcPr>
          <w:p w14:paraId="2341FCE4" w14:textId="70A2ABBC" w:rsidR="00CC40D1" w:rsidDel="00CC40D1" w:rsidRDefault="00CC40D1">
            <w:pPr>
              <w:pStyle w:val="BodyText"/>
              <w:tabs>
                <w:tab w:val="clear" w:pos="2160"/>
                <w:tab w:val="clear" w:pos="2880"/>
                <w:tab w:val="clear" w:pos="3600"/>
                <w:tab w:val="clear" w:pos="4320"/>
                <w:tab w:val="clear" w:pos="5040"/>
              </w:tabs>
              <w:spacing w:after="120"/>
              <w:jc w:val="left"/>
              <w:rPr>
                <w:del w:id="595" w:author="Debbie Houldsworth" w:date="2020-05-12T09:40:00Z"/>
              </w:rPr>
              <w:pPrChange w:id="596" w:author="Debbie Houldsworth" w:date="2020-05-12T16:43:00Z">
                <w:pPr>
                  <w:pStyle w:val="BodyText"/>
                  <w:tabs>
                    <w:tab w:val="clear" w:pos="2160"/>
                    <w:tab w:val="clear" w:pos="2880"/>
                    <w:tab w:val="clear" w:pos="3600"/>
                    <w:tab w:val="clear" w:pos="4320"/>
                    <w:tab w:val="clear" w:pos="5040"/>
                  </w:tabs>
                  <w:spacing w:after="120"/>
                </w:pPr>
              </w:pPrChange>
            </w:pPr>
            <w:del w:id="597" w:author="Debbie Houldsworth" w:date="2020-05-12T09:40:00Z">
              <w:r w:rsidDel="00CC40D1">
                <w:delText>means, in relation to each Distribution Business, the statement in relation to charges for use of system for the time being in force pursuant to Condition 13 of the Electricity Distribution Licence;</w:delText>
              </w:r>
            </w:del>
          </w:p>
        </w:tc>
      </w:tr>
      <w:tr w:rsidR="00CC40D1" w:rsidDel="00CC40D1" w14:paraId="157734A3" w14:textId="1BA8B1D1" w:rsidTr="00E314F2">
        <w:trPr>
          <w:del w:id="598" w:author="Debbie Houldsworth" w:date="2020-05-12T09:40:00Z"/>
          <w:trPrChange w:id="599" w:author="Debbie Houldsworth" w:date="2020-05-12T16:43:00Z">
            <w:trPr>
              <w:gridAfter w:val="0"/>
            </w:trPr>
          </w:trPrChange>
        </w:trPr>
        <w:tc>
          <w:tcPr>
            <w:tcW w:w="3544" w:type="dxa"/>
            <w:vAlign w:val="center"/>
            <w:tcPrChange w:id="600" w:author="Debbie Houldsworth" w:date="2020-05-12T16:43:00Z">
              <w:tcPr>
                <w:tcW w:w="3544" w:type="dxa"/>
                <w:gridSpan w:val="2"/>
              </w:tcPr>
            </w:tcPrChange>
          </w:tcPr>
          <w:p w14:paraId="5C01CC15" w14:textId="47D640B0" w:rsidR="00CC40D1" w:rsidDel="00CC40D1" w:rsidRDefault="00CC40D1" w:rsidP="00B73C6A">
            <w:pPr>
              <w:pStyle w:val="BodyText"/>
              <w:jc w:val="left"/>
              <w:rPr>
                <w:del w:id="601" w:author="Debbie Houldsworth" w:date="2020-05-12T09:40:00Z"/>
                <w:b/>
              </w:rPr>
            </w:pPr>
            <w:del w:id="602" w:author="Debbie Houldsworth" w:date="2020-05-12T09:40:00Z">
              <w:r w:rsidDel="00CC40D1">
                <w:rPr>
                  <w:b/>
                </w:rPr>
                <w:delText>“Condition 18 Statement”</w:delText>
              </w:r>
            </w:del>
          </w:p>
        </w:tc>
        <w:tc>
          <w:tcPr>
            <w:tcW w:w="5353" w:type="dxa"/>
            <w:gridSpan w:val="2"/>
            <w:vAlign w:val="center"/>
            <w:tcPrChange w:id="603" w:author="Debbie Houldsworth" w:date="2020-05-12T16:43:00Z">
              <w:tcPr>
                <w:tcW w:w="5353" w:type="dxa"/>
                <w:gridSpan w:val="4"/>
              </w:tcPr>
            </w:tcPrChange>
          </w:tcPr>
          <w:p w14:paraId="4BFF1FE3" w14:textId="453EF779" w:rsidR="00CC40D1" w:rsidDel="00CC40D1" w:rsidRDefault="00CC40D1">
            <w:pPr>
              <w:pStyle w:val="BodyText"/>
              <w:tabs>
                <w:tab w:val="clear" w:pos="2160"/>
                <w:tab w:val="clear" w:pos="2880"/>
                <w:tab w:val="clear" w:pos="3600"/>
                <w:tab w:val="clear" w:pos="4320"/>
                <w:tab w:val="clear" w:pos="5040"/>
              </w:tabs>
              <w:spacing w:after="120"/>
              <w:jc w:val="left"/>
              <w:rPr>
                <w:del w:id="604" w:author="Debbie Houldsworth" w:date="2020-05-12T09:40:00Z"/>
              </w:rPr>
              <w:pPrChange w:id="605" w:author="Debbie Houldsworth" w:date="2020-05-12T16:43:00Z">
                <w:pPr>
                  <w:pStyle w:val="BodyText"/>
                  <w:tabs>
                    <w:tab w:val="clear" w:pos="2160"/>
                    <w:tab w:val="clear" w:pos="2880"/>
                    <w:tab w:val="clear" w:pos="3600"/>
                    <w:tab w:val="clear" w:pos="4320"/>
                    <w:tab w:val="clear" w:pos="5040"/>
                  </w:tabs>
                  <w:spacing w:after="120"/>
                </w:pPr>
              </w:pPrChange>
            </w:pPr>
            <w:del w:id="606" w:author="Debbie Houldsworth" w:date="2020-05-12T09:40:00Z">
              <w:r w:rsidDel="00CC40D1">
                <w:delText>means, in relation to each Distribution Business, the statement in relation to charges for Metering Point Administration Services for the time being in force pursuant to Condition 18 of the Electricity Distribution Licence;</w:delText>
              </w:r>
            </w:del>
          </w:p>
        </w:tc>
      </w:tr>
      <w:tr w:rsidR="00B12145" w:rsidDel="00CC40D1" w14:paraId="43016CA4" w14:textId="77777777" w:rsidTr="00E314F2">
        <w:trPr>
          <w:del w:id="607" w:author="Debbie Houldsworth" w:date="2020-05-12T09:40:00Z"/>
        </w:trPr>
        <w:tc>
          <w:tcPr>
            <w:tcW w:w="3544" w:type="dxa"/>
            <w:vAlign w:val="center"/>
          </w:tcPr>
          <w:p w14:paraId="192B1DA5" w14:textId="552B9D40" w:rsidR="00CC40D1" w:rsidDel="00CC40D1" w:rsidRDefault="00CC40D1" w:rsidP="00B73C6A">
            <w:pPr>
              <w:pStyle w:val="BodyText"/>
              <w:jc w:val="left"/>
              <w:rPr>
                <w:del w:id="608" w:author="Debbie Houldsworth" w:date="2020-05-12T09:40:00Z"/>
                <w:b/>
              </w:rPr>
            </w:pPr>
            <w:del w:id="609" w:author="Debbie Houldsworth" w:date="2020-05-12T09:40:00Z">
              <w:r w:rsidDel="00CC40D1">
                <w:rPr>
                  <w:b/>
                </w:rPr>
                <w:delText>“Condition 36 Statement”</w:delText>
              </w:r>
            </w:del>
          </w:p>
        </w:tc>
        <w:tc>
          <w:tcPr>
            <w:tcW w:w="5353" w:type="dxa"/>
            <w:gridSpan w:val="2"/>
            <w:vAlign w:val="center"/>
          </w:tcPr>
          <w:p w14:paraId="261D00E9" w14:textId="271DD980" w:rsidR="00CC40D1" w:rsidDel="00CC40D1" w:rsidRDefault="00CC40D1">
            <w:pPr>
              <w:pStyle w:val="BodyText"/>
              <w:tabs>
                <w:tab w:val="clear" w:pos="2160"/>
                <w:tab w:val="clear" w:pos="2880"/>
                <w:tab w:val="clear" w:pos="3600"/>
                <w:tab w:val="clear" w:pos="4320"/>
                <w:tab w:val="clear" w:pos="5040"/>
              </w:tabs>
              <w:spacing w:after="120"/>
              <w:jc w:val="left"/>
              <w:rPr>
                <w:del w:id="610" w:author="Debbie Houldsworth" w:date="2020-05-12T09:40:00Z"/>
              </w:rPr>
              <w:pPrChange w:id="611" w:author="Debbie Houldsworth" w:date="2020-05-12T16:43:00Z">
                <w:pPr>
                  <w:pStyle w:val="BodyText"/>
                  <w:tabs>
                    <w:tab w:val="clear" w:pos="2160"/>
                    <w:tab w:val="clear" w:pos="2880"/>
                    <w:tab w:val="clear" w:pos="3600"/>
                    <w:tab w:val="clear" w:pos="4320"/>
                    <w:tab w:val="clear" w:pos="5040"/>
                  </w:tabs>
                  <w:spacing w:after="120"/>
                </w:pPr>
              </w:pPrChange>
            </w:pPr>
            <w:del w:id="612" w:author="Debbie Houldsworth" w:date="2020-05-12T09:40:00Z">
              <w:r w:rsidDel="00CC40D1">
                <w:delText>means, in relation to each Distribution Business, the statement in relation to charges for Legacy Metering Equipment and Data Services for the time being in force pursuant to Condition 36 of the Electricity Distribution Licence;</w:delText>
              </w:r>
            </w:del>
          </w:p>
        </w:tc>
      </w:tr>
      <w:tr w:rsidR="00CC40D1" w14:paraId="0FF450B7" w14:textId="77777777" w:rsidTr="00E314F2">
        <w:trPr>
          <w:trPrChange w:id="613" w:author="Debbie Houldsworth" w:date="2020-05-12T16:43:00Z">
            <w:trPr>
              <w:gridAfter w:val="0"/>
            </w:trPr>
          </w:trPrChange>
        </w:trPr>
        <w:tc>
          <w:tcPr>
            <w:tcW w:w="3544" w:type="dxa"/>
            <w:vAlign w:val="center"/>
            <w:tcPrChange w:id="614" w:author="Debbie Houldsworth" w:date="2020-05-12T16:43:00Z">
              <w:tcPr>
                <w:tcW w:w="3544" w:type="dxa"/>
                <w:gridSpan w:val="2"/>
              </w:tcPr>
            </w:tcPrChange>
          </w:tcPr>
          <w:p w14:paraId="63D5EE94" w14:textId="77777777" w:rsidR="00CC40D1" w:rsidRDefault="00CC40D1" w:rsidP="00E314F2">
            <w:pPr>
              <w:pStyle w:val="BodyText"/>
              <w:jc w:val="left"/>
              <w:rPr>
                <w:b/>
              </w:rPr>
            </w:pPr>
            <w:r>
              <w:rPr>
                <w:b/>
              </w:rPr>
              <w:t>“Confidential Information”</w:t>
            </w:r>
          </w:p>
        </w:tc>
        <w:tc>
          <w:tcPr>
            <w:tcW w:w="5353" w:type="dxa"/>
            <w:gridSpan w:val="2"/>
            <w:vAlign w:val="center"/>
            <w:tcPrChange w:id="615" w:author="Debbie Houldsworth" w:date="2020-05-12T16:43:00Z">
              <w:tcPr>
                <w:tcW w:w="5353" w:type="dxa"/>
                <w:gridSpan w:val="4"/>
              </w:tcPr>
            </w:tcPrChange>
          </w:tcPr>
          <w:p w14:paraId="212E8014" w14:textId="77777777" w:rsidR="00CC40D1" w:rsidRDefault="00CC40D1">
            <w:pPr>
              <w:pStyle w:val="BodyText"/>
              <w:tabs>
                <w:tab w:val="clear" w:pos="2160"/>
                <w:tab w:val="clear" w:pos="2880"/>
                <w:tab w:val="clear" w:pos="3600"/>
                <w:tab w:val="clear" w:pos="4320"/>
                <w:tab w:val="clear" w:pos="5040"/>
              </w:tabs>
              <w:spacing w:after="120"/>
              <w:jc w:val="left"/>
              <w:pPrChange w:id="616" w:author="Debbie Houldsworth" w:date="2020-05-12T16:43:00Z">
                <w:pPr>
                  <w:pStyle w:val="BodyText"/>
                  <w:framePr w:hSpace="181" w:wrap="around" w:hAnchor="text" w:xAlign="center" w:yAlign="center"/>
                  <w:tabs>
                    <w:tab w:val="clear" w:pos="2160"/>
                    <w:tab w:val="clear" w:pos="2880"/>
                    <w:tab w:val="clear" w:pos="3600"/>
                    <w:tab w:val="clear" w:pos="4320"/>
                    <w:tab w:val="clear" w:pos="5040"/>
                  </w:tabs>
                  <w:spacing w:after="120"/>
                  <w:suppressOverlap/>
                </w:pPr>
              </w:pPrChange>
            </w:pPr>
            <w:r>
              <w:t>means, in relation to a party, all data or other information supplied to that party by another party under or pursuant to the provisions of this Agreement;</w:t>
            </w:r>
          </w:p>
        </w:tc>
      </w:tr>
      <w:tr w:rsidR="00357B4B" w14:paraId="13ECADD7" w14:textId="77777777" w:rsidTr="00E314F2">
        <w:trPr>
          <w:ins w:id="617" w:author="Debbie Houldsworth" w:date="2020-05-21T06:53:00Z"/>
        </w:trPr>
        <w:tc>
          <w:tcPr>
            <w:tcW w:w="3544" w:type="dxa"/>
            <w:vAlign w:val="center"/>
          </w:tcPr>
          <w:p w14:paraId="5D0CE77D" w14:textId="5C4083E9" w:rsidR="00357B4B" w:rsidRDefault="00357B4B" w:rsidP="00E314F2">
            <w:pPr>
              <w:pStyle w:val="BodyText"/>
              <w:jc w:val="left"/>
              <w:rPr>
                <w:ins w:id="618" w:author="Debbie Houldsworth" w:date="2020-05-21T06:53:00Z"/>
                <w:b/>
              </w:rPr>
            </w:pPr>
            <w:ins w:id="619" w:author="Debbie Houldsworth" w:date="2020-05-21T06:53:00Z">
              <w:r>
                <w:rPr>
                  <w:b/>
                </w:rPr>
                <w:t>Contr</w:t>
              </w:r>
            </w:ins>
            <w:ins w:id="620" w:author="Debbie Houldsworth" w:date="2020-05-21T06:56:00Z">
              <w:r>
                <w:rPr>
                  <w:b/>
                </w:rPr>
                <w:t>act Manager</w:t>
              </w:r>
            </w:ins>
          </w:p>
        </w:tc>
        <w:tc>
          <w:tcPr>
            <w:tcW w:w="5353" w:type="dxa"/>
            <w:gridSpan w:val="2"/>
            <w:vAlign w:val="center"/>
          </w:tcPr>
          <w:p w14:paraId="0FC9B22A" w14:textId="667E2599" w:rsidR="00357B4B" w:rsidRDefault="00357B4B" w:rsidP="00357B4B">
            <w:pPr>
              <w:rPr>
                <w:ins w:id="621" w:author="Debbie Houldsworth" w:date="2020-05-21T06:59:00Z"/>
              </w:rPr>
            </w:pPr>
            <w:ins w:id="622" w:author="Debbie Houldsworth" w:date="2020-05-21T06:59:00Z">
              <w:r>
                <w:t>Means the person appointed by each party to manage all matters arising under or in connection with this Agreement and to its monitor the general operation.</w:t>
              </w:r>
            </w:ins>
          </w:p>
          <w:p w14:paraId="53197D67" w14:textId="77777777" w:rsidR="00357B4B" w:rsidRDefault="00357B4B">
            <w:pPr>
              <w:pStyle w:val="BodyText"/>
              <w:tabs>
                <w:tab w:val="clear" w:pos="2160"/>
                <w:tab w:val="clear" w:pos="2880"/>
                <w:tab w:val="clear" w:pos="3600"/>
                <w:tab w:val="clear" w:pos="4320"/>
                <w:tab w:val="clear" w:pos="5040"/>
              </w:tabs>
              <w:spacing w:after="120"/>
              <w:jc w:val="left"/>
              <w:rPr>
                <w:ins w:id="623" w:author="Debbie Houldsworth" w:date="2020-05-21T06:53:00Z"/>
              </w:rPr>
            </w:pPr>
          </w:p>
        </w:tc>
      </w:tr>
      <w:tr w:rsidR="00CC40D1" w:rsidDel="00CC40D1" w14:paraId="4F6DFA6B" w14:textId="184A0A50" w:rsidTr="00E314F2">
        <w:trPr>
          <w:del w:id="624" w:author="Debbie Houldsworth" w:date="2020-05-12T09:46:00Z"/>
          <w:trPrChange w:id="625" w:author="Debbie Houldsworth" w:date="2020-05-12T16:43:00Z">
            <w:trPr>
              <w:gridAfter w:val="0"/>
            </w:trPr>
          </w:trPrChange>
        </w:trPr>
        <w:tc>
          <w:tcPr>
            <w:tcW w:w="3544" w:type="dxa"/>
            <w:vAlign w:val="center"/>
            <w:tcPrChange w:id="626" w:author="Debbie Houldsworth" w:date="2020-05-12T16:43:00Z">
              <w:tcPr>
                <w:tcW w:w="3544" w:type="dxa"/>
                <w:gridSpan w:val="2"/>
              </w:tcPr>
            </w:tcPrChange>
          </w:tcPr>
          <w:p w14:paraId="2AC940F7" w14:textId="7F21269C" w:rsidR="00CC40D1" w:rsidDel="00CC40D1" w:rsidRDefault="00CC40D1" w:rsidP="00B73C6A">
            <w:pPr>
              <w:pStyle w:val="BodyText"/>
              <w:jc w:val="left"/>
              <w:rPr>
                <w:del w:id="627" w:author="Debbie Houldsworth" w:date="2020-05-12T09:46:00Z"/>
                <w:b/>
              </w:rPr>
            </w:pPr>
            <w:del w:id="628" w:author="Debbie Houldsworth" w:date="2020-05-12T09:46:00Z">
              <w:r w:rsidDel="00CC40D1">
                <w:rPr>
                  <w:b/>
                </w:rPr>
                <w:delText>“Connection Agreement”</w:delText>
              </w:r>
            </w:del>
          </w:p>
        </w:tc>
        <w:tc>
          <w:tcPr>
            <w:tcW w:w="5353" w:type="dxa"/>
            <w:gridSpan w:val="2"/>
            <w:vAlign w:val="center"/>
            <w:tcPrChange w:id="629" w:author="Debbie Houldsworth" w:date="2020-05-12T16:43:00Z">
              <w:tcPr>
                <w:tcW w:w="5353" w:type="dxa"/>
                <w:gridSpan w:val="4"/>
              </w:tcPr>
            </w:tcPrChange>
          </w:tcPr>
          <w:p w14:paraId="05CE1E53" w14:textId="02948F4C" w:rsidR="00CC40D1" w:rsidDel="00CC40D1" w:rsidRDefault="00CC40D1">
            <w:pPr>
              <w:pStyle w:val="BodyText"/>
              <w:tabs>
                <w:tab w:val="clear" w:pos="2160"/>
                <w:tab w:val="clear" w:pos="2880"/>
                <w:tab w:val="clear" w:pos="3600"/>
                <w:tab w:val="clear" w:pos="4320"/>
                <w:tab w:val="clear" w:pos="5040"/>
              </w:tabs>
              <w:spacing w:after="120"/>
              <w:jc w:val="left"/>
              <w:rPr>
                <w:del w:id="630" w:author="Debbie Houldsworth" w:date="2020-05-12T09:46:00Z"/>
              </w:rPr>
              <w:pPrChange w:id="631" w:author="Debbie Houldsworth" w:date="2020-05-12T16:43:00Z">
                <w:pPr>
                  <w:pStyle w:val="BodyText"/>
                  <w:tabs>
                    <w:tab w:val="clear" w:pos="2160"/>
                    <w:tab w:val="clear" w:pos="2880"/>
                    <w:tab w:val="clear" w:pos="3600"/>
                    <w:tab w:val="clear" w:pos="4320"/>
                    <w:tab w:val="clear" w:pos="5040"/>
                  </w:tabs>
                  <w:spacing w:after="120"/>
                </w:pPr>
              </w:pPrChange>
            </w:pPr>
            <w:del w:id="632" w:author="Debbie Houldsworth" w:date="2020-05-12T09:46:00Z">
              <w:r w:rsidDel="00CC40D1">
                <w:delText>has the meaning given to that term in the BSC;</w:delText>
              </w:r>
            </w:del>
          </w:p>
        </w:tc>
      </w:tr>
      <w:tr w:rsidR="00CC40D1" w14:paraId="39089A95" w14:textId="77777777" w:rsidTr="00E314F2">
        <w:trPr>
          <w:trPrChange w:id="633" w:author="Debbie Houldsworth" w:date="2020-05-12T16:43:00Z">
            <w:trPr>
              <w:gridAfter w:val="0"/>
            </w:trPr>
          </w:trPrChange>
        </w:trPr>
        <w:tc>
          <w:tcPr>
            <w:tcW w:w="3544" w:type="dxa"/>
            <w:vAlign w:val="center"/>
            <w:tcPrChange w:id="634" w:author="Debbie Houldsworth" w:date="2020-05-12T16:43:00Z">
              <w:tcPr>
                <w:tcW w:w="3544" w:type="dxa"/>
                <w:gridSpan w:val="2"/>
              </w:tcPr>
            </w:tcPrChange>
          </w:tcPr>
          <w:p w14:paraId="492CB16A" w14:textId="77777777" w:rsidR="00CC40D1" w:rsidRDefault="00CC40D1" w:rsidP="00E314F2">
            <w:pPr>
              <w:pStyle w:val="BodyText"/>
              <w:jc w:val="left"/>
              <w:rPr>
                <w:b/>
              </w:rPr>
            </w:pPr>
            <w:r>
              <w:rPr>
                <w:b/>
              </w:rPr>
              <w:t>“Customer”</w:t>
            </w:r>
          </w:p>
        </w:tc>
        <w:tc>
          <w:tcPr>
            <w:tcW w:w="5353" w:type="dxa"/>
            <w:gridSpan w:val="2"/>
            <w:vAlign w:val="center"/>
            <w:tcPrChange w:id="635" w:author="Debbie Houldsworth" w:date="2020-05-12T16:43:00Z">
              <w:tcPr>
                <w:tcW w:w="5353" w:type="dxa"/>
                <w:gridSpan w:val="4"/>
              </w:tcPr>
            </w:tcPrChange>
          </w:tcPr>
          <w:p w14:paraId="529F017B" w14:textId="77777777" w:rsidR="00CC40D1" w:rsidRDefault="00CC40D1">
            <w:pPr>
              <w:pStyle w:val="BodyText"/>
              <w:tabs>
                <w:tab w:val="clear" w:pos="2160"/>
                <w:tab w:val="clear" w:pos="2880"/>
                <w:tab w:val="clear" w:pos="3600"/>
                <w:tab w:val="clear" w:pos="4320"/>
                <w:tab w:val="clear" w:pos="5040"/>
              </w:tabs>
              <w:spacing w:after="120"/>
              <w:jc w:val="left"/>
              <w:pPrChange w:id="636" w:author="Debbie Houldsworth" w:date="2020-05-12T16:43:00Z">
                <w:pPr>
                  <w:pStyle w:val="BodyText"/>
                  <w:framePr w:hSpace="181" w:wrap="around" w:hAnchor="text" w:xAlign="center" w:yAlign="center"/>
                  <w:tabs>
                    <w:tab w:val="clear" w:pos="2160"/>
                    <w:tab w:val="clear" w:pos="2880"/>
                    <w:tab w:val="clear" w:pos="3600"/>
                    <w:tab w:val="clear" w:pos="4320"/>
                    <w:tab w:val="clear" w:pos="5040"/>
                  </w:tabs>
                  <w:spacing w:after="120"/>
                  <w:suppressOverlap/>
                </w:pPr>
              </w:pPrChange>
            </w:pPr>
            <w:r>
              <w:t>means any person supplied or entitled to be supplied with electricity by a Supplier but shall not include any Authorised Electricity Operator in its capacity as such;</w:t>
            </w:r>
          </w:p>
        </w:tc>
      </w:tr>
      <w:tr w:rsidR="00CC40D1" w:rsidDel="00CC40D1" w14:paraId="0895699E" w14:textId="13692604" w:rsidTr="00E314F2">
        <w:trPr>
          <w:del w:id="637" w:author="Debbie Houldsworth" w:date="2020-05-12T09:46:00Z"/>
          <w:trPrChange w:id="638" w:author="Debbie Houldsworth" w:date="2020-05-12T16:43:00Z">
            <w:trPr>
              <w:gridAfter w:val="0"/>
            </w:trPr>
          </w:trPrChange>
        </w:trPr>
        <w:tc>
          <w:tcPr>
            <w:tcW w:w="3544" w:type="dxa"/>
            <w:vAlign w:val="center"/>
            <w:tcPrChange w:id="639" w:author="Debbie Houldsworth" w:date="2020-05-12T16:43:00Z">
              <w:tcPr>
                <w:tcW w:w="3544" w:type="dxa"/>
                <w:gridSpan w:val="2"/>
              </w:tcPr>
            </w:tcPrChange>
          </w:tcPr>
          <w:p w14:paraId="1A1F2A3C" w14:textId="2DD8D600" w:rsidR="00CC40D1" w:rsidDel="00CC40D1" w:rsidRDefault="00CC40D1" w:rsidP="00B73C6A">
            <w:pPr>
              <w:pStyle w:val="BodyText"/>
              <w:jc w:val="left"/>
              <w:rPr>
                <w:del w:id="640" w:author="Debbie Houldsworth" w:date="2020-05-12T09:46:00Z"/>
                <w:b/>
                <w:bCs/>
              </w:rPr>
            </w:pPr>
            <w:del w:id="641" w:author="Debbie Houldsworth" w:date="2020-05-07T12:13:00Z">
              <w:r w:rsidDel="00800FC6">
                <w:rPr>
                  <w:b/>
                  <w:bCs/>
                </w:rPr>
                <w:delText>“Customer Requested Objection”</w:delText>
              </w:r>
            </w:del>
          </w:p>
        </w:tc>
        <w:tc>
          <w:tcPr>
            <w:tcW w:w="5353" w:type="dxa"/>
            <w:gridSpan w:val="2"/>
            <w:vAlign w:val="center"/>
            <w:tcPrChange w:id="642" w:author="Debbie Houldsworth" w:date="2020-05-12T16:43:00Z">
              <w:tcPr>
                <w:tcW w:w="5353" w:type="dxa"/>
                <w:gridSpan w:val="4"/>
              </w:tcPr>
            </w:tcPrChange>
          </w:tcPr>
          <w:p w14:paraId="38A40D0C" w14:textId="72968494" w:rsidR="00CC40D1" w:rsidDel="00CC40D1" w:rsidRDefault="00CC40D1">
            <w:pPr>
              <w:pStyle w:val="BodyText"/>
              <w:spacing w:after="120"/>
              <w:jc w:val="left"/>
              <w:rPr>
                <w:del w:id="643" w:author="Debbie Houldsworth" w:date="2020-05-12T09:46:00Z"/>
              </w:rPr>
              <w:pPrChange w:id="644" w:author="Debbie Houldsworth" w:date="2020-05-12T16:43:00Z">
                <w:pPr>
                  <w:pStyle w:val="BodyText"/>
                  <w:spacing w:after="120"/>
                </w:pPr>
              </w:pPrChange>
            </w:pPr>
            <w:del w:id="645" w:author="Debbie Houldsworth" w:date="2020-05-07T12:13:00Z">
              <w:r w:rsidDel="00800FC6">
                <w:delText>means an objection raised pursuant to Condition 14.4(c) of the Electricity Supply Licence</w:delText>
              </w:r>
            </w:del>
          </w:p>
        </w:tc>
      </w:tr>
      <w:tr w:rsidR="00CC40D1" w:rsidDel="00CC40D1" w14:paraId="58F07BC8" w14:textId="65657BEA" w:rsidTr="00E314F2">
        <w:trPr>
          <w:del w:id="646" w:author="Debbie Houldsworth" w:date="2020-05-12T09:46:00Z"/>
          <w:trPrChange w:id="647" w:author="Debbie Houldsworth" w:date="2020-05-12T16:43:00Z">
            <w:trPr>
              <w:gridAfter w:val="0"/>
            </w:trPr>
          </w:trPrChange>
        </w:trPr>
        <w:tc>
          <w:tcPr>
            <w:tcW w:w="3544" w:type="dxa"/>
            <w:vAlign w:val="center"/>
            <w:tcPrChange w:id="648" w:author="Debbie Houldsworth" w:date="2020-05-12T16:43:00Z">
              <w:tcPr>
                <w:tcW w:w="3544" w:type="dxa"/>
                <w:gridSpan w:val="2"/>
              </w:tcPr>
            </w:tcPrChange>
          </w:tcPr>
          <w:p w14:paraId="67018739" w14:textId="24598690" w:rsidR="00CC40D1" w:rsidDel="00CC40D1" w:rsidRDefault="00CC40D1" w:rsidP="00B73C6A">
            <w:pPr>
              <w:pStyle w:val="BodyText"/>
              <w:jc w:val="left"/>
              <w:rPr>
                <w:del w:id="649" w:author="Debbie Houldsworth" w:date="2020-05-12T09:46:00Z"/>
                <w:b/>
              </w:rPr>
            </w:pPr>
            <w:del w:id="650" w:author="Debbie Houldsworth" w:date="2020-05-12T09:46:00Z">
              <w:r w:rsidDel="00CC40D1">
                <w:rPr>
                  <w:b/>
                </w:rPr>
                <w:delText>“CVA Metering Systems”</w:delText>
              </w:r>
            </w:del>
          </w:p>
        </w:tc>
        <w:tc>
          <w:tcPr>
            <w:tcW w:w="5353" w:type="dxa"/>
            <w:gridSpan w:val="2"/>
            <w:vAlign w:val="center"/>
            <w:tcPrChange w:id="651" w:author="Debbie Houldsworth" w:date="2020-05-12T16:43:00Z">
              <w:tcPr>
                <w:tcW w:w="5353" w:type="dxa"/>
                <w:gridSpan w:val="4"/>
              </w:tcPr>
            </w:tcPrChange>
          </w:tcPr>
          <w:p w14:paraId="40AD71B8" w14:textId="2A0D904C" w:rsidR="00CC40D1" w:rsidDel="00CC40D1" w:rsidRDefault="00CC40D1">
            <w:pPr>
              <w:pStyle w:val="BodyText"/>
              <w:tabs>
                <w:tab w:val="clear" w:pos="2160"/>
                <w:tab w:val="clear" w:pos="2880"/>
                <w:tab w:val="clear" w:pos="3600"/>
                <w:tab w:val="clear" w:pos="4320"/>
                <w:tab w:val="clear" w:pos="5040"/>
              </w:tabs>
              <w:spacing w:after="120"/>
              <w:jc w:val="left"/>
              <w:rPr>
                <w:del w:id="652" w:author="Debbie Houldsworth" w:date="2020-05-12T09:46:00Z"/>
              </w:rPr>
              <w:pPrChange w:id="653" w:author="Debbie Houldsworth" w:date="2020-05-12T16:43:00Z">
                <w:pPr>
                  <w:pStyle w:val="BodyText"/>
                  <w:tabs>
                    <w:tab w:val="clear" w:pos="2160"/>
                    <w:tab w:val="clear" w:pos="2880"/>
                    <w:tab w:val="clear" w:pos="3600"/>
                    <w:tab w:val="clear" w:pos="4320"/>
                    <w:tab w:val="clear" w:pos="5040"/>
                  </w:tabs>
                  <w:spacing w:after="120"/>
                </w:pPr>
              </w:pPrChange>
            </w:pPr>
            <w:del w:id="654" w:author="Debbie Houldsworth" w:date="2020-05-12T09:46:00Z">
              <w:r w:rsidDel="00CC40D1">
                <w:delText>has the meaning given to that term in the Balancing and Settlement Code;</w:delText>
              </w:r>
            </w:del>
          </w:p>
        </w:tc>
      </w:tr>
      <w:tr w:rsidR="00B12145" w:rsidDel="00CC40D1" w14:paraId="5FFBECFA" w14:textId="77777777" w:rsidTr="00E314F2">
        <w:trPr>
          <w:del w:id="655" w:author="Debbie Houldsworth" w:date="2020-05-12T09:46:00Z"/>
        </w:trPr>
        <w:tc>
          <w:tcPr>
            <w:tcW w:w="3544" w:type="dxa"/>
            <w:vAlign w:val="center"/>
          </w:tcPr>
          <w:p w14:paraId="1CC97CA1" w14:textId="1DB28767" w:rsidR="00CC40D1" w:rsidDel="00CC40D1" w:rsidRDefault="00CC40D1" w:rsidP="00B73C6A">
            <w:pPr>
              <w:pStyle w:val="BodyText"/>
              <w:jc w:val="left"/>
              <w:rPr>
                <w:del w:id="656" w:author="Debbie Houldsworth" w:date="2020-05-12T09:46:00Z"/>
                <w:b/>
              </w:rPr>
            </w:pPr>
            <w:del w:id="657" w:author="Debbie Houldsworth" w:date="2020-05-12T09:46:00Z">
              <w:r w:rsidDel="00CC40D1">
                <w:rPr>
                  <w:b/>
                </w:rPr>
                <w:delText>“Data Aggregator”</w:delText>
              </w:r>
            </w:del>
          </w:p>
        </w:tc>
        <w:tc>
          <w:tcPr>
            <w:tcW w:w="5353" w:type="dxa"/>
            <w:gridSpan w:val="2"/>
            <w:vAlign w:val="center"/>
          </w:tcPr>
          <w:p w14:paraId="78BEDF36" w14:textId="02B323DC" w:rsidR="00CC40D1" w:rsidDel="00CC40D1" w:rsidRDefault="00CC40D1">
            <w:pPr>
              <w:pStyle w:val="BodyText"/>
              <w:tabs>
                <w:tab w:val="clear" w:pos="2160"/>
                <w:tab w:val="clear" w:pos="2880"/>
                <w:tab w:val="clear" w:pos="3600"/>
                <w:tab w:val="clear" w:pos="4320"/>
                <w:tab w:val="clear" w:pos="5040"/>
              </w:tabs>
              <w:spacing w:after="120"/>
              <w:jc w:val="left"/>
              <w:rPr>
                <w:del w:id="658" w:author="Debbie Houldsworth" w:date="2020-05-12T09:46:00Z"/>
              </w:rPr>
              <w:pPrChange w:id="659" w:author="Debbie Houldsworth" w:date="2020-05-12T16:43:00Z">
                <w:pPr>
                  <w:pStyle w:val="BodyText"/>
                  <w:tabs>
                    <w:tab w:val="clear" w:pos="2160"/>
                    <w:tab w:val="clear" w:pos="2880"/>
                    <w:tab w:val="clear" w:pos="3600"/>
                    <w:tab w:val="clear" w:pos="4320"/>
                    <w:tab w:val="clear" w:pos="5040"/>
                  </w:tabs>
                  <w:spacing w:after="120"/>
                </w:pPr>
              </w:pPrChange>
            </w:pPr>
            <w:del w:id="660" w:author="Debbie Houldsworth" w:date="2020-05-12T09:46:00Z">
              <w:r w:rsidDel="00CC40D1">
                <w:delText>means a person Qualified and appointed by a Supplier to collate and sum meter reading data (whether actual or estimated) and to deliver such data to any relevant person to whom such Data Aggregator has an obligation to deliver such data for Settlement purposes;</w:delText>
              </w:r>
            </w:del>
          </w:p>
        </w:tc>
      </w:tr>
      <w:tr w:rsidR="00E314F2" w:rsidDel="00CC40D1" w14:paraId="1AC605EB" w14:textId="77777777" w:rsidTr="00E314F2">
        <w:tblPrEx>
          <w:tblPrExChange w:id="661"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662" w:author="Debbie Houldsworth" w:date="2020-05-12T09:46:00Z"/>
          <w:trPrChange w:id="663" w:author="Debbie Houldsworth" w:date="2020-05-12T16:43:00Z">
            <w:trPr>
              <w:gridBefore w:val="1"/>
            </w:trPr>
          </w:trPrChange>
        </w:trPr>
        <w:tc>
          <w:tcPr>
            <w:tcW w:w="3544" w:type="dxa"/>
            <w:vAlign w:val="center"/>
            <w:tcPrChange w:id="664" w:author="Debbie Houldsworth" w:date="2020-05-12T16:43:00Z">
              <w:tcPr>
                <w:tcW w:w="3544" w:type="dxa"/>
                <w:gridSpan w:val="2"/>
                <w:vAlign w:val="center"/>
              </w:tcPr>
            </w:tcPrChange>
          </w:tcPr>
          <w:p w14:paraId="2C949DE7" w14:textId="75213D37" w:rsidR="00CC40D1" w:rsidRPr="00084D9D" w:rsidDel="00CC40D1" w:rsidRDefault="00CC40D1" w:rsidP="00B73C6A">
            <w:pPr>
              <w:pStyle w:val="BodyText"/>
              <w:ind w:left="34" w:hanging="34"/>
              <w:jc w:val="left"/>
              <w:rPr>
                <w:del w:id="665" w:author="Debbie Houldsworth" w:date="2020-05-12T09:46:00Z"/>
                <w:b/>
              </w:rPr>
            </w:pPr>
            <w:del w:id="666" w:author="Debbie Houldsworth" w:date="2020-05-12T09:46:00Z">
              <w:r w:rsidRPr="00084D9D" w:rsidDel="00CC40D1">
                <w:rPr>
                  <w:b/>
                </w:rPr>
                <w:delText>“Data and Communications Company</w:delText>
              </w:r>
              <w:r w:rsidDel="00CC40D1">
                <w:rPr>
                  <w:b/>
                </w:rPr>
                <w:delText>” or  “</w:delText>
              </w:r>
              <w:r w:rsidRPr="00084D9D" w:rsidDel="00CC40D1">
                <w:rPr>
                  <w:b/>
                </w:rPr>
                <w:delText>DCC”</w:delText>
              </w:r>
            </w:del>
          </w:p>
        </w:tc>
        <w:tc>
          <w:tcPr>
            <w:tcW w:w="5353" w:type="dxa"/>
            <w:gridSpan w:val="2"/>
            <w:vAlign w:val="center"/>
            <w:tcPrChange w:id="667" w:author="Debbie Houldsworth" w:date="2020-05-12T16:43:00Z">
              <w:tcPr>
                <w:tcW w:w="5353" w:type="dxa"/>
                <w:gridSpan w:val="4"/>
              </w:tcPr>
            </w:tcPrChange>
          </w:tcPr>
          <w:p w14:paraId="5C7A7165" w14:textId="2265D2C1" w:rsidR="00CC40D1" w:rsidRPr="00084D9D" w:rsidDel="00CC40D1" w:rsidRDefault="00CC40D1">
            <w:pPr>
              <w:pStyle w:val="BodyText"/>
              <w:jc w:val="left"/>
              <w:rPr>
                <w:del w:id="668" w:author="Debbie Houldsworth" w:date="2020-05-12T09:46:00Z"/>
              </w:rPr>
              <w:pPrChange w:id="669" w:author="Debbie Houldsworth" w:date="2020-05-12T16:43:00Z">
                <w:pPr>
                  <w:pStyle w:val="BodyText"/>
                </w:pPr>
              </w:pPrChange>
            </w:pPr>
            <w:del w:id="670" w:author="Debbie Houldsworth" w:date="2020-05-12T09:46:00Z">
              <w:r w:rsidDel="00CC40D1">
                <w:delText>Means the holder from time to time of the Smart Meter Communication Licence granted pursuant to sections 7AB(2) and (4) of the Gas Act 1986 and sections 6(1A) and (1C) of the Electricity Act 1989</w:delText>
              </w:r>
            </w:del>
          </w:p>
        </w:tc>
      </w:tr>
      <w:tr w:rsidR="009441A1" w:rsidDel="00CC40D1" w14:paraId="17DCA54B" w14:textId="0E0AD8D1" w:rsidTr="00E314F2">
        <w:tblPrEx>
          <w:tblPrExChange w:id="671"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672" w:author="Debbie Houldsworth" w:date="2020-05-12T09:46:00Z"/>
          <w:trPrChange w:id="673" w:author="Debbie Houldsworth" w:date="2020-05-12T16:43:00Z">
            <w:trPr>
              <w:gridBefore w:val="1"/>
            </w:trPr>
          </w:trPrChange>
        </w:trPr>
        <w:tc>
          <w:tcPr>
            <w:tcW w:w="3544" w:type="dxa"/>
            <w:vAlign w:val="center"/>
            <w:tcPrChange w:id="674" w:author="Debbie Houldsworth" w:date="2020-05-12T16:43:00Z">
              <w:tcPr>
                <w:tcW w:w="3544" w:type="dxa"/>
                <w:gridSpan w:val="2"/>
                <w:vAlign w:val="center"/>
              </w:tcPr>
            </w:tcPrChange>
          </w:tcPr>
          <w:p w14:paraId="6F6E139B" w14:textId="5F653698" w:rsidR="00CC40D1" w:rsidDel="00CC40D1" w:rsidRDefault="00CC40D1" w:rsidP="00B73C6A">
            <w:pPr>
              <w:pStyle w:val="BodyText"/>
              <w:jc w:val="left"/>
              <w:rPr>
                <w:del w:id="675" w:author="Debbie Houldsworth" w:date="2020-05-12T09:46:00Z"/>
                <w:b/>
              </w:rPr>
            </w:pPr>
            <w:del w:id="676" w:author="Debbie Houldsworth" w:date="2020-05-12T09:46:00Z">
              <w:r w:rsidDel="00CC40D1">
                <w:rPr>
                  <w:b/>
                </w:rPr>
                <w:delText>“Data Collector”</w:delText>
              </w:r>
            </w:del>
          </w:p>
        </w:tc>
        <w:tc>
          <w:tcPr>
            <w:tcW w:w="5353" w:type="dxa"/>
            <w:gridSpan w:val="2"/>
            <w:vAlign w:val="center"/>
            <w:tcPrChange w:id="677" w:author="Debbie Houldsworth" w:date="2020-05-12T16:43:00Z">
              <w:tcPr>
                <w:tcW w:w="5353" w:type="dxa"/>
                <w:gridSpan w:val="4"/>
              </w:tcPr>
            </w:tcPrChange>
          </w:tcPr>
          <w:p w14:paraId="6CF315D2" w14:textId="2F6078E4" w:rsidR="00CC40D1" w:rsidDel="00CC40D1" w:rsidRDefault="00CC40D1">
            <w:pPr>
              <w:pStyle w:val="BodyText"/>
              <w:tabs>
                <w:tab w:val="clear" w:pos="2160"/>
                <w:tab w:val="clear" w:pos="2880"/>
                <w:tab w:val="clear" w:pos="3600"/>
                <w:tab w:val="clear" w:pos="4320"/>
                <w:tab w:val="clear" w:pos="5040"/>
              </w:tabs>
              <w:jc w:val="left"/>
              <w:rPr>
                <w:del w:id="678" w:author="Debbie Houldsworth" w:date="2020-05-12T09:46:00Z"/>
              </w:rPr>
              <w:pPrChange w:id="679" w:author="Debbie Houldsworth" w:date="2020-05-12T16:43:00Z">
                <w:pPr>
                  <w:pStyle w:val="BodyText"/>
                  <w:tabs>
                    <w:tab w:val="clear" w:pos="2160"/>
                    <w:tab w:val="clear" w:pos="2880"/>
                    <w:tab w:val="clear" w:pos="3600"/>
                    <w:tab w:val="clear" w:pos="4320"/>
                    <w:tab w:val="clear" w:pos="5040"/>
                  </w:tabs>
                </w:pPr>
              </w:pPrChange>
            </w:pPr>
            <w:del w:id="680" w:author="Debbie Houldsworth" w:date="2020-05-12T09:46:00Z">
              <w:r w:rsidDel="00CC40D1">
                <w:delText>means a person Qualified and appointed to:</w:delText>
              </w:r>
            </w:del>
          </w:p>
          <w:p w14:paraId="44990483" w14:textId="10870D0B" w:rsidR="00CC40D1" w:rsidDel="00CC40D1" w:rsidRDefault="00CC40D1">
            <w:pPr>
              <w:pStyle w:val="MRATable-hangingindent"/>
              <w:rPr>
                <w:del w:id="681" w:author="Debbie Houldsworth" w:date="2020-05-12T09:46:00Z"/>
              </w:rPr>
              <w:pPrChange w:id="682" w:author="Debbie Houldsworth" w:date="2020-05-12T16:43:00Z">
                <w:pPr>
                  <w:pStyle w:val="MRATable-hangingindent"/>
                  <w:jc w:val="both"/>
                </w:pPr>
              </w:pPrChange>
            </w:pPr>
            <w:del w:id="683" w:author="Debbie Houldsworth" w:date="2020-05-12T09:46:00Z">
              <w:r w:rsidDel="00CC40D1">
                <w:delText>(i)</w:delText>
              </w:r>
              <w:r w:rsidDel="00CC40D1">
                <w:tab/>
                <w:delText xml:space="preserve">retrieve and verify meter reading data from electricity meters and to deliver such data to any relevant person to whom such Data Collector has an obligation to deliver such data for the purposes of data processing; and </w:delText>
              </w:r>
            </w:del>
          </w:p>
          <w:p w14:paraId="3D4EECBB" w14:textId="733D3443" w:rsidR="00CC40D1" w:rsidDel="00CC40D1" w:rsidRDefault="00CC40D1">
            <w:pPr>
              <w:pStyle w:val="MRATable-hangingindent"/>
              <w:rPr>
                <w:del w:id="684" w:author="Debbie Houldsworth" w:date="2020-05-12T09:46:00Z"/>
              </w:rPr>
              <w:pPrChange w:id="685" w:author="Debbie Houldsworth" w:date="2020-05-12T16:43:00Z">
                <w:pPr>
                  <w:pStyle w:val="MRATable-hangingindent"/>
                  <w:jc w:val="both"/>
                </w:pPr>
              </w:pPrChange>
            </w:pPr>
            <w:del w:id="686" w:author="Debbie Houldsworth" w:date="2020-05-12T09:46:00Z">
              <w:r w:rsidDel="00CC40D1">
                <w:delText>(ii)</w:delText>
              </w:r>
              <w:r w:rsidDel="00CC40D1">
                <w:tab/>
                <w:delText>process, validate and (where necessary) estimate meter reading data and to deliver such data to any relevant person to whom such Data Collector has an obligation to deliver such data for the purposes of data aggregation;</w:delText>
              </w:r>
            </w:del>
          </w:p>
        </w:tc>
      </w:tr>
      <w:tr w:rsidR="00CC40D1" w14:paraId="041E31F1" w14:textId="77777777" w:rsidTr="00E314F2">
        <w:trPr>
          <w:trPrChange w:id="687" w:author="Debbie Houldsworth" w:date="2020-05-12T16:43:00Z">
            <w:trPr>
              <w:gridAfter w:val="0"/>
            </w:trPr>
          </w:trPrChange>
        </w:trPr>
        <w:tc>
          <w:tcPr>
            <w:tcW w:w="3544" w:type="dxa"/>
            <w:vAlign w:val="center"/>
            <w:tcPrChange w:id="688" w:author="Debbie Houldsworth" w:date="2020-05-12T16:43:00Z">
              <w:tcPr>
                <w:tcW w:w="3544" w:type="dxa"/>
                <w:gridSpan w:val="2"/>
              </w:tcPr>
            </w:tcPrChange>
          </w:tcPr>
          <w:p w14:paraId="06BDDC2E" w14:textId="77777777" w:rsidR="00CC40D1" w:rsidRDefault="00CC40D1" w:rsidP="00E314F2">
            <w:pPr>
              <w:pStyle w:val="BodyText"/>
              <w:jc w:val="left"/>
              <w:rPr>
                <w:b/>
              </w:rPr>
            </w:pPr>
            <w:r>
              <w:rPr>
                <w:b/>
              </w:rPr>
              <w:t>“Data Protection Legislation”</w:t>
            </w:r>
          </w:p>
        </w:tc>
        <w:tc>
          <w:tcPr>
            <w:tcW w:w="5353" w:type="dxa"/>
            <w:gridSpan w:val="2"/>
            <w:vAlign w:val="center"/>
            <w:tcPrChange w:id="689" w:author="Debbie Houldsworth" w:date="2020-05-12T16:43:00Z">
              <w:tcPr>
                <w:tcW w:w="5353" w:type="dxa"/>
                <w:gridSpan w:val="4"/>
              </w:tcPr>
            </w:tcPrChange>
          </w:tcPr>
          <w:p w14:paraId="3CB49173" w14:textId="77777777" w:rsidR="00CC40D1" w:rsidRPr="005C4895" w:rsidRDefault="00CC40D1" w:rsidP="00E314F2">
            <w:pPr>
              <w:pStyle w:val="NormalGS"/>
              <w:rPr>
                <w:rFonts w:ascii="Times New Roman" w:eastAsia="Times New Roman" w:hAnsi="Times New Roman" w:cs="Times New Roman"/>
                <w:color w:val="auto"/>
                <w:sz w:val="24"/>
                <w:szCs w:val="20"/>
              </w:rPr>
            </w:pPr>
            <w:r w:rsidRPr="006F722E">
              <w:rPr>
                <w:rFonts w:ascii="Times New Roman" w:eastAsia="Times New Roman" w:hAnsi="Times New Roman" w:cs="Times New Roman"/>
                <w:color w:val="auto"/>
                <w:sz w:val="24"/>
                <w:szCs w:val="20"/>
              </w:rPr>
              <w:t>M</w:t>
            </w:r>
            <w:r w:rsidRPr="005C4895">
              <w:rPr>
                <w:rFonts w:ascii="Times New Roman" w:eastAsia="Times New Roman" w:hAnsi="Times New Roman" w:cs="Times New Roman"/>
                <w:color w:val="auto"/>
                <w:sz w:val="24"/>
                <w:szCs w:val="20"/>
              </w:rPr>
              <w:t>eans</w:t>
            </w:r>
            <w:r>
              <w:rPr>
                <w:rFonts w:ascii="Times New Roman" w:eastAsia="Times New Roman" w:hAnsi="Times New Roman" w:cs="Times New Roman"/>
                <w:color w:val="auto"/>
                <w:sz w:val="24"/>
                <w:szCs w:val="20"/>
              </w:rPr>
              <w:t>:</w:t>
            </w:r>
            <w:r w:rsidRPr="005C4895">
              <w:rPr>
                <w:rFonts w:ascii="Times New Roman" w:eastAsia="Times New Roman" w:hAnsi="Times New Roman" w:cs="Times New Roman"/>
                <w:color w:val="auto"/>
                <w:sz w:val="24"/>
                <w:szCs w:val="20"/>
              </w:rPr>
              <w:t xml:space="preserve"> </w:t>
            </w:r>
          </w:p>
          <w:p w14:paraId="763CC037" w14:textId="7EAAE9B6" w:rsidR="00CC40D1" w:rsidRPr="005C4895" w:rsidRDefault="00CC40D1">
            <w:pPr>
              <w:pStyle w:val="Heading7"/>
              <w:numPr>
                <w:ilvl w:val="0"/>
                <w:numId w:val="136"/>
              </w:numPr>
              <w:pPrChange w:id="690" w:author="Debbie Houldsworth" w:date="2020-05-12T16:45:00Z">
                <w:pPr>
                  <w:pStyle w:val="MRATable-hangingindent"/>
                  <w:framePr w:hSpace="181" w:wrap="around" w:hAnchor="text" w:xAlign="center" w:yAlign="center"/>
                  <w:suppressOverlap/>
                  <w:jc w:val="both"/>
                </w:pPr>
              </w:pPrChange>
            </w:pPr>
            <w:del w:id="691" w:author="Debbie Houldsworth" w:date="2020-05-12T16:44:00Z">
              <w:r w:rsidDel="00920658">
                <w:delText xml:space="preserve">(i) </w:delText>
              </w:r>
              <w:r w:rsidDel="00920658">
                <w:tab/>
              </w:r>
            </w:del>
            <w:r w:rsidRPr="005C4895">
              <w:t>the Data Protection Act (1998) (the DPA), and any subordinate regulations and secondary legislation as amended or updated from time to time</w:t>
            </w:r>
            <w:r w:rsidRPr="006F722E">
              <w:t>;</w:t>
            </w:r>
          </w:p>
          <w:p w14:paraId="13A6FD36" w14:textId="114CAD86" w:rsidR="00CC40D1" w:rsidRDefault="00CC40D1">
            <w:pPr>
              <w:pStyle w:val="Heading7"/>
              <w:numPr>
                <w:ilvl w:val="0"/>
                <w:numId w:val="136"/>
              </w:numPr>
              <w:pPrChange w:id="692" w:author="Debbie Houldsworth" w:date="2020-05-13T13:29:00Z">
                <w:pPr>
                  <w:pStyle w:val="MRATable-hangingindent"/>
                  <w:framePr w:hSpace="181" w:wrap="around" w:hAnchor="text" w:xAlign="center" w:yAlign="center"/>
                  <w:suppressOverlap/>
                  <w:jc w:val="both"/>
                </w:pPr>
              </w:pPrChange>
            </w:pPr>
            <w:del w:id="693" w:author="Debbie Houldsworth" w:date="2020-05-12T16:44:00Z">
              <w:r w:rsidDel="00920658">
                <w:delText xml:space="preserve">(ii) </w:delText>
              </w:r>
              <w:r w:rsidDel="00920658">
                <w:tab/>
              </w:r>
            </w:del>
            <w:r w:rsidRPr="005C4895">
              <w:t xml:space="preserve">EU Regulation 2016/679, which is known as the General Data Protection Regulation (the GDPR).and any national implementing laws, regulations and secondary legislation, as amended or updated from time </w:t>
            </w:r>
            <w:r w:rsidRPr="006F722E">
              <w:t>to time; and</w:t>
            </w:r>
          </w:p>
          <w:p w14:paraId="084CC495" w14:textId="0452F81F" w:rsidR="00CC40D1" w:rsidRDefault="00CC40D1">
            <w:pPr>
              <w:pStyle w:val="MRATable-hangingindent"/>
              <w:numPr>
                <w:ilvl w:val="0"/>
                <w:numId w:val="136"/>
              </w:numPr>
              <w:pPrChange w:id="694" w:author="Debbie Houldsworth" w:date="2020-05-12T16:45:00Z">
                <w:pPr>
                  <w:pStyle w:val="MRATable-hangingindent"/>
                  <w:framePr w:hSpace="181" w:wrap="around" w:hAnchor="text" w:xAlign="center" w:yAlign="center"/>
                  <w:suppressOverlap/>
                  <w:jc w:val="both"/>
                </w:pPr>
              </w:pPrChange>
            </w:pPr>
            <w:del w:id="695" w:author="Debbie Houldsworth" w:date="2020-05-12T16:45:00Z">
              <w:r w:rsidDel="00920658">
                <w:delText xml:space="preserve">(iii) </w:delText>
              </w:r>
              <w:r w:rsidDel="00920658">
                <w:tab/>
              </w:r>
            </w:del>
            <w:r w:rsidRPr="006F722E">
              <w:t>any successor legislation to the DPA or GDPR;</w:t>
            </w:r>
          </w:p>
        </w:tc>
      </w:tr>
      <w:tr w:rsidR="00CC40D1" w:rsidDel="00CC40D1" w14:paraId="44A21378" w14:textId="5EBE3E3B" w:rsidTr="00E314F2">
        <w:trPr>
          <w:del w:id="696" w:author="Debbie Houldsworth" w:date="2020-05-12T09:46:00Z"/>
          <w:trPrChange w:id="697" w:author="Debbie Houldsworth" w:date="2020-05-12T16:43:00Z">
            <w:trPr>
              <w:gridAfter w:val="0"/>
            </w:trPr>
          </w:trPrChange>
        </w:trPr>
        <w:tc>
          <w:tcPr>
            <w:tcW w:w="3544" w:type="dxa"/>
            <w:vAlign w:val="center"/>
            <w:tcPrChange w:id="698" w:author="Debbie Houldsworth" w:date="2020-05-12T16:43:00Z">
              <w:tcPr>
                <w:tcW w:w="3544" w:type="dxa"/>
                <w:gridSpan w:val="2"/>
              </w:tcPr>
            </w:tcPrChange>
          </w:tcPr>
          <w:p w14:paraId="156EABAB" w14:textId="15CB990E" w:rsidR="00CC40D1" w:rsidDel="00CC40D1" w:rsidRDefault="00CC40D1" w:rsidP="00B73C6A">
            <w:pPr>
              <w:pStyle w:val="BodyText"/>
              <w:jc w:val="left"/>
              <w:rPr>
                <w:del w:id="699" w:author="Debbie Houldsworth" w:date="2020-05-12T09:46:00Z"/>
                <w:b/>
              </w:rPr>
            </w:pPr>
            <w:del w:id="700" w:author="Debbie Houldsworth" w:date="2020-05-12T09:46:00Z">
              <w:r w:rsidDel="00CC40D1">
                <w:rPr>
                  <w:b/>
                </w:rPr>
                <w:delText>“Data Transfer Catalogue”</w:delText>
              </w:r>
            </w:del>
          </w:p>
        </w:tc>
        <w:tc>
          <w:tcPr>
            <w:tcW w:w="5353" w:type="dxa"/>
            <w:gridSpan w:val="2"/>
            <w:vAlign w:val="center"/>
            <w:tcPrChange w:id="701" w:author="Debbie Houldsworth" w:date="2020-05-12T16:43:00Z">
              <w:tcPr>
                <w:tcW w:w="5353" w:type="dxa"/>
                <w:gridSpan w:val="4"/>
              </w:tcPr>
            </w:tcPrChange>
          </w:tcPr>
          <w:p w14:paraId="51BC6CAD" w14:textId="7BEA1896" w:rsidR="00CC40D1" w:rsidDel="00CC40D1" w:rsidRDefault="00CC40D1">
            <w:pPr>
              <w:pStyle w:val="BodyText"/>
              <w:tabs>
                <w:tab w:val="clear" w:pos="2160"/>
                <w:tab w:val="clear" w:pos="2880"/>
                <w:tab w:val="clear" w:pos="3600"/>
                <w:tab w:val="clear" w:pos="4320"/>
                <w:tab w:val="clear" w:pos="5040"/>
              </w:tabs>
              <w:jc w:val="left"/>
              <w:rPr>
                <w:del w:id="702" w:author="Debbie Houldsworth" w:date="2020-05-12T09:46:00Z"/>
              </w:rPr>
              <w:pPrChange w:id="703" w:author="Debbie Houldsworth" w:date="2020-05-12T16:43:00Z">
                <w:pPr>
                  <w:pStyle w:val="BodyText"/>
                  <w:tabs>
                    <w:tab w:val="clear" w:pos="2160"/>
                    <w:tab w:val="clear" w:pos="2880"/>
                    <w:tab w:val="clear" w:pos="3600"/>
                    <w:tab w:val="clear" w:pos="4320"/>
                    <w:tab w:val="clear" w:pos="5040"/>
                  </w:tabs>
                </w:pPr>
              </w:pPrChange>
            </w:pPr>
            <w:del w:id="704" w:author="Debbie Houldsworth" w:date="2020-05-12T09:46:00Z">
              <w:r w:rsidDel="00CC40D1">
                <w:delText>means the catalogue of data flows, data definitions and data formats in the form approved under this Agreement, as amended from time to time in accordance with Clause 9;</w:delText>
              </w:r>
            </w:del>
          </w:p>
        </w:tc>
      </w:tr>
      <w:tr w:rsidR="00CC40D1" w:rsidDel="00CC40D1" w14:paraId="1946F676" w14:textId="4B2368F3" w:rsidTr="00E314F2">
        <w:trPr>
          <w:del w:id="705" w:author="Debbie Houldsworth" w:date="2020-05-12T09:46:00Z"/>
          <w:trPrChange w:id="706" w:author="Debbie Houldsworth" w:date="2020-05-12T16:43:00Z">
            <w:trPr>
              <w:gridAfter w:val="0"/>
            </w:trPr>
          </w:trPrChange>
        </w:trPr>
        <w:tc>
          <w:tcPr>
            <w:tcW w:w="3544" w:type="dxa"/>
            <w:vAlign w:val="center"/>
            <w:tcPrChange w:id="707" w:author="Debbie Houldsworth" w:date="2020-05-12T16:43:00Z">
              <w:tcPr>
                <w:tcW w:w="3544" w:type="dxa"/>
                <w:gridSpan w:val="2"/>
              </w:tcPr>
            </w:tcPrChange>
          </w:tcPr>
          <w:p w14:paraId="18D1CEA5" w14:textId="4D0D946A" w:rsidR="00CC40D1" w:rsidDel="00CC40D1" w:rsidRDefault="00CC40D1" w:rsidP="00B73C6A">
            <w:pPr>
              <w:pStyle w:val="BodyText"/>
              <w:jc w:val="left"/>
              <w:rPr>
                <w:del w:id="708" w:author="Debbie Houldsworth" w:date="2020-05-12T09:46:00Z"/>
                <w:b/>
              </w:rPr>
            </w:pPr>
            <w:del w:id="709" w:author="Debbie Houldsworth" w:date="2020-05-12T09:46:00Z">
              <w:r w:rsidDel="00CC40D1">
                <w:rPr>
                  <w:b/>
                </w:rPr>
                <w:delText>“Data Transfer Network”</w:delText>
              </w:r>
            </w:del>
          </w:p>
        </w:tc>
        <w:tc>
          <w:tcPr>
            <w:tcW w:w="5353" w:type="dxa"/>
            <w:gridSpan w:val="2"/>
            <w:vAlign w:val="center"/>
            <w:tcPrChange w:id="710" w:author="Debbie Houldsworth" w:date="2020-05-12T16:43:00Z">
              <w:tcPr>
                <w:tcW w:w="5353" w:type="dxa"/>
                <w:gridSpan w:val="4"/>
              </w:tcPr>
            </w:tcPrChange>
          </w:tcPr>
          <w:p w14:paraId="43F14092" w14:textId="643B1F0F" w:rsidR="00CC40D1" w:rsidDel="00CC40D1" w:rsidRDefault="00CC40D1">
            <w:pPr>
              <w:pStyle w:val="BodyText"/>
              <w:tabs>
                <w:tab w:val="clear" w:pos="2160"/>
                <w:tab w:val="clear" w:pos="2880"/>
                <w:tab w:val="clear" w:pos="3600"/>
                <w:tab w:val="clear" w:pos="4320"/>
                <w:tab w:val="clear" w:pos="5040"/>
              </w:tabs>
              <w:jc w:val="left"/>
              <w:rPr>
                <w:del w:id="711" w:author="Debbie Houldsworth" w:date="2020-05-12T09:46:00Z"/>
              </w:rPr>
              <w:pPrChange w:id="712" w:author="Debbie Houldsworth" w:date="2020-05-12T16:43:00Z">
                <w:pPr>
                  <w:pStyle w:val="BodyText"/>
                  <w:tabs>
                    <w:tab w:val="clear" w:pos="2160"/>
                    <w:tab w:val="clear" w:pos="2880"/>
                    <w:tab w:val="clear" w:pos="3600"/>
                    <w:tab w:val="clear" w:pos="4320"/>
                    <w:tab w:val="clear" w:pos="5040"/>
                  </w:tabs>
                </w:pPr>
              </w:pPrChange>
            </w:pPr>
            <w:del w:id="713" w:author="Debbie Houldsworth" w:date="2020-05-12T09:46:00Z">
              <w:r w:rsidDel="00CC40D1">
                <w:delText>means the electronic network provided as part of the Data Transfer Service;</w:delText>
              </w:r>
            </w:del>
          </w:p>
        </w:tc>
      </w:tr>
      <w:tr w:rsidR="00B12145" w:rsidDel="00CC40D1" w14:paraId="4EF1793F" w14:textId="77777777" w:rsidTr="00E314F2">
        <w:trPr>
          <w:del w:id="714" w:author="Debbie Houldsworth" w:date="2020-05-12T09:46:00Z"/>
        </w:trPr>
        <w:tc>
          <w:tcPr>
            <w:tcW w:w="3544" w:type="dxa"/>
            <w:vAlign w:val="center"/>
          </w:tcPr>
          <w:p w14:paraId="5269C30A" w14:textId="2456CB51" w:rsidR="00CC40D1" w:rsidDel="00CC40D1" w:rsidRDefault="00CC40D1" w:rsidP="00B73C6A">
            <w:pPr>
              <w:pStyle w:val="BodyText"/>
              <w:jc w:val="left"/>
              <w:rPr>
                <w:del w:id="715" w:author="Debbie Houldsworth" w:date="2020-05-12T09:46:00Z"/>
                <w:b/>
              </w:rPr>
            </w:pPr>
            <w:del w:id="716" w:author="Debbie Houldsworth" w:date="2020-05-12T09:46:00Z">
              <w:r w:rsidDel="00CC40D1">
                <w:rPr>
                  <w:b/>
                </w:rPr>
                <w:delText>“Data Transfer Service”</w:delText>
              </w:r>
            </w:del>
          </w:p>
        </w:tc>
        <w:tc>
          <w:tcPr>
            <w:tcW w:w="5353" w:type="dxa"/>
            <w:gridSpan w:val="2"/>
            <w:vAlign w:val="center"/>
          </w:tcPr>
          <w:p w14:paraId="3E6C3CFC" w14:textId="34ACE8B4" w:rsidR="00CC40D1" w:rsidDel="00CC40D1" w:rsidRDefault="00CC40D1">
            <w:pPr>
              <w:pStyle w:val="BodyText"/>
              <w:tabs>
                <w:tab w:val="clear" w:pos="2160"/>
                <w:tab w:val="clear" w:pos="2880"/>
                <w:tab w:val="clear" w:pos="3600"/>
                <w:tab w:val="clear" w:pos="4320"/>
                <w:tab w:val="clear" w:pos="5040"/>
              </w:tabs>
              <w:jc w:val="left"/>
              <w:rPr>
                <w:del w:id="717" w:author="Debbie Houldsworth" w:date="2020-05-12T09:46:00Z"/>
              </w:rPr>
              <w:pPrChange w:id="718" w:author="Debbie Houldsworth" w:date="2020-05-12T16:43:00Z">
                <w:pPr>
                  <w:pStyle w:val="BodyText"/>
                  <w:tabs>
                    <w:tab w:val="clear" w:pos="2160"/>
                    <w:tab w:val="clear" w:pos="2880"/>
                    <w:tab w:val="clear" w:pos="3600"/>
                    <w:tab w:val="clear" w:pos="4320"/>
                    <w:tab w:val="clear" w:pos="5040"/>
                  </w:tabs>
                </w:pPr>
              </w:pPrChange>
            </w:pPr>
            <w:del w:id="719" w:author="Debbie Houldsworth" w:date="2020-05-12T09:46:00Z">
              <w:r w:rsidDel="00CC40D1">
                <w:delText>means the service referred to in Section B, Condition 37 of the Electricity Distribution Licence;</w:delText>
              </w:r>
            </w:del>
          </w:p>
        </w:tc>
      </w:tr>
      <w:tr w:rsidR="00E314F2" w:rsidDel="00CC40D1" w14:paraId="4775CA95" w14:textId="77777777" w:rsidTr="00E314F2">
        <w:tblPrEx>
          <w:tblPrExChange w:id="720"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721" w:author="Debbie Houldsworth" w:date="2020-05-12T09:46:00Z"/>
          <w:trPrChange w:id="722" w:author="Debbie Houldsworth" w:date="2020-05-12T16:43:00Z">
            <w:trPr>
              <w:gridBefore w:val="1"/>
            </w:trPr>
          </w:trPrChange>
        </w:trPr>
        <w:tc>
          <w:tcPr>
            <w:tcW w:w="3544" w:type="dxa"/>
            <w:vAlign w:val="center"/>
            <w:tcPrChange w:id="723" w:author="Debbie Houldsworth" w:date="2020-05-12T16:43:00Z">
              <w:tcPr>
                <w:tcW w:w="3544" w:type="dxa"/>
                <w:gridSpan w:val="2"/>
                <w:vAlign w:val="center"/>
              </w:tcPr>
            </w:tcPrChange>
          </w:tcPr>
          <w:p w14:paraId="2FC6049F" w14:textId="2633F2CC" w:rsidR="00CC40D1" w:rsidDel="00CC40D1" w:rsidRDefault="00CC40D1" w:rsidP="00B73C6A">
            <w:pPr>
              <w:pStyle w:val="BodyText"/>
              <w:jc w:val="left"/>
              <w:rPr>
                <w:del w:id="724" w:author="Debbie Houldsworth" w:date="2020-05-12T09:46:00Z"/>
                <w:b/>
              </w:rPr>
            </w:pPr>
            <w:del w:id="725" w:author="Debbie Houldsworth" w:date="2020-05-12T09:46:00Z">
              <w:r w:rsidDel="00CC40D1">
                <w:rPr>
                  <w:b/>
                </w:rPr>
                <w:delText>“Data Transfer Service    Agreement”</w:delText>
              </w:r>
            </w:del>
          </w:p>
        </w:tc>
        <w:tc>
          <w:tcPr>
            <w:tcW w:w="5353" w:type="dxa"/>
            <w:gridSpan w:val="2"/>
            <w:vAlign w:val="center"/>
            <w:tcPrChange w:id="726" w:author="Debbie Houldsworth" w:date="2020-05-12T16:43:00Z">
              <w:tcPr>
                <w:tcW w:w="5353" w:type="dxa"/>
                <w:gridSpan w:val="4"/>
              </w:tcPr>
            </w:tcPrChange>
          </w:tcPr>
          <w:p w14:paraId="5AAC07D3" w14:textId="5EAF6778" w:rsidR="00CC40D1" w:rsidDel="00CC40D1" w:rsidRDefault="00CC40D1">
            <w:pPr>
              <w:pStyle w:val="BodyText"/>
              <w:tabs>
                <w:tab w:val="clear" w:pos="2160"/>
                <w:tab w:val="clear" w:pos="2880"/>
                <w:tab w:val="clear" w:pos="3600"/>
                <w:tab w:val="clear" w:pos="4320"/>
                <w:tab w:val="clear" w:pos="5040"/>
              </w:tabs>
              <w:jc w:val="left"/>
              <w:rPr>
                <w:del w:id="727" w:author="Debbie Houldsworth" w:date="2020-05-12T09:46:00Z"/>
              </w:rPr>
              <w:pPrChange w:id="728" w:author="Debbie Houldsworth" w:date="2020-05-12T16:43:00Z">
                <w:pPr>
                  <w:pStyle w:val="BodyText"/>
                  <w:tabs>
                    <w:tab w:val="clear" w:pos="2160"/>
                    <w:tab w:val="clear" w:pos="2880"/>
                    <w:tab w:val="clear" w:pos="3600"/>
                    <w:tab w:val="clear" w:pos="4320"/>
                    <w:tab w:val="clear" w:pos="5040"/>
                  </w:tabs>
                </w:pPr>
              </w:pPrChange>
            </w:pPr>
            <w:del w:id="729" w:author="Debbie Houldsworth" w:date="2020-05-12T09:46:00Z">
              <w:r w:rsidDel="00CC40D1">
                <w:delText>means the agreement dated 30</w:delText>
              </w:r>
              <w:r w:rsidRPr="00BC7D9C" w:rsidDel="00CC40D1">
                <w:rPr>
                  <w:vertAlign w:val="superscript"/>
                </w:rPr>
                <w:delText>th</w:delText>
              </w:r>
              <w:r w:rsidDel="00CC40D1">
                <w:delText xml:space="preserve"> July 1997 between the Data Transfer Service Controller and users of the Data Transfer Service;</w:delText>
              </w:r>
            </w:del>
          </w:p>
        </w:tc>
      </w:tr>
      <w:tr w:rsidR="009441A1" w:rsidDel="00CC40D1" w14:paraId="707F4C7D" w14:textId="7D7A71F8" w:rsidTr="00E314F2">
        <w:tblPrEx>
          <w:tblPrExChange w:id="730"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731" w:author="Debbie Houldsworth" w:date="2020-05-12T09:46:00Z"/>
          <w:trPrChange w:id="732" w:author="Debbie Houldsworth" w:date="2020-05-12T16:43:00Z">
            <w:trPr>
              <w:gridBefore w:val="1"/>
            </w:trPr>
          </w:trPrChange>
        </w:trPr>
        <w:tc>
          <w:tcPr>
            <w:tcW w:w="3544" w:type="dxa"/>
            <w:vAlign w:val="center"/>
            <w:tcPrChange w:id="733" w:author="Debbie Houldsworth" w:date="2020-05-12T16:43:00Z">
              <w:tcPr>
                <w:tcW w:w="3544" w:type="dxa"/>
                <w:gridSpan w:val="2"/>
                <w:vAlign w:val="center"/>
              </w:tcPr>
            </w:tcPrChange>
          </w:tcPr>
          <w:p w14:paraId="01115667" w14:textId="222C75E7" w:rsidR="00CC40D1" w:rsidDel="00CC40D1" w:rsidRDefault="00CC40D1" w:rsidP="00B73C6A">
            <w:pPr>
              <w:pStyle w:val="BodyText"/>
              <w:jc w:val="left"/>
              <w:rPr>
                <w:del w:id="734" w:author="Debbie Houldsworth" w:date="2020-05-12T09:46:00Z"/>
                <w:b/>
              </w:rPr>
            </w:pPr>
            <w:del w:id="735" w:author="Debbie Houldsworth" w:date="2020-05-12T09:46:00Z">
              <w:r w:rsidDel="00CC40D1">
                <w:rPr>
                  <w:b/>
                </w:rPr>
                <w:delText>“Data Transfer Service</w:delText>
              </w:r>
              <w:r w:rsidDel="00CC40D1">
                <w:delText xml:space="preserve"> </w:delText>
              </w:r>
              <w:r w:rsidDel="00CC40D1">
                <w:rPr>
                  <w:b/>
                </w:rPr>
                <w:delText>Controller”</w:delText>
              </w:r>
            </w:del>
          </w:p>
        </w:tc>
        <w:tc>
          <w:tcPr>
            <w:tcW w:w="5353" w:type="dxa"/>
            <w:gridSpan w:val="2"/>
            <w:vAlign w:val="center"/>
            <w:tcPrChange w:id="736" w:author="Debbie Houldsworth" w:date="2020-05-12T16:43:00Z">
              <w:tcPr>
                <w:tcW w:w="5353" w:type="dxa"/>
                <w:gridSpan w:val="4"/>
              </w:tcPr>
            </w:tcPrChange>
          </w:tcPr>
          <w:p w14:paraId="112C6DDC" w14:textId="78A8C42A" w:rsidR="00CC40D1" w:rsidDel="00CC40D1" w:rsidRDefault="00CC40D1">
            <w:pPr>
              <w:pStyle w:val="BodyText"/>
              <w:tabs>
                <w:tab w:val="clear" w:pos="2160"/>
                <w:tab w:val="clear" w:pos="2880"/>
                <w:tab w:val="clear" w:pos="3600"/>
                <w:tab w:val="clear" w:pos="4320"/>
                <w:tab w:val="clear" w:pos="5040"/>
              </w:tabs>
              <w:jc w:val="left"/>
              <w:rPr>
                <w:del w:id="737" w:author="Debbie Houldsworth" w:date="2020-05-12T09:46:00Z"/>
              </w:rPr>
              <w:pPrChange w:id="738" w:author="Debbie Houldsworth" w:date="2020-05-12T16:43:00Z">
                <w:pPr>
                  <w:pStyle w:val="BodyText"/>
                  <w:tabs>
                    <w:tab w:val="clear" w:pos="2160"/>
                    <w:tab w:val="clear" w:pos="2880"/>
                    <w:tab w:val="clear" w:pos="3600"/>
                    <w:tab w:val="clear" w:pos="4320"/>
                    <w:tab w:val="clear" w:pos="5040"/>
                  </w:tabs>
                </w:pPr>
              </w:pPrChange>
            </w:pPr>
            <w:del w:id="739" w:author="Debbie Houldsworth" w:date="2020-05-12T09:46:00Z">
              <w:r w:rsidDel="00CC40D1">
                <w:delText>means Electralink Limited;</w:delText>
              </w:r>
            </w:del>
          </w:p>
        </w:tc>
      </w:tr>
      <w:tr w:rsidR="009441A1" w:rsidDel="00CC40D1" w14:paraId="219705A5" w14:textId="3008CE2B" w:rsidTr="00E314F2">
        <w:tblPrEx>
          <w:tblPrExChange w:id="740"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741" w:author="Debbie Houldsworth" w:date="2020-05-12T09:46:00Z"/>
          <w:trPrChange w:id="742" w:author="Debbie Houldsworth" w:date="2020-05-12T16:43:00Z">
            <w:trPr>
              <w:gridBefore w:val="1"/>
            </w:trPr>
          </w:trPrChange>
        </w:trPr>
        <w:tc>
          <w:tcPr>
            <w:tcW w:w="3544" w:type="dxa"/>
            <w:vAlign w:val="center"/>
            <w:tcPrChange w:id="743" w:author="Debbie Houldsworth" w:date="2020-05-12T16:43:00Z">
              <w:tcPr>
                <w:tcW w:w="3544" w:type="dxa"/>
                <w:gridSpan w:val="2"/>
                <w:vAlign w:val="center"/>
              </w:tcPr>
            </w:tcPrChange>
          </w:tcPr>
          <w:p w14:paraId="5EA64C42" w14:textId="5D733AE4" w:rsidR="00CC40D1" w:rsidRPr="00084D9D" w:rsidDel="00CC40D1" w:rsidRDefault="00CC40D1" w:rsidP="00B73C6A">
            <w:pPr>
              <w:pStyle w:val="BodyText"/>
              <w:ind w:left="34" w:hanging="34"/>
              <w:jc w:val="left"/>
              <w:rPr>
                <w:del w:id="744" w:author="Debbie Houldsworth" w:date="2020-05-12T09:46:00Z"/>
                <w:b/>
              </w:rPr>
            </w:pPr>
            <w:del w:id="745" w:author="Debbie Houldsworth" w:date="2020-05-07T12:10:00Z">
              <w:r w:rsidRPr="00084D9D" w:rsidDel="007B7403">
                <w:rPr>
                  <w:b/>
                </w:rPr>
                <w:delText>“DCC Service Flag”</w:delText>
              </w:r>
            </w:del>
          </w:p>
        </w:tc>
        <w:tc>
          <w:tcPr>
            <w:tcW w:w="5353" w:type="dxa"/>
            <w:gridSpan w:val="2"/>
            <w:vAlign w:val="center"/>
            <w:tcPrChange w:id="746" w:author="Debbie Houldsworth" w:date="2020-05-12T16:43:00Z">
              <w:tcPr>
                <w:tcW w:w="5353" w:type="dxa"/>
                <w:gridSpan w:val="4"/>
              </w:tcPr>
            </w:tcPrChange>
          </w:tcPr>
          <w:p w14:paraId="2CC87757" w14:textId="28A72A26" w:rsidR="00CC40D1" w:rsidRPr="00084D9D" w:rsidDel="00CC40D1" w:rsidRDefault="00CC40D1">
            <w:pPr>
              <w:pStyle w:val="BodyText"/>
              <w:jc w:val="left"/>
              <w:rPr>
                <w:del w:id="747" w:author="Debbie Houldsworth" w:date="2020-05-12T09:46:00Z"/>
              </w:rPr>
              <w:pPrChange w:id="748" w:author="Debbie Houldsworth" w:date="2020-05-12T16:43:00Z">
                <w:pPr>
                  <w:pStyle w:val="BodyText"/>
                </w:pPr>
              </w:pPrChange>
            </w:pPr>
            <w:del w:id="749" w:author="Debbie Houldsworth" w:date="2020-05-07T12:10:00Z">
              <w:r w:rsidRPr="006F354D" w:rsidDel="007B7403">
                <w:delText xml:space="preserve">means data item </w:delText>
              </w:r>
              <w:r w:rsidDel="007B7403">
                <w:delText>26</w:delText>
              </w:r>
              <w:r w:rsidRPr="006F354D" w:rsidDel="007B7403">
                <w:delText xml:space="preserve"> of </w:delText>
              </w:r>
              <w:r w:rsidDel="007B7403">
                <w:delText>Schedule 2 for a Metering Point and as further described in the Registration Data Interface Specification under the Smart Energy Code;</w:delText>
              </w:r>
            </w:del>
          </w:p>
        </w:tc>
      </w:tr>
      <w:tr w:rsidR="009441A1" w:rsidDel="00CC40D1" w14:paraId="3A3430B6" w14:textId="7917593D" w:rsidTr="00E314F2">
        <w:tblPrEx>
          <w:tblPrExChange w:id="750"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751" w:author="Debbie Houldsworth" w:date="2020-05-12T09:46:00Z"/>
          <w:trPrChange w:id="752" w:author="Debbie Houldsworth" w:date="2020-05-12T16:43:00Z">
            <w:trPr>
              <w:gridBefore w:val="1"/>
            </w:trPr>
          </w:trPrChange>
        </w:trPr>
        <w:tc>
          <w:tcPr>
            <w:tcW w:w="3544" w:type="dxa"/>
            <w:vAlign w:val="center"/>
            <w:tcPrChange w:id="753" w:author="Debbie Houldsworth" w:date="2020-05-12T16:43:00Z">
              <w:tcPr>
                <w:tcW w:w="3544" w:type="dxa"/>
                <w:gridSpan w:val="2"/>
                <w:vAlign w:val="center"/>
              </w:tcPr>
            </w:tcPrChange>
          </w:tcPr>
          <w:p w14:paraId="39C057E5" w14:textId="5CDA23B5" w:rsidR="00CC40D1" w:rsidDel="00CC40D1" w:rsidRDefault="00CC40D1" w:rsidP="00B73C6A">
            <w:pPr>
              <w:pStyle w:val="BodyText"/>
              <w:jc w:val="left"/>
              <w:rPr>
                <w:del w:id="754" w:author="Debbie Houldsworth" w:date="2020-05-12T09:46:00Z"/>
                <w:b/>
                <w:kern w:val="28"/>
              </w:rPr>
            </w:pPr>
            <w:del w:id="755" w:author="Debbie Houldsworth" w:date="2020-05-07T11:56:00Z">
              <w:r w:rsidDel="008F0795">
                <w:rPr>
                  <w:b/>
                  <w:kern w:val="28"/>
                </w:rPr>
                <w:delText>“DCUSA Limited”</w:delText>
              </w:r>
            </w:del>
          </w:p>
        </w:tc>
        <w:tc>
          <w:tcPr>
            <w:tcW w:w="5353" w:type="dxa"/>
            <w:gridSpan w:val="2"/>
            <w:vAlign w:val="center"/>
            <w:tcPrChange w:id="756" w:author="Debbie Houldsworth" w:date="2020-05-12T16:43:00Z">
              <w:tcPr>
                <w:tcW w:w="5353" w:type="dxa"/>
                <w:gridSpan w:val="4"/>
              </w:tcPr>
            </w:tcPrChange>
          </w:tcPr>
          <w:p w14:paraId="22F8B493" w14:textId="3798B9A9" w:rsidR="00CC40D1" w:rsidDel="00CC40D1" w:rsidRDefault="00CC40D1">
            <w:pPr>
              <w:pStyle w:val="BodyText"/>
              <w:tabs>
                <w:tab w:val="clear" w:pos="2160"/>
                <w:tab w:val="clear" w:pos="2880"/>
                <w:tab w:val="clear" w:pos="3600"/>
                <w:tab w:val="clear" w:pos="4320"/>
                <w:tab w:val="clear" w:pos="5040"/>
              </w:tabs>
              <w:jc w:val="left"/>
              <w:rPr>
                <w:del w:id="757" w:author="Debbie Houldsworth" w:date="2020-05-12T09:46:00Z"/>
              </w:rPr>
              <w:pPrChange w:id="758" w:author="Debbie Houldsworth" w:date="2020-05-12T16:43:00Z">
                <w:pPr>
                  <w:pStyle w:val="BodyText"/>
                  <w:tabs>
                    <w:tab w:val="clear" w:pos="2160"/>
                    <w:tab w:val="clear" w:pos="2880"/>
                    <w:tab w:val="clear" w:pos="3600"/>
                    <w:tab w:val="clear" w:pos="4320"/>
                    <w:tab w:val="clear" w:pos="5040"/>
                  </w:tabs>
                </w:pPr>
              </w:pPrChange>
            </w:pPr>
            <w:del w:id="759" w:author="Debbie Houldsworth" w:date="2020-05-07T11:56:00Z">
              <w:r w:rsidDel="008F0795">
                <w:delText>means the company established under the Distribution Connection and Use of System Agreement;</w:delText>
              </w:r>
            </w:del>
          </w:p>
        </w:tc>
      </w:tr>
      <w:tr w:rsidR="009441A1" w:rsidDel="00CC40D1" w14:paraId="41B72E54" w14:textId="34152E2F" w:rsidTr="00E314F2">
        <w:tblPrEx>
          <w:tblPrExChange w:id="760"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761" w:author="Debbie Houldsworth" w:date="2020-05-12T09:46:00Z"/>
          <w:trPrChange w:id="762" w:author="Debbie Houldsworth" w:date="2020-05-12T16:43:00Z">
            <w:trPr>
              <w:gridBefore w:val="1"/>
            </w:trPr>
          </w:trPrChange>
        </w:trPr>
        <w:tc>
          <w:tcPr>
            <w:tcW w:w="3544" w:type="dxa"/>
            <w:vAlign w:val="center"/>
            <w:tcPrChange w:id="763" w:author="Debbie Houldsworth" w:date="2020-05-12T16:43:00Z">
              <w:tcPr>
                <w:tcW w:w="3544" w:type="dxa"/>
                <w:gridSpan w:val="2"/>
                <w:vAlign w:val="center"/>
              </w:tcPr>
            </w:tcPrChange>
          </w:tcPr>
          <w:p w14:paraId="7F3D90A1" w14:textId="0FC778FE" w:rsidR="00CC40D1" w:rsidDel="00CC40D1" w:rsidRDefault="00CC40D1" w:rsidP="00B73C6A">
            <w:pPr>
              <w:pStyle w:val="BodyText"/>
              <w:jc w:val="left"/>
              <w:rPr>
                <w:del w:id="764" w:author="Debbie Houldsworth" w:date="2020-05-12T09:46:00Z"/>
                <w:b/>
              </w:rPr>
            </w:pPr>
            <w:del w:id="765" w:author="Debbie Houldsworth" w:date="2020-05-07T10:18:00Z">
              <w:r w:rsidDel="00852B4C">
                <w:rPr>
                  <w:b/>
                  <w:kern w:val="28"/>
                </w:rPr>
                <w:delText>“Deemed Contract”</w:delText>
              </w:r>
            </w:del>
          </w:p>
        </w:tc>
        <w:tc>
          <w:tcPr>
            <w:tcW w:w="5353" w:type="dxa"/>
            <w:gridSpan w:val="2"/>
            <w:vAlign w:val="center"/>
            <w:tcPrChange w:id="766" w:author="Debbie Houldsworth" w:date="2020-05-12T16:43:00Z">
              <w:tcPr>
                <w:tcW w:w="5353" w:type="dxa"/>
                <w:gridSpan w:val="4"/>
              </w:tcPr>
            </w:tcPrChange>
          </w:tcPr>
          <w:p w14:paraId="77E25A82" w14:textId="72795740" w:rsidR="00CC40D1" w:rsidDel="00CC40D1" w:rsidRDefault="00CC40D1">
            <w:pPr>
              <w:pStyle w:val="BodyText"/>
              <w:tabs>
                <w:tab w:val="clear" w:pos="2160"/>
                <w:tab w:val="clear" w:pos="2880"/>
                <w:tab w:val="clear" w:pos="3600"/>
                <w:tab w:val="clear" w:pos="4320"/>
                <w:tab w:val="clear" w:pos="5040"/>
              </w:tabs>
              <w:jc w:val="left"/>
              <w:rPr>
                <w:del w:id="767" w:author="Debbie Houldsworth" w:date="2020-05-12T09:46:00Z"/>
              </w:rPr>
              <w:pPrChange w:id="768" w:author="Debbie Houldsworth" w:date="2020-05-12T16:43:00Z">
                <w:pPr>
                  <w:pStyle w:val="BodyText"/>
                  <w:tabs>
                    <w:tab w:val="clear" w:pos="2160"/>
                    <w:tab w:val="clear" w:pos="2880"/>
                    <w:tab w:val="clear" w:pos="3600"/>
                    <w:tab w:val="clear" w:pos="4320"/>
                    <w:tab w:val="clear" w:pos="5040"/>
                  </w:tabs>
                </w:pPr>
              </w:pPrChange>
            </w:pPr>
            <w:del w:id="769" w:author="Debbie Houldsworth" w:date="2020-05-07T10:18:00Z">
              <w:r w:rsidDel="00852B4C">
                <w:delText>has the meaning given to that term in the Electricity Supply Licence;</w:delText>
              </w:r>
            </w:del>
          </w:p>
        </w:tc>
      </w:tr>
      <w:tr w:rsidR="009441A1" w:rsidDel="00CC40D1" w14:paraId="69C33B12" w14:textId="4A54F295" w:rsidTr="00E314F2">
        <w:tblPrEx>
          <w:tblPrExChange w:id="770"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771" w:author="Debbie Houldsworth" w:date="2020-05-12T09:46:00Z"/>
          <w:trPrChange w:id="772" w:author="Debbie Houldsworth" w:date="2020-05-12T16:43:00Z">
            <w:trPr>
              <w:gridBefore w:val="1"/>
            </w:trPr>
          </w:trPrChange>
        </w:trPr>
        <w:tc>
          <w:tcPr>
            <w:tcW w:w="3544" w:type="dxa"/>
            <w:vAlign w:val="center"/>
            <w:tcPrChange w:id="773" w:author="Debbie Houldsworth" w:date="2020-05-12T16:43:00Z">
              <w:tcPr>
                <w:tcW w:w="3544" w:type="dxa"/>
                <w:gridSpan w:val="2"/>
                <w:vAlign w:val="center"/>
              </w:tcPr>
            </w:tcPrChange>
          </w:tcPr>
          <w:p w14:paraId="2B792528" w14:textId="3B9CF9ED" w:rsidR="00CC40D1" w:rsidDel="00CC40D1" w:rsidRDefault="00CC40D1" w:rsidP="00B73C6A">
            <w:pPr>
              <w:pStyle w:val="BodyText"/>
              <w:jc w:val="left"/>
              <w:rPr>
                <w:del w:id="774" w:author="Debbie Houldsworth" w:date="2020-05-12T09:46:00Z"/>
                <w:b/>
              </w:rPr>
            </w:pPr>
            <w:del w:id="775" w:author="Debbie Houldsworth" w:date="2020-05-12T09:46:00Z">
              <w:r w:rsidDel="00CC40D1">
                <w:rPr>
                  <w:b/>
                </w:rPr>
                <w:delText>“Deemed No Interest”</w:delText>
              </w:r>
            </w:del>
          </w:p>
        </w:tc>
        <w:tc>
          <w:tcPr>
            <w:tcW w:w="5353" w:type="dxa"/>
            <w:gridSpan w:val="2"/>
            <w:vAlign w:val="center"/>
            <w:tcPrChange w:id="776" w:author="Debbie Houldsworth" w:date="2020-05-12T16:43:00Z">
              <w:tcPr>
                <w:tcW w:w="5353" w:type="dxa"/>
                <w:gridSpan w:val="4"/>
              </w:tcPr>
            </w:tcPrChange>
          </w:tcPr>
          <w:p w14:paraId="619344CC" w14:textId="535DA377" w:rsidR="00CC40D1" w:rsidDel="00CC40D1" w:rsidRDefault="00CC40D1">
            <w:pPr>
              <w:pStyle w:val="BodyText"/>
              <w:tabs>
                <w:tab w:val="clear" w:pos="2160"/>
                <w:tab w:val="clear" w:pos="2880"/>
                <w:tab w:val="clear" w:pos="3600"/>
                <w:tab w:val="clear" w:pos="4320"/>
                <w:tab w:val="clear" w:pos="5040"/>
              </w:tabs>
              <w:jc w:val="left"/>
              <w:rPr>
                <w:del w:id="777" w:author="Debbie Houldsworth" w:date="2020-05-12T09:46:00Z"/>
              </w:rPr>
              <w:pPrChange w:id="778" w:author="Debbie Houldsworth" w:date="2020-05-12T16:43:00Z">
                <w:pPr>
                  <w:pStyle w:val="BodyText"/>
                  <w:tabs>
                    <w:tab w:val="clear" w:pos="2160"/>
                    <w:tab w:val="clear" w:pos="2880"/>
                    <w:tab w:val="clear" w:pos="3600"/>
                    <w:tab w:val="clear" w:pos="4320"/>
                    <w:tab w:val="clear" w:pos="5040"/>
                  </w:tabs>
                </w:pPr>
              </w:pPrChange>
            </w:pPr>
            <w:del w:id="779" w:author="Debbie Houldsworth" w:date="2020-05-12T09:46:00Z">
              <w:r w:rsidDel="00CC40D1">
                <w:delText>has the meaning given to that term in Clause 7.17;</w:delText>
              </w:r>
            </w:del>
          </w:p>
        </w:tc>
      </w:tr>
      <w:tr w:rsidR="009441A1" w:rsidDel="00CC40D1" w14:paraId="19CCCBBE" w14:textId="3D321BD0" w:rsidTr="00E314F2">
        <w:tblPrEx>
          <w:tblPrExChange w:id="780"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781" w:author="Debbie Houldsworth" w:date="2020-05-12T09:46:00Z"/>
          <w:trPrChange w:id="782" w:author="Debbie Houldsworth" w:date="2020-05-12T16:43:00Z">
            <w:trPr>
              <w:gridBefore w:val="1"/>
            </w:trPr>
          </w:trPrChange>
        </w:trPr>
        <w:tc>
          <w:tcPr>
            <w:tcW w:w="3544" w:type="dxa"/>
            <w:vAlign w:val="center"/>
            <w:tcPrChange w:id="783" w:author="Debbie Houldsworth" w:date="2020-05-12T16:43:00Z">
              <w:tcPr>
                <w:tcW w:w="3544" w:type="dxa"/>
                <w:gridSpan w:val="2"/>
                <w:vAlign w:val="center"/>
              </w:tcPr>
            </w:tcPrChange>
          </w:tcPr>
          <w:p w14:paraId="01BE1023" w14:textId="519584D6" w:rsidR="00CC40D1" w:rsidDel="00852B4C" w:rsidRDefault="00CC40D1">
            <w:pPr>
              <w:pStyle w:val="BodyText"/>
              <w:jc w:val="left"/>
              <w:rPr>
                <w:del w:id="784" w:author="Debbie Houldsworth" w:date="2020-05-07T10:18:00Z"/>
                <w:b/>
              </w:rPr>
              <w:pPrChange w:id="785" w:author="Debbie Houldsworth" w:date="2020-05-12T16:43:00Z">
                <w:pPr>
                  <w:pStyle w:val="BodyText"/>
                </w:pPr>
              </w:pPrChange>
            </w:pPr>
            <w:del w:id="786" w:author="Debbie Houldsworth" w:date="2020-05-07T10:18:00Z">
              <w:r w:rsidDel="00852B4C">
                <w:rPr>
                  <w:b/>
                </w:rPr>
                <w:delText>“Defaulting Party”</w:delText>
              </w:r>
            </w:del>
          </w:p>
          <w:p w14:paraId="737DC616" w14:textId="37EB1C9D" w:rsidR="00CC40D1" w:rsidDel="00CC40D1" w:rsidRDefault="00CC40D1" w:rsidP="00B73C6A">
            <w:pPr>
              <w:pStyle w:val="BodyText"/>
              <w:jc w:val="left"/>
              <w:rPr>
                <w:del w:id="787" w:author="Debbie Houldsworth" w:date="2020-05-12T09:46:00Z"/>
                <w:b/>
              </w:rPr>
            </w:pPr>
          </w:p>
        </w:tc>
        <w:tc>
          <w:tcPr>
            <w:tcW w:w="5353" w:type="dxa"/>
            <w:gridSpan w:val="2"/>
            <w:vAlign w:val="center"/>
            <w:tcPrChange w:id="788" w:author="Debbie Houldsworth" w:date="2020-05-12T16:43:00Z">
              <w:tcPr>
                <w:tcW w:w="5353" w:type="dxa"/>
                <w:gridSpan w:val="4"/>
              </w:tcPr>
            </w:tcPrChange>
          </w:tcPr>
          <w:p w14:paraId="3B251CC0" w14:textId="51B58EBF" w:rsidR="00CC40D1" w:rsidDel="00CC40D1" w:rsidRDefault="00CC40D1">
            <w:pPr>
              <w:pStyle w:val="BodyText"/>
              <w:tabs>
                <w:tab w:val="clear" w:pos="2160"/>
                <w:tab w:val="clear" w:pos="2880"/>
                <w:tab w:val="clear" w:pos="3600"/>
                <w:tab w:val="clear" w:pos="4320"/>
                <w:tab w:val="clear" w:pos="5040"/>
              </w:tabs>
              <w:jc w:val="left"/>
              <w:rPr>
                <w:del w:id="789" w:author="Debbie Houldsworth" w:date="2020-05-12T09:46:00Z"/>
              </w:rPr>
              <w:pPrChange w:id="790" w:author="Debbie Houldsworth" w:date="2020-05-12T16:43:00Z">
                <w:pPr>
                  <w:pStyle w:val="BodyText"/>
                  <w:tabs>
                    <w:tab w:val="clear" w:pos="2160"/>
                    <w:tab w:val="clear" w:pos="2880"/>
                    <w:tab w:val="clear" w:pos="3600"/>
                    <w:tab w:val="clear" w:pos="4320"/>
                    <w:tab w:val="clear" w:pos="5040"/>
                  </w:tabs>
                </w:pPr>
              </w:pPrChange>
            </w:pPr>
            <w:del w:id="791" w:author="Debbie Houldsworth" w:date="2020-05-07T10:19:00Z">
              <w:r w:rsidDel="00852B4C">
                <w:delText>has the meaning given to that term in Clause 36.1;</w:delText>
              </w:r>
            </w:del>
          </w:p>
        </w:tc>
      </w:tr>
      <w:tr w:rsidR="009441A1" w:rsidDel="00CC40D1" w14:paraId="3E48CDF5" w14:textId="4EB20A52" w:rsidTr="00E314F2">
        <w:tblPrEx>
          <w:tblPrExChange w:id="792"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793" w:author="Debbie Houldsworth" w:date="2020-05-12T09:46:00Z"/>
          <w:trPrChange w:id="794" w:author="Debbie Houldsworth" w:date="2020-05-12T16:43:00Z">
            <w:trPr>
              <w:gridBefore w:val="1"/>
            </w:trPr>
          </w:trPrChange>
        </w:trPr>
        <w:tc>
          <w:tcPr>
            <w:tcW w:w="3544" w:type="dxa"/>
            <w:vAlign w:val="center"/>
            <w:tcPrChange w:id="795" w:author="Debbie Houldsworth" w:date="2020-05-12T16:43:00Z">
              <w:tcPr>
                <w:tcW w:w="3544" w:type="dxa"/>
                <w:gridSpan w:val="2"/>
                <w:vAlign w:val="center"/>
              </w:tcPr>
            </w:tcPrChange>
          </w:tcPr>
          <w:p w14:paraId="60B0F144" w14:textId="47C457AA" w:rsidR="00CC40D1" w:rsidDel="00CC40D1" w:rsidRDefault="00CC40D1" w:rsidP="00B73C6A">
            <w:pPr>
              <w:pStyle w:val="BodyText"/>
              <w:jc w:val="left"/>
              <w:rPr>
                <w:del w:id="796" w:author="Debbie Houldsworth" w:date="2020-05-12T09:46:00Z"/>
                <w:b/>
                <w:kern w:val="28"/>
              </w:rPr>
            </w:pPr>
            <w:del w:id="797" w:author="Debbie Houldsworth" w:date="2020-05-12T09:46:00Z">
              <w:r w:rsidDel="00CC40D1">
                <w:rPr>
                  <w:b/>
                </w:rPr>
                <w:delText>“De-Registration Notice”</w:delText>
              </w:r>
            </w:del>
          </w:p>
        </w:tc>
        <w:tc>
          <w:tcPr>
            <w:tcW w:w="5353" w:type="dxa"/>
            <w:gridSpan w:val="2"/>
            <w:vAlign w:val="center"/>
            <w:tcPrChange w:id="798" w:author="Debbie Houldsworth" w:date="2020-05-12T16:43:00Z">
              <w:tcPr>
                <w:tcW w:w="5353" w:type="dxa"/>
                <w:gridSpan w:val="4"/>
              </w:tcPr>
            </w:tcPrChange>
          </w:tcPr>
          <w:p w14:paraId="7F24B536" w14:textId="76F27651" w:rsidR="00CC40D1" w:rsidDel="00CC40D1" w:rsidRDefault="00CC40D1">
            <w:pPr>
              <w:pStyle w:val="BodyText"/>
              <w:tabs>
                <w:tab w:val="clear" w:pos="2160"/>
                <w:tab w:val="clear" w:pos="2880"/>
                <w:tab w:val="clear" w:pos="3600"/>
                <w:tab w:val="clear" w:pos="4320"/>
                <w:tab w:val="clear" w:pos="5040"/>
              </w:tabs>
              <w:jc w:val="left"/>
              <w:rPr>
                <w:del w:id="799" w:author="Debbie Houldsworth" w:date="2020-05-12T09:46:00Z"/>
              </w:rPr>
              <w:pPrChange w:id="800" w:author="Debbie Houldsworth" w:date="2020-05-12T16:43:00Z">
                <w:pPr>
                  <w:pStyle w:val="BodyText"/>
                  <w:tabs>
                    <w:tab w:val="clear" w:pos="2160"/>
                    <w:tab w:val="clear" w:pos="2880"/>
                    <w:tab w:val="clear" w:pos="3600"/>
                    <w:tab w:val="clear" w:pos="4320"/>
                    <w:tab w:val="clear" w:pos="5040"/>
                  </w:tabs>
                </w:pPr>
              </w:pPrChange>
            </w:pPr>
            <w:del w:id="801" w:author="Debbie Houldsworth" w:date="2020-05-12T09:46:00Z">
              <w:r w:rsidDel="00CC40D1">
                <w:delText>means a notice received by the MPAS Provider from the relevant Distribution Business to prevent any further Registrations being made in relation to a Metering Point that has been entered in its MPAS Registration System;</w:delText>
              </w:r>
            </w:del>
          </w:p>
        </w:tc>
      </w:tr>
      <w:tr w:rsidR="009441A1" w:rsidDel="00CC40D1" w14:paraId="05E51314" w14:textId="77777777" w:rsidTr="00E314F2">
        <w:tblPrEx>
          <w:tblPrExChange w:id="802"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803" w:author="Debbie Houldsworth" w:date="2020-05-12T09:46:00Z"/>
          <w:trPrChange w:id="804" w:author="Debbie Houldsworth" w:date="2020-05-12T16:43:00Z">
            <w:trPr>
              <w:gridBefore w:val="1"/>
            </w:trPr>
          </w:trPrChange>
        </w:trPr>
        <w:tc>
          <w:tcPr>
            <w:tcW w:w="3544" w:type="dxa"/>
            <w:vAlign w:val="center"/>
            <w:tcPrChange w:id="805" w:author="Debbie Houldsworth" w:date="2020-05-12T16:43:00Z">
              <w:tcPr>
                <w:tcW w:w="3544" w:type="dxa"/>
                <w:gridSpan w:val="2"/>
                <w:vAlign w:val="center"/>
              </w:tcPr>
            </w:tcPrChange>
          </w:tcPr>
          <w:p w14:paraId="0A11F4DE" w14:textId="1F42C03C" w:rsidR="00CC40D1" w:rsidDel="00CC40D1" w:rsidRDefault="00CC40D1" w:rsidP="00B73C6A">
            <w:pPr>
              <w:pStyle w:val="BodyText"/>
              <w:jc w:val="left"/>
              <w:rPr>
                <w:del w:id="806" w:author="Debbie Houldsworth" w:date="2020-05-12T09:46:00Z"/>
                <w:b/>
              </w:rPr>
            </w:pPr>
            <w:del w:id="807" w:author="Debbie Houldsworth" w:date="2020-05-07T10:18:00Z">
              <w:r w:rsidDel="001E5397">
                <w:rPr>
                  <w:b/>
                </w:rPr>
                <w:delText>“Directive”</w:delText>
              </w:r>
            </w:del>
          </w:p>
        </w:tc>
        <w:tc>
          <w:tcPr>
            <w:tcW w:w="5353" w:type="dxa"/>
            <w:gridSpan w:val="2"/>
            <w:vAlign w:val="center"/>
            <w:tcPrChange w:id="808" w:author="Debbie Houldsworth" w:date="2020-05-12T16:43:00Z">
              <w:tcPr>
                <w:tcW w:w="5353" w:type="dxa"/>
                <w:gridSpan w:val="4"/>
              </w:tcPr>
            </w:tcPrChange>
          </w:tcPr>
          <w:p w14:paraId="6DEB9959" w14:textId="5ED58C78" w:rsidR="00CC40D1" w:rsidDel="00CC40D1" w:rsidRDefault="00CC40D1">
            <w:pPr>
              <w:pStyle w:val="BodyText"/>
              <w:tabs>
                <w:tab w:val="clear" w:pos="2160"/>
                <w:tab w:val="clear" w:pos="2880"/>
                <w:tab w:val="clear" w:pos="3600"/>
                <w:tab w:val="clear" w:pos="4320"/>
                <w:tab w:val="clear" w:pos="5040"/>
              </w:tabs>
              <w:jc w:val="left"/>
              <w:rPr>
                <w:del w:id="809" w:author="Debbie Houldsworth" w:date="2020-05-12T09:46:00Z"/>
              </w:rPr>
              <w:pPrChange w:id="810" w:author="Debbie Houldsworth" w:date="2020-05-12T16:43:00Z">
                <w:pPr>
                  <w:pStyle w:val="BodyText"/>
                  <w:tabs>
                    <w:tab w:val="clear" w:pos="2160"/>
                    <w:tab w:val="clear" w:pos="2880"/>
                    <w:tab w:val="clear" w:pos="3600"/>
                    <w:tab w:val="clear" w:pos="4320"/>
                    <w:tab w:val="clear" w:pos="5040"/>
                  </w:tabs>
                </w:pPr>
              </w:pPrChange>
            </w:pPr>
            <w:del w:id="811" w:author="Debbie Houldsworth" w:date="2020-05-07T10:18:00Z">
              <w:r w:rsidDel="001E5397">
                <w:delText>includes any present or future directive, requirement, instruction, direction or rule of any Competent Authority (but only, if not having the force of law, if compliance with the Directive is in accordance with the general practice of persons to whom the Directive is addressed) and includes any modification, extension or replacement thereof then in force;</w:delText>
              </w:r>
            </w:del>
          </w:p>
        </w:tc>
      </w:tr>
      <w:tr w:rsidR="00CC40D1" w14:paraId="36870511" w14:textId="77777777" w:rsidTr="00E314F2">
        <w:trPr>
          <w:trPrChange w:id="812" w:author="Debbie Houldsworth" w:date="2020-05-12T16:43:00Z">
            <w:trPr>
              <w:gridAfter w:val="0"/>
            </w:trPr>
          </w:trPrChange>
        </w:trPr>
        <w:tc>
          <w:tcPr>
            <w:tcW w:w="3544" w:type="dxa"/>
            <w:vAlign w:val="center"/>
            <w:tcPrChange w:id="813" w:author="Debbie Houldsworth" w:date="2020-05-12T16:43:00Z">
              <w:tcPr>
                <w:tcW w:w="3544" w:type="dxa"/>
                <w:gridSpan w:val="2"/>
              </w:tcPr>
            </w:tcPrChange>
          </w:tcPr>
          <w:p w14:paraId="41C8741F" w14:textId="77777777" w:rsidR="00CC40D1" w:rsidRDefault="00CC40D1" w:rsidP="00E314F2">
            <w:pPr>
              <w:pStyle w:val="BodyText"/>
              <w:jc w:val="left"/>
              <w:rPr>
                <w:b/>
              </w:rPr>
            </w:pPr>
            <w:r>
              <w:rPr>
                <w:b/>
              </w:rPr>
              <w:t>“Disclose”</w:t>
            </w:r>
          </w:p>
        </w:tc>
        <w:tc>
          <w:tcPr>
            <w:tcW w:w="5353" w:type="dxa"/>
            <w:gridSpan w:val="2"/>
            <w:vAlign w:val="center"/>
            <w:tcPrChange w:id="814" w:author="Debbie Houldsworth" w:date="2020-05-12T16:43:00Z">
              <w:tcPr>
                <w:tcW w:w="5353" w:type="dxa"/>
                <w:gridSpan w:val="4"/>
              </w:tcPr>
            </w:tcPrChange>
          </w:tcPr>
          <w:p w14:paraId="421B9099" w14:textId="77777777" w:rsidR="00CC40D1" w:rsidRDefault="00CC40D1">
            <w:pPr>
              <w:pStyle w:val="BodyText"/>
              <w:tabs>
                <w:tab w:val="clear" w:pos="2160"/>
                <w:tab w:val="clear" w:pos="2880"/>
                <w:tab w:val="clear" w:pos="3600"/>
                <w:tab w:val="clear" w:pos="4320"/>
                <w:tab w:val="clear" w:pos="5040"/>
              </w:tabs>
              <w:jc w:val="left"/>
              <w:pPrChange w:id="815" w:author="Debbie Houldsworth" w:date="2020-05-12T16:43:00Z">
                <w:pPr>
                  <w:pStyle w:val="BodyText"/>
                  <w:framePr w:hSpace="181" w:wrap="around" w:hAnchor="text" w:xAlign="center" w:yAlign="center"/>
                  <w:tabs>
                    <w:tab w:val="clear" w:pos="2160"/>
                    <w:tab w:val="clear" w:pos="2880"/>
                    <w:tab w:val="clear" w:pos="3600"/>
                    <w:tab w:val="clear" w:pos="4320"/>
                    <w:tab w:val="clear" w:pos="5040"/>
                  </w:tabs>
                  <w:suppressOverlap/>
                </w:pPr>
              </w:pPrChange>
            </w:pPr>
            <w:r>
              <w:t xml:space="preserve">means disclose, reveal, report, publish or transfer and </w:t>
            </w:r>
            <w:r>
              <w:rPr>
                <w:b/>
              </w:rPr>
              <w:t>"Disclosure"</w:t>
            </w:r>
            <w:r>
              <w:t xml:space="preserve"> shall be construed accordingly;</w:t>
            </w:r>
          </w:p>
        </w:tc>
      </w:tr>
      <w:tr w:rsidR="00CC40D1" w14:paraId="27184F09" w14:textId="23BB7B03" w:rsidTr="00E314F2">
        <w:trPr>
          <w:trPrChange w:id="816" w:author="Debbie Houldsworth" w:date="2020-05-12T16:43:00Z">
            <w:trPr>
              <w:gridAfter w:val="0"/>
            </w:trPr>
          </w:trPrChange>
        </w:trPr>
        <w:tc>
          <w:tcPr>
            <w:tcW w:w="3544" w:type="dxa"/>
            <w:vAlign w:val="center"/>
            <w:tcPrChange w:id="817" w:author="Debbie Houldsworth" w:date="2020-05-12T16:43:00Z">
              <w:tcPr>
                <w:tcW w:w="3544" w:type="dxa"/>
                <w:gridSpan w:val="2"/>
              </w:tcPr>
            </w:tcPrChange>
          </w:tcPr>
          <w:p w14:paraId="74DA1B97" w14:textId="17DE62E4" w:rsidR="00CC40D1" w:rsidRDefault="00CC40D1" w:rsidP="009441A1">
            <w:pPr>
              <w:pStyle w:val="BodyText"/>
              <w:jc w:val="left"/>
              <w:rPr>
                <w:b/>
              </w:rPr>
            </w:pPr>
            <w:r>
              <w:rPr>
                <w:b/>
              </w:rPr>
              <w:t>“Dispute”</w:t>
            </w:r>
          </w:p>
        </w:tc>
        <w:tc>
          <w:tcPr>
            <w:tcW w:w="5353" w:type="dxa"/>
            <w:gridSpan w:val="2"/>
            <w:vAlign w:val="center"/>
            <w:tcPrChange w:id="818" w:author="Debbie Houldsworth" w:date="2020-05-12T16:43:00Z">
              <w:tcPr>
                <w:tcW w:w="5353" w:type="dxa"/>
                <w:gridSpan w:val="4"/>
              </w:tcPr>
            </w:tcPrChange>
          </w:tcPr>
          <w:p w14:paraId="6E615575" w14:textId="7AC2F199" w:rsidR="00CC40D1" w:rsidRDefault="00CC40D1" w:rsidP="00A5167E">
            <w:pPr>
              <w:pStyle w:val="BodyText"/>
              <w:tabs>
                <w:tab w:val="clear" w:pos="2160"/>
                <w:tab w:val="clear" w:pos="2880"/>
                <w:tab w:val="clear" w:pos="3600"/>
                <w:tab w:val="clear" w:pos="4320"/>
                <w:tab w:val="clear" w:pos="5040"/>
              </w:tabs>
            </w:pPr>
            <w:r>
              <w:t>has the meaning given to that term in Clause 40.1;</w:t>
            </w:r>
          </w:p>
        </w:tc>
      </w:tr>
      <w:tr w:rsidR="00CC40D1" w:rsidDel="00A96D01" w14:paraId="209295D8" w14:textId="6B9CF928" w:rsidTr="00E314F2">
        <w:trPr>
          <w:del w:id="819" w:author="Jonathan Hawkins" w:date="2020-05-15T12:29:00Z"/>
          <w:trPrChange w:id="820" w:author="Debbie Houldsworth" w:date="2020-05-12T16:43:00Z">
            <w:trPr>
              <w:gridAfter w:val="0"/>
            </w:trPr>
          </w:trPrChange>
        </w:trPr>
        <w:tc>
          <w:tcPr>
            <w:tcW w:w="3544" w:type="dxa"/>
            <w:vAlign w:val="center"/>
            <w:tcPrChange w:id="821" w:author="Debbie Houldsworth" w:date="2020-05-12T16:43:00Z">
              <w:tcPr>
                <w:tcW w:w="3544" w:type="dxa"/>
                <w:gridSpan w:val="2"/>
              </w:tcPr>
            </w:tcPrChange>
          </w:tcPr>
          <w:p w14:paraId="6A9CC48A" w14:textId="602AE872" w:rsidR="00CC40D1" w:rsidDel="00A96D01" w:rsidRDefault="00CC40D1" w:rsidP="00B73C6A">
            <w:pPr>
              <w:pStyle w:val="BodyText"/>
              <w:jc w:val="left"/>
              <w:rPr>
                <w:del w:id="822" w:author="Jonathan Hawkins" w:date="2020-05-15T12:29:00Z"/>
                <w:b/>
              </w:rPr>
            </w:pPr>
            <w:del w:id="823" w:author="Jonathan Hawkins" w:date="2020-05-15T12:29:00Z">
              <w:r w:rsidDel="00A96D01">
                <w:rPr>
                  <w:b/>
                </w:rPr>
                <w:delText>“Disputed MRoCoS Handling Manager”</w:delText>
              </w:r>
            </w:del>
          </w:p>
        </w:tc>
        <w:tc>
          <w:tcPr>
            <w:tcW w:w="5353" w:type="dxa"/>
            <w:gridSpan w:val="2"/>
            <w:vAlign w:val="center"/>
            <w:tcPrChange w:id="824" w:author="Debbie Houldsworth" w:date="2020-05-12T16:43:00Z">
              <w:tcPr>
                <w:tcW w:w="5353" w:type="dxa"/>
                <w:gridSpan w:val="4"/>
              </w:tcPr>
            </w:tcPrChange>
          </w:tcPr>
          <w:p w14:paraId="1B2CCBC9" w14:textId="531F1CB4" w:rsidR="00CC40D1" w:rsidDel="00A96D01" w:rsidRDefault="00CC40D1">
            <w:pPr>
              <w:pStyle w:val="BodyText"/>
              <w:tabs>
                <w:tab w:val="clear" w:pos="2160"/>
                <w:tab w:val="clear" w:pos="2880"/>
                <w:tab w:val="clear" w:pos="3600"/>
                <w:tab w:val="clear" w:pos="4320"/>
                <w:tab w:val="clear" w:pos="5040"/>
              </w:tabs>
              <w:jc w:val="left"/>
              <w:rPr>
                <w:del w:id="825" w:author="Jonathan Hawkins" w:date="2020-05-15T12:29:00Z"/>
              </w:rPr>
              <w:pPrChange w:id="826" w:author="Debbie Houldsworth" w:date="2020-05-12T16:43:00Z">
                <w:pPr>
                  <w:pStyle w:val="BodyText"/>
                  <w:tabs>
                    <w:tab w:val="clear" w:pos="2160"/>
                    <w:tab w:val="clear" w:pos="2880"/>
                    <w:tab w:val="clear" w:pos="3600"/>
                    <w:tab w:val="clear" w:pos="4320"/>
                    <w:tab w:val="clear" w:pos="5040"/>
                  </w:tabs>
                </w:pPr>
              </w:pPrChange>
            </w:pPr>
            <w:del w:id="827" w:author="Jonathan Hawkins" w:date="2020-05-15T12:29:00Z">
              <w:r w:rsidDel="00A96D01">
                <w:delText>means the single point of contact within a Supplier responsible for all matters relating to a disputed change of supplier meter reading;</w:delText>
              </w:r>
            </w:del>
          </w:p>
        </w:tc>
      </w:tr>
      <w:tr w:rsidR="00CC40D1" w14:paraId="19AC76D8" w14:textId="01F15D8C" w:rsidTr="00E314F2">
        <w:trPr>
          <w:trPrChange w:id="828" w:author="Debbie Houldsworth" w:date="2020-05-12T16:43:00Z">
            <w:trPr>
              <w:gridAfter w:val="0"/>
            </w:trPr>
          </w:trPrChange>
        </w:trPr>
        <w:tc>
          <w:tcPr>
            <w:tcW w:w="3544" w:type="dxa"/>
            <w:vAlign w:val="center"/>
            <w:tcPrChange w:id="829" w:author="Debbie Houldsworth" w:date="2020-05-12T16:43:00Z">
              <w:tcPr>
                <w:tcW w:w="3544" w:type="dxa"/>
                <w:gridSpan w:val="2"/>
              </w:tcPr>
            </w:tcPrChange>
          </w:tcPr>
          <w:p w14:paraId="328B3F4F" w14:textId="62DA9DC9" w:rsidR="00CC40D1" w:rsidRDefault="00CC40D1" w:rsidP="00B73C6A">
            <w:pPr>
              <w:pStyle w:val="BodyText"/>
              <w:ind w:left="176" w:hanging="142"/>
              <w:jc w:val="left"/>
              <w:rPr>
                <w:b/>
              </w:rPr>
            </w:pPr>
            <w:r>
              <w:rPr>
                <w:b/>
              </w:rPr>
              <w:t>“Disputes Committee”</w:t>
            </w:r>
          </w:p>
        </w:tc>
        <w:tc>
          <w:tcPr>
            <w:tcW w:w="5353" w:type="dxa"/>
            <w:gridSpan w:val="2"/>
            <w:vAlign w:val="center"/>
            <w:tcPrChange w:id="830" w:author="Debbie Houldsworth" w:date="2020-05-12T16:43:00Z">
              <w:tcPr>
                <w:tcW w:w="5353" w:type="dxa"/>
                <w:gridSpan w:val="4"/>
              </w:tcPr>
            </w:tcPrChange>
          </w:tcPr>
          <w:p w14:paraId="23088A40" w14:textId="77E4071A" w:rsidR="00CC40D1" w:rsidRDefault="00CC40D1">
            <w:pPr>
              <w:pStyle w:val="BodyText"/>
              <w:jc w:val="left"/>
              <w:pPrChange w:id="831" w:author="Debbie Houldsworth" w:date="2020-05-12T16:43:00Z">
                <w:pPr>
                  <w:pStyle w:val="BodyText"/>
                </w:pPr>
              </w:pPrChange>
            </w:pPr>
            <w:r>
              <w:t>has the meaning given to that term in Clause 40.3;</w:t>
            </w:r>
          </w:p>
        </w:tc>
      </w:tr>
      <w:tr w:rsidR="00B12145" w14:paraId="65A9A8DC" w14:textId="77777777" w:rsidTr="00E314F2">
        <w:tc>
          <w:tcPr>
            <w:tcW w:w="3544" w:type="dxa"/>
            <w:vAlign w:val="center"/>
          </w:tcPr>
          <w:p w14:paraId="0857FBC9" w14:textId="239E62F5" w:rsidR="00CC40D1" w:rsidRDefault="00CC40D1" w:rsidP="00B73C6A">
            <w:pPr>
              <w:pStyle w:val="BodyText"/>
              <w:ind w:left="34"/>
              <w:jc w:val="left"/>
              <w:rPr>
                <w:b/>
              </w:rPr>
            </w:pPr>
            <w:r>
              <w:rPr>
                <w:b/>
              </w:rPr>
              <w:t>“Disputes Committee Procedures”</w:t>
            </w:r>
          </w:p>
        </w:tc>
        <w:tc>
          <w:tcPr>
            <w:tcW w:w="5353" w:type="dxa"/>
            <w:gridSpan w:val="2"/>
            <w:vAlign w:val="center"/>
          </w:tcPr>
          <w:p w14:paraId="32631427" w14:textId="7D678C6C" w:rsidR="00CC40D1" w:rsidRDefault="00CC40D1">
            <w:pPr>
              <w:pStyle w:val="BodyText"/>
              <w:jc w:val="left"/>
              <w:pPrChange w:id="832" w:author="Debbie Houldsworth" w:date="2020-05-12T16:43:00Z">
                <w:pPr>
                  <w:pStyle w:val="BodyText"/>
                </w:pPr>
              </w:pPrChange>
            </w:pPr>
            <w:r>
              <w:t xml:space="preserve">means those procedures agreed and issued by </w:t>
            </w:r>
            <w:del w:id="833" w:author="Jonathan Hawkins" w:date="2020-05-15T12:30:00Z">
              <w:r w:rsidDel="00A96D01">
                <w:delText xml:space="preserve">MEC </w:delText>
              </w:r>
            </w:del>
            <w:ins w:id="834" w:author="Jonathan Hawkins" w:date="2020-05-15T12:30:00Z">
              <w:del w:id="835" w:author="Debbie Houldsworth" w:date="2020-05-20T11:50:00Z">
                <w:r w:rsidR="00A96D01" w:rsidDel="0074192C">
                  <w:delText>MRASC</w:delText>
                </w:r>
              </w:del>
            </w:ins>
            <w:ins w:id="836" w:author="Debbie Houldsworth" w:date="2020-05-20T11:50:00Z">
              <w:r w:rsidR="0074192C">
                <w:t>MRASCO</w:t>
              </w:r>
            </w:ins>
            <w:ins w:id="837" w:author="Jonathan Hawkins" w:date="2020-05-15T12:30:00Z">
              <w:del w:id="838" w:author="Debbie Houldsworth" w:date="2020-05-20T11:47:00Z">
                <w:r w:rsidR="00A96D01" w:rsidDel="0074192C">
                  <w:delText>o</w:delText>
                </w:r>
              </w:del>
              <w:r w:rsidR="00A96D01">
                <w:t xml:space="preserve"> </w:t>
              </w:r>
            </w:ins>
            <w:ins w:id="839" w:author="Debbie Houldsworth" w:date="2020-05-21T08:33:00Z">
              <w:r w:rsidR="00732AD6">
                <w:t xml:space="preserve">Board </w:t>
              </w:r>
            </w:ins>
            <w:r>
              <w:t>pursuant to Clause 40.3;</w:t>
            </w:r>
          </w:p>
        </w:tc>
      </w:tr>
      <w:tr w:rsidR="00E314F2" w14:paraId="1573EA79" w14:textId="77777777" w:rsidTr="00E314F2">
        <w:tblPrEx>
          <w:tblPrExChange w:id="840"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PrChange w:id="841" w:author="Debbie Houldsworth" w:date="2020-05-12T16:43:00Z">
            <w:trPr>
              <w:gridBefore w:val="1"/>
            </w:trPr>
          </w:trPrChange>
        </w:trPr>
        <w:tc>
          <w:tcPr>
            <w:tcW w:w="3544" w:type="dxa"/>
            <w:vAlign w:val="center"/>
            <w:tcPrChange w:id="842" w:author="Debbie Houldsworth" w:date="2020-05-12T16:43:00Z">
              <w:tcPr>
                <w:tcW w:w="3544" w:type="dxa"/>
                <w:gridSpan w:val="2"/>
                <w:vAlign w:val="center"/>
              </w:tcPr>
            </w:tcPrChange>
          </w:tcPr>
          <w:p w14:paraId="58E97B5D" w14:textId="3BC0016D" w:rsidR="00CC40D1" w:rsidRDefault="00CC40D1" w:rsidP="00B73C6A">
            <w:pPr>
              <w:pStyle w:val="BodyText"/>
              <w:ind w:left="34"/>
              <w:jc w:val="left"/>
              <w:rPr>
                <w:b/>
              </w:rPr>
            </w:pPr>
            <w:r>
              <w:rPr>
                <w:b/>
              </w:rPr>
              <w:t>“Disputing Party”</w:t>
            </w:r>
          </w:p>
        </w:tc>
        <w:tc>
          <w:tcPr>
            <w:tcW w:w="5353" w:type="dxa"/>
            <w:gridSpan w:val="2"/>
            <w:vAlign w:val="center"/>
            <w:tcPrChange w:id="843" w:author="Debbie Houldsworth" w:date="2020-05-12T16:43:00Z">
              <w:tcPr>
                <w:tcW w:w="5353" w:type="dxa"/>
                <w:gridSpan w:val="4"/>
              </w:tcPr>
            </w:tcPrChange>
          </w:tcPr>
          <w:p w14:paraId="102E7D93" w14:textId="50037DFA" w:rsidR="00CC40D1" w:rsidRDefault="00CC40D1">
            <w:pPr>
              <w:pStyle w:val="BodyText"/>
              <w:jc w:val="left"/>
              <w:pPrChange w:id="844" w:author="Debbie Houldsworth" w:date="2020-05-12T16:43:00Z">
                <w:pPr>
                  <w:pStyle w:val="BodyText"/>
                </w:pPr>
              </w:pPrChange>
            </w:pPr>
            <w:r>
              <w:t>has the meaning given to that term in Clause 40.2;</w:t>
            </w:r>
          </w:p>
        </w:tc>
      </w:tr>
      <w:tr w:rsidR="009441A1" w:rsidDel="00A96D01" w14:paraId="40198B0E" w14:textId="6555EFD7" w:rsidTr="00E314F2">
        <w:tblPrEx>
          <w:tblPrExChange w:id="845"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846" w:author="Jonathan Hawkins" w:date="2020-05-15T12:30:00Z"/>
          <w:trPrChange w:id="847" w:author="Debbie Houldsworth" w:date="2020-05-12T16:43:00Z">
            <w:trPr>
              <w:gridBefore w:val="1"/>
            </w:trPr>
          </w:trPrChange>
        </w:trPr>
        <w:tc>
          <w:tcPr>
            <w:tcW w:w="3544" w:type="dxa"/>
            <w:vAlign w:val="center"/>
            <w:tcPrChange w:id="848" w:author="Debbie Houldsworth" w:date="2020-05-12T16:43:00Z">
              <w:tcPr>
                <w:tcW w:w="3544" w:type="dxa"/>
                <w:gridSpan w:val="2"/>
                <w:vAlign w:val="center"/>
              </w:tcPr>
            </w:tcPrChange>
          </w:tcPr>
          <w:p w14:paraId="66E6AF48" w14:textId="454EF161" w:rsidR="00CC40D1" w:rsidDel="00A96D01" w:rsidRDefault="00CC40D1">
            <w:pPr>
              <w:pStyle w:val="BodyText"/>
              <w:jc w:val="left"/>
              <w:rPr>
                <w:del w:id="849" w:author="Jonathan Hawkins" w:date="2020-05-15T12:30:00Z"/>
                <w:b/>
              </w:rPr>
              <w:pPrChange w:id="850" w:author="Debbie Houldsworth" w:date="2020-05-12T16:43:00Z">
                <w:pPr>
                  <w:pStyle w:val="BodyText"/>
                </w:pPr>
              </w:pPrChange>
            </w:pPr>
            <w:del w:id="851" w:author="Jonathan Hawkins" w:date="2020-05-15T12:30:00Z">
              <w:r w:rsidDel="00A96D01">
                <w:rPr>
                  <w:b/>
                </w:rPr>
                <w:delText>“Dissatisfied Party”</w:delText>
              </w:r>
            </w:del>
          </w:p>
        </w:tc>
        <w:tc>
          <w:tcPr>
            <w:tcW w:w="5353" w:type="dxa"/>
            <w:gridSpan w:val="2"/>
            <w:vAlign w:val="center"/>
            <w:tcPrChange w:id="852" w:author="Debbie Houldsworth" w:date="2020-05-12T16:43:00Z">
              <w:tcPr>
                <w:tcW w:w="5353" w:type="dxa"/>
                <w:gridSpan w:val="4"/>
              </w:tcPr>
            </w:tcPrChange>
          </w:tcPr>
          <w:p w14:paraId="3ADF441C" w14:textId="08F620D3" w:rsidR="00CC40D1" w:rsidDel="00A96D01" w:rsidRDefault="00CC40D1">
            <w:pPr>
              <w:pStyle w:val="BodyText"/>
              <w:jc w:val="left"/>
              <w:rPr>
                <w:del w:id="853" w:author="Jonathan Hawkins" w:date="2020-05-15T12:30:00Z"/>
              </w:rPr>
              <w:pPrChange w:id="854" w:author="Debbie Houldsworth" w:date="2020-05-12T16:43:00Z">
                <w:pPr>
                  <w:pStyle w:val="BodyText"/>
                </w:pPr>
              </w:pPrChange>
            </w:pPr>
            <w:del w:id="855" w:author="Jonathan Hawkins" w:date="2020-05-15T12:30:00Z">
              <w:r w:rsidDel="00A96D01">
                <w:delText>has the meaning given to that term in Clause 36.25;</w:delText>
              </w:r>
            </w:del>
          </w:p>
        </w:tc>
      </w:tr>
      <w:tr w:rsidR="00CC40D1" w14:paraId="4F040774" w14:textId="77777777" w:rsidTr="00E314F2">
        <w:trPr>
          <w:trPrChange w:id="856" w:author="Debbie Houldsworth" w:date="2020-05-12T16:43:00Z">
            <w:trPr>
              <w:gridAfter w:val="0"/>
            </w:trPr>
          </w:trPrChange>
        </w:trPr>
        <w:tc>
          <w:tcPr>
            <w:tcW w:w="3544" w:type="dxa"/>
            <w:vAlign w:val="center"/>
            <w:tcPrChange w:id="857" w:author="Debbie Houldsworth" w:date="2020-05-12T16:43:00Z">
              <w:tcPr>
                <w:tcW w:w="3544" w:type="dxa"/>
                <w:gridSpan w:val="2"/>
              </w:tcPr>
            </w:tcPrChange>
          </w:tcPr>
          <w:p w14:paraId="401460F4" w14:textId="77777777" w:rsidR="00CC40D1" w:rsidRDefault="00CC40D1" w:rsidP="00E314F2">
            <w:pPr>
              <w:pStyle w:val="BodyText"/>
              <w:ind w:left="34"/>
              <w:jc w:val="left"/>
              <w:rPr>
                <w:b/>
              </w:rPr>
            </w:pPr>
            <w:r>
              <w:rPr>
                <w:b/>
              </w:rPr>
              <w:t>“Distribution Business”</w:t>
            </w:r>
          </w:p>
        </w:tc>
        <w:tc>
          <w:tcPr>
            <w:tcW w:w="5353" w:type="dxa"/>
            <w:gridSpan w:val="2"/>
            <w:vAlign w:val="center"/>
            <w:tcPrChange w:id="858" w:author="Debbie Houldsworth" w:date="2020-05-12T16:43:00Z">
              <w:tcPr>
                <w:tcW w:w="5353" w:type="dxa"/>
                <w:gridSpan w:val="4"/>
              </w:tcPr>
            </w:tcPrChange>
          </w:tcPr>
          <w:p w14:paraId="68D85A10" w14:textId="710DE48E" w:rsidR="00CC40D1" w:rsidRDefault="00CC40D1">
            <w:pPr>
              <w:pStyle w:val="BodyText"/>
              <w:jc w:val="left"/>
              <w:rPr>
                <w:highlight w:val="yellow"/>
              </w:rPr>
              <w:pPrChange w:id="859" w:author="Debbie Houldsworth" w:date="2020-05-12T16:43:00Z">
                <w:pPr>
                  <w:pStyle w:val="BodyText"/>
                  <w:framePr w:hSpace="181" w:wrap="around" w:hAnchor="text" w:xAlign="center" w:yAlign="center"/>
                  <w:suppressOverlap/>
                </w:pPr>
              </w:pPrChange>
            </w:pPr>
            <w:r>
              <w:t xml:space="preserve">means an entity whose name is set out in Part 1 of Schedule 1 </w:t>
            </w:r>
            <w:del w:id="860" w:author="Helen Fosberry" w:date="2020-05-19T09:57:00Z">
              <w:r w:rsidDel="00C32B68">
                <w:delText>and any person who has acceded to this Agreement pursuant to Clause 4.6 in the category of a Distribution Business;</w:delText>
              </w:r>
            </w:del>
          </w:p>
        </w:tc>
      </w:tr>
      <w:tr w:rsidR="00CC40D1" w:rsidDel="00CC40D1" w14:paraId="366F96DE" w14:textId="41EE58EB" w:rsidTr="00E314F2">
        <w:trPr>
          <w:del w:id="861" w:author="Debbie Houldsworth" w:date="2020-05-12T09:47:00Z"/>
          <w:trPrChange w:id="862" w:author="Debbie Houldsworth" w:date="2020-05-12T16:43:00Z">
            <w:trPr>
              <w:gridAfter w:val="0"/>
            </w:trPr>
          </w:trPrChange>
        </w:trPr>
        <w:tc>
          <w:tcPr>
            <w:tcW w:w="3544" w:type="dxa"/>
            <w:vAlign w:val="center"/>
            <w:tcPrChange w:id="863" w:author="Debbie Houldsworth" w:date="2020-05-12T16:43:00Z">
              <w:tcPr>
                <w:tcW w:w="3544" w:type="dxa"/>
                <w:gridSpan w:val="2"/>
              </w:tcPr>
            </w:tcPrChange>
          </w:tcPr>
          <w:p w14:paraId="689EDFB4" w14:textId="21F91E23" w:rsidR="00CC40D1" w:rsidDel="00CC40D1" w:rsidRDefault="00CC40D1" w:rsidP="00B73C6A">
            <w:pPr>
              <w:pStyle w:val="BodyText"/>
              <w:ind w:left="34"/>
              <w:jc w:val="left"/>
              <w:rPr>
                <w:del w:id="864" w:author="Debbie Houldsworth" w:date="2020-05-12T09:47:00Z"/>
                <w:b/>
              </w:rPr>
            </w:pPr>
            <w:del w:id="865" w:author="Debbie Houldsworth" w:date="2020-05-12T09:47:00Z">
              <w:r w:rsidDel="00CC40D1">
                <w:rPr>
                  <w:b/>
                </w:rPr>
                <w:delText>“Distribution Business Representative”</w:delText>
              </w:r>
            </w:del>
          </w:p>
        </w:tc>
        <w:tc>
          <w:tcPr>
            <w:tcW w:w="5353" w:type="dxa"/>
            <w:gridSpan w:val="2"/>
            <w:vAlign w:val="center"/>
            <w:tcPrChange w:id="866" w:author="Debbie Houldsworth" w:date="2020-05-12T16:43:00Z">
              <w:tcPr>
                <w:tcW w:w="5353" w:type="dxa"/>
                <w:gridSpan w:val="4"/>
              </w:tcPr>
            </w:tcPrChange>
          </w:tcPr>
          <w:p w14:paraId="31F8F22E" w14:textId="181D951E" w:rsidR="00CC40D1" w:rsidDel="00CC40D1" w:rsidRDefault="00CC40D1">
            <w:pPr>
              <w:pStyle w:val="BodyText"/>
              <w:jc w:val="left"/>
              <w:rPr>
                <w:del w:id="867" w:author="Debbie Houldsworth" w:date="2020-05-12T09:47:00Z"/>
              </w:rPr>
              <w:pPrChange w:id="868" w:author="Debbie Houldsworth" w:date="2020-05-12T16:43:00Z">
                <w:pPr>
                  <w:pStyle w:val="BodyText"/>
                </w:pPr>
              </w:pPrChange>
            </w:pPr>
            <w:del w:id="869" w:author="Debbie Houldsworth" w:date="2020-05-12T09:47:00Z">
              <w:r w:rsidDel="00CC40D1">
                <w:delText>has the meaning given to that term in Clause 7.2;</w:delText>
              </w:r>
            </w:del>
          </w:p>
        </w:tc>
      </w:tr>
      <w:tr w:rsidR="00CC40D1" w:rsidDel="00CC40D1" w14:paraId="1FE6BE94" w14:textId="2B78606C" w:rsidTr="00E314F2">
        <w:trPr>
          <w:del w:id="870" w:author="Debbie Houldsworth" w:date="2020-05-12T09:47:00Z"/>
          <w:trPrChange w:id="871" w:author="Debbie Houldsworth" w:date="2020-05-12T16:43:00Z">
            <w:trPr>
              <w:gridAfter w:val="0"/>
            </w:trPr>
          </w:trPrChange>
        </w:trPr>
        <w:tc>
          <w:tcPr>
            <w:tcW w:w="3544" w:type="dxa"/>
            <w:vAlign w:val="center"/>
            <w:tcPrChange w:id="872" w:author="Debbie Houldsworth" w:date="2020-05-12T16:43:00Z">
              <w:tcPr>
                <w:tcW w:w="3544" w:type="dxa"/>
                <w:gridSpan w:val="2"/>
              </w:tcPr>
            </w:tcPrChange>
          </w:tcPr>
          <w:p w14:paraId="71FB996A" w14:textId="7D270B8D" w:rsidR="00CC40D1" w:rsidDel="00CC40D1" w:rsidRDefault="00CC40D1" w:rsidP="00B73C6A">
            <w:pPr>
              <w:pStyle w:val="BodyText"/>
              <w:ind w:left="34"/>
              <w:jc w:val="left"/>
              <w:rPr>
                <w:del w:id="873" w:author="Debbie Houldsworth" w:date="2020-05-12T09:47:00Z"/>
                <w:b/>
              </w:rPr>
            </w:pPr>
            <w:del w:id="874" w:author="Debbie Houldsworth" w:date="2020-05-12T09:47:00Z">
              <w:r w:rsidDel="00CC40D1">
                <w:rPr>
                  <w:b/>
                </w:rPr>
                <w:delText>“Distribution Business Member”</w:delText>
              </w:r>
            </w:del>
          </w:p>
        </w:tc>
        <w:tc>
          <w:tcPr>
            <w:tcW w:w="5353" w:type="dxa"/>
            <w:gridSpan w:val="2"/>
            <w:vAlign w:val="center"/>
            <w:tcPrChange w:id="875" w:author="Debbie Houldsworth" w:date="2020-05-12T16:43:00Z">
              <w:tcPr>
                <w:tcW w:w="5353" w:type="dxa"/>
                <w:gridSpan w:val="4"/>
              </w:tcPr>
            </w:tcPrChange>
          </w:tcPr>
          <w:p w14:paraId="5C395E62" w14:textId="534F7CED" w:rsidR="00CC40D1" w:rsidDel="00CC40D1" w:rsidRDefault="00CC40D1">
            <w:pPr>
              <w:pStyle w:val="BodyText"/>
              <w:jc w:val="left"/>
              <w:rPr>
                <w:del w:id="876" w:author="Debbie Houldsworth" w:date="2020-05-12T09:47:00Z"/>
              </w:rPr>
              <w:pPrChange w:id="877" w:author="Debbie Houldsworth" w:date="2020-05-12T16:43:00Z">
                <w:pPr>
                  <w:pStyle w:val="BodyText"/>
                </w:pPr>
              </w:pPrChange>
            </w:pPr>
            <w:del w:id="878" w:author="Debbie Houldsworth" w:date="2020-05-12T09:47:00Z">
              <w:r w:rsidDel="00CC40D1">
                <w:delText>has the meaning given to that term in Clause 6.3.1;</w:delText>
              </w:r>
            </w:del>
          </w:p>
        </w:tc>
      </w:tr>
      <w:tr w:rsidR="00CC40D1" w14:paraId="2F1939D8" w14:textId="77777777" w:rsidTr="00E314F2">
        <w:trPr>
          <w:trPrChange w:id="879" w:author="Debbie Houldsworth" w:date="2020-05-12T16:43:00Z">
            <w:trPr>
              <w:gridAfter w:val="0"/>
            </w:trPr>
          </w:trPrChange>
        </w:trPr>
        <w:tc>
          <w:tcPr>
            <w:tcW w:w="3544" w:type="dxa"/>
            <w:vAlign w:val="center"/>
            <w:tcPrChange w:id="880" w:author="Debbie Houldsworth" w:date="2020-05-12T16:43:00Z">
              <w:tcPr>
                <w:tcW w:w="3544" w:type="dxa"/>
                <w:gridSpan w:val="2"/>
              </w:tcPr>
            </w:tcPrChange>
          </w:tcPr>
          <w:p w14:paraId="7229F999" w14:textId="77777777" w:rsidR="00CC40D1" w:rsidRDefault="00CC40D1" w:rsidP="00E314F2">
            <w:pPr>
              <w:pStyle w:val="BodyText"/>
              <w:ind w:left="34"/>
              <w:jc w:val="left"/>
              <w:rPr>
                <w:b/>
              </w:rPr>
            </w:pPr>
            <w:r>
              <w:rPr>
                <w:b/>
              </w:rPr>
              <w:t>“Distribution Connection and Use of System Agreement” or “DCUSA”</w:t>
            </w:r>
          </w:p>
        </w:tc>
        <w:tc>
          <w:tcPr>
            <w:tcW w:w="5353" w:type="dxa"/>
            <w:gridSpan w:val="2"/>
            <w:vAlign w:val="center"/>
            <w:tcPrChange w:id="881" w:author="Debbie Houldsworth" w:date="2020-05-12T16:43:00Z">
              <w:tcPr>
                <w:tcW w:w="5353" w:type="dxa"/>
                <w:gridSpan w:val="4"/>
              </w:tcPr>
            </w:tcPrChange>
          </w:tcPr>
          <w:p w14:paraId="4F594783" w14:textId="77777777" w:rsidR="00CC40D1" w:rsidRDefault="00CC40D1">
            <w:pPr>
              <w:pStyle w:val="BodyText"/>
              <w:jc w:val="left"/>
              <w:pPrChange w:id="882" w:author="Debbie Houldsworth" w:date="2020-05-12T16:43:00Z">
                <w:pPr>
                  <w:pStyle w:val="BodyText"/>
                  <w:framePr w:hSpace="181" w:wrap="around" w:hAnchor="text" w:xAlign="center" w:yAlign="center"/>
                  <w:suppressOverlap/>
                </w:pPr>
              </w:pPrChange>
            </w:pPr>
            <w:r>
              <w:t>means the agreement of that name established pursuant to Condition 22 of the Electricity Distribution Licence;</w:t>
            </w:r>
          </w:p>
        </w:tc>
      </w:tr>
      <w:tr w:rsidR="00CC40D1" w14:paraId="0B46E9C3" w14:textId="77777777" w:rsidTr="00E314F2">
        <w:trPr>
          <w:trPrChange w:id="883" w:author="Debbie Houldsworth" w:date="2020-05-12T16:43:00Z">
            <w:trPr>
              <w:gridAfter w:val="0"/>
            </w:trPr>
          </w:trPrChange>
        </w:trPr>
        <w:tc>
          <w:tcPr>
            <w:tcW w:w="3544" w:type="dxa"/>
            <w:vAlign w:val="center"/>
            <w:tcPrChange w:id="884" w:author="Debbie Houldsworth" w:date="2020-05-12T16:43:00Z">
              <w:tcPr>
                <w:tcW w:w="3544" w:type="dxa"/>
                <w:gridSpan w:val="2"/>
              </w:tcPr>
            </w:tcPrChange>
          </w:tcPr>
          <w:p w14:paraId="75CCD15B" w14:textId="77777777" w:rsidR="00CC40D1" w:rsidRDefault="00CC40D1" w:rsidP="009441A1">
            <w:pPr>
              <w:pStyle w:val="BodyText"/>
              <w:ind w:left="34"/>
              <w:jc w:val="left"/>
              <w:rPr>
                <w:b/>
              </w:rPr>
            </w:pPr>
            <w:r>
              <w:rPr>
                <w:b/>
              </w:rPr>
              <w:t>“Distribution System”</w:t>
            </w:r>
          </w:p>
        </w:tc>
        <w:tc>
          <w:tcPr>
            <w:tcW w:w="5353" w:type="dxa"/>
            <w:gridSpan w:val="2"/>
            <w:vAlign w:val="center"/>
            <w:tcPrChange w:id="885" w:author="Debbie Houldsworth" w:date="2020-05-12T16:43:00Z">
              <w:tcPr>
                <w:tcW w:w="5353" w:type="dxa"/>
                <w:gridSpan w:val="4"/>
              </w:tcPr>
            </w:tcPrChange>
          </w:tcPr>
          <w:p w14:paraId="4D88919C" w14:textId="77777777" w:rsidR="00CC40D1" w:rsidRDefault="00CC40D1">
            <w:pPr>
              <w:pStyle w:val="BodyText"/>
              <w:jc w:val="left"/>
              <w:pPrChange w:id="886" w:author="Debbie Houldsworth" w:date="2020-05-12T16:43:00Z">
                <w:pPr>
                  <w:pStyle w:val="BodyText"/>
                  <w:framePr w:hSpace="181" w:wrap="around" w:hAnchor="text" w:xAlign="center" w:yAlign="center"/>
                  <w:suppressOverlap/>
                </w:pPr>
              </w:pPrChange>
            </w:pPr>
            <w:r>
              <w:t>has the meaning given to that term in the Electricity Distribution Licence;</w:t>
            </w:r>
          </w:p>
        </w:tc>
      </w:tr>
      <w:tr w:rsidR="00CC40D1" w:rsidDel="00CC40D1" w14:paraId="4B587F3E" w14:textId="1D3E4935" w:rsidTr="00E314F2">
        <w:trPr>
          <w:del w:id="887" w:author="Debbie Houldsworth" w:date="2020-05-12T09:47:00Z"/>
          <w:trPrChange w:id="888" w:author="Debbie Houldsworth" w:date="2020-05-12T16:43:00Z">
            <w:trPr>
              <w:gridAfter w:val="0"/>
            </w:trPr>
          </w:trPrChange>
        </w:trPr>
        <w:tc>
          <w:tcPr>
            <w:tcW w:w="3544" w:type="dxa"/>
            <w:vAlign w:val="center"/>
            <w:tcPrChange w:id="889" w:author="Debbie Houldsworth" w:date="2020-05-12T16:43:00Z">
              <w:tcPr>
                <w:tcW w:w="3544" w:type="dxa"/>
                <w:gridSpan w:val="2"/>
              </w:tcPr>
            </w:tcPrChange>
          </w:tcPr>
          <w:p w14:paraId="3A829A62" w14:textId="6148E14C" w:rsidR="00CC40D1" w:rsidDel="00CC40D1" w:rsidRDefault="00CC40D1" w:rsidP="00B73C6A">
            <w:pPr>
              <w:pStyle w:val="BodyText"/>
              <w:ind w:left="34"/>
              <w:jc w:val="left"/>
              <w:rPr>
                <w:del w:id="890" w:author="Debbie Houldsworth" w:date="2020-05-12T09:47:00Z"/>
                <w:b/>
              </w:rPr>
            </w:pPr>
            <w:del w:id="891" w:author="Debbie Houldsworth" w:date="2020-05-07T10:17:00Z">
              <w:r w:rsidDel="001E5397">
                <w:rPr>
                  <w:b/>
                </w:rPr>
                <w:delText>“Domestic Premises”</w:delText>
              </w:r>
            </w:del>
          </w:p>
        </w:tc>
        <w:tc>
          <w:tcPr>
            <w:tcW w:w="5353" w:type="dxa"/>
            <w:gridSpan w:val="2"/>
            <w:vAlign w:val="center"/>
            <w:tcPrChange w:id="892" w:author="Debbie Houldsworth" w:date="2020-05-12T16:43:00Z">
              <w:tcPr>
                <w:tcW w:w="5353" w:type="dxa"/>
                <w:gridSpan w:val="4"/>
              </w:tcPr>
            </w:tcPrChange>
          </w:tcPr>
          <w:p w14:paraId="3F697273" w14:textId="43F80756" w:rsidR="00CC40D1" w:rsidDel="00CC40D1" w:rsidRDefault="00CC40D1">
            <w:pPr>
              <w:pStyle w:val="BodyText"/>
              <w:jc w:val="left"/>
              <w:rPr>
                <w:del w:id="893" w:author="Debbie Houldsworth" w:date="2020-05-12T09:47:00Z"/>
              </w:rPr>
              <w:pPrChange w:id="894" w:author="Debbie Houldsworth" w:date="2020-05-12T16:43:00Z">
                <w:pPr>
                  <w:pStyle w:val="BodyText"/>
                </w:pPr>
              </w:pPrChange>
            </w:pPr>
            <w:del w:id="895" w:author="Debbie Houldsworth" w:date="2020-05-07T10:17:00Z">
              <w:r w:rsidDel="001E5397">
                <w:delText>means Premises at which a supply is taken wholly or mainly for domestic purposes;</w:delText>
              </w:r>
            </w:del>
          </w:p>
        </w:tc>
      </w:tr>
      <w:tr w:rsidR="00CC40D1" w:rsidDel="00CC40D1" w14:paraId="795798AB" w14:textId="6A04D55B" w:rsidTr="00E314F2">
        <w:trPr>
          <w:del w:id="896" w:author="Debbie Houldsworth" w:date="2020-05-12T09:47:00Z"/>
          <w:trPrChange w:id="897" w:author="Debbie Houldsworth" w:date="2020-05-12T16:43:00Z">
            <w:trPr>
              <w:gridAfter w:val="0"/>
            </w:trPr>
          </w:trPrChange>
        </w:trPr>
        <w:tc>
          <w:tcPr>
            <w:tcW w:w="3544" w:type="dxa"/>
            <w:vAlign w:val="center"/>
            <w:tcPrChange w:id="898" w:author="Debbie Houldsworth" w:date="2020-05-12T16:43:00Z">
              <w:tcPr>
                <w:tcW w:w="3544" w:type="dxa"/>
                <w:gridSpan w:val="2"/>
              </w:tcPr>
            </w:tcPrChange>
          </w:tcPr>
          <w:p w14:paraId="1D1642B8" w14:textId="3A3D36D9" w:rsidR="00CC40D1" w:rsidDel="00CC40D1" w:rsidRDefault="00CC40D1" w:rsidP="00B73C6A">
            <w:pPr>
              <w:pStyle w:val="BodyText"/>
              <w:ind w:left="34"/>
              <w:jc w:val="left"/>
              <w:rPr>
                <w:del w:id="899" w:author="Debbie Houldsworth" w:date="2020-05-12T09:47:00Z"/>
                <w:b/>
              </w:rPr>
            </w:pPr>
            <w:del w:id="900" w:author="Debbie Houldsworth" w:date="2020-05-07T10:17:00Z">
              <w:r w:rsidDel="001E5397">
                <w:rPr>
                  <w:b/>
                </w:rPr>
                <w:delText>“Electricity Arbitration Association”</w:delText>
              </w:r>
            </w:del>
          </w:p>
        </w:tc>
        <w:tc>
          <w:tcPr>
            <w:tcW w:w="5353" w:type="dxa"/>
            <w:gridSpan w:val="2"/>
            <w:vAlign w:val="center"/>
            <w:tcPrChange w:id="901" w:author="Debbie Houldsworth" w:date="2020-05-12T16:43:00Z">
              <w:tcPr>
                <w:tcW w:w="5353" w:type="dxa"/>
                <w:gridSpan w:val="4"/>
              </w:tcPr>
            </w:tcPrChange>
          </w:tcPr>
          <w:p w14:paraId="7A0A5479" w14:textId="596DF2B4" w:rsidR="00CC40D1" w:rsidDel="00CC40D1" w:rsidRDefault="00CC40D1">
            <w:pPr>
              <w:pStyle w:val="BodyText"/>
              <w:jc w:val="left"/>
              <w:rPr>
                <w:del w:id="902" w:author="Debbie Houldsworth" w:date="2020-05-12T09:47:00Z"/>
                <w:b/>
              </w:rPr>
              <w:pPrChange w:id="903" w:author="Debbie Houldsworth" w:date="2020-05-12T16:43:00Z">
                <w:pPr>
                  <w:pStyle w:val="BodyText"/>
                </w:pPr>
              </w:pPrChange>
            </w:pPr>
            <w:del w:id="904" w:author="Debbie Houldsworth" w:date="2020-05-07T10:17:00Z">
              <w:r w:rsidDel="001E5397">
                <w:delText>has the meaning given to that term in Clause 40.3.3;</w:delText>
              </w:r>
            </w:del>
          </w:p>
        </w:tc>
      </w:tr>
      <w:tr w:rsidR="00B12145" w:rsidDel="00CC40D1" w14:paraId="4F216747" w14:textId="77777777" w:rsidTr="00E314F2">
        <w:trPr>
          <w:del w:id="905" w:author="Debbie Houldsworth" w:date="2020-05-12T09:47:00Z"/>
        </w:trPr>
        <w:tc>
          <w:tcPr>
            <w:tcW w:w="3544" w:type="dxa"/>
            <w:vAlign w:val="center"/>
          </w:tcPr>
          <w:p w14:paraId="3088DBEC" w14:textId="1E787958" w:rsidR="00CC40D1" w:rsidDel="00CC40D1" w:rsidRDefault="00CC40D1" w:rsidP="00B73C6A">
            <w:pPr>
              <w:pStyle w:val="BodyText"/>
              <w:ind w:left="34"/>
              <w:jc w:val="left"/>
              <w:rPr>
                <w:del w:id="906" w:author="Debbie Houldsworth" w:date="2020-05-12T09:47:00Z"/>
                <w:b/>
              </w:rPr>
            </w:pPr>
            <w:del w:id="907" w:author="Debbie Houldsworth" w:date="2020-05-12T09:47:00Z">
              <w:r w:rsidDel="00CC40D1">
                <w:rPr>
                  <w:b/>
                </w:rPr>
                <w:delText>“Electricity Central Online Enquiry Service” or “ECOES”</w:delText>
              </w:r>
            </w:del>
          </w:p>
        </w:tc>
        <w:tc>
          <w:tcPr>
            <w:tcW w:w="5353" w:type="dxa"/>
            <w:gridSpan w:val="2"/>
            <w:vAlign w:val="center"/>
          </w:tcPr>
          <w:p w14:paraId="0D69B3B2" w14:textId="7FDAB770" w:rsidR="00CC40D1" w:rsidDel="00CC40D1" w:rsidRDefault="00CC40D1">
            <w:pPr>
              <w:pStyle w:val="BodyText"/>
              <w:jc w:val="left"/>
              <w:rPr>
                <w:del w:id="908" w:author="Debbie Houldsworth" w:date="2020-05-12T09:47:00Z"/>
              </w:rPr>
              <w:pPrChange w:id="909" w:author="Debbie Houldsworth" w:date="2020-05-12T16:43:00Z">
                <w:pPr>
                  <w:pStyle w:val="BodyText"/>
                </w:pPr>
              </w:pPrChange>
            </w:pPr>
            <w:del w:id="910" w:author="Debbie Houldsworth" w:date="2020-05-12T09:47:00Z">
              <w:r w:rsidDel="00CC40D1">
                <w:delText>has the meaning given to that term in Clause 31.1</w:delText>
              </w:r>
            </w:del>
          </w:p>
        </w:tc>
      </w:tr>
      <w:tr w:rsidR="00CC40D1" w14:paraId="002090BA" w14:textId="77777777" w:rsidTr="00E314F2">
        <w:trPr>
          <w:trPrChange w:id="911" w:author="Debbie Houldsworth" w:date="2020-05-12T16:43:00Z">
            <w:trPr>
              <w:gridAfter w:val="0"/>
            </w:trPr>
          </w:trPrChange>
        </w:trPr>
        <w:tc>
          <w:tcPr>
            <w:tcW w:w="3544" w:type="dxa"/>
            <w:vAlign w:val="center"/>
            <w:tcPrChange w:id="912" w:author="Debbie Houldsworth" w:date="2020-05-12T16:43:00Z">
              <w:tcPr>
                <w:tcW w:w="3544" w:type="dxa"/>
                <w:gridSpan w:val="2"/>
              </w:tcPr>
            </w:tcPrChange>
          </w:tcPr>
          <w:p w14:paraId="6ED8C0D8" w14:textId="77777777" w:rsidR="00CC40D1" w:rsidRDefault="00CC40D1" w:rsidP="00E314F2">
            <w:pPr>
              <w:pStyle w:val="BodyText"/>
              <w:ind w:left="34"/>
              <w:jc w:val="left"/>
              <w:rPr>
                <w:b/>
              </w:rPr>
            </w:pPr>
            <w:r>
              <w:rPr>
                <w:b/>
              </w:rPr>
              <w:t>“Electricity Distribution Licence”</w:t>
            </w:r>
          </w:p>
        </w:tc>
        <w:tc>
          <w:tcPr>
            <w:tcW w:w="5353" w:type="dxa"/>
            <w:gridSpan w:val="2"/>
            <w:vAlign w:val="center"/>
            <w:tcPrChange w:id="913" w:author="Debbie Houldsworth" w:date="2020-05-12T16:43:00Z">
              <w:tcPr>
                <w:tcW w:w="5353" w:type="dxa"/>
                <w:gridSpan w:val="4"/>
              </w:tcPr>
            </w:tcPrChange>
          </w:tcPr>
          <w:p w14:paraId="0C6B0161" w14:textId="77777777" w:rsidR="00CC40D1" w:rsidRDefault="00CC40D1">
            <w:pPr>
              <w:pStyle w:val="BodyText"/>
              <w:jc w:val="left"/>
              <w:pPrChange w:id="914" w:author="Debbie Houldsworth" w:date="2020-05-12T16:43:00Z">
                <w:pPr>
                  <w:pStyle w:val="BodyText"/>
                  <w:framePr w:hSpace="181" w:wrap="around" w:hAnchor="text" w:xAlign="center" w:yAlign="center"/>
                  <w:suppressOverlap/>
                </w:pPr>
              </w:pPrChange>
            </w:pPr>
            <w:r>
              <w:t>means a licence to distribute electricity granted by the Authority under Section 6(1)(c) of the Act;</w:t>
            </w:r>
          </w:p>
        </w:tc>
      </w:tr>
      <w:tr w:rsidR="00CC40D1" w14:paraId="08F6AA4F" w14:textId="77777777" w:rsidTr="00E314F2">
        <w:trPr>
          <w:trPrChange w:id="915" w:author="Debbie Houldsworth" w:date="2020-05-12T16:43:00Z">
            <w:trPr>
              <w:gridAfter w:val="0"/>
            </w:trPr>
          </w:trPrChange>
        </w:trPr>
        <w:tc>
          <w:tcPr>
            <w:tcW w:w="3544" w:type="dxa"/>
            <w:vAlign w:val="center"/>
            <w:tcPrChange w:id="916" w:author="Debbie Houldsworth" w:date="2020-05-12T16:43:00Z">
              <w:tcPr>
                <w:tcW w:w="3544" w:type="dxa"/>
                <w:gridSpan w:val="2"/>
              </w:tcPr>
            </w:tcPrChange>
          </w:tcPr>
          <w:p w14:paraId="7C5CE2AB" w14:textId="77777777" w:rsidR="00CC40D1" w:rsidRDefault="00CC40D1" w:rsidP="009441A1">
            <w:pPr>
              <w:pStyle w:val="BodyText"/>
              <w:ind w:left="34"/>
              <w:jc w:val="left"/>
              <w:rPr>
                <w:b/>
              </w:rPr>
            </w:pPr>
            <w:r>
              <w:rPr>
                <w:b/>
              </w:rPr>
              <w:t>“Electricity Supply Licence”</w:t>
            </w:r>
          </w:p>
        </w:tc>
        <w:tc>
          <w:tcPr>
            <w:tcW w:w="5353" w:type="dxa"/>
            <w:gridSpan w:val="2"/>
            <w:vAlign w:val="center"/>
            <w:tcPrChange w:id="917" w:author="Debbie Houldsworth" w:date="2020-05-12T16:43:00Z">
              <w:tcPr>
                <w:tcW w:w="5353" w:type="dxa"/>
                <w:gridSpan w:val="4"/>
              </w:tcPr>
            </w:tcPrChange>
          </w:tcPr>
          <w:p w14:paraId="1270B5AF" w14:textId="77777777" w:rsidR="00CC40D1" w:rsidRDefault="00CC40D1">
            <w:pPr>
              <w:pStyle w:val="BodyText"/>
              <w:jc w:val="left"/>
              <w:pPrChange w:id="918" w:author="Debbie Houldsworth" w:date="2020-05-12T16:43:00Z">
                <w:pPr>
                  <w:pStyle w:val="BodyText"/>
                  <w:framePr w:hSpace="181" w:wrap="around" w:hAnchor="text" w:xAlign="center" w:yAlign="center"/>
                  <w:suppressOverlap/>
                </w:pPr>
              </w:pPrChange>
            </w:pPr>
            <w:r>
              <w:t>means a licence to supply electricity granted by the Authority under Section 6(1)(d) of the Act;</w:t>
            </w:r>
          </w:p>
        </w:tc>
      </w:tr>
      <w:tr w:rsidR="00CC40D1" w:rsidDel="00CC40D1" w14:paraId="26C81FCB" w14:textId="7D61366D" w:rsidTr="00E314F2">
        <w:trPr>
          <w:del w:id="919" w:author="Debbie Houldsworth" w:date="2020-05-12T09:48:00Z"/>
          <w:trPrChange w:id="920" w:author="Debbie Houldsworth" w:date="2020-05-12T16:43:00Z">
            <w:trPr>
              <w:gridAfter w:val="0"/>
            </w:trPr>
          </w:trPrChange>
        </w:trPr>
        <w:tc>
          <w:tcPr>
            <w:tcW w:w="3544" w:type="dxa"/>
            <w:vAlign w:val="center"/>
            <w:tcPrChange w:id="921" w:author="Debbie Houldsworth" w:date="2020-05-12T16:43:00Z">
              <w:tcPr>
                <w:tcW w:w="3544" w:type="dxa"/>
                <w:gridSpan w:val="2"/>
              </w:tcPr>
            </w:tcPrChange>
          </w:tcPr>
          <w:p w14:paraId="79F040DC" w14:textId="26EEB8DF" w:rsidR="00CC40D1" w:rsidDel="00CC40D1" w:rsidRDefault="00CC40D1" w:rsidP="00B73C6A">
            <w:pPr>
              <w:pStyle w:val="BodyText"/>
              <w:ind w:left="34"/>
              <w:jc w:val="left"/>
              <w:rPr>
                <w:del w:id="922" w:author="Debbie Houldsworth" w:date="2020-05-12T09:48:00Z"/>
                <w:b/>
              </w:rPr>
            </w:pPr>
            <w:del w:id="923" w:author="Debbie Houldsworth" w:date="2020-05-12T09:48:00Z">
              <w:r w:rsidDel="00CC40D1">
                <w:rPr>
                  <w:b/>
                </w:rPr>
                <w:delText>“Energisation Status”</w:delText>
              </w:r>
            </w:del>
          </w:p>
        </w:tc>
        <w:tc>
          <w:tcPr>
            <w:tcW w:w="5353" w:type="dxa"/>
            <w:gridSpan w:val="2"/>
            <w:vAlign w:val="center"/>
            <w:tcPrChange w:id="924" w:author="Debbie Houldsworth" w:date="2020-05-12T16:43:00Z">
              <w:tcPr>
                <w:tcW w:w="5353" w:type="dxa"/>
                <w:gridSpan w:val="4"/>
              </w:tcPr>
            </w:tcPrChange>
          </w:tcPr>
          <w:p w14:paraId="10F51F8D" w14:textId="6BCB9D5F" w:rsidR="00CC40D1" w:rsidDel="00CC40D1" w:rsidRDefault="00CC40D1">
            <w:pPr>
              <w:pStyle w:val="BodyText"/>
              <w:jc w:val="left"/>
              <w:rPr>
                <w:del w:id="925" w:author="Debbie Houldsworth" w:date="2020-05-12T09:48:00Z"/>
              </w:rPr>
              <w:pPrChange w:id="926" w:author="Debbie Houldsworth" w:date="2020-05-12T16:43:00Z">
                <w:pPr>
                  <w:pStyle w:val="BodyText"/>
                </w:pPr>
              </w:pPrChange>
            </w:pPr>
            <w:del w:id="927" w:author="Debbie Houldsworth" w:date="2020-05-12T09:48:00Z">
              <w:r w:rsidDel="00CC40D1">
                <w:delText>means data item 14 of Schedule 2 for a Metering Point;</w:delText>
              </w:r>
            </w:del>
          </w:p>
        </w:tc>
      </w:tr>
      <w:tr w:rsidR="00CC40D1" w:rsidDel="00CC40D1" w14:paraId="3B545FFF" w14:textId="1CC652D6" w:rsidTr="00E314F2">
        <w:trPr>
          <w:del w:id="928" w:author="Debbie Houldsworth" w:date="2020-05-12T09:48:00Z"/>
          <w:trPrChange w:id="929" w:author="Debbie Houldsworth" w:date="2020-05-12T16:43:00Z">
            <w:trPr>
              <w:gridAfter w:val="0"/>
            </w:trPr>
          </w:trPrChange>
        </w:trPr>
        <w:tc>
          <w:tcPr>
            <w:tcW w:w="3544" w:type="dxa"/>
            <w:vAlign w:val="center"/>
            <w:tcPrChange w:id="930" w:author="Debbie Houldsworth" w:date="2020-05-12T16:43:00Z">
              <w:tcPr>
                <w:tcW w:w="3544" w:type="dxa"/>
                <w:gridSpan w:val="2"/>
              </w:tcPr>
            </w:tcPrChange>
          </w:tcPr>
          <w:p w14:paraId="667871BB" w14:textId="1ED8F093" w:rsidR="00CC40D1" w:rsidDel="00CC40D1" w:rsidRDefault="00CC40D1" w:rsidP="00B73C6A">
            <w:pPr>
              <w:pStyle w:val="BodyText"/>
              <w:ind w:left="34" w:hanging="34"/>
              <w:jc w:val="left"/>
              <w:rPr>
                <w:del w:id="931" w:author="Debbie Houldsworth" w:date="2020-05-12T09:48:00Z"/>
                <w:b/>
              </w:rPr>
            </w:pPr>
            <w:del w:id="932" w:author="Debbie Houldsworth" w:date="2020-05-12T09:48:00Z">
              <w:r w:rsidDel="00CC40D1">
                <w:rPr>
                  <w:b/>
                </w:rPr>
                <w:delText>“Embedded Exemptable Generation Plant”</w:delText>
              </w:r>
            </w:del>
          </w:p>
        </w:tc>
        <w:tc>
          <w:tcPr>
            <w:tcW w:w="5353" w:type="dxa"/>
            <w:gridSpan w:val="2"/>
            <w:vAlign w:val="center"/>
            <w:tcPrChange w:id="933" w:author="Debbie Houldsworth" w:date="2020-05-12T16:43:00Z">
              <w:tcPr>
                <w:tcW w:w="5353" w:type="dxa"/>
                <w:gridSpan w:val="4"/>
              </w:tcPr>
            </w:tcPrChange>
          </w:tcPr>
          <w:p w14:paraId="35AFFB9C" w14:textId="44EB952A" w:rsidR="00CC40D1" w:rsidDel="00CC40D1" w:rsidRDefault="00CC40D1">
            <w:pPr>
              <w:pStyle w:val="BodyText"/>
              <w:jc w:val="left"/>
              <w:rPr>
                <w:del w:id="934" w:author="Debbie Houldsworth" w:date="2020-05-12T09:48:00Z"/>
              </w:rPr>
              <w:pPrChange w:id="935" w:author="Debbie Houldsworth" w:date="2020-05-12T16:43:00Z">
                <w:pPr>
                  <w:pStyle w:val="BodyText"/>
                </w:pPr>
              </w:pPrChange>
            </w:pPr>
            <w:del w:id="936" w:author="Debbie Houldsworth" w:date="2020-05-12T09:48:00Z">
              <w:r w:rsidDel="00CC40D1">
                <w:delText>means an embedded Generation Plant where the person generating electricity at that Generating Plant is, or would be, (if it generated electricity at no other Generating Plant and/or did not hold a Generation Licence) exempt from the requirement to hold a Generation Licence;</w:delText>
              </w:r>
            </w:del>
          </w:p>
        </w:tc>
      </w:tr>
      <w:tr w:rsidR="00B12145" w:rsidDel="00CC40D1" w14:paraId="198A8F8F" w14:textId="77777777" w:rsidTr="00E314F2">
        <w:trPr>
          <w:del w:id="937" w:author="Debbie Houldsworth" w:date="2020-05-12T09:48:00Z"/>
        </w:trPr>
        <w:tc>
          <w:tcPr>
            <w:tcW w:w="3544" w:type="dxa"/>
            <w:vAlign w:val="center"/>
          </w:tcPr>
          <w:p w14:paraId="2EF388B0" w14:textId="53AB5CEA" w:rsidR="00CC40D1" w:rsidDel="00CC40D1" w:rsidRDefault="00CC40D1" w:rsidP="00B73C6A">
            <w:pPr>
              <w:pStyle w:val="BodyText"/>
              <w:tabs>
                <w:tab w:val="left" w:pos="900"/>
              </w:tabs>
              <w:jc w:val="left"/>
              <w:rPr>
                <w:del w:id="938" w:author="Debbie Houldsworth" w:date="2020-05-12T09:48:00Z"/>
                <w:b/>
              </w:rPr>
            </w:pPr>
            <w:del w:id="939" w:author="Debbie Houldsworth" w:date="2020-05-12T09:48:00Z">
              <w:r w:rsidDel="00CC40D1">
                <w:rPr>
                  <w:b/>
                </w:rPr>
                <w:delText>“Entry Assessment”</w:delText>
              </w:r>
            </w:del>
          </w:p>
        </w:tc>
        <w:tc>
          <w:tcPr>
            <w:tcW w:w="5353" w:type="dxa"/>
            <w:gridSpan w:val="2"/>
            <w:vAlign w:val="center"/>
          </w:tcPr>
          <w:p w14:paraId="4FCF939D" w14:textId="1C920E49" w:rsidR="00CC40D1" w:rsidDel="00CC40D1" w:rsidRDefault="00CC40D1">
            <w:pPr>
              <w:pStyle w:val="BodyText"/>
              <w:jc w:val="left"/>
              <w:rPr>
                <w:del w:id="940" w:author="Debbie Houldsworth" w:date="2020-05-12T09:48:00Z"/>
              </w:rPr>
              <w:pPrChange w:id="941" w:author="Debbie Houldsworth" w:date="2020-05-12T16:43:00Z">
                <w:pPr>
                  <w:pStyle w:val="BodyText"/>
                </w:pPr>
              </w:pPrChange>
            </w:pPr>
            <w:del w:id="942" w:author="Debbie Houldsworth" w:date="2020-05-12T09:48:00Z">
              <w:r w:rsidDel="00CC40D1">
                <w:delText>means the assessment designed to ascertain an Applicant’s ability to comply with its obligations under this Agreement;</w:delText>
              </w:r>
            </w:del>
          </w:p>
        </w:tc>
      </w:tr>
      <w:tr w:rsidR="00E314F2" w:rsidDel="00CC40D1" w14:paraId="45D2B500" w14:textId="77777777" w:rsidTr="00E314F2">
        <w:tblPrEx>
          <w:tblPrExChange w:id="943"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944" w:author="Debbie Houldsworth" w:date="2020-05-12T09:48:00Z"/>
          <w:trPrChange w:id="945" w:author="Debbie Houldsworth" w:date="2020-05-12T16:43:00Z">
            <w:trPr>
              <w:gridBefore w:val="1"/>
            </w:trPr>
          </w:trPrChange>
        </w:trPr>
        <w:tc>
          <w:tcPr>
            <w:tcW w:w="3544" w:type="dxa"/>
            <w:vAlign w:val="center"/>
            <w:tcPrChange w:id="946" w:author="Debbie Houldsworth" w:date="2020-05-12T16:43:00Z">
              <w:tcPr>
                <w:tcW w:w="3544" w:type="dxa"/>
                <w:gridSpan w:val="2"/>
                <w:vAlign w:val="center"/>
              </w:tcPr>
            </w:tcPrChange>
          </w:tcPr>
          <w:p w14:paraId="76C74FC8" w14:textId="2288D8FC" w:rsidR="00CC40D1" w:rsidDel="00CC40D1" w:rsidRDefault="00CC40D1" w:rsidP="00B73C6A">
            <w:pPr>
              <w:pStyle w:val="BodyText"/>
              <w:ind w:left="34" w:hanging="34"/>
              <w:jc w:val="left"/>
              <w:rPr>
                <w:del w:id="947" w:author="Debbie Houldsworth" w:date="2020-05-12T09:48:00Z"/>
                <w:b/>
                <w:bCs/>
              </w:rPr>
            </w:pPr>
            <w:del w:id="948" w:author="Debbie Houldsworth" w:date="2020-05-12T09:48:00Z">
              <w:r w:rsidDel="00CC40D1">
                <w:rPr>
                  <w:b/>
                  <w:bCs/>
                </w:rPr>
                <w:delText>“Erroneous Registration”</w:delText>
              </w:r>
            </w:del>
          </w:p>
        </w:tc>
        <w:tc>
          <w:tcPr>
            <w:tcW w:w="5353" w:type="dxa"/>
            <w:gridSpan w:val="2"/>
            <w:vAlign w:val="center"/>
            <w:tcPrChange w:id="949" w:author="Debbie Houldsworth" w:date="2020-05-12T16:43:00Z">
              <w:tcPr>
                <w:tcW w:w="5353" w:type="dxa"/>
                <w:gridSpan w:val="4"/>
              </w:tcPr>
            </w:tcPrChange>
          </w:tcPr>
          <w:p w14:paraId="574CA62A" w14:textId="46EDEB3D" w:rsidR="00CC40D1" w:rsidDel="00CC40D1" w:rsidRDefault="00CC40D1">
            <w:pPr>
              <w:pStyle w:val="BodyText"/>
              <w:jc w:val="left"/>
              <w:rPr>
                <w:del w:id="950" w:author="Debbie Houldsworth" w:date="2020-05-12T09:48:00Z"/>
              </w:rPr>
              <w:pPrChange w:id="951" w:author="Debbie Houldsworth" w:date="2020-05-12T16:43:00Z">
                <w:pPr>
                  <w:pStyle w:val="BodyText"/>
                </w:pPr>
              </w:pPrChange>
            </w:pPr>
            <w:del w:id="952" w:author="Debbie Houldsworth" w:date="2020-05-12T09:48:00Z">
              <w:r w:rsidDel="00CC40D1">
                <w:delText>has the meaning given to that term given in Clause 18.8;</w:delText>
              </w:r>
            </w:del>
          </w:p>
        </w:tc>
      </w:tr>
      <w:tr w:rsidR="009441A1" w:rsidDel="00CC40D1" w14:paraId="541E8177" w14:textId="4F5D15D4" w:rsidTr="00E314F2">
        <w:tblPrEx>
          <w:tblPrExChange w:id="953"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954" w:author="Debbie Houldsworth" w:date="2020-05-12T09:48:00Z"/>
          <w:trPrChange w:id="955" w:author="Debbie Houldsworth" w:date="2020-05-12T16:43:00Z">
            <w:trPr>
              <w:gridBefore w:val="1"/>
            </w:trPr>
          </w:trPrChange>
        </w:trPr>
        <w:tc>
          <w:tcPr>
            <w:tcW w:w="3544" w:type="dxa"/>
            <w:vAlign w:val="center"/>
            <w:tcPrChange w:id="956" w:author="Debbie Houldsworth" w:date="2020-05-12T16:43:00Z">
              <w:tcPr>
                <w:tcW w:w="3544" w:type="dxa"/>
                <w:gridSpan w:val="2"/>
                <w:vAlign w:val="center"/>
              </w:tcPr>
            </w:tcPrChange>
          </w:tcPr>
          <w:p w14:paraId="442858CA" w14:textId="37DEC061" w:rsidR="00CC40D1" w:rsidDel="00CC40D1" w:rsidRDefault="00CC40D1" w:rsidP="00B73C6A">
            <w:pPr>
              <w:pStyle w:val="BodyText"/>
              <w:ind w:left="34" w:hanging="34"/>
              <w:jc w:val="left"/>
              <w:rPr>
                <w:del w:id="957" w:author="Debbie Houldsworth" w:date="2020-05-12T09:48:00Z"/>
                <w:b/>
                <w:bCs/>
              </w:rPr>
            </w:pPr>
            <w:del w:id="958" w:author="Debbie Houldsworth" w:date="2020-05-12T09:48:00Z">
              <w:r w:rsidDel="00CC40D1">
                <w:rPr>
                  <w:b/>
                  <w:bCs/>
                </w:rPr>
                <w:delText>“Erroneous Transfers Handling Manager”</w:delText>
              </w:r>
            </w:del>
          </w:p>
        </w:tc>
        <w:tc>
          <w:tcPr>
            <w:tcW w:w="5353" w:type="dxa"/>
            <w:gridSpan w:val="2"/>
            <w:vAlign w:val="center"/>
            <w:tcPrChange w:id="959" w:author="Debbie Houldsworth" w:date="2020-05-12T16:43:00Z">
              <w:tcPr>
                <w:tcW w:w="5353" w:type="dxa"/>
                <w:gridSpan w:val="4"/>
              </w:tcPr>
            </w:tcPrChange>
          </w:tcPr>
          <w:p w14:paraId="5AE31160" w14:textId="4E55DF1C" w:rsidR="00CC40D1" w:rsidDel="00CC40D1" w:rsidRDefault="00CC40D1">
            <w:pPr>
              <w:pStyle w:val="BodyText"/>
              <w:jc w:val="left"/>
              <w:rPr>
                <w:del w:id="960" w:author="Debbie Houldsworth" w:date="2020-05-12T09:48:00Z"/>
              </w:rPr>
              <w:pPrChange w:id="961" w:author="Debbie Houldsworth" w:date="2020-05-12T16:43:00Z">
                <w:pPr>
                  <w:pStyle w:val="BodyText"/>
                </w:pPr>
              </w:pPrChange>
            </w:pPr>
            <w:del w:id="962" w:author="Debbie Houldsworth" w:date="2020-05-12T09:48:00Z">
              <w:r w:rsidDel="00CC40D1">
                <w:delText>means the nominated single point of contact within a Supplier that is responsible for all matters relating to Erroneous Transfer resolution;</w:delText>
              </w:r>
            </w:del>
          </w:p>
        </w:tc>
      </w:tr>
      <w:tr w:rsidR="009441A1" w:rsidDel="00CC40D1" w14:paraId="08B09474" w14:textId="790B3D97" w:rsidTr="00E314F2">
        <w:tblPrEx>
          <w:tblPrExChange w:id="963"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964" w:author="Debbie Houldsworth" w:date="2020-05-12T09:48:00Z"/>
          <w:trPrChange w:id="965" w:author="Debbie Houldsworth" w:date="2020-05-12T16:43:00Z">
            <w:trPr>
              <w:gridBefore w:val="1"/>
            </w:trPr>
          </w:trPrChange>
        </w:trPr>
        <w:tc>
          <w:tcPr>
            <w:tcW w:w="3544" w:type="dxa"/>
            <w:vAlign w:val="center"/>
            <w:tcPrChange w:id="966" w:author="Debbie Houldsworth" w:date="2020-05-12T16:43:00Z">
              <w:tcPr>
                <w:tcW w:w="3544" w:type="dxa"/>
                <w:gridSpan w:val="2"/>
                <w:vAlign w:val="center"/>
              </w:tcPr>
            </w:tcPrChange>
          </w:tcPr>
          <w:p w14:paraId="31599A28" w14:textId="4F3F3147" w:rsidR="00CC40D1" w:rsidDel="00CC40D1" w:rsidRDefault="00CC40D1" w:rsidP="00B73C6A">
            <w:pPr>
              <w:pStyle w:val="BodyText"/>
              <w:ind w:left="34" w:hanging="34"/>
              <w:jc w:val="left"/>
              <w:rPr>
                <w:del w:id="967" w:author="Debbie Houldsworth" w:date="2020-05-12T09:48:00Z"/>
                <w:b/>
                <w:bCs/>
              </w:rPr>
            </w:pPr>
            <w:del w:id="968" w:author="Debbie Houldsworth" w:date="2020-05-12T09:48:00Z">
              <w:r w:rsidDel="00CC40D1">
                <w:rPr>
                  <w:b/>
                  <w:bCs/>
                </w:rPr>
                <w:delText>“Erroneous Transfers Performance Assurance Board” or “ETPAB”</w:delText>
              </w:r>
            </w:del>
          </w:p>
        </w:tc>
        <w:tc>
          <w:tcPr>
            <w:tcW w:w="5353" w:type="dxa"/>
            <w:gridSpan w:val="2"/>
            <w:vAlign w:val="center"/>
            <w:tcPrChange w:id="969" w:author="Debbie Houldsworth" w:date="2020-05-12T16:43:00Z">
              <w:tcPr>
                <w:tcW w:w="5353" w:type="dxa"/>
                <w:gridSpan w:val="4"/>
              </w:tcPr>
            </w:tcPrChange>
          </w:tcPr>
          <w:p w14:paraId="557BC7E6" w14:textId="60ECD744" w:rsidR="00CC40D1" w:rsidDel="00CC40D1" w:rsidRDefault="00CC40D1">
            <w:pPr>
              <w:pStyle w:val="BodyText"/>
              <w:jc w:val="left"/>
              <w:rPr>
                <w:del w:id="970" w:author="Debbie Houldsworth" w:date="2020-05-12T09:48:00Z"/>
              </w:rPr>
              <w:pPrChange w:id="971" w:author="Debbie Houldsworth" w:date="2020-05-12T16:43:00Z">
                <w:pPr>
                  <w:pStyle w:val="BodyText"/>
                </w:pPr>
              </w:pPrChange>
            </w:pPr>
            <w:del w:id="972" w:author="Debbie Houldsworth" w:date="2020-05-12T09:48:00Z">
              <w:r w:rsidDel="00CC40D1">
                <w:delText>means the MEC sub-committee body established pursuant to Clause 6.53B;</w:delText>
              </w:r>
            </w:del>
          </w:p>
        </w:tc>
      </w:tr>
      <w:tr w:rsidR="009441A1" w:rsidDel="00CC40D1" w14:paraId="4174FC28" w14:textId="00FE0047" w:rsidTr="00E314F2">
        <w:tblPrEx>
          <w:tblPrExChange w:id="973"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974" w:author="Debbie Houldsworth" w:date="2020-05-12T09:48:00Z"/>
          <w:trPrChange w:id="975" w:author="Debbie Houldsworth" w:date="2020-05-12T16:43:00Z">
            <w:trPr>
              <w:gridBefore w:val="1"/>
            </w:trPr>
          </w:trPrChange>
        </w:trPr>
        <w:tc>
          <w:tcPr>
            <w:tcW w:w="3544" w:type="dxa"/>
            <w:vAlign w:val="center"/>
            <w:tcPrChange w:id="976" w:author="Debbie Houldsworth" w:date="2020-05-12T16:43:00Z">
              <w:tcPr>
                <w:tcW w:w="3544" w:type="dxa"/>
                <w:gridSpan w:val="2"/>
                <w:vAlign w:val="center"/>
              </w:tcPr>
            </w:tcPrChange>
          </w:tcPr>
          <w:p w14:paraId="793BEE12" w14:textId="3F46CDA8" w:rsidR="00CC40D1" w:rsidDel="00CC40D1" w:rsidRDefault="00CC40D1" w:rsidP="00B73C6A">
            <w:pPr>
              <w:pStyle w:val="BodyText"/>
              <w:ind w:left="34" w:hanging="34"/>
              <w:jc w:val="left"/>
              <w:rPr>
                <w:del w:id="977" w:author="Debbie Houldsworth" w:date="2020-05-12T09:48:00Z"/>
                <w:b/>
              </w:rPr>
            </w:pPr>
            <w:del w:id="978" w:author="Debbie Houldsworth" w:date="2020-05-07T12:01:00Z">
              <w:r w:rsidDel="00A0313F">
                <w:rPr>
                  <w:b/>
                </w:rPr>
                <w:delText>“Event of Default”</w:delText>
              </w:r>
            </w:del>
          </w:p>
        </w:tc>
        <w:tc>
          <w:tcPr>
            <w:tcW w:w="5353" w:type="dxa"/>
            <w:gridSpan w:val="2"/>
            <w:vAlign w:val="center"/>
            <w:tcPrChange w:id="979" w:author="Debbie Houldsworth" w:date="2020-05-12T16:43:00Z">
              <w:tcPr>
                <w:tcW w:w="5353" w:type="dxa"/>
                <w:gridSpan w:val="4"/>
              </w:tcPr>
            </w:tcPrChange>
          </w:tcPr>
          <w:p w14:paraId="0B2910C5" w14:textId="1A4C6CFE" w:rsidR="00CC40D1" w:rsidDel="00CC40D1" w:rsidRDefault="00CC40D1">
            <w:pPr>
              <w:pStyle w:val="BodyText"/>
              <w:jc w:val="left"/>
              <w:rPr>
                <w:del w:id="980" w:author="Debbie Houldsworth" w:date="2020-05-12T09:48:00Z"/>
              </w:rPr>
              <w:pPrChange w:id="981" w:author="Debbie Houldsworth" w:date="2020-05-12T16:43:00Z">
                <w:pPr>
                  <w:pStyle w:val="BodyText"/>
                </w:pPr>
              </w:pPrChange>
            </w:pPr>
            <w:del w:id="982" w:author="Debbie Houldsworth" w:date="2020-05-07T12:01:00Z">
              <w:r w:rsidDel="00A0313F">
                <w:delText>has the meaning given to that term in Clause 36.1;</w:delText>
              </w:r>
            </w:del>
          </w:p>
        </w:tc>
      </w:tr>
      <w:tr w:rsidR="009441A1" w:rsidDel="00CC40D1" w14:paraId="4D521DF0" w14:textId="2D477746" w:rsidTr="00E314F2">
        <w:tblPrEx>
          <w:tblPrExChange w:id="983"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984" w:author="Debbie Houldsworth" w:date="2020-05-12T09:48:00Z"/>
          <w:trPrChange w:id="985" w:author="Debbie Houldsworth" w:date="2020-05-12T16:43:00Z">
            <w:trPr>
              <w:gridBefore w:val="1"/>
            </w:trPr>
          </w:trPrChange>
        </w:trPr>
        <w:tc>
          <w:tcPr>
            <w:tcW w:w="3544" w:type="dxa"/>
            <w:vAlign w:val="center"/>
            <w:tcPrChange w:id="986" w:author="Debbie Houldsworth" w:date="2020-05-12T16:43:00Z">
              <w:tcPr>
                <w:tcW w:w="3544" w:type="dxa"/>
                <w:gridSpan w:val="2"/>
                <w:vAlign w:val="center"/>
              </w:tcPr>
            </w:tcPrChange>
          </w:tcPr>
          <w:p w14:paraId="3FFA52EA" w14:textId="2B5D5985" w:rsidR="00CC40D1" w:rsidDel="00CC40D1" w:rsidRDefault="00CC40D1">
            <w:pPr>
              <w:pStyle w:val="BodyText"/>
              <w:jc w:val="left"/>
              <w:rPr>
                <w:del w:id="987" w:author="Debbie Houldsworth" w:date="2020-05-12T09:48:00Z"/>
                <w:b/>
              </w:rPr>
              <w:pPrChange w:id="988" w:author="Debbie Houldsworth" w:date="2020-05-12T16:43:00Z">
                <w:pPr>
                  <w:pStyle w:val="BodyText"/>
                </w:pPr>
              </w:pPrChange>
            </w:pPr>
            <w:del w:id="989" w:author="Debbie Houldsworth" w:date="2020-05-07T12:00:00Z">
              <w:r w:rsidDel="00A0313F">
                <w:rPr>
                  <w:b/>
                </w:rPr>
                <w:delText>“Event of Default Decision”</w:delText>
              </w:r>
            </w:del>
          </w:p>
        </w:tc>
        <w:tc>
          <w:tcPr>
            <w:tcW w:w="5353" w:type="dxa"/>
            <w:gridSpan w:val="2"/>
            <w:vAlign w:val="center"/>
            <w:tcPrChange w:id="990" w:author="Debbie Houldsworth" w:date="2020-05-12T16:43:00Z">
              <w:tcPr>
                <w:tcW w:w="5353" w:type="dxa"/>
                <w:gridSpan w:val="4"/>
              </w:tcPr>
            </w:tcPrChange>
          </w:tcPr>
          <w:p w14:paraId="014BA052" w14:textId="373FFFDC" w:rsidR="00CC40D1" w:rsidDel="00CC40D1" w:rsidRDefault="00CC40D1">
            <w:pPr>
              <w:pStyle w:val="BodyText"/>
              <w:jc w:val="left"/>
              <w:rPr>
                <w:del w:id="991" w:author="Debbie Houldsworth" w:date="2020-05-12T09:48:00Z"/>
              </w:rPr>
              <w:pPrChange w:id="992" w:author="Debbie Houldsworth" w:date="2020-05-12T16:43:00Z">
                <w:pPr>
                  <w:pStyle w:val="BodyText"/>
                </w:pPr>
              </w:pPrChange>
            </w:pPr>
            <w:del w:id="993" w:author="Debbie Houldsworth" w:date="2020-05-07T12:00:00Z">
              <w:r w:rsidDel="00A0313F">
                <w:delText>means any decision of MEC under Clause 36;</w:delText>
              </w:r>
            </w:del>
          </w:p>
        </w:tc>
      </w:tr>
      <w:tr w:rsidR="009441A1" w:rsidDel="00CC40D1" w14:paraId="6E178BF7" w14:textId="52238F25" w:rsidTr="00E314F2">
        <w:tblPrEx>
          <w:tblPrExChange w:id="994"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995" w:author="Debbie Houldsworth" w:date="2020-05-12T09:48:00Z"/>
          <w:trPrChange w:id="996" w:author="Debbie Houldsworth" w:date="2020-05-12T16:43:00Z">
            <w:trPr>
              <w:gridBefore w:val="1"/>
            </w:trPr>
          </w:trPrChange>
        </w:trPr>
        <w:tc>
          <w:tcPr>
            <w:tcW w:w="3544" w:type="dxa"/>
            <w:vAlign w:val="center"/>
            <w:tcPrChange w:id="997" w:author="Debbie Houldsworth" w:date="2020-05-12T16:43:00Z">
              <w:tcPr>
                <w:tcW w:w="3544" w:type="dxa"/>
                <w:gridSpan w:val="2"/>
                <w:vAlign w:val="center"/>
              </w:tcPr>
            </w:tcPrChange>
          </w:tcPr>
          <w:p w14:paraId="62536A36" w14:textId="29B77A38" w:rsidR="00CC40D1" w:rsidDel="00CC40D1" w:rsidRDefault="00CC40D1">
            <w:pPr>
              <w:pStyle w:val="BodyText"/>
              <w:jc w:val="left"/>
              <w:rPr>
                <w:del w:id="998" w:author="Debbie Houldsworth" w:date="2020-05-12T09:48:00Z"/>
                <w:b/>
              </w:rPr>
              <w:pPrChange w:id="999" w:author="Debbie Houldsworth" w:date="2020-05-12T16:43:00Z">
                <w:pPr>
                  <w:pStyle w:val="BodyText"/>
                </w:pPr>
              </w:pPrChange>
            </w:pPr>
            <w:del w:id="1000" w:author="Debbie Houldsworth" w:date="2020-05-07T12:00:00Z">
              <w:r w:rsidDel="003937A9">
                <w:rPr>
                  <w:b/>
                </w:rPr>
                <w:delText>“Event of Default Meeting”</w:delText>
              </w:r>
            </w:del>
          </w:p>
        </w:tc>
        <w:tc>
          <w:tcPr>
            <w:tcW w:w="5353" w:type="dxa"/>
            <w:gridSpan w:val="2"/>
            <w:vAlign w:val="center"/>
            <w:tcPrChange w:id="1001" w:author="Debbie Houldsworth" w:date="2020-05-12T16:43:00Z">
              <w:tcPr>
                <w:tcW w:w="5353" w:type="dxa"/>
                <w:gridSpan w:val="4"/>
              </w:tcPr>
            </w:tcPrChange>
          </w:tcPr>
          <w:p w14:paraId="351E7FBF" w14:textId="7ED87C40" w:rsidR="00CC40D1" w:rsidDel="00CC40D1" w:rsidRDefault="00CC40D1">
            <w:pPr>
              <w:pStyle w:val="BodyText"/>
              <w:jc w:val="left"/>
              <w:rPr>
                <w:del w:id="1002" w:author="Debbie Houldsworth" w:date="2020-05-12T09:48:00Z"/>
              </w:rPr>
              <w:pPrChange w:id="1003" w:author="Debbie Houldsworth" w:date="2020-05-12T16:43:00Z">
                <w:pPr>
                  <w:pStyle w:val="BodyText"/>
                </w:pPr>
              </w:pPrChange>
            </w:pPr>
            <w:del w:id="1004" w:author="Debbie Houldsworth" w:date="2020-05-07T12:00:00Z">
              <w:r w:rsidDel="003937A9">
                <w:delText>means a meeting of MEC (or the relevant part of a meeting of MEC) in which MEC considers matters relating to, or makes, an Event of Default Decision;</w:delText>
              </w:r>
            </w:del>
          </w:p>
        </w:tc>
      </w:tr>
      <w:tr w:rsidR="009441A1" w:rsidDel="00CC40D1" w14:paraId="1ED17C9B" w14:textId="6EB553E8" w:rsidTr="00E314F2">
        <w:tblPrEx>
          <w:tblPrExChange w:id="1005"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1006" w:author="Debbie Houldsworth" w:date="2020-05-12T09:48:00Z"/>
          <w:trPrChange w:id="1007" w:author="Debbie Houldsworth" w:date="2020-05-12T16:43:00Z">
            <w:trPr>
              <w:gridBefore w:val="1"/>
            </w:trPr>
          </w:trPrChange>
        </w:trPr>
        <w:tc>
          <w:tcPr>
            <w:tcW w:w="3544" w:type="dxa"/>
            <w:vAlign w:val="center"/>
            <w:tcPrChange w:id="1008" w:author="Debbie Houldsworth" w:date="2020-05-12T16:43:00Z">
              <w:tcPr>
                <w:tcW w:w="3544" w:type="dxa"/>
                <w:gridSpan w:val="2"/>
                <w:vAlign w:val="center"/>
              </w:tcPr>
            </w:tcPrChange>
          </w:tcPr>
          <w:p w14:paraId="18616ACF" w14:textId="1E7E6E96" w:rsidR="00CC40D1" w:rsidDel="00CC40D1" w:rsidRDefault="00CC40D1">
            <w:pPr>
              <w:pStyle w:val="BodyText"/>
              <w:jc w:val="left"/>
              <w:rPr>
                <w:del w:id="1009" w:author="Debbie Houldsworth" w:date="2020-05-12T09:48:00Z"/>
                <w:b/>
              </w:rPr>
              <w:pPrChange w:id="1010" w:author="Debbie Houldsworth" w:date="2020-05-12T16:43:00Z">
                <w:pPr>
                  <w:pStyle w:val="BodyText"/>
                </w:pPr>
              </w:pPrChange>
            </w:pPr>
            <w:del w:id="1011" w:author="Debbie Houldsworth" w:date="2020-05-12T09:48:00Z">
              <w:r w:rsidDel="00CC40D1">
                <w:rPr>
                  <w:b/>
                </w:rPr>
                <w:delText>“Export Metering Point”</w:delText>
              </w:r>
            </w:del>
          </w:p>
        </w:tc>
        <w:tc>
          <w:tcPr>
            <w:tcW w:w="5353" w:type="dxa"/>
            <w:gridSpan w:val="2"/>
            <w:vAlign w:val="center"/>
            <w:tcPrChange w:id="1012" w:author="Debbie Houldsworth" w:date="2020-05-12T16:43:00Z">
              <w:tcPr>
                <w:tcW w:w="5353" w:type="dxa"/>
                <w:gridSpan w:val="4"/>
              </w:tcPr>
            </w:tcPrChange>
          </w:tcPr>
          <w:p w14:paraId="6C4B4636" w14:textId="3668D4B7" w:rsidR="00CC40D1" w:rsidDel="00CC40D1" w:rsidRDefault="00CC40D1">
            <w:pPr>
              <w:pStyle w:val="BodyText"/>
              <w:jc w:val="left"/>
              <w:rPr>
                <w:del w:id="1013" w:author="Debbie Houldsworth" w:date="2020-05-12T09:48:00Z"/>
              </w:rPr>
              <w:pPrChange w:id="1014" w:author="Debbie Houldsworth" w:date="2020-05-12T16:43:00Z">
                <w:pPr>
                  <w:pStyle w:val="BodyText"/>
                </w:pPr>
              </w:pPrChange>
            </w:pPr>
            <w:del w:id="1015" w:author="Debbie Houldsworth" w:date="2020-05-12T09:48:00Z">
              <w:r w:rsidDel="00CC40D1">
                <w:delText>means the point represented by a single meter installed at Premises (or any part of Premises) which is capable of measuring the quantity of the electricity delivered to a Distribution System and/or Transmission System which has been generated by a generating set that is connected to that meter;</w:delText>
              </w:r>
            </w:del>
          </w:p>
        </w:tc>
      </w:tr>
      <w:tr w:rsidR="009441A1" w:rsidDel="00CC40D1" w14:paraId="2F3C5FC3" w14:textId="1641FAC7" w:rsidTr="00E314F2">
        <w:tblPrEx>
          <w:tblPrExChange w:id="1016"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1017" w:author="Debbie Houldsworth" w:date="2020-05-12T09:48:00Z"/>
          <w:trPrChange w:id="1018" w:author="Debbie Houldsworth" w:date="2020-05-12T16:43:00Z">
            <w:trPr>
              <w:gridBefore w:val="1"/>
            </w:trPr>
          </w:trPrChange>
        </w:trPr>
        <w:tc>
          <w:tcPr>
            <w:tcW w:w="3544" w:type="dxa"/>
            <w:vAlign w:val="center"/>
            <w:tcPrChange w:id="1019" w:author="Debbie Houldsworth" w:date="2020-05-12T16:43:00Z">
              <w:tcPr>
                <w:tcW w:w="3544" w:type="dxa"/>
                <w:gridSpan w:val="2"/>
                <w:vAlign w:val="center"/>
              </w:tcPr>
            </w:tcPrChange>
          </w:tcPr>
          <w:p w14:paraId="65A60ADE" w14:textId="6247F776" w:rsidR="00CC40D1" w:rsidDel="00CC40D1" w:rsidRDefault="00CC40D1">
            <w:pPr>
              <w:pStyle w:val="BodyText"/>
              <w:jc w:val="left"/>
              <w:rPr>
                <w:del w:id="1020" w:author="Debbie Houldsworth" w:date="2020-05-12T09:48:00Z"/>
                <w:b/>
              </w:rPr>
              <w:pPrChange w:id="1021" w:author="Debbie Houldsworth" w:date="2020-05-12T16:43:00Z">
                <w:pPr>
                  <w:pStyle w:val="BodyText"/>
                </w:pPr>
              </w:pPrChange>
            </w:pPr>
            <w:del w:id="1022" w:author="Debbie Houldsworth" w:date="2020-05-07T11:59:00Z">
              <w:r w:rsidDel="001D6A38">
                <w:rPr>
                  <w:b/>
                </w:rPr>
                <w:delText>“Extra Votes”</w:delText>
              </w:r>
            </w:del>
          </w:p>
        </w:tc>
        <w:tc>
          <w:tcPr>
            <w:tcW w:w="5353" w:type="dxa"/>
            <w:gridSpan w:val="2"/>
            <w:vAlign w:val="center"/>
            <w:tcPrChange w:id="1023" w:author="Debbie Houldsworth" w:date="2020-05-12T16:43:00Z">
              <w:tcPr>
                <w:tcW w:w="5353" w:type="dxa"/>
                <w:gridSpan w:val="4"/>
              </w:tcPr>
            </w:tcPrChange>
          </w:tcPr>
          <w:p w14:paraId="2DFBC835" w14:textId="7DED5E27" w:rsidR="00CC40D1" w:rsidDel="00CC40D1" w:rsidRDefault="00CC40D1">
            <w:pPr>
              <w:pStyle w:val="BodyText"/>
              <w:jc w:val="left"/>
              <w:rPr>
                <w:del w:id="1024" w:author="Debbie Houldsworth" w:date="2020-05-12T09:48:00Z"/>
              </w:rPr>
              <w:pPrChange w:id="1025" w:author="Debbie Houldsworth" w:date="2020-05-12T16:43:00Z">
                <w:pPr>
                  <w:pStyle w:val="BodyText"/>
                </w:pPr>
              </w:pPrChange>
            </w:pPr>
            <w:del w:id="1026" w:author="Debbie Houldsworth" w:date="2020-05-07T11:59:00Z">
              <w:r w:rsidDel="001D6A38">
                <w:delText>has the meaning given to that term in Clause  6.8;</w:delText>
              </w:r>
            </w:del>
          </w:p>
        </w:tc>
      </w:tr>
      <w:tr w:rsidR="00CC40D1" w14:paraId="262566C2" w14:textId="77777777" w:rsidTr="00E314F2">
        <w:trPr>
          <w:trPrChange w:id="1027" w:author="Debbie Houldsworth" w:date="2020-05-12T16:43:00Z">
            <w:trPr>
              <w:gridAfter w:val="0"/>
            </w:trPr>
          </w:trPrChange>
        </w:trPr>
        <w:tc>
          <w:tcPr>
            <w:tcW w:w="3544" w:type="dxa"/>
            <w:vAlign w:val="center"/>
            <w:tcPrChange w:id="1028" w:author="Debbie Houldsworth" w:date="2020-05-12T16:43:00Z">
              <w:tcPr>
                <w:tcW w:w="3544" w:type="dxa"/>
                <w:gridSpan w:val="2"/>
              </w:tcPr>
            </w:tcPrChange>
          </w:tcPr>
          <w:p w14:paraId="3A3292C2" w14:textId="77777777" w:rsidR="00CC40D1" w:rsidRDefault="00CC40D1" w:rsidP="00E314F2">
            <w:pPr>
              <w:pStyle w:val="BodyText"/>
              <w:ind w:left="34" w:hanging="34"/>
              <w:jc w:val="left"/>
              <w:rPr>
                <w:b/>
              </w:rPr>
            </w:pPr>
            <w:r>
              <w:rPr>
                <w:b/>
              </w:rPr>
              <w:t>“Files”</w:t>
            </w:r>
          </w:p>
        </w:tc>
        <w:tc>
          <w:tcPr>
            <w:tcW w:w="5353" w:type="dxa"/>
            <w:gridSpan w:val="2"/>
            <w:vAlign w:val="center"/>
            <w:tcPrChange w:id="1029" w:author="Debbie Houldsworth" w:date="2020-05-12T16:43:00Z">
              <w:tcPr>
                <w:tcW w:w="5353" w:type="dxa"/>
                <w:gridSpan w:val="4"/>
              </w:tcPr>
            </w:tcPrChange>
          </w:tcPr>
          <w:p w14:paraId="4134EAED" w14:textId="77777777" w:rsidR="00CC40D1" w:rsidRDefault="00CC40D1">
            <w:pPr>
              <w:pStyle w:val="BodyText"/>
              <w:jc w:val="left"/>
              <w:pPrChange w:id="1030" w:author="Debbie Houldsworth" w:date="2020-05-12T16:43:00Z">
                <w:pPr>
                  <w:pStyle w:val="BodyText"/>
                  <w:framePr w:hSpace="181" w:wrap="around" w:hAnchor="text" w:xAlign="center" w:yAlign="center"/>
                  <w:suppressOverlap/>
                </w:pPr>
              </w:pPrChange>
            </w:pPr>
            <w:r>
              <w:t>means one or more Messages;</w:t>
            </w:r>
          </w:p>
        </w:tc>
      </w:tr>
      <w:tr w:rsidR="00CC40D1" w14:paraId="5C376446" w14:textId="77777777" w:rsidTr="00E314F2">
        <w:trPr>
          <w:ins w:id="1031" w:author="TSWAN" w:date="2020-04-16T19:06:00Z"/>
          <w:trPrChange w:id="1032" w:author="Debbie Houldsworth" w:date="2020-05-12T16:43:00Z">
            <w:trPr>
              <w:gridAfter w:val="0"/>
            </w:trPr>
          </w:trPrChange>
        </w:trPr>
        <w:tc>
          <w:tcPr>
            <w:tcW w:w="3544" w:type="dxa"/>
            <w:vAlign w:val="center"/>
            <w:tcPrChange w:id="1033" w:author="Debbie Houldsworth" w:date="2020-05-12T16:43:00Z">
              <w:tcPr>
                <w:tcW w:w="3544" w:type="dxa"/>
                <w:gridSpan w:val="2"/>
              </w:tcPr>
            </w:tcPrChange>
          </w:tcPr>
          <w:p w14:paraId="77CFAA23" w14:textId="3C8B3E65" w:rsidR="00CC40D1" w:rsidRDefault="00CC40D1" w:rsidP="009441A1">
            <w:pPr>
              <w:pStyle w:val="BodyText"/>
              <w:ind w:left="34" w:hanging="34"/>
              <w:jc w:val="left"/>
              <w:rPr>
                <w:ins w:id="1034" w:author="TSWAN" w:date="2020-04-16T19:06:00Z"/>
                <w:b/>
              </w:rPr>
            </w:pPr>
            <w:ins w:id="1035" w:author="TSWAN" w:date="2020-04-16T19:06:00Z">
              <w:r>
                <w:rPr>
                  <w:b/>
                </w:rPr>
                <w:t>"Final Quarter"</w:t>
              </w:r>
            </w:ins>
          </w:p>
        </w:tc>
        <w:tc>
          <w:tcPr>
            <w:tcW w:w="5353" w:type="dxa"/>
            <w:gridSpan w:val="2"/>
            <w:vAlign w:val="center"/>
            <w:tcPrChange w:id="1036" w:author="Debbie Houldsworth" w:date="2020-05-12T16:43:00Z">
              <w:tcPr>
                <w:tcW w:w="5353" w:type="dxa"/>
                <w:gridSpan w:val="4"/>
              </w:tcPr>
            </w:tcPrChange>
          </w:tcPr>
          <w:p w14:paraId="3611D7EE" w14:textId="06541ACE" w:rsidR="00CC40D1" w:rsidRDefault="00CC40D1">
            <w:pPr>
              <w:pStyle w:val="BodyText"/>
              <w:jc w:val="left"/>
              <w:rPr>
                <w:ins w:id="1037" w:author="TSWAN" w:date="2020-04-16T19:06:00Z"/>
              </w:rPr>
              <w:pPrChange w:id="1038" w:author="Debbie Houldsworth" w:date="2020-05-12T16:43:00Z">
                <w:pPr>
                  <w:pStyle w:val="BodyText"/>
                  <w:framePr w:hSpace="181" w:wrap="around" w:hAnchor="text" w:xAlign="center" w:yAlign="center"/>
                  <w:suppressOverlap/>
                </w:pPr>
              </w:pPrChange>
            </w:pPr>
            <w:ins w:id="1039" w:author="TSWAN" w:date="2020-04-16T19:06:00Z">
              <w:r>
                <w:t>the period of three months or less:</w:t>
              </w:r>
            </w:ins>
          </w:p>
          <w:p w14:paraId="6A61B300" w14:textId="0BCB385C" w:rsidR="00CC40D1" w:rsidRDefault="00CC40D1">
            <w:pPr>
              <w:pStyle w:val="BodyText"/>
              <w:numPr>
                <w:ilvl w:val="0"/>
                <w:numId w:val="137"/>
              </w:numPr>
              <w:ind w:left="593" w:hanging="425"/>
              <w:jc w:val="left"/>
              <w:rPr>
                <w:ins w:id="1040" w:author="TSWAN" w:date="2020-04-16T19:06:00Z"/>
              </w:rPr>
              <w:pPrChange w:id="1041" w:author="Debbie Houldsworth" w:date="2020-05-12T16:46:00Z">
                <w:pPr>
                  <w:pStyle w:val="BodyText"/>
                  <w:framePr w:hSpace="181" w:wrap="around" w:hAnchor="text" w:xAlign="center" w:yAlign="center"/>
                  <w:numPr>
                    <w:numId w:val="92"/>
                  </w:numPr>
                  <w:ind w:left="720" w:hanging="360"/>
                  <w:suppressOverlap/>
                </w:pPr>
              </w:pPrChange>
            </w:pPr>
            <w:ins w:id="1042" w:author="TSWAN" w:date="2020-04-16T19:06:00Z">
              <w:r>
                <w:t xml:space="preserve">beginning on the date immediately following the end of a Quarter (for the purposes of paragraph (i) of that definition); and </w:t>
              </w:r>
            </w:ins>
          </w:p>
          <w:p w14:paraId="74BEF12E" w14:textId="531DC8DC" w:rsidR="00CC40D1" w:rsidRDefault="00CC40D1">
            <w:pPr>
              <w:pStyle w:val="BodyText"/>
              <w:numPr>
                <w:ilvl w:val="0"/>
                <w:numId w:val="137"/>
              </w:numPr>
              <w:ind w:left="593" w:hanging="425"/>
              <w:jc w:val="left"/>
              <w:rPr>
                <w:ins w:id="1043" w:author="TSWAN" w:date="2020-04-16T19:06:00Z"/>
              </w:rPr>
              <w:pPrChange w:id="1044" w:author="Debbie Houldsworth" w:date="2020-05-12T16:46:00Z">
                <w:pPr>
                  <w:pStyle w:val="BodyText"/>
                  <w:framePr w:hSpace="181" w:wrap="around" w:hAnchor="text" w:xAlign="center" w:yAlign="center"/>
                  <w:numPr>
                    <w:numId w:val="92"/>
                  </w:numPr>
                  <w:ind w:left="720" w:hanging="360"/>
                  <w:suppressOverlap/>
                </w:pPr>
              </w:pPrChange>
            </w:pPr>
            <w:ins w:id="1045" w:author="TSWAN" w:date="2020-04-16T19:06:00Z">
              <w:r>
                <w:t xml:space="preserve">ending on the date which </w:t>
              </w:r>
            </w:ins>
            <w:ins w:id="1046" w:author="Helen Fosberry" w:date="2020-05-19T09:57:00Z">
              <w:del w:id="1047" w:author="Debbie Houldsworth" w:date="2020-05-20T11:50:00Z">
                <w:r w:rsidR="00C32B68" w:rsidDel="0074192C">
                  <w:delText>MRASC</w:delText>
                </w:r>
              </w:del>
            </w:ins>
            <w:ins w:id="1048" w:author="Debbie Houldsworth" w:date="2020-05-20T11:50:00Z">
              <w:r w:rsidR="0074192C">
                <w:t>MRASCO</w:t>
              </w:r>
            </w:ins>
            <w:ins w:id="1049" w:author="Helen Fosberry" w:date="2020-05-19T09:57:00Z">
              <w:del w:id="1050" w:author="Debbie Houldsworth" w:date="2020-05-20T11:47:00Z">
                <w:r w:rsidR="00C32B68" w:rsidDel="0074192C">
                  <w:delText>o</w:delText>
                </w:r>
              </w:del>
            </w:ins>
            <w:ins w:id="1051" w:author="Helen Fosberry" w:date="2020-05-19T09:58:00Z">
              <w:r w:rsidR="00C32B68">
                <w:t xml:space="preserve"> </w:t>
              </w:r>
            </w:ins>
            <w:ins w:id="1052" w:author="TSWAN" w:date="2020-04-16T19:06:00Z">
              <w:del w:id="1053" w:author="Jonathan Hawkins" w:date="2020-05-20T10:52:00Z">
                <w:r w:rsidDel="00DB6360">
                  <w:delText xml:space="preserve">MEC </w:delText>
                </w:r>
              </w:del>
              <w:r>
                <w:t xml:space="preserve">anticipates will </w:t>
              </w:r>
              <w:del w:id="1054" w:author="Debbie Houldsworth" w:date="2020-05-12T16:45:00Z">
                <w:r w:rsidDel="00920658">
                  <w:delText xml:space="preserve"> </w:delText>
                </w:r>
              </w:del>
              <w:r>
                <w:t>be the Close Down Date;</w:t>
              </w:r>
            </w:ins>
          </w:p>
        </w:tc>
      </w:tr>
      <w:tr w:rsidR="00CC40D1" w:rsidDel="00CC40D1" w14:paraId="46CC1DBD" w14:textId="74E9CCE0" w:rsidTr="00E314F2">
        <w:trPr>
          <w:del w:id="1055" w:author="Debbie Houldsworth" w:date="2020-05-12T09:48:00Z"/>
          <w:trPrChange w:id="1056" w:author="Debbie Houldsworth" w:date="2020-05-12T16:43:00Z">
            <w:trPr>
              <w:gridAfter w:val="0"/>
            </w:trPr>
          </w:trPrChange>
        </w:trPr>
        <w:tc>
          <w:tcPr>
            <w:tcW w:w="3544" w:type="dxa"/>
            <w:vAlign w:val="center"/>
            <w:tcPrChange w:id="1057" w:author="Debbie Houldsworth" w:date="2020-05-12T16:43:00Z">
              <w:tcPr>
                <w:tcW w:w="3544" w:type="dxa"/>
                <w:gridSpan w:val="2"/>
              </w:tcPr>
            </w:tcPrChange>
          </w:tcPr>
          <w:p w14:paraId="03E3E018" w14:textId="6EE7544E" w:rsidR="00CC40D1" w:rsidDel="00CC40D1" w:rsidRDefault="00CC40D1" w:rsidP="00B73C6A">
            <w:pPr>
              <w:pStyle w:val="BodyText"/>
              <w:ind w:left="34" w:hanging="34"/>
              <w:jc w:val="left"/>
              <w:rPr>
                <w:del w:id="1058" w:author="Debbie Houldsworth" w:date="2020-05-12T09:48:00Z"/>
                <w:b/>
              </w:rPr>
            </w:pPr>
            <w:del w:id="1059" w:author="Debbie Houldsworth" w:date="2020-05-12T09:48:00Z">
              <w:r w:rsidDel="00CC40D1">
                <w:rPr>
                  <w:b/>
                </w:rPr>
                <w:delText>“Final Reconciliation Settlement Run”</w:delText>
              </w:r>
            </w:del>
          </w:p>
        </w:tc>
        <w:tc>
          <w:tcPr>
            <w:tcW w:w="5353" w:type="dxa"/>
            <w:gridSpan w:val="2"/>
            <w:vAlign w:val="center"/>
            <w:tcPrChange w:id="1060" w:author="Debbie Houldsworth" w:date="2020-05-12T16:43:00Z">
              <w:tcPr>
                <w:tcW w:w="5353" w:type="dxa"/>
                <w:gridSpan w:val="4"/>
              </w:tcPr>
            </w:tcPrChange>
          </w:tcPr>
          <w:p w14:paraId="5818B45C" w14:textId="5E621C70" w:rsidR="00CC40D1" w:rsidDel="00CC40D1" w:rsidRDefault="00CC40D1">
            <w:pPr>
              <w:pStyle w:val="BodyText"/>
              <w:jc w:val="left"/>
              <w:rPr>
                <w:del w:id="1061" w:author="Debbie Houldsworth" w:date="2020-05-12T09:48:00Z"/>
              </w:rPr>
              <w:pPrChange w:id="1062" w:author="Debbie Houldsworth" w:date="2020-05-12T16:43:00Z">
                <w:pPr>
                  <w:pStyle w:val="BodyText"/>
                </w:pPr>
              </w:pPrChange>
            </w:pPr>
            <w:del w:id="1063" w:author="Debbie Houldsworth" w:date="2020-05-12T09:48:00Z">
              <w:r w:rsidDel="00CC40D1">
                <w:delText>has the meaning given to that term in the Balancing and Settlement Code;</w:delText>
              </w:r>
            </w:del>
          </w:p>
        </w:tc>
      </w:tr>
      <w:tr w:rsidR="00CC40D1" w14:paraId="1B7CB4BE" w14:textId="77777777" w:rsidTr="00E314F2">
        <w:trPr>
          <w:trPrChange w:id="1064" w:author="Debbie Houldsworth" w:date="2020-05-12T16:43:00Z">
            <w:trPr>
              <w:gridAfter w:val="0"/>
            </w:trPr>
          </w:trPrChange>
        </w:trPr>
        <w:tc>
          <w:tcPr>
            <w:tcW w:w="3544" w:type="dxa"/>
            <w:vAlign w:val="center"/>
            <w:tcPrChange w:id="1065" w:author="Debbie Houldsworth" w:date="2020-05-12T16:43:00Z">
              <w:tcPr>
                <w:tcW w:w="3544" w:type="dxa"/>
                <w:gridSpan w:val="2"/>
              </w:tcPr>
            </w:tcPrChange>
          </w:tcPr>
          <w:p w14:paraId="1F9DC037" w14:textId="77777777" w:rsidR="00CC40D1" w:rsidRDefault="00CC40D1" w:rsidP="00E314F2">
            <w:pPr>
              <w:pStyle w:val="BodyText"/>
              <w:ind w:left="34" w:hanging="34"/>
              <w:jc w:val="left"/>
              <w:rPr>
                <w:b/>
              </w:rPr>
            </w:pPr>
            <w:r>
              <w:rPr>
                <w:b/>
              </w:rPr>
              <w:t>“Financial Year”</w:t>
            </w:r>
          </w:p>
        </w:tc>
        <w:tc>
          <w:tcPr>
            <w:tcW w:w="5353" w:type="dxa"/>
            <w:gridSpan w:val="2"/>
            <w:vAlign w:val="center"/>
            <w:tcPrChange w:id="1066" w:author="Debbie Houldsworth" w:date="2020-05-12T16:43:00Z">
              <w:tcPr>
                <w:tcW w:w="5353" w:type="dxa"/>
                <w:gridSpan w:val="4"/>
              </w:tcPr>
            </w:tcPrChange>
          </w:tcPr>
          <w:p w14:paraId="01E3CEAF" w14:textId="77777777" w:rsidR="00CC40D1" w:rsidRDefault="00CC40D1">
            <w:pPr>
              <w:pStyle w:val="BodyText"/>
              <w:jc w:val="left"/>
              <w:pPrChange w:id="1067" w:author="Debbie Houldsworth" w:date="2020-05-12T16:43:00Z">
                <w:pPr>
                  <w:pStyle w:val="BodyText"/>
                  <w:framePr w:hSpace="181" w:wrap="around" w:hAnchor="text" w:xAlign="center" w:yAlign="center"/>
                  <w:suppressOverlap/>
                </w:pPr>
              </w:pPrChange>
            </w:pPr>
            <w:r>
              <w:t>means the period from 1st April to 31st March each year, provided that the final Financial Year shall, in the event of termination of this Agreement otherwise than on the anniversary of the last day of the first Financial Year, be such shorter period as shall end on the date of termination;</w:t>
            </w:r>
          </w:p>
        </w:tc>
      </w:tr>
      <w:tr w:rsidR="00CC40D1" w14:paraId="4538D46C" w14:textId="77777777" w:rsidTr="00E314F2">
        <w:trPr>
          <w:trPrChange w:id="1068" w:author="Debbie Houldsworth" w:date="2020-05-12T16:43:00Z">
            <w:trPr>
              <w:gridAfter w:val="0"/>
            </w:trPr>
          </w:trPrChange>
        </w:trPr>
        <w:tc>
          <w:tcPr>
            <w:tcW w:w="3544" w:type="dxa"/>
            <w:vAlign w:val="center"/>
            <w:tcPrChange w:id="1069" w:author="Debbie Houldsworth" w:date="2020-05-12T16:43:00Z">
              <w:tcPr>
                <w:tcW w:w="3544" w:type="dxa"/>
                <w:gridSpan w:val="2"/>
              </w:tcPr>
            </w:tcPrChange>
          </w:tcPr>
          <w:p w14:paraId="1A2E941A" w14:textId="77777777" w:rsidR="00CC40D1" w:rsidRDefault="00CC40D1" w:rsidP="009441A1">
            <w:pPr>
              <w:pStyle w:val="BodyText"/>
              <w:ind w:left="34" w:hanging="34"/>
              <w:jc w:val="left"/>
              <w:rPr>
                <w:b/>
              </w:rPr>
            </w:pPr>
            <w:r>
              <w:rPr>
                <w:b/>
              </w:rPr>
              <w:t>“Force Majeure”</w:t>
            </w:r>
          </w:p>
        </w:tc>
        <w:tc>
          <w:tcPr>
            <w:tcW w:w="5353" w:type="dxa"/>
            <w:gridSpan w:val="2"/>
            <w:vAlign w:val="center"/>
            <w:tcPrChange w:id="1070" w:author="Debbie Houldsworth" w:date="2020-05-12T16:43:00Z">
              <w:tcPr>
                <w:tcW w:w="5353" w:type="dxa"/>
                <w:gridSpan w:val="4"/>
              </w:tcPr>
            </w:tcPrChange>
          </w:tcPr>
          <w:p w14:paraId="07F460F9" w14:textId="77777777" w:rsidR="00CC40D1" w:rsidRDefault="00CC40D1">
            <w:pPr>
              <w:pStyle w:val="BodyText"/>
              <w:jc w:val="left"/>
              <w:pPrChange w:id="1071" w:author="Debbie Houldsworth" w:date="2020-05-12T16:43:00Z">
                <w:pPr>
                  <w:pStyle w:val="BodyText"/>
                  <w:framePr w:hSpace="181" w:wrap="around" w:hAnchor="text" w:xAlign="center" w:yAlign="center"/>
                  <w:suppressOverlap/>
                </w:pPr>
              </w:pPrChange>
            </w:pPr>
            <w:r>
              <w:t>means any event or circumstance which is beyond the reasonable control of any party (or, in the case of a Distribution Business, a party’s Appointed MPAS Agent) and which results in or causes the failure of that party to perform any of its obligations under this Agreement, provided that neither any failure by a party to a Services Agreement to perform any of its obligations under that Services Agreement nor lack of funds shall not be interpreted as a cause beyond that party’s reasonable control;</w:t>
            </w:r>
          </w:p>
        </w:tc>
      </w:tr>
      <w:tr w:rsidR="0050222E" w14:paraId="62F5E36B" w14:textId="77777777" w:rsidTr="00E314F2">
        <w:trPr>
          <w:ins w:id="1072" w:author="Debbie Houldsworth" w:date="2020-05-21T07:28:00Z"/>
        </w:trPr>
        <w:tc>
          <w:tcPr>
            <w:tcW w:w="3544" w:type="dxa"/>
            <w:vAlign w:val="center"/>
          </w:tcPr>
          <w:p w14:paraId="25A71558" w14:textId="6C046C50" w:rsidR="0050222E" w:rsidRDefault="00560228" w:rsidP="009441A1">
            <w:pPr>
              <w:pStyle w:val="BodyText"/>
              <w:ind w:left="34" w:hanging="34"/>
              <w:jc w:val="left"/>
              <w:rPr>
                <w:ins w:id="1073" w:author="Debbie Houldsworth" w:date="2020-05-21T07:28:00Z"/>
                <w:b/>
              </w:rPr>
            </w:pPr>
            <w:ins w:id="1074" w:author="Debbie Houldsworth" w:date="2020-05-21T07:28:00Z">
              <w:r>
                <w:rPr>
                  <w:b/>
                </w:rPr>
                <w:t>“General Meeting”</w:t>
              </w:r>
            </w:ins>
          </w:p>
        </w:tc>
        <w:tc>
          <w:tcPr>
            <w:tcW w:w="5353" w:type="dxa"/>
            <w:gridSpan w:val="2"/>
            <w:vAlign w:val="center"/>
          </w:tcPr>
          <w:p w14:paraId="15EA9229" w14:textId="6F9768BD" w:rsidR="0050222E" w:rsidRDefault="00867DBE">
            <w:pPr>
              <w:pStyle w:val="BodyText"/>
              <w:jc w:val="left"/>
              <w:rPr>
                <w:ins w:id="1075" w:author="Debbie Houldsworth" w:date="2020-05-21T07:28:00Z"/>
              </w:rPr>
            </w:pPr>
            <w:ins w:id="1076" w:author="Debbie Houldsworth" w:date="2020-05-21T07:46:00Z">
              <w:r>
                <w:t xml:space="preserve">means a </w:t>
              </w:r>
            </w:ins>
            <w:ins w:id="1077" w:author="Jonathan Hawkins" w:date="2020-05-22T12:34:00Z">
              <w:r w:rsidR="00B52C51">
                <w:t xml:space="preserve">general </w:t>
              </w:r>
            </w:ins>
            <w:ins w:id="1078" w:author="Debbie Houldsworth" w:date="2020-05-21T07:46:00Z">
              <w:r>
                <w:t>meeting of the MRASCO shareholders as defined in Schedule 16</w:t>
              </w:r>
            </w:ins>
          </w:p>
        </w:tc>
      </w:tr>
      <w:tr w:rsidR="00CC40D1" w:rsidDel="00CC40D1" w14:paraId="09A48D4D" w14:textId="68CA7706" w:rsidTr="00E314F2">
        <w:trPr>
          <w:del w:id="1079" w:author="Debbie Houldsworth" w:date="2020-05-12T09:48:00Z"/>
          <w:trPrChange w:id="1080" w:author="Debbie Houldsworth" w:date="2020-05-12T16:43:00Z">
            <w:trPr>
              <w:gridAfter w:val="0"/>
            </w:trPr>
          </w:trPrChange>
        </w:trPr>
        <w:tc>
          <w:tcPr>
            <w:tcW w:w="3544" w:type="dxa"/>
            <w:vAlign w:val="center"/>
            <w:tcPrChange w:id="1081" w:author="Debbie Houldsworth" w:date="2020-05-12T16:43:00Z">
              <w:tcPr>
                <w:tcW w:w="3544" w:type="dxa"/>
                <w:gridSpan w:val="2"/>
              </w:tcPr>
            </w:tcPrChange>
          </w:tcPr>
          <w:p w14:paraId="303A1445" w14:textId="73562B93" w:rsidR="00CC40D1" w:rsidDel="00CC40D1" w:rsidRDefault="00CC40D1" w:rsidP="00B73C6A">
            <w:pPr>
              <w:pStyle w:val="BodyText"/>
              <w:ind w:left="34" w:hanging="34"/>
              <w:jc w:val="left"/>
              <w:rPr>
                <w:del w:id="1082" w:author="Debbie Houldsworth" w:date="2020-05-12T09:48:00Z"/>
                <w:b/>
              </w:rPr>
            </w:pPr>
            <w:del w:id="1083" w:author="Debbie Houldsworth" w:date="2020-05-12T09:48:00Z">
              <w:r w:rsidDel="00CC40D1">
                <w:rPr>
                  <w:b/>
                </w:rPr>
                <w:delText>“Forum Chairman”</w:delText>
              </w:r>
            </w:del>
          </w:p>
        </w:tc>
        <w:tc>
          <w:tcPr>
            <w:tcW w:w="5353" w:type="dxa"/>
            <w:gridSpan w:val="2"/>
            <w:vAlign w:val="center"/>
            <w:tcPrChange w:id="1084" w:author="Debbie Houldsworth" w:date="2020-05-12T16:43:00Z">
              <w:tcPr>
                <w:tcW w:w="5353" w:type="dxa"/>
                <w:gridSpan w:val="4"/>
              </w:tcPr>
            </w:tcPrChange>
          </w:tcPr>
          <w:p w14:paraId="3F285729" w14:textId="4BD295D2" w:rsidR="00CC40D1" w:rsidDel="00CC40D1" w:rsidRDefault="00CC40D1">
            <w:pPr>
              <w:pStyle w:val="BodyText"/>
              <w:jc w:val="left"/>
              <w:rPr>
                <w:del w:id="1085" w:author="Debbie Houldsworth" w:date="2020-05-12T09:48:00Z"/>
              </w:rPr>
              <w:pPrChange w:id="1086" w:author="Debbie Houldsworth" w:date="2020-05-12T16:43:00Z">
                <w:pPr>
                  <w:pStyle w:val="BodyText"/>
                </w:pPr>
              </w:pPrChange>
            </w:pPr>
            <w:del w:id="1087" w:author="Debbie Houldsworth" w:date="2020-05-12T09:48:00Z">
              <w:r w:rsidDel="00CC40D1">
                <w:delText>has the meaning given to that term in Clause  7.16;</w:delText>
              </w:r>
            </w:del>
          </w:p>
        </w:tc>
      </w:tr>
      <w:tr w:rsidR="00CC40D1" w:rsidDel="00CC40D1" w14:paraId="00F71A9E" w14:textId="27C68DCA" w:rsidTr="00E314F2">
        <w:trPr>
          <w:del w:id="1088" w:author="Debbie Houldsworth" w:date="2020-05-12T09:48:00Z"/>
          <w:trPrChange w:id="1089" w:author="Debbie Houldsworth" w:date="2020-05-12T16:43:00Z">
            <w:trPr>
              <w:gridAfter w:val="0"/>
            </w:trPr>
          </w:trPrChange>
        </w:trPr>
        <w:tc>
          <w:tcPr>
            <w:tcW w:w="3544" w:type="dxa"/>
            <w:vAlign w:val="center"/>
            <w:tcPrChange w:id="1090" w:author="Debbie Houldsworth" w:date="2020-05-12T16:43:00Z">
              <w:tcPr>
                <w:tcW w:w="3544" w:type="dxa"/>
                <w:gridSpan w:val="2"/>
              </w:tcPr>
            </w:tcPrChange>
          </w:tcPr>
          <w:p w14:paraId="08CD6871" w14:textId="3A4503F0" w:rsidR="00CC40D1" w:rsidDel="00CC40D1" w:rsidRDefault="00CC40D1" w:rsidP="00B73C6A">
            <w:pPr>
              <w:pStyle w:val="BodyText"/>
              <w:ind w:left="34" w:hanging="34"/>
              <w:jc w:val="left"/>
              <w:rPr>
                <w:del w:id="1091" w:author="Debbie Houldsworth" w:date="2020-05-12T09:48:00Z"/>
                <w:b/>
              </w:rPr>
            </w:pPr>
            <w:del w:id="1092" w:author="Debbie Houldsworth" w:date="2020-05-12T09:48:00Z">
              <w:r w:rsidDel="00CC40D1">
                <w:rPr>
                  <w:b/>
                </w:rPr>
                <w:delText>“Full Refresh”</w:delText>
              </w:r>
            </w:del>
          </w:p>
        </w:tc>
        <w:tc>
          <w:tcPr>
            <w:tcW w:w="5353" w:type="dxa"/>
            <w:gridSpan w:val="2"/>
            <w:vAlign w:val="center"/>
            <w:tcPrChange w:id="1093" w:author="Debbie Houldsworth" w:date="2020-05-12T16:43:00Z">
              <w:tcPr>
                <w:tcW w:w="5353" w:type="dxa"/>
                <w:gridSpan w:val="4"/>
              </w:tcPr>
            </w:tcPrChange>
          </w:tcPr>
          <w:p w14:paraId="4B2C63A2" w14:textId="04B4D11A" w:rsidR="00CC40D1" w:rsidDel="00CC40D1" w:rsidRDefault="00CC40D1">
            <w:pPr>
              <w:pStyle w:val="BodyText"/>
              <w:jc w:val="left"/>
              <w:rPr>
                <w:del w:id="1094" w:author="Debbie Houldsworth" w:date="2020-05-12T09:48:00Z"/>
              </w:rPr>
              <w:pPrChange w:id="1095" w:author="Debbie Houldsworth" w:date="2020-05-12T16:43:00Z">
                <w:pPr>
                  <w:pStyle w:val="BodyText"/>
                </w:pPr>
              </w:pPrChange>
            </w:pPr>
            <w:del w:id="1096" w:author="Debbie Houldsworth" w:date="2020-05-12T09:48:00Z">
              <w:r w:rsidRPr="003B6784" w:rsidDel="00CC40D1">
                <w:delText xml:space="preserve">means the provision of all data items in Instruction Format (as defined in the Data Transfer Catalogue) for all Metering Points in respect of which the Supplier, Data Aggregator or the </w:delText>
              </w:r>
              <w:r w:rsidDel="00CC40D1">
                <w:delText xml:space="preserve">DCC </w:delText>
              </w:r>
              <w:r w:rsidRPr="003B6784" w:rsidDel="00CC40D1">
                <w:delText>requiring the Full Refresh is or has been either Registered or appointed, as the case may be during the period of two years prior to the date of production of the Full Refresh under Clause 22. The Full Refresh shall include all data items that have been held on the MPAS Registration System in respect of the relevant Metering Points for the period of Registration or appointment, as the case may be. Where the Full Refresh is required by the Data Aggregator it shall include, for each Registration in the Refresh, all continuous Non Half Hourly Data Collector Appointments to the earliest of (i) a change of Measurement Class to a Half Hourly Metering Point; or (ii) the end of the Registration. Where the Full Refresh is required by the DCC it shall include only the information set out in Clause 27.11 and shall be provided in a manner consistent with paragraph 3 of Schedule 13;</w:delText>
              </w:r>
              <w:r w:rsidRPr="006F354D" w:rsidDel="00CC40D1">
                <w:delText>;</w:delText>
              </w:r>
            </w:del>
          </w:p>
        </w:tc>
      </w:tr>
      <w:tr w:rsidR="00B12145" w:rsidDel="00CC40D1" w14:paraId="2027A887" w14:textId="77777777" w:rsidTr="00E314F2">
        <w:trPr>
          <w:del w:id="1097" w:author="Debbie Houldsworth" w:date="2020-05-12T09:48:00Z"/>
        </w:trPr>
        <w:tc>
          <w:tcPr>
            <w:tcW w:w="3544" w:type="dxa"/>
            <w:vAlign w:val="center"/>
          </w:tcPr>
          <w:p w14:paraId="22C4CDEE" w14:textId="073A52D5" w:rsidR="00CC40D1" w:rsidDel="00CC40D1" w:rsidRDefault="00CC40D1" w:rsidP="00B73C6A">
            <w:pPr>
              <w:pStyle w:val="BodyText"/>
              <w:ind w:left="34" w:hanging="34"/>
              <w:jc w:val="left"/>
              <w:rPr>
                <w:del w:id="1098" w:author="Debbie Houldsworth" w:date="2020-05-12T09:48:00Z"/>
                <w:b/>
              </w:rPr>
            </w:pPr>
            <w:del w:id="1099" w:author="Debbie Houldsworth" w:date="2020-05-12T09:48:00Z">
              <w:r w:rsidDel="00CC40D1">
                <w:rPr>
                  <w:b/>
                </w:rPr>
                <w:delText>“Gateway”</w:delText>
              </w:r>
            </w:del>
          </w:p>
        </w:tc>
        <w:tc>
          <w:tcPr>
            <w:tcW w:w="5353" w:type="dxa"/>
            <w:gridSpan w:val="2"/>
            <w:vAlign w:val="center"/>
          </w:tcPr>
          <w:p w14:paraId="731CF595" w14:textId="63885DB0" w:rsidR="00CC40D1" w:rsidDel="00CC40D1" w:rsidRDefault="00CC40D1">
            <w:pPr>
              <w:pStyle w:val="BodyText"/>
              <w:jc w:val="left"/>
              <w:rPr>
                <w:del w:id="1100" w:author="Debbie Houldsworth" w:date="2020-05-12T09:48:00Z"/>
              </w:rPr>
              <w:pPrChange w:id="1101" w:author="Debbie Houldsworth" w:date="2020-05-12T16:43:00Z">
                <w:pPr>
                  <w:pStyle w:val="BodyText"/>
                </w:pPr>
              </w:pPrChange>
            </w:pPr>
            <w:del w:id="1102" w:author="Debbie Houldsworth" w:date="2020-05-12T09:48:00Z">
              <w:r w:rsidDel="00CC40D1">
                <w:delText>has the meaning given to that term in the Data Transfer Service Agreement;</w:delText>
              </w:r>
            </w:del>
          </w:p>
        </w:tc>
      </w:tr>
      <w:tr w:rsidR="00E314F2" w:rsidDel="00CC40D1" w14:paraId="10A4A97D" w14:textId="77777777" w:rsidTr="00E314F2">
        <w:tblPrEx>
          <w:tblPrExChange w:id="1103"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1104" w:author="Debbie Houldsworth" w:date="2020-05-12T09:48:00Z"/>
          <w:trPrChange w:id="1105" w:author="Debbie Houldsworth" w:date="2020-05-12T16:43:00Z">
            <w:trPr>
              <w:gridBefore w:val="1"/>
            </w:trPr>
          </w:trPrChange>
        </w:trPr>
        <w:tc>
          <w:tcPr>
            <w:tcW w:w="3544" w:type="dxa"/>
            <w:vAlign w:val="center"/>
            <w:tcPrChange w:id="1106" w:author="Debbie Houldsworth" w:date="2020-05-12T16:43:00Z">
              <w:tcPr>
                <w:tcW w:w="3544" w:type="dxa"/>
                <w:gridSpan w:val="2"/>
                <w:vAlign w:val="center"/>
              </w:tcPr>
            </w:tcPrChange>
          </w:tcPr>
          <w:p w14:paraId="3F70E8DB" w14:textId="04C1EE1E" w:rsidR="00CC40D1" w:rsidDel="00CC40D1" w:rsidRDefault="00CC40D1" w:rsidP="00B73C6A">
            <w:pPr>
              <w:pStyle w:val="BodyText"/>
              <w:ind w:left="34" w:hanging="34"/>
              <w:jc w:val="left"/>
              <w:rPr>
                <w:del w:id="1107" w:author="Debbie Houldsworth" w:date="2020-05-12T09:48:00Z"/>
                <w:b/>
              </w:rPr>
            </w:pPr>
            <w:del w:id="1108" w:author="Debbie Houldsworth" w:date="2020-05-12T09:48:00Z">
              <w:r w:rsidDel="00CC40D1">
                <w:rPr>
                  <w:b/>
                </w:rPr>
                <w:delText>“GDCC Access Agreement”</w:delText>
              </w:r>
            </w:del>
          </w:p>
        </w:tc>
        <w:tc>
          <w:tcPr>
            <w:tcW w:w="5353" w:type="dxa"/>
            <w:gridSpan w:val="2"/>
            <w:vAlign w:val="center"/>
            <w:tcPrChange w:id="1109" w:author="Debbie Houldsworth" w:date="2020-05-12T16:43:00Z">
              <w:tcPr>
                <w:tcW w:w="5353" w:type="dxa"/>
                <w:gridSpan w:val="4"/>
              </w:tcPr>
            </w:tcPrChange>
          </w:tcPr>
          <w:p w14:paraId="69A1DF3D" w14:textId="1ED8B1AB" w:rsidR="00CC40D1" w:rsidDel="00CC40D1" w:rsidRDefault="00CC40D1">
            <w:pPr>
              <w:pStyle w:val="BodyText"/>
              <w:jc w:val="left"/>
              <w:rPr>
                <w:del w:id="1110" w:author="Debbie Houldsworth" w:date="2020-05-12T09:48:00Z"/>
              </w:rPr>
              <w:pPrChange w:id="1111" w:author="Debbie Houldsworth" w:date="2020-05-12T16:43:00Z">
                <w:pPr>
                  <w:pStyle w:val="BodyText"/>
                </w:pPr>
              </w:pPrChange>
            </w:pPr>
            <w:del w:id="1112" w:author="Debbie Houldsworth" w:date="2020-05-12T09:48:00Z">
              <w:r w:rsidDel="00CC40D1">
                <w:delText>means an agreement for access to and use of the Central Charge Database substantially in the form set out in Part 2 of Schedule 15;</w:delText>
              </w:r>
            </w:del>
          </w:p>
        </w:tc>
      </w:tr>
      <w:tr w:rsidR="009441A1" w:rsidDel="00CC40D1" w14:paraId="3F37D7B7" w14:textId="2A4124F8" w:rsidTr="00E314F2">
        <w:tblPrEx>
          <w:tblPrExChange w:id="1113"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1114" w:author="Debbie Houldsworth" w:date="2020-05-12T09:48:00Z"/>
          <w:trPrChange w:id="1115" w:author="Debbie Houldsworth" w:date="2020-05-12T16:43:00Z">
            <w:trPr>
              <w:gridBefore w:val="1"/>
            </w:trPr>
          </w:trPrChange>
        </w:trPr>
        <w:tc>
          <w:tcPr>
            <w:tcW w:w="3544" w:type="dxa"/>
            <w:vAlign w:val="center"/>
            <w:tcPrChange w:id="1116" w:author="Debbie Houldsworth" w:date="2020-05-12T16:43:00Z">
              <w:tcPr>
                <w:tcW w:w="3544" w:type="dxa"/>
                <w:gridSpan w:val="2"/>
                <w:vAlign w:val="center"/>
              </w:tcPr>
            </w:tcPrChange>
          </w:tcPr>
          <w:p w14:paraId="0DCBB160" w14:textId="6DB3F8D5" w:rsidR="00CC40D1" w:rsidDel="00CC40D1" w:rsidRDefault="00CC40D1" w:rsidP="00B73C6A">
            <w:pPr>
              <w:pStyle w:val="BodyText"/>
              <w:ind w:left="34" w:hanging="34"/>
              <w:jc w:val="left"/>
              <w:rPr>
                <w:del w:id="1117" w:author="Debbie Houldsworth" w:date="2020-05-12T09:48:00Z"/>
                <w:b/>
              </w:rPr>
            </w:pPr>
            <w:del w:id="1118" w:author="Debbie Houldsworth" w:date="2020-05-12T09:48:00Z">
              <w:r w:rsidDel="00CC40D1">
                <w:rPr>
                  <w:b/>
                </w:rPr>
                <w:delText>“GDCC User”</w:delText>
              </w:r>
            </w:del>
          </w:p>
        </w:tc>
        <w:tc>
          <w:tcPr>
            <w:tcW w:w="5353" w:type="dxa"/>
            <w:gridSpan w:val="2"/>
            <w:vAlign w:val="center"/>
            <w:tcPrChange w:id="1119" w:author="Debbie Houldsworth" w:date="2020-05-12T16:43:00Z">
              <w:tcPr>
                <w:tcW w:w="5353" w:type="dxa"/>
                <w:gridSpan w:val="4"/>
              </w:tcPr>
            </w:tcPrChange>
          </w:tcPr>
          <w:p w14:paraId="5A60660D" w14:textId="2C5DEC5B" w:rsidR="00CC40D1" w:rsidDel="00CC40D1" w:rsidRDefault="00CC40D1">
            <w:pPr>
              <w:pStyle w:val="BodyText"/>
              <w:jc w:val="left"/>
              <w:rPr>
                <w:del w:id="1120" w:author="Debbie Houldsworth" w:date="2020-05-12T09:48:00Z"/>
              </w:rPr>
              <w:pPrChange w:id="1121" w:author="Debbie Houldsworth" w:date="2020-05-12T16:43:00Z">
                <w:pPr>
                  <w:pStyle w:val="BodyText"/>
                </w:pPr>
              </w:pPrChange>
            </w:pPr>
            <w:del w:id="1122" w:author="Debbie Houldsworth" w:date="2020-05-12T09:48:00Z">
              <w:r w:rsidDel="00CC40D1">
                <w:delText>means a User under a GDCC Access Agreement;</w:delText>
              </w:r>
            </w:del>
          </w:p>
        </w:tc>
      </w:tr>
      <w:tr w:rsidR="009441A1" w:rsidDel="00CC40D1" w14:paraId="1C6118B6" w14:textId="225E9A8D" w:rsidTr="00E314F2">
        <w:tblPrEx>
          <w:tblPrExChange w:id="1123"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1124" w:author="Debbie Houldsworth" w:date="2020-05-12T09:48:00Z"/>
          <w:trPrChange w:id="1125" w:author="Debbie Houldsworth" w:date="2020-05-12T16:43:00Z">
            <w:trPr>
              <w:gridBefore w:val="1"/>
            </w:trPr>
          </w:trPrChange>
        </w:trPr>
        <w:tc>
          <w:tcPr>
            <w:tcW w:w="3544" w:type="dxa"/>
            <w:vAlign w:val="center"/>
            <w:tcPrChange w:id="1126" w:author="Debbie Houldsworth" w:date="2020-05-12T16:43:00Z">
              <w:tcPr>
                <w:tcW w:w="3544" w:type="dxa"/>
                <w:gridSpan w:val="2"/>
                <w:vAlign w:val="center"/>
              </w:tcPr>
            </w:tcPrChange>
          </w:tcPr>
          <w:p w14:paraId="5C5B5CE6" w14:textId="11F736C7" w:rsidR="00CC40D1" w:rsidDel="00CC40D1" w:rsidRDefault="00CC40D1" w:rsidP="00B73C6A">
            <w:pPr>
              <w:pStyle w:val="BodyText"/>
              <w:ind w:left="34" w:hanging="34"/>
              <w:jc w:val="left"/>
              <w:rPr>
                <w:del w:id="1127" w:author="Debbie Houldsworth" w:date="2020-05-12T09:48:00Z"/>
                <w:b/>
              </w:rPr>
            </w:pPr>
            <w:del w:id="1128" w:author="Debbie Houldsworth" w:date="2020-05-12T09:48:00Z">
              <w:r w:rsidDel="00CC40D1">
                <w:rPr>
                  <w:b/>
                </w:rPr>
                <w:delText>“Generating Plant”</w:delText>
              </w:r>
            </w:del>
          </w:p>
        </w:tc>
        <w:tc>
          <w:tcPr>
            <w:tcW w:w="5353" w:type="dxa"/>
            <w:gridSpan w:val="2"/>
            <w:vAlign w:val="center"/>
            <w:tcPrChange w:id="1129" w:author="Debbie Houldsworth" w:date="2020-05-12T16:43:00Z">
              <w:tcPr>
                <w:tcW w:w="5353" w:type="dxa"/>
                <w:gridSpan w:val="4"/>
              </w:tcPr>
            </w:tcPrChange>
          </w:tcPr>
          <w:p w14:paraId="3807C018" w14:textId="309A1684" w:rsidR="00CC40D1" w:rsidDel="00CC40D1" w:rsidRDefault="00CC40D1">
            <w:pPr>
              <w:pStyle w:val="BodyText"/>
              <w:jc w:val="left"/>
              <w:rPr>
                <w:del w:id="1130" w:author="Debbie Houldsworth" w:date="2020-05-12T09:48:00Z"/>
              </w:rPr>
              <w:pPrChange w:id="1131" w:author="Debbie Houldsworth" w:date="2020-05-12T16:43:00Z">
                <w:pPr>
                  <w:pStyle w:val="BodyText"/>
                </w:pPr>
              </w:pPrChange>
            </w:pPr>
            <w:del w:id="1132" w:author="Debbie Houldsworth" w:date="2020-05-12T09:48:00Z">
              <w:r w:rsidDel="00CC40D1">
                <w:delText>has the meaning given to that term in the BSC;</w:delText>
              </w:r>
            </w:del>
          </w:p>
        </w:tc>
      </w:tr>
      <w:tr w:rsidR="00CC40D1" w14:paraId="4197DA70" w14:textId="77777777" w:rsidTr="00E314F2">
        <w:trPr>
          <w:trPrChange w:id="1133" w:author="Debbie Houldsworth" w:date="2020-05-12T16:43:00Z">
            <w:trPr>
              <w:gridAfter w:val="0"/>
            </w:trPr>
          </w:trPrChange>
        </w:trPr>
        <w:tc>
          <w:tcPr>
            <w:tcW w:w="3544" w:type="dxa"/>
            <w:vAlign w:val="center"/>
            <w:tcPrChange w:id="1134" w:author="Debbie Houldsworth" w:date="2020-05-12T16:43:00Z">
              <w:tcPr>
                <w:tcW w:w="3544" w:type="dxa"/>
                <w:gridSpan w:val="2"/>
              </w:tcPr>
            </w:tcPrChange>
          </w:tcPr>
          <w:p w14:paraId="53FDB63D" w14:textId="77777777" w:rsidR="00CC40D1" w:rsidRDefault="00CC40D1" w:rsidP="00E314F2">
            <w:pPr>
              <w:pStyle w:val="BodyText"/>
              <w:ind w:left="34" w:hanging="34"/>
              <w:jc w:val="left"/>
              <w:rPr>
                <w:b/>
              </w:rPr>
            </w:pPr>
            <w:r>
              <w:rPr>
                <w:b/>
              </w:rPr>
              <w:t>“Good Industry Practice”</w:t>
            </w:r>
          </w:p>
        </w:tc>
        <w:tc>
          <w:tcPr>
            <w:tcW w:w="5353" w:type="dxa"/>
            <w:gridSpan w:val="2"/>
            <w:vAlign w:val="center"/>
            <w:tcPrChange w:id="1135" w:author="Debbie Houldsworth" w:date="2020-05-12T16:43:00Z">
              <w:tcPr>
                <w:tcW w:w="5353" w:type="dxa"/>
                <w:gridSpan w:val="4"/>
              </w:tcPr>
            </w:tcPrChange>
          </w:tcPr>
          <w:p w14:paraId="47451DDF" w14:textId="77777777" w:rsidR="00CC40D1" w:rsidRDefault="00CC40D1">
            <w:pPr>
              <w:pStyle w:val="BodyText"/>
              <w:jc w:val="left"/>
              <w:pPrChange w:id="1136" w:author="Debbie Houldsworth" w:date="2020-05-12T16:43:00Z">
                <w:pPr>
                  <w:pStyle w:val="BodyText"/>
                  <w:framePr w:hSpace="181" w:wrap="around" w:hAnchor="text" w:xAlign="center" w:yAlign="center"/>
                  <w:suppressOverlap/>
                </w:pPr>
              </w:pPrChange>
            </w:pPr>
            <w:r>
              <w:t>means the exercise of that degree of skill, diligence, prudence and foresight which would reasonably and ordinarily be expected from a skilled and experienced operator engaged in the same type of undertaking under the same or similar circumstances;</w:t>
            </w:r>
          </w:p>
        </w:tc>
      </w:tr>
      <w:tr w:rsidR="00CC40D1" w:rsidDel="00CC40D1" w14:paraId="479FF1FF" w14:textId="3C58CB9B" w:rsidTr="00E314F2">
        <w:trPr>
          <w:del w:id="1137" w:author="Debbie Houldsworth" w:date="2020-05-12T09:48:00Z"/>
          <w:trPrChange w:id="1138" w:author="Debbie Houldsworth" w:date="2020-05-12T16:43:00Z">
            <w:trPr>
              <w:gridAfter w:val="0"/>
            </w:trPr>
          </w:trPrChange>
        </w:trPr>
        <w:tc>
          <w:tcPr>
            <w:tcW w:w="3544" w:type="dxa"/>
            <w:vAlign w:val="center"/>
            <w:tcPrChange w:id="1139" w:author="Debbie Houldsworth" w:date="2020-05-12T16:43:00Z">
              <w:tcPr>
                <w:tcW w:w="3544" w:type="dxa"/>
                <w:gridSpan w:val="2"/>
              </w:tcPr>
            </w:tcPrChange>
          </w:tcPr>
          <w:p w14:paraId="79A3E023" w14:textId="339BF539" w:rsidR="00CC40D1" w:rsidDel="00CC40D1" w:rsidRDefault="00CC40D1" w:rsidP="00B73C6A">
            <w:pPr>
              <w:pStyle w:val="BodyText"/>
              <w:ind w:left="34" w:hanging="34"/>
              <w:jc w:val="left"/>
              <w:rPr>
                <w:del w:id="1140" w:author="Debbie Houldsworth" w:date="2020-05-12T09:48:00Z"/>
                <w:b/>
              </w:rPr>
            </w:pPr>
            <w:del w:id="1141" w:author="Debbie Houldsworth" w:date="2020-05-12T09:48:00Z">
              <w:r w:rsidDel="00CC40D1">
                <w:rPr>
                  <w:b/>
                </w:rPr>
                <w:delText>“Green Deal”</w:delText>
              </w:r>
            </w:del>
          </w:p>
          <w:p w14:paraId="1EDA9CAC" w14:textId="0FF7415C" w:rsidR="00CC40D1" w:rsidDel="00CC40D1" w:rsidRDefault="00CC40D1" w:rsidP="00B73C6A">
            <w:pPr>
              <w:pStyle w:val="BodyText"/>
              <w:ind w:left="34" w:hanging="34"/>
              <w:jc w:val="left"/>
              <w:rPr>
                <w:del w:id="1142" w:author="Debbie Houldsworth" w:date="2020-05-12T09:48:00Z"/>
                <w:b/>
              </w:rPr>
            </w:pPr>
            <w:del w:id="1143" w:author="Debbie Houldsworth" w:date="2020-05-12T09:48:00Z">
              <w:r w:rsidDel="00CC40D1">
                <w:rPr>
                  <w:b/>
                </w:rPr>
                <w:delText>“Green Deal Arrangements Agreement (GDAA)”</w:delText>
              </w:r>
            </w:del>
          </w:p>
        </w:tc>
        <w:tc>
          <w:tcPr>
            <w:tcW w:w="5353" w:type="dxa"/>
            <w:gridSpan w:val="2"/>
            <w:vAlign w:val="center"/>
            <w:tcPrChange w:id="1144" w:author="Debbie Houldsworth" w:date="2020-05-12T16:43:00Z">
              <w:tcPr>
                <w:tcW w:w="5353" w:type="dxa"/>
                <w:gridSpan w:val="4"/>
              </w:tcPr>
            </w:tcPrChange>
          </w:tcPr>
          <w:p w14:paraId="43B932FF" w14:textId="73DCDAAB" w:rsidR="00CC40D1" w:rsidDel="00CC40D1" w:rsidRDefault="00CC40D1">
            <w:pPr>
              <w:pStyle w:val="BodyText"/>
              <w:jc w:val="left"/>
              <w:rPr>
                <w:del w:id="1145" w:author="Debbie Houldsworth" w:date="2020-05-12T09:48:00Z"/>
              </w:rPr>
              <w:pPrChange w:id="1146" w:author="Debbie Houldsworth" w:date="2020-05-12T16:43:00Z">
                <w:pPr>
                  <w:pStyle w:val="BodyText"/>
                </w:pPr>
              </w:pPrChange>
            </w:pPr>
            <w:del w:id="1147" w:author="Debbie Houldsworth" w:date="2020-05-12T09:48:00Z">
              <w:r w:rsidRPr="00452EB4" w:rsidDel="00CC40D1">
                <w:delText>means the green deal scheme established pursuant to Part 1, Chapter 1 of the Energy Act 2011;</w:delText>
              </w:r>
            </w:del>
          </w:p>
          <w:p w14:paraId="32E6498A" w14:textId="1026D227" w:rsidR="00CC40D1" w:rsidDel="00CC40D1" w:rsidRDefault="00CC40D1">
            <w:pPr>
              <w:pStyle w:val="BodyText"/>
              <w:jc w:val="left"/>
              <w:rPr>
                <w:del w:id="1148" w:author="Debbie Houldsworth" w:date="2020-05-12T09:48:00Z"/>
              </w:rPr>
              <w:pPrChange w:id="1149" w:author="Debbie Houldsworth" w:date="2020-05-12T16:43:00Z">
                <w:pPr>
                  <w:pStyle w:val="BodyText"/>
                </w:pPr>
              </w:pPrChange>
            </w:pPr>
            <w:del w:id="1150" w:author="Debbie Houldsworth" w:date="2020-05-12T09:48:00Z">
              <w:r w:rsidDel="00CC40D1">
                <w:delText>means the agreement of that name required to be maintained pursuant to Standard Condition 38 of the Electricity Supply Licence;</w:delText>
              </w:r>
            </w:del>
          </w:p>
        </w:tc>
      </w:tr>
      <w:tr w:rsidR="00CC40D1" w:rsidDel="00CC40D1" w14:paraId="005A3B79" w14:textId="2E1DE54C" w:rsidTr="00E314F2">
        <w:trPr>
          <w:del w:id="1151" w:author="Debbie Houldsworth" w:date="2020-05-12T09:48:00Z"/>
          <w:trPrChange w:id="1152" w:author="Debbie Houldsworth" w:date="2020-05-12T16:43:00Z">
            <w:trPr>
              <w:gridAfter w:val="0"/>
            </w:trPr>
          </w:trPrChange>
        </w:trPr>
        <w:tc>
          <w:tcPr>
            <w:tcW w:w="3544" w:type="dxa"/>
            <w:vAlign w:val="center"/>
            <w:tcPrChange w:id="1153" w:author="Debbie Houldsworth" w:date="2020-05-12T16:43:00Z">
              <w:tcPr>
                <w:tcW w:w="3544" w:type="dxa"/>
                <w:gridSpan w:val="2"/>
              </w:tcPr>
            </w:tcPrChange>
          </w:tcPr>
          <w:p w14:paraId="5E13ACAF" w14:textId="338EAF14" w:rsidR="00CC40D1" w:rsidDel="00CC40D1" w:rsidRDefault="00CC40D1" w:rsidP="00B73C6A">
            <w:pPr>
              <w:pStyle w:val="BodyText"/>
              <w:ind w:left="34" w:hanging="34"/>
              <w:jc w:val="left"/>
              <w:rPr>
                <w:del w:id="1154" w:author="Debbie Houldsworth" w:date="2020-05-12T09:48:00Z"/>
                <w:b/>
              </w:rPr>
            </w:pPr>
            <w:del w:id="1155" w:author="Debbie Houldsworth" w:date="2020-05-12T09:48:00Z">
              <w:r w:rsidDel="00CC40D1">
                <w:rPr>
                  <w:b/>
                </w:rPr>
                <w:delText>“Green Deal Arrangements Data”</w:delText>
              </w:r>
            </w:del>
          </w:p>
        </w:tc>
        <w:tc>
          <w:tcPr>
            <w:tcW w:w="5353" w:type="dxa"/>
            <w:gridSpan w:val="2"/>
            <w:vAlign w:val="center"/>
            <w:tcPrChange w:id="1156" w:author="Debbie Houldsworth" w:date="2020-05-12T16:43:00Z">
              <w:tcPr>
                <w:tcW w:w="5353" w:type="dxa"/>
                <w:gridSpan w:val="4"/>
              </w:tcPr>
            </w:tcPrChange>
          </w:tcPr>
          <w:p w14:paraId="33D4A8BD" w14:textId="29BF61F6" w:rsidR="00CC40D1" w:rsidDel="00CC40D1" w:rsidRDefault="00CC40D1">
            <w:pPr>
              <w:pStyle w:val="BodyText"/>
              <w:jc w:val="left"/>
              <w:rPr>
                <w:del w:id="1157" w:author="Debbie Houldsworth" w:date="2020-05-12T09:48:00Z"/>
              </w:rPr>
              <w:pPrChange w:id="1158" w:author="Debbie Houldsworth" w:date="2020-05-12T16:43:00Z">
                <w:pPr>
                  <w:pStyle w:val="BodyText"/>
                </w:pPr>
              </w:pPrChange>
            </w:pPr>
            <w:del w:id="1159" w:author="Debbie Houldsworth" w:date="2020-05-12T09:48:00Z">
              <w:r w:rsidDel="00CC40D1">
                <w:delText>means the data identified in paragraph 3 of Standard Condition 35 of the Electricity Supply Licence;</w:delText>
              </w:r>
            </w:del>
          </w:p>
        </w:tc>
      </w:tr>
      <w:tr w:rsidR="00B12145" w:rsidDel="00CC40D1" w14:paraId="730C7ED4" w14:textId="77777777" w:rsidTr="00E314F2">
        <w:trPr>
          <w:del w:id="1160" w:author="Debbie Houldsworth" w:date="2020-05-12T09:48:00Z"/>
        </w:trPr>
        <w:tc>
          <w:tcPr>
            <w:tcW w:w="3544" w:type="dxa"/>
            <w:vAlign w:val="center"/>
          </w:tcPr>
          <w:p w14:paraId="20A83826" w14:textId="56E91049" w:rsidR="00CC40D1" w:rsidDel="00CC40D1" w:rsidRDefault="00CC40D1" w:rsidP="00B73C6A">
            <w:pPr>
              <w:pStyle w:val="BodyText"/>
              <w:ind w:left="34" w:hanging="34"/>
              <w:jc w:val="left"/>
              <w:rPr>
                <w:del w:id="1161" w:author="Debbie Houldsworth" w:date="2020-05-12T09:48:00Z"/>
                <w:b/>
              </w:rPr>
            </w:pPr>
            <w:del w:id="1162" w:author="Debbie Houldsworth" w:date="2020-05-12T09:48:00Z">
              <w:r w:rsidDel="00CC40D1">
                <w:rPr>
                  <w:b/>
                </w:rPr>
                <w:delText>“Green Deal Charges”</w:delText>
              </w:r>
            </w:del>
          </w:p>
        </w:tc>
        <w:tc>
          <w:tcPr>
            <w:tcW w:w="5353" w:type="dxa"/>
            <w:gridSpan w:val="2"/>
            <w:vAlign w:val="center"/>
          </w:tcPr>
          <w:p w14:paraId="707EBD34" w14:textId="719292AF" w:rsidR="00CC40D1" w:rsidDel="00CC40D1" w:rsidRDefault="00CC40D1">
            <w:pPr>
              <w:pStyle w:val="BodyText"/>
              <w:jc w:val="left"/>
              <w:rPr>
                <w:del w:id="1163" w:author="Debbie Houldsworth" w:date="2020-05-12T09:48:00Z"/>
              </w:rPr>
              <w:pPrChange w:id="1164" w:author="Debbie Houldsworth" w:date="2020-05-12T16:43:00Z">
                <w:pPr>
                  <w:pStyle w:val="BodyText"/>
                </w:pPr>
              </w:pPrChange>
            </w:pPr>
            <w:del w:id="1165" w:author="Debbie Houldsworth" w:date="2020-05-12T09:48:00Z">
              <w:r w:rsidDel="00CC40D1">
                <w:delText>means payments required to be made under a Green Deal Plan by a Green Deal Bill Payer, as referred to in section 1(6) of the Energy Act 2011;</w:delText>
              </w:r>
            </w:del>
          </w:p>
        </w:tc>
      </w:tr>
      <w:tr w:rsidR="00E314F2" w:rsidDel="00CC40D1" w14:paraId="0158245C" w14:textId="77777777" w:rsidTr="00E314F2">
        <w:tblPrEx>
          <w:tblPrExChange w:id="1166"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1167" w:author="Debbie Houldsworth" w:date="2020-05-12T09:48:00Z"/>
          <w:trPrChange w:id="1168" w:author="Debbie Houldsworth" w:date="2020-05-12T16:43:00Z">
            <w:trPr>
              <w:gridBefore w:val="1"/>
            </w:trPr>
          </w:trPrChange>
        </w:trPr>
        <w:tc>
          <w:tcPr>
            <w:tcW w:w="3544" w:type="dxa"/>
            <w:vAlign w:val="center"/>
            <w:tcPrChange w:id="1169" w:author="Debbie Houldsworth" w:date="2020-05-12T16:43:00Z">
              <w:tcPr>
                <w:tcW w:w="3544" w:type="dxa"/>
                <w:gridSpan w:val="2"/>
                <w:vAlign w:val="center"/>
              </w:tcPr>
            </w:tcPrChange>
          </w:tcPr>
          <w:p w14:paraId="6FAECFC2" w14:textId="0EEBF7D2" w:rsidR="00CC40D1" w:rsidDel="00CC40D1" w:rsidRDefault="00CC40D1" w:rsidP="00B73C6A">
            <w:pPr>
              <w:pStyle w:val="BodyText"/>
              <w:ind w:left="34" w:hanging="34"/>
              <w:jc w:val="left"/>
              <w:rPr>
                <w:del w:id="1170" w:author="Debbie Houldsworth" w:date="2020-05-12T09:48:00Z"/>
                <w:b/>
              </w:rPr>
            </w:pPr>
            <w:del w:id="1171" w:author="Debbie Houldsworth" w:date="2020-05-12T09:48:00Z">
              <w:r w:rsidDel="00CC40D1">
                <w:rPr>
                  <w:b/>
                </w:rPr>
                <w:delText>“Green Deal Framework Regulations”</w:delText>
              </w:r>
            </w:del>
          </w:p>
        </w:tc>
        <w:tc>
          <w:tcPr>
            <w:tcW w:w="5353" w:type="dxa"/>
            <w:gridSpan w:val="2"/>
            <w:vAlign w:val="center"/>
            <w:tcPrChange w:id="1172" w:author="Debbie Houldsworth" w:date="2020-05-12T16:43:00Z">
              <w:tcPr>
                <w:tcW w:w="5353" w:type="dxa"/>
                <w:gridSpan w:val="4"/>
              </w:tcPr>
            </w:tcPrChange>
          </w:tcPr>
          <w:p w14:paraId="206528AF" w14:textId="362687F7" w:rsidR="00CC40D1" w:rsidDel="00CC40D1" w:rsidRDefault="00CC40D1">
            <w:pPr>
              <w:pStyle w:val="BodyText"/>
              <w:tabs>
                <w:tab w:val="clear" w:pos="2160"/>
                <w:tab w:val="left" w:pos="709"/>
              </w:tabs>
              <w:jc w:val="left"/>
              <w:rPr>
                <w:del w:id="1173" w:author="Debbie Houldsworth" w:date="2020-05-12T09:48:00Z"/>
              </w:rPr>
              <w:pPrChange w:id="1174" w:author="Debbie Houldsworth" w:date="2020-05-12T16:43:00Z">
                <w:pPr>
                  <w:pStyle w:val="BodyText"/>
                  <w:tabs>
                    <w:tab w:val="clear" w:pos="2160"/>
                    <w:tab w:val="left" w:pos="709"/>
                  </w:tabs>
                </w:pPr>
              </w:pPrChange>
            </w:pPr>
            <w:del w:id="1175" w:author="Debbie Houldsworth" w:date="2020-05-12T09:48:00Z">
              <w:r w:rsidDel="00CC40D1">
                <w:delText xml:space="preserve">Means the Green Deal Framework (Disclosure, Acknowledgment, Redress etc.) Regulations 2012; </w:delText>
              </w:r>
            </w:del>
          </w:p>
        </w:tc>
      </w:tr>
      <w:tr w:rsidR="009441A1" w:rsidDel="00CC40D1" w14:paraId="29A59FF4" w14:textId="0DECE13F" w:rsidTr="00E314F2">
        <w:tblPrEx>
          <w:tblPrExChange w:id="1176"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1177" w:author="Debbie Houldsworth" w:date="2020-05-12T09:48:00Z"/>
          <w:trPrChange w:id="1178" w:author="Debbie Houldsworth" w:date="2020-05-12T16:43:00Z">
            <w:trPr>
              <w:gridBefore w:val="1"/>
            </w:trPr>
          </w:trPrChange>
        </w:trPr>
        <w:tc>
          <w:tcPr>
            <w:tcW w:w="3544" w:type="dxa"/>
            <w:vAlign w:val="center"/>
            <w:tcPrChange w:id="1179" w:author="Debbie Houldsworth" w:date="2020-05-12T16:43:00Z">
              <w:tcPr>
                <w:tcW w:w="3544" w:type="dxa"/>
                <w:gridSpan w:val="2"/>
                <w:vAlign w:val="center"/>
              </w:tcPr>
            </w:tcPrChange>
          </w:tcPr>
          <w:p w14:paraId="3829A4CE" w14:textId="512DF077" w:rsidR="00CC40D1" w:rsidDel="00CC40D1" w:rsidRDefault="00CC40D1" w:rsidP="00B73C6A">
            <w:pPr>
              <w:pStyle w:val="BodyText"/>
              <w:ind w:left="34" w:hanging="34"/>
              <w:jc w:val="left"/>
              <w:rPr>
                <w:del w:id="1180" w:author="Debbie Houldsworth" w:date="2020-05-12T09:48:00Z"/>
                <w:b/>
              </w:rPr>
            </w:pPr>
            <w:del w:id="1181" w:author="Debbie Houldsworth" w:date="2020-05-12T09:48:00Z">
              <w:r w:rsidDel="00CC40D1">
                <w:rPr>
                  <w:b/>
                </w:rPr>
                <w:delText>“GDAA Panel”</w:delText>
              </w:r>
            </w:del>
          </w:p>
        </w:tc>
        <w:tc>
          <w:tcPr>
            <w:tcW w:w="5353" w:type="dxa"/>
            <w:gridSpan w:val="2"/>
            <w:vAlign w:val="center"/>
            <w:tcPrChange w:id="1182" w:author="Debbie Houldsworth" w:date="2020-05-12T16:43:00Z">
              <w:tcPr>
                <w:tcW w:w="5353" w:type="dxa"/>
                <w:gridSpan w:val="4"/>
              </w:tcPr>
            </w:tcPrChange>
          </w:tcPr>
          <w:p w14:paraId="30A44987" w14:textId="3A84A64E" w:rsidR="00CC40D1" w:rsidDel="00CC40D1" w:rsidRDefault="00CC40D1">
            <w:pPr>
              <w:pStyle w:val="BodyText"/>
              <w:jc w:val="left"/>
              <w:rPr>
                <w:del w:id="1183" w:author="Debbie Houldsworth" w:date="2020-05-12T09:48:00Z"/>
              </w:rPr>
              <w:pPrChange w:id="1184" w:author="Debbie Houldsworth" w:date="2020-05-12T16:43:00Z">
                <w:pPr>
                  <w:pStyle w:val="BodyText"/>
                </w:pPr>
              </w:pPrChange>
            </w:pPr>
            <w:del w:id="1185" w:author="Debbie Houldsworth" w:date="2020-05-12T09:48:00Z">
              <w:r w:rsidDel="00CC40D1">
                <w:delText>means the body constituted under Clause 5 of the GDAA or, where Clause 5.3 of the GDAA applies, the Secretary of State;</w:delText>
              </w:r>
            </w:del>
          </w:p>
        </w:tc>
      </w:tr>
      <w:tr w:rsidR="009441A1" w:rsidDel="00CC40D1" w14:paraId="081A5A8A" w14:textId="163BBB5D" w:rsidTr="00E314F2">
        <w:tblPrEx>
          <w:tblPrExChange w:id="1186"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1187" w:author="Debbie Houldsworth" w:date="2020-05-12T09:48:00Z"/>
          <w:trPrChange w:id="1188" w:author="Debbie Houldsworth" w:date="2020-05-12T16:43:00Z">
            <w:trPr>
              <w:gridBefore w:val="1"/>
            </w:trPr>
          </w:trPrChange>
        </w:trPr>
        <w:tc>
          <w:tcPr>
            <w:tcW w:w="3544" w:type="dxa"/>
            <w:vAlign w:val="center"/>
            <w:tcPrChange w:id="1189" w:author="Debbie Houldsworth" w:date="2020-05-12T16:43:00Z">
              <w:tcPr>
                <w:tcW w:w="3544" w:type="dxa"/>
                <w:gridSpan w:val="2"/>
                <w:vAlign w:val="center"/>
              </w:tcPr>
            </w:tcPrChange>
          </w:tcPr>
          <w:p w14:paraId="51F61A4C" w14:textId="7CD98503" w:rsidR="00CC40D1" w:rsidDel="00CC40D1" w:rsidRDefault="00CC40D1" w:rsidP="00B73C6A">
            <w:pPr>
              <w:pStyle w:val="BodyText"/>
              <w:ind w:left="34" w:hanging="34"/>
              <w:jc w:val="left"/>
              <w:rPr>
                <w:del w:id="1190" w:author="Debbie Houldsworth" w:date="2020-05-12T09:48:00Z"/>
                <w:b/>
              </w:rPr>
            </w:pPr>
            <w:del w:id="1191" w:author="Debbie Houldsworth" w:date="2020-05-12T09:48:00Z">
              <w:r w:rsidDel="00CC40D1">
                <w:rPr>
                  <w:b/>
                </w:rPr>
                <w:delText>“Green Deal Interested Participant”</w:delText>
              </w:r>
            </w:del>
          </w:p>
        </w:tc>
        <w:tc>
          <w:tcPr>
            <w:tcW w:w="5353" w:type="dxa"/>
            <w:gridSpan w:val="2"/>
            <w:vAlign w:val="center"/>
            <w:tcPrChange w:id="1192" w:author="Debbie Houldsworth" w:date="2020-05-12T16:43:00Z">
              <w:tcPr>
                <w:tcW w:w="5353" w:type="dxa"/>
                <w:gridSpan w:val="4"/>
              </w:tcPr>
            </w:tcPrChange>
          </w:tcPr>
          <w:p w14:paraId="695BBA76" w14:textId="444CC258" w:rsidR="00CC40D1" w:rsidDel="00CC40D1" w:rsidRDefault="00CC40D1">
            <w:pPr>
              <w:pStyle w:val="BodyText"/>
              <w:jc w:val="left"/>
              <w:rPr>
                <w:del w:id="1193" w:author="Debbie Houldsworth" w:date="2020-05-12T09:48:00Z"/>
              </w:rPr>
              <w:pPrChange w:id="1194" w:author="Debbie Houldsworth" w:date="2020-05-12T16:43:00Z">
                <w:pPr>
                  <w:pStyle w:val="BodyText"/>
                </w:pPr>
              </w:pPrChange>
            </w:pPr>
            <w:del w:id="1195" w:author="Debbie Houldsworth" w:date="2020-05-12T09:48:00Z">
              <w:r w:rsidDel="00CC40D1">
                <w:delText>means:</w:delText>
              </w:r>
            </w:del>
          </w:p>
          <w:p w14:paraId="7F0D2D6F" w14:textId="5AFC87CB" w:rsidR="00CC40D1" w:rsidDel="00CC40D1" w:rsidRDefault="00CC40D1">
            <w:pPr>
              <w:pStyle w:val="BodyText"/>
              <w:jc w:val="left"/>
              <w:rPr>
                <w:del w:id="1196" w:author="Debbie Houldsworth" w:date="2020-05-12T09:48:00Z"/>
              </w:rPr>
              <w:pPrChange w:id="1197" w:author="Debbie Houldsworth" w:date="2020-05-12T16:43:00Z">
                <w:pPr>
                  <w:pStyle w:val="BodyText"/>
                </w:pPr>
              </w:pPrChange>
            </w:pPr>
            <w:del w:id="1198" w:author="Debbie Houldsworth" w:date="2020-05-12T09:48:00Z">
              <w:r w:rsidDel="00CC40D1">
                <w:delText>(i) the secretary to the GDAA Panel; and</w:delText>
              </w:r>
            </w:del>
          </w:p>
          <w:p w14:paraId="37950318" w14:textId="70F7BE09" w:rsidR="00CC40D1" w:rsidDel="00CC40D1" w:rsidRDefault="00CC40D1">
            <w:pPr>
              <w:pStyle w:val="BodyText"/>
              <w:jc w:val="left"/>
              <w:rPr>
                <w:del w:id="1199" w:author="Debbie Houldsworth" w:date="2020-05-12T09:48:00Z"/>
              </w:rPr>
              <w:pPrChange w:id="1200" w:author="Debbie Houldsworth" w:date="2020-05-12T16:43:00Z">
                <w:pPr>
                  <w:pStyle w:val="BodyText"/>
                </w:pPr>
              </w:pPrChange>
            </w:pPr>
            <w:del w:id="1201" w:author="Debbie Houldsworth" w:date="2020-05-12T09:48:00Z">
              <w:r w:rsidDel="00CC40D1">
                <w:delText>(ii) any person not entitled to become a party to this Agreement and who:</w:delText>
              </w:r>
            </w:del>
          </w:p>
          <w:p w14:paraId="6AA48EA7" w14:textId="68E01E89" w:rsidR="00CC40D1" w:rsidDel="00CC40D1" w:rsidRDefault="00CC40D1">
            <w:pPr>
              <w:pStyle w:val="BodyText"/>
              <w:numPr>
                <w:ilvl w:val="0"/>
                <w:numId w:val="71"/>
              </w:numPr>
              <w:tabs>
                <w:tab w:val="clear" w:pos="2160"/>
                <w:tab w:val="left" w:pos="709"/>
              </w:tabs>
              <w:jc w:val="left"/>
              <w:rPr>
                <w:del w:id="1202" w:author="Debbie Houldsworth" w:date="2020-05-12T09:48:00Z"/>
              </w:rPr>
              <w:pPrChange w:id="1203" w:author="Debbie Houldsworth" w:date="2020-05-12T16:43:00Z">
                <w:pPr>
                  <w:pStyle w:val="BodyText"/>
                  <w:numPr>
                    <w:numId w:val="71"/>
                  </w:numPr>
                  <w:tabs>
                    <w:tab w:val="clear" w:pos="2160"/>
                    <w:tab w:val="left" w:pos="709"/>
                  </w:tabs>
                  <w:ind w:left="720" w:hanging="360"/>
                </w:pPr>
              </w:pPrChange>
            </w:pPr>
            <w:del w:id="1204" w:author="Debbie Houldsworth" w:date="2020-05-12T09:48:00Z">
              <w:r w:rsidDel="00CC40D1">
                <w:delText>has been assigned a Market Participant Id as a Green Deal Provider or Green Deal Remittance Processor;</w:delText>
              </w:r>
            </w:del>
          </w:p>
          <w:p w14:paraId="46017BD4" w14:textId="619D8C13" w:rsidR="00CC40D1" w:rsidDel="00CC40D1" w:rsidRDefault="00CC40D1">
            <w:pPr>
              <w:pStyle w:val="BodyText"/>
              <w:numPr>
                <w:ilvl w:val="0"/>
                <w:numId w:val="71"/>
              </w:numPr>
              <w:tabs>
                <w:tab w:val="clear" w:pos="2160"/>
                <w:tab w:val="left" w:pos="709"/>
              </w:tabs>
              <w:jc w:val="left"/>
              <w:rPr>
                <w:del w:id="1205" w:author="Debbie Houldsworth" w:date="2020-05-12T09:48:00Z"/>
              </w:rPr>
              <w:pPrChange w:id="1206" w:author="Debbie Houldsworth" w:date="2020-05-12T16:43:00Z">
                <w:pPr>
                  <w:pStyle w:val="BodyText"/>
                  <w:numPr>
                    <w:numId w:val="71"/>
                  </w:numPr>
                  <w:tabs>
                    <w:tab w:val="clear" w:pos="2160"/>
                    <w:tab w:val="left" w:pos="709"/>
                  </w:tabs>
                  <w:ind w:left="720" w:hanging="360"/>
                </w:pPr>
              </w:pPrChange>
            </w:pPr>
            <w:del w:id="1207" w:author="Debbie Houldsworth" w:date="2020-05-12T09:48:00Z">
              <w:r w:rsidDel="00CC40D1">
                <w:delText xml:space="preserve">is a party to the GDAA; or, </w:delText>
              </w:r>
            </w:del>
          </w:p>
          <w:p w14:paraId="41F841B7" w14:textId="3A8FF08F" w:rsidR="00CC40D1" w:rsidDel="00CC40D1" w:rsidRDefault="00CC40D1">
            <w:pPr>
              <w:pStyle w:val="BodyText"/>
              <w:numPr>
                <w:ilvl w:val="0"/>
                <w:numId w:val="71"/>
              </w:numPr>
              <w:tabs>
                <w:tab w:val="clear" w:pos="2160"/>
                <w:tab w:val="left" w:pos="709"/>
              </w:tabs>
              <w:jc w:val="left"/>
              <w:rPr>
                <w:del w:id="1208" w:author="Debbie Houldsworth" w:date="2020-05-12T09:48:00Z"/>
              </w:rPr>
              <w:pPrChange w:id="1209" w:author="Debbie Houldsworth" w:date="2020-05-12T16:43:00Z">
                <w:pPr>
                  <w:pStyle w:val="BodyText"/>
                  <w:numPr>
                    <w:numId w:val="71"/>
                  </w:numPr>
                  <w:tabs>
                    <w:tab w:val="clear" w:pos="2160"/>
                    <w:tab w:val="left" w:pos="709"/>
                  </w:tabs>
                  <w:ind w:left="720" w:hanging="360"/>
                </w:pPr>
              </w:pPrChange>
            </w:pPr>
            <w:del w:id="1210" w:author="Debbie Houldsworth" w:date="2020-05-12T09:48:00Z">
              <w:r w:rsidDel="00CC40D1">
                <w:delText xml:space="preserve">in the reasonable opinion of MEC, has a legitimate interest in Green Deal Matters; </w:delText>
              </w:r>
            </w:del>
          </w:p>
          <w:p w14:paraId="6BFDF12E" w14:textId="5A374AC1" w:rsidR="00CC40D1" w:rsidDel="00CC40D1" w:rsidRDefault="00CC40D1">
            <w:pPr>
              <w:pStyle w:val="BodyText"/>
              <w:jc w:val="left"/>
              <w:rPr>
                <w:del w:id="1211" w:author="Debbie Houldsworth" w:date="2020-05-12T09:48:00Z"/>
              </w:rPr>
              <w:pPrChange w:id="1212" w:author="Debbie Houldsworth" w:date="2020-05-12T16:43:00Z">
                <w:pPr>
                  <w:pStyle w:val="BodyText"/>
                </w:pPr>
              </w:pPrChange>
            </w:pPr>
            <w:del w:id="1213" w:author="Debbie Houldsworth" w:date="2020-05-12T09:48:00Z">
              <w:r w:rsidDel="00CC40D1">
                <w:delText>and is listed in Part 5 of Schedule 1 (which may, for the avoidance of doubt be maintained and updated from time to time by the Secretary);</w:delText>
              </w:r>
            </w:del>
          </w:p>
        </w:tc>
      </w:tr>
      <w:tr w:rsidR="009441A1" w:rsidDel="00CC40D1" w14:paraId="734C098D" w14:textId="17D183B6" w:rsidTr="00E314F2">
        <w:tblPrEx>
          <w:tblPrExChange w:id="1214"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1215" w:author="Debbie Houldsworth" w:date="2020-05-12T09:48:00Z"/>
          <w:trPrChange w:id="1216" w:author="Debbie Houldsworth" w:date="2020-05-12T16:43:00Z">
            <w:trPr>
              <w:gridBefore w:val="1"/>
            </w:trPr>
          </w:trPrChange>
        </w:trPr>
        <w:tc>
          <w:tcPr>
            <w:tcW w:w="3544" w:type="dxa"/>
            <w:vAlign w:val="center"/>
            <w:tcPrChange w:id="1217" w:author="Debbie Houldsworth" w:date="2020-05-12T16:43:00Z">
              <w:tcPr>
                <w:tcW w:w="3544" w:type="dxa"/>
                <w:gridSpan w:val="2"/>
                <w:vAlign w:val="center"/>
              </w:tcPr>
            </w:tcPrChange>
          </w:tcPr>
          <w:p w14:paraId="7610181A" w14:textId="79F3B121" w:rsidR="00CC40D1" w:rsidDel="00CC40D1" w:rsidRDefault="00CC40D1" w:rsidP="00B73C6A">
            <w:pPr>
              <w:pStyle w:val="BodyText"/>
              <w:ind w:left="34" w:hanging="34"/>
              <w:jc w:val="left"/>
              <w:rPr>
                <w:del w:id="1218" w:author="Debbie Houldsworth" w:date="2020-05-12T09:48:00Z"/>
                <w:b/>
              </w:rPr>
            </w:pPr>
            <w:del w:id="1219" w:author="Debbie Houldsworth" w:date="2020-05-12T09:48:00Z">
              <w:r w:rsidDel="00CC40D1">
                <w:rPr>
                  <w:b/>
                </w:rPr>
                <w:delText>“Green Deal Licensee”</w:delText>
              </w:r>
            </w:del>
          </w:p>
        </w:tc>
        <w:tc>
          <w:tcPr>
            <w:tcW w:w="5353" w:type="dxa"/>
            <w:gridSpan w:val="2"/>
            <w:vAlign w:val="center"/>
            <w:tcPrChange w:id="1220" w:author="Debbie Houldsworth" w:date="2020-05-12T16:43:00Z">
              <w:tcPr>
                <w:tcW w:w="5353" w:type="dxa"/>
                <w:gridSpan w:val="4"/>
              </w:tcPr>
            </w:tcPrChange>
          </w:tcPr>
          <w:p w14:paraId="62799195" w14:textId="1D3E3289" w:rsidR="00CC40D1" w:rsidDel="00CC40D1" w:rsidRDefault="00CC40D1">
            <w:pPr>
              <w:pStyle w:val="Default"/>
              <w:rPr>
                <w:del w:id="1221" w:author="Debbie Houldsworth" w:date="2020-05-12T09:48:00Z"/>
                <w:rFonts w:ascii="Times New Roman" w:hAnsi="Times New Roman" w:cs="Times New Roman"/>
                <w:color w:val="auto"/>
                <w:szCs w:val="20"/>
                <w:lang w:eastAsia="en-US"/>
              </w:rPr>
              <w:pPrChange w:id="1222" w:author="Debbie Houldsworth" w:date="2020-05-12T16:43:00Z">
                <w:pPr>
                  <w:pStyle w:val="Default"/>
                  <w:jc w:val="both"/>
                </w:pPr>
              </w:pPrChange>
            </w:pPr>
            <w:del w:id="1223" w:author="Debbie Houldsworth" w:date="2020-05-12T09:48:00Z">
              <w:r w:rsidDel="00CC40D1">
                <w:rPr>
                  <w:rFonts w:ascii="Times New Roman" w:hAnsi="Times New Roman" w:cs="Times New Roman"/>
                  <w:color w:val="auto"/>
                  <w:szCs w:val="20"/>
                  <w:lang w:eastAsia="en-US"/>
                </w:rPr>
                <w:delText>has the meaning given to that term in Standard Condition 1 of the Electricity Supply Licence;</w:delText>
              </w:r>
            </w:del>
          </w:p>
          <w:p w14:paraId="6CD2EFF2" w14:textId="762580F7" w:rsidR="00CC40D1" w:rsidDel="00CC40D1" w:rsidRDefault="00CC40D1">
            <w:pPr>
              <w:pStyle w:val="Default"/>
              <w:rPr>
                <w:del w:id="1224" w:author="Debbie Houldsworth" w:date="2020-05-12T09:48:00Z"/>
              </w:rPr>
              <w:pPrChange w:id="1225" w:author="Debbie Houldsworth" w:date="2020-05-12T16:43:00Z">
                <w:pPr>
                  <w:pStyle w:val="Default"/>
                  <w:jc w:val="both"/>
                </w:pPr>
              </w:pPrChange>
            </w:pPr>
          </w:p>
        </w:tc>
      </w:tr>
      <w:tr w:rsidR="009441A1" w:rsidDel="00CC40D1" w14:paraId="060E1E24" w14:textId="5327BA3E" w:rsidTr="00E314F2">
        <w:tblPrEx>
          <w:tblPrExChange w:id="1226"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1227" w:author="Debbie Houldsworth" w:date="2020-05-12T09:48:00Z"/>
          <w:trPrChange w:id="1228" w:author="Debbie Houldsworth" w:date="2020-05-12T16:43:00Z">
            <w:trPr>
              <w:gridBefore w:val="1"/>
            </w:trPr>
          </w:trPrChange>
        </w:trPr>
        <w:tc>
          <w:tcPr>
            <w:tcW w:w="3544" w:type="dxa"/>
            <w:vAlign w:val="center"/>
            <w:tcPrChange w:id="1229" w:author="Debbie Houldsworth" w:date="2020-05-12T16:43:00Z">
              <w:tcPr>
                <w:tcW w:w="3544" w:type="dxa"/>
                <w:gridSpan w:val="2"/>
                <w:vAlign w:val="center"/>
              </w:tcPr>
            </w:tcPrChange>
          </w:tcPr>
          <w:p w14:paraId="47176321" w14:textId="073A58DC" w:rsidR="00CC40D1" w:rsidDel="00CC40D1" w:rsidRDefault="00CC40D1" w:rsidP="00B73C6A">
            <w:pPr>
              <w:pStyle w:val="BodyText"/>
              <w:ind w:left="34" w:hanging="34"/>
              <w:jc w:val="left"/>
              <w:rPr>
                <w:del w:id="1230" w:author="Debbie Houldsworth" w:date="2020-05-12T09:48:00Z"/>
                <w:b/>
              </w:rPr>
            </w:pPr>
            <w:del w:id="1231" w:author="Debbie Houldsworth" w:date="2020-05-12T09:48:00Z">
              <w:r w:rsidDel="00CC40D1">
                <w:rPr>
                  <w:b/>
                </w:rPr>
                <w:delText>“Green Deal Matters”</w:delText>
              </w:r>
            </w:del>
          </w:p>
        </w:tc>
        <w:tc>
          <w:tcPr>
            <w:tcW w:w="5353" w:type="dxa"/>
            <w:gridSpan w:val="2"/>
            <w:vAlign w:val="center"/>
            <w:tcPrChange w:id="1232" w:author="Debbie Houldsworth" w:date="2020-05-12T16:43:00Z">
              <w:tcPr>
                <w:tcW w:w="5353" w:type="dxa"/>
                <w:gridSpan w:val="4"/>
              </w:tcPr>
            </w:tcPrChange>
          </w:tcPr>
          <w:p w14:paraId="6742BB08" w14:textId="4867DA1F" w:rsidR="00CC40D1" w:rsidDel="00CC40D1" w:rsidRDefault="00CC40D1">
            <w:pPr>
              <w:pStyle w:val="BodyText"/>
              <w:jc w:val="left"/>
              <w:rPr>
                <w:del w:id="1233" w:author="Debbie Houldsworth" w:date="2020-05-12T09:48:00Z"/>
              </w:rPr>
              <w:pPrChange w:id="1234" w:author="Debbie Houldsworth" w:date="2020-05-12T16:43:00Z">
                <w:pPr>
                  <w:pStyle w:val="BodyText"/>
                </w:pPr>
              </w:pPrChange>
            </w:pPr>
            <w:del w:id="1235" w:author="Debbie Houldsworth" w:date="2020-05-12T09:48:00Z">
              <w:r w:rsidDel="00CC40D1">
                <w:delText xml:space="preserve">means Clauses 5.4, 5.5, 5.6, 5.7, 5.8, 9.18A to 9.18D (inclusive), 15.5.4, 18.14, 18.15, 21.1A, 55, 56 and 57 and the matters dealt with in or under those provisions including, for the avoidance of doubt, Schedule 15, and any provision in the Data Transfer Catalogue to the extent it has been included in the Data Transfer Catalogue pursuant to such matter; </w:delText>
              </w:r>
            </w:del>
          </w:p>
        </w:tc>
      </w:tr>
      <w:tr w:rsidR="009441A1" w:rsidDel="00CC40D1" w14:paraId="3D612B67" w14:textId="6851233B" w:rsidTr="00E314F2">
        <w:tblPrEx>
          <w:tblPrExChange w:id="1236"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1237" w:author="Debbie Houldsworth" w:date="2020-05-12T09:48:00Z"/>
          <w:trPrChange w:id="1238" w:author="Debbie Houldsworth" w:date="2020-05-12T16:43:00Z">
            <w:trPr>
              <w:gridBefore w:val="1"/>
            </w:trPr>
          </w:trPrChange>
        </w:trPr>
        <w:tc>
          <w:tcPr>
            <w:tcW w:w="3544" w:type="dxa"/>
            <w:vAlign w:val="center"/>
            <w:tcPrChange w:id="1239" w:author="Debbie Houldsworth" w:date="2020-05-12T16:43:00Z">
              <w:tcPr>
                <w:tcW w:w="3544" w:type="dxa"/>
                <w:gridSpan w:val="2"/>
                <w:vAlign w:val="center"/>
              </w:tcPr>
            </w:tcPrChange>
          </w:tcPr>
          <w:p w14:paraId="66A704B2" w14:textId="1FB342F3" w:rsidR="00CC40D1" w:rsidDel="00CC40D1" w:rsidRDefault="00CC40D1" w:rsidP="00B73C6A">
            <w:pPr>
              <w:pStyle w:val="BodyText"/>
              <w:ind w:left="34" w:hanging="34"/>
              <w:jc w:val="left"/>
              <w:rPr>
                <w:del w:id="1240" w:author="Debbie Houldsworth" w:date="2020-05-12T09:48:00Z"/>
                <w:b/>
              </w:rPr>
            </w:pPr>
            <w:del w:id="1241" w:author="Debbie Houldsworth" w:date="2020-05-12T09:48:00Z">
              <w:r w:rsidDel="00CC40D1">
                <w:rPr>
                  <w:b/>
                </w:rPr>
                <w:delText>“Green Deal Metering Point”</w:delText>
              </w:r>
            </w:del>
          </w:p>
        </w:tc>
        <w:tc>
          <w:tcPr>
            <w:tcW w:w="5353" w:type="dxa"/>
            <w:gridSpan w:val="2"/>
            <w:vAlign w:val="center"/>
            <w:tcPrChange w:id="1242" w:author="Debbie Houldsworth" w:date="2020-05-12T16:43:00Z">
              <w:tcPr>
                <w:tcW w:w="5353" w:type="dxa"/>
                <w:gridSpan w:val="4"/>
              </w:tcPr>
            </w:tcPrChange>
          </w:tcPr>
          <w:p w14:paraId="306C14A8" w14:textId="6CFE06A0" w:rsidR="00CC40D1" w:rsidDel="00CC40D1" w:rsidRDefault="00CC40D1">
            <w:pPr>
              <w:pStyle w:val="BodyText"/>
              <w:jc w:val="left"/>
              <w:rPr>
                <w:del w:id="1243" w:author="Debbie Houldsworth" w:date="2020-05-12T09:48:00Z"/>
              </w:rPr>
              <w:pPrChange w:id="1244" w:author="Debbie Houldsworth" w:date="2020-05-12T16:43:00Z">
                <w:pPr>
                  <w:pStyle w:val="BodyText"/>
                </w:pPr>
              </w:pPrChange>
            </w:pPr>
            <w:del w:id="1245" w:author="Debbie Houldsworth" w:date="2020-05-12T09:48:00Z">
              <w:r w:rsidDel="00CC40D1">
                <w:delText>means any Metering Point where data items 21 and 22 of Schedule 2 together indicate there is a Green Deal Plan in respect of the relevant premises;</w:delText>
              </w:r>
            </w:del>
          </w:p>
        </w:tc>
      </w:tr>
      <w:tr w:rsidR="009441A1" w:rsidDel="00CC40D1" w14:paraId="4C2B54CB" w14:textId="12AB0C82" w:rsidTr="00E314F2">
        <w:tblPrEx>
          <w:tblPrExChange w:id="1246"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1247" w:author="Debbie Houldsworth" w:date="2020-05-12T09:48:00Z"/>
          <w:trPrChange w:id="1248" w:author="Debbie Houldsworth" w:date="2020-05-12T16:43:00Z">
            <w:trPr>
              <w:gridBefore w:val="1"/>
            </w:trPr>
          </w:trPrChange>
        </w:trPr>
        <w:tc>
          <w:tcPr>
            <w:tcW w:w="3544" w:type="dxa"/>
            <w:vAlign w:val="center"/>
            <w:tcPrChange w:id="1249" w:author="Debbie Houldsworth" w:date="2020-05-12T16:43:00Z">
              <w:tcPr>
                <w:tcW w:w="3544" w:type="dxa"/>
                <w:gridSpan w:val="2"/>
                <w:vAlign w:val="center"/>
              </w:tcPr>
            </w:tcPrChange>
          </w:tcPr>
          <w:p w14:paraId="53CAD500" w14:textId="184DFA23" w:rsidR="00CC40D1" w:rsidDel="00CC40D1" w:rsidRDefault="00CC40D1" w:rsidP="00B73C6A">
            <w:pPr>
              <w:pStyle w:val="BodyText"/>
              <w:ind w:left="34" w:hanging="34"/>
              <w:jc w:val="left"/>
              <w:rPr>
                <w:del w:id="1250" w:author="Debbie Houldsworth" w:date="2020-05-12T09:48:00Z"/>
                <w:b/>
              </w:rPr>
            </w:pPr>
            <w:del w:id="1251" w:author="Debbie Houldsworth" w:date="2020-05-12T09:48:00Z">
              <w:r w:rsidDel="00CC40D1">
                <w:rPr>
                  <w:b/>
                </w:rPr>
                <w:delText>“Green Deal Plan”</w:delText>
              </w:r>
            </w:del>
          </w:p>
        </w:tc>
        <w:tc>
          <w:tcPr>
            <w:tcW w:w="5353" w:type="dxa"/>
            <w:gridSpan w:val="2"/>
            <w:vAlign w:val="center"/>
            <w:tcPrChange w:id="1252" w:author="Debbie Houldsworth" w:date="2020-05-12T16:43:00Z">
              <w:tcPr>
                <w:tcW w:w="5353" w:type="dxa"/>
                <w:gridSpan w:val="4"/>
              </w:tcPr>
            </w:tcPrChange>
          </w:tcPr>
          <w:p w14:paraId="275A3EE3" w14:textId="46E32263" w:rsidR="00CC40D1" w:rsidDel="00CC40D1" w:rsidRDefault="00CC40D1">
            <w:pPr>
              <w:pStyle w:val="BodyText"/>
              <w:jc w:val="left"/>
              <w:rPr>
                <w:del w:id="1253" w:author="Debbie Houldsworth" w:date="2020-05-12T09:48:00Z"/>
              </w:rPr>
              <w:pPrChange w:id="1254" w:author="Debbie Houldsworth" w:date="2020-05-12T16:43:00Z">
                <w:pPr>
                  <w:pStyle w:val="BodyText"/>
                </w:pPr>
              </w:pPrChange>
            </w:pPr>
            <w:del w:id="1255" w:author="Debbie Houldsworth" w:date="2020-05-12T09:48:00Z">
              <w:r w:rsidDel="00CC40D1">
                <w:delText>has the meaning given to "green deal plan" in section 1(3) of the Energy Act 2011;</w:delText>
              </w:r>
            </w:del>
          </w:p>
        </w:tc>
      </w:tr>
      <w:tr w:rsidR="009441A1" w:rsidDel="00CC40D1" w14:paraId="62F84726" w14:textId="371564F5" w:rsidTr="00E314F2">
        <w:tblPrEx>
          <w:tblPrExChange w:id="1256"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1257" w:author="Debbie Houldsworth" w:date="2020-05-12T09:48:00Z"/>
          <w:trPrChange w:id="1258" w:author="Debbie Houldsworth" w:date="2020-05-12T16:43:00Z">
            <w:trPr>
              <w:gridBefore w:val="1"/>
            </w:trPr>
          </w:trPrChange>
        </w:trPr>
        <w:tc>
          <w:tcPr>
            <w:tcW w:w="3544" w:type="dxa"/>
            <w:vAlign w:val="center"/>
            <w:tcPrChange w:id="1259" w:author="Debbie Houldsworth" w:date="2020-05-12T16:43:00Z">
              <w:tcPr>
                <w:tcW w:w="3544" w:type="dxa"/>
                <w:gridSpan w:val="2"/>
                <w:vAlign w:val="center"/>
              </w:tcPr>
            </w:tcPrChange>
          </w:tcPr>
          <w:p w14:paraId="3560D0C7" w14:textId="4523A05B" w:rsidR="00CC40D1" w:rsidDel="00CC40D1" w:rsidRDefault="00CC40D1" w:rsidP="00B73C6A">
            <w:pPr>
              <w:pStyle w:val="BodyText"/>
              <w:ind w:left="34" w:hanging="34"/>
              <w:jc w:val="left"/>
              <w:rPr>
                <w:del w:id="1260" w:author="Debbie Houldsworth" w:date="2020-05-12T09:48:00Z"/>
                <w:b/>
              </w:rPr>
            </w:pPr>
            <w:del w:id="1261" w:author="Debbie Houldsworth" w:date="2020-05-12T09:48:00Z">
              <w:r w:rsidDel="00CC40D1">
                <w:rPr>
                  <w:b/>
                </w:rPr>
                <w:delText>“Green Deal Provider”</w:delText>
              </w:r>
            </w:del>
          </w:p>
        </w:tc>
        <w:tc>
          <w:tcPr>
            <w:tcW w:w="5353" w:type="dxa"/>
            <w:gridSpan w:val="2"/>
            <w:vAlign w:val="center"/>
            <w:tcPrChange w:id="1262" w:author="Debbie Houldsworth" w:date="2020-05-12T16:43:00Z">
              <w:tcPr>
                <w:tcW w:w="5353" w:type="dxa"/>
                <w:gridSpan w:val="4"/>
              </w:tcPr>
            </w:tcPrChange>
          </w:tcPr>
          <w:p w14:paraId="5E3644BF" w14:textId="58119F34" w:rsidR="00CC40D1" w:rsidDel="00CC40D1" w:rsidRDefault="00CC40D1">
            <w:pPr>
              <w:pStyle w:val="BodyText"/>
              <w:tabs>
                <w:tab w:val="clear" w:pos="2160"/>
                <w:tab w:val="left" w:pos="709"/>
              </w:tabs>
              <w:jc w:val="left"/>
              <w:rPr>
                <w:del w:id="1263" w:author="Debbie Houldsworth" w:date="2020-05-12T09:48:00Z"/>
              </w:rPr>
              <w:pPrChange w:id="1264" w:author="Debbie Houldsworth" w:date="2020-05-12T16:43:00Z">
                <w:pPr>
                  <w:pStyle w:val="BodyText"/>
                  <w:tabs>
                    <w:tab w:val="clear" w:pos="2160"/>
                    <w:tab w:val="left" w:pos="709"/>
                  </w:tabs>
                </w:pPr>
              </w:pPrChange>
            </w:pPr>
            <w:del w:id="1265" w:author="Debbie Houldsworth" w:date="2020-05-12T09:48:00Z">
              <w:r w:rsidDel="00CC40D1">
                <w:delText xml:space="preserve">has the meaning given to "green deal provider" in section 2(2) of the Energy Act 2011;  </w:delText>
              </w:r>
            </w:del>
          </w:p>
        </w:tc>
      </w:tr>
      <w:tr w:rsidR="009441A1" w:rsidDel="00CC40D1" w14:paraId="1C4DD3E5" w14:textId="7DA29D8D" w:rsidTr="00E314F2">
        <w:tblPrEx>
          <w:tblPrExChange w:id="1266"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1267" w:author="Debbie Houldsworth" w:date="2020-05-12T09:48:00Z"/>
          <w:trPrChange w:id="1268" w:author="Debbie Houldsworth" w:date="2020-05-12T16:43:00Z">
            <w:trPr>
              <w:gridBefore w:val="1"/>
            </w:trPr>
          </w:trPrChange>
        </w:trPr>
        <w:tc>
          <w:tcPr>
            <w:tcW w:w="3544" w:type="dxa"/>
            <w:vAlign w:val="center"/>
            <w:tcPrChange w:id="1269" w:author="Debbie Houldsworth" w:date="2020-05-12T16:43:00Z">
              <w:tcPr>
                <w:tcW w:w="3544" w:type="dxa"/>
                <w:gridSpan w:val="2"/>
                <w:vAlign w:val="center"/>
              </w:tcPr>
            </w:tcPrChange>
          </w:tcPr>
          <w:p w14:paraId="69CE6EFE" w14:textId="1270887C" w:rsidR="00CC40D1" w:rsidDel="00CC40D1" w:rsidRDefault="00CC40D1" w:rsidP="00B73C6A">
            <w:pPr>
              <w:pStyle w:val="BodyText"/>
              <w:ind w:left="34" w:hanging="34"/>
              <w:jc w:val="left"/>
              <w:rPr>
                <w:del w:id="1270" w:author="Debbie Houldsworth" w:date="2020-05-12T09:48:00Z"/>
                <w:b/>
              </w:rPr>
            </w:pPr>
            <w:del w:id="1271" w:author="Debbie Houldsworth" w:date="2020-05-12T09:48:00Z">
              <w:r w:rsidDel="00CC40D1">
                <w:rPr>
                  <w:b/>
                </w:rPr>
                <w:delText>“Green Deal Remittance Processor”</w:delText>
              </w:r>
            </w:del>
          </w:p>
        </w:tc>
        <w:tc>
          <w:tcPr>
            <w:tcW w:w="5353" w:type="dxa"/>
            <w:gridSpan w:val="2"/>
            <w:vAlign w:val="center"/>
            <w:tcPrChange w:id="1272" w:author="Debbie Houldsworth" w:date="2020-05-12T16:43:00Z">
              <w:tcPr>
                <w:tcW w:w="5353" w:type="dxa"/>
                <w:gridSpan w:val="4"/>
              </w:tcPr>
            </w:tcPrChange>
          </w:tcPr>
          <w:p w14:paraId="2F84FF95" w14:textId="19AF8589" w:rsidR="00CC40D1" w:rsidDel="00CC40D1" w:rsidRDefault="00CC40D1">
            <w:pPr>
              <w:pStyle w:val="BodyText"/>
              <w:tabs>
                <w:tab w:val="clear" w:pos="2160"/>
                <w:tab w:val="left" w:pos="709"/>
              </w:tabs>
              <w:jc w:val="left"/>
              <w:rPr>
                <w:del w:id="1273" w:author="Debbie Houldsworth" w:date="2020-05-12T09:48:00Z"/>
              </w:rPr>
              <w:pPrChange w:id="1274" w:author="Debbie Houldsworth" w:date="2020-05-12T16:43:00Z">
                <w:pPr>
                  <w:pStyle w:val="BodyText"/>
                  <w:tabs>
                    <w:tab w:val="clear" w:pos="2160"/>
                    <w:tab w:val="left" w:pos="709"/>
                  </w:tabs>
                </w:pPr>
              </w:pPrChange>
            </w:pPr>
            <w:del w:id="1275" w:author="Debbie Houldsworth" w:date="2020-05-12T09:48:00Z">
              <w:r w:rsidDel="00CC40D1">
                <w:delText>means a person who is entitled to receive Remittance Information (as defined in the GDAA) in accordance with procedures issued under Clause 55;</w:delText>
              </w:r>
            </w:del>
          </w:p>
        </w:tc>
      </w:tr>
      <w:tr w:rsidR="009441A1" w:rsidDel="00CC40D1" w14:paraId="0BFC485B" w14:textId="29BB2573" w:rsidTr="00E314F2">
        <w:tblPrEx>
          <w:tblPrExChange w:id="1276"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1277" w:author="Debbie Houldsworth" w:date="2020-05-12T09:48:00Z"/>
          <w:trPrChange w:id="1278" w:author="Debbie Houldsworth" w:date="2020-05-12T16:43:00Z">
            <w:trPr>
              <w:gridBefore w:val="1"/>
            </w:trPr>
          </w:trPrChange>
        </w:trPr>
        <w:tc>
          <w:tcPr>
            <w:tcW w:w="3544" w:type="dxa"/>
            <w:vAlign w:val="center"/>
            <w:tcPrChange w:id="1279" w:author="Debbie Houldsworth" w:date="2020-05-12T16:43:00Z">
              <w:tcPr>
                <w:tcW w:w="3544" w:type="dxa"/>
                <w:gridSpan w:val="2"/>
                <w:vAlign w:val="center"/>
              </w:tcPr>
            </w:tcPrChange>
          </w:tcPr>
          <w:p w14:paraId="70C6A6B8" w14:textId="5B89BA28" w:rsidR="00CC40D1" w:rsidDel="00CC40D1" w:rsidRDefault="00CC40D1" w:rsidP="00B73C6A">
            <w:pPr>
              <w:pStyle w:val="BodyText"/>
              <w:ind w:left="34" w:hanging="34"/>
              <w:jc w:val="left"/>
              <w:rPr>
                <w:del w:id="1280" w:author="Debbie Houldsworth" w:date="2020-05-12T09:48:00Z"/>
                <w:b/>
              </w:rPr>
            </w:pPr>
            <w:del w:id="1281" w:author="Debbie Houldsworth" w:date="2020-05-12T09:48:00Z">
              <w:r w:rsidDel="00CC40D1">
                <w:rPr>
                  <w:b/>
                </w:rPr>
                <w:delText>“Grid Supply Point”</w:delText>
              </w:r>
            </w:del>
          </w:p>
        </w:tc>
        <w:tc>
          <w:tcPr>
            <w:tcW w:w="5353" w:type="dxa"/>
            <w:gridSpan w:val="2"/>
            <w:vAlign w:val="center"/>
            <w:tcPrChange w:id="1282" w:author="Debbie Houldsworth" w:date="2020-05-12T16:43:00Z">
              <w:tcPr>
                <w:tcW w:w="5353" w:type="dxa"/>
                <w:gridSpan w:val="4"/>
              </w:tcPr>
            </w:tcPrChange>
          </w:tcPr>
          <w:p w14:paraId="0FF6D955" w14:textId="353ABEEC" w:rsidR="00CC40D1" w:rsidDel="00CC40D1" w:rsidRDefault="00CC40D1">
            <w:pPr>
              <w:pStyle w:val="BodyText"/>
              <w:jc w:val="left"/>
              <w:rPr>
                <w:del w:id="1283" w:author="Debbie Houldsworth" w:date="2020-05-12T09:48:00Z"/>
              </w:rPr>
              <w:pPrChange w:id="1284" w:author="Debbie Houldsworth" w:date="2020-05-12T16:43:00Z">
                <w:pPr>
                  <w:pStyle w:val="BodyText"/>
                </w:pPr>
              </w:pPrChange>
            </w:pPr>
            <w:del w:id="1285" w:author="Debbie Houldsworth" w:date="2020-05-12T09:48:00Z">
              <w:r w:rsidDel="00CC40D1">
                <w:delText>has the meaning given to that term in the Balancing and Settlement Code;</w:delText>
              </w:r>
            </w:del>
          </w:p>
        </w:tc>
      </w:tr>
      <w:tr w:rsidR="009441A1" w:rsidDel="00CC40D1" w14:paraId="1A37367E" w14:textId="1D3B820A" w:rsidTr="00E314F2">
        <w:tblPrEx>
          <w:tblPrExChange w:id="1286"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1287" w:author="Debbie Houldsworth" w:date="2020-05-12T09:48:00Z"/>
          <w:trPrChange w:id="1288" w:author="Debbie Houldsworth" w:date="2020-05-12T16:43:00Z">
            <w:trPr>
              <w:gridBefore w:val="1"/>
            </w:trPr>
          </w:trPrChange>
        </w:trPr>
        <w:tc>
          <w:tcPr>
            <w:tcW w:w="3544" w:type="dxa"/>
            <w:vAlign w:val="center"/>
            <w:tcPrChange w:id="1289" w:author="Debbie Houldsworth" w:date="2020-05-12T16:43:00Z">
              <w:tcPr>
                <w:tcW w:w="3544" w:type="dxa"/>
                <w:gridSpan w:val="2"/>
                <w:vAlign w:val="center"/>
              </w:tcPr>
            </w:tcPrChange>
          </w:tcPr>
          <w:p w14:paraId="6870808E" w14:textId="71693B7F" w:rsidR="00CC40D1" w:rsidDel="00CC40D1" w:rsidRDefault="00CC40D1" w:rsidP="00B73C6A">
            <w:pPr>
              <w:pStyle w:val="BodyText"/>
              <w:ind w:left="34" w:hanging="34"/>
              <w:jc w:val="left"/>
              <w:rPr>
                <w:del w:id="1290" w:author="Debbie Houldsworth" w:date="2020-05-12T09:48:00Z"/>
                <w:b/>
              </w:rPr>
            </w:pPr>
            <w:del w:id="1291" w:author="Debbie Houldsworth" w:date="2020-05-12T09:48:00Z">
              <w:r w:rsidDel="00CC40D1">
                <w:rPr>
                  <w:b/>
                </w:rPr>
                <w:delText>“GSP Group”</w:delText>
              </w:r>
            </w:del>
          </w:p>
        </w:tc>
        <w:tc>
          <w:tcPr>
            <w:tcW w:w="5353" w:type="dxa"/>
            <w:gridSpan w:val="2"/>
            <w:vAlign w:val="center"/>
            <w:tcPrChange w:id="1292" w:author="Debbie Houldsworth" w:date="2020-05-12T16:43:00Z">
              <w:tcPr>
                <w:tcW w:w="5353" w:type="dxa"/>
                <w:gridSpan w:val="4"/>
              </w:tcPr>
            </w:tcPrChange>
          </w:tcPr>
          <w:p w14:paraId="3F00BBF3" w14:textId="7588D40A" w:rsidR="00CC40D1" w:rsidDel="00CC40D1" w:rsidRDefault="00CC40D1">
            <w:pPr>
              <w:pStyle w:val="BodyText"/>
              <w:jc w:val="left"/>
              <w:rPr>
                <w:del w:id="1293" w:author="Debbie Houldsworth" w:date="2020-05-12T09:48:00Z"/>
              </w:rPr>
              <w:pPrChange w:id="1294" w:author="Debbie Houldsworth" w:date="2020-05-12T16:43:00Z">
                <w:pPr>
                  <w:pStyle w:val="BodyText"/>
                </w:pPr>
              </w:pPrChange>
            </w:pPr>
            <w:del w:id="1295" w:author="Debbie Houldsworth" w:date="2020-05-12T09:48:00Z">
              <w:r w:rsidDel="00CC40D1">
                <w:delText>has the meaning given to that term in the Balancing and Settlement Code;</w:delText>
              </w:r>
            </w:del>
          </w:p>
        </w:tc>
      </w:tr>
      <w:tr w:rsidR="009441A1" w:rsidDel="00CC40D1" w14:paraId="358B8236" w14:textId="77777777" w:rsidTr="00E314F2">
        <w:tblPrEx>
          <w:tblPrExChange w:id="1296"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1297" w:author="Debbie Houldsworth" w:date="2020-05-12T09:49:00Z"/>
          <w:trPrChange w:id="1298" w:author="Debbie Houldsworth" w:date="2020-05-12T16:43:00Z">
            <w:trPr>
              <w:gridBefore w:val="1"/>
            </w:trPr>
          </w:trPrChange>
        </w:trPr>
        <w:tc>
          <w:tcPr>
            <w:tcW w:w="3544" w:type="dxa"/>
            <w:vAlign w:val="center"/>
            <w:tcPrChange w:id="1299" w:author="Debbie Houldsworth" w:date="2020-05-12T16:43:00Z">
              <w:tcPr>
                <w:tcW w:w="3544" w:type="dxa"/>
                <w:gridSpan w:val="2"/>
                <w:vAlign w:val="center"/>
              </w:tcPr>
            </w:tcPrChange>
          </w:tcPr>
          <w:p w14:paraId="533231C0" w14:textId="77246D6E" w:rsidR="00CC40D1" w:rsidDel="00CC40D1" w:rsidRDefault="00CC40D1" w:rsidP="00B73C6A">
            <w:pPr>
              <w:pStyle w:val="BodyText"/>
              <w:ind w:left="34" w:hanging="34"/>
              <w:jc w:val="left"/>
              <w:rPr>
                <w:del w:id="1300" w:author="Debbie Houldsworth" w:date="2020-05-12T09:49:00Z"/>
                <w:b/>
              </w:rPr>
            </w:pPr>
            <w:del w:id="1301" w:author="Debbie Houldsworth" w:date="2020-05-12T09:49:00Z">
              <w:r w:rsidDel="00CC40D1">
                <w:rPr>
                  <w:b/>
                </w:rPr>
                <w:delText>“Half Hourly Metering Point”</w:delText>
              </w:r>
            </w:del>
          </w:p>
        </w:tc>
        <w:tc>
          <w:tcPr>
            <w:tcW w:w="5353" w:type="dxa"/>
            <w:gridSpan w:val="2"/>
            <w:vAlign w:val="center"/>
            <w:tcPrChange w:id="1302" w:author="Debbie Houldsworth" w:date="2020-05-12T16:43:00Z">
              <w:tcPr>
                <w:tcW w:w="5353" w:type="dxa"/>
                <w:gridSpan w:val="4"/>
              </w:tcPr>
            </w:tcPrChange>
          </w:tcPr>
          <w:p w14:paraId="47AB7282" w14:textId="543FF5AE" w:rsidR="00CC40D1" w:rsidDel="00CC40D1" w:rsidRDefault="00CC40D1">
            <w:pPr>
              <w:pStyle w:val="BodyText"/>
              <w:jc w:val="left"/>
              <w:rPr>
                <w:del w:id="1303" w:author="Debbie Houldsworth" w:date="2020-05-12T09:49:00Z"/>
              </w:rPr>
              <w:pPrChange w:id="1304" w:author="Debbie Houldsworth" w:date="2020-05-12T16:43:00Z">
                <w:pPr>
                  <w:pStyle w:val="BodyText"/>
                </w:pPr>
              </w:pPrChange>
            </w:pPr>
            <w:del w:id="1305" w:author="Debbie Houldsworth" w:date="2020-05-12T09:49:00Z">
              <w:r w:rsidDel="00CC40D1">
                <w:delText>means any Metering Point which provides measurements of the supply of electricity on a half hourly basis;</w:delText>
              </w:r>
            </w:del>
          </w:p>
        </w:tc>
      </w:tr>
      <w:tr w:rsidR="009441A1" w:rsidDel="00CC40D1" w14:paraId="2DFB2D21" w14:textId="15D2426E" w:rsidTr="00E314F2">
        <w:tblPrEx>
          <w:tblPrExChange w:id="1306"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1307" w:author="Debbie Houldsworth" w:date="2020-05-12T09:49:00Z"/>
          <w:trPrChange w:id="1308" w:author="Debbie Houldsworth" w:date="2020-05-12T16:43:00Z">
            <w:trPr>
              <w:gridBefore w:val="1"/>
            </w:trPr>
          </w:trPrChange>
        </w:trPr>
        <w:tc>
          <w:tcPr>
            <w:tcW w:w="3544" w:type="dxa"/>
            <w:shd w:val="clear" w:color="auto" w:fill="auto"/>
            <w:vAlign w:val="center"/>
            <w:tcPrChange w:id="1309" w:author="Debbie Houldsworth" w:date="2020-05-12T16:43:00Z">
              <w:tcPr>
                <w:tcW w:w="3544" w:type="dxa"/>
                <w:gridSpan w:val="2"/>
                <w:shd w:val="clear" w:color="auto" w:fill="auto"/>
                <w:vAlign w:val="center"/>
              </w:tcPr>
            </w:tcPrChange>
          </w:tcPr>
          <w:p w14:paraId="29FBF7CC" w14:textId="0B6576B1" w:rsidR="00CC40D1" w:rsidDel="00CC40D1" w:rsidRDefault="00CC40D1" w:rsidP="00B73C6A">
            <w:pPr>
              <w:pStyle w:val="BodyText"/>
              <w:ind w:left="34" w:hanging="34"/>
              <w:jc w:val="left"/>
              <w:rPr>
                <w:del w:id="1310" w:author="Debbie Houldsworth" w:date="2020-05-12T09:49:00Z"/>
                <w:b/>
              </w:rPr>
            </w:pPr>
            <w:del w:id="1311" w:author="Debbie Houldsworth" w:date="2020-05-12T09:49:00Z">
              <w:r w:rsidDel="00CC40D1">
                <w:rPr>
                  <w:b/>
                </w:rPr>
                <w:delText>“IDNO”</w:delText>
              </w:r>
            </w:del>
          </w:p>
        </w:tc>
        <w:tc>
          <w:tcPr>
            <w:tcW w:w="5353" w:type="dxa"/>
            <w:gridSpan w:val="2"/>
            <w:vAlign w:val="center"/>
            <w:tcPrChange w:id="1312" w:author="Debbie Houldsworth" w:date="2020-05-12T16:43:00Z">
              <w:tcPr>
                <w:tcW w:w="5353" w:type="dxa"/>
                <w:gridSpan w:val="4"/>
              </w:tcPr>
            </w:tcPrChange>
          </w:tcPr>
          <w:p w14:paraId="425E1291" w14:textId="74F92A22" w:rsidR="00CC40D1" w:rsidDel="00CC40D1" w:rsidRDefault="00CC40D1">
            <w:pPr>
              <w:pStyle w:val="BodyText"/>
              <w:jc w:val="left"/>
              <w:rPr>
                <w:del w:id="1313" w:author="Debbie Houldsworth" w:date="2020-05-12T09:49:00Z"/>
              </w:rPr>
              <w:pPrChange w:id="1314" w:author="Debbie Houldsworth" w:date="2020-05-12T16:43:00Z">
                <w:pPr>
                  <w:pStyle w:val="BodyText"/>
                </w:pPr>
              </w:pPrChange>
            </w:pPr>
            <w:del w:id="1315" w:author="Debbie Houldsworth" w:date="2020-05-12T09:49:00Z">
              <w:r w:rsidRPr="00623A05" w:rsidDel="00CC40D1">
                <w:delText>means a Distribution Business that holds an Electricity Distribution Licence in which Section B of the standard distribution licence conditions does not have effect, whether or not that Distribution Business is also engaged in the supp</w:delText>
              </w:r>
              <w:r w:rsidDel="00CC40D1">
                <w:delText>ly or generation of electricity;</w:delText>
              </w:r>
            </w:del>
          </w:p>
        </w:tc>
      </w:tr>
      <w:tr w:rsidR="009441A1" w:rsidRPr="00273F9B" w:rsidDel="00CC40D1" w14:paraId="45D90BB8" w14:textId="261890BB" w:rsidTr="00E314F2">
        <w:tblPrEx>
          <w:tblPrExChange w:id="1316"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1317" w:author="Debbie Houldsworth" w:date="2020-05-12T09:49:00Z"/>
          <w:trPrChange w:id="1318" w:author="Debbie Houldsworth" w:date="2020-05-12T16:43:00Z">
            <w:trPr>
              <w:gridBefore w:val="1"/>
            </w:trPr>
          </w:trPrChange>
        </w:trPr>
        <w:tc>
          <w:tcPr>
            <w:tcW w:w="3544" w:type="dxa"/>
            <w:vAlign w:val="center"/>
            <w:tcPrChange w:id="1319" w:author="Debbie Houldsworth" w:date="2020-05-12T16:43:00Z">
              <w:tcPr>
                <w:tcW w:w="3544" w:type="dxa"/>
                <w:gridSpan w:val="2"/>
                <w:vAlign w:val="center"/>
              </w:tcPr>
            </w:tcPrChange>
          </w:tcPr>
          <w:p w14:paraId="17FF0669" w14:textId="663C2B71" w:rsidR="00CC40D1" w:rsidRPr="00273F9B" w:rsidDel="00CC40D1" w:rsidRDefault="00CC40D1" w:rsidP="00B73C6A">
            <w:pPr>
              <w:pStyle w:val="BodyText"/>
              <w:ind w:left="34" w:hanging="34"/>
              <w:jc w:val="left"/>
              <w:rPr>
                <w:del w:id="1320" w:author="Debbie Houldsworth" w:date="2020-05-12T09:49:00Z"/>
                <w:b/>
              </w:rPr>
            </w:pPr>
            <w:del w:id="1321" w:author="Debbie Houldsworth" w:date="2020-05-12T09:49:00Z">
              <w:r w:rsidRPr="00273F9B" w:rsidDel="00CC40D1">
                <w:rPr>
                  <w:b/>
                </w:rPr>
                <w:delText>“In Home Display Install Status”</w:delText>
              </w:r>
            </w:del>
          </w:p>
        </w:tc>
        <w:tc>
          <w:tcPr>
            <w:tcW w:w="5353" w:type="dxa"/>
            <w:gridSpan w:val="2"/>
            <w:vAlign w:val="center"/>
            <w:tcPrChange w:id="1322" w:author="Debbie Houldsworth" w:date="2020-05-12T16:43:00Z">
              <w:tcPr>
                <w:tcW w:w="5353" w:type="dxa"/>
                <w:gridSpan w:val="4"/>
              </w:tcPr>
            </w:tcPrChange>
          </w:tcPr>
          <w:p w14:paraId="2DA59F32" w14:textId="775229C0" w:rsidR="00CC40D1" w:rsidRPr="00273F9B" w:rsidDel="00CC40D1" w:rsidRDefault="00CC40D1">
            <w:pPr>
              <w:pStyle w:val="BodyText"/>
              <w:jc w:val="left"/>
              <w:rPr>
                <w:del w:id="1323" w:author="Debbie Houldsworth" w:date="2020-05-12T09:49:00Z"/>
              </w:rPr>
              <w:pPrChange w:id="1324" w:author="Debbie Houldsworth" w:date="2020-05-12T16:43:00Z">
                <w:pPr>
                  <w:pStyle w:val="BodyText"/>
                </w:pPr>
              </w:pPrChange>
            </w:pPr>
            <w:del w:id="1325" w:author="Debbie Houldsworth" w:date="2020-05-12T09:49:00Z">
              <w:r w:rsidRPr="006F354D" w:rsidDel="00CC40D1">
                <w:delText>means data item 2</w:delText>
              </w:r>
              <w:r w:rsidDel="00CC40D1">
                <w:delText>5</w:delText>
              </w:r>
              <w:r w:rsidRPr="006F354D" w:rsidDel="00CC40D1">
                <w:delText xml:space="preserve"> of Schedule 2 for a Metering Point;</w:delText>
              </w:r>
            </w:del>
          </w:p>
        </w:tc>
      </w:tr>
      <w:tr w:rsidR="009441A1" w:rsidDel="00CC40D1" w14:paraId="7D86A140" w14:textId="1F97C2A5" w:rsidTr="00E314F2">
        <w:tblPrEx>
          <w:tblPrExChange w:id="1326"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1327" w:author="Debbie Houldsworth" w:date="2020-05-12T09:49:00Z"/>
          <w:trPrChange w:id="1328" w:author="Debbie Houldsworth" w:date="2020-05-12T16:43:00Z">
            <w:trPr>
              <w:gridBefore w:val="1"/>
            </w:trPr>
          </w:trPrChange>
        </w:trPr>
        <w:tc>
          <w:tcPr>
            <w:tcW w:w="3544" w:type="dxa"/>
            <w:vAlign w:val="center"/>
            <w:tcPrChange w:id="1329" w:author="Debbie Houldsworth" w:date="2020-05-12T16:43:00Z">
              <w:tcPr>
                <w:tcW w:w="3544" w:type="dxa"/>
                <w:gridSpan w:val="2"/>
                <w:vAlign w:val="center"/>
              </w:tcPr>
            </w:tcPrChange>
          </w:tcPr>
          <w:p w14:paraId="32A3616B" w14:textId="01330498" w:rsidR="00CC40D1" w:rsidDel="00CC40D1" w:rsidRDefault="00CC40D1" w:rsidP="00B73C6A">
            <w:pPr>
              <w:pStyle w:val="BodyText"/>
              <w:ind w:left="34" w:hanging="34"/>
              <w:jc w:val="left"/>
              <w:rPr>
                <w:del w:id="1330" w:author="Debbie Houldsworth" w:date="2020-05-12T09:49:00Z"/>
                <w:b/>
              </w:rPr>
            </w:pPr>
            <w:del w:id="1331" w:author="Debbie Houldsworth" w:date="2020-05-12T09:49:00Z">
              <w:r w:rsidDel="00CC40D1">
                <w:rPr>
                  <w:b/>
                </w:rPr>
                <w:delText>“Initiating Supplier”</w:delText>
              </w:r>
            </w:del>
          </w:p>
        </w:tc>
        <w:tc>
          <w:tcPr>
            <w:tcW w:w="5353" w:type="dxa"/>
            <w:gridSpan w:val="2"/>
            <w:vAlign w:val="center"/>
            <w:tcPrChange w:id="1332" w:author="Debbie Houldsworth" w:date="2020-05-12T16:43:00Z">
              <w:tcPr>
                <w:tcW w:w="5353" w:type="dxa"/>
                <w:gridSpan w:val="4"/>
              </w:tcPr>
            </w:tcPrChange>
          </w:tcPr>
          <w:p w14:paraId="40DD1BF7" w14:textId="33A6C31B" w:rsidR="00CC40D1" w:rsidDel="00CC40D1" w:rsidRDefault="00CC40D1">
            <w:pPr>
              <w:pStyle w:val="BodyText"/>
              <w:jc w:val="left"/>
              <w:rPr>
                <w:del w:id="1333" w:author="Debbie Houldsworth" w:date="2020-05-12T09:49:00Z"/>
              </w:rPr>
              <w:pPrChange w:id="1334" w:author="Debbie Houldsworth" w:date="2020-05-12T16:43:00Z">
                <w:pPr>
                  <w:pStyle w:val="BodyText"/>
                </w:pPr>
              </w:pPrChange>
            </w:pPr>
            <w:del w:id="1335" w:author="Debbie Houldsworth" w:date="2020-05-12T09:49:00Z">
              <w:r w:rsidDel="00CC40D1">
                <w:delText>means the Supplier who raises a dispute over a change of supplier meter reading or raises an Erroneous Registration notification, whether or not such Supplier is the Old or New Supplier;</w:delText>
              </w:r>
            </w:del>
          </w:p>
        </w:tc>
      </w:tr>
      <w:tr w:rsidR="009441A1" w:rsidDel="00CC40D1" w14:paraId="22F63BB5" w14:textId="228001DE" w:rsidTr="00E314F2">
        <w:tblPrEx>
          <w:tblPrExChange w:id="1336"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1337" w:author="Debbie Houldsworth" w:date="2020-05-12T09:49:00Z"/>
          <w:trPrChange w:id="1338" w:author="Debbie Houldsworth" w:date="2020-05-12T16:43:00Z">
            <w:trPr>
              <w:gridBefore w:val="1"/>
            </w:trPr>
          </w:trPrChange>
        </w:trPr>
        <w:tc>
          <w:tcPr>
            <w:tcW w:w="3544" w:type="dxa"/>
            <w:vAlign w:val="center"/>
            <w:tcPrChange w:id="1339" w:author="Debbie Houldsworth" w:date="2020-05-12T16:43:00Z">
              <w:tcPr>
                <w:tcW w:w="3544" w:type="dxa"/>
                <w:gridSpan w:val="2"/>
                <w:vAlign w:val="center"/>
              </w:tcPr>
            </w:tcPrChange>
          </w:tcPr>
          <w:p w14:paraId="30E5223E" w14:textId="1E195077" w:rsidR="00CC40D1" w:rsidDel="00CC40D1" w:rsidRDefault="00CC40D1" w:rsidP="00B73C6A">
            <w:pPr>
              <w:pStyle w:val="BodyText"/>
              <w:ind w:left="34" w:hanging="34"/>
              <w:jc w:val="left"/>
              <w:rPr>
                <w:del w:id="1340" w:author="Debbie Houldsworth" w:date="2020-05-12T09:49:00Z"/>
                <w:b/>
              </w:rPr>
            </w:pPr>
            <w:del w:id="1341" w:author="Debbie Houldsworth" w:date="2020-05-12T09:49:00Z">
              <w:r w:rsidDel="00CC40D1">
                <w:rPr>
                  <w:b/>
                </w:rPr>
                <w:delText>“Interested Industry Participant”</w:delText>
              </w:r>
            </w:del>
          </w:p>
        </w:tc>
        <w:tc>
          <w:tcPr>
            <w:tcW w:w="5353" w:type="dxa"/>
            <w:gridSpan w:val="2"/>
            <w:vAlign w:val="center"/>
            <w:tcPrChange w:id="1342" w:author="Debbie Houldsworth" w:date="2020-05-12T16:43:00Z">
              <w:tcPr>
                <w:tcW w:w="5353" w:type="dxa"/>
                <w:gridSpan w:val="4"/>
              </w:tcPr>
            </w:tcPrChange>
          </w:tcPr>
          <w:p w14:paraId="615F6017" w14:textId="4BA560D1" w:rsidR="00CC40D1" w:rsidDel="00CC40D1" w:rsidRDefault="00CC40D1">
            <w:pPr>
              <w:pStyle w:val="BodyText"/>
              <w:jc w:val="left"/>
              <w:rPr>
                <w:del w:id="1343" w:author="Debbie Houldsworth" w:date="2020-05-12T09:49:00Z"/>
              </w:rPr>
              <w:pPrChange w:id="1344" w:author="Debbie Houldsworth" w:date="2020-05-12T16:43:00Z">
                <w:pPr>
                  <w:pStyle w:val="BodyText"/>
                </w:pPr>
              </w:pPrChange>
            </w:pPr>
            <w:del w:id="1345" w:author="Debbie Houldsworth" w:date="2020-05-12T09:49:00Z">
              <w:r w:rsidDel="00CC40D1">
                <w:delText>means any organisation not entitled to become                                      a party to this Agreement who has been assigned a Market Participant Id, or, in the reasonable opinion of MEC, has an interest in the industry and is sponsored by a party to this Agreement; and is listed in Part 3 of Schedule 1;</w:delText>
              </w:r>
            </w:del>
          </w:p>
        </w:tc>
      </w:tr>
      <w:tr w:rsidR="00CC40D1" w14:paraId="476E028D" w14:textId="77777777" w:rsidTr="00E314F2">
        <w:trPr>
          <w:trPrChange w:id="1346" w:author="Debbie Houldsworth" w:date="2020-05-12T16:43:00Z">
            <w:trPr>
              <w:gridAfter w:val="0"/>
            </w:trPr>
          </w:trPrChange>
        </w:trPr>
        <w:tc>
          <w:tcPr>
            <w:tcW w:w="3544" w:type="dxa"/>
            <w:vAlign w:val="center"/>
            <w:tcPrChange w:id="1347" w:author="Debbie Houldsworth" w:date="2020-05-12T16:43:00Z">
              <w:tcPr>
                <w:tcW w:w="3544" w:type="dxa"/>
                <w:gridSpan w:val="2"/>
              </w:tcPr>
            </w:tcPrChange>
          </w:tcPr>
          <w:p w14:paraId="5B5D5110" w14:textId="1A2B8292" w:rsidR="00CC40D1" w:rsidRDefault="00CC40D1" w:rsidP="00E314F2">
            <w:pPr>
              <w:pStyle w:val="BodyText"/>
              <w:ind w:left="34" w:hanging="34"/>
              <w:jc w:val="left"/>
              <w:rPr>
                <w:b/>
              </w:rPr>
            </w:pPr>
            <w:del w:id="1348" w:author="Debbie Houldsworth" w:date="2020-05-13T13:30:00Z">
              <w:r w:rsidDel="002E296A">
                <w:rPr>
                  <w:b/>
                </w:rPr>
                <w:delText>“IS Accreditation”</w:delText>
              </w:r>
            </w:del>
          </w:p>
        </w:tc>
        <w:tc>
          <w:tcPr>
            <w:tcW w:w="5353" w:type="dxa"/>
            <w:gridSpan w:val="2"/>
            <w:vAlign w:val="center"/>
            <w:tcPrChange w:id="1349" w:author="Debbie Houldsworth" w:date="2020-05-12T16:43:00Z">
              <w:tcPr>
                <w:tcW w:w="5353" w:type="dxa"/>
                <w:gridSpan w:val="4"/>
              </w:tcPr>
            </w:tcPrChange>
          </w:tcPr>
          <w:p w14:paraId="25FBC980" w14:textId="1EB829E2" w:rsidR="00CC40D1" w:rsidRDefault="00CC40D1">
            <w:pPr>
              <w:pStyle w:val="BodyText"/>
              <w:tabs>
                <w:tab w:val="clear" w:pos="2160"/>
                <w:tab w:val="left" w:pos="709"/>
              </w:tabs>
              <w:jc w:val="left"/>
              <w:pPrChange w:id="1350" w:author="Debbie Houldsworth" w:date="2020-05-12T16:43:00Z">
                <w:pPr>
                  <w:pStyle w:val="BodyText"/>
                  <w:framePr w:hSpace="181" w:wrap="around" w:hAnchor="text" w:xAlign="center" w:yAlign="center"/>
                  <w:tabs>
                    <w:tab w:val="clear" w:pos="2160"/>
                    <w:tab w:val="left" w:pos="709"/>
                  </w:tabs>
                  <w:suppressOverlap/>
                </w:pPr>
              </w:pPrChange>
            </w:pPr>
            <w:del w:id="1351" w:author="Debbie Houldsworth" w:date="2020-05-13T13:30:00Z">
              <w:r w:rsidDel="002E296A">
                <w:delText>means accreditation in respect of information security management systems to the ISO:27001 standard or any replacement standard;</w:delText>
              </w:r>
            </w:del>
          </w:p>
        </w:tc>
      </w:tr>
      <w:tr w:rsidR="00CC40D1" w:rsidDel="00CC40D1" w14:paraId="3EA69018" w14:textId="03A887BE" w:rsidTr="00E314F2">
        <w:trPr>
          <w:del w:id="1352" w:author="Debbie Houldsworth" w:date="2020-05-12T09:49:00Z"/>
          <w:trPrChange w:id="1353" w:author="Debbie Houldsworth" w:date="2020-05-12T16:43:00Z">
            <w:trPr>
              <w:gridAfter w:val="0"/>
            </w:trPr>
          </w:trPrChange>
        </w:trPr>
        <w:tc>
          <w:tcPr>
            <w:tcW w:w="3544" w:type="dxa"/>
            <w:vAlign w:val="center"/>
            <w:tcPrChange w:id="1354" w:author="Debbie Houldsworth" w:date="2020-05-12T16:43:00Z">
              <w:tcPr>
                <w:tcW w:w="3544" w:type="dxa"/>
                <w:gridSpan w:val="2"/>
              </w:tcPr>
            </w:tcPrChange>
          </w:tcPr>
          <w:p w14:paraId="6264A6E6" w14:textId="1E832A72" w:rsidR="00CC40D1" w:rsidDel="00CC40D1" w:rsidRDefault="00CC40D1" w:rsidP="00B73C6A">
            <w:pPr>
              <w:pStyle w:val="BodyText"/>
              <w:ind w:left="34" w:hanging="34"/>
              <w:jc w:val="left"/>
              <w:rPr>
                <w:del w:id="1355" w:author="Debbie Houldsworth" w:date="2020-05-12T09:49:00Z"/>
                <w:b/>
              </w:rPr>
            </w:pPr>
            <w:del w:id="1356" w:author="Debbie Houldsworth" w:date="2020-05-12T09:49:00Z">
              <w:r w:rsidDel="00CC40D1">
                <w:rPr>
                  <w:b/>
                </w:rPr>
                <w:delText>“Keeper of the EPC Register”</w:delText>
              </w:r>
            </w:del>
          </w:p>
        </w:tc>
        <w:tc>
          <w:tcPr>
            <w:tcW w:w="5353" w:type="dxa"/>
            <w:gridSpan w:val="2"/>
            <w:vAlign w:val="center"/>
            <w:tcPrChange w:id="1357" w:author="Debbie Houldsworth" w:date="2020-05-12T16:43:00Z">
              <w:tcPr>
                <w:tcW w:w="5353" w:type="dxa"/>
                <w:gridSpan w:val="4"/>
              </w:tcPr>
            </w:tcPrChange>
          </w:tcPr>
          <w:p w14:paraId="4A63B0ED" w14:textId="11364297" w:rsidR="00CC40D1" w:rsidDel="00CC40D1" w:rsidRDefault="00CC40D1">
            <w:pPr>
              <w:pStyle w:val="BodyText"/>
              <w:tabs>
                <w:tab w:val="clear" w:pos="2160"/>
                <w:tab w:val="left" w:pos="709"/>
              </w:tabs>
              <w:ind w:left="360"/>
              <w:jc w:val="left"/>
              <w:rPr>
                <w:del w:id="1358" w:author="Debbie Houldsworth" w:date="2020-05-12T09:49:00Z"/>
              </w:rPr>
              <w:pPrChange w:id="1359" w:author="Debbie Houldsworth" w:date="2020-05-12T16:43:00Z">
                <w:pPr>
                  <w:pStyle w:val="BodyText"/>
                  <w:tabs>
                    <w:tab w:val="clear" w:pos="2160"/>
                    <w:tab w:val="left" w:pos="709"/>
                  </w:tabs>
                </w:pPr>
              </w:pPrChange>
            </w:pPr>
            <w:del w:id="1360" w:author="Debbie Houldsworth" w:date="2020-05-12T09:49:00Z">
              <w:r w:rsidDel="00CC40D1">
                <w:delText>has the meaning given to (as the context requires):</w:delText>
              </w:r>
            </w:del>
          </w:p>
          <w:p w14:paraId="6D875919" w14:textId="16E789EB" w:rsidR="00CC40D1" w:rsidDel="00CC40D1" w:rsidRDefault="00CC40D1">
            <w:pPr>
              <w:pStyle w:val="BodyText"/>
              <w:numPr>
                <w:ilvl w:val="0"/>
                <w:numId w:val="72"/>
              </w:numPr>
              <w:tabs>
                <w:tab w:val="clear" w:pos="2160"/>
                <w:tab w:val="left" w:pos="709"/>
              </w:tabs>
              <w:jc w:val="left"/>
              <w:rPr>
                <w:del w:id="1361" w:author="Debbie Houldsworth" w:date="2020-05-12T09:49:00Z"/>
              </w:rPr>
              <w:pPrChange w:id="1362" w:author="Debbie Houldsworth" w:date="2020-05-12T16:43:00Z">
                <w:pPr>
                  <w:pStyle w:val="BodyText"/>
                  <w:numPr>
                    <w:numId w:val="72"/>
                  </w:numPr>
                  <w:tabs>
                    <w:tab w:val="clear" w:pos="2160"/>
                    <w:tab w:val="left" w:pos="709"/>
                  </w:tabs>
                  <w:ind w:left="720" w:hanging="360"/>
                </w:pPr>
              </w:pPrChange>
            </w:pPr>
            <w:del w:id="1363" w:author="Debbie Houldsworth" w:date="2020-05-12T09:49:00Z">
              <w:r w:rsidDel="00CC40D1">
                <w:delText>“keeper of the register” in regulation 2(1) of the Energy Performance of Buildings (Certificates and Inspections) (England and Wales) Regulations 2007;</w:delText>
              </w:r>
            </w:del>
          </w:p>
          <w:p w14:paraId="7C720E96" w14:textId="29001814" w:rsidR="00CC40D1" w:rsidDel="00CC40D1" w:rsidRDefault="00CC40D1">
            <w:pPr>
              <w:pStyle w:val="BodyText"/>
              <w:numPr>
                <w:ilvl w:val="0"/>
                <w:numId w:val="72"/>
              </w:numPr>
              <w:tabs>
                <w:tab w:val="clear" w:pos="2160"/>
                <w:tab w:val="left" w:pos="709"/>
              </w:tabs>
              <w:jc w:val="left"/>
              <w:rPr>
                <w:del w:id="1364" w:author="Debbie Houldsworth" w:date="2020-05-12T09:49:00Z"/>
              </w:rPr>
              <w:pPrChange w:id="1365" w:author="Debbie Houldsworth" w:date="2020-05-12T16:43:00Z">
                <w:pPr>
                  <w:pStyle w:val="BodyText"/>
                  <w:numPr>
                    <w:numId w:val="72"/>
                  </w:numPr>
                  <w:tabs>
                    <w:tab w:val="clear" w:pos="2160"/>
                    <w:tab w:val="left" w:pos="709"/>
                  </w:tabs>
                  <w:ind w:left="720" w:hanging="360"/>
                </w:pPr>
              </w:pPrChange>
            </w:pPr>
            <w:del w:id="1366" w:author="Debbie Houldsworth" w:date="2020-05-12T09:49:00Z">
              <w:r w:rsidDel="00CC40D1">
                <w:delText>“keeper” in regulation 2(1) of the Energy Performance of Buildings (Scotland) Regulations 2008;</w:delText>
              </w:r>
            </w:del>
          </w:p>
        </w:tc>
      </w:tr>
      <w:tr w:rsidR="00CC40D1" w:rsidDel="00CC40D1" w14:paraId="1F130759" w14:textId="5AD2FFC8" w:rsidTr="00E314F2">
        <w:trPr>
          <w:del w:id="1367" w:author="Debbie Houldsworth" w:date="2020-05-12T09:49:00Z"/>
          <w:trPrChange w:id="1368" w:author="Debbie Houldsworth" w:date="2020-05-12T16:43:00Z">
            <w:trPr>
              <w:gridAfter w:val="0"/>
            </w:trPr>
          </w:trPrChange>
        </w:trPr>
        <w:tc>
          <w:tcPr>
            <w:tcW w:w="3544" w:type="dxa"/>
            <w:vAlign w:val="center"/>
            <w:tcPrChange w:id="1369" w:author="Debbie Houldsworth" w:date="2020-05-12T16:43:00Z">
              <w:tcPr>
                <w:tcW w:w="3544" w:type="dxa"/>
                <w:gridSpan w:val="2"/>
              </w:tcPr>
            </w:tcPrChange>
          </w:tcPr>
          <w:p w14:paraId="16F2CF73" w14:textId="736C3AA5" w:rsidR="00CC40D1" w:rsidDel="00CC40D1" w:rsidRDefault="00CC40D1" w:rsidP="00B73C6A">
            <w:pPr>
              <w:pStyle w:val="BodyText"/>
              <w:ind w:left="34" w:hanging="34"/>
              <w:jc w:val="left"/>
              <w:rPr>
                <w:del w:id="1370" w:author="Debbie Houldsworth" w:date="2020-05-12T09:49:00Z"/>
                <w:b/>
              </w:rPr>
            </w:pPr>
            <w:del w:id="1371" w:author="Debbie Houldsworth" w:date="2020-05-12T09:49:00Z">
              <w:r w:rsidDel="00CC40D1">
                <w:rPr>
                  <w:b/>
                  <w:snapToGrid w:val="0"/>
                  <w:color w:val="000000"/>
                </w:rPr>
                <w:delText>“Last Resort Supply Direction”</w:delText>
              </w:r>
            </w:del>
          </w:p>
        </w:tc>
        <w:tc>
          <w:tcPr>
            <w:tcW w:w="5353" w:type="dxa"/>
            <w:gridSpan w:val="2"/>
            <w:vAlign w:val="center"/>
            <w:tcPrChange w:id="1372" w:author="Debbie Houldsworth" w:date="2020-05-12T16:43:00Z">
              <w:tcPr>
                <w:tcW w:w="5353" w:type="dxa"/>
                <w:gridSpan w:val="4"/>
              </w:tcPr>
            </w:tcPrChange>
          </w:tcPr>
          <w:p w14:paraId="7C0D2360" w14:textId="1A12B5BE" w:rsidR="00CC40D1" w:rsidDel="00CC40D1" w:rsidRDefault="00CC40D1">
            <w:pPr>
              <w:pStyle w:val="BodyText"/>
              <w:jc w:val="left"/>
              <w:rPr>
                <w:del w:id="1373" w:author="Debbie Houldsworth" w:date="2020-05-12T09:49:00Z"/>
              </w:rPr>
              <w:pPrChange w:id="1374" w:author="Debbie Houldsworth" w:date="2020-05-12T16:43:00Z">
                <w:pPr>
                  <w:pStyle w:val="BodyText"/>
                </w:pPr>
              </w:pPrChange>
            </w:pPr>
            <w:del w:id="1375" w:author="Debbie Houldsworth" w:date="2020-05-12T09:49:00Z">
              <w:r w:rsidDel="00CC40D1">
                <w:rPr>
                  <w:bCs/>
                  <w:snapToGrid w:val="0"/>
                  <w:color w:val="000000"/>
                </w:rPr>
                <w:delText>has the meaning given to that term in Condition 1.3 of the Electricity Supply Licence;</w:delText>
              </w:r>
            </w:del>
          </w:p>
        </w:tc>
      </w:tr>
      <w:tr w:rsidR="00CC40D1" w14:paraId="02287532" w14:textId="77777777" w:rsidTr="00E314F2">
        <w:trPr>
          <w:trPrChange w:id="1376" w:author="Debbie Houldsworth" w:date="2020-05-12T16:43:00Z">
            <w:trPr>
              <w:gridAfter w:val="0"/>
            </w:trPr>
          </w:trPrChange>
        </w:trPr>
        <w:tc>
          <w:tcPr>
            <w:tcW w:w="3544" w:type="dxa"/>
            <w:vAlign w:val="center"/>
            <w:tcPrChange w:id="1377" w:author="Debbie Houldsworth" w:date="2020-05-12T16:43:00Z">
              <w:tcPr>
                <w:tcW w:w="3544" w:type="dxa"/>
                <w:gridSpan w:val="2"/>
              </w:tcPr>
            </w:tcPrChange>
          </w:tcPr>
          <w:p w14:paraId="380DA358" w14:textId="77777777" w:rsidR="00CC40D1" w:rsidRDefault="00CC40D1" w:rsidP="00E314F2">
            <w:pPr>
              <w:pStyle w:val="BodyText"/>
              <w:ind w:left="34" w:hanging="34"/>
              <w:jc w:val="left"/>
              <w:rPr>
                <w:b/>
                <w:snapToGrid w:val="0"/>
                <w:color w:val="000000"/>
              </w:rPr>
            </w:pPr>
            <w:r>
              <w:rPr>
                <w:b/>
                <w:snapToGrid w:val="0"/>
                <w:color w:val="000000"/>
              </w:rPr>
              <w:t>“licensed Distributor”</w:t>
            </w:r>
          </w:p>
        </w:tc>
        <w:tc>
          <w:tcPr>
            <w:tcW w:w="5353" w:type="dxa"/>
            <w:gridSpan w:val="2"/>
            <w:vAlign w:val="center"/>
            <w:tcPrChange w:id="1378" w:author="Debbie Houldsworth" w:date="2020-05-12T16:43:00Z">
              <w:tcPr>
                <w:tcW w:w="5353" w:type="dxa"/>
                <w:gridSpan w:val="4"/>
              </w:tcPr>
            </w:tcPrChange>
          </w:tcPr>
          <w:p w14:paraId="7E4041C7" w14:textId="77777777" w:rsidR="00CC40D1" w:rsidRDefault="00CC40D1">
            <w:pPr>
              <w:pStyle w:val="BodyText"/>
              <w:jc w:val="left"/>
              <w:rPr>
                <w:bCs/>
                <w:snapToGrid w:val="0"/>
                <w:color w:val="000000"/>
              </w:rPr>
              <w:pPrChange w:id="1379" w:author="Debbie Houldsworth" w:date="2020-05-12T16:43:00Z">
                <w:pPr>
                  <w:pStyle w:val="BodyText"/>
                  <w:framePr w:hSpace="181" w:wrap="around" w:hAnchor="text" w:xAlign="center" w:yAlign="center"/>
                  <w:suppressOverlap/>
                </w:pPr>
              </w:pPrChange>
            </w:pPr>
            <w:r>
              <w:rPr>
                <w:bCs/>
                <w:snapToGrid w:val="0"/>
                <w:color w:val="000000"/>
              </w:rPr>
              <w:t>means any holder of a Distribution Licence</w:t>
            </w:r>
          </w:p>
        </w:tc>
      </w:tr>
      <w:tr w:rsidR="00CC40D1" w14:paraId="3AADF163" w14:textId="77777777" w:rsidTr="00E314F2">
        <w:trPr>
          <w:trPrChange w:id="1380" w:author="Debbie Houldsworth" w:date="2020-05-12T16:43:00Z">
            <w:trPr>
              <w:gridAfter w:val="0"/>
            </w:trPr>
          </w:trPrChange>
        </w:trPr>
        <w:tc>
          <w:tcPr>
            <w:tcW w:w="3544" w:type="dxa"/>
            <w:vAlign w:val="center"/>
            <w:tcPrChange w:id="1381" w:author="Debbie Houldsworth" w:date="2020-05-12T16:43:00Z">
              <w:tcPr>
                <w:tcW w:w="3544" w:type="dxa"/>
                <w:gridSpan w:val="2"/>
              </w:tcPr>
            </w:tcPrChange>
          </w:tcPr>
          <w:p w14:paraId="6524A30E" w14:textId="77777777" w:rsidR="00CC40D1" w:rsidRDefault="00CC40D1" w:rsidP="009441A1">
            <w:pPr>
              <w:pStyle w:val="BodyText"/>
              <w:ind w:left="34" w:hanging="34"/>
              <w:jc w:val="left"/>
              <w:rPr>
                <w:b/>
                <w:snapToGrid w:val="0"/>
                <w:color w:val="000000"/>
              </w:rPr>
            </w:pPr>
            <w:r>
              <w:rPr>
                <w:b/>
                <w:snapToGrid w:val="0"/>
                <w:color w:val="000000"/>
              </w:rPr>
              <w:t>“licensed Supplier”</w:t>
            </w:r>
          </w:p>
        </w:tc>
        <w:tc>
          <w:tcPr>
            <w:tcW w:w="5353" w:type="dxa"/>
            <w:gridSpan w:val="2"/>
            <w:vAlign w:val="center"/>
            <w:tcPrChange w:id="1382" w:author="Debbie Houldsworth" w:date="2020-05-12T16:43:00Z">
              <w:tcPr>
                <w:tcW w:w="5353" w:type="dxa"/>
                <w:gridSpan w:val="4"/>
              </w:tcPr>
            </w:tcPrChange>
          </w:tcPr>
          <w:p w14:paraId="49902A27" w14:textId="77777777" w:rsidR="00CC40D1" w:rsidRDefault="00CC40D1">
            <w:pPr>
              <w:pStyle w:val="BodyText"/>
              <w:jc w:val="left"/>
              <w:rPr>
                <w:bCs/>
                <w:snapToGrid w:val="0"/>
                <w:color w:val="000000"/>
              </w:rPr>
              <w:pPrChange w:id="1383" w:author="Debbie Houldsworth" w:date="2020-05-12T16:43:00Z">
                <w:pPr>
                  <w:pStyle w:val="BodyText"/>
                  <w:framePr w:hSpace="181" w:wrap="around" w:hAnchor="text" w:xAlign="center" w:yAlign="center"/>
                  <w:suppressOverlap/>
                </w:pPr>
              </w:pPrChange>
            </w:pPr>
            <w:r>
              <w:rPr>
                <w:bCs/>
                <w:snapToGrid w:val="0"/>
                <w:color w:val="000000"/>
              </w:rPr>
              <w:t>means any holder of an Electricity Supply Licence;</w:t>
            </w:r>
          </w:p>
        </w:tc>
      </w:tr>
      <w:tr w:rsidR="00CC40D1" w:rsidDel="00CC40D1" w14:paraId="246B988B" w14:textId="09A38923" w:rsidTr="00E314F2">
        <w:trPr>
          <w:del w:id="1384" w:author="Debbie Houldsworth" w:date="2020-05-12T09:49:00Z"/>
          <w:trPrChange w:id="1385" w:author="Debbie Houldsworth" w:date="2020-05-12T16:43:00Z">
            <w:trPr>
              <w:gridAfter w:val="0"/>
            </w:trPr>
          </w:trPrChange>
        </w:trPr>
        <w:tc>
          <w:tcPr>
            <w:tcW w:w="3544" w:type="dxa"/>
            <w:vAlign w:val="center"/>
            <w:tcPrChange w:id="1386" w:author="Debbie Houldsworth" w:date="2020-05-12T16:43:00Z">
              <w:tcPr>
                <w:tcW w:w="3544" w:type="dxa"/>
                <w:gridSpan w:val="2"/>
              </w:tcPr>
            </w:tcPrChange>
          </w:tcPr>
          <w:p w14:paraId="3E1226ED" w14:textId="7BD224B3" w:rsidR="00CC40D1" w:rsidDel="00CC40D1" w:rsidRDefault="00CC40D1" w:rsidP="00B73C6A">
            <w:pPr>
              <w:pStyle w:val="BodyText"/>
              <w:ind w:left="34" w:hanging="34"/>
              <w:jc w:val="left"/>
              <w:rPr>
                <w:del w:id="1387" w:author="Debbie Houldsworth" w:date="2020-05-12T09:49:00Z"/>
                <w:b/>
                <w:snapToGrid w:val="0"/>
                <w:color w:val="000000"/>
              </w:rPr>
            </w:pPr>
            <w:del w:id="1388" w:author="Debbie Houldsworth" w:date="2020-05-12T09:49:00Z">
              <w:r w:rsidDel="00CC40D1">
                <w:rPr>
                  <w:b/>
                </w:rPr>
                <w:delText>“Line Loss Factor Class Id”</w:delText>
              </w:r>
            </w:del>
          </w:p>
        </w:tc>
        <w:tc>
          <w:tcPr>
            <w:tcW w:w="5353" w:type="dxa"/>
            <w:gridSpan w:val="2"/>
            <w:vAlign w:val="center"/>
            <w:tcPrChange w:id="1389" w:author="Debbie Houldsworth" w:date="2020-05-12T16:43:00Z">
              <w:tcPr>
                <w:tcW w:w="5353" w:type="dxa"/>
                <w:gridSpan w:val="4"/>
              </w:tcPr>
            </w:tcPrChange>
          </w:tcPr>
          <w:p w14:paraId="596C2245" w14:textId="06C333B6" w:rsidR="00CC40D1" w:rsidDel="00CC40D1" w:rsidRDefault="00CC40D1">
            <w:pPr>
              <w:pStyle w:val="BodyText"/>
              <w:jc w:val="left"/>
              <w:rPr>
                <w:del w:id="1390" w:author="Debbie Houldsworth" w:date="2020-05-12T09:49:00Z"/>
                <w:bCs/>
                <w:snapToGrid w:val="0"/>
                <w:color w:val="000000"/>
              </w:rPr>
              <w:pPrChange w:id="1391" w:author="Debbie Houldsworth" w:date="2020-05-12T16:43:00Z">
                <w:pPr>
                  <w:pStyle w:val="BodyText"/>
                </w:pPr>
              </w:pPrChange>
            </w:pPr>
            <w:del w:id="1392" w:author="Debbie Houldsworth" w:date="2020-05-12T09:49:00Z">
              <w:r w:rsidDel="00CC40D1">
                <w:delText>means data item 6 of Schedule 2 for a Metering Point;</w:delText>
              </w:r>
            </w:del>
          </w:p>
        </w:tc>
      </w:tr>
      <w:tr w:rsidR="00CC40D1" w:rsidDel="00CC40D1" w14:paraId="46453709" w14:textId="19036D0F" w:rsidTr="00E314F2">
        <w:trPr>
          <w:del w:id="1393" w:author="Debbie Houldsworth" w:date="2020-05-12T09:49:00Z"/>
          <w:trPrChange w:id="1394" w:author="Debbie Houldsworth" w:date="2020-05-12T16:43:00Z">
            <w:trPr>
              <w:gridAfter w:val="0"/>
            </w:trPr>
          </w:trPrChange>
        </w:trPr>
        <w:tc>
          <w:tcPr>
            <w:tcW w:w="3544" w:type="dxa"/>
            <w:vAlign w:val="center"/>
            <w:tcPrChange w:id="1395" w:author="Debbie Houldsworth" w:date="2020-05-12T16:43:00Z">
              <w:tcPr>
                <w:tcW w:w="3544" w:type="dxa"/>
                <w:gridSpan w:val="2"/>
              </w:tcPr>
            </w:tcPrChange>
          </w:tcPr>
          <w:p w14:paraId="4EC7E06A" w14:textId="21E7E3C1" w:rsidR="00CC40D1" w:rsidDel="00CC40D1" w:rsidRDefault="00CC40D1" w:rsidP="00B73C6A">
            <w:pPr>
              <w:pStyle w:val="BodyText"/>
              <w:ind w:left="34" w:hanging="34"/>
              <w:jc w:val="left"/>
              <w:rPr>
                <w:del w:id="1396" w:author="Debbie Houldsworth" w:date="2020-05-12T09:49:00Z"/>
                <w:b/>
              </w:rPr>
            </w:pPr>
            <w:del w:id="1397" w:author="Debbie Houldsworth" w:date="2020-05-12T09:49:00Z">
              <w:r w:rsidDel="00CC40D1">
                <w:rPr>
                  <w:b/>
                </w:rPr>
                <w:delText>“Market Domain Data”</w:delText>
              </w:r>
            </w:del>
          </w:p>
        </w:tc>
        <w:tc>
          <w:tcPr>
            <w:tcW w:w="5353" w:type="dxa"/>
            <w:gridSpan w:val="2"/>
            <w:vAlign w:val="center"/>
            <w:tcPrChange w:id="1398" w:author="Debbie Houldsworth" w:date="2020-05-12T16:43:00Z">
              <w:tcPr>
                <w:tcW w:w="5353" w:type="dxa"/>
                <w:gridSpan w:val="4"/>
              </w:tcPr>
            </w:tcPrChange>
          </w:tcPr>
          <w:p w14:paraId="64F92D21" w14:textId="5A2D5ADB" w:rsidR="00CC40D1" w:rsidDel="00CC40D1" w:rsidRDefault="00CC40D1">
            <w:pPr>
              <w:pStyle w:val="BodyText"/>
              <w:jc w:val="left"/>
              <w:rPr>
                <w:del w:id="1399" w:author="Debbie Houldsworth" w:date="2020-05-12T09:49:00Z"/>
              </w:rPr>
              <w:pPrChange w:id="1400" w:author="Debbie Houldsworth" w:date="2020-05-12T16:43:00Z">
                <w:pPr>
                  <w:pStyle w:val="BodyText"/>
                </w:pPr>
              </w:pPrChange>
            </w:pPr>
            <w:del w:id="1401" w:author="Debbie Houldsworth" w:date="2020-05-12T09:49:00Z">
              <w:r w:rsidDel="00CC40D1">
                <w:delText>has the meaning given to that term in the BSC;</w:delText>
              </w:r>
            </w:del>
          </w:p>
        </w:tc>
      </w:tr>
      <w:tr w:rsidR="006F0B92" w:rsidDel="00CC40D1" w14:paraId="5FAA00FF" w14:textId="77777777" w:rsidTr="00E314F2">
        <w:trPr>
          <w:del w:id="1402" w:author="Debbie Houldsworth" w:date="2020-05-12T09:49:00Z"/>
        </w:trPr>
        <w:tc>
          <w:tcPr>
            <w:tcW w:w="3544" w:type="dxa"/>
            <w:vAlign w:val="center"/>
          </w:tcPr>
          <w:p w14:paraId="685D2B42" w14:textId="432F4F7C" w:rsidR="00CC40D1" w:rsidDel="00CC40D1" w:rsidRDefault="00CC40D1" w:rsidP="00B73C6A">
            <w:pPr>
              <w:pStyle w:val="BodyText"/>
              <w:ind w:left="34" w:hanging="34"/>
              <w:jc w:val="left"/>
              <w:rPr>
                <w:del w:id="1403" w:author="Debbie Houldsworth" w:date="2020-05-12T09:49:00Z"/>
                <w:b/>
              </w:rPr>
            </w:pPr>
            <w:del w:id="1404" w:author="Debbie Houldsworth" w:date="2020-05-12T09:49:00Z">
              <w:r w:rsidDel="00CC40D1">
                <w:rPr>
                  <w:b/>
                </w:rPr>
                <w:delText>“Market Domain Data Agent”</w:delText>
              </w:r>
              <w:r w:rsidDel="00CC40D1">
                <w:delText xml:space="preserve"> </w:delText>
              </w:r>
              <w:r w:rsidDel="00CC40D1">
                <w:rPr>
                  <w:b/>
                </w:rPr>
                <w:delText>or</w:delText>
              </w:r>
              <w:r w:rsidDel="00CC40D1">
                <w:delText xml:space="preserve"> </w:delText>
              </w:r>
              <w:r w:rsidDel="00CC40D1">
                <w:rPr>
                  <w:b/>
                </w:rPr>
                <w:delText>“MDDA”</w:delText>
              </w:r>
            </w:del>
          </w:p>
        </w:tc>
        <w:tc>
          <w:tcPr>
            <w:tcW w:w="5353" w:type="dxa"/>
            <w:gridSpan w:val="2"/>
            <w:vAlign w:val="center"/>
          </w:tcPr>
          <w:p w14:paraId="59517EC2" w14:textId="3CE1C499" w:rsidR="00CC40D1" w:rsidDel="00CC40D1" w:rsidRDefault="00CC40D1">
            <w:pPr>
              <w:pStyle w:val="BodyText"/>
              <w:jc w:val="left"/>
              <w:rPr>
                <w:del w:id="1405" w:author="Debbie Houldsworth" w:date="2020-05-12T09:49:00Z"/>
              </w:rPr>
              <w:pPrChange w:id="1406" w:author="Debbie Houldsworth" w:date="2020-05-12T16:43:00Z">
                <w:pPr>
                  <w:pStyle w:val="BodyText"/>
                </w:pPr>
              </w:pPrChange>
            </w:pPr>
            <w:del w:id="1407" w:author="Debbie Houldsworth" w:date="2020-05-12T09:49:00Z">
              <w:r w:rsidDel="00CC40D1">
                <w:delText>Means the agent responsible for distributing Market Domain Data;</w:delText>
              </w:r>
            </w:del>
          </w:p>
        </w:tc>
      </w:tr>
      <w:tr w:rsidR="00E314F2" w:rsidDel="00CC40D1" w14:paraId="48003E73" w14:textId="77777777" w:rsidTr="00E314F2">
        <w:tblPrEx>
          <w:tblPrExChange w:id="1408"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1409" w:author="Debbie Houldsworth" w:date="2020-05-12T09:49:00Z"/>
          <w:trPrChange w:id="1410" w:author="Debbie Houldsworth" w:date="2020-05-12T16:43:00Z">
            <w:trPr>
              <w:gridBefore w:val="1"/>
            </w:trPr>
          </w:trPrChange>
        </w:trPr>
        <w:tc>
          <w:tcPr>
            <w:tcW w:w="3544" w:type="dxa"/>
            <w:vAlign w:val="center"/>
            <w:tcPrChange w:id="1411" w:author="Debbie Houldsworth" w:date="2020-05-12T16:43:00Z">
              <w:tcPr>
                <w:tcW w:w="3544" w:type="dxa"/>
                <w:gridSpan w:val="2"/>
                <w:vAlign w:val="center"/>
              </w:tcPr>
            </w:tcPrChange>
          </w:tcPr>
          <w:p w14:paraId="7FC51A70" w14:textId="2479BB36" w:rsidR="00CC40D1" w:rsidDel="00CC40D1" w:rsidRDefault="00CC40D1" w:rsidP="00B73C6A">
            <w:pPr>
              <w:pStyle w:val="BodyText"/>
              <w:ind w:left="34" w:hanging="34"/>
              <w:jc w:val="left"/>
              <w:rPr>
                <w:del w:id="1412" w:author="Debbie Houldsworth" w:date="2020-05-12T09:49:00Z"/>
                <w:b/>
              </w:rPr>
            </w:pPr>
            <w:del w:id="1413" w:author="Debbie Houldsworth" w:date="2020-05-12T09:49:00Z">
              <w:r w:rsidDel="00CC40D1">
                <w:rPr>
                  <w:b/>
                </w:rPr>
                <w:delText>“Market Participant Id”</w:delText>
              </w:r>
            </w:del>
          </w:p>
        </w:tc>
        <w:tc>
          <w:tcPr>
            <w:tcW w:w="5353" w:type="dxa"/>
            <w:gridSpan w:val="2"/>
            <w:vAlign w:val="center"/>
            <w:tcPrChange w:id="1414" w:author="Debbie Houldsworth" w:date="2020-05-12T16:43:00Z">
              <w:tcPr>
                <w:tcW w:w="5353" w:type="dxa"/>
                <w:gridSpan w:val="4"/>
              </w:tcPr>
            </w:tcPrChange>
          </w:tcPr>
          <w:p w14:paraId="47943F89" w14:textId="2060D18F" w:rsidR="00CC40D1" w:rsidDel="00CC40D1" w:rsidRDefault="00CC40D1">
            <w:pPr>
              <w:pStyle w:val="BodyText"/>
              <w:jc w:val="left"/>
              <w:rPr>
                <w:del w:id="1415" w:author="Debbie Houldsworth" w:date="2020-05-12T09:49:00Z"/>
              </w:rPr>
              <w:pPrChange w:id="1416" w:author="Debbie Houldsworth" w:date="2020-05-12T16:43:00Z">
                <w:pPr>
                  <w:pStyle w:val="BodyText"/>
                </w:pPr>
              </w:pPrChange>
            </w:pPr>
            <w:del w:id="1417" w:author="Debbie Houldsworth" w:date="2020-05-12T09:49:00Z">
              <w:r w:rsidDel="00CC40D1">
                <w:delText>has the meaning given to that term in the Data Transfer Catalogue;</w:delText>
              </w:r>
            </w:del>
          </w:p>
        </w:tc>
      </w:tr>
      <w:tr w:rsidR="009441A1" w:rsidDel="00F02845" w14:paraId="00CA97EC" w14:textId="0FCFB898" w:rsidTr="00E314F2">
        <w:tblPrEx>
          <w:tblPrExChange w:id="1418"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1419" w:author="Debbie Houldsworth" w:date="2020-05-12T09:51:00Z"/>
          <w:trPrChange w:id="1420" w:author="Debbie Houldsworth" w:date="2020-05-12T16:43:00Z">
            <w:trPr>
              <w:gridBefore w:val="1"/>
            </w:trPr>
          </w:trPrChange>
        </w:trPr>
        <w:tc>
          <w:tcPr>
            <w:tcW w:w="3544" w:type="dxa"/>
            <w:vAlign w:val="center"/>
            <w:tcPrChange w:id="1421" w:author="Debbie Houldsworth" w:date="2020-05-12T16:43:00Z">
              <w:tcPr>
                <w:tcW w:w="3544" w:type="dxa"/>
                <w:gridSpan w:val="2"/>
                <w:vAlign w:val="center"/>
              </w:tcPr>
            </w:tcPrChange>
          </w:tcPr>
          <w:p w14:paraId="11DDA2FC" w14:textId="1F451701" w:rsidR="00CC40D1" w:rsidDel="00F02845" w:rsidRDefault="00CC40D1" w:rsidP="00B73C6A">
            <w:pPr>
              <w:pStyle w:val="BodyText"/>
              <w:ind w:left="34" w:hanging="34"/>
              <w:jc w:val="left"/>
              <w:rPr>
                <w:del w:id="1422" w:author="Debbie Houldsworth" w:date="2020-05-12T09:51:00Z"/>
                <w:b/>
              </w:rPr>
            </w:pPr>
            <w:del w:id="1423" w:author="Debbie Houldsworth" w:date="2020-05-12T09:51:00Z">
              <w:r w:rsidDel="00F02845">
                <w:rPr>
                  <w:b/>
                </w:rPr>
                <w:delText>“Market Participant Role Code”</w:delText>
              </w:r>
            </w:del>
          </w:p>
        </w:tc>
        <w:tc>
          <w:tcPr>
            <w:tcW w:w="5353" w:type="dxa"/>
            <w:gridSpan w:val="2"/>
            <w:vAlign w:val="center"/>
            <w:tcPrChange w:id="1424" w:author="Debbie Houldsworth" w:date="2020-05-12T16:43:00Z">
              <w:tcPr>
                <w:tcW w:w="5353" w:type="dxa"/>
                <w:gridSpan w:val="4"/>
              </w:tcPr>
            </w:tcPrChange>
          </w:tcPr>
          <w:p w14:paraId="7EC25883" w14:textId="00888129" w:rsidR="00CC40D1" w:rsidDel="00F02845" w:rsidRDefault="00CC40D1">
            <w:pPr>
              <w:pStyle w:val="BodyText"/>
              <w:jc w:val="left"/>
              <w:rPr>
                <w:del w:id="1425" w:author="Debbie Houldsworth" w:date="2020-05-12T09:51:00Z"/>
              </w:rPr>
              <w:pPrChange w:id="1426" w:author="Debbie Houldsworth" w:date="2020-05-12T16:43:00Z">
                <w:pPr>
                  <w:pStyle w:val="BodyText"/>
                </w:pPr>
              </w:pPrChange>
            </w:pPr>
            <w:del w:id="1427" w:author="Debbie Houldsworth" w:date="2020-05-12T09:51:00Z">
              <w:r w:rsidDel="00F02845">
                <w:delText>has the meaning given to that term in the Data Transfer Catalogue;</w:delText>
              </w:r>
            </w:del>
          </w:p>
        </w:tc>
      </w:tr>
      <w:tr w:rsidR="009441A1" w:rsidDel="00F02845" w14:paraId="7CFF4801" w14:textId="45E48D40" w:rsidTr="00E314F2">
        <w:tblPrEx>
          <w:tblPrExChange w:id="1428"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1429" w:author="Debbie Houldsworth" w:date="2020-05-12T09:51:00Z"/>
          <w:trPrChange w:id="1430" w:author="Debbie Houldsworth" w:date="2020-05-12T16:43:00Z">
            <w:trPr>
              <w:gridBefore w:val="1"/>
            </w:trPr>
          </w:trPrChange>
        </w:trPr>
        <w:tc>
          <w:tcPr>
            <w:tcW w:w="3544" w:type="dxa"/>
            <w:vAlign w:val="center"/>
            <w:tcPrChange w:id="1431" w:author="Debbie Houldsworth" w:date="2020-05-12T16:43:00Z">
              <w:tcPr>
                <w:tcW w:w="3544" w:type="dxa"/>
                <w:gridSpan w:val="2"/>
                <w:vAlign w:val="center"/>
              </w:tcPr>
            </w:tcPrChange>
          </w:tcPr>
          <w:p w14:paraId="7732F5CC" w14:textId="2EE969A0" w:rsidR="00CC40D1" w:rsidDel="00F02845" w:rsidRDefault="00CC40D1" w:rsidP="00B73C6A">
            <w:pPr>
              <w:pStyle w:val="BodyText"/>
              <w:ind w:left="34" w:hanging="34"/>
              <w:jc w:val="left"/>
              <w:rPr>
                <w:del w:id="1432" w:author="Debbie Houldsworth" w:date="2020-05-12T09:51:00Z"/>
                <w:b/>
              </w:rPr>
            </w:pPr>
            <w:del w:id="1433" w:author="Debbie Houldsworth" w:date="2020-05-07T10:16:00Z">
              <w:r w:rsidDel="001E5397">
                <w:rPr>
                  <w:b/>
                </w:rPr>
                <w:delText>“Market Sector”</w:delText>
              </w:r>
            </w:del>
          </w:p>
        </w:tc>
        <w:tc>
          <w:tcPr>
            <w:tcW w:w="5353" w:type="dxa"/>
            <w:gridSpan w:val="2"/>
            <w:vAlign w:val="center"/>
            <w:tcPrChange w:id="1434" w:author="Debbie Houldsworth" w:date="2020-05-12T16:43:00Z">
              <w:tcPr>
                <w:tcW w:w="5353" w:type="dxa"/>
                <w:gridSpan w:val="4"/>
              </w:tcPr>
            </w:tcPrChange>
          </w:tcPr>
          <w:p w14:paraId="790C94BC" w14:textId="4B85EC43" w:rsidR="00CC40D1" w:rsidDel="001E5397" w:rsidRDefault="00CC40D1">
            <w:pPr>
              <w:pStyle w:val="BodyText"/>
              <w:jc w:val="left"/>
              <w:rPr>
                <w:del w:id="1435" w:author="Debbie Houldsworth" w:date="2020-05-07T10:16:00Z"/>
                <w:bCs/>
              </w:rPr>
              <w:pPrChange w:id="1436" w:author="Debbie Houldsworth" w:date="2020-05-12T16:43:00Z">
                <w:pPr>
                  <w:pStyle w:val="BodyText"/>
                </w:pPr>
              </w:pPrChange>
            </w:pPr>
            <w:del w:id="1437" w:author="Debbie Houldsworth" w:date="2020-05-07T10:16:00Z">
              <w:r w:rsidDel="001E5397">
                <w:rPr>
                  <w:bCs/>
                </w:rPr>
                <w:delText>Means, in relation to an Entry Assessment for a Supplier, each of the following categories of Metering Points:</w:delText>
              </w:r>
            </w:del>
          </w:p>
          <w:p w14:paraId="72B2DED0" w14:textId="6BC5B352" w:rsidR="00CC40D1" w:rsidDel="001E5397" w:rsidRDefault="00CC40D1">
            <w:pPr>
              <w:pStyle w:val="MRATable-hangingindent"/>
              <w:rPr>
                <w:del w:id="1438" w:author="Debbie Houldsworth" w:date="2020-05-07T10:16:00Z"/>
              </w:rPr>
              <w:pPrChange w:id="1439" w:author="Debbie Houldsworth" w:date="2020-05-12T16:43:00Z">
                <w:pPr>
                  <w:pStyle w:val="MRATable-hangingindent"/>
                  <w:jc w:val="both"/>
                </w:pPr>
              </w:pPrChange>
            </w:pPr>
            <w:del w:id="1440" w:author="Debbie Houldsworth" w:date="2020-05-07T10:16:00Z">
              <w:r w:rsidDel="001E5397">
                <w:delText>(i)</w:delText>
              </w:r>
              <w:r w:rsidDel="001E5397">
                <w:tab/>
                <w:delText>Half Hourly Metering Points;</w:delText>
              </w:r>
            </w:del>
          </w:p>
          <w:p w14:paraId="531ACEC4" w14:textId="1A7D4561" w:rsidR="00CC40D1" w:rsidDel="00F02845" w:rsidRDefault="00CC40D1">
            <w:pPr>
              <w:pStyle w:val="MRATable-hangingindent"/>
              <w:rPr>
                <w:del w:id="1441" w:author="Debbie Houldsworth" w:date="2020-05-12T09:51:00Z"/>
              </w:rPr>
              <w:pPrChange w:id="1442" w:author="Debbie Houldsworth" w:date="2020-05-12T16:43:00Z">
                <w:pPr>
                  <w:pStyle w:val="MRATable-hangingindent"/>
                  <w:jc w:val="both"/>
                </w:pPr>
              </w:pPrChange>
            </w:pPr>
            <w:del w:id="1443" w:author="Debbie Houldsworth" w:date="2020-05-07T10:16:00Z">
              <w:r w:rsidDel="001E5397">
                <w:delText>(ii)</w:delText>
              </w:r>
              <w:r w:rsidDel="001E5397">
                <w:tab/>
                <w:delText>Non Half Hourly Metering Points at Domestic Premises; and</w:delText>
              </w:r>
            </w:del>
          </w:p>
          <w:p w14:paraId="467B231F" w14:textId="52DB65FD" w:rsidR="00CC40D1" w:rsidDel="00F02845" w:rsidRDefault="00CC40D1">
            <w:pPr>
              <w:pStyle w:val="MRATable-hangingindent"/>
              <w:rPr>
                <w:del w:id="1444" w:author="Debbie Houldsworth" w:date="2020-05-12T09:51:00Z"/>
              </w:rPr>
              <w:pPrChange w:id="1445" w:author="Debbie Houldsworth" w:date="2020-05-12T16:43:00Z">
                <w:pPr>
                  <w:pStyle w:val="MRATable-hangingindent"/>
                  <w:jc w:val="both"/>
                </w:pPr>
              </w:pPrChange>
            </w:pPr>
            <w:del w:id="1446" w:author="Debbie Houldsworth" w:date="2020-05-07T10:16:00Z">
              <w:r w:rsidDel="001E5397">
                <w:delText>(iii)</w:delText>
              </w:r>
              <w:r w:rsidDel="001E5397">
                <w:tab/>
                <w:delText>Non Half Hourly Metering Points at Premises which are not Domestic Premises;</w:delText>
              </w:r>
            </w:del>
          </w:p>
        </w:tc>
      </w:tr>
      <w:tr w:rsidR="009441A1" w:rsidDel="00F02845" w14:paraId="0D1D5A71" w14:textId="584B11C7" w:rsidTr="00E314F2">
        <w:tblPrEx>
          <w:tblPrExChange w:id="1447"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1448" w:author="Debbie Houldsworth" w:date="2020-05-12T09:51:00Z"/>
          <w:trPrChange w:id="1449" w:author="Debbie Houldsworth" w:date="2020-05-12T16:43:00Z">
            <w:trPr>
              <w:gridBefore w:val="1"/>
            </w:trPr>
          </w:trPrChange>
        </w:trPr>
        <w:tc>
          <w:tcPr>
            <w:tcW w:w="3544" w:type="dxa"/>
            <w:vAlign w:val="center"/>
            <w:tcPrChange w:id="1450" w:author="Debbie Houldsworth" w:date="2020-05-12T16:43:00Z">
              <w:tcPr>
                <w:tcW w:w="3544" w:type="dxa"/>
                <w:gridSpan w:val="2"/>
                <w:vAlign w:val="center"/>
              </w:tcPr>
            </w:tcPrChange>
          </w:tcPr>
          <w:p w14:paraId="687A5635" w14:textId="4CDFE8B2" w:rsidR="00CC40D1" w:rsidDel="00F02845" w:rsidRDefault="00CC40D1" w:rsidP="00B73C6A">
            <w:pPr>
              <w:pStyle w:val="BodyText"/>
              <w:ind w:left="34" w:hanging="34"/>
              <w:jc w:val="left"/>
              <w:rPr>
                <w:del w:id="1451" w:author="Debbie Houldsworth" w:date="2020-05-12T09:51:00Z"/>
                <w:b/>
              </w:rPr>
            </w:pPr>
            <w:del w:id="1452" w:author="Debbie Houldsworth" w:date="2020-05-12T09:51:00Z">
              <w:r w:rsidDel="00F02845">
                <w:rPr>
                  <w:b/>
                </w:rPr>
                <w:delText xml:space="preserve">“Master Registration Agreement Forum” </w:delText>
              </w:r>
              <w:r w:rsidDel="00F02845">
                <w:delText xml:space="preserve">or </w:delText>
              </w:r>
              <w:r w:rsidDel="00F02845">
                <w:rPr>
                  <w:b/>
                </w:rPr>
                <w:delText>“MRA Forum”</w:delText>
              </w:r>
            </w:del>
          </w:p>
        </w:tc>
        <w:tc>
          <w:tcPr>
            <w:tcW w:w="5353" w:type="dxa"/>
            <w:gridSpan w:val="2"/>
            <w:vAlign w:val="center"/>
            <w:tcPrChange w:id="1453" w:author="Debbie Houldsworth" w:date="2020-05-12T16:43:00Z">
              <w:tcPr>
                <w:tcW w:w="5353" w:type="dxa"/>
                <w:gridSpan w:val="4"/>
              </w:tcPr>
            </w:tcPrChange>
          </w:tcPr>
          <w:p w14:paraId="384A153B" w14:textId="6301D4BC" w:rsidR="00CC40D1" w:rsidDel="00F02845" w:rsidRDefault="00CC40D1">
            <w:pPr>
              <w:pStyle w:val="BodyText"/>
              <w:jc w:val="left"/>
              <w:rPr>
                <w:del w:id="1454" w:author="Debbie Houldsworth" w:date="2020-05-12T09:51:00Z"/>
                <w:bCs/>
              </w:rPr>
              <w:pPrChange w:id="1455" w:author="Debbie Houldsworth" w:date="2020-05-12T16:43:00Z">
                <w:pPr>
                  <w:pStyle w:val="BodyText"/>
                </w:pPr>
              </w:pPrChange>
            </w:pPr>
            <w:del w:id="1456" w:author="Debbie Houldsworth" w:date="2020-05-12T09:51:00Z">
              <w:r w:rsidDel="00F02845">
                <w:delText>means the body constituted pursuant to the terms of Clause 7;</w:delText>
              </w:r>
            </w:del>
          </w:p>
        </w:tc>
      </w:tr>
      <w:tr w:rsidR="00CC40D1" w:rsidDel="00C172D4" w14:paraId="7F36AD11" w14:textId="2B371CE1" w:rsidTr="00E314F2">
        <w:trPr>
          <w:del w:id="1457" w:author="Jonathan Hawkins" w:date="2020-05-14T10:05:00Z"/>
          <w:trPrChange w:id="1458" w:author="Debbie Houldsworth" w:date="2020-05-12T16:43:00Z">
            <w:trPr>
              <w:gridAfter w:val="0"/>
            </w:trPr>
          </w:trPrChange>
        </w:trPr>
        <w:tc>
          <w:tcPr>
            <w:tcW w:w="3544" w:type="dxa"/>
            <w:vAlign w:val="center"/>
            <w:tcPrChange w:id="1459" w:author="Debbie Houldsworth" w:date="2020-05-12T16:43:00Z">
              <w:tcPr>
                <w:tcW w:w="3544" w:type="dxa"/>
                <w:gridSpan w:val="2"/>
              </w:tcPr>
            </w:tcPrChange>
          </w:tcPr>
          <w:p w14:paraId="3A236B01" w14:textId="2B7AFA46" w:rsidR="00CC40D1" w:rsidDel="00C172D4" w:rsidRDefault="00CC40D1" w:rsidP="00E314F2">
            <w:pPr>
              <w:pStyle w:val="BodyText"/>
              <w:ind w:left="34" w:hanging="34"/>
              <w:jc w:val="left"/>
              <w:rPr>
                <w:del w:id="1460" w:author="Jonathan Hawkins" w:date="2020-05-14T10:05:00Z"/>
                <w:b/>
              </w:rPr>
            </w:pPr>
            <w:del w:id="1461" w:author="Jonathan Hawkins" w:date="2020-05-14T10:05:00Z">
              <w:r w:rsidDel="00C172D4">
                <w:rPr>
                  <w:b/>
                </w:rPr>
                <w:delText>“Material Change”</w:delText>
              </w:r>
            </w:del>
          </w:p>
        </w:tc>
        <w:tc>
          <w:tcPr>
            <w:tcW w:w="5353" w:type="dxa"/>
            <w:gridSpan w:val="2"/>
            <w:vAlign w:val="center"/>
            <w:tcPrChange w:id="1462" w:author="Debbie Houldsworth" w:date="2020-05-12T16:43:00Z">
              <w:tcPr>
                <w:tcW w:w="5353" w:type="dxa"/>
                <w:gridSpan w:val="4"/>
              </w:tcPr>
            </w:tcPrChange>
          </w:tcPr>
          <w:p w14:paraId="7BCCE9EA" w14:textId="01E78DCA" w:rsidR="00CC40D1" w:rsidDel="00C172D4" w:rsidRDefault="00CC40D1">
            <w:pPr>
              <w:pStyle w:val="BodyText"/>
              <w:jc w:val="left"/>
              <w:rPr>
                <w:del w:id="1463" w:author="Jonathan Hawkins" w:date="2020-05-14T10:05:00Z"/>
              </w:rPr>
              <w:pPrChange w:id="1464" w:author="Debbie Houldsworth" w:date="2020-05-12T16:43:00Z">
                <w:pPr>
                  <w:pStyle w:val="BodyText"/>
                  <w:framePr w:hSpace="181" w:wrap="around" w:hAnchor="text" w:xAlign="center" w:yAlign="center"/>
                  <w:suppressOverlap/>
                </w:pPr>
              </w:pPrChange>
            </w:pPr>
            <w:del w:id="1465" w:author="Jonathan Hawkins" w:date="2020-05-14T10:05:00Z">
              <w:r w:rsidDel="00C172D4">
                <w:delText>means a change to a party’s systems or processes (or, in the case of a Distribution Business, a party’s Appointed MPAS Agent) which is of such a type or magnitude as to raise the reasonable expectation of an impact on that party’s ability to meet its obligations under this Agreement;</w:delText>
              </w:r>
            </w:del>
          </w:p>
        </w:tc>
      </w:tr>
      <w:tr w:rsidR="00CC40D1" w:rsidDel="00F02845" w14:paraId="23060BC1" w14:textId="46717CF8" w:rsidTr="00E314F2">
        <w:trPr>
          <w:del w:id="1466" w:author="Debbie Houldsworth" w:date="2020-05-12T09:55:00Z"/>
          <w:trPrChange w:id="1467" w:author="Debbie Houldsworth" w:date="2020-05-12T16:43:00Z">
            <w:trPr>
              <w:gridAfter w:val="0"/>
            </w:trPr>
          </w:trPrChange>
        </w:trPr>
        <w:tc>
          <w:tcPr>
            <w:tcW w:w="3544" w:type="dxa"/>
            <w:vAlign w:val="center"/>
            <w:tcPrChange w:id="1468" w:author="Debbie Houldsworth" w:date="2020-05-12T16:43:00Z">
              <w:tcPr>
                <w:tcW w:w="3544" w:type="dxa"/>
                <w:gridSpan w:val="2"/>
              </w:tcPr>
            </w:tcPrChange>
          </w:tcPr>
          <w:p w14:paraId="6F9A5724" w14:textId="6B47F7FA" w:rsidR="00CC40D1" w:rsidDel="00F02845" w:rsidRDefault="00CC40D1">
            <w:pPr>
              <w:pStyle w:val="BodyText"/>
              <w:jc w:val="left"/>
              <w:rPr>
                <w:del w:id="1469" w:author="Debbie Houldsworth" w:date="2020-05-12T09:55:00Z"/>
                <w:b/>
              </w:rPr>
              <w:pPrChange w:id="1470" w:author="Debbie Houldsworth" w:date="2020-05-12T16:39:00Z">
                <w:pPr>
                  <w:pStyle w:val="BodyText"/>
                  <w:ind w:left="34" w:hanging="34"/>
                  <w:jc w:val="left"/>
                </w:pPr>
              </w:pPrChange>
            </w:pPr>
            <w:del w:id="1471" w:author="Debbie Houldsworth" w:date="2020-05-12T09:55:00Z">
              <w:r w:rsidDel="00F02845">
                <w:rPr>
                  <w:b/>
                </w:rPr>
                <w:delText>“Measurement Class”</w:delText>
              </w:r>
            </w:del>
          </w:p>
        </w:tc>
        <w:tc>
          <w:tcPr>
            <w:tcW w:w="5353" w:type="dxa"/>
            <w:gridSpan w:val="2"/>
            <w:vAlign w:val="center"/>
            <w:tcPrChange w:id="1472" w:author="Debbie Houldsworth" w:date="2020-05-12T16:43:00Z">
              <w:tcPr>
                <w:tcW w:w="5353" w:type="dxa"/>
                <w:gridSpan w:val="4"/>
              </w:tcPr>
            </w:tcPrChange>
          </w:tcPr>
          <w:p w14:paraId="0F0DE48F" w14:textId="1E1FD66B" w:rsidR="00CC40D1" w:rsidDel="00F02845" w:rsidRDefault="00CC40D1">
            <w:pPr>
              <w:pStyle w:val="BodyText"/>
              <w:jc w:val="left"/>
              <w:rPr>
                <w:del w:id="1473" w:author="Debbie Houldsworth" w:date="2020-05-12T09:55:00Z"/>
              </w:rPr>
              <w:pPrChange w:id="1474" w:author="Debbie Houldsworth" w:date="2020-05-12T16:43:00Z">
                <w:pPr>
                  <w:pStyle w:val="BodyText"/>
                </w:pPr>
              </w:pPrChange>
            </w:pPr>
            <w:del w:id="1475" w:author="Debbie Houldsworth" w:date="2020-05-12T09:55:00Z">
              <w:r w:rsidDel="00F02845">
                <w:delText>has the meaning given to that term in the BSC;</w:delText>
              </w:r>
            </w:del>
          </w:p>
        </w:tc>
      </w:tr>
      <w:tr w:rsidR="00CC40D1" w:rsidDel="00F02845" w14:paraId="68B48B27" w14:textId="235D3428" w:rsidTr="00E314F2">
        <w:trPr>
          <w:del w:id="1476" w:author="Debbie Houldsworth" w:date="2020-05-12T09:55:00Z"/>
          <w:trPrChange w:id="1477" w:author="Debbie Houldsworth" w:date="2020-05-12T16:43:00Z">
            <w:trPr>
              <w:gridAfter w:val="0"/>
            </w:trPr>
          </w:trPrChange>
        </w:trPr>
        <w:tc>
          <w:tcPr>
            <w:tcW w:w="3544" w:type="dxa"/>
            <w:vAlign w:val="center"/>
            <w:tcPrChange w:id="1478" w:author="Debbie Houldsworth" w:date="2020-05-12T16:43:00Z">
              <w:tcPr>
                <w:tcW w:w="3544" w:type="dxa"/>
                <w:gridSpan w:val="2"/>
              </w:tcPr>
            </w:tcPrChange>
          </w:tcPr>
          <w:p w14:paraId="39FDC1BB" w14:textId="443A80F7" w:rsidR="00CC40D1" w:rsidDel="00F02845" w:rsidRDefault="00CC40D1" w:rsidP="00B73C6A">
            <w:pPr>
              <w:pStyle w:val="BodyText"/>
              <w:ind w:left="34" w:hanging="34"/>
              <w:jc w:val="left"/>
              <w:rPr>
                <w:del w:id="1479" w:author="Debbie Houldsworth" w:date="2020-05-12T09:55:00Z"/>
                <w:b/>
              </w:rPr>
            </w:pPr>
            <w:del w:id="1480" w:author="Debbie Houldsworth" w:date="2020-05-07T11:57:00Z">
              <w:r w:rsidDel="00C6376A">
                <w:rPr>
                  <w:b/>
                </w:rPr>
                <w:delText>“MEC Chairman”</w:delText>
              </w:r>
            </w:del>
          </w:p>
        </w:tc>
        <w:tc>
          <w:tcPr>
            <w:tcW w:w="5353" w:type="dxa"/>
            <w:gridSpan w:val="2"/>
            <w:vAlign w:val="center"/>
            <w:tcPrChange w:id="1481" w:author="Debbie Houldsworth" w:date="2020-05-12T16:43:00Z">
              <w:tcPr>
                <w:tcW w:w="5353" w:type="dxa"/>
                <w:gridSpan w:val="4"/>
              </w:tcPr>
            </w:tcPrChange>
          </w:tcPr>
          <w:p w14:paraId="56FDFBDF" w14:textId="13724F69" w:rsidR="00CC40D1" w:rsidDel="00F02845" w:rsidRDefault="00CC40D1">
            <w:pPr>
              <w:pStyle w:val="BodyText"/>
              <w:jc w:val="left"/>
              <w:rPr>
                <w:del w:id="1482" w:author="Debbie Houldsworth" w:date="2020-05-12T09:55:00Z"/>
              </w:rPr>
              <w:pPrChange w:id="1483" w:author="Debbie Houldsworth" w:date="2020-05-12T16:43:00Z">
                <w:pPr>
                  <w:pStyle w:val="BodyText"/>
                </w:pPr>
              </w:pPrChange>
            </w:pPr>
            <w:del w:id="1484" w:author="Debbie Houldsworth" w:date="2020-05-07T11:57:00Z">
              <w:r w:rsidDel="00C6376A">
                <w:delText>has the meaning given to that term in Clauses 6.23 and  6.25;</w:delText>
              </w:r>
            </w:del>
          </w:p>
        </w:tc>
      </w:tr>
      <w:tr w:rsidR="006F0B92" w:rsidDel="00F02845" w14:paraId="328CA7EA" w14:textId="77777777" w:rsidTr="00E314F2">
        <w:trPr>
          <w:del w:id="1485" w:author="Debbie Houldsworth" w:date="2020-05-12T09:55:00Z"/>
        </w:trPr>
        <w:tc>
          <w:tcPr>
            <w:tcW w:w="3544" w:type="dxa"/>
            <w:vAlign w:val="center"/>
          </w:tcPr>
          <w:p w14:paraId="714B3BA5" w14:textId="49A6A12C" w:rsidR="00CC40D1" w:rsidDel="00F02845" w:rsidRDefault="00CC40D1" w:rsidP="00B73C6A">
            <w:pPr>
              <w:pStyle w:val="BodyText"/>
              <w:ind w:left="34" w:hanging="34"/>
              <w:jc w:val="left"/>
              <w:rPr>
                <w:del w:id="1486" w:author="Debbie Houldsworth" w:date="2020-05-12T09:55:00Z"/>
                <w:b/>
              </w:rPr>
            </w:pPr>
            <w:del w:id="1487" w:author="Debbie Houldsworth" w:date="2020-05-07T11:57:00Z">
              <w:r w:rsidDel="00C6376A">
                <w:rPr>
                  <w:b/>
                </w:rPr>
                <w:delText>“MEC Member”</w:delText>
              </w:r>
            </w:del>
          </w:p>
        </w:tc>
        <w:tc>
          <w:tcPr>
            <w:tcW w:w="5353" w:type="dxa"/>
            <w:gridSpan w:val="2"/>
            <w:vAlign w:val="center"/>
          </w:tcPr>
          <w:p w14:paraId="6E3C1908" w14:textId="1881E922" w:rsidR="00CC40D1" w:rsidDel="00F02845" w:rsidRDefault="00CC40D1">
            <w:pPr>
              <w:pStyle w:val="BodyText"/>
              <w:jc w:val="left"/>
              <w:rPr>
                <w:del w:id="1488" w:author="Debbie Houldsworth" w:date="2020-05-12T09:55:00Z"/>
              </w:rPr>
              <w:pPrChange w:id="1489" w:author="Debbie Houldsworth" w:date="2020-05-12T16:43:00Z">
                <w:pPr>
                  <w:pStyle w:val="BodyText"/>
                </w:pPr>
              </w:pPrChange>
            </w:pPr>
            <w:del w:id="1490" w:author="Debbie Houldsworth" w:date="2020-05-07T11:57:00Z">
              <w:r w:rsidDel="00C6376A">
                <w:delText>has the meaning given to that term in Clause 6.3;</w:delText>
              </w:r>
            </w:del>
          </w:p>
        </w:tc>
      </w:tr>
      <w:tr w:rsidR="00E314F2" w:rsidDel="00F02845" w14:paraId="59002378" w14:textId="77777777" w:rsidTr="00E314F2">
        <w:tblPrEx>
          <w:tblPrExChange w:id="1491"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1492" w:author="Debbie Houldsworth" w:date="2020-05-12T09:56:00Z"/>
          <w:trPrChange w:id="1493" w:author="Debbie Houldsworth" w:date="2020-05-12T16:43:00Z">
            <w:trPr>
              <w:gridBefore w:val="1"/>
            </w:trPr>
          </w:trPrChange>
        </w:trPr>
        <w:tc>
          <w:tcPr>
            <w:tcW w:w="3544" w:type="dxa"/>
            <w:vAlign w:val="center"/>
            <w:tcPrChange w:id="1494" w:author="Debbie Houldsworth" w:date="2020-05-12T16:43:00Z">
              <w:tcPr>
                <w:tcW w:w="3544" w:type="dxa"/>
                <w:gridSpan w:val="2"/>
                <w:vAlign w:val="center"/>
              </w:tcPr>
            </w:tcPrChange>
          </w:tcPr>
          <w:p w14:paraId="1BE93D82" w14:textId="71E37A62" w:rsidR="00CC40D1" w:rsidDel="00F02845" w:rsidRDefault="00CC40D1" w:rsidP="00B73C6A">
            <w:pPr>
              <w:pStyle w:val="BodyText"/>
              <w:ind w:left="34" w:hanging="34"/>
              <w:jc w:val="left"/>
              <w:rPr>
                <w:del w:id="1495" w:author="Debbie Houldsworth" w:date="2020-05-12T09:56:00Z"/>
                <w:b/>
              </w:rPr>
            </w:pPr>
            <w:del w:id="1496" w:author="Debbie Houldsworth" w:date="2020-05-12T09:56:00Z">
              <w:r w:rsidDel="00F02845">
                <w:rPr>
                  <w:b/>
                </w:rPr>
                <w:delText>“Message”</w:delText>
              </w:r>
            </w:del>
          </w:p>
        </w:tc>
        <w:tc>
          <w:tcPr>
            <w:tcW w:w="5353" w:type="dxa"/>
            <w:gridSpan w:val="2"/>
            <w:vAlign w:val="center"/>
            <w:tcPrChange w:id="1497" w:author="Debbie Houldsworth" w:date="2020-05-12T16:43:00Z">
              <w:tcPr>
                <w:tcW w:w="5353" w:type="dxa"/>
                <w:gridSpan w:val="4"/>
              </w:tcPr>
            </w:tcPrChange>
          </w:tcPr>
          <w:p w14:paraId="5DE97599" w14:textId="7C14D4A0" w:rsidR="00CC40D1" w:rsidDel="00F02845" w:rsidRDefault="00CC40D1">
            <w:pPr>
              <w:pStyle w:val="BodyText"/>
              <w:jc w:val="left"/>
              <w:rPr>
                <w:del w:id="1498" w:author="Debbie Houldsworth" w:date="2020-05-12T09:56:00Z"/>
              </w:rPr>
              <w:pPrChange w:id="1499" w:author="Debbie Houldsworth" w:date="2020-05-12T16:43:00Z">
                <w:pPr>
                  <w:pStyle w:val="BodyText"/>
                </w:pPr>
              </w:pPrChange>
            </w:pPr>
            <w:del w:id="1500" w:author="Debbie Houldsworth" w:date="2020-05-12T09:56:00Z">
              <w:r w:rsidDel="00F02845">
                <w:delText>means electronic data flows between Data Transfer Service users which conform to the Data Transfer Catalogue and User File Design Specification;</w:delText>
              </w:r>
            </w:del>
          </w:p>
        </w:tc>
      </w:tr>
      <w:tr w:rsidR="009441A1" w:rsidDel="00F02845" w14:paraId="334E00E2" w14:textId="16ED4D6E" w:rsidTr="00E314F2">
        <w:tblPrEx>
          <w:tblPrExChange w:id="1501"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1502" w:author="Debbie Houldsworth" w:date="2020-05-12T09:56:00Z"/>
          <w:trPrChange w:id="1503" w:author="Debbie Houldsworth" w:date="2020-05-12T16:43:00Z">
            <w:trPr>
              <w:gridBefore w:val="1"/>
            </w:trPr>
          </w:trPrChange>
        </w:trPr>
        <w:tc>
          <w:tcPr>
            <w:tcW w:w="3544" w:type="dxa"/>
            <w:vAlign w:val="center"/>
            <w:tcPrChange w:id="1504" w:author="Debbie Houldsworth" w:date="2020-05-12T16:43:00Z">
              <w:tcPr>
                <w:tcW w:w="3544" w:type="dxa"/>
                <w:gridSpan w:val="2"/>
                <w:vAlign w:val="center"/>
              </w:tcPr>
            </w:tcPrChange>
          </w:tcPr>
          <w:p w14:paraId="2AD55794" w14:textId="6ADC4CC8" w:rsidR="00CC40D1" w:rsidDel="00F02845" w:rsidRDefault="00CC40D1" w:rsidP="00B73C6A">
            <w:pPr>
              <w:pStyle w:val="BodyText"/>
              <w:ind w:left="34" w:hanging="34"/>
              <w:jc w:val="left"/>
              <w:rPr>
                <w:del w:id="1505" w:author="Debbie Houldsworth" w:date="2020-05-12T09:56:00Z"/>
                <w:b/>
              </w:rPr>
            </w:pPr>
            <w:del w:id="1506" w:author="Debbie Houldsworth" w:date="2020-05-07T11:57:00Z">
              <w:r w:rsidDel="00C6376A">
                <w:rPr>
                  <w:b/>
                </w:rPr>
                <w:delText>“Message Receipt Working Day”</w:delText>
              </w:r>
            </w:del>
          </w:p>
        </w:tc>
        <w:tc>
          <w:tcPr>
            <w:tcW w:w="5353" w:type="dxa"/>
            <w:gridSpan w:val="2"/>
            <w:vAlign w:val="center"/>
            <w:tcPrChange w:id="1507" w:author="Debbie Houldsworth" w:date="2020-05-12T16:43:00Z">
              <w:tcPr>
                <w:tcW w:w="5353" w:type="dxa"/>
                <w:gridSpan w:val="4"/>
              </w:tcPr>
            </w:tcPrChange>
          </w:tcPr>
          <w:p w14:paraId="558D9305" w14:textId="207A8281" w:rsidR="00CC40D1" w:rsidDel="00F02845" w:rsidRDefault="00CC40D1">
            <w:pPr>
              <w:pStyle w:val="BodyText"/>
              <w:jc w:val="left"/>
              <w:rPr>
                <w:del w:id="1508" w:author="Debbie Houldsworth" w:date="2020-05-12T09:56:00Z"/>
              </w:rPr>
              <w:pPrChange w:id="1509" w:author="Debbie Houldsworth" w:date="2020-05-12T16:43:00Z">
                <w:pPr>
                  <w:pStyle w:val="BodyText"/>
                </w:pPr>
              </w:pPrChange>
            </w:pPr>
            <w:del w:id="1510" w:author="Debbie Houldsworth" w:date="2020-05-07T11:57:00Z">
              <w:r w:rsidDel="00C6376A">
                <w:delText>has the meaning given to that term in Clause 14.4;</w:delText>
              </w:r>
            </w:del>
          </w:p>
        </w:tc>
      </w:tr>
      <w:tr w:rsidR="009441A1" w:rsidDel="00F02845" w14:paraId="3B936F7E" w14:textId="2217499A" w:rsidTr="00E314F2">
        <w:tblPrEx>
          <w:tblPrExChange w:id="1511"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1512" w:author="Debbie Houldsworth" w:date="2020-05-12T09:56:00Z"/>
          <w:trPrChange w:id="1513" w:author="Debbie Houldsworth" w:date="2020-05-12T16:43:00Z">
            <w:trPr>
              <w:gridBefore w:val="1"/>
            </w:trPr>
          </w:trPrChange>
        </w:trPr>
        <w:tc>
          <w:tcPr>
            <w:tcW w:w="3544" w:type="dxa"/>
            <w:vAlign w:val="center"/>
            <w:tcPrChange w:id="1514" w:author="Debbie Houldsworth" w:date="2020-05-12T16:43:00Z">
              <w:tcPr>
                <w:tcW w:w="3544" w:type="dxa"/>
                <w:gridSpan w:val="2"/>
                <w:vAlign w:val="center"/>
              </w:tcPr>
            </w:tcPrChange>
          </w:tcPr>
          <w:p w14:paraId="52849E50" w14:textId="72B615FF" w:rsidR="00CC40D1" w:rsidDel="00F02845" w:rsidRDefault="00CC40D1" w:rsidP="00B73C6A">
            <w:pPr>
              <w:pStyle w:val="BodyText"/>
              <w:ind w:left="34" w:hanging="34"/>
              <w:jc w:val="left"/>
              <w:rPr>
                <w:del w:id="1515" w:author="Debbie Houldsworth" w:date="2020-05-12T09:56:00Z"/>
                <w:b/>
              </w:rPr>
            </w:pPr>
            <w:del w:id="1516" w:author="Debbie Houldsworth" w:date="2020-05-12T09:56:00Z">
              <w:r w:rsidDel="00F02845">
                <w:rPr>
                  <w:b/>
                </w:rPr>
                <w:delText>“Metering and Data Services”</w:delText>
              </w:r>
            </w:del>
          </w:p>
        </w:tc>
        <w:tc>
          <w:tcPr>
            <w:tcW w:w="5353" w:type="dxa"/>
            <w:gridSpan w:val="2"/>
            <w:vAlign w:val="center"/>
            <w:tcPrChange w:id="1517" w:author="Debbie Houldsworth" w:date="2020-05-12T16:43:00Z">
              <w:tcPr>
                <w:tcW w:w="5353" w:type="dxa"/>
                <w:gridSpan w:val="4"/>
              </w:tcPr>
            </w:tcPrChange>
          </w:tcPr>
          <w:p w14:paraId="44BA5674" w14:textId="5CFAF1B3" w:rsidR="00CC40D1" w:rsidDel="00F02845" w:rsidRDefault="00CC40D1">
            <w:pPr>
              <w:pStyle w:val="BodyText"/>
              <w:jc w:val="left"/>
              <w:rPr>
                <w:del w:id="1518" w:author="Debbie Houldsworth" w:date="2020-05-12T09:56:00Z"/>
              </w:rPr>
              <w:pPrChange w:id="1519" w:author="Debbie Houldsworth" w:date="2020-05-12T16:43:00Z">
                <w:pPr>
                  <w:pStyle w:val="BodyText"/>
                </w:pPr>
              </w:pPrChange>
            </w:pPr>
            <w:del w:id="1520" w:author="Debbie Houldsworth" w:date="2020-05-12T09:56:00Z">
              <w:r w:rsidDel="00F02845">
                <w:delText>has the meaning given to the term Distributor Metering and Data Services in the Electricity Distribution Licence;</w:delText>
              </w:r>
            </w:del>
          </w:p>
        </w:tc>
      </w:tr>
      <w:tr w:rsidR="00CC40D1" w14:paraId="639B12C2" w14:textId="77777777" w:rsidTr="00E314F2">
        <w:trPr>
          <w:trPrChange w:id="1521" w:author="Debbie Houldsworth" w:date="2020-05-12T16:43:00Z">
            <w:trPr>
              <w:gridAfter w:val="0"/>
            </w:trPr>
          </w:trPrChange>
        </w:trPr>
        <w:tc>
          <w:tcPr>
            <w:tcW w:w="3544" w:type="dxa"/>
            <w:vAlign w:val="center"/>
            <w:tcPrChange w:id="1522" w:author="Debbie Houldsworth" w:date="2020-05-12T16:43:00Z">
              <w:tcPr>
                <w:tcW w:w="3544" w:type="dxa"/>
                <w:gridSpan w:val="2"/>
              </w:tcPr>
            </w:tcPrChange>
          </w:tcPr>
          <w:p w14:paraId="2228F5F7" w14:textId="77777777" w:rsidR="00CC40D1" w:rsidRDefault="00CC40D1" w:rsidP="00E314F2">
            <w:pPr>
              <w:pStyle w:val="BodyText"/>
              <w:ind w:left="34" w:hanging="34"/>
              <w:jc w:val="left"/>
              <w:rPr>
                <w:b/>
              </w:rPr>
            </w:pPr>
            <w:r>
              <w:rPr>
                <w:b/>
              </w:rPr>
              <w:t>“Metering Point”</w:t>
            </w:r>
          </w:p>
        </w:tc>
        <w:tc>
          <w:tcPr>
            <w:tcW w:w="5353" w:type="dxa"/>
            <w:gridSpan w:val="2"/>
            <w:vAlign w:val="center"/>
            <w:tcPrChange w:id="1523" w:author="Debbie Houldsworth" w:date="2020-05-12T16:43:00Z">
              <w:tcPr>
                <w:tcW w:w="5353" w:type="dxa"/>
                <w:gridSpan w:val="4"/>
              </w:tcPr>
            </w:tcPrChange>
          </w:tcPr>
          <w:p w14:paraId="1870B942" w14:textId="1D9F92D7" w:rsidR="00CC40D1" w:rsidRDefault="00CC40D1">
            <w:pPr>
              <w:pStyle w:val="BodyText"/>
              <w:jc w:val="left"/>
              <w:pPrChange w:id="1524" w:author="Debbie Houldsworth" w:date="2020-05-12T16:43:00Z">
                <w:pPr>
                  <w:pStyle w:val="BodyText"/>
                  <w:framePr w:hSpace="181" w:wrap="around" w:hAnchor="text" w:xAlign="center" w:yAlign="center"/>
                  <w:suppressOverlap/>
                </w:pPr>
              </w:pPrChange>
            </w:pPr>
            <w:r>
              <w:t>means the point</w:t>
            </w:r>
            <w:del w:id="1525" w:author="Jonathan Hawkins" w:date="2020-05-20T10:53:00Z">
              <w:r w:rsidDel="00DB6360">
                <w:delText>, determined according to the principles and guidance given at Schedule 8,</w:delText>
              </w:r>
            </w:del>
            <w:r>
              <w:t xml:space="preserve"> at which a supply to (export) or from (import) a Distribution System and/or Transmission System: </w:t>
            </w:r>
          </w:p>
          <w:p w14:paraId="377FD91E" w14:textId="1C794325" w:rsidR="00CC40D1" w:rsidRDefault="00CC40D1">
            <w:pPr>
              <w:pStyle w:val="Heading6"/>
              <w:numPr>
                <w:ilvl w:val="0"/>
                <w:numId w:val="138"/>
              </w:numPr>
              <w:ind w:left="593" w:hanging="425"/>
              <w:pPrChange w:id="1526" w:author="Debbie Houldsworth" w:date="2020-05-12T16:48:00Z">
                <w:pPr>
                  <w:pStyle w:val="MRATable-hangingindent"/>
                  <w:framePr w:hSpace="181" w:wrap="around" w:hAnchor="text" w:xAlign="center" w:yAlign="center"/>
                  <w:suppressOverlap/>
                  <w:jc w:val="both"/>
                </w:pPr>
              </w:pPrChange>
            </w:pPr>
            <w:del w:id="1527" w:author="Debbie Houldsworth" w:date="2020-05-12T16:47:00Z">
              <w:r w:rsidDel="00920658">
                <w:delText>(a)</w:delText>
              </w:r>
              <w:r w:rsidDel="00920658">
                <w:tab/>
              </w:r>
            </w:del>
            <w:r>
              <w:t>is or is intended to be measured; or</w:t>
            </w:r>
          </w:p>
          <w:p w14:paraId="3EB919F5" w14:textId="6A5BCB42" w:rsidR="00CC40D1" w:rsidRDefault="00CC40D1">
            <w:pPr>
              <w:pStyle w:val="Heading6"/>
              <w:numPr>
                <w:ilvl w:val="0"/>
                <w:numId w:val="138"/>
              </w:numPr>
              <w:ind w:left="593" w:hanging="425"/>
              <w:pPrChange w:id="1528" w:author="Debbie Houldsworth" w:date="2020-05-12T16:48:00Z">
                <w:pPr>
                  <w:pStyle w:val="MRATable-hangingindent"/>
                  <w:framePr w:hSpace="181" w:wrap="around" w:hAnchor="text" w:xAlign="center" w:yAlign="center"/>
                  <w:suppressOverlap/>
                  <w:jc w:val="both"/>
                </w:pPr>
              </w:pPrChange>
            </w:pPr>
            <w:del w:id="1529" w:author="Debbie Houldsworth" w:date="2020-05-12T16:47:00Z">
              <w:r w:rsidDel="00920658">
                <w:delText>(b)</w:delText>
              </w:r>
              <w:r w:rsidDel="00920658">
                <w:tab/>
              </w:r>
            </w:del>
            <w:r>
              <w:t>where metering equipment has been removed, was or was intended to be measured; or</w:t>
            </w:r>
          </w:p>
          <w:p w14:paraId="5E259F79" w14:textId="3F18D31B" w:rsidR="00CC40D1" w:rsidRDefault="00CC40D1">
            <w:pPr>
              <w:pStyle w:val="Heading6"/>
              <w:numPr>
                <w:ilvl w:val="0"/>
                <w:numId w:val="138"/>
              </w:numPr>
              <w:ind w:left="593" w:hanging="425"/>
              <w:pPrChange w:id="1530" w:author="Debbie Houldsworth" w:date="2020-05-12T16:48:00Z">
                <w:pPr>
                  <w:pStyle w:val="MRATable-hangingindent"/>
                  <w:framePr w:hSpace="181" w:wrap="around" w:hAnchor="text" w:xAlign="center" w:yAlign="center"/>
                  <w:suppressOverlap/>
                  <w:jc w:val="both"/>
                </w:pPr>
              </w:pPrChange>
            </w:pPr>
            <w:del w:id="1531" w:author="Debbie Houldsworth" w:date="2020-05-12T16:47:00Z">
              <w:r w:rsidDel="00920658">
                <w:delText>(c)</w:delText>
              </w:r>
              <w:r w:rsidDel="00920658">
                <w:tab/>
              </w:r>
            </w:del>
            <w:r>
              <w:t>in the case of an Unmetered Supply under the Unmetered Supplies Procedure, is deemed to be measured,</w:t>
            </w:r>
          </w:p>
          <w:p w14:paraId="6463CC22" w14:textId="77777777" w:rsidR="00CC40D1" w:rsidRDefault="00CC40D1">
            <w:pPr>
              <w:pStyle w:val="BodyText"/>
              <w:jc w:val="left"/>
              <w:pPrChange w:id="1532" w:author="Debbie Houldsworth" w:date="2020-05-12T16:43:00Z">
                <w:pPr>
                  <w:pStyle w:val="BodyText"/>
                  <w:framePr w:hSpace="181" w:wrap="around" w:hAnchor="text" w:xAlign="center" w:yAlign="center"/>
                  <w:suppressOverlap/>
                </w:pPr>
              </w:pPrChange>
            </w:pPr>
            <w:r>
              <w:t>where in each case such measurement is for the purposes of ascertaining the Supplier's Settlement liabilities under the Balancing and Settlement Code;</w:t>
            </w:r>
          </w:p>
        </w:tc>
      </w:tr>
      <w:tr w:rsidR="00CC40D1" w:rsidDel="00F02845" w14:paraId="32DCE6ED" w14:textId="57CC6A39" w:rsidTr="00E314F2">
        <w:trPr>
          <w:del w:id="1533" w:author="Debbie Houldsworth" w:date="2020-05-12T09:56:00Z"/>
          <w:trPrChange w:id="1534" w:author="Debbie Houldsworth" w:date="2020-05-12T16:43:00Z">
            <w:trPr>
              <w:gridAfter w:val="0"/>
            </w:trPr>
          </w:trPrChange>
        </w:trPr>
        <w:tc>
          <w:tcPr>
            <w:tcW w:w="3544" w:type="dxa"/>
            <w:vAlign w:val="center"/>
            <w:tcPrChange w:id="1535" w:author="Debbie Houldsworth" w:date="2020-05-12T16:43:00Z">
              <w:tcPr>
                <w:tcW w:w="3544" w:type="dxa"/>
                <w:gridSpan w:val="2"/>
              </w:tcPr>
            </w:tcPrChange>
          </w:tcPr>
          <w:p w14:paraId="4F2B9795" w14:textId="0B45D197" w:rsidR="00CC40D1" w:rsidDel="00F02845" w:rsidRDefault="00CC40D1" w:rsidP="00B73C6A">
            <w:pPr>
              <w:pStyle w:val="BodyText"/>
              <w:ind w:left="34" w:hanging="34"/>
              <w:jc w:val="left"/>
              <w:rPr>
                <w:del w:id="1536" w:author="Debbie Houldsworth" w:date="2020-05-12T09:56:00Z"/>
                <w:b/>
              </w:rPr>
            </w:pPr>
            <w:del w:id="1537" w:author="Debbie Houldsworth" w:date="2020-05-12T09:56:00Z">
              <w:r w:rsidDel="00F02845">
                <w:rPr>
                  <w:b/>
                </w:rPr>
                <w:delText>“Metering Point Administration Data (MPAD)”</w:delText>
              </w:r>
            </w:del>
          </w:p>
        </w:tc>
        <w:tc>
          <w:tcPr>
            <w:tcW w:w="5353" w:type="dxa"/>
            <w:gridSpan w:val="2"/>
            <w:vAlign w:val="center"/>
            <w:tcPrChange w:id="1538" w:author="Debbie Houldsworth" w:date="2020-05-12T16:43:00Z">
              <w:tcPr>
                <w:tcW w:w="5353" w:type="dxa"/>
                <w:gridSpan w:val="4"/>
              </w:tcPr>
            </w:tcPrChange>
          </w:tcPr>
          <w:p w14:paraId="566319AD" w14:textId="456F3EE3" w:rsidR="00CC40D1" w:rsidDel="00F02845" w:rsidRDefault="00CC40D1">
            <w:pPr>
              <w:pStyle w:val="BodyText"/>
              <w:jc w:val="left"/>
              <w:rPr>
                <w:del w:id="1539" w:author="Debbie Houldsworth" w:date="2020-05-12T09:56:00Z"/>
              </w:rPr>
              <w:pPrChange w:id="1540" w:author="Debbie Houldsworth" w:date="2020-05-12T16:43:00Z">
                <w:pPr>
                  <w:pStyle w:val="BodyText"/>
                </w:pPr>
              </w:pPrChange>
            </w:pPr>
            <w:del w:id="1541" w:author="Debbie Houldsworth" w:date="2020-05-12T09:56:00Z">
              <w:r w:rsidDel="00F02845">
                <w:delText>means, in respect of any Metering Point, all data items as set out in Schedule 2;</w:delText>
              </w:r>
            </w:del>
          </w:p>
        </w:tc>
      </w:tr>
      <w:tr w:rsidR="00CC40D1" w:rsidDel="00F02845" w14:paraId="20E60474" w14:textId="6F7ED6BA" w:rsidTr="00E314F2">
        <w:trPr>
          <w:del w:id="1542" w:author="Debbie Houldsworth" w:date="2020-05-12T09:56:00Z"/>
          <w:trPrChange w:id="1543" w:author="Debbie Houldsworth" w:date="2020-05-12T16:43:00Z">
            <w:trPr>
              <w:gridAfter w:val="0"/>
            </w:trPr>
          </w:trPrChange>
        </w:trPr>
        <w:tc>
          <w:tcPr>
            <w:tcW w:w="3544" w:type="dxa"/>
            <w:vAlign w:val="center"/>
            <w:tcPrChange w:id="1544" w:author="Debbie Houldsworth" w:date="2020-05-12T16:43:00Z">
              <w:tcPr>
                <w:tcW w:w="3544" w:type="dxa"/>
                <w:gridSpan w:val="2"/>
              </w:tcPr>
            </w:tcPrChange>
          </w:tcPr>
          <w:p w14:paraId="5F93ED35" w14:textId="0F49917B" w:rsidR="00CC40D1" w:rsidDel="00F02845" w:rsidRDefault="00CC40D1" w:rsidP="00B73C6A">
            <w:pPr>
              <w:pStyle w:val="BodyText"/>
              <w:ind w:left="34" w:hanging="34"/>
              <w:jc w:val="left"/>
              <w:rPr>
                <w:del w:id="1545" w:author="Debbie Houldsworth" w:date="2020-05-12T09:56:00Z"/>
                <w:b/>
              </w:rPr>
            </w:pPr>
            <w:del w:id="1546" w:author="Debbie Houldsworth" w:date="2020-05-12T09:56:00Z">
              <w:r w:rsidDel="00F02845">
                <w:rPr>
                  <w:b/>
                </w:rPr>
                <w:delText>“Metering Point Administration Service (MPAS)”</w:delText>
              </w:r>
            </w:del>
          </w:p>
        </w:tc>
        <w:tc>
          <w:tcPr>
            <w:tcW w:w="5353" w:type="dxa"/>
            <w:gridSpan w:val="2"/>
            <w:vAlign w:val="center"/>
            <w:tcPrChange w:id="1547" w:author="Debbie Houldsworth" w:date="2020-05-12T16:43:00Z">
              <w:tcPr>
                <w:tcW w:w="5353" w:type="dxa"/>
                <w:gridSpan w:val="4"/>
              </w:tcPr>
            </w:tcPrChange>
          </w:tcPr>
          <w:p w14:paraId="490005A9" w14:textId="10358011" w:rsidR="00CC40D1" w:rsidDel="00F02845" w:rsidRDefault="00CC40D1">
            <w:pPr>
              <w:pStyle w:val="BodyText"/>
              <w:jc w:val="left"/>
              <w:rPr>
                <w:del w:id="1548" w:author="Debbie Houldsworth" w:date="2020-05-12T09:56:00Z"/>
                <w:b/>
              </w:rPr>
              <w:pPrChange w:id="1549" w:author="Debbie Houldsworth" w:date="2020-05-12T16:43:00Z">
                <w:pPr>
                  <w:pStyle w:val="BodyText"/>
                </w:pPr>
              </w:pPrChange>
            </w:pPr>
            <w:del w:id="1550" w:author="Debbie Houldsworth" w:date="2020-05-12T09:56:00Z">
              <w:r w:rsidDel="00F02845">
                <w:delText>means the service established, maintained and operated, or procured as the case may be, by each Distribution Business pursuant to Condition 18 of the Electricity Distribution Licence and in accordance with the terms of this Agreement;</w:delText>
              </w:r>
            </w:del>
          </w:p>
        </w:tc>
      </w:tr>
      <w:tr w:rsidR="006F0B92" w:rsidDel="00F02845" w14:paraId="15A5BF52" w14:textId="77777777" w:rsidTr="00E314F2">
        <w:trPr>
          <w:del w:id="1551" w:author="Debbie Houldsworth" w:date="2020-05-12T09:56:00Z"/>
        </w:trPr>
        <w:tc>
          <w:tcPr>
            <w:tcW w:w="3544" w:type="dxa"/>
            <w:vAlign w:val="center"/>
          </w:tcPr>
          <w:p w14:paraId="3345AABC" w14:textId="6127B878" w:rsidR="00CC40D1" w:rsidDel="00F02845" w:rsidRDefault="00CC40D1" w:rsidP="00B73C6A">
            <w:pPr>
              <w:pStyle w:val="BodyText"/>
              <w:ind w:left="34" w:hanging="34"/>
              <w:jc w:val="left"/>
              <w:rPr>
                <w:del w:id="1552" w:author="Debbie Houldsworth" w:date="2020-05-12T09:56:00Z"/>
                <w:b/>
              </w:rPr>
            </w:pPr>
            <w:del w:id="1553" w:author="Debbie Houldsworth" w:date="2020-05-12T09:56:00Z">
              <w:r w:rsidDel="00F02845">
                <w:rPr>
                  <w:b/>
                </w:rPr>
                <w:delText>“Meter Operator”</w:delText>
              </w:r>
            </w:del>
          </w:p>
        </w:tc>
        <w:tc>
          <w:tcPr>
            <w:tcW w:w="5353" w:type="dxa"/>
            <w:gridSpan w:val="2"/>
            <w:vAlign w:val="center"/>
          </w:tcPr>
          <w:p w14:paraId="12B3CAE9" w14:textId="64DB9017" w:rsidR="00CC40D1" w:rsidDel="00F02845" w:rsidRDefault="00CC40D1">
            <w:pPr>
              <w:pStyle w:val="BodyText"/>
              <w:jc w:val="left"/>
              <w:rPr>
                <w:del w:id="1554" w:author="Debbie Houldsworth" w:date="2020-05-12T09:56:00Z"/>
              </w:rPr>
              <w:pPrChange w:id="1555" w:author="Debbie Houldsworth" w:date="2020-05-12T16:43:00Z">
                <w:pPr>
                  <w:pStyle w:val="BodyText"/>
                </w:pPr>
              </w:pPrChange>
            </w:pPr>
            <w:del w:id="1556" w:author="Debbie Houldsworth" w:date="2020-05-12T09:56:00Z">
              <w:r w:rsidDel="00F02845">
                <w:delText xml:space="preserve">means a person Qualified and appointed by a Supplier, or, where applicable, a Customer to: </w:delText>
              </w:r>
            </w:del>
          </w:p>
          <w:p w14:paraId="167C139B" w14:textId="1546B87A" w:rsidR="00CC40D1" w:rsidDel="00F02845" w:rsidRDefault="00CC40D1">
            <w:pPr>
              <w:pStyle w:val="MRATable-hangingindent"/>
              <w:numPr>
                <w:ilvl w:val="0"/>
                <w:numId w:val="9"/>
              </w:numPr>
              <w:rPr>
                <w:del w:id="1557" w:author="Debbie Houldsworth" w:date="2020-05-12T09:56:00Z"/>
              </w:rPr>
              <w:pPrChange w:id="1558" w:author="Debbie Houldsworth" w:date="2020-05-12T16:43:00Z">
                <w:pPr>
                  <w:pStyle w:val="MRATable-hangingindent"/>
                  <w:numPr>
                    <w:numId w:val="9"/>
                  </w:numPr>
                  <w:tabs>
                    <w:tab w:val="num" w:pos="950"/>
                  </w:tabs>
                  <w:ind w:left="950" w:hanging="720"/>
                  <w:jc w:val="both"/>
                </w:pPr>
              </w:pPrChange>
            </w:pPr>
            <w:del w:id="1559" w:author="Debbie Houldsworth" w:date="2020-05-12T09:56:00Z">
              <w:r w:rsidDel="00F02845">
                <w:delText>install, commission, test, repair and maintain metering equipment; and</w:delText>
              </w:r>
            </w:del>
          </w:p>
          <w:p w14:paraId="3108D54F" w14:textId="422C7DD9" w:rsidR="00CC40D1" w:rsidDel="00F02845" w:rsidRDefault="00CC40D1">
            <w:pPr>
              <w:pStyle w:val="MRATable-hangingindent"/>
              <w:rPr>
                <w:del w:id="1560" w:author="Debbie Houldsworth" w:date="2020-05-12T09:56:00Z"/>
              </w:rPr>
              <w:pPrChange w:id="1561" w:author="Debbie Houldsworth" w:date="2020-05-12T16:43:00Z">
                <w:pPr>
                  <w:pStyle w:val="MRATable-hangingindent"/>
                  <w:jc w:val="both"/>
                </w:pPr>
              </w:pPrChange>
            </w:pPr>
            <w:del w:id="1562" w:author="Debbie Houldsworth" w:date="2020-05-12T09:56:00Z">
              <w:r w:rsidDel="00F02845">
                <w:delText>(ii)</w:delText>
              </w:r>
              <w:r w:rsidDel="00F02845">
                <w:tab/>
                <w:delText>maintain related technical information;</w:delText>
              </w:r>
            </w:del>
          </w:p>
        </w:tc>
      </w:tr>
      <w:tr w:rsidR="00E314F2" w:rsidDel="00F02845" w14:paraId="0517D4ED" w14:textId="77777777" w:rsidTr="00E314F2">
        <w:tblPrEx>
          <w:tblPrExChange w:id="1563"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1564" w:author="Debbie Houldsworth" w:date="2020-05-12T09:56:00Z"/>
          <w:trPrChange w:id="1565" w:author="Debbie Houldsworth" w:date="2020-05-12T16:43:00Z">
            <w:trPr>
              <w:gridBefore w:val="1"/>
            </w:trPr>
          </w:trPrChange>
        </w:trPr>
        <w:tc>
          <w:tcPr>
            <w:tcW w:w="3544" w:type="dxa"/>
            <w:vAlign w:val="center"/>
            <w:tcPrChange w:id="1566" w:author="Debbie Houldsworth" w:date="2020-05-12T16:43:00Z">
              <w:tcPr>
                <w:tcW w:w="3544" w:type="dxa"/>
                <w:gridSpan w:val="2"/>
                <w:vAlign w:val="center"/>
              </w:tcPr>
            </w:tcPrChange>
          </w:tcPr>
          <w:p w14:paraId="0DBFE8EE" w14:textId="03DB6D26" w:rsidR="00CC40D1" w:rsidDel="00F02845" w:rsidRDefault="00CC40D1" w:rsidP="00B73C6A">
            <w:pPr>
              <w:pStyle w:val="BodyText"/>
              <w:ind w:left="34" w:hanging="34"/>
              <w:jc w:val="left"/>
              <w:rPr>
                <w:del w:id="1567" w:author="Debbie Houldsworth" w:date="2020-05-12T09:56:00Z"/>
                <w:b/>
              </w:rPr>
            </w:pPr>
            <w:del w:id="1568" w:author="Debbie Houldsworth" w:date="2020-05-12T09:56:00Z">
              <w:r w:rsidDel="00F02845">
                <w:rPr>
                  <w:b/>
                </w:rPr>
                <w:delText>“Meter Standing Data”</w:delText>
              </w:r>
            </w:del>
          </w:p>
        </w:tc>
        <w:tc>
          <w:tcPr>
            <w:tcW w:w="5353" w:type="dxa"/>
            <w:gridSpan w:val="2"/>
            <w:vAlign w:val="center"/>
            <w:tcPrChange w:id="1569" w:author="Debbie Houldsworth" w:date="2020-05-12T16:43:00Z">
              <w:tcPr>
                <w:tcW w:w="5353" w:type="dxa"/>
                <w:gridSpan w:val="4"/>
              </w:tcPr>
            </w:tcPrChange>
          </w:tcPr>
          <w:p w14:paraId="16579CF3" w14:textId="2BF8DB81" w:rsidR="00CC40D1" w:rsidDel="00F02845" w:rsidRDefault="00CC40D1">
            <w:pPr>
              <w:pStyle w:val="BodyText"/>
              <w:jc w:val="left"/>
              <w:rPr>
                <w:del w:id="1570" w:author="Debbie Houldsworth" w:date="2020-05-12T09:56:00Z"/>
              </w:rPr>
              <w:pPrChange w:id="1571" w:author="Debbie Houldsworth" w:date="2020-05-12T16:43:00Z">
                <w:pPr>
                  <w:pStyle w:val="BodyText"/>
                </w:pPr>
              </w:pPrChange>
            </w:pPr>
            <w:del w:id="1572" w:author="Debbie Houldsworth" w:date="2020-05-12T09:56:00Z">
              <w:r w:rsidDel="00F02845">
                <w:delText>means the data (as specified in the Data Transfer Catalogue) relating to the configuration of any metering equipment which is required to operate that equipment in an effective manner;</w:delText>
              </w:r>
            </w:del>
          </w:p>
        </w:tc>
      </w:tr>
      <w:tr w:rsidR="009441A1" w:rsidDel="00F02845" w14:paraId="3C41635B" w14:textId="058D4D73" w:rsidTr="00E314F2">
        <w:tblPrEx>
          <w:tblPrExChange w:id="1573"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1574" w:author="Debbie Houldsworth" w:date="2020-05-12T09:56:00Z"/>
          <w:trPrChange w:id="1575" w:author="Debbie Houldsworth" w:date="2020-05-12T16:43:00Z">
            <w:trPr>
              <w:gridBefore w:val="1"/>
            </w:trPr>
          </w:trPrChange>
        </w:trPr>
        <w:tc>
          <w:tcPr>
            <w:tcW w:w="3544" w:type="dxa"/>
            <w:vAlign w:val="center"/>
            <w:tcPrChange w:id="1576" w:author="Debbie Houldsworth" w:date="2020-05-12T16:43:00Z">
              <w:tcPr>
                <w:tcW w:w="3544" w:type="dxa"/>
                <w:gridSpan w:val="2"/>
                <w:vAlign w:val="center"/>
              </w:tcPr>
            </w:tcPrChange>
          </w:tcPr>
          <w:p w14:paraId="6336636E" w14:textId="0CD169F4" w:rsidR="00CC40D1" w:rsidDel="00F02845" w:rsidRDefault="00CC40D1" w:rsidP="00B73C6A">
            <w:pPr>
              <w:pStyle w:val="BodyText"/>
              <w:ind w:left="34" w:hanging="34"/>
              <w:jc w:val="left"/>
              <w:rPr>
                <w:del w:id="1577" w:author="Debbie Houldsworth" w:date="2020-05-12T09:56:00Z"/>
                <w:b/>
              </w:rPr>
            </w:pPr>
            <w:del w:id="1578" w:author="Debbie Houldsworth" w:date="2020-05-12T09:56:00Z">
              <w:r w:rsidDel="00F02845">
                <w:rPr>
                  <w:b/>
                </w:rPr>
                <w:delText>“MPAS Provider”</w:delText>
              </w:r>
            </w:del>
          </w:p>
        </w:tc>
        <w:tc>
          <w:tcPr>
            <w:tcW w:w="5353" w:type="dxa"/>
            <w:gridSpan w:val="2"/>
            <w:vAlign w:val="center"/>
            <w:tcPrChange w:id="1579" w:author="Debbie Houldsworth" w:date="2020-05-12T16:43:00Z">
              <w:tcPr>
                <w:tcW w:w="5353" w:type="dxa"/>
                <w:gridSpan w:val="4"/>
              </w:tcPr>
            </w:tcPrChange>
          </w:tcPr>
          <w:p w14:paraId="389160F5" w14:textId="6814EB21" w:rsidR="00CC40D1" w:rsidDel="00F02845" w:rsidRDefault="00CC40D1">
            <w:pPr>
              <w:pStyle w:val="BodyText"/>
              <w:jc w:val="left"/>
              <w:rPr>
                <w:del w:id="1580" w:author="Debbie Houldsworth" w:date="2020-05-12T09:56:00Z"/>
              </w:rPr>
              <w:pPrChange w:id="1581" w:author="Debbie Houldsworth" w:date="2020-05-12T16:43:00Z">
                <w:pPr>
                  <w:pStyle w:val="BodyText"/>
                </w:pPr>
              </w:pPrChange>
            </w:pPr>
            <w:del w:id="1582" w:author="Debbie Houldsworth" w:date="2020-05-12T09:56:00Z">
              <w:r w:rsidDel="00F02845">
                <w:delText>means a Distribution Business party acting in the capacity as the provider of MPAS for Metering Points in its Distribution System;</w:delText>
              </w:r>
            </w:del>
          </w:p>
        </w:tc>
      </w:tr>
      <w:tr w:rsidR="009441A1" w:rsidDel="00F02845" w14:paraId="73FCCB51" w14:textId="39021E2E" w:rsidTr="00E314F2">
        <w:tblPrEx>
          <w:tblPrExChange w:id="1583"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1584" w:author="Debbie Houldsworth" w:date="2020-05-12T09:56:00Z"/>
          <w:trPrChange w:id="1585" w:author="Debbie Houldsworth" w:date="2020-05-12T16:43:00Z">
            <w:trPr>
              <w:gridBefore w:val="1"/>
            </w:trPr>
          </w:trPrChange>
        </w:trPr>
        <w:tc>
          <w:tcPr>
            <w:tcW w:w="3544" w:type="dxa"/>
            <w:vAlign w:val="center"/>
            <w:tcPrChange w:id="1586" w:author="Debbie Houldsworth" w:date="2020-05-12T16:43:00Z">
              <w:tcPr>
                <w:tcW w:w="3544" w:type="dxa"/>
                <w:gridSpan w:val="2"/>
                <w:vAlign w:val="center"/>
              </w:tcPr>
            </w:tcPrChange>
          </w:tcPr>
          <w:p w14:paraId="338D776C" w14:textId="6BD96F6B" w:rsidR="00CC40D1" w:rsidDel="00F02845" w:rsidRDefault="00CC40D1" w:rsidP="00B73C6A">
            <w:pPr>
              <w:pStyle w:val="BodyText"/>
              <w:ind w:left="34" w:hanging="34"/>
              <w:jc w:val="left"/>
              <w:rPr>
                <w:del w:id="1587" w:author="Debbie Houldsworth" w:date="2020-05-12T09:56:00Z"/>
                <w:b/>
              </w:rPr>
            </w:pPr>
            <w:del w:id="1588" w:author="Debbie Houldsworth" w:date="2020-05-12T09:56:00Z">
              <w:r w:rsidDel="00F02845">
                <w:rPr>
                  <w:b/>
                </w:rPr>
                <w:delText>“MPAS Registration System”</w:delText>
              </w:r>
            </w:del>
          </w:p>
        </w:tc>
        <w:tc>
          <w:tcPr>
            <w:tcW w:w="5353" w:type="dxa"/>
            <w:gridSpan w:val="2"/>
            <w:vAlign w:val="center"/>
            <w:tcPrChange w:id="1589" w:author="Debbie Houldsworth" w:date="2020-05-12T16:43:00Z">
              <w:tcPr>
                <w:tcW w:w="5353" w:type="dxa"/>
                <w:gridSpan w:val="4"/>
              </w:tcPr>
            </w:tcPrChange>
          </w:tcPr>
          <w:p w14:paraId="552B2A26" w14:textId="45250A1F" w:rsidR="00CC40D1" w:rsidDel="00F02845" w:rsidRDefault="00CC40D1">
            <w:pPr>
              <w:pStyle w:val="BodyText"/>
              <w:jc w:val="left"/>
              <w:rPr>
                <w:del w:id="1590" w:author="Debbie Houldsworth" w:date="2020-05-12T09:56:00Z"/>
              </w:rPr>
              <w:pPrChange w:id="1591" w:author="Debbie Houldsworth" w:date="2020-05-12T16:43:00Z">
                <w:pPr>
                  <w:pStyle w:val="BodyText"/>
                </w:pPr>
              </w:pPrChange>
            </w:pPr>
            <w:del w:id="1592" w:author="Debbie Houldsworth" w:date="2020-05-12T09:56:00Z">
              <w:r w:rsidDel="00F02845">
                <w:delText>means the information technology system or systems used or procured by each Distribution Business in order to provide MPAS;</w:delText>
              </w:r>
            </w:del>
          </w:p>
        </w:tc>
      </w:tr>
      <w:tr w:rsidR="009441A1" w:rsidDel="00F02845" w14:paraId="6F8A5168" w14:textId="22461DC3" w:rsidTr="00E314F2">
        <w:tblPrEx>
          <w:tblPrExChange w:id="1593"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1594" w:author="Debbie Houldsworth" w:date="2020-05-12T09:56:00Z"/>
          <w:trPrChange w:id="1595" w:author="Debbie Houldsworth" w:date="2020-05-12T16:43:00Z">
            <w:trPr>
              <w:gridBefore w:val="1"/>
            </w:trPr>
          </w:trPrChange>
        </w:trPr>
        <w:tc>
          <w:tcPr>
            <w:tcW w:w="3544" w:type="dxa"/>
            <w:vAlign w:val="center"/>
            <w:tcPrChange w:id="1596" w:author="Debbie Houldsworth" w:date="2020-05-12T16:43:00Z">
              <w:tcPr>
                <w:tcW w:w="3544" w:type="dxa"/>
                <w:gridSpan w:val="2"/>
                <w:vAlign w:val="center"/>
              </w:tcPr>
            </w:tcPrChange>
          </w:tcPr>
          <w:p w14:paraId="4410E89F" w14:textId="129C9A8E" w:rsidR="00CC40D1" w:rsidDel="00F02845" w:rsidRDefault="00CC40D1" w:rsidP="00B73C6A">
            <w:pPr>
              <w:pStyle w:val="BodyText"/>
              <w:ind w:left="34" w:hanging="34"/>
              <w:jc w:val="left"/>
              <w:rPr>
                <w:del w:id="1597" w:author="Debbie Houldsworth" w:date="2020-05-12T09:56:00Z"/>
                <w:b/>
              </w:rPr>
            </w:pPr>
            <w:del w:id="1598" w:author="Debbie Houldsworth" w:date="2020-05-12T09:56:00Z">
              <w:r w:rsidDel="00F02845">
                <w:rPr>
                  <w:b/>
                </w:rPr>
                <w:delText>“MPAS Validation Procedures”</w:delText>
              </w:r>
            </w:del>
          </w:p>
        </w:tc>
        <w:tc>
          <w:tcPr>
            <w:tcW w:w="5353" w:type="dxa"/>
            <w:gridSpan w:val="2"/>
            <w:vAlign w:val="center"/>
            <w:tcPrChange w:id="1599" w:author="Debbie Houldsworth" w:date="2020-05-12T16:43:00Z">
              <w:tcPr>
                <w:tcW w:w="5353" w:type="dxa"/>
                <w:gridSpan w:val="4"/>
              </w:tcPr>
            </w:tcPrChange>
          </w:tcPr>
          <w:p w14:paraId="57B901E3" w14:textId="46BB80B9" w:rsidR="00CC40D1" w:rsidDel="00F02845" w:rsidRDefault="00CC40D1">
            <w:pPr>
              <w:pStyle w:val="BodyText"/>
              <w:jc w:val="left"/>
              <w:rPr>
                <w:del w:id="1600" w:author="Debbie Houldsworth" w:date="2020-05-12T09:56:00Z"/>
              </w:rPr>
              <w:pPrChange w:id="1601" w:author="Debbie Houldsworth" w:date="2020-05-12T16:43:00Z">
                <w:pPr>
                  <w:pStyle w:val="BodyText"/>
                </w:pPr>
              </w:pPrChange>
            </w:pPr>
            <w:del w:id="1602" w:author="Debbie Houldsworth" w:date="2020-05-12T09:56:00Z">
              <w:r w:rsidDel="00F02845">
                <w:delText>has the meaning given to that term in Schedule 14;</w:delText>
              </w:r>
            </w:del>
          </w:p>
        </w:tc>
      </w:tr>
      <w:tr w:rsidR="009441A1" w:rsidDel="00F02845" w14:paraId="58729FCF" w14:textId="29F7FA82" w:rsidTr="00E314F2">
        <w:tblPrEx>
          <w:tblPrExChange w:id="1603"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1604" w:author="Debbie Houldsworth" w:date="2020-05-12T09:56:00Z"/>
          <w:trPrChange w:id="1605" w:author="Debbie Houldsworth" w:date="2020-05-12T16:43:00Z">
            <w:trPr>
              <w:gridBefore w:val="1"/>
            </w:trPr>
          </w:trPrChange>
        </w:trPr>
        <w:tc>
          <w:tcPr>
            <w:tcW w:w="3544" w:type="dxa"/>
            <w:vAlign w:val="center"/>
            <w:tcPrChange w:id="1606" w:author="Debbie Houldsworth" w:date="2020-05-12T16:43:00Z">
              <w:tcPr>
                <w:tcW w:w="3544" w:type="dxa"/>
                <w:gridSpan w:val="2"/>
                <w:vAlign w:val="center"/>
              </w:tcPr>
            </w:tcPrChange>
          </w:tcPr>
          <w:p w14:paraId="2861EADC" w14:textId="063283AA" w:rsidR="00CC40D1" w:rsidDel="00F02845" w:rsidRDefault="00CC40D1" w:rsidP="00B73C6A">
            <w:pPr>
              <w:pStyle w:val="BodyText"/>
              <w:ind w:left="34" w:hanging="34"/>
              <w:jc w:val="left"/>
              <w:rPr>
                <w:del w:id="1607" w:author="Debbie Houldsworth" w:date="2020-05-12T09:56:00Z"/>
                <w:b/>
              </w:rPr>
            </w:pPr>
            <w:del w:id="1608" w:author="Debbie Houldsworth" w:date="2020-05-12T09:56:00Z">
              <w:r w:rsidDel="00F02845">
                <w:rPr>
                  <w:b/>
                </w:rPr>
                <w:delText>"MRA Agreed Procedure"</w:delText>
              </w:r>
            </w:del>
          </w:p>
        </w:tc>
        <w:tc>
          <w:tcPr>
            <w:tcW w:w="5353" w:type="dxa"/>
            <w:gridSpan w:val="2"/>
            <w:vAlign w:val="center"/>
            <w:tcPrChange w:id="1609" w:author="Debbie Houldsworth" w:date="2020-05-12T16:43:00Z">
              <w:tcPr>
                <w:tcW w:w="5353" w:type="dxa"/>
                <w:gridSpan w:val="4"/>
              </w:tcPr>
            </w:tcPrChange>
          </w:tcPr>
          <w:p w14:paraId="4F7BB8F0" w14:textId="7D7FC6BB" w:rsidR="00CC40D1" w:rsidDel="00F02845" w:rsidRDefault="00CC40D1">
            <w:pPr>
              <w:pStyle w:val="BodyText"/>
              <w:jc w:val="left"/>
              <w:rPr>
                <w:del w:id="1610" w:author="Debbie Houldsworth" w:date="2020-05-12T09:56:00Z"/>
              </w:rPr>
              <w:pPrChange w:id="1611" w:author="Debbie Houldsworth" w:date="2020-05-12T16:43:00Z">
                <w:pPr>
                  <w:pStyle w:val="BodyText"/>
                </w:pPr>
              </w:pPrChange>
            </w:pPr>
            <w:del w:id="1612" w:author="Debbie Houldsworth" w:date="2020-05-12T09:56:00Z">
              <w:r w:rsidDel="00F02845">
                <w:delText>means a procedure with such title issued by the MRA Executive Committee in accordance with this Agreement;</w:delText>
              </w:r>
            </w:del>
          </w:p>
        </w:tc>
      </w:tr>
      <w:tr w:rsidR="009441A1" w:rsidDel="00F02845" w14:paraId="150AA407" w14:textId="37E4E23F" w:rsidTr="00E314F2">
        <w:tblPrEx>
          <w:tblPrExChange w:id="1613"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1614" w:author="Debbie Houldsworth" w:date="2020-05-12T09:56:00Z"/>
          <w:trPrChange w:id="1615" w:author="Debbie Houldsworth" w:date="2020-05-12T16:43:00Z">
            <w:trPr>
              <w:gridBefore w:val="1"/>
            </w:trPr>
          </w:trPrChange>
        </w:trPr>
        <w:tc>
          <w:tcPr>
            <w:tcW w:w="3544" w:type="dxa"/>
            <w:vAlign w:val="center"/>
            <w:tcPrChange w:id="1616" w:author="Debbie Houldsworth" w:date="2020-05-12T16:43:00Z">
              <w:tcPr>
                <w:tcW w:w="3544" w:type="dxa"/>
                <w:gridSpan w:val="2"/>
                <w:vAlign w:val="center"/>
              </w:tcPr>
            </w:tcPrChange>
          </w:tcPr>
          <w:p w14:paraId="4069B31F" w14:textId="384436A3" w:rsidR="00CC40D1" w:rsidDel="00F02845" w:rsidRDefault="00CC40D1" w:rsidP="00B73C6A">
            <w:pPr>
              <w:pStyle w:val="BodyText"/>
              <w:ind w:left="34" w:hanging="34"/>
              <w:jc w:val="left"/>
              <w:rPr>
                <w:del w:id="1617" w:author="Debbie Houldsworth" w:date="2020-05-12T09:56:00Z"/>
                <w:b/>
              </w:rPr>
            </w:pPr>
            <w:del w:id="1618" w:author="Debbie Houldsworth" w:date="2020-05-12T09:56:00Z">
              <w:r w:rsidDel="00F02845">
                <w:rPr>
                  <w:b/>
                </w:rPr>
                <w:delText>“MRA Executive Committee”</w:delText>
              </w:r>
              <w:r w:rsidDel="00F02845">
                <w:delText xml:space="preserve"> or</w:delText>
              </w:r>
              <w:r w:rsidDel="00F02845">
                <w:rPr>
                  <w:b/>
                </w:rPr>
                <w:delText xml:space="preserve"> “MEC”</w:delText>
              </w:r>
            </w:del>
          </w:p>
        </w:tc>
        <w:tc>
          <w:tcPr>
            <w:tcW w:w="5353" w:type="dxa"/>
            <w:gridSpan w:val="2"/>
            <w:vAlign w:val="center"/>
            <w:tcPrChange w:id="1619" w:author="Debbie Houldsworth" w:date="2020-05-12T16:43:00Z">
              <w:tcPr>
                <w:tcW w:w="5353" w:type="dxa"/>
                <w:gridSpan w:val="4"/>
              </w:tcPr>
            </w:tcPrChange>
          </w:tcPr>
          <w:p w14:paraId="32098DD2" w14:textId="6DE833B6" w:rsidR="00CC40D1" w:rsidDel="00F02845" w:rsidRDefault="00CC40D1">
            <w:pPr>
              <w:pStyle w:val="BodyText"/>
              <w:tabs>
                <w:tab w:val="clear" w:pos="4320"/>
              </w:tabs>
              <w:spacing w:after="0"/>
              <w:ind w:left="34"/>
              <w:jc w:val="left"/>
              <w:rPr>
                <w:del w:id="1620" w:author="Debbie Houldsworth" w:date="2020-05-12T09:56:00Z"/>
              </w:rPr>
              <w:pPrChange w:id="1621" w:author="Debbie Houldsworth" w:date="2020-05-12T16:43:00Z">
                <w:pPr>
                  <w:pStyle w:val="BodyText"/>
                  <w:tabs>
                    <w:tab w:val="clear" w:pos="4320"/>
                  </w:tabs>
                  <w:spacing w:after="0"/>
                  <w:ind w:left="34"/>
                </w:pPr>
              </w:pPrChange>
            </w:pPr>
            <w:del w:id="1622" w:author="Debbie Houldsworth" w:date="2020-05-12T09:56:00Z">
              <w:r w:rsidDel="00F02845">
                <w:delText>means the body constituted pursuant to the terms of Clause 6 which shall constitute the "panel" for the purposes of Condition 23.7(a) of the Electricity Distribution Licence;</w:delText>
              </w:r>
            </w:del>
          </w:p>
          <w:p w14:paraId="339277CC" w14:textId="0014C562" w:rsidR="00CC40D1" w:rsidDel="00F02845" w:rsidRDefault="00CC40D1">
            <w:pPr>
              <w:pStyle w:val="BodyText"/>
              <w:tabs>
                <w:tab w:val="clear" w:pos="4320"/>
              </w:tabs>
              <w:spacing w:after="0"/>
              <w:ind w:left="34"/>
              <w:jc w:val="left"/>
              <w:rPr>
                <w:del w:id="1623" w:author="Debbie Houldsworth" w:date="2020-05-12T09:56:00Z"/>
              </w:rPr>
              <w:pPrChange w:id="1624" w:author="Debbie Houldsworth" w:date="2020-05-12T16:43:00Z">
                <w:pPr>
                  <w:pStyle w:val="BodyText"/>
                  <w:tabs>
                    <w:tab w:val="clear" w:pos="4320"/>
                  </w:tabs>
                  <w:spacing w:after="0"/>
                  <w:ind w:left="34"/>
                </w:pPr>
              </w:pPrChange>
            </w:pPr>
          </w:p>
        </w:tc>
      </w:tr>
      <w:tr w:rsidR="009441A1" w:rsidDel="00F02845" w14:paraId="0F791E71" w14:textId="42576CB1" w:rsidTr="00E314F2">
        <w:tblPrEx>
          <w:tblPrExChange w:id="1625"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1626" w:author="Debbie Houldsworth" w:date="2020-05-12T09:56:00Z"/>
          <w:trPrChange w:id="1627" w:author="Debbie Houldsworth" w:date="2020-05-12T16:43:00Z">
            <w:trPr>
              <w:gridBefore w:val="1"/>
            </w:trPr>
          </w:trPrChange>
        </w:trPr>
        <w:tc>
          <w:tcPr>
            <w:tcW w:w="3544" w:type="dxa"/>
            <w:vAlign w:val="center"/>
            <w:tcPrChange w:id="1628" w:author="Debbie Houldsworth" w:date="2020-05-12T16:43:00Z">
              <w:tcPr>
                <w:tcW w:w="3544" w:type="dxa"/>
                <w:gridSpan w:val="2"/>
                <w:vAlign w:val="center"/>
              </w:tcPr>
            </w:tcPrChange>
          </w:tcPr>
          <w:p w14:paraId="54436EFE" w14:textId="3A40903D" w:rsidR="00CC40D1" w:rsidDel="00F02845" w:rsidRDefault="00CC40D1" w:rsidP="00B73C6A">
            <w:pPr>
              <w:pStyle w:val="BodyText"/>
              <w:ind w:left="34" w:hanging="34"/>
              <w:jc w:val="left"/>
              <w:rPr>
                <w:del w:id="1629" w:author="Debbie Houldsworth" w:date="2020-05-12T09:56:00Z"/>
                <w:b/>
              </w:rPr>
            </w:pPr>
            <w:del w:id="1630" w:author="Debbie Houldsworth" w:date="2020-05-12T09:56:00Z">
              <w:r w:rsidDel="00F02845">
                <w:rPr>
                  <w:b/>
                </w:rPr>
                <w:delText>“MRA Development Board” or “MDB”</w:delText>
              </w:r>
            </w:del>
          </w:p>
        </w:tc>
        <w:tc>
          <w:tcPr>
            <w:tcW w:w="5353" w:type="dxa"/>
            <w:gridSpan w:val="2"/>
            <w:vAlign w:val="center"/>
            <w:tcPrChange w:id="1631" w:author="Debbie Houldsworth" w:date="2020-05-12T16:43:00Z">
              <w:tcPr>
                <w:tcW w:w="5353" w:type="dxa"/>
                <w:gridSpan w:val="4"/>
              </w:tcPr>
            </w:tcPrChange>
          </w:tcPr>
          <w:p w14:paraId="3A05E6EE" w14:textId="097AAD4F" w:rsidR="00CC40D1" w:rsidDel="00F02845" w:rsidRDefault="00CC40D1">
            <w:pPr>
              <w:pStyle w:val="BodyText"/>
              <w:tabs>
                <w:tab w:val="clear" w:pos="4320"/>
              </w:tabs>
              <w:spacing w:after="0"/>
              <w:ind w:left="34"/>
              <w:jc w:val="left"/>
              <w:rPr>
                <w:del w:id="1632" w:author="Debbie Houldsworth" w:date="2020-05-12T09:56:00Z"/>
              </w:rPr>
              <w:pPrChange w:id="1633" w:author="Debbie Houldsworth" w:date="2020-05-12T16:43:00Z">
                <w:pPr>
                  <w:pStyle w:val="BodyText"/>
                  <w:tabs>
                    <w:tab w:val="clear" w:pos="4320"/>
                  </w:tabs>
                  <w:spacing w:after="0"/>
                  <w:ind w:left="34"/>
                </w:pPr>
              </w:pPrChange>
            </w:pPr>
            <w:del w:id="1634" w:author="Debbie Houldsworth" w:date="2020-05-12T09:56:00Z">
              <w:r w:rsidRPr="00D57293" w:rsidDel="00F02845">
                <w:delText>means the body constituted pursuant to Clause 6.53A;</w:delText>
              </w:r>
            </w:del>
          </w:p>
        </w:tc>
      </w:tr>
      <w:tr w:rsidR="009441A1" w:rsidDel="00F02845" w14:paraId="67EEC922" w14:textId="59E10A21" w:rsidTr="00E314F2">
        <w:tblPrEx>
          <w:tblPrExChange w:id="1635"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1636" w:author="Debbie Houldsworth" w:date="2020-05-12T09:56:00Z"/>
          <w:trPrChange w:id="1637" w:author="Debbie Houldsworth" w:date="2020-05-12T16:43:00Z">
            <w:trPr>
              <w:gridBefore w:val="1"/>
            </w:trPr>
          </w:trPrChange>
        </w:trPr>
        <w:tc>
          <w:tcPr>
            <w:tcW w:w="3544" w:type="dxa"/>
            <w:vAlign w:val="center"/>
            <w:tcPrChange w:id="1638" w:author="Debbie Houldsworth" w:date="2020-05-12T16:43:00Z">
              <w:tcPr>
                <w:tcW w:w="3544" w:type="dxa"/>
                <w:gridSpan w:val="2"/>
                <w:vAlign w:val="center"/>
              </w:tcPr>
            </w:tcPrChange>
          </w:tcPr>
          <w:p w14:paraId="349190B2" w14:textId="052B2C53" w:rsidR="00CC40D1" w:rsidDel="00F02845" w:rsidRDefault="00CC40D1" w:rsidP="00B73C6A">
            <w:pPr>
              <w:pStyle w:val="BodyText"/>
              <w:ind w:left="34" w:hanging="34"/>
              <w:jc w:val="left"/>
              <w:rPr>
                <w:del w:id="1639" w:author="Debbie Houldsworth" w:date="2020-05-12T09:56:00Z"/>
                <w:b/>
              </w:rPr>
            </w:pPr>
            <w:del w:id="1640" w:author="Debbie Houldsworth" w:date="2020-05-12T09:56:00Z">
              <w:r w:rsidDel="00F02845">
                <w:rPr>
                  <w:b/>
                </w:rPr>
                <w:delText>“MRA Objectives”</w:delText>
              </w:r>
            </w:del>
          </w:p>
          <w:p w14:paraId="4F68C69E" w14:textId="707E394C" w:rsidR="00CC40D1" w:rsidDel="00F02845" w:rsidRDefault="00CC40D1" w:rsidP="00B73C6A">
            <w:pPr>
              <w:pStyle w:val="BodyText"/>
              <w:ind w:left="34" w:hanging="34"/>
              <w:jc w:val="left"/>
              <w:rPr>
                <w:del w:id="1641" w:author="Debbie Houldsworth" w:date="2020-05-12T09:56:00Z"/>
                <w:b/>
              </w:rPr>
            </w:pPr>
            <w:del w:id="1642" w:author="Debbie Houldsworth" w:date="2020-05-12T09:56:00Z">
              <w:r w:rsidDel="00F02845">
                <w:rPr>
                  <w:b/>
                </w:rPr>
                <w:delText>“MRA Products”</w:delText>
              </w:r>
            </w:del>
          </w:p>
        </w:tc>
        <w:tc>
          <w:tcPr>
            <w:tcW w:w="5353" w:type="dxa"/>
            <w:gridSpan w:val="2"/>
            <w:vAlign w:val="center"/>
            <w:tcPrChange w:id="1643" w:author="Debbie Houldsworth" w:date="2020-05-12T16:43:00Z">
              <w:tcPr>
                <w:tcW w:w="5353" w:type="dxa"/>
                <w:gridSpan w:val="4"/>
              </w:tcPr>
            </w:tcPrChange>
          </w:tcPr>
          <w:p w14:paraId="01987FF5" w14:textId="4AFFDC34" w:rsidR="00CC40D1" w:rsidDel="00F02845" w:rsidRDefault="00CC40D1">
            <w:pPr>
              <w:pStyle w:val="BodyText"/>
              <w:tabs>
                <w:tab w:val="clear" w:pos="4320"/>
              </w:tabs>
              <w:ind w:left="34"/>
              <w:jc w:val="left"/>
              <w:rPr>
                <w:del w:id="1644" w:author="Debbie Houldsworth" w:date="2020-05-12T09:56:00Z"/>
              </w:rPr>
              <w:pPrChange w:id="1645" w:author="Debbie Houldsworth" w:date="2020-05-12T16:43:00Z">
                <w:pPr>
                  <w:pStyle w:val="BodyText"/>
                  <w:tabs>
                    <w:tab w:val="clear" w:pos="4320"/>
                  </w:tabs>
                  <w:ind w:left="34"/>
                </w:pPr>
              </w:pPrChange>
            </w:pPr>
            <w:del w:id="1646" w:author="Debbie Houldsworth" w:date="2020-05-12T09:56:00Z">
              <w:r w:rsidRPr="004B64E8" w:rsidDel="00F02845">
                <w:delText>means the objectives set out in Clause 5A;</w:delText>
              </w:r>
            </w:del>
          </w:p>
          <w:p w14:paraId="52718456" w14:textId="0C70AE72" w:rsidR="00CC40D1" w:rsidDel="00F02845" w:rsidRDefault="00CC40D1">
            <w:pPr>
              <w:pStyle w:val="BodyText"/>
              <w:tabs>
                <w:tab w:val="clear" w:pos="4320"/>
              </w:tabs>
              <w:ind w:left="34"/>
              <w:jc w:val="left"/>
              <w:rPr>
                <w:del w:id="1647" w:author="Debbie Houldsworth" w:date="2020-05-12T09:56:00Z"/>
              </w:rPr>
              <w:pPrChange w:id="1648" w:author="Debbie Houldsworth" w:date="2020-05-12T16:43:00Z">
                <w:pPr>
                  <w:pStyle w:val="BodyText"/>
                  <w:tabs>
                    <w:tab w:val="clear" w:pos="4320"/>
                  </w:tabs>
                  <w:ind w:left="34"/>
                </w:pPr>
              </w:pPrChange>
            </w:pPr>
            <w:del w:id="1649" w:author="Debbie Houldsworth" w:date="2020-05-12T09:56:00Z">
              <w:r w:rsidDel="00F02845">
                <w:delText>means those documents, procedures or practices, as amended from time to time in accordance with Clause 9, which are set out in Schedule 12;</w:delText>
              </w:r>
            </w:del>
          </w:p>
        </w:tc>
      </w:tr>
      <w:tr w:rsidR="001904DD" w:rsidDel="00B52C51" w14:paraId="7F71C8B5" w14:textId="45F63163" w:rsidTr="00E314F2">
        <w:trPr>
          <w:ins w:id="1650" w:author="Debbie Houldsworth" w:date="2020-05-13T11:53:00Z"/>
          <w:del w:id="1651" w:author="Jonathan Hawkins" w:date="2020-05-22T12:40:00Z"/>
        </w:trPr>
        <w:tc>
          <w:tcPr>
            <w:tcW w:w="3544" w:type="dxa"/>
            <w:vAlign w:val="center"/>
          </w:tcPr>
          <w:p w14:paraId="3744A3C8" w14:textId="0F523208" w:rsidR="001904DD" w:rsidRPr="001904DD" w:rsidDel="00B52C51" w:rsidRDefault="001904DD" w:rsidP="00B73C6A">
            <w:pPr>
              <w:pStyle w:val="BodyText"/>
              <w:ind w:left="34" w:hanging="34"/>
              <w:jc w:val="left"/>
              <w:rPr>
                <w:ins w:id="1652" w:author="Debbie Houldsworth" w:date="2020-05-13T11:53:00Z"/>
                <w:del w:id="1653" w:author="Jonathan Hawkins" w:date="2020-05-22T12:40:00Z"/>
                <w:b/>
                <w:bCs/>
              </w:rPr>
            </w:pPr>
            <w:ins w:id="1654" w:author="Debbie Houldsworth" w:date="2020-05-13T11:53:00Z">
              <w:del w:id="1655" w:author="Jonathan Hawkins" w:date="2020-05-22T12:40:00Z">
                <w:r w:rsidDel="00B52C51">
                  <w:rPr>
                    <w:b/>
                    <w:bCs/>
                  </w:rPr>
                  <w:delText>“</w:delText>
                </w:r>
                <w:r w:rsidRPr="001904DD" w:rsidDel="00B52C51">
                  <w:rPr>
                    <w:b/>
                    <w:bCs/>
                    <w:rPrChange w:id="1656" w:author="Debbie Houldsworth" w:date="2020-05-13T11:53:00Z">
                      <w:rPr/>
                    </w:rPrChange>
                  </w:rPr>
                  <w:delText>MPAS Registration Systems Report</w:delText>
                </w:r>
                <w:r w:rsidDel="00B52C51">
                  <w:rPr>
                    <w:b/>
                    <w:bCs/>
                  </w:rPr>
                  <w:delText>”</w:delText>
                </w:r>
              </w:del>
            </w:ins>
          </w:p>
        </w:tc>
        <w:tc>
          <w:tcPr>
            <w:tcW w:w="5353" w:type="dxa"/>
            <w:gridSpan w:val="2"/>
            <w:vAlign w:val="center"/>
          </w:tcPr>
          <w:p w14:paraId="20D1016D" w14:textId="1AF99F7F" w:rsidR="00343FC8" w:rsidDel="00B52C51" w:rsidRDefault="00343FC8" w:rsidP="00343FC8">
            <w:pPr>
              <w:rPr>
                <w:ins w:id="1657" w:author="Debbie Houldsworth" w:date="2020-05-13T11:53:00Z"/>
                <w:del w:id="1658" w:author="Jonathan Hawkins" w:date="2020-05-22T12:40:00Z"/>
              </w:rPr>
            </w:pPr>
            <w:ins w:id="1659" w:author="Debbie Houldsworth" w:date="2020-05-13T11:53:00Z">
              <w:del w:id="1660" w:author="Jonathan Hawkins" w:date="2020-05-22T12:40:00Z">
                <w:r w:rsidDel="00B52C51">
                  <w:delText xml:space="preserve">The report provided by each Distribution </w:delText>
                </w:r>
              </w:del>
            </w:ins>
            <w:ins w:id="1661" w:author="Debbie Houldsworth" w:date="2020-05-13T11:54:00Z">
              <w:del w:id="1662" w:author="Jonathan Hawkins" w:date="2020-05-22T12:40:00Z">
                <w:r w:rsidR="00A91031" w:rsidDel="00B52C51">
                  <w:delText xml:space="preserve">Business </w:delText>
                </w:r>
              </w:del>
            </w:ins>
            <w:ins w:id="1663" w:author="Debbie Houldsworth" w:date="2020-05-13T11:53:00Z">
              <w:del w:id="1664" w:author="Jonathan Hawkins" w:date="2020-05-22T12:40:00Z">
                <w:r w:rsidDel="00B52C51">
                  <w:delText>and Supplier in respect of all Metering Points held in ECOES</w:delText>
                </w:r>
              </w:del>
            </w:ins>
            <w:ins w:id="1665" w:author="Debbie Houldsworth" w:date="2020-05-13T11:54:00Z">
              <w:del w:id="1666" w:author="Jonathan Hawkins" w:date="2020-05-22T12:40:00Z">
                <w:r w:rsidR="00A91031" w:rsidDel="00B52C51">
                  <w:delText xml:space="preserve"> pursuant to thei</w:delText>
                </w:r>
                <w:r w:rsidR="00BD3365" w:rsidDel="00B52C51">
                  <w:delText xml:space="preserve">r </w:delText>
                </w:r>
              </w:del>
            </w:ins>
            <w:ins w:id="1667" w:author="Debbie Houldsworth" w:date="2020-05-13T11:55:00Z">
              <w:del w:id="1668" w:author="Jonathan Hawkins" w:date="2020-05-22T12:40:00Z">
                <w:r w:rsidR="00BD3365" w:rsidDel="00B52C51">
                  <w:delText xml:space="preserve">previous obligations under </w:delText>
                </w:r>
              </w:del>
            </w:ins>
            <w:ins w:id="1669" w:author="Debbie Houldsworth" w:date="2020-05-13T11:56:00Z">
              <w:del w:id="1670" w:author="Jonathan Hawkins" w:date="2020-05-22T12:40:00Z">
                <w:r w:rsidR="00022C46" w:rsidDel="00B52C51">
                  <w:delText>Cl</w:delText>
                </w:r>
                <w:r w:rsidR="00AD3A39" w:rsidDel="00B52C51">
                  <w:delText>ause 27</w:delText>
                </w:r>
              </w:del>
            </w:ins>
          </w:p>
          <w:p w14:paraId="5F4BF138" w14:textId="75688654" w:rsidR="001904DD" w:rsidRPr="004B64E8" w:rsidDel="00B52C51" w:rsidRDefault="001904DD">
            <w:pPr>
              <w:pStyle w:val="BodyText"/>
              <w:tabs>
                <w:tab w:val="clear" w:pos="4320"/>
              </w:tabs>
              <w:ind w:left="34"/>
              <w:jc w:val="left"/>
              <w:rPr>
                <w:ins w:id="1671" w:author="Debbie Houldsworth" w:date="2020-05-13T11:53:00Z"/>
                <w:del w:id="1672" w:author="Jonathan Hawkins" w:date="2020-05-22T12:40:00Z"/>
              </w:rPr>
            </w:pPr>
          </w:p>
        </w:tc>
      </w:tr>
      <w:tr w:rsidR="00873C6B" w:rsidDel="00F02845" w14:paraId="387EF71D" w14:textId="77777777" w:rsidTr="00E314F2">
        <w:trPr>
          <w:ins w:id="1673" w:author="Jonathan Hawkins" w:date="2020-05-14T15:28:00Z"/>
        </w:trPr>
        <w:tc>
          <w:tcPr>
            <w:tcW w:w="3544" w:type="dxa"/>
            <w:vAlign w:val="center"/>
          </w:tcPr>
          <w:p w14:paraId="1BE780F8" w14:textId="40408F9B" w:rsidR="00873C6B" w:rsidRDefault="00873C6B" w:rsidP="00B73C6A">
            <w:pPr>
              <w:pStyle w:val="BodyText"/>
              <w:ind w:left="34" w:hanging="34"/>
              <w:jc w:val="left"/>
              <w:rPr>
                <w:ins w:id="1674" w:author="Jonathan Hawkins" w:date="2020-05-14T15:28:00Z"/>
                <w:b/>
                <w:bCs/>
              </w:rPr>
            </w:pPr>
            <w:ins w:id="1675" w:author="Jonathan Hawkins" w:date="2020-05-14T15:28:00Z">
              <w:r>
                <w:rPr>
                  <w:b/>
                  <w:bCs/>
                </w:rPr>
                <w:t>“</w:t>
              </w:r>
              <w:del w:id="1676" w:author="Debbie Houldsworth" w:date="2020-05-20T11:50:00Z">
                <w:r w:rsidDel="0074192C">
                  <w:rPr>
                    <w:b/>
                    <w:bCs/>
                  </w:rPr>
                  <w:delText>MRASC</w:delText>
                </w:r>
              </w:del>
            </w:ins>
            <w:ins w:id="1677" w:author="Debbie Houldsworth" w:date="2020-05-20T11:50:00Z">
              <w:r w:rsidR="0074192C">
                <w:rPr>
                  <w:b/>
                  <w:bCs/>
                </w:rPr>
                <w:t>MRASCO</w:t>
              </w:r>
            </w:ins>
            <w:ins w:id="1678" w:author="Jonathan Hawkins" w:date="2020-05-14T15:28:00Z">
              <w:del w:id="1679" w:author="Debbie Houldsworth" w:date="2020-05-20T11:47:00Z">
                <w:r w:rsidDel="0074192C">
                  <w:rPr>
                    <w:b/>
                    <w:bCs/>
                  </w:rPr>
                  <w:delText>o</w:delText>
                </w:r>
              </w:del>
              <w:r>
                <w:rPr>
                  <w:b/>
                  <w:bCs/>
                </w:rPr>
                <w:t>”</w:t>
              </w:r>
            </w:ins>
          </w:p>
        </w:tc>
        <w:tc>
          <w:tcPr>
            <w:tcW w:w="5353" w:type="dxa"/>
            <w:gridSpan w:val="2"/>
            <w:vAlign w:val="center"/>
          </w:tcPr>
          <w:p w14:paraId="1B4B72C7" w14:textId="477F886C" w:rsidR="00873C6B" w:rsidRDefault="00A96D01" w:rsidP="00343FC8">
            <w:pPr>
              <w:rPr>
                <w:ins w:id="1680" w:author="Jonathan Hawkins" w:date="2020-05-14T15:28:00Z"/>
              </w:rPr>
            </w:pPr>
            <w:ins w:id="1681" w:author="Jonathan Hawkins" w:date="2020-05-15T12:32:00Z">
              <w:r>
                <w:t xml:space="preserve">means the </w:t>
              </w:r>
            </w:ins>
            <w:ins w:id="1682" w:author="Jonathan Hawkins" w:date="2020-05-14T15:28:00Z">
              <w:r w:rsidR="00873C6B">
                <w:t>MRA Service Company L</w:t>
              </w:r>
            </w:ins>
            <w:ins w:id="1683" w:author="Jonathan Hawkins" w:date="2020-05-14T15:29:00Z">
              <w:r w:rsidR="00873C6B">
                <w:t>imited</w:t>
              </w:r>
            </w:ins>
            <w:ins w:id="1684" w:author="Jonathan Hawkins" w:date="2020-05-15T12:33:00Z">
              <w:r>
                <w:t>;</w:t>
              </w:r>
            </w:ins>
          </w:p>
        </w:tc>
      </w:tr>
      <w:tr w:rsidR="00CC40D1" w14:paraId="368529E3" w14:textId="77777777" w:rsidTr="00E314F2">
        <w:trPr>
          <w:ins w:id="1685" w:author="TSWAN" w:date="2020-04-16T19:06:00Z"/>
          <w:trPrChange w:id="1686" w:author="Debbie Houldsworth" w:date="2020-05-12T16:43:00Z">
            <w:trPr>
              <w:gridAfter w:val="0"/>
            </w:trPr>
          </w:trPrChange>
        </w:trPr>
        <w:tc>
          <w:tcPr>
            <w:tcW w:w="3544" w:type="dxa"/>
            <w:vAlign w:val="center"/>
            <w:tcPrChange w:id="1687" w:author="Debbie Houldsworth" w:date="2020-05-12T16:43:00Z">
              <w:tcPr>
                <w:tcW w:w="3544" w:type="dxa"/>
                <w:gridSpan w:val="2"/>
              </w:tcPr>
            </w:tcPrChange>
          </w:tcPr>
          <w:p w14:paraId="0007DC40" w14:textId="1E1E7D5A" w:rsidR="00CC40D1" w:rsidRDefault="00CC40D1" w:rsidP="00E314F2">
            <w:pPr>
              <w:pStyle w:val="BodyText"/>
              <w:ind w:left="34" w:hanging="34"/>
              <w:jc w:val="left"/>
              <w:rPr>
                <w:ins w:id="1688" w:author="TSWAN" w:date="2020-04-16T19:06:00Z"/>
                <w:b/>
              </w:rPr>
            </w:pPr>
            <w:ins w:id="1689" w:author="TSWAN" w:date="2020-04-16T19:06:00Z">
              <w:r>
                <w:rPr>
                  <w:b/>
                </w:rPr>
                <w:t>"</w:t>
              </w:r>
              <w:del w:id="1690" w:author="Debbie Houldsworth" w:date="2020-05-20T11:50:00Z">
                <w:r w:rsidDel="0074192C">
                  <w:rPr>
                    <w:b/>
                  </w:rPr>
                  <w:delText>MRASC</w:delText>
                </w:r>
              </w:del>
            </w:ins>
            <w:ins w:id="1691" w:author="Debbie Houldsworth" w:date="2020-05-20T11:50:00Z">
              <w:r w:rsidR="0074192C">
                <w:rPr>
                  <w:b/>
                </w:rPr>
                <w:t>MRASCO</w:t>
              </w:r>
            </w:ins>
            <w:ins w:id="1692" w:author="Helen Fosberry" w:date="2020-05-18T09:50:00Z">
              <w:del w:id="1693" w:author="Debbie Houldsworth" w:date="2020-05-20T11:47:00Z">
                <w:r w:rsidR="00BC6F49" w:rsidDel="0074192C">
                  <w:rPr>
                    <w:b/>
                  </w:rPr>
                  <w:delText>o</w:delText>
                </w:r>
              </w:del>
            </w:ins>
            <w:ins w:id="1694" w:author="TSWAN" w:date="2020-04-16T19:06:00Z">
              <w:del w:id="1695" w:author="Helen Fosberry" w:date="2020-05-18T09:50:00Z">
                <w:r w:rsidDel="00BC6F49">
                  <w:rPr>
                    <w:b/>
                  </w:rPr>
                  <w:delText>O</w:delText>
                </w:r>
              </w:del>
              <w:r>
                <w:rPr>
                  <w:b/>
                </w:rPr>
                <w:t xml:space="preserve"> Articles"</w:t>
              </w:r>
            </w:ins>
          </w:p>
        </w:tc>
        <w:tc>
          <w:tcPr>
            <w:tcW w:w="5353" w:type="dxa"/>
            <w:gridSpan w:val="2"/>
            <w:vAlign w:val="center"/>
            <w:tcPrChange w:id="1696" w:author="Debbie Houldsworth" w:date="2020-05-12T16:43:00Z">
              <w:tcPr>
                <w:tcW w:w="5353" w:type="dxa"/>
                <w:gridSpan w:val="4"/>
              </w:tcPr>
            </w:tcPrChange>
          </w:tcPr>
          <w:p w14:paraId="4899274A" w14:textId="43E70806" w:rsidR="00CC40D1" w:rsidRDefault="00CC40D1">
            <w:pPr>
              <w:pStyle w:val="BodyText"/>
              <w:tabs>
                <w:tab w:val="clear" w:pos="4320"/>
              </w:tabs>
              <w:jc w:val="left"/>
              <w:rPr>
                <w:ins w:id="1697" w:author="TSWAN" w:date="2020-04-16T19:06:00Z"/>
              </w:rPr>
              <w:pPrChange w:id="1698" w:author="Debbie Houldsworth" w:date="2020-05-12T16:43:00Z">
                <w:pPr>
                  <w:pStyle w:val="BodyText"/>
                  <w:framePr w:hSpace="181" w:wrap="around" w:hAnchor="text" w:xAlign="center" w:yAlign="center"/>
                  <w:tabs>
                    <w:tab w:val="clear" w:pos="4320"/>
                  </w:tabs>
                  <w:suppressOverlap/>
                </w:pPr>
              </w:pPrChange>
            </w:pPr>
            <w:ins w:id="1699" w:author="TSWAN" w:date="2020-04-16T19:06:00Z">
              <w:r>
                <w:t xml:space="preserve">the articles of association of </w:t>
              </w:r>
              <w:del w:id="1700" w:author="Debbie Houldsworth" w:date="2020-05-20T11:50:00Z">
                <w:r w:rsidDel="0074192C">
                  <w:delText>MRASC</w:delText>
                </w:r>
              </w:del>
            </w:ins>
            <w:ins w:id="1701" w:author="Debbie Houldsworth" w:date="2020-05-20T11:50:00Z">
              <w:r w:rsidR="0074192C">
                <w:t>MRASCO</w:t>
              </w:r>
            </w:ins>
            <w:ins w:id="1702" w:author="Helen Fosberry" w:date="2020-05-18T09:49:00Z">
              <w:del w:id="1703" w:author="Debbie Houldsworth" w:date="2020-05-20T11:47:00Z">
                <w:r w:rsidR="00BC6F49" w:rsidDel="0074192C">
                  <w:delText>o</w:delText>
                </w:r>
              </w:del>
            </w:ins>
            <w:ins w:id="1704" w:author="TSWAN" w:date="2020-04-16T19:06:00Z">
              <w:del w:id="1705" w:author="Helen Fosberry" w:date="2020-05-18T09:49:00Z">
                <w:r w:rsidDel="00BC6F49">
                  <w:delText>O</w:delText>
                </w:r>
              </w:del>
              <w:r>
                <w:t xml:space="preserve"> from time to time;</w:t>
              </w:r>
            </w:ins>
          </w:p>
        </w:tc>
      </w:tr>
      <w:tr w:rsidR="00372210" w14:paraId="3C17CD73" w14:textId="77777777" w:rsidTr="00E314F2">
        <w:tblPrEx>
          <w:tblPrExChange w:id="1706"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256"/>
          <w:ins w:id="1707" w:author="TSWAN" w:date="2020-04-16T19:06:00Z"/>
          <w:trPrChange w:id="1708" w:author="Debbie Houldsworth" w:date="2020-05-12T16:43:00Z">
            <w:trPr>
              <w:gridBefore w:val="1"/>
              <w:trHeight w:val="2256"/>
            </w:trPr>
          </w:trPrChange>
        </w:trPr>
        <w:tc>
          <w:tcPr>
            <w:tcW w:w="3544" w:type="dxa"/>
            <w:vAlign w:val="center"/>
            <w:tcPrChange w:id="1709" w:author="Debbie Houldsworth" w:date="2020-05-12T16:43:00Z">
              <w:tcPr>
                <w:tcW w:w="3544" w:type="dxa"/>
                <w:gridSpan w:val="2"/>
              </w:tcPr>
            </w:tcPrChange>
          </w:tcPr>
          <w:p w14:paraId="4177FC3E" w14:textId="53F06CF1" w:rsidR="00372210" w:rsidRDefault="00372210" w:rsidP="009441A1">
            <w:pPr>
              <w:pStyle w:val="BodyText"/>
              <w:ind w:left="34" w:hanging="34"/>
              <w:jc w:val="left"/>
              <w:rPr>
                <w:ins w:id="1710" w:author="TSWAN" w:date="2020-04-16T19:06:00Z"/>
                <w:b/>
              </w:rPr>
            </w:pPr>
            <w:ins w:id="1711" w:author="TSWAN" w:date="2020-04-16T19:06:00Z">
              <w:r>
                <w:rPr>
                  <w:b/>
                </w:rPr>
                <w:t>"</w:t>
              </w:r>
              <w:del w:id="1712" w:author="Debbie Houldsworth" w:date="2020-05-20T11:50:00Z">
                <w:r w:rsidDel="0074192C">
                  <w:rPr>
                    <w:b/>
                  </w:rPr>
                  <w:delText>MRASC</w:delText>
                </w:r>
              </w:del>
            </w:ins>
            <w:ins w:id="1713" w:author="Debbie Houldsworth" w:date="2020-05-20T11:50:00Z">
              <w:r w:rsidR="0074192C">
                <w:rPr>
                  <w:b/>
                </w:rPr>
                <w:t>MRASCO</w:t>
              </w:r>
            </w:ins>
            <w:ins w:id="1714" w:author="Helen Fosberry" w:date="2020-05-18T09:50:00Z">
              <w:del w:id="1715" w:author="Debbie Houldsworth" w:date="2020-05-20T11:47:00Z">
                <w:r w:rsidR="00BC6F49" w:rsidDel="0074192C">
                  <w:rPr>
                    <w:b/>
                  </w:rPr>
                  <w:delText>o</w:delText>
                </w:r>
              </w:del>
            </w:ins>
            <w:ins w:id="1716" w:author="TSWAN" w:date="2020-04-16T19:06:00Z">
              <w:del w:id="1717" w:author="Helen Fosberry" w:date="2020-05-18T09:50:00Z">
                <w:r w:rsidDel="00BC6F49">
                  <w:rPr>
                    <w:b/>
                  </w:rPr>
                  <w:delText>O</w:delText>
                </w:r>
              </w:del>
              <w:r>
                <w:rPr>
                  <w:b/>
                </w:rPr>
                <w:t xml:space="preserve"> SHA"</w:t>
              </w:r>
            </w:ins>
          </w:p>
        </w:tc>
        <w:tc>
          <w:tcPr>
            <w:tcW w:w="5353" w:type="dxa"/>
            <w:gridSpan w:val="2"/>
            <w:vAlign w:val="center"/>
            <w:tcPrChange w:id="1718" w:author="Debbie Houldsworth" w:date="2020-05-12T16:43:00Z">
              <w:tcPr>
                <w:tcW w:w="5353" w:type="dxa"/>
                <w:gridSpan w:val="4"/>
              </w:tcPr>
            </w:tcPrChange>
          </w:tcPr>
          <w:p w14:paraId="7A149E69" w14:textId="3F54CF5E" w:rsidR="00372210" w:rsidRDefault="00372210">
            <w:pPr>
              <w:pStyle w:val="BodyText"/>
              <w:tabs>
                <w:tab w:val="clear" w:pos="4320"/>
              </w:tabs>
              <w:ind w:left="34"/>
              <w:jc w:val="left"/>
              <w:rPr>
                <w:ins w:id="1719" w:author="TSWAN" w:date="2020-04-16T19:06:00Z"/>
              </w:rPr>
              <w:pPrChange w:id="1720" w:author="Debbie Houldsworth" w:date="2020-05-12T16:43:00Z">
                <w:pPr>
                  <w:pStyle w:val="BodyText"/>
                  <w:framePr w:hSpace="181" w:wrap="around" w:hAnchor="text" w:xAlign="center" w:yAlign="center"/>
                  <w:tabs>
                    <w:tab w:val="clear" w:pos="4320"/>
                  </w:tabs>
                  <w:ind w:left="34"/>
                  <w:suppressOverlap/>
                </w:pPr>
              </w:pPrChange>
            </w:pPr>
            <w:ins w:id="1721" w:author="TSWAN" w:date="2020-04-16T19:06:00Z">
              <w:r>
                <w:t xml:space="preserve">means the shareholders' agreement in respect of </w:t>
              </w:r>
              <w:del w:id="1722" w:author="Debbie Houldsworth" w:date="2020-05-20T11:50:00Z">
                <w:r w:rsidDel="0074192C">
                  <w:delText>MRASC</w:delText>
                </w:r>
              </w:del>
            </w:ins>
            <w:ins w:id="1723" w:author="Debbie Houldsworth" w:date="2020-05-20T11:50:00Z">
              <w:r w:rsidR="0074192C">
                <w:t>MRASCO</w:t>
              </w:r>
            </w:ins>
            <w:ins w:id="1724" w:author="Helen Fosberry" w:date="2020-05-18T09:50:00Z">
              <w:del w:id="1725" w:author="Debbie Houldsworth" w:date="2020-05-20T11:47:00Z">
                <w:r w:rsidR="00BC6F49" w:rsidDel="0074192C">
                  <w:delText>o</w:delText>
                </w:r>
              </w:del>
            </w:ins>
            <w:ins w:id="1726" w:author="TSWAN" w:date="2020-04-16T19:06:00Z">
              <w:del w:id="1727" w:author="Helen Fosberry" w:date="2020-05-18T09:50:00Z">
                <w:r w:rsidDel="00BC6F49">
                  <w:delText>O</w:delText>
                </w:r>
              </w:del>
              <w:r>
                <w:t>, as set out:</w:t>
              </w:r>
            </w:ins>
          </w:p>
          <w:p w14:paraId="040E25A6" w14:textId="06F5AF57" w:rsidR="00372210" w:rsidRDefault="00372210">
            <w:pPr>
              <w:pStyle w:val="BodyText"/>
              <w:numPr>
                <w:ilvl w:val="0"/>
                <w:numId w:val="109"/>
              </w:numPr>
              <w:tabs>
                <w:tab w:val="clear" w:pos="4320"/>
              </w:tabs>
              <w:jc w:val="left"/>
              <w:rPr>
                <w:ins w:id="1728" w:author="TSWAN" w:date="2020-04-16T19:06:00Z"/>
              </w:rPr>
              <w:pPrChange w:id="1729" w:author="Debbie Houldsworth" w:date="2020-05-12T16:43:00Z">
                <w:pPr>
                  <w:pStyle w:val="BodyText"/>
                  <w:framePr w:hSpace="181" w:wrap="around" w:hAnchor="text" w:xAlign="center" w:yAlign="center"/>
                  <w:numPr>
                    <w:numId w:val="109"/>
                  </w:numPr>
                  <w:tabs>
                    <w:tab w:val="clear" w:pos="4320"/>
                  </w:tabs>
                  <w:ind w:left="754" w:hanging="360"/>
                  <w:suppressOverlap/>
                </w:pPr>
              </w:pPrChange>
            </w:pPr>
            <w:ins w:id="1730" w:author="TSWAN" w:date="2020-04-16T19:06:00Z">
              <w:r>
                <w:t>prior to the CDD Effective Time, in Schedule 11; and</w:t>
              </w:r>
            </w:ins>
          </w:p>
          <w:p w14:paraId="3314B2B0" w14:textId="3676C4A1" w:rsidR="00372210" w:rsidRDefault="00372210">
            <w:pPr>
              <w:pStyle w:val="BodyText"/>
              <w:numPr>
                <w:ilvl w:val="0"/>
                <w:numId w:val="109"/>
              </w:numPr>
              <w:jc w:val="left"/>
              <w:rPr>
                <w:ins w:id="1731" w:author="TSWAN" w:date="2020-04-16T19:06:00Z"/>
              </w:rPr>
              <w:pPrChange w:id="1732" w:author="Debbie Houldsworth" w:date="2020-05-12T16:43:00Z">
                <w:pPr>
                  <w:pStyle w:val="BodyText"/>
                  <w:framePr w:hSpace="181" w:wrap="around" w:hAnchor="text" w:xAlign="center" w:yAlign="center"/>
                  <w:numPr>
                    <w:numId w:val="109"/>
                  </w:numPr>
                  <w:ind w:left="754" w:hanging="360"/>
                  <w:suppressOverlap/>
                </w:pPr>
              </w:pPrChange>
            </w:pPr>
            <w:ins w:id="1733" w:author="TSWAN" w:date="2020-04-16T19:06:00Z">
              <w:r>
                <w:t>following the CDD Effect</w:t>
              </w:r>
            </w:ins>
            <w:ins w:id="1734" w:author="Helen Fosberry" w:date="2020-05-18T09:49:00Z">
              <w:r w:rsidR="00BC6F49">
                <w:t>i</w:t>
              </w:r>
            </w:ins>
            <w:ins w:id="1735" w:author="TSWAN" w:date="2020-04-16T19:06:00Z">
              <w:r>
                <w:t>uve Time, in Schedule 16</w:t>
              </w:r>
            </w:ins>
          </w:p>
        </w:tc>
      </w:tr>
      <w:tr w:rsidR="00372210" w14:paraId="0D496236" w14:textId="77777777" w:rsidTr="00E314F2">
        <w:tblPrEx>
          <w:tblPrExChange w:id="1736"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6320"/>
          <w:ins w:id="1737" w:author="TSWAN" w:date="2020-04-16T19:06:00Z"/>
          <w:trPrChange w:id="1738" w:author="Debbie Houldsworth" w:date="2020-05-12T16:43:00Z">
            <w:trPr>
              <w:gridBefore w:val="1"/>
              <w:trHeight w:val="6320"/>
            </w:trPr>
          </w:trPrChange>
        </w:trPr>
        <w:tc>
          <w:tcPr>
            <w:tcW w:w="3544" w:type="dxa"/>
            <w:tcPrChange w:id="1739" w:author="Debbie Houldsworth" w:date="2020-05-12T16:43:00Z">
              <w:tcPr>
                <w:tcW w:w="3544" w:type="dxa"/>
                <w:gridSpan w:val="2"/>
              </w:tcPr>
            </w:tcPrChange>
          </w:tcPr>
          <w:p w14:paraId="22CC29E2" w14:textId="394F878F" w:rsidR="00372210" w:rsidRDefault="00372210" w:rsidP="008F7D5A">
            <w:pPr>
              <w:pStyle w:val="BodyText"/>
              <w:ind w:left="34" w:hanging="34"/>
              <w:jc w:val="left"/>
              <w:rPr>
                <w:ins w:id="1740" w:author="TSWAN" w:date="2020-04-16T19:06:00Z"/>
                <w:b/>
              </w:rPr>
            </w:pPr>
            <w:ins w:id="1741" w:author="TSWAN" w:date="2020-04-16T19:06:00Z">
              <w:r>
                <w:rPr>
                  <w:b/>
                </w:rPr>
                <w:t>"</w:t>
              </w:r>
              <w:del w:id="1742" w:author="Debbie Houldsworth" w:date="2020-05-20T11:50:00Z">
                <w:r w:rsidDel="0074192C">
                  <w:rPr>
                    <w:b/>
                  </w:rPr>
                  <w:delText>MRASC</w:delText>
                </w:r>
              </w:del>
            </w:ins>
            <w:ins w:id="1743" w:author="Debbie Houldsworth" w:date="2020-05-20T11:50:00Z">
              <w:r w:rsidR="0074192C">
                <w:rPr>
                  <w:b/>
                </w:rPr>
                <w:t>MRASCO</w:t>
              </w:r>
            </w:ins>
            <w:ins w:id="1744" w:author="Helen Fosberry" w:date="2020-05-18T09:50:00Z">
              <w:del w:id="1745" w:author="Debbie Houldsworth" w:date="2020-05-20T11:48:00Z">
                <w:r w:rsidR="00BC6F49" w:rsidDel="0074192C">
                  <w:rPr>
                    <w:b/>
                  </w:rPr>
                  <w:delText>o</w:delText>
                </w:r>
              </w:del>
            </w:ins>
            <w:ins w:id="1746" w:author="TSWAN" w:date="2020-04-16T19:06:00Z">
              <w:del w:id="1747" w:author="Helen Fosberry" w:date="2020-05-18T09:50:00Z">
                <w:r w:rsidDel="00BC6F49">
                  <w:rPr>
                    <w:b/>
                  </w:rPr>
                  <w:delText>O</w:delText>
                </w:r>
              </w:del>
              <w:r>
                <w:rPr>
                  <w:b/>
                </w:rPr>
                <w:t xml:space="preserve"> Wind Up Activities"</w:t>
              </w:r>
            </w:ins>
          </w:p>
        </w:tc>
        <w:tc>
          <w:tcPr>
            <w:tcW w:w="5353" w:type="dxa"/>
            <w:gridSpan w:val="2"/>
            <w:vAlign w:val="center"/>
            <w:tcPrChange w:id="1748" w:author="Debbie Houldsworth" w:date="2020-05-12T16:43:00Z">
              <w:tcPr>
                <w:tcW w:w="5353" w:type="dxa"/>
                <w:gridSpan w:val="4"/>
              </w:tcPr>
            </w:tcPrChange>
          </w:tcPr>
          <w:p w14:paraId="4FD61424" w14:textId="7EBC0E09" w:rsidR="00372210" w:rsidRDefault="00372210">
            <w:pPr>
              <w:pStyle w:val="BodyText"/>
              <w:tabs>
                <w:tab w:val="clear" w:pos="4320"/>
              </w:tabs>
              <w:ind w:left="34"/>
              <w:jc w:val="left"/>
              <w:rPr>
                <w:ins w:id="1749" w:author="TSWAN" w:date="2020-04-16T19:06:00Z"/>
              </w:rPr>
              <w:pPrChange w:id="1750" w:author="Debbie Houldsworth" w:date="2020-05-12T16:43:00Z">
                <w:pPr>
                  <w:pStyle w:val="BodyText"/>
                  <w:framePr w:hSpace="181" w:wrap="around" w:hAnchor="text" w:xAlign="center" w:yAlign="center"/>
                  <w:tabs>
                    <w:tab w:val="clear" w:pos="4320"/>
                  </w:tabs>
                  <w:ind w:left="34"/>
                  <w:suppressOverlap/>
                </w:pPr>
              </w:pPrChange>
            </w:pPr>
            <w:ins w:id="1751" w:author="TSWAN" w:date="2020-04-16T19:06:00Z">
              <w:r>
                <w:t xml:space="preserve">means all activities which the </w:t>
              </w:r>
            </w:ins>
            <w:ins w:id="1752" w:author="Debbie Houldsworth" w:date="2020-05-21T08:31:00Z">
              <w:r w:rsidR="00B65785">
                <w:t xml:space="preserve">MRASCO </w:t>
              </w:r>
            </w:ins>
            <w:ins w:id="1753" w:author="TSWAN" w:date="2020-04-16T19:06:00Z">
              <w:r>
                <w:t xml:space="preserve">Board (as defined in the </w:t>
              </w:r>
              <w:del w:id="1754" w:author="Debbie Houldsworth" w:date="2020-05-20T11:50:00Z">
                <w:r w:rsidDel="0074192C">
                  <w:delText>MRASC</w:delText>
                </w:r>
              </w:del>
            </w:ins>
            <w:ins w:id="1755" w:author="Debbie Houldsworth" w:date="2020-05-20T11:50:00Z">
              <w:r w:rsidR="0074192C">
                <w:t>MRASCO</w:t>
              </w:r>
            </w:ins>
            <w:ins w:id="1756" w:author="Helen Fosberry" w:date="2020-05-18T09:50:00Z">
              <w:del w:id="1757" w:author="Debbie Houldsworth" w:date="2020-05-20T11:48:00Z">
                <w:r w:rsidR="00BC6F49" w:rsidDel="0074192C">
                  <w:delText>o</w:delText>
                </w:r>
              </w:del>
            </w:ins>
            <w:ins w:id="1758" w:author="TSWAN" w:date="2020-04-16T19:06:00Z">
              <w:del w:id="1759" w:author="Helen Fosberry" w:date="2020-05-18T09:50:00Z">
                <w:r w:rsidDel="00BC6F49">
                  <w:delText>O</w:delText>
                </w:r>
              </w:del>
              <w:r>
                <w:t xml:space="preserve"> SHA) consider it necessary or desirable to undertake following the CDD Effective Time in order to procure the winding up of the affairs of </w:t>
              </w:r>
              <w:del w:id="1760" w:author="Debbie Houldsworth" w:date="2020-05-20T11:50:00Z">
                <w:r w:rsidDel="0074192C">
                  <w:delText>MRASC</w:delText>
                </w:r>
              </w:del>
            </w:ins>
            <w:ins w:id="1761" w:author="Debbie Houldsworth" w:date="2020-05-20T11:50:00Z">
              <w:r w:rsidR="0074192C">
                <w:t>MRASCO</w:t>
              </w:r>
            </w:ins>
            <w:ins w:id="1762" w:author="Helen Fosberry" w:date="2020-05-18T09:50:00Z">
              <w:del w:id="1763" w:author="Debbie Houldsworth" w:date="2020-05-20T11:48:00Z">
                <w:r w:rsidR="00BC6F49" w:rsidDel="0074192C">
                  <w:delText>o</w:delText>
                </w:r>
              </w:del>
            </w:ins>
            <w:ins w:id="1764" w:author="TSWAN" w:date="2020-04-16T19:06:00Z">
              <w:del w:id="1765" w:author="Helen Fosberry" w:date="2020-05-18T09:50:00Z">
                <w:r w:rsidDel="00BC6F49">
                  <w:delText>O</w:delText>
                </w:r>
              </w:del>
              <w:r>
                <w:t>, including activities in connection with:</w:t>
              </w:r>
            </w:ins>
          </w:p>
          <w:p w14:paraId="0EB63045" w14:textId="7F303AFF" w:rsidR="00A56F92" w:rsidRDefault="00372210">
            <w:pPr>
              <w:pStyle w:val="BodyText"/>
              <w:numPr>
                <w:ilvl w:val="0"/>
                <w:numId w:val="89"/>
              </w:numPr>
              <w:tabs>
                <w:tab w:val="clear" w:pos="4320"/>
              </w:tabs>
              <w:ind w:left="593" w:hanging="425"/>
              <w:rPr>
                <w:ins w:id="1766" w:author="Debbie Houldsworth" w:date="2020-05-13T10:47:00Z"/>
              </w:rPr>
              <w:pPrChange w:id="1767" w:author="Debbie Houldsworth" w:date="2020-05-13T10:48:00Z">
                <w:pPr>
                  <w:pStyle w:val="BodyText"/>
                  <w:framePr w:hSpace="181" w:wrap="around" w:hAnchor="text" w:xAlign="center" w:yAlign="center"/>
                  <w:numPr>
                    <w:numId w:val="89"/>
                  </w:numPr>
                  <w:tabs>
                    <w:tab w:val="clear" w:pos="4320"/>
                  </w:tabs>
                  <w:ind w:left="754" w:hanging="360"/>
                  <w:suppressOverlap/>
                </w:pPr>
              </w:pPrChange>
            </w:pPr>
            <w:ins w:id="1768" w:author="TSWAN" w:date="2020-04-16T19:06:00Z">
              <w:r>
                <w:t xml:space="preserve">the sale, transfer or other disposal of any assets of </w:t>
              </w:r>
              <w:del w:id="1769" w:author="Debbie Houldsworth" w:date="2020-05-20T11:50:00Z">
                <w:r w:rsidDel="0074192C">
                  <w:delText>MRASC</w:delText>
                </w:r>
              </w:del>
            </w:ins>
            <w:ins w:id="1770" w:author="Debbie Houldsworth" w:date="2020-05-20T11:50:00Z">
              <w:r w:rsidR="0074192C">
                <w:t>MRASCO</w:t>
              </w:r>
            </w:ins>
            <w:ins w:id="1771" w:author="Helen Fosberry" w:date="2020-05-18T09:50:00Z">
              <w:del w:id="1772" w:author="Debbie Houldsworth" w:date="2020-05-20T11:48:00Z">
                <w:r w:rsidR="00BC6F49" w:rsidDel="0074192C">
                  <w:delText>o</w:delText>
                </w:r>
              </w:del>
            </w:ins>
            <w:ins w:id="1773" w:author="TSWAN" w:date="2020-04-16T19:06:00Z">
              <w:del w:id="1774" w:author="Helen Fosberry" w:date="2020-05-18T09:50:00Z">
                <w:r w:rsidDel="00BC6F49">
                  <w:delText>O</w:delText>
                </w:r>
              </w:del>
              <w:r>
                <w:t>;</w:t>
              </w:r>
            </w:ins>
          </w:p>
          <w:p w14:paraId="507C04E9" w14:textId="020A5436" w:rsidR="00372210" w:rsidRDefault="00372210">
            <w:pPr>
              <w:pStyle w:val="BodyText"/>
              <w:numPr>
                <w:ilvl w:val="0"/>
                <w:numId w:val="89"/>
              </w:numPr>
              <w:tabs>
                <w:tab w:val="clear" w:pos="4320"/>
              </w:tabs>
              <w:ind w:left="593" w:hanging="425"/>
              <w:rPr>
                <w:ins w:id="1775" w:author="TSWAN" w:date="2020-04-16T19:06:00Z"/>
              </w:rPr>
              <w:pPrChange w:id="1776" w:author="Debbie Houldsworth" w:date="2020-05-13T10:48:00Z">
                <w:pPr>
                  <w:pStyle w:val="BodyText"/>
                  <w:framePr w:hSpace="181" w:wrap="around" w:hAnchor="text" w:xAlign="center" w:yAlign="center"/>
                  <w:numPr>
                    <w:numId w:val="89"/>
                  </w:numPr>
                  <w:tabs>
                    <w:tab w:val="clear" w:pos="4320"/>
                  </w:tabs>
                  <w:ind w:left="754" w:hanging="360"/>
                  <w:suppressOverlap/>
                </w:pPr>
              </w:pPrChange>
            </w:pPr>
            <w:ins w:id="1777" w:author="TSWAN" w:date="2020-04-16T19:06:00Z">
              <w:r>
                <w:t xml:space="preserve">the payment, performance, settlement, compromise and / or transfer of any </w:t>
              </w:r>
              <w:del w:id="1778" w:author="Debbie Houldsworth" w:date="2020-05-20T11:50:00Z">
                <w:r w:rsidDel="0074192C">
                  <w:delText>MRASC</w:delText>
                </w:r>
              </w:del>
            </w:ins>
            <w:ins w:id="1779" w:author="Debbie Houldsworth" w:date="2020-05-20T11:50:00Z">
              <w:r w:rsidR="0074192C">
                <w:t>MRASCO</w:t>
              </w:r>
            </w:ins>
            <w:ins w:id="1780" w:author="Helen Fosberry" w:date="2020-05-18T09:51:00Z">
              <w:del w:id="1781" w:author="Debbie Houldsworth" w:date="2020-05-20T11:48:00Z">
                <w:r w:rsidR="00BC6F49" w:rsidDel="0074192C">
                  <w:delText>o</w:delText>
                </w:r>
              </w:del>
            </w:ins>
            <w:ins w:id="1782" w:author="TSWAN" w:date="2020-04-16T19:06:00Z">
              <w:del w:id="1783" w:author="Helen Fosberry" w:date="2020-05-18T09:51:00Z">
                <w:r w:rsidDel="00BC6F49">
                  <w:delText>O</w:delText>
                </w:r>
              </w:del>
              <w:r>
                <w:t xml:space="preserve"> Wind Up Costs and any other obligations of </w:t>
              </w:r>
              <w:del w:id="1784" w:author="Debbie Houldsworth" w:date="2020-05-20T11:50:00Z">
                <w:r w:rsidDel="0074192C">
                  <w:delText>MRASC</w:delText>
                </w:r>
              </w:del>
            </w:ins>
            <w:ins w:id="1785" w:author="Debbie Houldsworth" w:date="2020-05-20T11:50:00Z">
              <w:r w:rsidR="0074192C">
                <w:t>MRASCO</w:t>
              </w:r>
            </w:ins>
            <w:ins w:id="1786" w:author="Helen Fosberry" w:date="2020-05-18T09:51:00Z">
              <w:del w:id="1787" w:author="Debbie Houldsworth" w:date="2020-05-20T11:48:00Z">
                <w:r w:rsidR="00BC6F49" w:rsidDel="0074192C">
                  <w:delText>o</w:delText>
                </w:r>
              </w:del>
            </w:ins>
            <w:ins w:id="1788" w:author="TSWAN" w:date="2020-04-16T19:06:00Z">
              <w:del w:id="1789" w:author="Helen Fosberry" w:date="2020-05-18T09:51:00Z">
                <w:r w:rsidDel="00BC6F49">
                  <w:delText>O</w:delText>
                </w:r>
              </w:del>
              <w:r>
                <w:t xml:space="preserve"> (however arising and, in particular, whether (a) actual, future or contingent and (b) arising in contract, tort, equity, statute or other applicable law or regulation or otherwise);</w:t>
              </w:r>
            </w:ins>
          </w:p>
          <w:p w14:paraId="0D6F98E6" w14:textId="375EAAEC" w:rsidR="00372210" w:rsidRDefault="00372210">
            <w:pPr>
              <w:pStyle w:val="BodyText"/>
              <w:numPr>
                <w:ilvl w:val="0"/>
                <w:numId w:val="89"/>
              </w:numPr>
              <w:ind w:left="593" w:hanging="425"/>
              <w:rPr>
                <w:ins w:id="1790" w:author="TSWAN" w:date="2020-04-16T19:06:00Z"/>
              </w:rPr>
              <w:pPrChange w:id="1791" w:author="Debbie Houldsworth" w:date="2020-05-13T10:48:00Z">
                <w:pPr>
                  <w:pStyle w:val="BodyText"/>
                  <w:framePr w:hSpace="181" w:wrap="around" w:hAnchor="text" w:xAlign="center" w:yAlign="center"/>
                  <w:numPr>
                    <w:numId w:val="89"/>
                  </w:numPr>
                  <w:ind w:left="754" w:hanging="360"/>
                  <w:suppressOverlap/>
                </w:pPr>
              </w:pPrChange>
            </w:pPr>
            <w:ins w:id="1792" w:author="TSWAN" w:date="2020-04-16T19:06:00Z">
              <w:del w:id="1793" w:author="Debbie Houldsworth" w:date="2020-05-12T16:49:00Z">
                <w:r w:rsidDel="00FB721A">
                  <w:delText xml:space="preserve"> </w:delText>
                </w:r>
              </w:del>
              <w:r>
                <w:t xml:space="preserve">the distribution or other payment of any funds or other assets to the Shareholders (as defined in the </w:t>
              </w:r>
              <w:del w:id="1794" w:author="Debbie Houldsworth" w:date="2020-05-20T11:50:00Z">
                <w:r w:rsidDel="0074192C">
                  <w:delText>MRASC</w:delText>
                </w:r>
              </w:del>
            </w:ins>
            <w:ins w:id="1795" w:author="Debbie Houldsworth" w:date="2020-05-20T11:50:00Z">
              <w:r w:rsidR="0074192C">
                <w:t>MRASCO</w:t>
              </w:r>
            </w:ins>
            <w:ins w:id="1796" w:author="Helen Fosberry" w:date="2020-05-18T09:51:00Z">
              <w:del w:id="1797" w:author="Debbie Houldsworth" w:date="2020-05-20T11:48:00Z">
                <w:r w:rsidR="00BC6F49" w:rsidDel="0074192C">
                  <w:delText>o</w:delText>
                </w:r>
              </w:del>
            </w:ins>
            <w:ins w:id="1798" w:author="TSWAN" w:date="2020-04-16T19:06:00Z">
              <w:del w:id="1799" w:author="Helen Fosberry" w:date="2020-05-18T09:51:00Z">
                <w:r w:rsidDel="00BC6F49">
                  <w:delText>O</w:delText>
                </w:r>
              </w:del>
              <w:r>
                <w:t xml:space="preserve"> SHA) in accordance with the terms of the </w:t>
              </w:r>
              <w:del w:id="1800" w:author="Debbie Houldsworth" w:date="2020-05-20T11:50:00Z">
                <w:r w:rsidDel="0074192C">
                  <w:delText>MRASC</w:delText>
                </w:r>
              </w:del>
            </w:ins>
            <w:ins w:id="1801" w:author="Helen Fosberry" w:date="2020-05-18T09:51:00Z">
              <w:del w:id="1802" w:author="Debbie Houldsworth" w:date="2020-05-20T11:50:00Z">
                <w:r w:rsidR="00BC6F49" w:rsidDel="0074192C">
                  <w:delText>o</w:delText>
                </w:r>
              </w:del>
            </w:ins>
            <w:ins w:id="1803" w:author="Debbie Houldsworth" w:date="2020-05-20T11:50:00Z">
              <w:r w:rsidR="0074192C">
                <w:t>MRASCO</w:t>
              </w:r>
            </w:ins>
            <w:ins w:id="1804" w:author="TSWAN" w:date="2020-04-16T19:06:00Z">
              <w:del w:id="1805" w:author="Helen Fosberry" w:date="2020-05-18T09:51:00Z">
                <w:r w:rsidDel="00BC6F49">
                  <w:delText>O</w:delText>
                </w:r>
              </w:del>
              <w:r>
                <w:t xml:space="preserve"> SHA and the </w:t>
              </w:r>
              <w:del w:id="1806" w:author="Debbie Houldsworth" w:date="2020-05-20T11:50:00Z">
                <w:r w:rsidDel="0074192C">
                  <w:delText>MRASC</w:delText>
                </w:r>
              </w:del>
            </w:ins>
            <w:ins w:id="1807" w:author="Debbie Houldsworth" w:date="2020-05-20T11:50:00Z">
              <w:r w:rsidR="0074192C">
                <w:t>MRASCO</w:t>
              </w:r>
            </w:ins>
            <w:ins w:id="1808" w:author="Helen Fosberry" w:date="2020-05-18T09:51:00Z">
              <w:del w:id="1809" w:author="Debbie Houldsworth" w:date="2020-05-20T11:48:00Z">
                <w:r w:rsidR="00BC6F49" w:rsidDel="0074192C">
                  <w:delText>o</w:delText>
                </w:r>
              </w:del>
            </w:ins>
            <w:ins w:id="1810" w:author="TSWAN" w:date="2020-04-16T19:06:00Z">
              <w:del w:id="1811" w:author="Helen Fosberry" w:date="2020-05-18T09:51:00Z">
                <w:r w:rsidDel="00BC6F49">
                  <w:delText>O</w:delText>
                </w:r>
              </w:del>
              <w:r>
                <w:t xml:space="preserve"> Articles</w:t>
              </w:r>
            </w:ins>
          </w:p>
        </w:tc>
      </w:tr>
      <w:tr w:rsidR="00F02845" w14:paraId="03B79B6E" w14:textId="77777777" w:rsidTr="00E314F2">
        <w:tblPrEx>
          <w:tblPrExChange w:id="1812"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3360"/>
          <w:ins w:id="1813" w:author="TSWAN" w:date="2020-04-16T19:06:00Z"/>
          <w:trPrChange w:id="1814" w:author="Debbie Houldsworth" w:date="2020-05-12T16:43:00Z">
            <w:trPr>
              <w:gridBefore w:val="1"/>
              <w:trHeight w:val="3360"/>
            </w:trPr>
          </w:trPrChange>
        </w:trPr>
        <w:tc>
          <w:tcPr>
            <w:tcW w:w="3544" w:type="dxa"/>
            <w:tcPrChange w:id="1815" w:author="Debbie Houldsworth" w:date="2020-05-12T16:43:00Z">
              <w:tcPr>
                <w:tcW w:w="3544" w:type="dxa"/>
                <w:gridSpan w:val="2"/>
              </w:tcPr>
            </w:tcPrChange>
          </w:tcPr>
          <w:p w14:paraId="6D55DEEB" w14:textId="5F741C24" w:rsidR="00F02845" w:rsidRDefault="00F02845" w:rsidP="008F7D5A">
            <w:pPr>
              <w:pStyle w:val="BodyText"/>
              <w:ind w:left="34" w:hanging="34"/>
              <w:jc w:val="left"/>
              <w:rPr>
                <w:ins w:id="1816" w:author="TSWAN" w:date="2020-04-16T19:06:00Z"/>
                <w:b/>
              </w:rPr>
            </w:pPr>
            <w:ins w:id="1817" w:author="TSWAN" w:date="2020-04-16T19:06:00Z">
              <w:r>
                <w:rPr>
                  <w:b/>
                </w:rPr>
                <w:t>"MRASC</w:t>
              </w:r>
            </w:ins>
            <w:ins w:id="1818" w:author="Helen Fosberry" w:date="2020-05-18T09:51:00Z">
              <w:del w:id="1819" w:author="Debbie Houldsworth" w:date="2020-05-21T08:34:00Z">
                <w:r w:rsidR="00BC6F49" w:rsidDel="001B1011">
                  <w:rPr>
                    <w:b/>
                  </w:rPr>
                  <w:delText>0</w:delText>
                </w:r>
              </w:del>
            </w:ins>
            <w:ins w:id="1820" w:author="Debbie Houldsworth" w:date="2020-05-21T08:34:00Z">
              <w:r w:rsidR="001B1011">
                <w:rPr>
                  <w:b/>
                </w:rPr>
                <w:t>O</w:t>
              </w:r>
              <w:r w:rsidR="00884FA9">
                <w:rPr>
                  <w:b/>
                </w:rPr>
                <w:t xml:space="preserve"> </w:t>
              </w:r>
            </w:ins>
            <w:ins w:id="1821" w:author="TSWAN" w:date="2020-04-16T19:06:00Z">
              <w:del w:id="1822" w:author="Helen Fosberry" w:date="2020-05-18T09:51:00Z">
                <w:r w:rsidDel="00BC6F49">
                  <w:rPr>
                    <w:b/>
                  </w:rPr>
                  <w:delText xml:space="preserve">O </w:delText>
                </w:r>
              </w:del>
              <w:r>
                <w:rPr>
                  <w:b/>
                </w:rPr>
                <w:t>Wind Up Costs"</w:t>
              </w:r>
            </w:ins>
          </w:p>
        </w:tc>
        <w:tc>
          <w:tcPr>
            <w:tcW w:w="5353" w:type="dxa"/>
            <w:gridSpan w:val="2"/>
            <w:vAlign w:val="center"/>
            <w:tcPrChange w:id="1823" w:author="Debbie Houldsworth" w:date="2020-05-12T16:43:00Z">
              <w:tcPr>
                <w:tcW w:w="5353" w:type="dxa"/>
                <w:gridSpan w:val="4"/>
              </w:tcPr>
            </w:tcPrChange>
          </w:tcPr>
          <w:p w14:paraId="7B1B4479" w14:textId="77777777" w:rsidR="00F02845" w:rsidRDefault="00F02845">
            <w:pPr>
              <w:pStyle w:val="BodyText"/>
              <w:tabs>
                <w:tab w:val="clear" w:pos="4320"/>
              </w:tabs>
              <w:ind w:left="34"/>
              <w:jc w:val="left"/>
              <w:rPr>
                <w:ins w:id="1824" w:author="TSWAN" w:date="2020-04-16T19:06:00Z"/>
              </w:rPr>
              <w:pPrChange w:id="1825" w:author="Debbie Houldsworth" w:date="2020-05-12T16:43:00Z">
                <w:pPr>
                  <w:pStyle w:val="BodyText"/>
                  <w:framePr w:hSpace="181" w:wrap="around" w:hAnchor="text" w:xAlign="center" w:yAlign="center"/>
                  <w:tabs>
                    <w:tab w:val="clear" w:pos="4320"/>
                  </w:tabs>
                  <w:ind w:left="34"/>
                  <w:suppressOverlap/>
                </w:pPr>
              </w:pPrChange>
            </w:pPr>
            <w:ins w:id="1826" w:author="TSWAN" w:date="2020-04-16T19:06:00Z">
              <w:r>
                <w:t xml:space="preserve">means: </w:t>
              </w:r>
            </w:ins>
          </w:p>
          <w:p w14:paraId="601ED6E8" w14:textId="54D4A306" w:rsidR="00F02845" w:rsidRDefault="00F02845">
            <w:pPr>
              <w:pStyle w:val="BodyText"/>
              <w:numPr>
                <w:ilvl w:val="0"/>
                <w:numId w:val="108"/>
              </w:numPr>
              <w:tabs>
                <w:tab w:val="clear" w:pos="4320"/>
              </w:tabs>
              <w:ind w:left="593" w:hanging="425"/>
              <w:rPr>
                <w:ins w:id="1827" w:author="TSWAN" w:date="2020-04-16T19:06:00Z"/>
              </w:rPr>
              <w:pPrChange w:id="1828" w:author="Debbie Houldsworth" w:date="2020-05-13T10:48:00Z">
                <w:pPr>
                  <w:pStyle w:val="BodyText"/>
                  <w:framePr w:hSpace="181" w:wrap="around" w:hAnchor="text" w:xAlign="center" w:yAlign="center"/>
                  <w:numPr>
                    <w:numId w:val="108"/>
                  </w:numPr>
                  <w:tabs>
                    <w:tab w:val="clear" w:pos="4320"/>
                  </w:tabs>
                  <w:ind w:left="754" w:hanging="360"/>
                  <w:suppressOverlap/>
                </w:pPr>
              </w:pPrChange>
            </w:pPr>
            <w:ins w:id="1829" w:author="TSWAN" w:date="2020-04-16T19:06:00Z">
              <w:r>
                <w:t xml:space="preserve">all costs, expenses and liabilities incurred (and / or to be incurred) in connection with any </w:t>
              </w:r>
              <w:del w:id="1830" w:author="Debbie Houldsworth" w:date="2020-05-20T11:50:00Z">
                <w:r w:rsidDel="0074192C">
                  <w:delText>MRASC</w:delText>
                </w:r>
              </w:del>
            </w:ins>
            <w:ins w:id="1831" w:author="Debbie Houldsworth" w:date="2020-05-20T11:50:00Z">
              <w:r w:rsidR="0074192C">
                <w:t>MRASCO</w:t>
              </w:r>
            </w:ins>
            <w:ins w:id="1832" w:author="Helen Fosberry" w:date="2020-05-18T09:51:00Z">
              <w:del w:id="1833" w:author="Debbie Houldsworth" w:date="2020-05-20T11:48:00Z">
                <w:r w:rsidR="00BC6F49" w:rsidDel="0074192C">
                  <w:delText>o</w:delText>
                </w:r>
              </w:del>
            </w:ins>
            <w:ins w:id="1834" w:author="TSWAN" w:date="2020-04-16T19:06:00Z">
              <w:del w:id="1835" w:author="Helen Fosberry" w:date="2020-05-18T09:51:00Z">
                <w:r w:rsidDel="00BC6F49">
                  <w:delText>O</w:delText>
                </w:r>
              </w:del>
              <w:r>
                <w:t xml:space="preserve"> Wind Up Activities; and</w:t>
              </w:r>
            </w:ins>
          </w:p>
          <w:p w14:paraId="1255E179" w14:textId="301632A0" w:rsidR="00F02845" w:rsidRDefault="00F02845">
            <w:pPr>
              <w:pStyle w:val="BodyText"/>
              <w:numPr>
                <w:ilvl w:val="0"/>
                <w:numId w:val="108"/>
              </w:numPr>
              <w:ind w:left="593" w:hanging="425"/>
              <w:rPr>
                <w:ins w:id="1836" w:author="TSWAN" w:date="2020-04-16T19:06:00Z"/>
              </w:rPr>
              <w:pPrChange w:id="1837" w:author="Debbie Houldsworth" w:date="2020-05-13T10:48:00Z">
                <w:pPr>
                  <w:pStyle w:val="BodyText"/>
                  <w:framePr w:hSpace="181" w:wrap="around" w:hAnchor="text" w:xAlign="center" w:yAlign="center"/>
                  <w:numPr>
                    <w:numId w:val="108"/>
                  </w:numPr>
                  <w:ind w:left="754" w:hanging="360"/>
                  <w:suppressOverlap/>
                </w:pPr>
              </w:pPrChange>
            </w:pPr>
            <w:ins w:id="1838" w:author="TSWAN" w:date="2020-04-16T19:06:00Z">
              <w:r>
                <w:t xml:space="preserve">all liabilities of </w:t>
              </w:r>
              <w:del w:id="1839" w:author="Debbie Houldsworth" w:date="2020-05-20T11:50:00Z">
                <w:r w:rsidDel="0074192C">
                  <w:delText>MRASC</w:delText>
                </w:r>
              </w:del>
            </w:ins>
            <w:ins w:id="1840" w:author="Debbie Houldsworth" w:date="2020-05-20T11:50:00Z">
              <w:r w:rsidR="0074192C">
                <w:t>MRASCO</w:t>
              </w:r>
            </w:ins>
            <w:ins w:id="1841" w:author="Helen Fosberry" w:date="2020-05-18T09:51:00Z">
              <w:del w:id="1842" w:author="Debbie Houldsworth" w:date="2020-05-20T11:49:00Z">
                <w:r w:rsidR="00BC6F49" w:rsidDel="0074192C">
                  <w:delText>o</w:delText>
                </w:r>
              </w:del>
            </w:ins>
            <w:ins w:id="1843" w:author="TSWAN" w:date="2020-04-16T19:06:00Z">
              <w:del w:id="1844" w:author="Helen Fosberry" w:date="2020-05-18T09:51:00Z">
                <w:r w:rsidDel="00BC6F49">
                  <w:delText>O</w:delText>
                </w:r>
              </w:del>
              <w:r>
                <w:t xml:space="preserve"> (however arising and, in particular, whether (a) actual, future or contingent and (b) arising in contract, tort, equity, statute or other applicable law or regulation or otherwise) as at the CDD Effective Time;</w:t>
              </w:r>
            </w:ins>
          </w:p>
        </w:tc>
      </w:tr>
      <w:tr w:rsidR="00CC40D1" w:rsidDel="00372210" w14:paraId="5343F35E" w14:textId="575523C9" w:rsidTr="00E314F2">
        <w:trPr>
          <w:del w:id="1845" w:author="Debbie Houldsworth" w:date="2020-05-12T11:02:00Z"/>
          <w:trPrChange w:id="1846" w:author="Debbie Houldsworth" w:date="2020-05-12T16:43:00Z">
            <w:trPr>
              <w:gridAfter w:val="0"/>
            </w:trPr>
          </w:trPrChange>
        </w:trPr>
        <w:tc>
          <w:tcPr>
            <w:tcW w:w="3544" w:type="dxa"/>
            <w:tcPrChange w:id="1847" w:author="Debbie Houldsworth" w:date="2020-05-12T16:43:00Z">
              <w:tcPr>
                <w:tcW w:w="3544" w:type="dxa"/>
                <w:gridSpan w:val="2"/>
              </w:tcPr>
            </w:tcPrChange>
          </w:tcPr>
          <w:p w14:paraId="4EA70640" w14:textId="72499A70" w:rsidR="00CC40D1" w:rsidDel="00372210" w:rsidRDefault="00CC40D1" w:rsidP="008F7D5A">
            <w:pPr>
              <w:pStyle w:val="BodyText"/>
              <w:ind w:left="34" w:hanging="34"/>
              <w:jc w:val="left"/>
              <w:rPr>
                <w:del w:id="1848" w:author="Debbie Houldsworth" w:date="2020-05-12T11:02:00Z"/>
                <w:b/>
              </w:rPr>
            </w:pPr>
            <w:del w:id="1849" w:author="Debbie Houldsworth" w:date="2020-05-07T10:59:00Z">
              <w:r w:rsidDel="004D644B">
                <w:rPr>
                  <w:b/>
                </w:rPr>
                <w:delText>“MRoCoS”</w:delText>
              </w:r>
            </w:del>
          </w:p>
        </w:tc>
        <w:tc>
          <w:tcPr>
            <w:tcW w:w="5353" w:type="dxa"/>
            <w:gridSpan w:val="2"/>
            <w:vAlign w:val="center"/>
            <w:tcPrChange w:id="1850" w:author="Debbie Houldsworth" w:date="2020-05-12T16:43:00Z">
              <w:tcPr>
                <w:tcW w:w="5353" w:type="dxa"/>
                <w:gridSpan w:val="4"/>
              </w:tcPr>
            </w:tcPrChange>
          </w:tcPr>
          <w:p w14:paraId="78A7AA7A" w14:textId="0CB6AE9B" w:rsidR="00CC40D1" w:rsidDel="00372210" w:rsidRDefault="00CC40D1">
            <w:pPr>
              <w:pStyle w:val="BodyText"/>
              <w:tabs>
                <w:tab w:val="clear" w:pos="4320"/>
              </w:tabs>
              <w:ind w:left="34"/>
              <w:jc w:val="left"/>
              <w:rPr>
                <w:del w:id="1851" w:author="Debbie Houldsworth" w:date="2020-05-12T11:02:00Z"/>
              </w:rPr>
              <w:pPrChange w:id="1852" w:author="Debbie Houldsworth" w:date="2020-05-12T16:43:00Z">
                <w:pPr>
                  <w:pStyle w:val="BodyText"/>
                  <w:tabs>
                    <w:tab w:val="clear" w:pos="4320"/>
                  </w:tabs>
                  <w:ind w:left="34"/>
                </w:pPr>
              </w:pPrChange>
            </w:pPr>
            <w:del w:id="1853" w:author="Debbie Houldsworth" w:date="2020-05-07T10:59:00Z">
              <w:r w:rsidDel="004D644B">
                <w:delText>means the meter reading issued for use as the initial meter reading for the New Supplier and the final meter reading for the Old Supplier on a change of supplier;</w:delText>
              </w:r>
            </w:del>
          </w:p>
        </w:tc>
      </w:tr>
      <w:tr w:rsidR="00CC40D1" w:rsidDel="00F02845" w14:paraId="749C257E" w14:textId="0B4DD037" w:rsidTr="00E314F2">
        <w:trPr>
          <w:del w:id="1854" w:author="Debbie Houldsworth" w:date="2020-05-12T09:57:00Z"/>
          <w:trPrChange w:id="1855" w:author="Debbie Houldsworth" w:date="2020-05-12T16:43:00Z">
            <w:trPr>
              <w:gridAfter w:val="0"/>
            </w:trPr>
          </w:trPrChange>
        </w:trPr>
        <w:tc>
          <w:tcPr>
            <w:tcW w:w="3544" w:type="dxa"/>
            <w:tcPrChange w:id="1856" w:author="Debbie Houldsworth" w:date="2020-05-12T16:43:00Z">
              <w:tcPr>
                <w:tcW w:w="3544" w:type="dxa"/>
                <w:gridSpan w:val="2"/>
              </w:tcPr>
            </w:tcPrChange>
          </w:tcPr>
          <w:p w14:paraId="70DC5076" w14:textId="3E891B53" w:rsidR="00CC40D1" w:rsidDel="00F02845" w:rsidRDefault="00CC40D1" w:rsidP="00B73C6A">
            <w:pPr>
              <w:pStyle w:val="BodyText"/>
              <w:ind w:left="34" w:hanging="34"/>
              <w:jc w:val="left"/>
              <w:rPr>
                <w:del w:id="1857" w:author="Debbie Houldsworth" w:date="2020-05-12T09:57:00Z"/>
                <w:b/>
              </w:rPr>
            </w:pPr>
            <w:del w:id="1858" w:author="Debbie Houldsworth" w:date="2020-05-12T09:57:00Z">
              <w:r w:rsidDel="00F02845">
                <w:rPr>
                  <w:b/>
                </w:rPr>
                <w:delText>“New Connection”</w:delText>
              </w:r>
            </w:del>
          </w:p>
        </w:tc>
        <w:tc>
          <w:tcPr>
            <w:tcW w:w="5353" w:type="dxa"/>
            <w:gridSpan w:val="2"/>
            <w:vAlign w:val="center"/>
            <w:tcPrChange w:id="1859" w:author="Debbie Houldsworth" w:date="2020-05-12T16:43:00Z">
              <w:tcPr>
                <w:tcW w:w="5353" w:type="dxa"/>
                <w:gridSpan w:val="4"/>
              </w:tcPr>
            </w:tcPrChange>
          </w:tcPr>
          <w:p w14:paraId="4F07AD9C" w14:textId="50DB6210" w:rsidR="00CC40D1" w:rsidDel="00F02845" w:rsidRDefault="00CC40D1">
            <w:pPr>
              <w:pStyle w:val="BodyText"/>
              <w:tabs>
                <w:tab w:val="clear" w:pos="4320"/>
              </w:tabs>
              <w:ind w:left="34"/>
              <w:jc w:val="left"/>
              <w:rPr>
                <w:del w:id="1860" w:author="Debbie Houldsworth" w:date="2020-05-12T09:57:00Z"/>
              </w:rPr>
              <w:pPrChange w:id="1861" w:author="Debbie Houldsworth" w:date="2020-05-12T16:43:00Z">
                <w:pPr>
                  <w:pStyle w:val="BodyText"/>
                  <w:tabs>
                    <w:tab w:val="clear" w:pos="4320"/>
                  </w:tabs>
                  <w:ind w:left="34"/>
                </w:pPr>
              </w:pPrChange>
            </w:pPr>
            <w:del w:id="1862" w:author="Debbie Houldsworth" w:date="2020-05-12T09:57:00Z">
              <w:r w:rsidDel="00F02845">
                <w:delText>has the meaning given to that term in Clause 20.1.1;</w:delText>
              </w:r>
            </w:del>
          </w:p>
        </w:tc>
      </w:tr>
      <w:tr w:rsidR="00CC40D1" w:rsidDel="00F02845" w14:paraId="5D01E590" w14:textId="34722A79" w:rsidTr="00E314F2">
        <w:trPr>
          <w:del w:id="1863" w:author="Debbie Houldsworth" w:date="2020-05-12T09:57:00Z"/>
          <w:trPrChange w:id="1864" w:author="Debbie Houldsworth" w:date="2020-05-12T16:43:00Z">
            <w:trPr>
              <w:gridAfter w:val="0"/>
            </w:trPr>
          </w:trPrChange>
        </w:trPr>
        <w:tc>
          <w:tcPr>
            <w:tcW w:w="3544" w:type="dxa"/>
            <w:tcPrChange w:id="1865" w:author="Debbie Houldsworth" w:date="2020-05-12T16:43:00Z">
              <w:tcPr>
                <w:tcW w:w="3544" w:type="dxa"/>
                <w:gridSpan w:val="2"/>
              </w:tcPr>
            </w:tcPrChange>
          </w:tcPr>
          <w:p w14:paraId="25573B3A" w14:textId="0F959DC6" w:rsidR="00CC40D1" w:rsidDel="00F02845" w:rsidRDefault="00CC40D1" w:rsidP="00B73C6A">
            <w:pPr>
              <w:pStyle w:val="BodyText"/>
              <w:ind w:left="34" w:hanging="34"/>
              <w:jc w:val="left"/>
              <w:rPr>
                <w:del w:id="1866" w:author="Debbie Houldsworth" w:date="2020-05-12T09:57:00Z"/>
                <w:b/>
              </w:rPr>
            </w:pPr>
            <w:del w:id="1867" w:author="Debbie Houldsworth" w:date="2020-05-12T09:57:00Z">
              <w:r w:rsidDel="00F02845">
                <w:rPr>
                  <w:b/>
                </w:rPr>
                <w:delText>“New Metering Point”</w:delText>
              </w:r>
            </w:del>
          </w:p>
        </w:tc>
        <w:tc>
          <w:tcPr>
            <w:tcW w:w="5353" w:type="dxa"/>
            <w:gridSpan w:val="2"/>
            <w:vAlign w:val="center"/>
            <w:tcPrChange w:id="1868" w:author="Debbie Houldsworth" w:date="2020-05-12T16:43:00Z">
              <w:tcPr>
                <w:tcW w:w="5353" w:type="dxa"/>
                <w:gridSpan w:val="4"/>
              </w:tcPr>
            </w:tcPrChange>
          </w:tcPr>
          <w:p w14:paraId="1E87DBA4" w14:textId="1AAB308C" w:rsidR="00CC40D1" w:rsidDel="00F02845" w:rsidRDefault="00CC40D1">
            <w:pPr>
              <w:pStyle w:val="BodyText"/>
              <w:tabs>
                <w:tab w:val="clear" w:pos="4320"/>
              </w:tabs>
              <w:ind w:left="34"/>
              <w:jc w:val="left"/>
              <w:rPr>
                <w:del w:id="1869" w:author="Debbie Houldsworth" w:date="2020-05-12T09:57:00Z"/>
              </w:rPr>
              <w:pPrChange w:id="1870" w:author="Debbie Houldsworth" w:date="2020-05-12T16:43:00Z">
                <w:pPr>
                  <w:pStyle w:val="BodyText"/>
                  <w:tabs>
                    <w:tab w:val="clear" w:pos="4320"/>
                  </w:tabs>
                  <w:ind w:left="34"/>
                </w:pPr>
              </w:pPrChange>
            </w:pPr>
            <w:del w:id="1871" w:author="Debbie Houldsworth" w:date="2020-05-12T09:57:00Z">
              <w:r w:rsidDel="00F02845">
                <w:delText>has the meaning given to that term in Clause 20.1;</w:delText>
              </w:r>
            </w:del>
          </w:p>
        </w:tc>
      </w:tr>
      <w:tr w:rsidR="00CC40D1" w:rsidDel="00F02845" w14:paraId="56B033D8" w14:textId="316D77AB" w:rsidTr="00E314F2">
        <w:trPr>
          <w:del w:id="1872" w:author="Debbie Houldsworth" w:date="2020-05-12T09:57:00Z"/>
          <w:trPrChange w:id="1873" w:author="Debbie Houldsworth" w:date="2020-05-12T16:43:00Z">
            <w:trPr>
              <w:gridAfter w:val="0"/>
            </w:trPr>
          </w:trPrChange>
        </w:trPr>
        <w:tc>
          <w:tcPr>
            <w:tcW w:w="3544" w:type="dxa"/>
            <w:tcPrChange w:id="1874" w:author="Debbie Houldsworth" w:date="2020-05-12T16:43:00Z">
              <w:tcPr>
                <w:tcW w:w="3544" w:type="dxa"/>
                <w:gridSpan w:val="2"/>
              </w:tcPr>
            </w:tcPrChange>
          </w:tcPr>
          <w:p w14:paraId="2CD0ADFD" w14:textId="2347C421" w:rsidR="00CC40D1" w:rsidDel="00F02845" w:rsidRDefault="00CC40D1" w:rsidP="00B73C6A">
            <w:pPr>
              <w:pStyle w:val="BodyText"/>
              <w:ind w:left="34" w:hanging="34"/>
              <w:jc w:val="left"/>
              <w:rPr>
                <w:del w:id="1875" w:author="Debbie Houldsworth" w:date="2020-05-12T09:57:00Z"/>
                <w:b/>
              </w:rPr>
            </w:pPr>
            <w:del w:id="1876" w:author="Debbie Houldsworth" w:date="2020-05-12T09:57:00Z">
              <w:r w:rsidDel="00F02845">
                <w:rPr>
                  <w:b/>
                </w:rPr>
                <w:delText>“New Party”</w:delText>
              </w:r>
            </w:del>
          </w:p>
        </w:tc>
        <w:tc>
          <w:tcPr>
            <w:tcW w:w="5353" w:type="dxa"/>
            <w:gridSpan w:val="2"/>
            <w:vAlign w:val="center"/>
            <w:tcPrChange w:id="1877" w:author="Debbie Houldsworth" w:date="2020-05-12T16:43:00Z">
              <w:tcPr>
                <w:tcW w:w="5353" w:type="dxa"/>
                <w:gridSpan w:val="4"/>
              </w:tcPr>
            </w:tcPrChange>
          </w:tcPr>
          <w:p w14:paraId="5CAF933B" w14:textId="7E738976" w:rsidR="00CC40D1" w:rsidDel="00F02845" w:rsidRDefault="00CC40D1">
            <w:pPr>
              <w:pStyle w:val="BodyText"/>
              <w:tabs>
                <w:tab w:val="clear" w:pos="4320"/>
              </w:tabs>
              <w:ind w:left="34"/>
              <w:jc w:val="left"/>
              <w:rPr>
                <w:del w:id="1878" w:author="Debbie Houldsworth" w:date="2020-05-12T09:57:00Z"/>
              </w:rPr>
              <w:pPrChange w:id="1879" w:author="Debbie Houldsworth" w:date="2020-05-12T16:43:00Z">
                <w:pPr>
                  <w:pStyle w:val="BodyText"/>
                  <w:tabs>
                    <w:tab w:val="clear" w:pos="4320"/>
                  </w:tabs>
                  <w:ind w:left="34"/>
                </w:pPr>
              </w:pPrChange>
            </w:pPr>
            <w:del w:id="1880" w:author="Debbie Houldsworth" w:date="2020-05-12T09:57:00Z">
              <w:r w:rsidDel="00F02845">
                <w:delText>has the meaning given to that term in Clause  4.1;</w:delText>
              </w:r>
            </w:del>
          </w:p>
        </w:tc>
      </w:tr>
      <w:tr w:rsidR="00CC40D1" w:rsidDel="00F02845" w14:paraId="21F9AF96" w14:textId="10F7048D" w:rsidTr="00E314F2">
        <w:trPr>
          <w:del w:id="1881" w:author="Debbie Houldsworth" w:date="2020-05-12T09:57:00Z"/>
          <w:trPrChange w:id="1882" w:author="Debbie Houldsworth" w:date="2020-05-12T16:43:00Z">
            <w:trPr>
              <w:gridAfter w:val="0"/>
            </w:trPr>
          </w:trPrChange>
        </w:trPr>
        <w:tc>
          <w:tcPr>
            <w:tcW w:w="3544" w:type="dxa"/>
            <w:tcPrChange w:id="1883" w:author="Debbie Houldsworth" w:date="2020-05-12T16:43:00Z">
              <w:tcPr>
                <w:tcW w:w="3544" w:type="dxa"/>
                <w:gridSpan w:val="2"/>
              </w:tcPr>
            </w:tcPrChange>
          </w:tcPr>
          <w:p w14:paraId="40C1D783" w14:textId="141AB3A2" w:rsidR="00CC40D1" w:rsidDel="00F02845" w:rsidRDefault="00CC40D1" w:rsidP="00B73C6A">
            <w:pPr>
              <w:pStyle w:val="BodyText"/>
              <w:ind w:left="34" w:hanging="34"/>
              <w:jc w:val="left"/>
              <w:rPr>
                <w:del w:id="1884" w:author="Debbie Houldsworth" w:date="2020-05-12T09:57:00Z"/>
                <w:b/>
              </w:rPr>
            </w:pPr>
            <w:del w:id="1885" w:author="Debbie Houldsworth" w:date="2020-05-12T09:57:00Z">
              <w:r w:rsidDel="00F02845">
                <w:rPr>
                  <w:b/>
                </w:rPr>
                <w:delText>“New Supplier”</w:delText>
              </w:r>
            </w:del>
          </w:p>
        </w:tc>
        <w:tc>
          <w:tcPr>
            <w:tcW w:w="5353" w:type="dxa"/>
            <w:gridSpan w:val="2"/>
            <w:vAlign w:val="center"/>
            <w:tcPrChange w:id="1886" w:author="Debbie Houldsworth" w:date="2020-05-12T16:43:00Z">
              <w:tcPr>
                <w:tcW w:w="5353" w:type="dxa"/>
                <w:gridSpan w:val="4"/>
              </w:tcPr>
            </w:tcPrChange>
          </w:tcPr>
          <w:p w14:paraId="67758199" w14:textId="01180150" w:rsidR="00CC40D1" w:rsidDel="00F02845" w:rsidRDefault="00CC40D1">
            <w:pPr>
              <w:pStyle w:val="BodyText"/>
              <w:tabs>
                <w:tab w:val="clear" w:pos="4320"/>
              </w:tabs>
              <w:ind w:left="34"/>
              <w:jc w:val="left"/>
              <w:rPr>
                <w:del w:id="1887" w:author="Debbie Houldsworth" w:date="2020-05-12T09:57:00Z"/>
              </w:rPr>
              <w:pPrChange w:id="1888" w:author="Debbie Houldsworth" w:date="2020-05-12T16:43:00Z">
                <w:pPr>
                  <w:pStyle w:val="BodyText"/>
                  <w:tabs>
                    <w:tab w:val="clear" w:pos="4320"/>
                  </w:tabs>
                  <w:ind w:left="34"/>
                </w:pPr>
              </w:pPrChange>
            </w:pPr>
            <w:del w:id="1889" w:author="Debbie Houldsworth" w:date="2020-05-12T09:57:00Z">
              <w:r w:rsidDel="00F02845">
                <w:delText>has the meaning given to that term in Clause  15.9;</w:delText>
              </w:r>
            </w:del>
          </w:p>
        </w:tc>
      </w:tr>
      <w:tr w:rsidR="00CC40D1" w:rsidDel="00F02845" w14:paraId="08F07FEE" w14:textId="1E4B3226" w:rsidTr="00E314F2">
        <w:trPr>
          <w:del w:id="1890" w:author="Debbie Houldsworth" w:date="2020-05-12T09:57:00Z"/>
          <w:trPrChange w:id="1891" w:author="Debbie Houldsworth" w:date="2020-05-12T16:43:00Z">
            <w:trPr>
              <w:gridAfter w:val="0"/>
            </w:trPr>
          </w:trPrChange>
        </w:trPr>
        <w:tc>
          <w:tcPr>
            <w:tcW w:w="3544" w:type="dxa"/>
            <w:tcPrChange w:id="1892" w:author="Debbie Houldsworth" w:date="2020-05-12T16:43:00Z">
              <w:tcPr>
                <w:tcW w:w="3544" w:type="dxa"/>
                <w:gridSpan w:val="2"/>
              </w:tcPr>
            </w:tcPrChange>
          </w:tcPr>
          <w:p w14:paraId="02D1E1A4" w14:textId="4445F339" w:rsidR="00CC40D1" w:rsidDel="00F02845" w:rsidRDefault="00CC40D1" w:rsidP="00B73C6A">
            <w:pPr>
              <w:pStyle w:val="BodyText"/>
              <w:ind w:left="34" w:hanging="34"/>
              <w:jc w:val="left"/>
              <w:rPr>
                <w:del w:id="1893" w:author="Debbie Houldsworth" w:date="2020-05-12T09:57:00Z"/>
                <w:b/>
              </w:rPr>
            </w:pPr>
            <w:del w:id="1894" w:author="Debbie Houldsworth" w:date="2020-05-12T09:57:00Z">
              <w:r w:rsidDel="00F02845">
                <w:rPr>
                  <w:b/>
                </w:rPr>
                <w:delText>“Nil Advance to Meter Procedure”</w:delText>
              </w:r>
            </w:del>
          </w:p>
        </w:tc>
        <w:tc>
          <w:tcPr>
            <w:tcW w:w="5353" w:type="dxa"/>
            <w:gridSpan w:val="2"/>
            <w:vAlign w:val="center"/>
            <w:tcPrChange w:id="1895" w:author="Debbie Houldsworth" w:date="2020-05-12T16:43:00Z">
              <w:tcPr>
                <w:tcW w:w="5353" w:type="dxa"/>
                <w:gridSpan w:val="4"/>
              </w:tcPr>
            </w:tcPrChange>
          </w:tcPr>
          <w:p w14:paraId="48CA0361" w14:textId="1C4F03A2" w:rsidR="00CC40D1" w:rsidDel="00F02845" w:rsidRDefault="00CC40D1">
            <w:pPr>
              <w:pStyle w:val="BodyText"/>
              <w:tabs>
                <w:tab w:val="clear" w:pos="4320"/>
              </w:tabs>
              <w:ind w:left="34"/>
              <w:jc w:val="left"/>
              <w:rPr>
                <w:del w:id="1896" w:author="Debbie Houldsworth" w:date="2020-05-12T09:57:00Z"/>
              </w:rPr>
              <w:pPrChange w:id="1897" w:author="Debbie Houldsworth" w:date="2020-05-12T16:43:00Z">
                <w:pPr>
                  <w:pStyle w:val="BodyText"/>
                  <w:tabs>
                    <w:tab w:val="clear" w:pos="4320"/>
                  </w:tabs>
                  <w:ind w:left="34"/>
                </w:pPr>
              </w:pPrChange>
            </w:pPr>
            <w:del w:id="1898" w:author="Debbie Houldsworth" w:date="2020-05-12T09:57:00Z">
              <w:r w:rsidDel="00F02845">
                <w:delText>means the use of a 1kWh advance used to rectify Erroneous Registrations in accordance with Clause 29;</w:delText>
              </w:r>
            </w:del>
          </w:p>
        </w:tc>
      </w:tr>
      <w:tr w:rsidR="00CC40D1" w:rsidDel="00F02845" w14:paraId="0EB864CD" w14:textId="34496407" w:rsidTr="00E314F2">
        <w:trPr>
          <w:del w:id="1899" w:author="Debbie Houldsworth" w:date="2020-05-12T09:57:00Z"/>
          <w:trPrChange w:id="1900" w:author="Debbie Houldsworth" w:date="2020-05-12T16:43:00Z">
            <w:trPr>
              <w:gridAfter w:val="0"/>
            </w:trPr>
          </w:trPrChange>
        </w:trPr>
        <w:tc>
          <w:tcPr>
            <w:tcW w:w="3544" w:type="dxa"/>
            <w:tcPrChange w:id="1901" w:author="Debbie Houldsworth" w:date="2020-05-12T16:43:00Z">
              <w:tcPr>
                <w:tcW w:w="3544" w:type="dxa"/>
                <w:gridSpan w:val="2"/>
              </w:tcPr>
            </w:tcPrChange>
          </w:tcPr>
          <w:p w14:paraId="0D686FDB" w14:textId="48B557F0" w:rsidR="00CC40D1" w:rsidDel="00F02845" w:rsidRDefault="00CC40D1" w:rsidP="00B73C6A">
            <w:pPr>
              <w:pStyle w:val="BodyText"/>
              <w:ind w:left="34" w:hanging="34"/>
              <w:jc w:val="left"/>
              <w:rPr>
                <w:del w:id="1902" w:author="Debbie Houldsworth" w:date="2020-05-12T09:57:00Z"/>
                <w:b/>
              </w:rPr>
            </w:pPr>
            <w:del w:id="1903" w:author="Debbie Houldsworth" w:date="2020-05-12T09:57:00Z">
              <w:r w:rsidDel="00F02845">
                <w:rPr>
                  <w:b/>
                </w:rPr>
                <w:delText>“Nominated Agreements”</w:delText>
              </w:r>
            </w:del>
          </w:p>
        </w:tc>
        <w:tc>
          <w:tcPr>
            <w:tcW w:w="5353" w:type="dxa"/>
            <w:gridSpan w:val="2"/>
            <w:vAlign w:val="center"/>
            <w:tcPrChange w:id="1904" w:author="Debbie Houldsworth" w:date="2020-05-12T16:43:00Z">
              <w:tcPr>
                <w:tcW w:w="5353" w:type="dxa"/>
                <w:gridSpan w:val="4"/>
              </w:tcPr>
            </w:tcPrChange>
          </w:tcPr>
          <w:p w14:paraId="7A97E658" w14:textId="1B46BBE6" w:rsidR="00CC40D1" w:rsidDel="00F02845" w:rsidRDefault="00CC40D1">
            <w:pPr>
              <w:pStyle w:val="BodyText"/>
              <w:tabs>
                <w:tab w:val="clear" w:pos="4320"/>
              </w:tabs>
              <w:ind w:left="34"/>
              <w:jc w:val="left"/>
              <w:rPr>
                <w:del w:id="1905" w:author="Debbie Houldsworth" w:date="2020-05-12T09:57:00Z"/>
              </w:rPr>
              <w:pPrChange w:id="1906" w:author="Debbie Houldsworth" w:date="2020-05-12T16:43:00Z">
                <w:pPr>
                  <w:pStyle w:val="BodyText"/>
                  <w:tabs>
                    <w:tab w:val="clear" w:pos="4320"/>
                  </w:tabs>
                  <w:ind w:left="34"/>
                </w:pPr>
              </w:pPrChange>
            </w:pPr>
            <w:del w:id="1907" w:author="Debbie Houldsworth" w:date="2020-05-12T09:57:00Z">
              <w:r w:rsidDel="00F02845">
                <w:delText xml:space="preserve">means: </w:delText>
              </w:r>
            </w:del>
          </w:p>
          <w:p w14:paraId="306CAA3E" w14:textId="25639CF9" w:rsidR="00CC40D1" w:rsidDel="00F02845" w:rsidRDefault="00CC40D1">
            <w:pPr>
              <w:pStyle w:val="MRATable-hangingindent"/>
              <w:rPr>
                <w:del w:id="1908" w:author="Debbie Houldsworth" w:date="2020-05-12T09:57:00Z"/>
              </w:rPr>
              <w:pPrChange w:id="1909" w:author="Debbie Houldsworth" w:date="2020-05-12T16:43:00Z">
                <w:pPr>
                  <w:pStyle w:val="MRATable-hangingindent"/>
                  <w:jc w:val="both"/>
                </w:pPr>
              </w:pPrChange>
            </w:pPr>
            <w:del w:id="1910" w:author="Debbie Houldsworth" w:date="2020-05-12T09:57:00Z">
              <w:r w:rsidDel="00F02845">
                <w:delText>(i)</w:delText>
              </w:r>
              <w:r w:rsidDel="00F02845">
                <w:tab/>
                <w:delText>this Agreement;</w:delText>
              </w:r>
            </w:del>
          </w:p>
          <w:p w14:paraId="53CBD222" w14:textId="365105E8" w:rsidR="00CC40D1" w:rsidDel="00F02845" w:rsidRDefault="00CC40D1">
            <w:pPr>
              <w:pStyle w:val="MRATable-hangingindent"/>
              <w:numPr>
                <w:ilvl w:val="0"/>
                <w:numId w:val="63"/>
              </w:numPr>
              <w:rPr>
                <w:del w:id="1911" w:author="Debbie Houldsworth" w:date="2020-05-12T09:57:00Z"/>
              </w:rPr>
              <w:pPrChange w:id="1912" w:author="Debbie Houldsworth" w:date="2020-05-12T16:43:00Z">
                <w:pPr>
                  <w:pStyle w:val="MRATable-hangingindent"/>
                  <w:numPr>
                    <w:numId w:val="63"/>
                  </w:numPr>
                  <w:tabs>
                    <w:tab w:val="num" w:pos="890"/>
                  </w:tabs>
                  <w:ind w:left="890" w:hanging="720"/>
                  <w:jc w:val="both"/>
                </w:pPr>
              </w:pPrChange>
            </w:pPr>
            <w:del w:id="1913" w:author="Debbie Houldsworth" w:date="2020-05-12T09:57:00Z">
              <w:r w:rsidDel="00F02845">
                <w:delText>the BSC;</w:delText>
              </w:r>
            </w:del>
          </w:p>
          <w:p w14:paraId="4D493260" w14:textId="3B066DA1" w:rsidR="00CC40D1" w:rsidDel="00F02845" w:rsidRDefault="00CC40D1">
            <w:pPr>
              <w:pStyle w:val="MRATable-hangingindent"/>
              <w:rPr>
                <w:del w:id="1914" w:author="Debbie Houldsworth" w:date="2020-05-12T09:57:00Z"/>
              </w:rPr>
              <w:pPrChange w:id="1915" w:author="Debbie Houldsworth" w:date="2020-05-12T16:43:00Z">
                <w:pPr>
                  <w:pStyle w:val="MRATable-hangingindent"/>
                  <w:jc w:val="both"/>
                </w:pPr>
              </w:pPrChange>
            </w:pPr>
            <w:del w:id="1916" w:author="Debbie Houldsworth" w:date="2020-05-12T09:57:00Z">
              <w:r w:rsidDel="00F02845">
                <w:delText>(iii)</w:delText>
              </w:r>
              <w:r w:rsidDel="00F02845">
                <w:tab/>
                <w:delText>any Connection Agreement;</w:delText>
              </w:r>
            </w:del>
          </w:p>
          <w:p w14:paraId="0C1E666B" w14:textId="3F784E2A" w:rsidR="00CC40D1" w:rsidDel="00F02845" w:rsidRDefault="00CC40D1">
            <w:pPr>
              <w:pStyle w:val="MRATable-hangingindent"/>
              <w:rPr>
                <w:del w:id="1917" w:author="Debbie Houldsworth" w:date="2020-05-12T09:57:00Z"/>
              </w:rPr>
              <w:pPrChange w:id="1918" w:author="Debbie Houldsworth" w:date="2020-05-12T16:43:00Z">
                <w:pPr>
                  <w:pStyle w:val="MRATable-hangingindent"/>
                  <w:jc w:val="both"/>
                </w:pPr>
              </w:pPrChange>
            </w:pPr>
            <w:del w:id="1919" w:author="Debbie Houldsworth" w:date="2020-05-12T09:57:00Z">
              <w:r w:rsidDel="00F02845">
                <w:delText>(iv)</w:delText>
              </w:r>
              <w:r w:rsidDel="00F02845">
                <w:tab/>
                <w:delText>the Data Transfer Service Agreement;</w:delText>
              </w:r>
            </w:del>
          </w:p>
          <w:p w14:paraId="054BCCAC" w14:textId="2296B3DC" w:rsidR="00CC40D1" w:rsidDel="00F02845" w:rsidRDefault="00CC40D1">
            <w:pPr>
              <w:pStyle w:val="MRATable-hangingindent"/>
              <w:rPr>
                <w:del w:id="1920" w:author="Debbie Houldsworth" w:date="2020-05-12T09:57:00Z"/>
              </w:rPr>
              <w:pPrChange w:id="1921" w:author="Debbie Houldsworth" w:date="2020-05-12T16:43:00Z">
                <w:pPr>
                  <w:pStyle w:val="MRATable-hangingindent"/>
                  <w:jc w:val="both"/>
                </w:pPr>
              </w:pPrChange>
            </w:pPr>
            <w:del w:id="1922" w:author="Debbie Houldsworth" w:date="2020-05-12T09:57:00Z">
              <w:r w:rsidDel="00F02845">
                <w:delText>(v)</w:delText>
              </w:r>
              <w:r w:rsidDel="00F02845">
                <w:tab/>
                <w:delText>any other agreement to provide a Metering and Data Service;</w:delText>
              </w:r>
            </w:del>
          </w:p>
          <w:p w14:paraId="47F7A5FF" w14:textId="3A29FDBE" w:rsidR="00CC40D1" w:rsidDel="00F02845" w:rsidRDefault="00CC40D1">
            <w:pPr>
              <w:pStyle w:val="MRATable-hangingindent"/>
              <w:rPr>
                <w:del w:id="1923" w:author="Debbie Houldsworth" w:date="2020-05-12T09:57:00Z"/>
              </w:rPr>
              <w:pPrChange w:id="1924" w:author="Debbie Houldsworth" w:date="2020-05-12T16:43:00Z">
                <w:pPr>
                  <w:pStyle w:val="MRATable-hangingindent"/>
                  <w:jc w:val="both"/>
                </w:pPr>
              </w:pPrChange>
            </w:pPr>
            <w:del w:id="1925" w:author="Debbie Houldsworth" w:date="2020-05-12T09:57:00Z">
              <w:r w:rsidDel="00F02845">
                <w:delText>(vi)</w:delText>
              </w:r>
              <w:r w:rsidDel="00F02845">
                <w:tab/>
                <w:delText>the Green Deal Arrangements Agreement;</w:delText>
              </w:r>
            </w:del>
          </w:p>
          <w:p w14:paraId="02A7F45E" w14:textId="0A31528C" w:rsidR="00CC40D1" w:rsidDel="00F02845" w:rsidRDefault="00CC40D1">
            <w:pPr>
              <w:pStyle w:val="MRATable-hangingindent"/>
              <w:rPr>
                <w:del w:id="1926" w:author="Debbie Houldsworth" w:date="2020-05-12T09:57:00Z"/>
              </w:rPr>
              <w:pPrChange w:id="1927" w:author="Debbie Houldsworth" w:date="2020-05-12T16:43:00Z">
                <w:pPr>
                  <w:pStyle w:val="MRATable-hangingindent"/>
                  <w:jc w:val="both"/>
                </w:pPr>
              </w:pPrChange>
            </w:pPr>
            <w:del w:id="1928" w:author="Debbie Houldsworth" w:date="2020-05-12T09:57:00Z">
              <w:r w:rsidDel="00F02845">
                <w:delText>(vii)</w:delText>
              </w:r>
              <w:r w:rsidDel="00F02845">
                <w:tab/>
                <w:delText>any other agreement specified as such from time to time by MEC;  and</w:delText>
              </w:r>
            </w:del>
          </w:p>
          <w:p w14:paraId="00566DA1" w14:textId="6D10B053" w:rsidR="00CC40D1" w:rsidDel="00F02845" w:rsidRDefault="00CC40D1">
            <w:pPr>
              <w:pStyle w:val="MRATable-hangingindent"/>
              <w:rPr>
                <w:del w:id="1929" w:author="Debbie Houldsworth" w:date="2020-05-12T09:57:00Z"/>
              </w:rPr>
              <w:pPrChange w:id="1930" w:author="Debbie Houldsworth" w:date="2020-05-12T16:43:00Z">
                <w:pPr>
                  <w:pStyle w:val="MRATable-hangingindent"/>
                  <w:jc w:val="both"/>
                </w:pPr>
              </w:pPrChange>
            </w:pPr>
            <w:del w:id="1931" w:author="Debbie Houldsworth" w:date="2020-05-12T09:57:00Z">
              <w:r w:rsidDel="00F02845">
                <w:delText>(viii)</w:delText>
              </w:r>
              <w:r w:rsidDel="00F02845">
                <w:tab/>
                <w:delText>any agreement which the Authority from time to time approves as a Nominated Agreement;</w:delText>
              </w:r>
            </w:del>
          </w:p>
        </w:tc>
      </w:tr>
      <w:tr w:rsidR="00CC40D1" w:rsidDel="00F02845" w14:paraId="6740A908" w14:textId="2D03F74A" w:rsidTr="00E314F2">
        <w:trPr>
          <w:del w:id="1932" w:author="Debbie Houldsworth" w:date="2020-05-12T09:57:00Z"/>
          <w:trPrChange w:id="1933" w:author="Debbie Houldsworth" w:date="2020-05-12T16:43:00Z">
            <w:trPr>
              <w:gridAfter w:val="0"/>
            </w:trPr>
          </w:trPrChange>
        </w:trPr>
        <w:tc>
          <w:tcPr>
            <w:tcW w:w="3544" w:type="dxa"/>
            <w:tcPrChange w:id="1934" w:author="Debbie Houldsworth" w:date="2020-05-12T16:43:00Z">
              <w:tcPr>
                <w:tcW w:w="3544" w:type="dxa"/>
                <w:gridSpan w:val="2"/>
              </w:tcPr>
            </w:tcPrChange>
          </w:tcPr>
          <w:p w14:paraId="52FFD67F" w14:textId="617AEC92" w:rsidR="00CC40D1" w:rsidDel="00F02845" w:rsidRDefault="00CC40D1" w:rsidP="00B73C6A">
            <w:pPr>
              <w:pStyle w:val="BodyText"/>
              <w:tabs>
                <w:tab w:val="clear" w:pos="5040"/>
                <w:tab w:val="left" w:pos="810"/>
                <w:tab w:val="left" w:pos="990"/>
              </w:tabs>
              <w:spacing w:after="0"/>
              <w:jc w:val="left"/>
              <w:rPr>
                <w:del w:id="1935" w:author="Debbie Houldsworth" w:date="2020-05-12T09:57:00Z"/>
                <w:b/>
              </w:rPr>
            </w:pPr>
            <w:del w:id="1936" w:author="Debbie Houldsworth" w:date="2020-05-12T09:57:00Z">
              <w:r w:rsidDel="00F02845">
                <w:rPr>
                  <w:b/>
                </w:rPr>
                <w:delText>"Non-Authority Approved Change Proposal"</w:delText>
              </w:r>
            </w:del>
          </w:p>
        </w:tc>
        <w:tc>
          <w:tcPr>
            <w:tcW w:w="5353" w:type="dxa"/>
            <w:gridSpan w:val="2"/>
            <w:vAlign w:val="center"/>
            <w:tcPrChange w:id="1937" w:author="Debbie Houldsworth" w:date="2020-05-12T16:43:00Z">
              <w:tcPr>
                <w:tcW w:w="5353" w:type="dxa"/>
                <w:gridSpan w:val="4"/>
              </w:tcPr>
            </w:tcPrChange>
          </w:tcPr>
          <w:p w14:paraId="3BD4A166" w14:textId="40739410" w:rsidR="00CC40D1" w:rsidDel="00F02845" w:rsidRDefault="00CC40D1">
            <w:pPr>
              <w:pStyle w:val="BodyText"/>
              <w:tabs>
                <w:tab w:val="clear" w:pos="4320"/>
              </w:tabs>
              <w:ind w:left="34"/>
              <w:jc w:val="left"/>
              <w:rPr>
                <w:del w:id="1938" w:author="Debbie Houldsworth" w:date="2020-05-12T09:57:00Z"/>
              </w:rPr>
              <w:pPrChange w:id="1939" w:author="Debbie Houldsworth" w:date="2020-05-12T16:43:00Z">
                <w:pPr>
                  <w:pStyle w:val="BodyText"/>
                  <w:tabs>
                    <w:tab w:val="clear" w:pos="4320"/>
                  </w:tabs>
                  <w:ind w:left="34"/>
                </w:pPr>
              </w:pPrChange>
            </w:pPr>
            <w:del w:id="1940" w:author="Debbie Houldsworth" w:date="2020-05-12T09:57:00Z">
              <w:r w:rsidDel="00F02845">
                <w:delText>means a Change Proposal for the modification of this Agreement which is not a Material Change Proposal;</w:delText>
              </w:r>
            </w:del>
          </w:p>
        </w:tc>
      </w:tr>
      <w:tr w:rsidR="00EE2100" w:rsidDel="00F02845" w14:paraId="58EBFFFC" w14:textId="77777777" w:rsidTr="00E314F2">
        <w:trPr>
          <w:del w:id="1941" w:author="Debbie Houldsworth" w:date="2020-05-12T09:57:00Z"/>
        </w:trPr>
        <w:tc>
          <w:tcPr>
            <w:tcW w:w="3544" w:type="dxa"/>
          </w:tcPr>
          <w:p w14:paraId="36A19616" w14:textId="0DE4760A" w:rsidR="00CC40D1" w:rsidDel="00F02845" w:rsidRDefault="00CC40D1" w:rsidP="00B73C6A">
            <w:pPr>
              <w:pStyle w:val="BodyText"/>
              <w:tabs>
                <w:tab w:val="clear" w:pos="5040"/>
                <w:tab w:val="left" w:pos="810"/>
                <w:tab w:val="left" w:pos="990"/>
              </w:tabs>
              <w:spacing w:after="0"/>
              <w:jc w:val="left"/>
              <w:rPr>
                <w:del w:id="1942" w:author="Debbie Houldsworth" w:date="2020-05-12T09:57:00Z"/>
                <w:b/>
              </w:rPr>
            </w:pPr>
            <w:del w:id="1943" w:author="Debbie Houldsworth" w:date="2020-05-12T09:57:00Z">
              <w:r w:rsidDel="00F02845">
                <w:rPr>
                  <w:b/>
                </w:rPr>
                <w:delText>“Non Half Hourly Data  Aggregator  Appointment”</w:delText>
              </w:r>
            </w:del>
          </w:p>
        </w:tc>
        <w:tc>
          <w:tcPr>
            <w:tcW w:w="5353" w:type="dxa"/>
            <w:gridSpan w:val="2"/>
            <w:vAlign w:val="center"/>
          </w:tcPr>
          <w:p w14:paraId="70079F55" w14:textId="355ADB0C" w:rsidR="00CC40D1" w:rsidDel="00F02845" w:rsidRDefault="00CC40D1">
            <w:pPr>
              <w:pStyle w:val="BodyText"/>
              <w:tabs>
                <w:tab w:val="clear" w:pos="4320"/>
              </w:tabs>
              <w:ind w:left="34"/>
              <w:jc w:val="left"/>
              <w:rPr>
                <w:del w:id="1944" w:author="Debbie Houldsworth" w:date="2020-05-12T09:57:00Z"/>
              </w:rPr>
              <w:pPrChange w:id="1945" w:author="Debbie Houldsworth" w:date="2020-05-12T16:43:00Z">
                <w:pPr>
                  <w:pStyle w:val="BodyText"/>
                  <w:tabs>
                    <w:tab w:val="clear" w:pos="4320"/>
                  </w:tabs>
                  <w:ind w:left="34"/>
                </w:pPr>
              </w:pPrChange>
            </w:pPr>
            <w:del w:id="1946" w:author="Debbie Houldsworth" w:date="2020-05-12T09:57:00Z">
              <w:r w:rsidDel="00F02845">
                <w:delText>a Data Aggregator appointment where data item 13a of Schedule 2 is ‘N’;</w:delText>
              </w:r>
            </w:del>
          </w:p>
        </w:tc>
      </w:tr>
      <w:tr w:rsidR="00920658" w:rsidDel="00F02845" w14:paraId="5578FC2E" w14:textId="564B1CBB" w:rsidTr="00E314F2">
        <w:trPr>
          <w:del w:id="1947" w:author="Debbie Houldsworth" w:date="2020-05-12T09:57:00Z"/>
        </w:trPr>
        <w:tc>
          <w:tcPr>
            <w:tcW w:w="3544" w:type="dxa"/>
          </w:tcPr>
          <w:p w14:paraId="7C329ED2" w14:textId="6AD4DBE2" w:rsidR="00CC40D1" w:rsidDel="00F02845" w:rsidRDefault="00CC40D1" w:rsidP="00B73C6A">
            <w:pPr>
              <w:pStyle w:val="BodyText"/>
              <w:tabs>
                <w:tab w:val="clear" w:pos="4320"/>
                <w:tab w:val="clear" w:pos="5040"/>
                <w:tab w:val="left" w:pos="900"/>
              </w:tabs>
              <w:spacing w:after="0"/>
              <w:jc w:val="left"/>
              <w:rPr>
                <w:del w:id="1948" w:author="Debbie Houldsworth" w:date="2020-05-12T09:57:00Z"/>
                <w:b/>
              </w:rPr>
            </w:pPr>
            <w:del w:id="1949" w:author="Debbie Houldsworth" w:date="2020-05-12T09:57:00Z">
              <w:r w:rsidDel="00F02845">
                <w:rPr>
                  <w:b/>
                </w:rPr>
                <w:delText>“Non Half Hourly Data Collector Appointment”</w:delText>
              </w:r>
            </w:del>
          </w:p>
        </w:tc>
        <w:tc>
          <w:tcPr>
            <w:tcW w:w="5353" w:type="dxa"/>
            <w:gridSpan w:val="2"/>
            <w:vAlign w:val="center"/>
          </w:tcPr>
          <w:p w14:paraId="3D03CA69" w14:textId="37FF401B" w:rsidR="00CC40D1" w:rsidDel="00F02845" w:rsidRDefault="00CC40D1">
            <w:pPr>
              <w:pStyle w:val="BodyText"/>
              <w:tabs>
                <w:tab w:val="clear" w:pos="4320"/>
              </w:tabs>
              <w:ind w:left="34"/>
              <w:jc w:val="left"/>
              <w:rPr>
                <w:del w:id="1950" w:author="Debbie Houldsworth" w:date="2020-05-12T09:57:00Z"/>
              </w:rPr>
              <w:pPrChange w:id="1951" w:author="Debbie Houldsworth" w:date="2020-05-12T16:43:00Z">
                <w:pPr>
                  <w:pStyle w:val="BodyText"/>
                  <w:tabs>
                    <w:tab w:val="clear" w:pos="4320"/>
                  </w:tabs>
                  <w:ind w:left="34"/>
                </w:pPr>
              </w:pPrChange>
            </w:pPr>
            <w:del w:id="1952" w:author="Debbie Houldsworth" w:date="2020-05-12T09:57:00Z">
              <w:r w:rsidDel="00F02845">
                <w:delText>a Data Collector appointment where data item 12a of Schedule 2 is ‘N’;</w:delText>
              </w:r>
            </w:del>
          </w:p>
        </w:tc>
      </w:tr>
      <w:tr w:rsidR="00313179" w:rsidDel="00F02845" w14:paraId="70AC7EE0" w14:textId="48595A14" w:rsidTr="00E314F2">
        <w:trPr>
          <w:del w:id="1953" w:author="Debbie Houldsworth" w:date="2020-05-12T09:57:00Z"/>
        </w:trPr>
        <w:tc>
          <w:tcPr>
            <w:tcW w:w="3544" w:type="dxa"/>
          </w:tcPr>
          <w:p w14:paraId="1D6F48FB" w14:textId="23BF7139" w:rsidR="00CC40D1" w:rsidDel="00F02845" w:rsidRDefault="00CC40D1" w:rsidP="00B73C6A">
            <w:pPr>
              <w:pStyle w:val="BodyText"/>
              <w:tabs>
                <w:tab w:val="clear" w:pos="4320"/>
                <w:tab w:val="clear" w:pos="5040"/>
                <w:tab w:val="left" w:pos="900"/>
              </w:tabs>
              <w:spacing w:after="0"/>
              <w:jc w:val="left"/>
              <w:rPr>
                <w:del w:id="1954" w:author="Debbie Houldsworth" w:date="2020-05-12T09:57:00Z"/>
                <w:b/>
              </w:rPr>
            </w:pPr>
            <w:del w:id="1955" w:author="Debbie Houldsworth" w:date="2020-05-12T09:57:00Z">
              <w:r w:rsidDel="00F02845">
                <w:rPr>
                  <w:b/>
                </w:rPr>
                <w:delText>“Non-Half Hourly Metering Point”</w:delText>
              </w:r>
            </w:del>
          </w:p>
        </w:tc>
        <w:tc>
          <w:tcPr>
            <w:tcW w:w="5353" w:type="dxa"/>
            <w:gridSpan w:val="2"/>
            <w:vAlign w:val="center"/>
          </w:tcPr>
          <w:p w14:paraId="514F779C" w14:textId="05DE9DD3" w:rsidR="00CC40D1" w:rsidDel="00F02845" w:rsidRDefault="00CC40D1">
            <w:pPr>
              <w:pStyle w:val="BodyText"/>
              <w:tabs>
                <w:tab w:val="clear" w:pos="4320"/>
              </w:tabs>
              <w:ind w:left="34"/>
              <w:jc w:val="left"/>
              <w:rPr>
                <w:del w:id="1956" w:author="Debbie Houldsworth" w:date="2020-05-12T09:57:00Z"/>
              </w:rPr>
              <w:pPrChange w:id="1957" w:author="Debbie Houldsworth" w:date="2020-05-12T16:43:00Z">
                <w:pPr>
                  <w:pStyle w:val="BodyText"/>
                  <w:tabs>
                    <w:tab w:val="clear" w:pos="4320"/>
                  </w:tabs>
                  <w:ind w:left="34"/>
                </w:pPr>
              </w:pPrChange>
            </w:pPr>
            <w:del w:id="1958" w:author="Debbie Houldsworth" w:date="2020-05-12T09:57:00Z">
              <w:r w:rsidDel="00F02845">
                <w:delText>means any Metering Point which provides measurements of the supply of electricity other than on a half hourly basis;</w:delText>
              </w:r>
            </w:del>
          </w:p>
        </w:tc>
      </w:tr>
      <w:tr w:rsidR="00313179" w:rsidDel="00F02845" w14:paraId="6098E860" w14:textId="09246869" w:rsidTr="00E314F2">
        <w:trPr>
          <w:del w:id="1959" w:author="Debbie Houldsworth" w:date="2020-05-12T09:57:00Z"/>
        </w:trPr>
        <w:tc>
          <w:tcPr>
            <w:tcW w:w="3544" w:type="dxa"/>
          </w:tcPr>
          <w:p w14:paraId="248C4419" w14:textId="26E19479" w:rsidR="00CC40D1" w:rsidDel="00F02845" w:rsidRDefault="00CC40D1" w:rsidP="00B73C6A">
            <w:pPr>
              <w:pStyle w:val="BodyText"/>
              <w:tabs>
                <w:tab w:val="clear" w:pos="4320"/>
                <w:tab w:val="clear" w:pos="5040"/>
                <w:tab w:val="left" w:pos="900"/>
              </w:tabs>
              <w:spacing w:after="0"/>
              <w:jc w:val="left"/>
              <w:rPr>
                <w:del w:id="1960" w:author="Debbie Houldsworth" w:date="2020-05-12T09:57:00Z"/>
                <w:b/>
              </w:rPr>
            </w:pPr>
            <w:del w:id="1961" w:author="Debbie Houldsworth" w:date="2020-05-07T10:58:00Z">
              <w:r w:rsidDel="004D644B">
                <w:rPr>
                  <w:b/>
                </w:rPr>
                <w:delText>“Notice of Objection”</w:delText>
              </w:r>
            </w:del>
          </w:p>
        </w:tc>
        <w:tc>
          <w:tcPr>
            <w:tcW w:w="5353" w:type="dxa"/>
            <w:gridSpan w:val="2"/>
            <w:vAlign w:val="center"/>
          </w:tcPr>
          <w:p w14:paraId="341D3C23" w14:textId="3709AC51" w:rsidR="00CC40D1" w:rsidDel="00F02845" w:rsidRDefault="00CC40D1">
            <w:pPr>
              <w:pStyle w:val="BodyText"/>
              <w:tabs>
                <w:tab w:val="clear" w:pos="4320"/>
              </w:tabs>
              <w:ind w:left="34"/>
              <w:jc w:val="left"/>
              <w:rPr>
                <w:del w:id="1962" w:author="Debbie Houldsworth" w:date="2020-05-12T09:57:00Z"/>
              </w:rPr>
              <w:pPrChange w:id="1963" w:author="Debbie Houldsworth" w:date="2020-05-12T16:43:00Z">
                <w:pPr>
                  <w:pStyle w:val="BodyText"/>
                  <w:tabs>
                    <w:tab w:val="clear" w:pos="4320"/>
                  </w:tabs>
                  <w:ind w:left="34"/>
                </w:pPr>
              </w:pPrChange>
            </w:pPr>
            <w:del w:id="1964" w:author="Debbie Houldsworth" w:date="2020-05-07T10:58:00Z">
              <w:r w:rsidDel="004D644B">
                <w:delText>has the meaning given to that term in Clause  16.1;</w:delText>
              </w:r>
            </w:del>
          </w:p>
        </w:tc>
      </w:tr>
      <w:tr w:rsidR="00313179" w:rsidDel="00F02845" w14:paraId="5CF69CB7" w14:textId="3F9A3C4E" w:rsidTr="00E314F2">
        <w:trPr>
          <w:del w:id="1965" w:author="Debbie Houldsworth" w:date="2020-05-12T09:57:00Z"/>
        </w:trPr>
        <w:tc>
          <w:tcPr>
            <w:tcW w:w="3544" w:type="dxa"/>
          </w:tcPr>
          <w:p w14:paraId="651786A9" w14:textId="54C63479" w:rsidR="00CC40D1" w:rsidDel="00F02845" w:rsidRDefault="00CC40D1" w:rsidP="00B73C6A">
            <w:pPr>
              <w:pStyle w:val="BodyText"/>
              <w:tabs>
                <w:tab w:val="clear" w:pos="4320"/>
                <w:tab w:val="clear" w:pos="5040"/>
                <w:tab w:val="left" w:pos="900"/>
              </w:tabs>
              <w:spacing w:after="0"/>
              <w:jc w:val="left"/>
              <w:rPr>
                <w:del w:id="1966" w:author="Debbie Houldsworth" w:date="2020-05-12T09:57:00Z"/>
                <w:b/>
              </w:rPr>
            </w:pPr>
            <w:del w:id="1967" w:author="Debbie Houldsworth" w:date="2020-05-07T10:57:00Z">
              <w:r w:rsidDel="009D325C">
                <w:rPr>
                  <w:b/>
                </w:rPr>
                <w:delText>“Objection Raising Period”</w:delText>
              </w:r>
            </w:del>
          </w:p>
        </w:tc>
        <w:tc>
          <w:tcPr>
            <w:tcW w:w="5353" w:type="dxa"/>
            <w:gridSpan w:val="2"/>
            <w:vAlign w:val="center"/>
          </w:tcPr>
          <w:p w14:paraId="5295EECA" w14:textId="52D7E5DD" w:rsidR="00CC40D1" w:rsidDel="00F02845" w:rsidRDefault="00CC40D1">
            <w:pPr>
              <w:pStyle w:val="BodyText"/>
              <w:tabs>
                <w:tab w:val="clear" w:pos="4320"/>
              </w:tabs>
              <w:ind w:left="34"/>
              <w:jc w:val="left"/>
              <w:rPr>
                <w:del w:id="1968" w:author="Debbie Houldsworth" w:date="2020-05-12T09:57:00Z"/>
              </w:rPr>
              <w:pPrChange w:id="1969" w:author="Debbie Houldsworth" w:date="2020-05-12T16:43:00Z">
                <w:pPr>
                  <w:pStyle w:val="BodyText"/>
                  <w:tabs>
                    <w:tab w:val="clear" w:pos="4320"/>
                  </w:tabs>
                  <w:ind w:left="34"/>
                </w:pPr>
              </w:pPrChange>
            </w:pPr>
            <w:del w:id="1970" w:author="Debbie Houldsworth" w:date="2020-05-07T10:57:00Z">
              <w:r w:rsidDel="009D325C">
                <w:delText>means the period from and including the time that the notification to the Old Supplier pursuant to Clause 15.9 is sent from the MPAS Registration System to the relevant MPAS Provider’s Gateway up to but not including 18:00 hours on the fifth Working Day thereafter;</w:delText>
              </w:r>
            </w:del>
          </w:p>
        </w:tc>
      </w:tr>
      <w:tr w:rsidR="00313179" w:rsidDel="00F02845" w14:paraId="3F5D0211" w14:textId="36013D22" w:rsidTr="00E314F2">
        <w:trPr>
          <w:del w:id="1971" w:author="Debbie Houldsworth" w:date="2020-05-12T09:57:00Z"/>
        </w:trPr>
        <w:tc>
          <w:tcPr>
            <w:tcW w:w="3544" w:type="dxa"/>
          </w:tcPr>
          <w:p w14:paraId="7BE6F071" w14:textId="1B086131" w:rsidR="00CC40D1" w:rsidDel="00F02845" w:rsidRDefault="00CC40D1" w:rsidP="00B73C6A">
            <w:pPr>
              <w:pStyle w:val="BodyText"/>
              <w:tabs>
                <w:tab w:val="clear" w:pos="4320"/>
                <w:tab w:val="clear" w:pos="5040"/>
                <w:tab w:val="left" w:pos="900"/>
              </w:tabs>
              <w:spacing w:after="0"/>
              <w:jc w:val="left"/>
              <w:rPr>
                <w:del w:id="1972" w:author="Debbie Houldsworth" w:date="2020-05-12T09:57:00Z"/>
                <w:b/>
              </w:rPr>
            </w:pPr>
            <w:del w:id="1973" w:author="Debbie Houldsworth" w:date="2020-05-07T10:58:00Z">
              <w:r w:rsidDel="00D12C21">
                <w:rPr>
                  <w:b/>
                </w:rPr>
                <w:delText>“Objection Resolution Period”</w:delText>
              </w:r>
            </w:del>
          </w:p>
        </w:tc>
        <w:tc>
          <w:tcPr>
            <w:tcW w:w="5353" w:type="dxa"/>
            <w:gridSpan w:val="2"/>
            <w:vAlign w:val="center"/>
          </w:tcPr>
          <w:p w14:paraId="65A328B1" w14:textId="2B855B03" w:rsidR="00CC40D1" w:rsidDel="00F02845" w:rsidRDefault="00CC40D1">
            <w:pPr>
              <w:pStyle w:val="BodyText"/>
              <w:tabs>
                <w:tab w:val="clear" w:pos="4320"/>
              </w:tabs>
              <w:ind w:left="34"/>
              <w:jc w:val="left"/>
              <w:rPr>
                <w:del w:id="1974" w:author="Debbie Houldsworth" w:date="2020-05-12T09:57:00Z"/>
              </w:rPr>
              <w:pPrChange w:id="1975" w:author="Debbie Houldsworth" w:date="2020-05-12T16:43:00Z">
                <w:pPr>
                  <w:pStyle w:val="BodyText"/>
                  <w:tabs>
                    <w:tab w:val="clear" w:pos="4320"/>
                  </w:tabs>
                  <w:ind w:left="34"/>
                </w:pPr>
              </w:pPrChange>
            </w:pPr>
            <w:del w:id="1976" w:author="Debbie Houldsworth" w:date="2020-05-07T10:58:00Z">
              <w:r w:rsidDel="00D12C21">
                <w:delText>means the period from and including the time that the Message confirming that the Notice of Objection has been Accepted is sent from the MPAS Registration System to the relevant MPAS Provider’s Gateway up to but not including 18:00 hours on the first Working Day thereafter;</w:delText>
              </w:r>
            </w:del>
          </w:p>
        </w:tc>
      </w:tr>
      <w:tr w:rsidR="008F7D5A" w:rsidDel="00F02845" w14:paraId="7B625BB9" w14:textId="77777777" w:rsidTr="00E314F2">
        <w:tblPrEx>
          <w:tblPrExChange w:id="1977"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1978" w:author="Debbie Houldsworth" w:date="2020-05-12T09:57:00Z"/>
          <w:trPrChange w:id="1979" w:author="Debbie Houldsworth" w:date="2020-05-12T16:43:00Z">
            <w:trPr>
              <w:gridBefore w:val="1"/>
            </w:trPr>
          </w:trPrChange>
        </w:trPr>
        <w:tc>
          <w:tcPr>
            <w:tcW w:w="3544" w:type="dxa"/>
            <w:tcPrChange w:id="1980" w:author="Debbie Houldsworth" w:date="2020-05-12T16:43:00Z">
              <w:tcPr>
                <w:tcW w:w="3544" w:type="dxa"/>
                <w:gridSpan w:val="2"/>
              </w:tcPr>
            </w:tcPrChange>
          </w:tcPr>
          <w:p w14:paraId="6E251200" w14:textId="42123E5A" w:rsidR="00CC40D1" w:rsidDel="00F02845" w:rsidRDefault="00CC40D1" w:rsidP="00B73C6A">
            <w:pPr>
              <w:pStyle w:val="BodyText"/>
              <w:tabs>
                <w:tab w:val="clear" w:pos="4320"/>
                <w:tab w:val="clear" w:pos="5040"/>
                <w:tab w:val="left" w:pos="900"/>
              </w:tabs>
              <w:spacing w:after="0"/>
              <w:jc w:val="left"/>
              <w:rPr>
                <w:del w:id="1981" w:author="Debbie Houldsworth" w:date="2020-05-12T09:57:00Z"/>
                <w:b/>
              </w:rPr>
            </w:pPr>
            <w:del w:id="1982" w:author="Debbie Houldsworth" w:date="2020-05-07T10:59:00Z">
              <w:r w:rsidDel="004D644B">
                <w:rPr>
                  <w:b/>
                </w:rPr>
                <w:delText>“Old Supplier”</w:delText>
              </w:r>
            </w:del>
          </w:p>
        </w:tc>
        <w:tc>
          <w:tcPr>
            <w:tcW w:w="5353" w:type="dxa"/>
            <w:gridSpan w:val="2"/>
            <w:vAlign w:val="center"/>
            <w:tcPrChange w:id="1983" w:author="Debbie Houldsworth" w:date="2020-05-12T16:43:00Z">
              <w:tcPr>
                <w:tcW w:w="5353" w:type="dxa"/>
                <w:gridSpan w:val="4"/>
              </w:tcPr>
            </w:tcPrChange>
          </w:tcPr>
          <w:p w14:paraId="1F308350" w14:textId="50EEC8D4" w:rsidR="00CC40D1" w:rsidDel="00F02845" w:rsidRDefault="00CC40D1">
            <w:pPr>
              <w:pStyle w:val="BodyText"/>
              <w:tabs>
                <w:tab w:val="clear" w:pos="4320"/>
              </w:tabs>
              <w:ind w:left="34"/>
              <w:jc w:val="left"/>
              <w:rPr>
                <w:del w:id="1984" w:author="Debbie Houldsworth" w:date="2020-05-12T09:57:00Z"/>
              </w:rPr>
              <w:pPrChange w:id="1985" w:author="Debbie Houldsworth" w:date="2020-05-12T16:43:00Z">
                <w:pPr>
                  <w:pStyle w:val="BodyText"/>
                  <w:tabs>
                    <w:tab w:val="clear" w:pos="4320"/>
                  </w:tabs>
                  <w:ind w:left="34"/>
                </w:pPr>
              </w:pPrChange>
            </w:pPr>
            <w:del w:id="1986" w:author="Debbie Houldsworth" w:date="2020-05-07T10:59:00Z">
              <w:r w:rsidDel="004D644B">
                <w:delText>means, in relation to a Supplier’s Application for Registration, the Supplier which was or, as the case may be, will be Registered in respect of that Metering Point immediately prior to the Supply Start Date included in the first mentioned Supplier’s Application for Registration;</w:delText>
              </w:r>
            </w:del>
          </w:p>
        </w:tc>
      </w:tr>
      <w:tr w:rsidR="008F7D5A" w:rsidDel="00F02845" w14:paraId="008EF969" w14:textId="2C79F73E" w:rsidTr="00E314F2">
        <w:tblPrEx>
          <w:tblPrExChange w:id="1987"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1988" w:author="Debbie Houldsworth" w:date="2020-05-12T09:57:00Z"/>
          <w:trPrChange w:id="1989" w:author="Debbie Houldsworth" w:date="2020-05-12T16:43:00Z">
            <w:trPr>
              <w:gridBefore w:val="1"/>
            </w:trPr>
          </w:trPrChange>
        </w:trPr>
        <w:tc>
          <w:tcPr>
            <w:tcW w:w="3544" w:type="dxa"/>
            <w:tcPrChange w:id="1990" w:author="Debbie Houldsworth" w:date="2020-05-12T16:43:00Z">
              <w:tcPr>
                <w:tcW w:w="3544" w:type="dxa"/>
                <w:gridSpan w:val="2"/>
              </w:tcPr>
            </w:tcPrChange>
          </w:tcPr>
          <w:p w14:paraId="287A45A2" w14:textId="27111033" w:rsidR="00CC40D1" w:rsidDel="00F02845" w:rsidRDefault="00CC40D1" w:rsidP="00B73C6A">
            <w:pPr>
              <w:pStyle w:val="BodyText"/>
              <w:tabs>
                <w:tab w:val="clear" w:pos="4320"/>
                <w:tab w:val="clear" w:pos="5040"/>
                <w:tab w:val="left" w:pos="900"/>
              </w:tabs>
              <w:spacing w:after="0"/>
              <w:jc w:val="left"/>
              <w:rPr>
                <w:del w:id="1991" w:author="Debbie Houldsworth" w:date="2020-05-12T09:57:00Z"/>
                <w:b/>
              </w:rPr>
            </w:pPr>
            <w:del w:id="1992" w:author="Debbie Houldsworth" w:date="2020-05-07T10:59:00Z">
              <w:r w:rsidDel="004D644B">
                <w:rPr>
                  <w:b/>
                </w:rPr>
                <w:delText>“Operational Issue”</w:delText>
              </w:r>
            </w:del>
          </w:p>
        </w:tc>
        <w:tc>
          <w:tcPr>
            <w:tcW w:w="5353" w:type="dxa"/>
            <w:gridSpan w:val="2"/>
            <w:vAlign w:val="center"/>
            <w:tcPrChange w:id="1993" w:author="Debbie Houldsworth" w:date="2020-05-12T16:43:00Z">
              <w:tcPr>
                <w:tcW w:w="5353" w:type="dxa"/>
                <w:gridSpan w:val="4"/>
              </w:tcPr>
            </w:tcPrChange>
          </w:tcPr>
          <w:p w14:paraId="75CE25D9" w14:textId="54A72D19" w:rsidR="00CC40D1" w:rsidDel="00F02845" w:rsidRDefault="00CC40D1">
            <w:pPr>
              <w:pStyle w:val="BodyText"/>
              <w:tabs>
                <w:tab w:val="clear" w:pos="4320"/>
              </w:tabs>
              <w:ind w:left="34"/>
              <w:jc w:val="left"/>
              <w:rPr>
                <w:del w:id="1994" w:author="Debbie Houldsworth" w:date="2020-05-12T09:57:00Z"/>
              </w:rPr>
              <w:pPrChange w:id="1995" w:author="Debbie Houldsworth" w:date="2020-05-12T16:43:00Z">
                <w:pPr>
                  <w:pStyle w:val="BodyText"/>
                  <w:tabs>
                    <w:tab w:val="clear" w:pos="4320"/>
                  </w:tabs>
                  <w:ind w:left="34"/>
                </w:pPr>
              </w:pPrChange>
            </w:pPr>
            <w:del w:id="1996" w:author="Debbie Houldsworth" w:date="2020-05-07T10:59:00Z">
              <w:r w:rsidDel="004D644B">
                <w:delText>means an issue or problem perceived by one or more parties arising out of the operation of the arrangements designed to facilitate supply competition in the electricity industry which, for the avoidance of doubt, shall not be limited to issues or problems arising out of or impacting upon this Agreement</w:delText>
              </w:r>
            </w:del>
            <w:del w:id="1997" w:author="Debbie Houldsworth" w:date="2020-05-07T11:00:00Z">
              <w:r w:rsidDel="004D644B">
                <w:delText>;</w:delText>
              </w:r>
            </w:del>
          </w:p>
        </w:tc>
      </w:tr>
      <w:tr w:rsidR="008F7D5A" w:rsidDel="00F02845" w14:paraId="53043667" w14:textId="5DD282E4" w:rsidTr="00E314F2">
        <w:tblPrEx>
          <w:tblPrExChange w:id="1998"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1999" w:author="Debbie Houldsworth" w:date="2020-05-12T09:57:00Z"/>
          <w:trPrChange w:id="2000" w:author="Debbie Houldsworth" w:date="2020-05-12T16:43:00Z">
            <w:trPr>
              <w:gridBefore w:val="1"/>
            </w:trPr>
          </w:trPrChange>
        </w:trPr>
        <w:tc>
          <w:tcPr>
            <w:tcW w:w="3544" w:type="dxa"/>
            <w:tcPrChange w:id="2001" w:author="Debbie Houldsworth" w:date="2020-05-12T16:43:00Z">
              <w:tcPr>
                <w:tcW w:w="3544" w:type="dxa"/>
                <w:gridSpan w:val="2"/>
              </w:tcPr>
            </w:tcPrChange>
          </w:tcPr>
          <w:p w14:paraId="0802E320" w14:textId="692D8068" w:rsidR="00CC40D1" w:rsidDel="00F02845" w:rsidRDefault="00CC40D1" w:rsidP="00B73C6A">
            <w:pPr>
              <w:pStyle w:val="BodyText"/>
              <w:tabs>
                <w:tab w:val="clear" w:pos="4320"/>
                <w:tab w:val="clear" w:pos="5040"/>
                <w:tab w:val="left" w:pos="900"/>
              </w:tabs>
              <w:spacing w:after="0"/>
              <w:jc w:val="left"/>
              <w:rPr>
                <w:del w:id="2002" w:author="Debbie Houldsworth" w:date="2020-05-12T09:57:00Z"/>
                <w:b/>
              </w:rPr>
            </w:pPr>
            <w:del w:id="2003" w:author="Debbie Houldsworth" w:date="2020-05-07T11:00:00Z">
              <w:r w:rsidDel="004D644B">
                <w:rPr>
                  <w:b/>
                </w:rPr>
                <w:delText>“Operational Issues Procedures”</w:delText>
              </w:r>
            </w:del>
          </w:p>
        </w:tc>
        <w:tc>
          <w:tcPr>
            <w:tcW w:w="5353" w:type="dxa"/>
            <w:gridSpan w:val="2"/>
            <w:vAlign w:val="center"/>
            <w:tcPrChange w:id="2004" w:author="Debbie Houldsworth" w:date="2020-05-12T16:43:00Z">
              <w:tcPr>
                <w:tcW w:w="5353" w:type="dxa"/>
                <w:gridSpan w:val="4"/>
              </w:tcPr>
            </w:tcPrChange>
          </w:tcPr>
          <w:p w14:paraId="71CFFC05" w14:textId="11A40EA5" w:rsidR="00CC40D1" w:rsidDel="00F02845" w:rsidRDefault="00CC40D1">
            <w:pPr>
              <w:pStyle w:val="BodyText"/>
              <w:tabs>
                <w:tab w:val="clear" w:pos="4320"/>
              </w:tabs>
              <w:ind w:left="34"/>
              <w:jc w:val="left"/>
              <w:rPr>
                <w:del w:id="2005" w:author="Debbie Houldsworth" w:date="2020-05-12T09:57:00Z"/>
              </w:rPr>
              <w:pPrChange w:id="2006" w:author="Debbie Houldsworth" w:date="2020-05-12T16:43:00Z">
                <w:pPr>
                  <w:pStyle w:val="BodyText"/>
                  <w:tabs>
                    <w:tab w:val="clear" w:pos="4320"/>
                  </w:tabs>
                  <w:ind w:left="34"/>
                </w:pPr>
              </w:pPrChange>
            </w:pPr>
            <w:del w:id="2007" w:author="Debbie Houldsworth" w:date="2020-05-07T11:00:00Z">
              <w:r w:rsidDel="004D644B">
                <w:delText>means those procedures agreed and issued by MEC pursuant to Clause 10.4;</w:delText>
              </w:r>
            </w:del>
          </w:p>
        </w:tc>
      </w:tr>
      <w:tr w:rsidR="008F7D5A" w:rsidDel="00F02845" w14:paraId="62AEDC09" w14:textId="6010336B" w:rsidTr="00E314F2">
        <w:tblPrEx>
          <w:tblPrExChange w:id="2008" w:author="Debbie Houldsworth" w:date="2020-05-12T16:43: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2009" w:author="Debbie Houldsworth" w:date="2020-05-12T09:57:00Z"/>
          <w:trPrChange w:id="2010" w:author="Debbie Houldsworth" w:date="2020-05-12T16:43:00Z">
            <w:trPr>
              <w:gridBefore w:val="1"/>
            </w:trPr>
          </w:trPrChange>
        </w:trPr>
        <w:tc>
          <w:tcPr>
            <w:tcW w:w="3544" w:type="dxa"/>
            <w:tcPrChange w:id="2011" w:author="Debbie Houldsworth" w:date="2020-05-12T16:43:00Z">
              <w:tcPr>
                <w:tcW w:w="3544" w:type="dxa"/>
                <w:gridSpan w:val="2"/>
              </w:tcPr>
            </w:tcPrChange>
          </w:tcPr>
          <w:p w14:paraId="63A7E2E9" w14:textId="6FF45272" w:rsidR="00CC40D1" w:rsidDel="00F02845" w:rsidRDefault="00CC40D1" w:rsidP="00B73C6A">
            <w:pPr>
              <w:pStyle w:val="BodyText"/>
              <w:tabs>
                <w:tab w:val="clear" w:pos="4320"/>
                <w:tab w:val="clear" w:pos="5040"/>
                <w:tab w:val="left" w:pos="900"/>
              </w:tabs>
              <w:spacing w:after="0"/>
              <w:jc w:val="left"/>
              <w:rPr>
                <w:del w:id="2012" w:author="Debbie Houldsworth" w:date="2020-05-12T09:57:00Z"/>
                <w:b/>
              </w:rPr>
            </w:pPr>
            <w:del w:id="2013" w:author="Debbie Houldsworth" w:date="2020-05-07T11:00:00Z">
              <w:r w:rsidDel="004D644B">
                <w:delText>“</w:delText>
              </w:r>
              <w:r w:rsidDel="004D644B">
                <w:rPr>
                  <w:b/>
                  <w:bCs/>
                </w:rPr>
                <w:delText>PAF”</w:delText>
              </w:r>
            </w:del>
          </w:p>
        </w:tc>
        <w:tc>
          <w:tcPr>
            <w:tcW w:w="5353" w:type="dxa"/>
            <w:gridSpan w:val="2"/>
            <w:vAlign w:val="center"/>
            <w:tcPrChange w:id="2014" w:author="Debbie Houldsworth" w:date="2020-05-12T16:43:00Z">
              <w:tcPr>
                <w:tcW w:w="5353" w:type="dxa"/>
                <w:gridSpan w:val="4"/>
              </w:tcPr>
            </w:tcPrChange>
          </w:tcPr>
          <w:p w14:paraId="3AB8E826" w14:textId="0B0BD5A8" w:rsidR="00CC40D1" w:rsidDel="00F02845" w:rsidRDefault="00CC40D1">
            <w:pPr>
              <w:pStyle w:val="BodyText"/>
              <w:tabs>
                <w:tab w:val="clear" w:pos="4320"/>
              </w:tabs>
              <w:ind w:left="34"/>
              <w:jc w:val="left"/>
              <w:rPr>
                <w:del w:id="2015" w:author="Debbie Houldsworth" w:date="2020-05-12T09:57:00Z"/>
              </w:rPr>
              <w:pPrChange w:id="2016" w:author="Debbie Houldsworth" w:date="2020-05-12T16:43:00Z">
                <w:pPr>
                  <w:pStyle w:val="BodyText"/>
                  <w:tabs>
                    <w:tab w:val="clear" w:pos="4320"/>
                  </w:tabs>
                  <w:ind w:left="34"/>
                </w:pPr>
              </w:pPrChange>
            </w:pPr>
            <w:del w:id="2017" w:author="Debbie Houldsworth" w:date="2020-05-07T11:00:00Z">
              <w:r w:rsidDel="004D644B">
                <w:delText>means Post Office Address Format;</w:delText>
              </w:r>
            </w:del>
          </w:p>
        </w:tc>
      </w:tr>
      <w:tr w:rsidR="00CC40D1" w14:paraId="77525C88" w14:textId="77777777" w:rsidTr="00E314F2">
        <w:trPr>
          <w:trPrChange w:id="2018" w:author="Debbie Houldsworth" w:date="2020-05-12T16:43:00Z">
            <w:trPr>
              <w:gridAfter w:val="0"/>
            </w:trPr>
          </w:trPrChange>
        </w:trPr>
        <w:tc>
          <w:tcPr>
            <w:tcW w:w="3544" w:type="dxa"/>
            <w:tcPrChange w:id="2019" w:author="Debbie Houldsworth" w:date="2020-05-12T16:43:00Z">
              <w:tcPr>
                <w:tcW w:w="3544" w:type="dxa"/>
                <w:gridSpan w:val="2"/>
              </w:tcPr>
            </w:tcPrChange>
          </w:tcPr>
          <w:p w14:paraId="693C2420" w14:textId="19BAD0F7" w:rsidR="00CC40D1" w:rsidRDefault="00CC40D1" w:rsidP="00E314F2">
            <w:pPr>
              <w:pStyle w:val="BodyText"/>
              <w:tabs>
                <w:tab w:val="clear" w:pos="4320"/>
                <w:tab w:val="clear" w:pos="5040"/>
                <w:tab w:val="left" w:pos="900"/>
              </w:tabs>
              <w:spacing w:after="0"/>
              <w:jc w:val="left"/>
            </w:pPr>
            <w:r>
              <w:rPr>
                <w:b/>
              </w:rPr>
              <w:t>“</w:t>
            </w:r>
            <w:ins w:id="2020" w:author="Debbie Houldsworth" w:date="2020-05-07T11:00:00Z">
              <w:r>
                <w:rPr>
                  <w:b/>
                </w:rPr>
                <w:t>P</w:t>
              </w:r>
            </w:ins>
            <w:del w:id="2021" w:author="Debbie Houldsworth" w:date="2020-05-07T11:00:00Z">
              <w:r w:rsidDel="009C6BF2">
                <w:rPr>
                  <w:b/>
                </w:rPr>
                <w:delText>p</w:delText>
              </w:r>
            </w:del>
            <w:r>
              <w:rPr>
                <w:b/>
              </w:rPr>
              <w:t>arty”</w:t>
            </w:r>
          </w:p>
        </w:tc>
        <w:tc>
          <w:tcPr>
            <w:tcW w:w="5353" w:type="dxa"/>
            <w:gridSpan w:val="2"/>
            <w:vAlign w:val="center"/>
            <w:tcPrChange w:id="2022" w:author="Debbie Houldsworth" w:date="2020-05-12T16:43:00Z">
              <w:tcPr>
                <w:tcW w:w="5353" w:type="dxa"/>
                <w:gridSpan w:val="4"/>
              </w:tcPr>
            </w:tcPrChange>
          </w:tcPr>
          <w:p w14:paraId="4342DE2E" w14:textId="5E675EFE" w:rsidR="00CC40D1" w:rsidRDefault="00CC40D1">
            <w:pPr>
              <w:pStyle w:val="BodyText"/>
              <w:tabs>
                <w:tab w:val="clear" w:pos="4320"/>
              </w:tabs>
              <w:ind w:left="34"/>
              <w:jc w:val="left"/>
              <w:pPrChange w:id="2023" w:author="Debbie Houldsworth" w:date="2020-05-12T16:43:00Z">
                <w:pPr>
                  <w:pStyle w:val="BodyText"/>
                  <w:framePr w:hSpace="181" w:wrap="around" w:hAnchor="text" w:xAlign="center" w:yAlign="center"/>
                  <w:tabs>
                    <w:tab w:val="clear" w:pos="4320"/>
                  </w:tabs>
                  <w:ind w:left="34"/>
                  <w:suppressOverlap/>
                </w:pPr>
              </w:pPrChange>
            </w:pPr>
            <w:r>
              <w:t xml:space="preserve">means each of the Distribution Businesses, the Suppliers and the BSC Agent but, except where the context requires, shall not include </w:t>
            </w:r>
            <w:del w:id="2024" w:author="Debbie Houldsworth" w:date="2020-05-20T11:50:00Z">
              <w:r w:rsidDel="0074192C">
                <w:delText>MRASC</w:delText>
              </w:r>
            </w:del>
            <w:ins w:id="2025" w:author="Debbie Houldsworth" w:date="2020-05-20T11:50:00Z">
              <w:r w:rsidR="0074192C">
                <w:t>MRASCO</w:t>
              </w:r>
            </w:ins>
            <w:ins w:id="2026" w:author="Helen Fosberry" w:date="2020-05-19T10:10:00Z">
              <w:del w:id="2027" w:author="Debbie Houldsworth" w:date="2020-05-20T11:49:00Z">
                <w:r w:rsidR="003D78A7" w:rsidDel="0074192C">
                  <w:delText>o</w:delText>
                </w:r>
              </w:del>
            </w:ins>
            <w:del w:id="2028" w:author="Helen Fosberry" w:date="2020-05-19T10:10:00Z">
              <w:r w:rsidDel="003D78A7">
                <w:delText>O</w:delText>
              </w:r>
            </w:del>
            <w:r>
              <w:t>, and "parties" shall be construed accordingly;</w:t>
            </w:r>
          </w:p>
        </w:tc>
      </w:tr>
      <w:tr w:rsidR="00CC40D1" w14:paraId="24ABB488" w14:textId="77777777" w:rsidTr="00E314F2">
        <w:trPr>
          <w:trPrChange w:id="2029" w:author="Debbie Houldsworth" w:date="2020-05-12T16:43:00Z">
            <w:trPr>
              <w:gridAfter w:val="0"/>
            </w:trPr>
          </w:trPrChange>
        </w:trPr>
        <w:tc>
          <w:tcPr>
            <w:tcW w:w="3544" w:type="dxa"/>
            <w:tcPrChange w:id="2030" w:author="Debbie Houldsworth" w:date="2020-05-12T16:43:00Z">
              <w:tcPr>
                <w:tcW w:w="3544" w:type="dxa"/>
                <w:gridSpan w:val="2"/>
              </w:tcPr>
            </w:tcPrChange>
          </w:tcPr>
          <w:p w14:paraId="2DB4B4BC" w14:textId="77777777" w:rsidR="00CC40D1" w:rsidRDefault="00CC40D1" w:rsidP="008F7D5A">
            <w:pPr>
              <w:pStyle w:val="BodyText"/>
              <w:tabs>
                <w:tab w:val="clear" w:pos="4320"/>
                <w:tab w:val="clear" w:pos="5040"/>
                <w:tab w:val="left" w:pos="900"/>
              </w:tabs>
              <w:jc w:val="left"/>
              <w:rPr>
                <w:b/>
              </w:rPr>
            </w:pPr>
            <w:r>
              <w:rPr>
                <w:b/>
              </w:rPr>
              <w:t>“Premises”</w:t>
            </w:r>
          </w:p>
        </w:tc>
        <w:tc>
          <w:tcPr>
            <w:tcW w:w="5353" w:type="dxa"/>
            <w:gridSpan w:val="2"/>
            <w:vAlign w:val="center"/>
            <w:tcPrChange w:id="2031" w:author="Debbie Houldsworth" w:date="2020-05-12T16:43:00Z">
              <w:tcPr>
                <w:tcW w:w="5353" w:type="dxa"/>
                <w:gridSpan w:val="4"/>
              </w:tcPr>
            </w:tcPrChange>
          </w:tcPr>
          <w:p w14:paraId="0886565C" w14:textId="77777777" w:rsidR="00CC40D1" w:rsidRDefault="00CC40D1">
            <w:pPr>
              <w:pStyle w:val="BodyText"/>
              <w:jc w:val="left"/>
              <w:pPrChange w:id="2032" w:author="Debbie Houldsworth" w:date="2020-05-12T16:43:00Z">
                <w:pPr>
                  <w:pStyle w:val="BodyText"/>
                  <w:framePr w:hSpace="181" w:wrap="around" w:hAnchor="text" w:xAlign="center" w:yAlign="center"/>
                  <w:suppressOverlap/>
                </w:pPr>
              </w:pPrChange>
            </w:pPr>
            <w:r>
              <w:t>has the meaning given in section 64 of the Act;</w:t>
            </w:r>
          </w:p>
        </w:tc>
      </w:tr>
      <w:tr w:rsidR="00CC40D1" w:rsidDel="00F02845" w14:paraId="72C6F0DB" w14:textId="205503D1" w:rsidTr="00E314F2">
        <w:trPr>
          <w:trHeight w:val="1030"/>
          <w:del w:id="2033" w:author="Debbie Houldsworth" w:date="2020-05-12T09:57:00Z"/>
          <w:trPrChange w:id="2034" w:author="Debbie Houldsworth" w:date="2020-05-12T16:43:00Z">
            <w:trPr>
              <w:gridAfter w:val="0"/>
              <w:trHeight w:val="1030"/>
            </w:trPr>
          </w:trPrChange>
        </w:trPr>
        <w:tc>
          <w:tcPr>
            <w:tcW w:w="3544" w:type="dxa"/>
            <w:tcPrChange w:id="2035" w:author="Debbie Houldsworth" w:date="2020-05-12T16:43:00Z">
              <w:tcPr>
                <w:tcW w:w="3544" w:type="dxa"/>
                <w:gridSpan w:val="2"/>
              </w:tcPr>
            </w:tcPrChange>
          </w:tcPr>
          <w:p w14:paraId="6A398638" w14:textId="2D4A8DDE" w:rsidR="00CC40D1" w:rsidDel="00F02845" w:rsidRDefault="00CC40D1" w:rsidP="008F7D5A">
            <w:pPr>
              <w:pStyle w:val="BodyText"/>
              <w:tabs>
                <w:tab w:val="clear" w:pos="4320"/>
                <w:tab w:val="clear" w:pos="5040"/>
                <w:tab w:val="left" w:pos="900"/>
              </w:tabs>
              <w:spacing w:after="0"/>
              <w:jc w:val="left"/>
              <w:rPr>
                <w:del w:id="2036" w:author="Debbie Houldsworth" w:date="2020-05-12T09:57:00Z"/>
                <w:b/>
              </w:rPr>
            </w:pPr>
            <w:del w:id="2037" w:author="Debbie Houldsworth" w:date="2020-05-07T11:01:00Z">
              <w:r w:rsidDel="009C6BF2">
                <w:rPr>
                  <w:b/>
                </w:rPr>
                <w:delText>“Pre-Payment Meter Infrastructure Provider (PPMIP)”</w:delText>
              </w:r>
            </w:del>
          </w:p>
        </w:tc>
        <w:tc>
          <w:tcPr>
            <w:tcW w:w="5353" w:type="dxa"/>
            <w:gridSpan w:val="2"/>
            <w:vAlign w:val="center"/>
            <w:tcPrChange w:id="2038" w:author="Debbie Houldsworth" w:date="2020-05-12T16:43:00Z">
              <w:tcPr>
                <w:tcW w:w="5353" w:type="dxa"/>
                <w:gridSpan w:val="4"/>
              </w:tcPr>
            </w:tcPrChange>
          </w:tcPr>
          <w:p w14:paraId="3BDEF0C1" w14:textId="203159F6" w:rsidR="00CC40D1" w:rsidDel="00F02845" w:rsidRDefault="00CC40D1">
            <w:pPr>
              <w:pStyle w:val="BodyText"/>
              <w:spacing w:after="0"/>
              <w:jc w:val="left"/>
              <w:rPr>
                <w:del w:id="2039" w:author="Debbie Houldsworth" w:date="2020-05-12T09:57:00Z"/>
              </w:rPr>
              <w:pPrChange w:id="2040" w:author="Debbie Houldsworth" w:date="2020-05-12T16:43:00Z">
                <w:pPr>
                  <w:pStyle w:val="BodyText"/>
                  <w:spacing w:after="0"/>
                </w:pPr>
              </w:pPrChange>
            </w:pPr>
            <w:del w:id="2041" w:author="Debbie Houldsworth" w:date="2020-05-07T11:01:00Z">
              <w:r w:rsidDel="009C6BF2">
                <w:delText>as defined in Clause 54.1;</w:delText>
              </w:r>
            </w:del>
          </w:p>
        </w:tc>
      </w:tr>
      <w:tr w:rsidR="00CC40D1" w:rsidDel="00F02AD2" w14:paraId="4C131B52" w14:textId="15F6E62F" w:rsidTr="00E314F2">
        <w:trPr>
          <w:del w:id="2042" w:author="Debbie Houldsworth" w:date="2020-05-13T13:33:00Z"/>
          <w:trPrChange w:id="2043" w:author="Debbie Houldsworth" w:date="2020-05-12T16:43:00Z">
            <w:trPr>
              <w:gridAfter w:val="0"/>
            </w:trPr>
          </w:trPrChange>
        </w:trPr>
        <w:tc>
          <w:tcPr>
            <w:tcW w:w="3544" w:type="dxa"/>
            <w:tcPrChange w:id="2044" w:author="Debbie Houldsworth" w:date="2020-05-12T16:43:00Z">
              <w:tcPr>
                <w:tcW w:w="3544" w:type="dxa"/>
                <w:gridSpan w:val="2"/>
              </w:tcPr>
            </w:tcPrChange>
          </w:tcPr>
          <w:p w14:paraId="5512EC1B" w14:textId="6B8B9C66" w:rsidR="00CC40D1" w:rsidDel="00F02AD2" w:rsidRDefault="00CC40D1" w:rsidP="00E314F2">
            <w:pPr>
              <w:pStyle w:val="BodyText"/>
              <w:tabs>
                <w:tab w:val="clear" w:pos="4320"/>
                <w:tab w:val="clear" w:pos="5040"/>
                <w:tab w:val="left" w:pos="900"/>
              </w:tabs>
              <w:spacing w:after="0"/>
              <w:jc w:val="left"/>
              <w:rPr>
                <w:del w:id="2045" w:author="Debbie Houldsworth" w:date="2020-05-13T13:33:00Z"/>
                <w:b/>
              </w:rPr>
            </w:pPr>
            <w:del w:id="2046" w:author="Debbie Houldsworth" w:date="2020-05-13T13:32:00Z">
              <w:r w:rsidDel="00D445EA">
                <w:rPr>
                  <w:b/>
                </w:rPr>
                <w:delText>“Priority Provisions”</w:delText>
              </w:r>
            </w:del>
          </w:p>
        </w:tc>
        <w:tc>
          <w:tcPr>
            <w:tcW w:w="5353" w:type="dxa"/>
            <w:gridSpan w:val="2"/>
            <w:vAlign w:val="center"/>
            <w:tcPrChange w:id="2047" w:author="Debbie Houldsworth" w:date="2020-05-12T16:43:00Z">
              <w:tcPr>
                <w:tcW w:w="5353" w:type="dxa"/>
                <w:gridSpan w:val="4"/>
              </w:tcPr>
            </w:tcPrChange>
          </w:tcPr>
          <w:p w14:paraId="51F8AD09" w14:textId="0AD7DAF0" w:rsidR="00CC40D1" w:rsidDel="00F02AD2" w:rsidRDefault="00CC40D1">
            <w:pPr>
              <w:pStyle w:val="BodyText"/>
              <w:jc w:val="left"/>
              <w:rPr>
                <w:del w:id="2048" w:author="Debbie Houldsworth" w:date="2020-05-13T13:33:00Z"/>
              </w:rPr>
              <w:pPrChange w:id="2049" w:author="Debbie Houldsworth" w:date="2020-05-12T16:43:00Z">
                <w:pPr>
                  <w:pStyle w:val="BodyText"/>
                  <w:framePr w:hSpace="181" w:wrap="around" w:hAnchor="text" w:xAlign="center" w:yAlign="center"/>
                  <w:suppressOverlap/>
                </w:pPr>
              </w:pPrChange>
            </w:pPr>
            <w:del w:id="2050" w:author="Debbie Houldsworth" w:date="2020-05-13T13:32:00Z">
              <w:r w:rsidDel="00D445EA">
                <w:delText>means those items referred to in paragraphs (i), (iii) and (iv), and paragraphs (v) and (viii) to the extent referable to paragraphs (i), (iii) and (iv) of the definition of BSC Requirements, (but in the case of Clause 9.2, means only those items referred to in paragraphs (i), (iii) and (iv) of that definition);</w:delText>
              </w:r>
            </w:del>
          </w:p>
        </w:tc>
      </w:tr>
      <w:tr w:rsidR="00CC40D1" w:rsidDel="00F02AD2" w14:paraId="1C99F150" w14:textId="0D3D2761" w:rsidTr="00E314F2">
        <w:trPr>
          <w:del w:id="2051" w:author="Debbie Houldsworth" w:date="2020-05-13T13:33:00Z"/>
          <w:trPrChange w:id="2052" w:author="Debbie Houldsworth" w:date="2020-05-12T16:43:00Z">
            <w:trPr>
              <w:gridAfter w:val="0"/>
            </w:trPr>
          </w:trPrChange>
        </w:trPr>
        <w:tc>
          <w:tcPr>
            <w:tcW w:w="3544" w:type="dxa"/>
            <w:tcPrChange w:id="2053" w:author="Debbie Houldsworth" w:date="2020-05-12T16:43:00Z">
              <w:tcPr>
                <w:tcW w:w="3544" w:type="dxa"/>
                <w:gridSpan w:val="2"/>
              </w:tcPr>
            </w:tcPrChange>
          </w:tcPr>
          <w:p w14:paraId="140BE598" w14:textId="7F55D876" w:rsidR="00CC40D1" w:rsidDel="00F02AD2" w:rsidRDefault="00CC40D1" w:rsidP="008F7D5A">
            <w:pPr>
              <w:pStyle w:val="BodyText"/>
              <w:tabs>
                <w:tab w:val="clear" w:pos="4320"/>
                <w:tab w:val="clear" w:pos="5040"/>
                <w:tab w:val="left" w:pos="900"/>
              </w:tabs>
              <w:jc w:val="left"/>
              <w:rPr>
                <w:del w:id="2054" w:author="Debbie Houldsworth" w:date="2020-05-13T13:33:00Z"/>
                <w:b/>
              </w:rPr>
            </w:pPr>
            <w:del w:id="2055" w:author="Debbie Houldsworth" w:date="2020-05-13T13:33:00Z">
              <w:r w:rsidDel="00F02AD2">
                <w:rPr>
                  <w:b/>
                </w:rPr>
                <w:delText>“Profile Class”</w:delText>
              </w:r>
            </w:del>
          </w:p>
        </w:tc>
        <w:tc>
          <w:tcPr>
            <w:tcW w:w="5353" w:type="dxa"/>
            <w:gridSpan w:val="2"/>
            <w:vAlign w:val="center"/>
            <w:tcPrChange w:id="2056" w:author="Debbie Houldsworth" w:date="2020-05-12T16:43:00Z">
              <w:tcPr>
                <w:tcW w:w="5353" w:type="dxa"/>
                <w:gridSpan w:val="4"/>
              </w:tcPr>
            </w:tcPrChange>
          </w:tcPr>
          <w:p w14:paraId="2773B2AA" w14:textId="05B1B36E" w:rsidR="00CC40D1" w:rsidDel="00F02AD2" w:rsidRDefault="00CC40D1">
            <w:pPr>
              <w:pStyle w:val="BodyText"/>
              <w:jc w:val="left"/>
              <w:rPr>
                <w:del w:id="2057" w:author="Debbie Houldsworth" w:date="2020-05-13T13:33:00Z"/>
              </w:rPr>
              <w:pPrChange w:id="2058" w:author="Debbie Houldsworth" w:date="2020-05-12T16:43:00Z">
                <w:pPr>
                  <w:pStyle w:val="BodyText"/>
                  <w:framePr w:hSpace="181" w:wrap="around" w:hAnchor="text" w:xAlign="center" w:yAlign="center"/>
                  <w:suppressOverlap/>
                </w:pPr>
              </w:pPrChange>
            </w:pPr>
            <w:del w:id="2059" w:author="Debbie Houldsworth" w:date="2020-05-13T13:33:00Z">
              <w:r w:rsidDel="00F02AD2">
                <w:delText>has the meaning given to that term in the BSC;</w:delText>
              </w:r>
            </w:del>
          </w:p>
        </w:tc>
      </w:tr>
      <w:tr w:rsidR="00CC40D1" w:rsidDel="00F02845" w14:paraId="47865656" w14:textId="0BA62B76" w:rsidTr="00E314F2">
        <w:trPr>
          <w:del w:id="2060" w:author="Debbie Houldsworth" w:date="2020-05-12T09:57:00Z"/>
          <w:trPrChange w:id="2061" w:author="Debbie Houldsworth" w:date="2020-05-12T16:43:00Z">
            <w:trPr>
              <w:gridAfter w:val="0"/>
            </w:trPr>
          </w:trPrChange>
        </w:trPr>
        <w:tc>
          <w:tcPr>
            <w:tcW w:w="3544" w:type="dxa"/>
            <w:tcPrChange w:id="2062" w:author="Debbie Houldsworth" w:date="2020-05-12T16:43:00Z">
              <w:tcPr>
                <w:tcW w:w="3544" w:type="dxa"/>
                <w:gridSpan w:val="2"/>
              </w:tcPr>
            </w:tcPrChange>
          </w:tcPr>
          <w:p w14:paraId="58CB3D76" w14:textId="56C14960" w:rsidR="00CC40D1" w:rsidDel="00F02845" w:rsidRDefault="00CC40D1" w:rsidP="008F7D5A">
            <w:pPr>
              <w:pStyle w:val="BodyText"/>
              <w:tabs>
                <w:tab w:val="clear" w:pos="4320"/>
                <w:tab w:val="clear" w:pos="5040"/>
                <w:tab w:val="left" w:pos="900"/>
              </w:tabs>
              <w:jc w:val="left"/>
              <w:rPr>
                <w:del w:id="2063" w:author="Debbie Houldsworth" w:date="2020-05-12T09:57:00Z"/>
                <w:b/>
              </w:rPr>
            </w:pPr>
            <w:del w:id="2064" w:author="Debbie Houldsworth" w:date="2020-05-12T09:57:00Z">
              <w:r w:rsidDel="00F02845">
                <w:rPr>
                  <w:b/>
                </w:rPr>
                <w:delText>“Pseudo Metering Point(s)”</w:delText>
              </w:r>
            </w:del>
          </w:p>
        </w:tc>
        <w:tc>
          <w:tcPr>
            <w:tcW w:w="5353" w:type="dxa"/>
            <w:gridSpan w:val="2"/>
            <w:vAlign w:val="center"/>
            <w:tcPrChange w:id="2065" w:author="Debbie Houldsworth" w:date="2020-05-12T16:43:00Z">
              <w:tcPr>
                <w:tcW w:w="5353" w:type="dxa"/>
                <w:gridSpan w:val="4"/>
              </w:tcPr>
            </w:tcPrChange>
          </w:tcPr>
          <w:p w14:paraId="0801C8F0" w14:textId="684DCC5E" w:rsidR="00CC40D1" w:rsidDel="00F02845" w:rsidRDefault="00CC40D1">
            <w:pPr>
              <w:pStyle w:val="BodyText"/>
              <w:jc w:val="left"/>
              <w:rPr>
                <w:del w:id="2066" w:author="Debbie Houldsworth" w:date="2020-05-12T09:57:00Z"/>
              </w:rPr>
              <w:pPrChange w:id="2067" w:author="Debbie Houldsworth" w:date="2020-05-12T16:43:00Z">
                <w:pPr>
                  <w:pStyle w:val="BodyText"/>
                </w:pPr>
              </w:pPrChange>
            </w:pPr>
            <w:del w:id="2068" w:author="Debbie Houldsworth" w:date="2020-05-12T09:57:00Z">
              <w:r w:rsidDel="00F02845">
                <w:delText>additional set(s) of Metering Point Administration Data, up to eight, or more if agreed with all affected Parties, associated with a single Half Hourly Metering Point created to facilitate the splitting of energy volumes between Suppliers at such Metering Point. Each Pseudo Metering Point shall only exist whilst the energy volumes at the Metering Point are scheduled to that Pseudo Metering Point;</w:delText>
              </w:r>
            </w:del>
          </w:p>
        </w:tc>
      </w:tr>
      <w:tr w:rsidR="00CC40D1" w:rsidDel="00F02845" w14:paraId="681B02DB" w14:textId="2E15DEE3" w:rsidTr="00E314F2">
        <w:trPr>
          <w:del w:id="2069" w:author="Debbie Houldsworth" w:date="2020-05-12T09:57:00Z"/>
          <w:trPrChange w:id="2070" w:author="Debbie Houldsworth" w:date="2020-05-12T16:43:00Z">
            <w:trPr>
              <w:gridAfter w:val="0"/>
            </w:trPr>
          </w:trPrChange>
        </w:trPr>
        <w:tc>
          <w:tcPr>
            <w:tcW w:w="3544" w:type="dxa"/>
            <w:tcPrChange w:id="2071" w:author="Debbie Houldsworth" w:date="2020-05-12T16:43:00Z">
              <w:tcPr>
                <w:tcW w:w="3544" w:type="dxa"/>
                <w:gridSpan w:val="2"/>
              </w:tcPr>
            </w:tcPrChange>
          </w:tcPr>
          <w:p w14:paraId="07AAEF19" w14:textId="60567998" w:rsidR="00CC40D1" w:rsidDel="00F02845" w:rsidRDefault="00CC40D1" w:rsidP="00B73C6A">
            <w:pPr>
              <w:pStyle w:val="BodyText"/>
              <w:tabs>
                <w:tab w:val="clear" w:pos="4320"/>
                <w:tab w:val="clear" w:pos="5040"/>
                <w:tab w:val="left" w:pos="900"/>
              </w:tabs>
              <w:jc w:val="left"/>
              <w:rPr>
                <w:del w:id="2072" w:author="Debbie Houldsworth" w:date="2020-05-12T09:57:00Z"/>
                <w:b/>
              </w:rPr>
            </w:pPr>
            <w:del w:id="2073" w:author="Debbie Houldsworth" w:date="2020-05-12T09:57:00Z">
              <w:r w:rsidDel="00F02845">
                <w:rPr>
                  <w:b/>
                </w:rPr>
                <w:delText>“Qualification”</w:delText>
              </w:r>
            </w:del>
          </w:p>
        </w:tc>
        <w:tc>
          <w:tcPr>
            <w:tcW w:w="5353" w:type="dxa"/>
            <w:gridSpan w:val="2"/>
            <w:vAlign w:val="center"/>
            <w:tcPrChange w:id="2074" w:author="Debbie Houldsworth" w:date="2020-05-12T16:43:00Z">
              <w:tcPr>
                <w:tcW w:w="5353" w:type="dxa"/>
                <w:gridSpan w:val="4"/>
              </w:tcPr>
            </w:tcPrChange>
          </w:tcPr>
          <w:p w14:paraId="43A33AFE" w14:textId="65594E18" w:rsidR="00CC40D1" w:rsidDel="00F02845" w:rsidRDefault="00CC40D1">
            <w:pPr>
              <w:pStyle w:val="BodyText"/>
              <w:jc w:val="left"/>
              <w:rPr>
                <w:del w:id="2075" w:author="Debbie Houldsworth" w:date="2020-05-12T09:57:00Z"/>
              </w:rPr>
              <w:pPrChange w:id="2076" w:author="Debbie Houldsworth" w:date="2020-05-12T16:43:00Z">
                <w:pPr>
                  <w:pStyle w:val="BodyText"/>
                </w:pPr>
              </w:pPrChange>
            </w:pPr>
            <w:del w:id="2077" w:author="Debbie Houldsworth" w:date="2020-05-12T09:57:00Z">
              <w:r w:rsidDel="00F02845">
                <w:delText xml:space="preserve">has the meaning given to that term in the BSC and </w:delText>
              </w:r>
              <w:r w:rsidDel="00F02845">
                <w:rPr>
                  <w:b/>
                </w:rPr>
                <w:delText>“Qualified”</w:delText>
              </w:r>
              <w:r w:rsidDel="00F02845">
                <w:delText xml:space="preserve"> shall be construed accordingly;</w:delText>
              </w:r>
            </w:del>
          </w:p>
        </w:tc>
      </w:tr>
      <w:tr w:rsidR="00CC40D1" w:rsidDel="00F02845" w14:paraId="4466027E" w14:textId="4B5A7C3D" w:rsidTr="00E314F2">
        <w:trPr>
          <w:del w:id="2078" w:author="Debbie Houldsworth" w:date="2020-05-12T09:57:00Z"/>
          <w:trPrChange w:id="2079" w:author="Debbie Houldsworth" w:date="2020-05-12T16:43:00Z">
            <w:trPr>
              <w:gridAfter w:val="0"/>
            </w:trPr>
          </w:trPrChange>
        </w:trPr>
        <w:tc>
          <w:tcPr>
            <w:tcW w:w="3544" w:type="dxa"/>
            <w:tcPrChange w:id="2080" w:author="Debbie Houldsworth" w:date="2020-05-12T16:43:00Z">
              <w:tcPr>
                <w:tcW w:w="3544" w:type="dxa"/>
                <w:gridSpan w:val="2"/>
              </w:tcPr>
            </w:tcPrChange>
          </w:tcPr>
          <w:p w14:paraId="6F496A91" w14:textId="65A8DB91" w:rsidR="00CC40D1" w:rsidDel="00F02845" w:rsidRDefault="00CC40D1" w:rsidP="00B73C6A">
            <w:pPr>
              <w:pStyle w:val="BodyText"/>
              <w:tabs>
                <w:tab w:val="clear" w:pos="4320"/>
                <w:tab w:val="clear" w:pos="5040"/>
                <w:tab w:val="left" w:pos="900"/>
              </w:tabs>
              <w:jc w:val="left"/>
              <w:rPr>
                <w:del w:id="2081" w:author="Debbie Houldsworth" w:date="2020-05-12T09:57:00Z"/>
                <w:b/>
              </w:rPr>
            </w:pPr>
            <w:del w:id="2082" w:author="Debbie Houldsworth" w:date="2020-05-12T09:57:00Z">
              <w:r w:rsidDel="00F02845">
                <w:rPr>
                  <w:b/>
                </w:rPr>
                <w:delText>“Qualifying GDCC User”</w:delText>
              </w:r>
            </w:del>
          </w:p>
        </w:tc>
        <w:tc>
          <w:tcPr>
            <w:tcW w:w="5353" w:type="dxa"/>
            <w:gridSpan w:val="2"/>
            <w:vAlign w:val="center"/>
            <w:tcPrChange w:id="2083" w:author="Debbie Houldsworth" w:date="2020-05-12T16:43:00Z">
              <w:tcPr>
                <w:tcW w:w="5353" w:type="dxa"/>
                <w:gridSpan w:val="4"/>
              </w:tcPr>
            </w:tcPrChange>
          </w:tcPr>
          <w:p w14:paraId="6E8A22CD" w14:textId="6E0B8782" w:rsidR="00CC40D1" w:rsidDel="00F02845" w:rsidRDefault="00CC40D1">
            <w:pPr>
              <w:pStyle w:val="BodyText"/>
              <w:jc w:val="left"/>
              <w:rPr>
                <w:del w:id="2084" w:author="Debbie Houldsworth" w:date="2020-05-12T09:57:00Z"/>
              </w:rPr>
              <w:pPrChange w:id="2085" w:author="Debbie Houldsworth" w:date="2020-05-12T16:43:00Z">
                <w:pPr>
                  <w:pStyle w:val="BodyText"/>
                </w:pPr>
              </w:pPrChange>
            </w:pPr>
            <w:del w:id="2086" w:author="Debbie Houldsworth" w:date="2020-05-12T09:57:00Z">
              <w:r w:rsidDel="00F02845">
                <w:delText>has the meaning given to that term in Clause 56.1;</w:delText>
              </w:r>
            </w:del>
          </w:p>
        </w:tc>
      </w:tr>
      <w:tr w:rsidR="00CC40D1" w14:paraId="113C7F13" w14:textId="77777777" w:rsidTr="00E314F2">
        <w:trPr>
          <w:trPrChange w:id="2087" w:author="Debbie Houldsworth" w:date="2020-05-12T16:43:00Z">
            <w:trPr>
              <w:gridAfter w:val="0"/>
            </w:trPr>
          </w:trPrChange>
        </w:trPr>
        <w:tc>
          <w:tcPr>
            <w:tcW w:w="3544" w:type="dxa"/>
            <w:tcPrChange w:id="2088" w:author="Debbie Houldsworth" w:date="2020-05-12T16:43:00Z">
              <w:tcPr>
                <w:tcW w:w="3544" w:type="dxa"/>
                <w:gridSpan w:val="2"/>
              </w:tcPr>
            </w:tcPrChange>
          </w:tcPr>
          <w:p w14:paraId="187A6488" w14:textId="77777777" w:rsidR="00CC40D1" w:rsidRDefault="00CC40D1" w:rsidP="00E314F2">
            <w:pPr>
              <w:pStyle w:val="BodyText"/>
              <w:tabs>
                <w:tab w:val="clear" w:pos="4320"/>
                <w:tab w:val="clear" w:pos="5040"/>
                <w:tab w:val="left" w:pos="900"/>
              </w:tabs>
              <w:jc w:val="left"/>
              <w:rPr>
                <w:b/>
              </w:rPr>
            </w:pPr>
            <w:r>
              <w:rPr>
                <w:b/>
              </w:rPr>
              <w:t>“Quarter”</w:t>
            </w:r>
          </w:p>
        </w:tc>
        <w:tc>
          <w:tcPr>
            <w:tcW w:w="5353" w:type="dxa"/>
            <w:gridSpan w:val="2"/>
            <w:vAlign w:val="center"/>
            <w:tcPrChange w:id="2089" w:author="Debbie Houldsworth" w:date="2020-05-12T16:43:00Z">
              <w:tcPr>
                <w:tcW w:w="5353" w:type="dxa"/>
                <w:gridSpan w:val="4"/>
              </w:tcPr>
            </w:tcPrChange>
          </w:tcPr>
          <w:p w14:paraId="3E73B9CD" w14:textId="77777777" w:rsidR="00CC40D1" w:rsidRDefault="00CC40D1">
            <w:pPr>
              <w:pStyle w:val="BodyText"/>
              <w:jc w:val="left"/>
              <w:rPr>
                <w:ins w:id="2090" w:author="TSWAN" w:date="2020-04-16T19:06:00Z"/>
              </w:rPr>
              <w:pPrChange w:id="2091" w:author="Debbie Houldsworth" w:date="2020-05-12T16:43:00Z">
                <w:pPr>
                  <w:pStyle w:val="BodyText"/>
                  <w:framePr w:hSpace="181" w:wrap="around" w:hAnchor="text" w:xAlign="center" w:yAlign="center"/>
                  <w:suppressOverlap/>
                </w:pPr>
              </w:pPrChange>
            </w:pPr>
            <w:r>
              <w:t xml:space="preserve">means </w:t>
            </w:r>
            <w:ins w:id="2092" w:author="TSWAN" w:date="2020-04-16T19:06:00Z">
              <w:r>
                <w:t>either:</w:t>
              </w:r>
            </w:ins>
          </w:p>
          <w:p w14:paraId="13E7DBD4" w14:textId="77777777" w:rsidR="00CC40D1" w:rsidRDefault="00CC40D1">
            <w:pPr>
              <w:pStyle w:val="BodyText"/>
              <w:numPr>
                <w:ilvl w:val="0"/>
                <w:numId w:val="91"/>
              </w:numPr>
              <w:tabs>
                <w:tab w:val="left" w:pos="608"/>
              </w:tabs>
              <w:ind w:left="608" w:hanging="567"/>
              <w:jc w:val="left"/>
              <w:rPr>
                <w:ins w:id="2093" w:author="TSWAN" w:date="2020-04-16T19:06:00Z"/>
              </w:rPr>
              <w:pPrChange w:id="2094" w:author="Debbie Houldsworth" w:date="2020-05-12T16:43:00Z">
                <w:pPr>
                  <w:pStyle w:val="BodyText"/>
                  <w:framePr w:hSpace="181" w:wrap="around" w:hAnchor="text" w:xAlign="center" w:yAlign="center"/>
                  <w:numPr>
                    <w:numId w:val="91"/>
                  </w:numPr>
                  <w:tabs>
                    <w:tab w:val="left" w:pos="608"/>
                  </w:tabs>
                  <w:ind w:left="608" w:hanging="567"/>
                  <w:suppressOverlap/>
                </w:pPr>
              </w:pPrChange>
            </w:pPr>
            <w:r>
              <w:t>the period of three calendar months ending on a Quarter Day;</w:t>
            </w:r>
            <w:ins w:id="2095" w:author="TSWAN" w:date="2020-04-16T19:06:00Z">
              <w:r>
                <w:t xml:space="preserve"> or</w:t>
              </w:r>
            </w:ins>
          </w:p>
          <w:p w14:paraId="2A6F7732" w14:textId="4F14FDB4" w:rsidR="00CC40D1" w:rsidRDefault="00CC40D1">
            <w:pPr>
              <w:pStyle w:val="BodyText"/>
              <w:numPr>
                <w:ilvl w:val="0"/>
                <w:numId w:val="91"/>
              </w:numPr>
              <w:tabs>
                <w:tab w:val="left" w:pos="608"/>
              </w:tabs>
              <w:ind w:left="608" w:hanging="567"/>
              <w:jc w:val="left"/>
              <w:pPrChange w:id="2096" w:author="Debbie Houldsworth" w:date="2020-05-12T16:43:00Z">
                <w:pPr>
                  <w:pStyle w:val="BodyText"/>
                  <w:framePr w:hSpace="181" w:wrap="around" w:hAnchor="text" w:xAlign="center" w:yAlign="center"/>
                  <w:numPr>
                    <w:numId w:val="91"/>
                  </w:numPr>
                  <w:tabs>
                    <w:tab w:val="left" w:pos="608"/>
                  </w:tabs>
                  <w:ind w:left="608" w:hanging="567"/>
                  <w:suppressOverlap/>
                </w:pPr>
              </w:pPrChange>
            </w:pPr>
            <w:ins w:id="2097" w:author="TSWAN" w:date="2020-04-16T19:06:00Z">
              <w:r>
                <w:t>the Final Quarter;</w:t>
              </w:r>
            </w:ins>
          </w:p>
        </w:tc>
      </w:tr>
      <w:tr w:rsidR="00CC40D1" w14:paraId="47BC8CAF" w14:textId="77777777" w:rsidTr="00E314F2">
        <w:trPr>
          <w:trPrChange w:id="2098" w:author="Debbie Houldsworth" w:date="2020-05-12T16:43:00Z">
            <w:trPr>
              <w:gridAfter w:val="0"/>
            </w:trPr>
          </w:trPrChange>
        </w:trPr>
        <w:tc>
          <w:tcPr>
            <w:tcW w:w="3544" w:type="dxa"/>
            <w:tcPrChange w:id="2099" w:author="Debbie Houldsworth" w:date="2020-05-12T16:43:00Z">
              <w:tcPr>
                <w:tcW w:w="3544" w:type="dxa"/>
                <w:gridSpan w:val="2"/>
              </w:tcPr>
            </w:tcPrChange>
          </w:tcPr>
          <w:p w14:paraId="58E3C16F" w14:textId="77777777" w:rsidR="00CC40D1" w:rsidRDefault="00CC40D1" w:rsidP="008F7D5A">
            <w:pPr>
              <w:pStyle w:val="BodyText"/>
              <w:tabs>
                <w:tab w:val="clear" w:pos="4320"/>
                <w:tab w:val="clear" w:pos="5040"/>
                <w:tab w:val="left" w:pos="900"/>
              </w:tabs>
              <w:jc w:val="left"/>
              <w:rPr>
                <w:b/>
              </w:rPr>
            </w:pPr>
            <w:r>
              <w:rPr>
                <w:b/>
              </w:rPr>
              <w:t>“Quarter Day”</w:t>
            </w:r>
          </w:p>
        </w:tc>
        <w:tc>
          <w:tcPr>
            <w:tcW w:w="5353" w:type="dxa"/>
            <w:gridSpan w:val="2"/>
            <w:vAlign w:val="center"/>
            <w:tcPrChange w:id="2100" w:author="Debbie Houldsworth" w:date="2020-05-12T16:43:00Z">
              <w:tcPr>
                <w:tcW w:w="5353" w:type="dxa"/>
                <w:gridSpan w:val="4"/>
              </w:tcPr>
            </w:tcPrChange>
          </w:tcPr>
          <w:p w14:paraId="3480AEBE" w14:textId="77777777" w:rsidR="00CC40D1" w:rsidRDefault="00CC40D1">
            <w:pPr>
              <w:pStyle w:val="BodyText"/>
              <w:jc w:val="left"/>
              <w:pPrChange w:id="2101" w:author="Debbie Houldsworth" w:date="2020-05-12T16:43:00Z">
                <w:pPr>
                  <w:pStyle w:val="BodyText"/>
                  <w:framePr w:hSpace="181" w:wrap="around" w:hAnchor="text" w:xAlign="center" w:yAlign="center"/>
                  <w:suppressOverlap/>
                </w:pPr>
              </w:pPrChange>
            </w:pPr>
            <w:r>
              <w:t>means each or as the context may require any or a particular one of 31st March, 30th June, 30th September and 31st December or where the Quarter Day is not a Working Day, the next Working Day thereafter;</w:t>
            </w:r>
          </w:p>
        </w:tc>
      </w:tr>
      <w:tr w:rsidR="00CC40D1" w14:paraId="5A238A42" w14:textId="77777777" w:rsidTr="00E314F2">
        <w:trPr>
          <w:trPrChange w:id="2102" w:author="Debbie Houldsworth" w:date="2020-05-12T16:43:00Z">
            <w:trPr>
              <w:gridAfter w:val="0"/>
            </w:trPr>
          </w:trPrChange>
        </w:trPr>
        <w:tc>
          <w:tcPr>
            <w:tcW w:w="3544" w:type="dxa"/>
            <w:tcPrChange w:id="2103" w:author="Debbie Houldsworth" w:date="2020-05-12T16:43:00Z">
              <w:tcPr>
                <w:tcW w:w="3544" w:type="dxa"/>
                <w:gridSpan w:val="2"/>
              </w:tcPr>
            </w:tcPrChange>
          </w:tcPr>
          <w:p w14:paraId="276DF15D" w14:textId="77777777" w:rsidR="00CC40D1" w:rsidRDefault="00CC40D1" w:rsidP="008F7D5A">
            <w:pPr>
              <w:pStyle w:val="BodyText"/>
              <w:tabs>
                <w:tab w:val="clear" w:pos="4320"/>
                <w:tab w:val="clear" w:pos="5040"/>
                <w:tab w:val="left" w:pos="900"/>
              </w:tabs>
              <w:jc w:val="left"/>
              <w:rPr>
                <w:b/>
              </w:rPr>
            </w:pPr>
            <w:r>
              <w:rPr>
                <w:b/>
              </w:rPr>
              <w:t>“Registered”</w:t>
            </w:r>
          </w:p>
        </w:tc>
        <w:tc>
          <w:tcPr>
            <w:tcW w:w="5353" w:type="dxa"/>
            <w:gridSpan w:val="2"/>
            <w:vAlign w:val="center"/>
            <w:tcPrChange w:id="2104" w:author="Debbie Houldsworth" w:date="2020-05-12T16:43:00Z">
              <w:tcPr>
                <w:tcW w:w="5353" w:type="dxa"/>
                <w:gridSpan w:val="4"/>
              </w:tcPr>
            </w:tcPrChange>
          </w:tcPr>
          <w:p w14:paraId="3FD143D1" w14:textId="77777777" w:rsidR="00CC40D1" w:rsidRDefault="00CC40D1">
            <w:pPr>
              <w:pStyle w:val="BodyText"/>
              <w:jc w:val="left"/>
              <w:pPrChange w:id="2105" w:author="Debbie Houldsworth" w:date="2020-05-12T16:43:00Z">
                <w:pPr>
                  <w:pStyle w:val="BodyText"/>
                  <w:framePr w:hSpace="181" w:wrap="around" w:hAnchor="text" w:xAlign="center" w:yAlign="center"/>
                  <w:suppressOverlap/>
                </w:pPr>
              </w:pPrChange>
            </w:pPr>
            <w:r>
              <w:t xml:space="preserve">means the recording on the relevant MPAS Registration System of a Supplier as being responsible for a Metering Point from a particular date and </w:t>
            </w:r>
            <w:r>
              <w:rPr>
                <w:b/>
              </w:rPr>
              <w:t>“Registration”</w:t>
            </w:r>
            <w:r>
              <w:t xml:space="preserve"> shall be construed accordingly;</w:t>
            </w:r>
          </w:p>
        </w:tc>
      </w:tr>
      <w:tr w:rsidR="00CC40D1" w14:paraId="18633DB5" w14:textId="77777777" w:rsidTr="00E314F2">
        <w:trPr>
          <w:trPrChange w:id="2106" w:author="Debbie Houldsworth" w:date="2020-05-12T16:43:00Z">
            <w:trPr>
              <w:gridAfter w:val="0"/>
            </w:trPr>
          </w:trPrChange>
        </w:trPr>
        <w:tc>
          <w:tcPr>
            <w:tcW w:w="3544" w:type="dxa"/>
            <w:tcPrChange w:id="2107" w:author="Debbie Houldsworth" w:date="2020-05-12T16:43:00Z">
              <w:tcPr>
                <w:tcW w:w="3544" w:type="dxa"/>
                <w:gridSpan w:val="2"/>
              </w:tcPr>
            </w:tcPrChange>
          </w:tcPr>
          <w:p w14:paraId="207BDDF2" w14:textId="77777777" w:rsidR="00CC40D1" w:rsidRDefault="00CC40D1" w:rsidP="008F7D5A">
            <w:pPr>
              <w:pStyle w:val="BodyText"/>
              <w:tabs>
                <w:tab w:val="clear" w:pos="4320"/>
                <w:tab w:val="clear" w:pos="5040"/>
                <w:tab w:val="left" w:pos="900"/>
              </w:tabs>
              <w:jc w:val="left"/>
              <w:rPr>
                <w:b/>
              </w:rPr>
            </w:pPr>
            <w:r>
              <w:rPr>
                <w:b/>
              </w:rPr>
              <w:t>“Registration System”</w:t>
            </w:r>
          </w:p>
        </w:tc>
        <w:tc>
          <w:tcPr>
            <w:tcW w:w="5353" w:type="dxa"/>
            <w:gridSpan w:val="2"/>
            <w:vAlign w:val="center"/>
            <w:tcPrChange w:id="2108" w:author="Debbie Houldsworth" w:date="2020-05-12T16:43:00Z">
              <w:tcPr>
                <w:tcW w:w="5353" w:type="dxa"/>
                <w:gridSpan w:val="4"/>
              </w:tcPr>
            </w:tcPrChange>
          </w:tcPr>
          <w:p w14:paraId="4AFE49D5" w14:textId="77777777" w:rsidR="00CC40D1" w:rsidRDefault="00CC40D1">
            <w:pPr>
              <w:pStyle w:val="BodyText"/>
              <w:jc w:val="left"/>
              <w:pPrChange w:id="2109" w:author="Debbie Houldsworth" w:date="2020-05-12T16:43:00Z">
                <w:pPr>
                  <w:pStyle w:val="BodyText"/>
                  <w:framePr w:hSpace="181" w:wrap="around" w:hAnchor="text" w:xAlign="center" w:yAlign="center"/>
                  <w:suppressOverlap/>
                </w:pPr>
              </w:pPrChange>
            </w:pPr>
            <w:r>
              <w:t>means the information technology system used to hold details of Metering Point Registrations – either CMRS or the MPAS Registration System, as the context requires;</w:t>
            </w:r>
          </w:p>
        </w:tc>
      </w:tr>
      <w:tr w:rsidR="00CC40D1" w:rsidDel="00F02845" w14:paraId="4B232579" w14:textId="38C0B1EE" w:rsidTr="00E314F2">
        <w:trPr>
          <w:del w:id="2110" w:author="Debbie Houldsworth" w:date="2020-05-12T09:58:00Z"/>
          <w:trPrChange w:id="2111" w:author="Debbie Houldsworth" w:date="2020-05-12T16:43:00Z">
            <w:trPr>
              <w:gridAfter w:val="0"/>
            </w:trPr>
          </w:trPrChange>
        </w:trPr>
        <w:tc>
          <w:tcPr>
            <w:tcW w:w="3544" w:type="dxa"/>
            <w:tcPrChange w:id="2112" w:author="Debbie Houldsworth" w:date="2020-05-12T16:43:00Z">
              <w:tcPr>
                <w:tcW w:w="3544" w:type="dxa"/>
                <w:gridSpan w:val="2"/>
              </w:tcPr>
            </w:tcPrChange>
          </w:tcPr>
          <w:p w14:paraId="32430D9D" w14:textId="03C80E9C" w:rsidR="00CC40D1" w:rsidDel="00F02845" w:rsidRDefault="00CC40D1" w:rsidP="008F7D5A">
            <w:pPr>
              <w:pStyle w:val="BodyText"/>
              <w:tabs>
                <w:tab w:val="clear" w:pos="4320"/>
                <w:tab w:val="clear" w:pos="5040"/>
                <w:tab w:val="left" w:pos="900"/>
              </w:tabs>
              <w:jc w:val="left"/>
              <w:rPr>
                <w:del w:id="2113" w:author="Debbie Houldsworth" w:date="2020-05-12T09:58:00Z"/>
                <w:b/>
              </w:rPr>
            </w:pPr>
            <w:del w:id="2114" w:author="Debbie Houldsworth" w:date="2020-05-12T09:58:00Z">
              <w:r w:rsidDel="00F02845">
                <w:rPr>
                  <w:b/>
                </w:rPr>
                <w:delText>“Registration Transaction Number”</w:delText>
              </w:r>
            </w:del>
          </w:p>
          <w:p w14:paraId="516E171A" w14:textId="708B8E95" w:rsidR="00CC40D1" w:rsidDel="00F02845" w:rsidRDefault="00CC40D1" w:rsidP="008F7D5A">
            <w:pPr>
              <w:pStyle w:val="BodyText"/>
              <w:tabs>
                <w:tab w:val="clear" w:pos="4320"/>
                <w:tab w:val="clear" w:pos="5040"/>
                <w:tab w:val="left" w:pos="900"/>
              </w:tabs>
              <w:jc w:val="left"/>
              <w:rPr>
                <w:del w:id="2115" w:author="Debbie Houldsworth" w:date="2020-05-12T09:58:00Z"/>
                <w:b/>
              </w:rPr>
            </w:pPr>
            <w:del w:id="2116" w:author="Debbie Houldsworth" w:date="2020-05-12T09:58:00Z">
              <w:r w:rsidRPr="002D11C1" w:rsidDel="00F02845">
                <w:rPr>
                  <w:b/>
                </w:rPr>
                <w:delText>"Regulation"</w:delText>
              </w:r>
            </w:del>
          </w:p>
        </w:tc>
        <w:tc>
          <w:tcPr>
            <w:tcW w:w="5353" w:type="dxa"/>
            <w:gridSpan w:val="2"/>
            <w:vAlign w:val="center"/>
            <w:tcPrChange w:id="2117" w:author="Debbie Houldsworth" w:date="2020-05-12T16:43:00Z">
              <w:tcPr>
                <w:tcW w:w="5353" w:type="dxa"/>
                <w:gridSpan w:val="4"/>
              </w:tcPr>
            </w:tcPrChange>
          </w:tcPr>
          <w:p w14:paraId="07791CD6" w14:textId="785BA9C6" w:rsidR="00CC40D1" w:rsidDel="00F02845" w:rsidRDefault="00CC40D1">
            <w:pPr>
              <w:pStyle w:val="BodyText"/>
              <w:jc w:val="left"/>
              <w:rPr>
                <w:del w:id="2118" w:author="Debbie Houldsworth" w:date="2020-05-12T09:58:00Z"/>
              </w:rPr>
              <w:pPrChange w:id="2119" w:author="Debbie Houldsworth" w:date="2020-05-12T16:43:00Z">
                <w:pPr>
                  <w:pStyle w:val="BodyText"/>
                </w:pPr>
              </w:pPrChange>
            </w:pPr>
            <w:del w:id="2120" w:author="Debbie Houldsworth" w:date="2020-05-12T09:58:00Z">
              <w:r w:rsidDel="00F02845">
                <w:delText>means the reference number generated upon Registration;</w:delText>
              </w:r>
            </w:del>
          </w:p>
          <w:p w14:paraId="4C53EFCB" w14:textId="3FE113C8" w:rsidR="00CC40D1" w:rsidDel="00F02845" w:rsidRDefault="00CC40D1">
            <w:pPr>
              <w:pStyle w:val="BodyText"/>
              <w:jc w:val="left"/>
              <w:rPr>
                <w:del w:id="2121" w:author="Debbie Houldsworth" w:date="2020-05-12T09:58:00Z"/>
              </w:rPr>
              <w:pPrChange w:id="2122" w:author="Debbie Houldsworth" w:date="2020-05-12T16:43:00Z">
                <w:pPr>
                  <w:pStyle w:val="BodyText"/>
                </w:pPr>
              </w:pPrChange>
            </w:pPr>
            <w:del w:id="2123" w:author="Debbie Houldsworth" w:date="2020-05-12T09:58:00Z">
              <w:r w:rsidRPr="004B64E8" w:rsidDel="00F02845">
                <w:delText>means Regulation 2009/714/EC of the European Parliament and of the Council of 13 July 2009 on conditions for access to the network for cross-border exchange in electricity and repealing Regulation 2003/1228/EC</w:delText>
              </w:r>
              <w:r w:rsidRPr="002D11C1" w:rsidDel="00F02845">
                <w:delText>;</w:delText>
              </w:r>
            </w:del>
          </w:p>
        </w:tc>
      </w:tr>
      <w:tr w:rsidR="00CC40D1" w:rsidDel="00F02845" w14:paraId="3BF9C968" w14:textId="0B59A3D3" w:rsidTr="00E314F2">
        <w:trPr>
          <w:del w:id="2124" w:author="Debbie Houldsworth" w:date="2020-05-12T09:58:00Z"/>
          <w:trPrChange w:id="2125" w:author="Debbie Houldsworth" w:date="2020-05-12T16:43:00Z">
            <w:trPr>
              <w:gridAfter w:val="0"/>
            </w:trPr>
          </w:trPrChange>
        </w:trPr>
        <w:tc>
          <w:tcPr>
            <w:tcW w:w="3544" w:type="dxa"/>
            <w:tcPrChange w:id="2126" w:author="Debbie Houldsworth" w:date="2020-05-12T16:43:00Z">
              <w:tcPr>
                <w:tcW w:w="3544" w:type="dxa"/>
                <w:gridSpan w:val="2"/>
              </w:tcPr>
            </w:tcPrChange>
          </w:tcPr>
          <w:p w14:paraId="1E616DEC" w14:textId="0D122DA3" w:rsidR="00CC40D1" w:rsidDel="00F02845" w:rsidRDefault="00CC40D1" w:rsidP="00B73C6A">
            <w:pPr>
              <w:pStyle w:val="BodyText"/>
              <w:tabs>
                <w:tab w:val="clear" w:pos="4320"/>
                <w:tab w:val="clear" w:pos="5040"/>
                <w:tab w:val="left" w:pos="900"/>
              </w:tabs>
              <w:jc w:val="left"/>
              <w:rPr>
                <w:del w:id="2127" w:author="Debbie Houldsworth" w:date="2020-05-12T09:58:00Z"/>
                <w:b/>
              </w:rPr>
            </w:pPr>
            <w:del w:id="2128" w:author="Debbie Houldsworth" w:date="2020-05-12T09:58:00Z">
              <w:r w:rsidDel="00F02845">
                <w:rPr>
                  <w:b/>
                </w:rPr>
                <w:delText>“Reject”</w:delText>
              </w:r>
            </w:del>
          </w:p>
        </w:tc>
        <w:tc>
          <w:tcPr>
            <w:tcW w:w="5353" w:type="dxa"/>
            <w:gridSpan w:val="2"/>
            <w:vAlign w:val="center"/>
            <w:tcPrChange w:id="2129" w:author="Debbie Houldsworth" w:date="2020-05-12T16:43:00Z">
              <w:tcPr>
                <w:tcW w:w="5353" w:type="dxa"/>
                <w:gridSpan w:val="4"/>
              </w:tcPr>
            </w:tcPrChange>
          </w:tcPr>
          <w:p w14:paraId="1AC2BDD8" w14:textId="7D42EBB6" w:rsidR="00CC40D1" w:rsidDel="00F02845" w:rsidRDefault="00CC40D1">
            <w:pPr>
              <w:pStyle w:val="BodyText"/>
              <w:tabs>
                <w:tab w:val="clear" w:pos="4320"/>
              </w:tabs>
              <w:ind w:left="34" w:firstLine="7"/>
              <w:jc w:val="left"/>
              <w:rPr>
                <w:del w:id="2130" w:author="Debbie Houldsworth" w:date="2020-05-12T09:58:00Z"/>
              </w:rPr>
              <w:pPrChange w:id="2131" w:author="Debbie Houldsworth" w:date="2020-05-12T16:43:00Z">
                <w:pPr>
                  <w:pStyle w:val="BodyText"/>
                  <w:tabs>
                    <w:tab w:val="clear" w:pos="4320"/>
                  </w:tabs>
                  <w:ind w:left="34" w:firstLine="7"/>
                </w:pPr>
              </w:pPrChange>
            </w:pPr>
            <w:del w:id="2132" w:author="Debbie Houldsworth" w:date="2020-05-12T09:58:00Z">
              <w:r w:rsidDel="00F02845">
                <w:delText xml:space="preserve">means, in relation to a Message or File, to reject such Message or File on the grounds that it does not comply with the relevant MPAS Validation Procedures and </w:delText>
              </w:r>
              <w:r w:rsidDel="00F02845">
                <w:rPr>
                  <w:b/>
                </w:rPr>
                <w:delText>“Rejection”</w:delText>
              </w:r>
              <w:r w:rsidDel="00F02845">
                <w:delText xml:space="preserve"> shall be construed accordingly.  For the avoidance of doubt, rejection shall not involve any subjective judgement by the MPAS Provider;</w:delText>
              </w:r>
            </w:del>
          </w:p>
        </w:tc>
      </w:tr>
      <w:tr w:rsidR="00CC40D1" w:rsidDel="00F02845" w14:paraId="38126818" w14:textId="454F5FE6" w:rsidTr="00E314F2">
        <w:trPr>
          <w:del w:id="2133" w:author="Debbie Houldsworth" w:date="2020-05-12T09:58:00Z"/>
          <w:trPrChange w:id="2134" w:author="Debbie Houldsworth" w:date="2020-05-12T16:43:00Z">
            <w:trPr>
              <w:gridAfter w:val="0"/>
            </w:trPr>
          </w:trPrChange>
        </w:trPr>
        <w:tc>
          <w:tcPr>
            <w:tcW w:w="3544" w:type="dxa"/>
            <w:tcPrChange w:id="2135" w:author="Debbie Houldsworth" w:date="2020-05-12T16:43:00Z">
              <w:tcPr>
                <w:tcW w:w="3544" w:type="dxa"/>
                <w:gridSpan w:val="2"/>
              </w:tcPr>
            </w:tcPrChange>
          </w:tcPr>
          <w:p w14:paraId="78B06E9F" w14:textId="42F57E50" w:rsidR="00CC40D1" w:rsidDel="00F02845" w:rsidRDefault="00CC40D1" w:rsidP="00B73C6A">
            <w:pPr>
              <w:pStyle w:val="BodyText"/>
              <w:tabs>
                <w:tab w:val="clear" w:pos="4320"/>
                <w:tab w:val="clear" w:pos="5040"/>
                <w:tab w:val="left" w:pos="900"/>
              </w:tabs>
              <w:spacing w:after="0"/>
              <w:jc w:val="left"/>
              <w:rPr>
                <w:del w:id="2136" w:author="Debbie Houldsworth" w:date="2020-05-12T09:58:00Z"/>
                <w:b/>
              </w:rPr>
            </w:pPr>
            <w:del w:id="2137" w:author="Debbie Houldsworth" w:date="2020-05-12T09:58:00Z">
              <w:r w:rsidDel="00F02845">
                <w:rPr>
                  <w:b/>
                </w:rPr>
                <w:delText>“Related Metering Points”</w:delText>
              </w:r>
            </w:del>
          </w:p>
        </w:tc>
        <w:tc>
          <w:tcPr>
            <w:tcW w:w="5353" w:type="dxa"/>
            <w:gridSpan w:val="2"/>
            <w:vAlign w:val="center"/>
            <w:tcPrChange w:id="2138" w:author="Debbie Houldsworth" w:date="2020-05-12T16:43:00Z">
              <w:tcPr>
                <w:tcW w:w="5353" w:type="dxa"/>
                <w:gridSpan w:val="4"/>
              </w:tcPr>
            </w:tcPrChange>
          </w:tcPr>
          <w:p w14:paraId="2390D3C8" w14:textId="7803C176" w:rsidR="00CC40D1" w:rsidDel="00F02845" w:rsidRDefault="00CC40D1">
            <w:pPr>
              <w:pStyle w:val="BodyText"/>
              <w:tabs>
                <w:tab w:val="clear" w:pos="4320"/>
              </w:tabs>
              <w:ind w:firstLine="7"/>
              <w:jc w:val="left"/>
              <w:rPr>
                <w:del w:id="2139" w:author="Debbie Houldsworth" w:date="2020-05-12T09:58:00Z"/>
              </w:rPr>
              <w:pPrChange w:id="2140" w:author="Debbie Houldsworth" w:date="2020-05-12T16:43:00Z">
                <w:pPr>
                  <w:pStyle w:val="BodyText"/>
                  <w:tabs>
                    <w:tab w:val="clear" w:pos="4320"/>
                  </w:tabs>
                  <w:ind w:firstLine="7"/>
                </w:pPr>
              </w:pPrChange>
            </w:pPr>
            <w:del w:id="2141" w:author="Debbie Houldsworth" w:date="2020-05-12T09:58:00Z">
              <w:r w:rsidDel="00F02845">
                <w:delText>means, as the context requires:</w:delText>
              </w:r>
            </w:del>
          </w:p>
          <w:p w14:paraId="0619699D" w14:textId="6E7F0FD9" w:rsidR="00CC40D1" w:rsidDel="00F02845" w:rsidRDefault="00CC40D1">
            <w:pPr>
              <w:pStyle w:val="MRATable-hangingindent"/>
              <w:rPr>
                <w:del w:id="2142" w:author="Debbie Houldsworth" w:date="2020-05-12T09:58:00Z"/>
              </w:rPr>
              <w:pPrChange w:id="2143" w:author="Debbie Houldsworth" w:date="2020-05-12T16:43:00Z">
                <w:pPr>
                  <w:pStyle w:val="MRATable-hangingindent"/>
                  <w:jc w:val="both"/>
                </w:pPr>
              </w:pPrChange>
            </w:pPr>
            <w:del w:id="2144" w:author="Debbie Houldsworth" w:date="2020-05-12T09:58:00Z">
              <w:r w:rsidDel="00F02845">
                <w:delText>(a)</w:delText>
              </w:r>
              <w:r w:rsidDel="00F02845">
                <w:tab/>
                <w:delText>two or more Metering Points (other than Export Metering Points and Pseudo Metering Points) that supply the same customer and are located at the same (or any part of the same) Premises; or</w:delText>
              </w:r>
            </w:del>
          </w:p>
          <w:p w14:paraId="17F56A3A" w14:textId="14D431CF" w:rsidR="00CC40D1" w:rsidDel="00F02845" w:rsidRDefault="00CC40D1">
            <w:pPr>
              <w:pStyle w:val="MRATable-hangingindent"/>
              <w:rPr>
                <w:del w:id="2145" w:author="Debbie Houldsworth" w:date="2020-05-12T09:58:00Z"/>
              </w:rPr>
              <w:pPrChange w:id="2146" w:author="Debbie Houldsworth" w:date="2020-05-12T16:43:00Z">
                <w:pPr>
                  <w:pStyle w:val="MRATable-hangingindent"/>
                  <w:jc w:val="both"/>
                </w:pPr>
              </w:pPrChange>
            </w:pPr>
            <w:del w:id="2147" w:author="Debbie Houldsworth" w:date="2020-05-12T09:58:00Z">
              <w:r w:rsidDel="00F02845">
                <w:delText>(b)</w:delText>
              </w:r>
              <w:r w:rsidDel="00F02845">
                <w:tab/>
                <w:delText>two or more Metering Points (other than Export Metering Points and Pseudo Metering Points) relating to Unmetered Supplies the Supply Numbers attributable to which are stated within a single Unmetered Supplies Certificate issued by the Distribution Business;</w:delText>
              </w:r>
            </w:del>
          </w:p>
          <w:p w14:paraId="3CF903C5" w14:textId="0B0E7947" w:rsidR="00CC40D1" w:rsidDel="00F02845" w:rsidRDefault="00CC40D1">
            <w:pPr>
              <w:pStyle w:val="BodyText"/>
              <w:tabs>
                <w:tab w:val="clear" w:pos="4320"/>
              </w:tabs>
              <w:jc w:val="left"/>
              <w:rPr>
                <w:del w:id="2148" w:author="Debbie Houldsworth" w:date="2020-05-12T09:58:00Z"/>
              </w:rPr>
              <w:pPrChange w:id="2149" w:author="Debbie Houldsworth" w:date="2020-05-12T16:43:00Z">
                <w:pPr>
                  <w:pStyle w:val="BodyText"/>
                  <w:tabs>
                    <w:tab w:val="clear" w:pos="4320"/>
                  </w:tabs>
                </w:pPr>
              </w:pPrChange>
            </w:pPr>
            <w:del w:id="2150" w:author="Debbie Houldsworth" w:date="2020-05-12T09:58:00Z">
              <w:r w:rsidDel="00F02845">
                <w:delText xml:space="preserve">in either case in circumstances where the charges applied for electricity supplied through those Metering Points are mutually conditional; </w:delText>
              </w:r>
            </w:del>
          </w:p>
        </w:tc>
      </w:tr>
      <w:tr w:rsidR="00CC40D1" w14:paraId="5CD2F4E7" w14:textId="77777777" w:rsidTr="00E314F2">
        <w:trPr>
          <w:trPrChange w:id="2151" w:author="Debbie Houldsworth" w:date="2020-05-12T16:43:00Z">
            <w:trPr>
              <w:gridAfter w:val="0"/>
            </w:trPr>
          </w:trPrChange>
        </w:trPr>
        <w:tc>
          <w:tcPr>
            <w:tcW w:w="3544" w:type="dxa"/>
            <w:tcPrChange w:id="2152" w:author="Debbie Houldsworth" w:date="2020-05-12T16:43:00Z">
              <w:tcPr>
                <w:tcW w:w="3544" w:type="dxa"/>
                <w:gridSpan w:val="2"/>
              </w:tcPr>
            </w:tcPrChange>
          </w:tcPr>
          <w:p w14:paraId="35303E28" w14:textId="77777777" w:rsidR="00CC40D1" w:rsidRDefault="00CC40D1" w:rsidP="00E314F2">
            <w:pPr>
              <w:pStyle w:val="BodyText"/>
              <w:tabs>
                <w:tab w:val="clear" w:pos="4320"/>
                <w:tab w:val="clear" w:pos="5040"/>
                <w:tab w:val="left" w:pos="900"/>
              </w:tabs>
              <w:spacing w:after="0"/>
              <w:jc w:val="left"/>
              <w:rPr>
                <w:b/>
              </w:rPr>
            </w:pPr>
            <w:r>
              <w:rPr>
                <w:b/>
              </w:rPr>
              <w:t>“Related Undertaking”</w:t>
            </w:r>
          </w:p>
        </w:tc>
        <w:tc>
          <w:tcPr>
            <w:tcW w:w="5353" w:type="dxa"/>
            <w:gridSpan w:val="2"/>
            <w:vAlign w:val="center"/>
            <w:tcPrChange w:id="2153" w:author="Debbie Houldsworth" w:date="2020-05-12T16:43:00Z">
              <w:tcPr>
                <w:tcW w:w="5353" w:type="dxa"/>
                <w:gridSpan w:val="4"/>
              </w:tcPr>
            </w:tcPrChange>
          </w:tcPr>
          <w:p w14:paraId="16CD4B6B" w14:textId="77777777" w:rsidR="00CC40D1" w:rsidRDefault="00CC40D1">
            <w:pPr>
              <w:pStyle w:val="BodyText"/>
              <w:tabs>
                <w:tab w:val="clear" w:pos="4320"/>
              </w:tabs>
              <w:ind w:firstLine="7"/>
              <w:jc w:val="left"/>
              <w:pPrChange w:id="2154" w:author="Debbie Houldsworth" w:date="2020-05-12T16:43:00Z">
                <w:pPr>
                  <w:pStyle w:val="BodyText"/>
                  <w:framePr w:hSpace="181" w:wrap="around" w:hAnchor="text" w:xAlign="center" w:yAlign="center"/>
                  <w:tabs>
                    <w:tab w:val="clear" w:pos="4320"/>
                  </w:tabs>
                  <w:ind w:firstLine="7"/>
                  <w:suppressOverlap/>
                </w:pPr>
              </w:pPrChange>
            </w:pPr>
            <w:r>
              <w:t>in relation to any party means any undertaking in which that party has a participating interest as defined by section 260 of the Companies Act 1985;</w:t>
            </w:r>
          </w:p>
        </w:tc>
      </w:tr>
      <w:tr w:rsidR="00CC40D1" w:rsidDel="00F02845" w14:paraId="3561BAE7" w14:textId="1A5C0B42" w:rsidTr="00E314F2">
        <w:trPr>
          <w:del w:id="2155" w:author="Debbie Houldsworth" w:date="2020-05-12T09:58:00Z"/>
          <w:trPrChange w:id="2156" w:author="Debbie Houldsworth" w:date="2020-05-12T16:43:00Z">
            <w:trPr>
              <w:gridAfter w:val="0"/>
            </w:trPr>
          </w:trPrChange>
        </w:trPr>
        <w:tc>
          <w:tcPr>
            <w:tcW w:w="3544" w:type="dxa"/>
            <w:tcPrChange w:id="2157" w:author="Debbie Houldsworth" w:date="2020-05-12T16:43:00Z">
              <w:tcPr>
                <w:tcW w:w="3544" w:type="dxa"/>
                <w:gridSpan w:val="2"/>
              </w:tcPr>
            </w:tcPrChange>
          </w:tcPr>
          <w:p w14:paraId="240A2221" w14:textId="42CFBBB6" w:rsidR="00CC40D1" w:rsidDel="00F02845" w:rsidRDefault="00CC40D1" w:rsidP="008F7D5A">
            <w:pPr>
              <w:pStyle w:val="BodyText"/>
              <w:tabs>
                <w:tab w:val="clear" w:pos="4320"/>
                <w:tab w:val="clear" w:pos="5040"/>
                <w:tab w:val="left" w:pos="900"/>
              </w:tabs>
              <w:spacing w:after="0"/>
              <w:jc w:val="left"/>
              <w:rPr>
                <w:del w:id="2158" w:author="Debbie Houldsworth" w:date="2020-05-12T09:58:00Z"/>
                <w:b/>
              </w:rPr>
            </w:pPr>
            <w:del w:id="2159" w:author="Debbie Houldsworth" w:date="2020-05-12T09:58:00Z">
              <w:r w:rsidDel="00F02845">
                <w:rPr>
                  <w:b/>
                </w:rPr>
                <w:delText>“Relevant Exempt Supplier”</w:delText>
              </w:r>
            </w:del>
          </w:p>
        </w:tc>
        <w:tc>
          <w:tcPr>
            <w:tcW w:w="5353" w:type="dxa"/>
            <w:gridSpan w:val="2"/>
            <w:vAlign w:val="center"/>
            <w:tcPrChange w:id="2160" w:author="Debbie Houldsworth" w:date="2020-05-12T16:43:00Z">
              <w:tcPr>
                <w:tcW w:w="5353" w:type="dxa"/>
                <w:gridSpan w:val="4"/>
              </w:tcPr>
            </w:tcPrChange>
          </w:tcPr>
          <w:p w14:paraId="33CC0828" w14:textId="261F5065" w:rsidR="00CC40D1" w:rsidDel="00F02845" w:rsidRDefault="00CC40D1">
            <w:pPr>
              <w:pStyle w:val="BodyText"/>
              <w:tabs>
                <w:tab w:val="clear" w:pos="4320"/>
              </w:tabs>
              <w:ind w:firstLine="7"/>
              <w:jc w:val="left"/>
              <w:rPr>
                <w:del w:id="2161" w:author="Debbie Houldsworth" w:date="2020-05-12T09:58:00Z"/>
              </w:rPr>
              <w:pPrChange w:id="2162" w:author="Debbie Houldsworth" w:date="2020-05-12T16:43:00Z">
                <w:pPr>
                  <w:pStyle w:val="BodyText"/>
                  <w:tabs>
                    <w:tab w:val="clear" w:pos="4320"/>
                  </w:tabs>
                  <w:ind w:firstLine="7"/>
                </w:pPr>
              </w:pPrChange>
            </w:pPr>
            <w:del w:id="2163" w:author="Debbie Houldsworth" w:date="2020-05-12T09:58:00Z">
              <w:r w:rsidDel="00F02845">
                <w:delText>has the meaning given to that term in the  Distribution Connection and Use of System Agreement;</w:delText>
              </w:r>
            </w:del>
          </w:p>
        </w:tc>
      </w:tr>
      <w:tr w:rsidR="00CC40D1" w14:paraId="607F1862" w14:textId="77777777" w:rsidTr="00E314F2">
        <w:trPr>
          <w:trPrChange w:id="2164" w:author="Debbie Houldsworth" w:date="2020-05-12T16:43:00Z">
            <w:trPr>
              <w:gridAfter w:val="0"/>
            </w:trPr>
          </w:trPrChange>
        </w:trPr>
        <w:tc>
          <w:tcPr>
            <w:tcW w:w="3544" w:type="dxa"/>
            <w:tcPrChange w:id="2165" w:author="Debbie Houldsworth" w:date="2020-05-12T16:43:00Z">
              <w:tcPr>
                <w:tcW w:w="3544" w:type="dxa"/>
                <w:gridSpan w:val="2"/>
              </w:tcPr>
            </w:tcPrChange>
          </w:tcPr>
          <w:p w14:paraId="014BF7A1" w14:textId="77777777" w:rsidR="00CC40D1" w:rsidRDefault="00CC40D1" w:rsidP="00E314F2">
            <w:pPr>
              <w:pStyle w:val="BodyText"/>
              <w:tabs>
                <w:tab w:val="clear" w:pos="4320"/>
                <w:tab w:val="clear" w:pos="5040"/>
                <w:tab w:val="left" w:pos="900"/>
              </w:tabs>
              <w:spacing w:after="0"/>
              <w:jc w:val="left"/>
              <w:rPr>
                <w:b/>
              </w:rPr>
            </w:pPr>
            <w:r>
              <w:rPr>
                <w:b/>
              </w:rPr>
              <w:t>“Relevant Instruments”</w:t>
            </w:r>
          </w:p>
        </w:tc>
        <w:tc>
          <w:tcPr>
            <w:tcW w:w="5353" w:type="dxa"/>
            <w:gridSpan w:val="2"/>
            <w:vAlign w:val="center"/>
            <w:tcPrChange w:id="2166" w:author="Debbie Houldsworth" w:date="2020-05-12T16:43:00Z">
              <w:tcPr>
                <w:tcW w:w="5353" w:type="dxa"/>
                <w:gridSpan w:val="4"/>
              </w:tcPr>
            </w:tcPrChange>
          </w:tcPr>
          <w:p w14:paraId="5A678872" w14:textId="77777777" w:rsidR="00CC40D1" w:rsidRDefault="00CC40D1">
            <w:pPr>
              <w:pStyle w:val="BodyText"/>
              <w:tabs>
                <w:tab w:val="clear" w:pos="4320"/>
              </w:tabs>
              <w:ind w:firstLine="7"/>
              <w:jc w:val="left"/>
              <w:pPrChange w:id="2167" w:author="Debbie Houldsworth" w:date="2020-05-12T16:43:00Z">
                <w:pPr>
                  <w:pStyle w:val="BodyText"/>
                  <w:framePr w:hSpace="181" w:wrap="around" w:hAnchor="text" w:xAlign="center" w:yAlign="center"/>
                  <w:tabs>
                    <w:tab w:val="clear" w:pos="4320"/>
                  </w:tabs>
                  <w:ind w:firstLine="7"/>
                  <w:suppressOverlap/>
                </w:pPr>
              </w:pPrChange>
            </w:pPr>
            <w:r>
              <w:t>means:</w:t>
            </w:r>
          </w:p>
          <w:p w14:paraId="50EA56A7" w14:textId="77777777" w:rsidR="00CC40D1" w:rsidRDefault="00CC40D1">
            <w:pPr>
              <w:pStyle w:val="BodyText"/>
              <w:numPr>
                <w:ilvl w:val="0"/>
                <w:numId w:val="4"/>
              </w:numPr>
              <w:tabs>
                <w:tab w:val="clear" w:pos="720"/>
                <w:tab w:val="clear" w:pos="4320"/>
                <w:tab w:val="left" w:pos="742"/>
              </w:tabs>
              <w:ind w:hanging="545"/>
              <w:jc w:val="left"/>
              <w:pPrChange w:id="2168" w:author="Debbie Houldsworth" w:date="2020-05-12T16:43:00Z">
                <w:pPr>
                  <w:pStyle w:val="BodyText"/>
                  <w:framePr w:hSpace="181" w:wrap="around" w:hAnchor="text" w:xAlign="center" w:yAlign="center"/>
                  <w:numPr>
                    <w:numId w:val="4"/>
                  </w:numPr>
                  <w:tabs>
                    <w:tab w:val="clear" w:pos="4320"/>
                    <w:tab w:val="left" w:pos="742"/>
                  </w:tabs>
                  <w:ind w:left="720" w:hanging="545"/>
                  <w:suppressOverlap/>
                </w:pPr>
              </w:pPrChange>
            </w:pPr>
            <w:bookmarkStart w:id="2169" w:name="_Ref4474884"/>
            <w:r>
              <w:t>the Act and all subordinate legislation made under the Act;</w:t>
            </w:r>
            <w:bookmarkEnd w:id="2169"/>
          </w:p>
          <w:p w14:paraId="490B36C9" w14:textId="77777777" w:rsidR="00CC40D1" w:rsidRDefault="00CC40D1">
            <w:pPr>
              <w:pStyle w:val="BodyText"/>
              <w:numPr>
                <w:ilvl w:val="0"/>
                <w:numId w:val="4"/>
              </w:numPr>
              <w:tabs>
                <w:tab w:val="clear" w:pos="720"/>
                <w:tab w:val="clear" w:pos="4320"/>
                <w:tab w:val="left" w:pos="742"/>
              </w:tabs>
              <w:ind w:hanging="545"/>
              <w:jc w:val="left"/>
              <w:pPrChange w:id="2170" w:author="Debbie Houldsworth" w:date="2020-05-12T16:43:00Z">
                <w:pPr>
                  <w:pStyle w:val="BodyText"/>
                  <w:framePr w:hSpace="181" w:wrap="around" w:hAnchor="text" w:xAlign="center" w:yAlign="center"/>
                  <w:numPr>
                    <w:numId w:val="4"/>
                  </w:numPr>
                  <w:tabs>
                    <w:tab w:val="clear" w:pos="4320"/>
                    <w:tab w:val="left" w:pos="742"/>
                  </w:tabs>
                  <w:ind w:left="720" w:hanging="545"/>
                  <w:suppressOverlap/>
                </w:pPr>
              </w:pPrChange>
            </w:pPr>
            <w:r>
              <w:t>Chapter 1 of Part 1 of the Energy Act 2011 and all subordinate legislation made under it;</w:t>
            </w:r>
          </w:p>
          <w:p w14:paraId="4E4188FF" w14:textId="77777777" w:rsidR="00CC40D1" w:rsidRDefault="00CC40D1">
            <w:pPr>
              <w:pStyle w:val="BodyText"/>
              <w:numPr>
                <w:ilvl w:val="0"/>
                <w:numId w:val="4"/>
              </w:numPr>
              <w:tabs>
                <w:tab w:val="clear" w:pos="720"/>
                <w:tab w:val="clear" w:pos="4320"/>
                <w:tab w:val="left" w:pos="742"/>
              </w:tabs>
              <w:ind w:hanging="545"/>
              <w:jc w:val="left"/>
              <w:pPrChange w:id="2171" w:author="Debbie Houldsworth" w:date="2020-05-12T16:43:00Z">
                <w:pPr>
                  <w:pStyle w:val="BodyText"/>
                  <w:framePr w:hSpace="181" w:wrap="around" w:hAnchor="text" w:xAlign="center" w:yAlign="center"/>
                  <w:numPr>
                    <w:numId w:val="4"/>
                  </w:numPr>
                  <w:tabs>
                    <w:tab w:val="clear" w:pos="4320"/>
                    <w:tab w:val="left" w:pos="742"/>
                  </w:tabs>
                  <w:ind w:left="720" w:hanging="545"/>
                  <w:suppressOverlap/>
                </w:pPr>
              </w:pPrChange>
            </w:pPr>
            <w:r>
              <w:t>the Data Protection Act and all subordinate legislation made under it;</w:t>
            </w:r>
          </w:p>
          <w:p w14:paraId="43317F85" w14:textId="77777777" w:rsidR="00CC40D1" w:rsidRDefault="00CC40D1">
            <w:pPr>
              <w:pStyle w:val="BodyText"/>
              <w:numPr>
                <w:ilvl w:val="0"/>
                <w:numId w:val="4"/>
              </w:numPr>
              <w:tabs>
                <w:tab w:val="clear" w:pos="720"/>
                <w:tab w:val="clear" w:pos="4320"/>
                <w:tab w:val="left" w:pos="742"/>
              </w:tabs>
              <w:ind w:hanging="545"/>
              <w:jc w:val="left"/>
              <w:pPrChange w:id="2172" w:author="Debbie Houldsworth" w:date="2020-05-12T16:43:00Z">
                <w:pPr>
                  <w:pStyle w:val="BodyText"/>
                  <w:framePr w:hSpace="181" w:wrap="around" w:hAnchor="text" w:xAlign="center" w:yAlign="center"/>
                  <w:numPr>
                    <w:numId w:val="4"/>
                  </w:numPr>
                  <w:tabs>
                    <w:tab w:val="clear" w:pos="4320"/>
                    <w:tab w:val="left" w:pos="742"/>
                  </w:tabs>
                  <w:ind w:left="720" w:hanging="545"/>
                  <w:suppressOverlap/>
                </w:pPr>
              </w:pPrChange>
            </w:pPr>
            <w:r>
              <w:t xml:space="preserve">any Electricity Distribution Licence </w:t>
            </w:r>
            <w:del w:id="2173" w:author="Debbie Houldsworth" w:date="2020-05-13T10:48:00Z">
              <w:r w:rsidDel="00DB29BB">
                <w:delText xml:space="preserve"> </w:delText>
              </w:r>
            </w:del>
            <w:r>
              <w:t>and any Electricity Supply Licence and any determination or notice made or issued by the Authority pursuant to the terms thereof;</w:t>
            </w:r>
          </w:p>
          <w:p w14:paraId="5CF5E5D6" w14:textId="77777777" w:rsidR="00CC40D1" w:rsidRDefault="00CC40D1">
            <w:pPr>
              <w:pStyle w:val="BodyText"/>
              <w:tabs>
                <w:tab w:val="clear" w:pos="4320"/>
              </w:tabs>
              <w:ind w:left="35"/>
              <w:jc w:val="left"/>
              <w:pPrChange w:id="2174" w:author="Debbie Houldsworth" w:date="2020-05-12T16:43:00Z">
                <w:pPr>
                  <w:pStyle w:val="BodyText"/>
                  <w:framePr w:hSpace="181" w:wrap="around" w:hAnchor="text" w:xAlign="center" w:yAlign="center"/>
                  <w:tabs>
                    <w:tab w:val="clear" w:pos="4320"/>
                  </w:tabs>
                  <w:ind w:left="35"/>
                  <w:suppressOverlap/>
                </w:pPr>
              </w:pPrChange>
            </w:pPr>
            <w:r>
              <w:t>and whether under any of the foregoing or otherwise, all authorisations, approvals, licences, exemptions, filings, registrations, notarisations, consents and other matters which are required, or which a Distribution Business acting in accordance with Good Industry Practice would obtain, in connection with the provision of the Services, of or from any Competent Authority;</w:t>
            </w:r>
          </w:p>
        </w:tc>
      </w:tr>
      <w:tr w:rsidR="00CC40D1" w:rsidDel="00F02845" w14:paraId="591AA727" w14:textId="1E2FBE65" w:rsidTr="00E314F2">
        <w:trPr>
          <w:del w:id="2175" w:author="Debbie Houldsworth" w:date="2020-05-12T09:58:00Z"/>
          <w:trPrChange w:id="2176" w:author="Debbie Houldsworth" w:date="2020-05-12T16:43:00Z">
            <w:trPr>
              <w:gridAfter w:val="0"/>
            </w:trPr>
          </w:trPrChange>
        </w:trPr>
        <w:tc>
          <w:tcPr>
            <w:tcW w:w="3544" w:type="dxa"/>
            <w:tcPrChange w:id="2177" w:author="Debbie Houldsworth" w:date="2020-05-12T16:43:00Z">
              <w:tcPr>
                <w:tcW w:w="3544" w:type="dxa"/>
                <w:gridSpan w:val="2"/>
              </w:tcPr>
            </w:tcPrChange>
          </w:tcPr>
          <w:p w14:paraId="06D7590C" w14:textId="62ABCF1C" w:rsidR="00CC40D1" w:rsidDel="00F02845" w:rsidRDefault="00CC40D1" w:rsidP="008F7D5A">
            <w:pPr>
              <w:pStyle w:val="BodyText"/>
              <w:tabs>
                <w:tab w:val="clear" w:pos="4320"/>
                <w:tab w:val="clear" w:pos="5040"/>
                <w:tab w:val="left" w:pos="900"/>
              </w:tabs>
              <w:spacing w:after="0"/>
              <w:jc w:val="left"/>
              <w:rPr>
                <w:del w:id="2178" w:author="Debbie Houldsworth" w:date="2020-05-12T09:58:00Z"/>
                <w:b/>
              </w:rPr>
            </w:pPr>
            <w:del w:id="2179" w:author="Debbie Houldsworth" w:date="2020-05-12T09:58:00Z">
              <w:r w:rsidDel="00F02845">
                <w:rPr>
                  <w:b/>
                </w:rPr>
                <w:delText>“Relevant MPAS Provider”</w:delText>
              </w:r>
            </w:del>
          </w:p>
        </w:tc>
        <w:tc>
          <w:tcPr>
            <w:tcW w:w="5353" w:type="dxa"/>
            <w:gridSpan w:val="2"/>
            <w:vAlign w:val="center"/>
            <w:tcPrChange w:id="2180" w:author="Debbie Houldsworth" w:date="2020-05-12T16:43:00Z">
              <w:tcPr>
                <w:tcW w:w="5353" w:type="dxa"/>
                <w:gridSpan w:val="4"/>
              </w:tcPr>
            </w:tcPrChange>
          </w:tcPr>
          <w:p w14:paraId="0E7FD4FD" w14:textId="3D2060D6" w:rsidR="00CC40D1" w:rsidDel="00F02845" w:rsidRDefault="00CC40D1">
            <w:pPr>
              <w:pStyle w:val="BodyText"/>
              <w:tabs>
                <w:tab w:val="clear" w:pos="4320"/>
              </w:tabs>
              <w:ind w:firstLine="7"/>
              <w:jc w:val="left"/>
              <w:rPr>
                <w:del w:id="2181" w:author="Debbie Houldsworth" w:date="2020-05-12T09:58:00Z"/>
              </w:rPr>
              <w:pPrChange w:id="2182" w:author="Debbie Houldsworth" w:date="2020-05-12T16:43:00Z">
                <w:pPr>
                  <w:pStyle w:val="BodyText"/>
                  <w:tabs>
                    <w:tab w:val="clear" w:pos="4320"/>
                  </w:tabs>
                  <w:ind w:firstLine="7"/>
                </w:pPr>
              </w:pPrChange>
            </w:pPr>
            <w:del w:id="2183" w:author="Debbie Houldsworth" w:date="2020-05-12T09:58:00Z">
              <w:r w:rsidDel="00F02845">
                <w:delText>has the meaning given to that term in Clause 15.1;</w:delText>
              </w:r>
            </w:del>
          </w:p>
        </w:tc>
      </w:tr>
      <w:tr w:rsidR="00CC40D1" w14:paraId="0854DA4D" w14:textId="77777777" w:rsidTr="00E314F2">
        <w:trPr>
          <w:trPrChange w:id="2184" w:author="Debbie Houldsworth" w:date="2020-05-12T16:43:00Z">
            <w:trPr>
              <w:gridAfter w:val="0"/>
            </w:trPr>
          </w:trPrChange>
        </w:trPr>
        <w:tc>
          <w:tcPr>
            <w:tcW w:w="3544" w:type="dxa"/>
            <w:tcPrChange w:id="2185" w:author="Debbie Houldsworth" w:date="2020-05-12T16:43:00Z">
              <w:tcPr>
                <w:tcW w:w="3544" w:type="dxa"/>
                <w:gridSpan w:val="2"/>
              </w:tcPr>
            </w:tcPrChange>
          </w:tcPr>
          <w:p w14:paraId="6E8B7AAD" w14:textId="77777777" w:rsidR="00CC40D1" w:rsidRDefault="00CC40D1" w:rsidP="00E314F2">
            <w:pPr>
              <w:pStyle w:val="BodyText"/>
              <w:tabs>
                <w:tab w:val="clear" w:pos="4320"/>
                <w:tab w:val="clear" w:pos="5040"/>
                <w:tab w:val="left" w:pos="900"/>
              </w:tabs>
              <w:spacing w:after="0"/>
              <w:jc w:val="left"/>
              <w:rPr>
                <w:b/>
              </w:rPr>
            </w:pPr>
            <w:r>
              <w:rPr>
                <w:b/>
              </w:rPr>
              <w:t>"Relevant Person"</w:t>
            </w:r>
          </w:p>
        </w:tc>
        <w:tc>
          <w:tcPr>
            <w:tcW w:w="5353" w:type="dxa"/>
            <w:gridSpan w:val="2"/>
            <w:vAlign w:val="center"/>
            <w:tcPrChange w:id="2186" w:author="Debbie Houldsworth" w:date="2020-05-12T16:43:00Z">
              <w:tcPr>
                <w:tcW w:w="5353" w:type="dxa"/>
                <w:gridSpan w:val="4"/>
              </w:tcPr>
            </w:tcPrChange>
          </w:tcPr>
          <w:p w14:paraId="77EE342F" w14:textId="77777777" w:rsidR="00CC40D1" w:rsidRDefault="00CC40D1">
            <w:pPr>
              <w:pStyle w:val="BodyText"/>
              <w:tabs>
                <w:tab w:val="clear" w:pos="4320"/>
              </w:tabs>
              <w:ind w:firstLine="7"/>
              <w:jc w:val="left"/>
              <w:pPrChange w:id="2187" w:author="Debbie Houldsworth" w:date="2020-05-12T16:43:00Z">
                <w:pPr>
                  <w:pStyle w:val="BodyText"/>
                  <w:framePr w:hSpace="181" w:wrap="around" w:hAnchor="text" w:xAlign="center" w:yAlign="center"/>
                  <w:tabs>
                    <w:tab w:val="clear" w:pos="4320"/>
                  </w:tabs>
                  <w:ind w:firstLine="7"/>
                  <w:suppressOverlap/>
                </w:pPr>
              </w:pPrChange>
            </w:pPr>
            <w:r>
              <w:t>means a person (other than a party) specified in this Agreement as having the right of appeal against a Non-Authority Approved Change Proposal;</w:t>
            </w:r>
          </w:p>
        </w:tc>
      </w:tr>
      <w:tr w:rsidR="00CC40D1" w:rsidDel="00F02845" w14:paraId="3919111B" w14:textId="62E4A66F" w:rsidTr="00E314F2">
        <w:trPr>
          <w:del w:id="2188" w:author="Debbie Houldsworth" w:date="2020-05-12T09:58:00Z"/>
          <w:trPrChange w:id="2189" w:author="Debbie Houldsworth" w:date="2020-05-12T16:43:00Z">
            <w:trPr>
              <w:gridAfter w:val="0"/>
            </w:trPr>
          </w:trPrChange>
        </w:trPr>
        <w:tc>
          <w:tcPr>
            <w:tcW w:w="3544" w:type="dxa"/>
            <w:tcPrChange w:id="2190" w:author="Debbie Houldsworth" w:date="2020-05-12T16:43:00Z">
              <w:tcPr>
                <w:tcW w:w="3544" w:type="dxa"/>
                <w:gridSpan w:val="2"/>
              </w:tcPr>
            </w:tcPrChange>
          </w:tcPr>
          <w:p w14:paraId="3A476CC0" w14:textId="47707BE4" w:rsidR="00CC40D1" w:rsidDel="00F02845" w:rsidRDefault="00CC40D1">
            <w:pPr>
              <w:pStyle w:val="BodyText"/>
              <w:jc w:val="left"/>
              <w:rPr>
                <w:del w:id="2191" w:author="Debbie Houldsworth" w:date="2020-05-12T09:58:00Z"/>
                <w:b/>
              </w:rPr>
              <w:pPrChange w:id="2192" w:author="Debbie Houldsworth" w:date="2020-05-12T11:06:00Z">
                <w:pPr>
                  <w:pStyle w:val="BodyText"/>
                </w:pPr>
              </w:pPrChange>
            </w:pPr>
            <w:del w:id="2193" w:author="Debbie Houldsworth" w:date="2020-05-12T09:58:00Z">
              <w:r w:rsidDel="00F02845">
                <w:rPr>
                  <w:b/>
                </w:rPr>
                <w:delText>“Reporting Party”</w:delText>
              </w:r>
            </w:del>
          </w:p>
        </w:tc>
        <w:tc>
          <w:tcPr>
            <w:tcW w:w="5353" w:type="dxa"/>
            <w:gridSpan w:val="2"/>
            <w:vAlign w:val="center"/>
            <w:tcPrChange w:id="2194" w:author="Debbie Houldsworth" w:date="2020-05-12T16:43:00Z">
              <w:tcPr>
                <w:tcW w:w="5353" w:type="dxa"/>
                <w:gridSpan w:val="4"/>
              </w:tcPr>
            </w:tcPrChange>
          </w:tcPr>
          <w:p w14:paraId="6123E51A" w14:textId="5D6E133B" w:rsidR="00CC40D1" w:rsidDel="00F02845" w:rsidRDefault="00CC40D1">
            <w:pPr>
              <w:pStyle w:val="BodyText"/>
              <w:jc w:val="left"/>
              <w:rPr>
                <w:del w:id="2195" w:author="Debbie Houldsworth" w:date="2020-05-12T09:58:00Z"/>
              </w:rPr>
              <w:pPrChange w:id="2196" w:author="Debbie Houldsworth" w:date="2020-05-12T16:43:00Z">
                <w:pPr>
                  <w:pStyle w:val="BodyText"/>
                </w:pPr>
              </w:pPrChange>
            </w:pPr>
            <w:del w:id="2197" w:author="Debbie Houldsworth" w:date="2020-05-12T09:58:00Z">
              <w:r w:rsidDel="00F02845">
                <w:delText>has the meaning given to that term in Clause 36.3;</w:delText>
              </w:r>
            </w:del>
          </w:p>
        </w:tc>
      </w:tr>
      <w:tr w:rsidR="00CC40D1" w:rsidDel="00F02845" w14:paraId="0C1F2DD7" w14:textId="592744C1" w:rsidTr="00E314F2">
        <w:trPr>
          <w:del w:id="2198" w:author="Debbie Houldsworth" w:date="2020-05-12T09:58:00Z"/>
          <w:trPrChange w:id="2199" w:author="Debbie Houldsworth" w:date="2020-05-12T16:43:00Z">
            <w:trPr>
              <w:gridAfter w:val="0"/>
            </w:trPr>
          </w:trPrChange>
        </w:trPr>
        <w:tc>
          <w:tcPr>
            <w:tcW w:w="3544" w:type="dxa"/>
            <w:tcPrChange w:id="2200" w:author="Debbie Houldsworth" w:date="2020-05-12T16:43:00Z">
              <w:tcPr>
                <w:tcW w:w="3544" w:type="dxa"/>
                <w:gridSpan w:val="2"/>
              </w:tcPr>
            </w:tcPrChange>
          </w:tcPr>
          <w:p w14:paraId="11B1F98D" w14:textId="23F1F72C" w:rsidR="00CC40D1" w:rsidDel="00F02845" w:rsidRDefault="00CC40D1" w:rsidP="00B73C6A">
            <w:pPr>
              <w:pStyle w:val="BodyText"/>
              <w:tabs>
                <w:tab w:val="clear" w:pos="4320"/>
                <w:tab w:val="clear" w:pos="5040"/>
                <w:tab w:val="left" w:pos="900"/>
              </w:tabs>
              <w:spacing w:after="0"/>
              <w:jc w:val="left"/>
              <w:rPr>
                <w:del w:id="2201" w:author="Debbie Houldsworth" w:date="2020-05-12T09:58:00Z"/>
                <w:b/>
              </w:rPr>
            </w:pPr>
            <w:del w:id="2202" w:author="Debbie Houldsworth" w:date="2020-05-12T09:58:00Z">
              <w:r w:rsidDel="00F02845">
                <w:rPr>
                  <w:b/>
                </w:rPr>
                <w:delText>“Re-Qualification Procedures”</w:delText>
              </w:r>
            </w:del>
          </w:p>
        </w:tc>
        <w:tc>
          <w:tcPr>
            <w:tcW w:w="5353" w:type="dxa"/>
            <w:gridSpan w:val="2"/>
            <w:vAlign w:val="center"/>
            <w:tcPrChange w:id="2203" w:author="Debbie Houldsworth" w:date="2020-05-12T16:43:00Z">
              <w:tcPr>
                <w:tcW w:w="5353" w:type="dxa"/>
                <w:gridSpan w:val="4"/>
              </w:tcPr>
            </w:tcPrChange>
          </w:tcPr>
          <w:p w14:paraId="73BF474C" w14:textId="60708EE8" w:rsidR="00CC40D1" w:rsidDel="00F02845" w:rsidRDefault="00CC40D1">
            <w:pPr>
              <w:pStyle w:val="BodyText"/>
              <w:tabs>
                <w:tab w:val="clear" w:pos="4320"/>
              </w:tabs>
              <w:ind w:firstLine="7"/>
              <w:jc w:val="left"/>
              <w:rPr>
                <w:del w:id="2204" w:author="Debbie Houldsworth" w:date="2020-05-12T09:58:00Z"/>
              </w:rPr>
              <w:pPrChange w:id="2205" w:author="Debbie Houldsworth" w:date="2020-05-12T16:43:00Z">
                <w:pPr>
                  <w:pStyle w:val="BodyText"/>
                  <w:tabs>
                    <w:tab w:val="clear" w:pos="4320"/>
                  </w:tabs>
                  <w:ind w:firstLine="7"/>
                </w:pPr>
              </w:pPrChange>
            </w:pPr>
            <w:del w:id="2206" w:author="Debbie Houldsworth" w:date="2020-05-12T09:58:00Z">
              <w:r w:rsidRPr="009D6EC1" w:rsidDel="00F02845">
                <w:delText>has the meaning given to that term in Clause</w:delText>
              </w:r>
              <w:r w:rsidDel="00F02845">
                <w:delText xml:space="preserve"> 11.12.</w:delText>
              </w:r>
            </w:del>
          </w:p>
        </w:tc>
      </w:tr>
      <w:tr w:rsidR="00CC40D1" w:rsidDel="00F02845" w14:paraId="7E0B5485" w14:textId="72887D6B" w:rsidTr="00E314F2">
        <w:trPr>
          <w:del w:id="2207" w:author="Debbie Houldsworth" w:date="2020-05-12T09:58:00Z"/>
          <w:trPrChange w:id="2208" w:author="Debbie Houldsworth" w:date="2020-05-12T16:43:00Z">
            <w:trPr>
              <w:gridAfter w:val="0"/>
            </w:trPr>
          </w:trPrChange>
        </w:trPr>
        <w:tc>
          <w:tcPr>
            <w:tcW w:w="3544" w:type="dxa"/>
            <w:tcPrChange w:id="2209" w:author="Debbie Houldsworth" w:date="2020-05-12T16:43:00Z">
              <w:tcPr>
                <w:tcW w:w="3544" w:type="dxa"/>
                <w:gridSpan w:val="2"/>
              </w:tcPr>
            </w:tcPrChange>
          </w:tcPr>
          <w:p w14:paraId="232E5511" w14:textId="66482FF0" w:rsidR="00CC40D1" w:rsidRPr="00B46C0C" w:rsidDel="00F02845" w:rsidRDefault="00CC40D1">
            <w:pPr>
              <w:pStyle w:val="MRABody"/>
              <w:jc w:val="left"/>
              <w:rPr>
                <w:del w:id="2210" w:author="Debbie Houldsworth" w:date="2020-05-12T09:58:00Z"/>
                <w:rFonts w:ascii="Times New Roman" w:hAnsi="Times New Roman" w:cs="Times New Roman"/>
                <w:b/>
              </w:rPr>
              <w:pPrChange w:id="2211" w:author="Debbie Houldsworth" w:date="2020-05-12T16:43:00Z">
                <w:pPr>
                  <w:pStyle w:val="MRABody"/>
                </w:pPr>
              </w:pPrChange>
            </w:pPr>
            <w:del w:id="2212" w:author="Debbie Houldsworth" w:date="2020-05-12T09:58:00Z">
              <w:r w:rsidRPr="00B46C0C" w:rsidDel="00F02845">
                <w:rPr>
                  <w:rFonts w:ascii="Times New Roman" w:hAnsi="Times New Roman" w:cs="Times New Roman"/>
                  <w:b/>
                </w:rPr>
                <w:delText xml:space="preserve">“Requesting Party” </w:delText>
              </w:r>
            </w:del>
          </w:p>
          <w:p w14:paraId="43823D59" w14:textId="6A2918EC" w:rsidR="00CC40D1" w:rsidDel="00F02845" w:rsidRDefault="00CC40D1" w:rsidP="00B73C6A">
            <w:pPr>
              <w:pStyle w:val="BodyText"/>
              <w:tabs>
                <w:tab w:val="clear" w:pos="4320"/>
                <w:tab w:val="clear" w:pos="5040"/>
                <w:tab w:val="left" w:pos="900"/>
              </w:tabs>
              <w:spacing w:after="0"/>
              <w:jc w:val="left"/>
              <w:rPr>
                <w:del w:id="2213" w:author="Debbie Houldsworth" w:date="2020-05-12T09:58:00Z"/>
                <w:b/>
              </w:rPr>
            </w:pPr>
            <w:del w:id="2214" w:author="Debbie Houldsworth" w:date="2020-05-12T09:58:00Z">
              <w:r w:rsidDel="00F02845">
                <w:rPr>
                  <w:b/>
                </w:rPr>
                <w:delText>“Resend”</w:delText>
              </w:r>
            </w:del>
          </w:p>
        </w:tc>
        <w:tc>
          <w:tcPr>
            <w:tcW w:w="5353" w:type="dxa"/>
            <w:gridSpan w:val="2"/>
            <w:vAlign w:val="center"/>
            <w:tcPrChange w:id="2215" w:author="Debbie Houldsworth" w:date="2020-05-12T16:43:00Z">
              <w:tcPr>
                <w:tcW w:w="5353" w:type="dxa"/>
                <w:gridSpan w:val="4"/>
              </w:tcPr>
            </w:tcPrChange>
          </w:tcPr>
          <w:p w14:paraId="767866CE" w14:textId="174F4B3E" w:rsidR="00CC40D1" w:rsidDel="00F02845" w:rsidRDefault="00CC40D1">
            <w:pPr>
              <w:pStyle w:val="BodyText"/>
              <w:tabs>
                <w:tab w:val="clear" w:pos="4320"/>
              </w:tabs>
              <w:ind w:firstLine="7"/>
              <w:jc w:val="left"/>
              <w:rPr>
                <w:del w:id="2216" w:author="Debbie Houldsworth" w:date="2020-05-12T09:58:00Z"/>
              </w:rPr>
              <w:pPrChange w:id="2217" w:author="Debbie Houldsworth" w:date="2020-05-12T16:43:00Z">
                <w:pPr>
                  <w:pStyle w:val="BodyText"/>
                  <w:tabs>
                    <w:tab w:val="clear" w:pos="4320"/>
                  </w:tabs>
                  <w:ind w:firstLine="7"/>
                </w:pPr>
              </w:pPrChange>
            </w:pPr>
            <w:del w:id="2218" w:author="Debbie Houldsworth" w:date="2020-05-12T09:58:00Z">
              <w:r w:rsidRPr="004607A2" w:rsidDel="00F02845">
                <w:delText>has the meaning given to that term in Clause 6.37B.</w:delText>
              </w:r>
            </w:del>
          </w:p>
          <w:p w14:paraId="040CE71F" w14:textId="06868AD3" w:rsidR="00CC40D1" w:rsidDel="00F02845" w:rsidRDefault="00CC40D1">
            <w:pPr>
              <w:pStyle w:val="BodyText"/>
              <w:tabs>
                <w:tab w:val="clear" w:pos="4320"/>
              </w:tabs>
              <w:jc w:val="left"/>
              <w:rPr>
                <w:del w:id="2219" w:author="Debbie Houldsworth" w:date="2020-05-12T09:58:00Z"/>
              </w:rPr>
              <w:pPrChange w:id="2220" w:author="Debbie Houldsworth" w:date="2020-05-12T16:43:00Z">
                <w:pPr>
                  <w:pStyle w:val="BodyText"/>
                  <w:tabs>
                    <w:tab w:val="clear" w:pos="4320"/>
                  </w:tabs>
                </w:pPr>
              </w:pPrChange>
            </w:pPr>
            <w:del w:id="2221" w:author="Debbie Houldsworth" w:date="2020-05-12T09:58:00Z">
              <w:r w:rsidDel="00F02845">
                <w:delText>has the meaning given to that term in Clause  25.1;</w:delText>
              </w:r>
            </w:del>
          </w:p>
        </w:tc>
      </w:tr>
      <w:tr w:rsidR="00CC40D1" w14:paraId="5E502A1B" w14:textId="77777777" w:rsidTr="00E314F2">
        <w:trPr>
          <w:ins w:id="2222" w:author="TSWAN" w:date="2020-04-16T19:06:00Z"/>
          <w:trPrChange w:id="2223" w:author="Debbie Houldsworth" w:date="2020-05-12T16:43:00Z">
            <w:trPr>
              <w:gridAfter w:val="0"/>
            </w:trPr>
          </w:trPrChange>
        </w:trPr>
        <w:tc>
          <w:tcPr>
            <w:tcW w:w="3544" w:type="dxa"/>
            <w:tcPrChange w:id="2224" w:author="Debbie Houldsworth" w:date="2020-05-12T16:43:00Z">
              <w:tcPr>
                <w:tcW w:w="3544" w:type="dxa"/>
                <w:gridSpan w:val="2"/>
              </w:tcPr>
            </w:tcPrChange>
          </w:tcPr>
          <w:p w14:paraId="59CF03DC" w14:textId="70572EB9" w:rsidR="00CC40D1" w:rsidRPr="00E7413C" w:rsidRDefault="00CC40D1">
            <w:pPr>
              <w:pStyle w:val="MRABody"/>
              <w:jc w:val="left"/>
              <w:rPr>
                <w:ins w:id="2225" w:author="TSWAN" w:date="2020-04-16T19:06:00Z"/>
                <w:rFonts w:ascii="Times New Roman" w:hAnsi="Times New Roman" w:cs="Times New Roman"/>
                <w:b/>
                <w:sz w:val="24"/>
                <w:szCs w:val="24"/>
              </w:rPr>
              <w:pPrChange w:id="2226" w:author="Debbie Houldsworth" w:date="2020-05-12T16:43:00Z">
                <w:pPr>
                  <w:pStyle w:val="MRABody"/>
                </w:pPr>
              </w:pPrChange>
            </w:pPr>
            <w:ins w:id="2227" w:author="TSWAN" w:date="2020-04-16T19:06:00Z">
              <w:r>
                <w:rPr>
                  <w:rFonts w:ascii="Times New Roman" w:hAnsi="Times New Roman" w:cs="Times New Roman"/>
                  <w:b/>
                  <w:sz w:val="24"/>
                  <w:szCs w:val="24"/>
                </w:rPr>
                <w:t>“</w:t>
              </w:r>
              <w:r w:rsidRPr="00E7413C">
                <w:rPr>
                  <w:rFonts w:ascii="Times New Roman" w:hAnsi="Times New Roman" w:cs="Times New Roman"/>
                  <w:b/>
                  <w:sz w:val="24"/>
                  <w:szCs w:val="24"/>
                </w:rPr>
                <w:t>Retail Code Consolidation Significant Code Review</w:t>
              </w:r>
              <w:r>
                <w:rPr>
                  <w:rFonts w:ascii="Times New Roman" w:hAnsi="Times New Roman" w:cs="Times New Roman"/>
                  <w:b/>
                  <w:sz w:val="24"/>
                  <w:szCs w:val="24"/>
                </w:rPr>
                <w:t>”</w:t>
              </w:r>
            </w:ins>
          </w:p>
        </w:tc>
        <w:tc>
          <w:tcPr>
            <w:tcW w:w="5353" w:type="dxa"/>
            <w:gridSpan w:val="2"/>
            <w:vAlign w:val="center"/>
            <w:tcPrChange w:id="2228" w:author="Debbie Houldsworth" w:date="2020-05-12T16:43:00Z">
              <w:tcPr>
                <w:tcW w:w="5353" w:type="dxa"/>
                <w:gridSpan w:val="4"/>
              </w:tcPr>
            </w:tcPrChange>
          </w:tcPr>
          <w:p w14:paraId="75D3EDA1" w14:textId="35BBBB26" w:rsidR="00CC40D1" w:rsidRPr="004607A2" w:rsidRDefault="00CC40D1">
            <w:pPr>
              <w:pStyle w:val="BodyText"/>
              <w:tabs>
                <w:tab w:val="clear" w:pos="4320"/>
              </w:tabs>
              <w:ind w:firstLine="7"/>
              <w:jc w:val="left"/>
              <w:rPr>
                <w:ins w:id="2229" w:author="TSWAN" w:date="2020-04-16T19:06:00Z"/>
              </w:rPr>
              <w:pPrChange w:id="2230" w:author="Debbie Houldsworth" w:date="2020-05-12T16:43:00Z">
                <w:pPr>
                  <w:pStyle w:val="BodyText"/>
                  <w:framePr w:hSpace="181" w:wrap="around" w:hAnchor="text" w:xAlign="center" w:yAlign="center"/>
                  <w:tabs>
                    <w:tab w:val="clear" w:pos="4320"/>
                  </w:tabs>
                  <w:ind w:firstLine="7"/>
                  <w:suppressOverlap/>
                </w:pPr>
              </w:pPrChange>
            </w:pPr>
            <w:ins w:id="2231" w:author="TSWAN" w:date="2020-04-16T19:06:00Z">
              <w:r>
                <w:t>the review of that name launched by the Authority on 29 November 2019;</w:t>
              </w:r>
            </w:ins>
          </w:p>
        </w:tc>
      </w:tr>
      <w:tr w:rsidR="00A96D01" w14:paraId="48975851" w14:textId="77777777" w:rsidTr="00E314F2">
        <w:trPr>
          <w:ins w:id="2232" w:author="Jonathan Hawkins" w:date="2020-05-15T12:33:00Z"/>
        </w:trPr>
        <w:tc>
          <w:tcPr>
            <w:tcW w:w="3544" w:type="dxa"/>
          </w:tcPr>
          <w:p w14:paraId="4D898803" w14:textId="4A2CB4EA" w:rsidR="00A96D01" w:rsidRDefault="00A96D01">
            <w:pPr>
              <w:pStyle w:val="MRABody"/>
              <w:jc w:val="left"/>
              <w:rPr>
                <w:ins w:id="2233" w:author="Jonathan Hawkins" w:date="2020-05-15T12:33:00Z"/>
                <w:rFonts w:ascii="Times New Roman" w:hAnsi="Times New Roman" w:cs="Times New Roman"/>
                <w:b/>
                <w:sz w:val="24"/>
                <w:szCs w:val="24"/>
              </w:rPr>
            </w:pPr>
            <w:ins w:id="2234" w:author="Jonathan Hawkins" w:date="2020-05-15T12:33:00Z">
              <w:r>
                <w:rPr>
                  <w:rFonts w:ascii="Times New Roman" w:hAnsi="Times New Roman" w:cs="Times New Roman"/>
                  <w:b/>
                  <w:sz w:val="24"/>
                  <w:szCs w:val="24"/>
                </w:rPr>
                <w:t xml:space="preserve">“Retail </w:t>
              </w:r>
            </w:ins>
            <w:ins w:id="2235" w:author="Jonathan Hawkins" w:date="2020-05-15T12:34:00Z">
              <w:r>
                <w:rPr>
                  <w:rFonts w:ascii="Times New Roman" w:hAnsi="Times New Roman" w:cs="Times New Roman"/>
                  <w:b/>
                  <w:sz w:val="24"/>
                  <w:szCs w:val="24"/>
                </w:rPr>
                <w:t>Energy Code” or “REC”</w:t>
              </w:r>
            </w:ins>
          </w:p>
        </w:tc>
        <w:tc>
          <w:tcPr>
            <w:tcW w:w="5353" w:type="dxa"/>
            <w:gridSpan w:val="2"/>
            <w:vAlign w:val="center"/>
          </w:tcPr>
          <w:p w14:paraId="3033A6EB" w14:textId="35FFBDC8" w:rsidR="00A96D01" w:rsidRDefault="00A96D01">
            <w:pPr>
              <w:pStyle w:val="BodyText"/>
              <w:tabs>
                <w:tab w:val="clear" w:pos="4320"/>
              </w:tabs>
              <w:ind w:firstLine="7"/>
              <w:jc w:val="left"/>
              <w:rPr>
                <w:ins w:id="2236" w:author="Jonathan Hawkins" w:date="2020-05-15T12:33:00Z"/>
              </w:rPr>
            </w:pPr>
            <w:ins w:id="2237" w:author="Jonathan Hawkins" w:date="2020-05-15T12:35:00Z">
              <w:r w:rsidRPr="00A96D01">
                <w:t>means the Retail Energy Code designated by the Authority in accordance with standard condition 11B of the Electricity Supply Licence</w:t>
              </w:r>
              <w:r>
                <w:t>;</w:t>
              </w:r>
            </w:ins>
          </w:p>
        </w:tc>
      </w:tr>
      <w:tr w:rsidR="00CC40D1" w:rsidDel="00F02845" w14:paraId="2CE42374" w14:textId="08968741" w:rsidTr="00E314F2">
        <w:trPr>
          <w:del w:id="2238" w:author="Debbie Houldsworth" w:date="2020-05-12T09:58:00Z"/>
          <w:trPrChange w:id="2239" w:author="Debbie Houldsworth" w:date="2020-05-12T16:43:00Z">
            <w:trPr>
              <w:gridAfter w:val="0"/>
            </w:trPr>
          </w:trPrChange>
        </w:trPr>
        <w:tc>
          <w:tcPr>
            <w:tcW w:w="3544" w:type="dxa"/>
            <w:tcPrChange w:id="2240" w:author="Debbie Houldsworth" w:date="2020-05-12T16:43:00Z">
              <w:tcPr>
                <w:tcW w:w="3544" w:type="dxa"/>
                <w:gridSpan w:val="2"/>
              </w:tcPr>
            </w:tcPrChange>
          </w:tcPr>
          <w:p w14:paraId="13B65E5E" w14:textId="3D08F3A4" w:rsidR="00CC40D1" w:rsidDel="00F02845" w:rsidRDefault="00CC40D1" w:rsidP="008F7D5A">
            <w:pPr>
              <w:pStyle w:val="BodyText"/>
              <w:tabs>
                <w:tab w:val="clear" w:pos="4320"/>
                <w:tab w:val="clear" w:pos="5040"/>
                <w:tab w:val="left" w:pos="900"/>
              </w:tabs>
              <w:spacing w:after="0"/>
              <w:jc w:val="left"/>
              <w:rPr>
                <w:del w:id="2241" w:author="Debbie Houldsworth" w:date="2020-05-12T09:58:00Z"/>
                <w:b/>
              </w:rPr>
            </w:pPr>
            <w:del w:id="2242" w:author="Debbie Houldsworth" w:date="2020-05-12T09:58:00Z">
              <w:r w:rsidDel="00F02845">
                <w:rPr>
                  <w:b/>
                </w:rPr>
                <w:delText>“Retrospective Manual  Amendments Procedures”</w:delText>
              </w:r>
            </w:del>
          </w:p>
        </w:tc>
        <w:tc>
          <w:tcPr>
            <w:tcW w:w="5353" w:type="dxa"/>
            <w:gridSpan w:val="2"/>
            <w:vAlign w:val="center"/>
            <w:tcPrChange w:id="2243" w:author="Debbie Houldsworth" w:date="2020-05-12T16:43:00Z">
              <w:tcPr>
                <w:tcW w:w="5353" w:type="dxa"/>
                <w:gridSpan w:val="4"/>
              </w:tcPr>
            </w:tcPrChange>
          </w:tcPr>
          <w:p w14:paraId="564EECED" w14:textId="37746D6C" w:rsidR="00CC40D1" w:rsidDel="00F02845" w:rsidRDefault="00CC40D1">
            <w:pPr>
              <w:pStyle w:val="BodyText"/>
              <w:tabs>
                <w:tab w:val="clear" w:pos="4320"/>
              </w:tabs>
              <w:ind w:firstLine="7"/>
              <w:jc w:val="left"/>
              <w:rPr>
                <w:del w:id="2244" w:author="Debbie Houldsworth" w:date="2020-05-12T09:58:00Z"/>
              </w:rPr>
              <w:pPrChange w:id="2245" w:author="Debbie Houldsworth" w:date="2020-05-12T16:43:00Z">
                <w:pPr>
                  <w:pStyle w:val="BodyText"/>
                  <w:tabs>
                    <w:tab w:val="clear" w:pos="4320"/>
                  </w:tabs>
                  <w:ind w:firstLine="7"/>
                </w:pPr>
              </w:pPrChange>
            </w:pPr>
            <w:del w:id="2246" w:author="Debbie Houldsworth" w:date="2020-05-12T09:58:00Z">
              <w:r w:rsidDel="00F02845">
                <w:delText>means those procedures and guidelines agreed and</w:delText>
              </w:r>
              <w:r w:rsidDel="00F02845">
                <w:rPr>
                  <w:b/>
                </w:rPr>
                <w:delText xml:space="preserve"> </w:delText>
              </w:r>
              <w:r w:rsidDel="00F02845">
                <w:delText>issued by MEC pursuant to Clause 19.1;</w:delText>
              </w:r>
            </w:del>
          </w:p>
        </w:tc>
      </w:tr>
      <w:tr w:rsidR="00CC40D1" w14:paraId="2E91070A" w14:textId="77777777" w:rsidTr="00E314F2">
        <w:trPr>
          <w:trPrChange w:id="2247" w:author="Debbie Houldsworth" w:date="2020-05-12T16:43:00Z">
            <w:trPr>
              <w:gridAfter w:val="0"/>
            </w:trPr>
          </w:trPrChange>
        </w:trPr>
        <w:tc>
          <w:tcPr>
            <w:tcW w:w="3544" w:type="dxa"/>
            <w:tcPrChange w:id="2248" w:author="Debbie Houldsworth" w:date="2020-05-12T16:43:00Z">
              <w:tcPr>
                <w:tcW w:w="3544" w:type="dxa"/>
                <w:gridSpan w:val="2"/>
              </w:tcPr>
            </w:tcPrChange>
          </w:tcPr>
          <w:p w14:paraId="4730ED6F" w14:textId="77777777" w:rsidR="00CC40D1" w:rsidRDefault="00CC40D1" w:rsidP="00E314F2">
            <w:pPr>
              <w:pStyle w:val="BodyText"/>
              <w:tabs>
                <w:tab w:val="clear" w:pos="4320"/>
                <w:tab w:val="clear" w:pos="5040"/>
                <w:tab w:val="left" w:pos="900"/>
              </w:tabs>
              <w:spacing w:after="0"/>
              <w:jc w:val="left"/>
              <w:rPr>
                <w:b/>
              </w:rPr>
            </w:pPr>
            <w:r>
              <w:rPr>
                <w:b/>
              </w:rPr>
              <w:t>“Secretariat”</w:t>
            </w:r>
          </w:p>
        </w:tc>
        <w:tc>
          <w:tcPr>
            <w:tcW w:w="5353" w:type="dxa"/>
            <w:gridSpan w:val="2"/>
            <w:vAlign w:val="center"/>
            <w:tcPrChange w:id="2249" w:author="Debbie Houldsworth" w:date="2020-05-12T16:43:00Z">
              <w:tcPr>
                <w:tcW w:w="5353" w:type="dxa"/>
                <w:gridSpan w:val="4"/>
              </w:tcPr>
            </w:tcPrChange>
          </w:tcPr>
          <w:p w14:paraId="3B11A26D" w14:textId="653E7320" w:rsidR="00CC40D1" w:rsidRDefault="00DD0E73">
            <w:pPr>
              <w:pStyle w:val="BodyText"/>
              <w:tabs>
                <w:tab w:val="clear" w:pos="4320"/>
              </w:tabs>
              <w:ind w:firstLine="7"/>
              <w:jc w:val="left"/>
              <w:pPrChange w:id="2250" w:author="Debbie Houldsworth" w:date="2020-05-12T16:43:00Z">
                <w:pPr>
                  <w:pStyle w:val="BodyText"/>
                  <w:framePr w:hSpace="181" w:wrap="around" w:hAnchor="text" w:xAlign="center" w:yAlign="center"/>
                  <w:tabs>
                    <w:tab w:val="clear" w:pos="4320"/>
                  </w:tabs>
                  <w:ind w:firstLine="7"/>
                  <w:suppressOverlap/>
                </w:pPr>
              </w:pPrChange>
            </w:pPr>
            <w:ins w:id="2251" w:author="Debbie Houldsworth" w:date="2020-05-13T10:14:00Z">
              <w:r>
                <w:t>m</w:t>
              </w:r>
              <w:r w:rsidR="002D3AD9">
                <w:t xml:space="preserve">eans </w:t>
              </w:r>
              <w:del w:id="2252" w:author="Jonathan Hawkins" w:date="2020-05-14T10:06:00Z">
                <w:r w:rsidDel="00C172D4">
                  <w:delText xml:space="preserve"> </w:delText>
                </w:r>
              </w:del>
              <w:r>
                <w:t xml:space="preserve">the </w:t>
              </w:r>
            </w:ins>
            <w:ins w:id="2253" w:author="Debbie Houldsworth" w:date="2020-05-13T10:16:00Z">
              <w:r w:rsidR="00B517D2">
                <w:t>person</w:t>
              </w:r>
            </w:ins>
            <w:ins w:id="2254" w:author="Jonathan Hawkins" w:date="2020-05-14T10:07:00Z">
              <w:r w:rsidR="00191D83">
                <w:t>(</w:t>
              </w:r>
            </w:ins>
            <w:ins w:id="2255" w:author="Debbie Houldsworth" w:date="2020-05-13T10:16:00Z">
              <w:r w:rsidR="00B517D2">
                <w:t>s</w:t>
              </w:r>
            </w:ins>
            <w:ins w:id="2256" w:author="Jonathan Hawkins" w:date="2020-05-14T10:07:00Z">
              <w:r w:rsidR="00191D83">
                <w:t>)</w:t>
              </w:r>
            </w:ins>
            <w:ins w:id="2257" w:author="Debbie Houldsworth" w:date="2020-05-13T10:18:00Z">
              <w:r w:rsidR="00453FBD">
                <w:t xml:space="preserve"> nominate</w:t>
              </w:r>
            </w:ins>
            <w:ins w:id="2258" w:author="Debbie Houldsworth" w:date="2020-05-13T10:14:00Z">
              <w:r>
                <w:t xml:space="preserve">d by </w:t>
              </w:r>
            </w:ins>
            <w:ins w:id="2259" w:author="Debbie Houldsworth" w:date="2020-05-13T10:15:00Z">
              <w:del w:id="2260" w:author="Jonathan Hawkins" w:date="2020-05-14T10:07:00Z">
                <w:r w:rsidR="00260063" w:rsidDel="00191D83">
                  <w:delText xml:space="preserve">the Board </w:delText>
                </w:r>
              </w:del>
            </w:ins>
            <w:ins w:id="2261" w:author="Jonathan Hawkins" w:date="2020-05-14T10:07:00Z">
              <w:del w:id="2262" w:author="Debbie Houldsworth" w:date="2020-05-20T11:50:00Z">
                <w:r w:rsidR="00191D83" w:rsidDel="0074192C">
                  <w:delText>MRASC</w:delText>
                </w:r>
              </w:del>
            </w:ins>
            <w:ins w:id="2263" w:author="Debbie Houldsworth" w:date="2020-05-20T11:50:00Z">
              <w:r w:rsidR="0074192C">
                <w:t>MRASCO</w:t>
              </w:r>
            </w:ins>
            <w:ins w:id="2264" w:author="Jonathan Hawkins" w:date="2020-05-14T10:07:00Z">
              <w:del w:id="2265" w:author="Debbie Houldsworth" w:date="2020-05-20T11:49:00Z">
                <w:r w:rsidR="00191D83" w:rsidDel="0074192C">
                  <w:delText>o</w:delText>
                </w:r>
              </w:del>
              <w:r w:rsidR="00191D83">
                <w:t xml:space="preserve"> </w:t>
              </w:r>
            </w:ins>
            <w:ins w:id="2266" w:author="Debbie Houldsworth" w:date="2020-05-21T08:35:00Z">
              <w:r w:rsidR="001B1011">
                <w:t xml:space="preserve">Board </w:t>
              </w:r>
            </w:ins>
            <w:ins w:id="2267" w:author="Debbie Houldsworth" w:date="2020-05-13T10:15:00Z">
              <w:r w:rsidR="00260063">
                <w:t>to administer the remaining provisions of this Agree</w:t>
              </w:r>
              <w:r w:rsidR="00923A20">
                <w:t>ment</w:t>
              </w:r>
            </w:ins>
            <w:ins w:id="2268" w:author="Debbie Houldsworth" w:date="2020-05-13T10:17:00Z">
              <w:r w:rsidR="00B517D2">
                <w:t xml:space="preserve"> and associated </w:t>
              </w:r>
              <w:r w:rsidR="0091081C">
                <w:t>processes.</w:t>
              </w:r>
            </w:ins>
            <w:ins w:id="2269" w:author="Debbie Houldsworth" w:date="2020-05-13T10:14:00Z">
              <w:r>
                <w:t xml:space="preserve"> </w:t>
              </w:r>
            </w:ins>
            <w:del w:id="2270" w:author="Debbie Houldsworth" w:date="2020-05-13T10:15:00Z">
              <w:r w:rsidR="00CC40D1" w:rsidDel="00923A20">
                <w:delText>has the meaning given to that term in Clause  6.55 and shall constitute the "code administrator" for the purposes of Condition 23.7(b) of the Electricity Distribution Licence;</w:delText>
              </w:r>
            </w:del>
          </w:p>
        </w:tc>
      </w:tr>
      <w:tr w:rsidR="00CC40D1" w:rsidDel="00913F0F" w14:paraId="2C27E44D" w14:textId="5B816A27" w:rsidTr="00E314F2">
        <w:trPr>
          <w:del w:id="2271" w:author="Debbie Houldsworth" w:date="2020-05-12T10:31:00Z"/>
          <w:trPrChange w:id="2272" w:author="Debbie Houldsworth" w:date="2020-05-12T16:43:00Z">
            <w:trPr>
              <w:gridAfter w:val="0"/>
            </w:trPr>
          </w:trPrChange>
        </w:trPr>
        <w:tc>
          <w:tcPr>
            <w:tcW w:w="3544" w:type="dxa"/>
            <w:tcPrChange w:id="2273" w:author="Debbie Houldsworth" w:date="2020-05-12T16:43:00Z">
              <w:tcPr>
                <w:tcW w:w="3544" w:type="dxa"/>
                <w:gridSpan w:val="2"/>
              </w:tcPr>
            </w:tcPrChange>
          </w:tcPr>
          <w:p w14:paraId="0CC7E380" w14:textId="25A2A79B" w:rsidR="00CC40D1" w:rsidDel="00913F0F" w:rsidRDefault="00CC40D1" w:rsidP="008F7D5A">
            <w:pPr>
              <w:pStyle w:val="BodyText"/>
              <w:tabs>
                <w:tab w:val="clear" w:pos="4320"/>
                <w:tab w:val="clear" w:pos="5040"/>
                <w:tab w:val="left" w:pos="900"/>
              </w:tabs>
              <w:spacing w:after="0"/>
              <w:jc w:val="left"/>
              <w:rPr>
                <w:del w:id="2274" w:author="Debbie Houldsworth" w:date="2020-05-12T10:31:00Z"/>
                <w:b/>
              </w:rPr>
            </w:pPr>
            <w:del w:id="2275" w:author="Debbie Houldsworth" w:date="2020-05-12T10:31:00Z">
              <w:r w:rsidDel="00913F0F">
                <w:rPr>
                  <w:b/>
                </w:rPr>
                <w:delText>“Secretary”</w:delText>
              </w:r>
            </w:del>
          </w:p>
        </w:tc>
        <w:tc>
          <w:tcPr>
            <w:tcW w:w="5353" w:type="dxa"/>
            <w:gridSpan w:val="2"/>
            <w:vAlign w:val="center"/>
            <w:tcPrChange w:id="2276" w:author="Debbie Houldsworth" w:date="2020-05-12T16:43:00Z">
              <w:tcPr>
                <w:tcW w:w="5353" w:type="dxa"/>
                <w:gridSpan w:val="4"/>
              </w:tcPr>
            </w:tcPrChange>
          </w:tcPr>
          <w:p w14:paraId="6B6F694F" w14:textId="07FBA1F8" w:rsidR="00CC40D1" w:rsidDel="00913F0F" w:rsidRDefault="00CC40D1">
            <w:pPr>
              <w:pStyle w:val="BodyText"/>
              <w:tabs>
                <w:tab w:val="clear" w:pos="4320"/>
              </w:tabs>
              <w:ind w:firstLine="7"/>
              <w:jc w:val="left"/>
              <w:rPr>
                <w:del w:id="2277" w:author="Debbie Houldsworth" w:date="2020-05-12T10:31:00Z"/>
              </w:rPr>
              <w:pPrChange w:id="2278" w:author="Debbie Houldsworth" w:date="2020-05-12T16:43:00Z">
                <w:pPr>
                  <w:pStyle w:val="BodyText"/>
                  <w:tabs>
                    <w:tab w:val="clear" w:pos="4320"/>
                  </w:tabs>
                  <w:ind w:firstLine="7"/>
                </w:pPr>
              </w:pPrChange>
            </w:pPr>
            <w:del w:id="2279" w:author="Debbie Houldsworth" w:date="2020-05-12T10:31:00Z">
              <w:r w:rsidDel="00913F0F">
                <w:delText>has the meaning given to that term in Clause 6.27;</w:delText>
              </w:r>
            </w:del>
          </w:p>
        </w:tc>
      </w:tr>
      <w:tr w:rsidR="00CC40D1" w14:paraId="543FEF3D" w14:textId="77777777" w:rsidTr="00E314F2">
        <w:trPr>
          <w:trPrChange w:id="2280" w:author="Debbie Houldsworth" w:date="2020-05-12T16:43:00Z">
            <w:trPr>
              <w:gridAfter w:val="0"/>
            </w:trPr>
          </w:trPrChange>
        </w:trPr>
        <w:tc>
          <w:tcPr>
            <w:tcW w:w="3544" w:type="dxa"/>
            <w:tcPrChange w:id="2281" w:author="Debbie Houldsworth" w:date="2020-05-12T16:43:00Z">
              <w:tcPr>
                <w:tcW w:w="3544" w:type="dxa"/>
                <w:gridSpan w:val="2"/>
              </w:tcPr>
            </w:tcPrChange>
          </w:tcPr>
          <w:p w14:paraId="116E2755" w14:textId="77777777" w:rsidR="00CC40D1" w:rsidRDefault="00CC40D1" w:rsidP="00E314F2">
            <w:pPr>
              <w:pStyle w:val="BodyText"/>
              <w:tabs>
                <w:tab w:val="clear" w:pos="4320"/>
                <w:tab w:val="clear" w:pos="5040"/>
                <w:tab w:val="left" w:pos="900"/>
              </w:tabs>
              <w:spacing w:after="0"/>
              <w:jc w:val="left"/>
              <w:rPr>
                <w:b/>
              </w:rPr>
            </w:pPr>
            <w:r>
              <w:rPr>
                <w:b/>
              </w:rPr>
              <w:t>“Secretary of State”</w:t>
            </w:r>
          </w:p>
        </w:tc>
        <w:tc>
          <w:tcPr>
            <w:tcW w:w="5353" w:type="dxa"/>
            <w:gridSpan w:val="2"/>
            <w:vAlign w:val="center"/>
            <w:tcPrChange w:id="2282" w:author="Debbie Houldsworth" w:date="2020-05-12T16:43:00Z">
              <w:tcPr>
                <w:tcW w:w="5353" w:type="dxa"/>
                <w:gridSpan w:val="4"/>
              </w:tcPr>
            </w:tcPrChange>
          </w:tcPr>
          <w:p w14:paraId="49E794B0" w14:textId="77777777" w:rsidR="00CC40D1" w:rsidRDefault="00CC40D1">
            <w:pPr>
              <w:pStyle w:val="BodyText"/>
              <w:tabs>
                <w:tab w:val="clear" w:pos="4320"/>
              </w:tabs>
              <w:jc w:val="left"/>
              <w:pPrChange w:id="2283" w:author="Debbie Houldsworth" w:date="2020-05-12T16:43:00Z">
                <w:pPr>
                  <w:pStyle w:val="BodyText"/>
                  <w:framePr w:hSpace="181" w:wrap="around" w:hAnchor="text" w:xAlign="center" w:yAlign="center"/>
                  <w:tabs>
                    <w:tab w:val="clear" w:pos="4320"/>
                  </w:tabs>
                  <w:suppressOverlap/>
                </w:pPr>
              </w:pPrChange>
            </w:pPr>
            <w:r>
              <w:t>has the meaning given to that term in the Interpretation Act 1978;</w:t>
            </w:r>
          </w:p>
        </w:tc>
      </w:tr>
      <w:tr w:rsidR="00CC40D1" w14:paraId="662A5993" w14:textId="77777777" w:rsidTr="00E314F2">
        <w:trPr>
          <w:trPrChange w:id="2284" w:author="Debbie Houldsworth" w:date="2020-05-12T16:43:00Z">
            <w:trPr>
              <w:gridAfter w:val="0"/>
            </w:trPr>
          </w:trPrChange>
        </w:trPr>
        <w:tc>
          <w:tcPr>
            <w:tcW w:w="3544" w:type="dxa"/>
            <w:tcPrChange w:id="2285" w:author="Debbie Houldsworth" w:date="2020-05-12T16:43:00Z">
              <w:tcPr>
                <w:tcW w:w="3544" w:type="dxa"/>
                <w:gridSpan w:val="2"/>
              </w:tcPr>
            </w:tcPrChange>
          </w:tcPr>
          <w:p w14:paraId="33C9E60E" w14:textId="77777777" w:rsidR="00CC40D1" w:rsidRDefault="00CC40D1">
            <w:pPr>
              <w:jc w:val="left"/>
              <w:rPr>
                <w:b/>
                <w:bCs/>
                <w:szCs w:val="24"/>
              </w:rPr>
              <w:pPrChange w:id="2286" w:author="Debbie Houldsworth" w:date="2020-05-12T11:06:00Z">
                <w:pPr/>
              </w:pPrChange>
            </w:pPr>
            <w:r>
              <w:rPr>
                <w:b/>
                <w:bCs/>
                <w:szCs w:val="24"/>
              </w:rPr>
              <w:t>“Secretary of State (SoS) Modification”</w:t>
            </w:r>
          </w:p>
          <w:p w14:paraId="638B7A54" w14:textId="77777777" w:rsidR="00CC40D1" w:rsidRDefault="00CC40D1" w:rsidP="008F7D5A">
            <w:pPr>
              <w:pStyle w:val="BodyText"/>
              <w:tabs>
                <w:tab w:val="clear" w:pos="4320"/>
                <w:tab w:val="clear" w:pos="5040"/>
                <w:tab w:val="left" w:pos="900"/>
              </w:tabs>
              <w:spacing w:after="0"/>
              <w:jc w:val="left"/>
              <w:rPr>
                <w:b/>
              </w:rPr>
            </w:pPr>
          </w:p>
        </w:tc>
        <w:tc>
          <w:tcPr>
            <w:tcW w:w="5353" w:type="dxa"/>
            <w:gridSpan w:val="2"/>
            <w:vAlign w:val="center"/>
            <w:tcPrChange w:id="2287" w:author="Debbie Houldsworth" w:date="2020-05-12T16:43:00Z">
              <w:tcPr>
                <w:tcW w:w="5353" w:type="dxa"/>
                <w:gridSpan w:val="4"/>
              </w:tcPr>
            </w:tcPrChange>
          </w:tcPr>
          <w:p w14:paraId="78E0E126" w14:textId="77777777" w:rsidR="00CC40D1" w:rsidRDefault="00CC40D1">
            <w:pPr>
              <w:pStyle w:val="BodyText"/>
              <w:tabs>
                <w:tab w:val="clear" w:pos="4320"/>
              </w:tabs>
              <w:ind w:firstLine="7"/>
              <w:jc w:val="left"/>
              <w:pPrChange w:id="2288" w:author="Debbie Houldsworth" w:date="2020-05-12T16:43:00Z">
                <w:pPr>
                  <w:pStyle w:val="BodyText"/>
                  <w:framePr w:hSpace="181" w:wrap="around" w:hAnchor="text" w:xAlign="center" w:yAlign="center"/>
                  <w:tabs>
                    <w:tab w:val="clear" w:pos="4320"/>
                  </w:tabs>
                  <w:ind w:firstLine="7"/>
                  <w:suppressOverlap/>
                </w:pPr>
              </w:pPrChange>
            </w:pPr>
            <w:r>
              <w:rPr>
                <w:szCs w:val="24"/>
              </w:rPr>
              <w:t>means a modification to this Agreement arising from the exercise of the Secretary of State’s powers under the Act, or other Relevant Instrument, as amended from time to time;</w:t>
            </w:r>
          </w:p>
        </w:tc>
      </w:tr>
      <w:tr w:rsidR="00CC40D1" w:rsidDel="00F02845" w14:paraId="039EC4ED" w14:textId="3B5A81A8" w:rsidTr="00E314F2">
        <w:trPr>
          <w:del w:id="2289" w:author="Debbie Houldsworth" w:date="2020-05-12T09:59:00Z"/>
          <w:trPrChange w:id="2290" w:author="Debbie Houldsworth" w:date="2020-05-12T16:43:00Z">
            <w:trPr>
              <w:gridAfter w:val="0"/>
            </w:trPr>
          </w:trPrChange>
        </w:trPr>
        <w:tc>
          <w:tcPr>
            <w:tcW w:w="3544" w:type="dxa"/>
            <w:tcPrChange w:id="2291" w:author="Debbie Houldsworth" w:date="2020-05-12T16:43:00Z">
              <w:tcPr>
                <w:tcW w:w="3544" w:type="dxa"/>
                <w:gridSpan w:val="2"/>
              </w:tcPr>
            </w:tcPrChange>
          </w:tcPr>
          <w:p w14:paraId="614BE13D" w14:textId="73BE4D69" w:rsidR="00CC40D1" w:rsidDel="00F02845" w:rsidRDefault="00CC40D1">
            <w:pPr>
              <w:jc w:val="left"/>
              <w:rPr>
                <w:del w:id="2292" w:author="Debbie Houldsworth" w:date="2020-05-12T09:59:00Z"/>
                <w:b/>
                <w:bCs/>
                <w:szCs w:val="24"/>
              </w:rPr>
              <w:pPrChange w:id="2293" w:author="Debbie Houldsworth" w:date="2020-05-12T11:06:00Z">
                <w:pPr/>
              </w:pPrChange>
            </w:pPr>
            <w:commentRangeStart w:id="2294"/>
            <w:del w:id="2295" w:author="Debbie Houldsworth" w:date="2020-05-07T08:37:00Z">
              <w:r w:rsidRPr="002B0C44" w:rsidDel="00B3020C">
                <w:rPr>
                  <w:b/>
                  <w:bCs/>
                  <w:szCs w:val="24"/>
                </w:rPr>
                <w:delText>“Secure Data Exchange Portal”</w:delText>
              </w:r>
            </w:del>
          </w:p>
        </w:tc>
        <w:tc>
          <w:tcPr>
            <w:tcW w:w="5353" w:type="dxa"/>
            <w:gridSpan w:val="2"/>
            <w:vAlign w:val="center"/>
            <w:tcPrChange w:id="2296" w:author="Debbie Houldsworth" w:date="2020-05-12T16:43:00Z">
              <w:tcPr>
                <w:tcW w:w="5353" w:type="dxa"/>
                <w:gridSpan w:val="4"/>
              </w:tcPr>
            </w:tcPrChange>
          </w:tcPr>
          <w:p w14:paraId="370CDD9E" w14:textId="0782AE04" w:rsidR="00CC40D1" w:rsidDel="00F02845" w:rsidRDefault="00CC40D1">
            <w:pPr>
              <w:pStyle w:val="BodyText"/>
              <w:tabs>
                <w:tab w:val="clear" w:pos="4320"/>
              </w:tabs>
              <w:ind w:firstLine="7"/>
              <w:jc w:val="left"/>
              <w:rPr>
                <w:del w:id="2297" w:author="Debbie Houldsworth" w:date="2020-05-12T09:59:00Z"/>
                <w:szCs w:val="24"/>
              </w:rPr>
              <w:pPrChange w:id="2298" w:author="Debbie Houldsworth" w:date="2020-05-12T16:43:00Z">
                <w:pPr>
                  <w:pStyle w:val="BodyText"/>
                  <w:tabs>
                    <w:tab w:val="clear" w:pos="4320"/>
                  </w:tabs>
                  <w:ind w:firstLine="7"/>
                </w:pPr>
              </w:pPrChange>
            </w:pPr>
            <w:del w:id="2299" w:author="Debbie Houldsworth" w:date="2020-05-07T08:37:00Z">
              <w:r w:rsidRPr="002B0C44" w:rsidDel="00B3020C">
                <w:rPr>
                  <w:szCs w:val="24"/>
                </w:rPr>
                <w:delText>the meaning given in Clause 58.1;</w:delText>
              </w:r>
            </w:del>
            <w:commentRangeEnd w:id="2294"/>
            <w:del w:id="2300" w:author="Debbie Houldsworth" w:date="2020-05-12T09:59:00Z">
              <w:r w:rsidDel="00F02845">
                <w:rPr>
                  <w:rStyle w:val="CommentReference"/>
                </w:rPr>
                <w:commentReference w:id="2294"/>
              </w:r>
            </w:del>
          </w:p>
        </w:tc>
      </w:tr>
      <w:tr w:rsidR="00CC40D1" w:rsidDel="00F02845" w14:paraId="5165C68A" w14:textId="0F5466CE" w:rsidTr="00E314F2">
        <w:trPr>
          <w:del w:id="2301" w:author="Debbie Houldsworth" w:date="2020-05-12T09:59:00Z"/>
          <w:trPrChange w:id="2302" w:author="Debbie Houldsworth" w:date="2020-05-12T16:43:00Z">
            <w:trPr>
              <w:gridAfter w:val="0"/>
            </w:trPr>
          </w:trPrChange>
        </w:trPr>
        <w:tc>
          <w:tcPr>
            <w:tcW w:w="3544" w:type="dxa"/>
            <w:tcPrChange w:id="2303" w:author="Debbie Houldsworth" w:date="2020-05-12T16:43:00Z">
              <w:tcPr>
                <w:tcW w:w="3544" w:type="dxa"/>
                <w:gridSpan w:val="2"/>
              </w:tcPr>
            </w:tcPrChange>
          </w:tcPr>
          <w:p w14:paraId="01BB5677" w14:textId="1A2CD855" w:rsidR="00CC40D1" w:rsidDel="00F02845" w:rsidRDefault="00CC40D1" w:rsidP="00B73C6A">
            <w:pPr>
              <w:pStyle w:val="BodyText"/>
              <w:tabs>
                <w:tab w:val="clear" w:pos="4320"/>
                <w:tab w:val="clear" w:pos="5040"/>
                <w:tab w:val="left" w:pos="900"/>
              </w:tabs>
              <w:spacing w:after="0"/>
              <w:jc w:val="left"/>
              <w:rPr>
                <w:del w:id="2304" w:author="Debbie Houldsworth" w:date="2020-05-12T09:59:00Z"/>
                <w:b/>
              </w:rPr>
            </w:pPr>
            <w:del w:id="2305" w:author="Debbie Houldsworth" w:date="2020-05-07T12:06:00Z">
              <w:r w:rsidDel="00F17A97">
                <w:rPr>
                  <w:b/>
                </w:rPr>
                <w:delText>“Selective Refresh”</w:delText>
              </w:r>
            </w:del>
          </w:p>
        </w:tc>
        <w:tc>
          <w:tcPr>
            <w:tcW w:w="5353" w:type="dxa"/>
            <w:gridSpan w:val="2"/>
            <w:vAlign w:val="center"/>
            <w:tcPrChange w:id="2306" w:author="Debbie Houldsworth" w:date="2020-05-12T16:43:00Z">
              <w:tcPr>
                <w:tcW w:w="5353" w:type="dxa"/>
                <w:gridSpan w:val="4"/>
              </w:tcPr>
            </w:tcPrChange>
          </w:tcPr>
          <w:p w14:paraId="0AF0C297" w14:textId="4574079A" w:rsidR="00CC40D1" w:rsidRPr="006F354D" w:rsidDel="00F02845" w:rsidRDefault="00CC40D1" w:rsidP="00B73C6A">
            <w:pPr>
              <w:pStyle w:val="BodyText"/>
              <w:jc w:val="left"/>
              <w:rPr>
                <w:del w:id="2307" w:author="Debbie Houldsworth" w:date="2020-05-12T09:59:00Z"/>
                <w:szCs w:val="24"/>
              </w:rPr>
            </w:pPr>
            <w:del w:id="2308" w:author="Debbie Houldsworth" w:date="2020-05-07T12:06:00Z">
              <w:r w:rsidRPr="006F354D" w:rsidDel="00F17A97">
                <w:rPr>
                  <w:szCs w:val="24"/>
                </w:rPr>
                <w:delText xml:space="preserve">means the provision of all data items in Instruction Format (as defined in the Data Transfer Catalogue) for the Metering Point selected by the Supplier, Data Aggregator or </w:delText>
              </w:r>
              <w:r w:rsidDel="00F17A97">
                <w:rPr>
                  <w:szCs w:val="24"/>
                </w:rPr>
                <w:delText>DCC</w:delText>
              </w:r>
              <w:r w:rsidRPr="006F354D" w:rsidDel="00F17A97">
                <w:rPr>
                  <w:szCs w:val="24"/>
                </w:rPr>
                <w:delText xml:space="preserve"> in respect of which the Supplier, </w:delText>
              </w:r>
              <w:r w:rsidDel="00F17A97">
                <w:rPr>
                  <w:szCs w:val="24"/>
                </w:rPr>
                <w:delText>DCC</w:delText>
              </w:r>
              <w:r w:rsidRPr="006F354D" w:rsidDel="00F17A97">
                <w:rPr>
                  <w:szCs w:val="24"/>
                </w:rPr>
                <w:delText xml:space="preserve"> or Data Aggregator is or has been Registered or appointed, as the case may be during the period of two years prior to the date of production of the Selective Refresh under Clause 23.  The Selective Refresh shall include all data items that have been held on the MPAS Registration System in respect of the Metering Point for the period of Registration or appointment, as the case may be.  Where the Selective Refresh is required by the Data Aggregator it shall include, for each Registration in the Refresh, all continuous Non Half Hourly Data Collector Appointments to the earliest of (i) a change of Measurement Class to a Half Hourly Metering Point; or (ii) the end of the Registration. Where the Selective Refresh is required by the </w:delText>
              </w:r>
              <w:r w:rsidDel="00F17A97">
                <w:rPr>
                  <w:szCs w:val="24"/>
                </w:rPr>
                <w:delText>DCC</w:delText>
              </w:r>
              <w:r w:rsidRPr="006F354D" w:rsidDel="00F17A97">
                <w:rPr>
                  <w:szCs w:val="24"/>
                </w:rPr>
                <w:delText xml:space="preserve"> it shall include only the information set out in Clause 27.11, to the extent that values for any data items are held in the relevant MPAS Registration System;</w:delText>
              </w:r>
            </w:del>
          </w:p>
        </w:tc>
      </w:tr>
      <w:tr w:rsidR="00CC40D1" w:rsidDel="00F02845" w14:paraId="5C12316B" w14:textId="676477A5" w:rsidTr="00E314F2">
        <w:trPr>
          <w:del w:id="2309" w:author="Debbie Houldsworth" w:date="2020-05-12T09:59:00Z"/>
          <w:trPrChange w:id="2310" w:author="Debbie Houldsworth" w:date="2020-05-12T16:43:00Z">
            <w:trPr>
              <w:gridAfter w:val="0"/>
            </w:trPr>
          </w:trPrChange>
        </w:trPr>
        <w:tc>
          <w:tcPr>
            <w:tcW w:w="3544" w:type="dxa"/>
            <w:tcPrChange w:id="2311" w:author="Debbie Houldsworth" w:date="2020-05-12T16:43:00Z">
              <w:tcPr>
                <w:tcW w:w="3544" w:type="dxa"/>
                <w:gridSpan w:val="2"/>
              </w:tcPr>
            </w:tcPrChange>
          </w:tcPr>
          <w:p w14:paraId="487E88FE" w14:textId="654781EE" w:rsidR="00CC40D1" w:rsidDel="00F02845" w:rsidRDefault="00CC40D1" w:rsidP="00B73C6A">
            <w:pPr>
              <w:pStyle w:val="BodyText"/>
              <w:tabs>
                <w:tab w:val="clear" w:pos="4320"/>
                <w:tab w:val="clear" w:pos="5040"/>
                <w:tab w:val="left" w:pos="900"/>
              </w:tabs>
              <w:spacing w:after="0"/>
              <w:jc w:val="left"/>
              <w:rPr>
                <w:del w:id="2312" w:author="Debbie Houldsworth" w:date="2020-05-12T09:59:00Z"/>
                <w:b/>
              </w:rPr>
            </w:pPr>
            <w:del w:id="2313" w:author="Debbie Houldsworth" w:date="2020-05-12T09:59:00Z">
              <w:r w:rsidDel="00F02845">
                <w:rPr>
                  <w:b/>
                </w:rPr>
                <w:delText>“Services”</w:delText>
              </w:r>
            </w:del>
          </w:p>
        </w:tc>
        <w:tc>
          <w:tcPr>
            <w:tcW w:w="5353" w:type="dxa"/>
            <w:gridSpan w:val="2"/>
            <w:vAlign w:val="center"/>
            <w:tcPrChange w:id="2314" w:author="Debbie Houldsworth" w:date="2020-05-12T16:43:00Z">
              <w:tcPr>
                <w:tcW w:w="5353" w:type="dxa"/>
                <w:gridSpan w:val="4"/>
              </w:tcPr>
            </w:tcPrChange>
          </w:tcPr>
          <w:p w14:paraId="395A6645" w14:textId="562F15CF" w:rsidR="00CC40D1" w:rsidRPr="006F354D" w:rsidDel="00F02845" w:rsidRDefault="00CC40D1">
            <w:pPr>
              <w:pStyle w:val="BodyText"/>
              <w:tabs>
                <w:tab w:val="clear" w:pos="4320"/>
              </w:tabs>
              <w:ind w:firstLine="7"/>
              <w:jc w:val="left"/>
              <w:rPr>
                <w:del w:id="2315" w:author="Debbie Houldsworth" w:date="2020-05-12T09:59:00Z"/>
                <w:szCs w:val="24"/>
              </w:rPr>
              <w:pPrChange w:id="2316" w:author="Debbie Houldsworth" w:date="2020-05-12T16:43:00Z">
                <w:pPr>
                  <w:pStyle w:val="BodyText"/>
                  <w:tabs>
                    <w:tab w:val="clear" w:pos="4320"/>
                  </w:tabs>
                  <w:ind w:firstLine="7"/>
                </w:pPr>
              </w:pPrChange>
            </w:pPr>
            <w:del w:id="2317" w:author="Debbie Houldsworth" w:date="2020-05-12T09:59:00Z">
              <w:r w:rsidRPr="006F354D" w:rsidDel="00F02845">
                <w:rPr>
                  <w:szCs w:val="24"/>
                </w:rPr>
                <w:delText>means the services to be provided by each MPAS Provider under this Agreement in respect of the Metering Points of the relevant Distribution System, described in Clauses 15 to 28 (or, as appropriate, one or more of them) in accordance with the performance levels and constraints set out in Clause 12 to 14 and “Service” shall be construed accordingly;</w:delText>
              </w:r>
            </w:del>
          </w:p>
        </w:tc>
      </w:tr>
      <w:tr w:rsidR="00CC40D1" w:rsidDel="00F02845" w14:paraId="4B3D51A2" w14:textId="6E067515" w:rsidTr="00E314F2">
        <w:trPr>
          <w:del w:id="2318" w:author="Debbie Houldsworth" w:date="2020-05-12T09:59:00Z"/>
          <w:trPrChange w:id="2319" w:author="Debbie Houldsworth" w:date="2020-05-12T16:43:00Z">
            <w:trPr>
              <w:gridAfter w:val="0"/>
            </w:trPr>
          </w:trPrChange>
        </w:trPr>
        <w:tc>
          <w:tcPr>
            <w:tcW w:w="3544" w:type="dxa"/>
            <w:tcPrChange w:id="2320" w:author="Debbie Houldsworth" w:date="2020-05-12T16:43:00Z">
              <w:tcPr>
                <w:tcW w:w="3544" w:type="dxa"/>
                <w:gridSpan w:val="2"/>
              </w:tcPr>
            </w:tcPrChange>
          </w:tcPr>
          <w:p w14:paraId="40FEB33B" w14:textId="144EDFCB" w:rsidR="00CC40D1" w:rsidDel="00F02845" w:rsidRDefault="00CC40D1" w:rsidP="00B73C6A">
            <w:pPr>
              <w:pStyle w:val="BodyText"/>
              <w:tabs>
                <w:tab w:val="clear" w:pos="4320"/>
                <w:tab w:val="clear" w:pos="5040"/>
                <w:tab w:val="left" w:pos="900"/>
              </w:tabs>
              <w:spacing w:after="0"/>
              <w:jc w:val="left"/>
              <w:rPr>
                <w:del w:id="2321" w:author="Debbie Houldsworth" w:date="2020-05-12T09:59:00Z"/>
                <w:b/>
              </w:rPr>
            </w:pPr>
            <w:del w:id="2322" w:author="Debbie Houldsworth" w:date="2020-05-07T12:06:00Z">
              <w:r w:rsidDel="00DE43F3">
                <w:rPr>
                  <w:b/>
                </w:rPr>
                <w:delText>“Services Agreement”</w:delText>
              </w:r>
            </w:del>
          </w:p>
        </w:tc>
        <w:tc>
          <w:tcPr>
            <w:tcW w:w="5353" w:type="dxa"/>
            <w:gridSpan w:val="2"/>
            <w:vAlign w:val="center"/>
            <w:tcPrChange w:id="2323" w:author="Debbie Houldsworth" w:date="2020-05-12T16:43:00Z">
              <w:tcPr>
                <w:tcW w:w="5353" w:type="dxa"/>
                <w:gridSpan w:val="4"/>
              </w:tcPr>
            </w:tcPrChange>
          </w:tcPr>
          <w:p w14:paraId="062EC4B7" w14:textId="30EC22F9" w:rsidR="00CC40D1" w:rsidDel="00F02845" w:rsidRDefault="00CC40D1">
            <w:pPr>
              <w:pStyle w:val="BodyText"/>
              <w:tabs>
                <w:tab w:val="clear" w:pos="4320"/>
              </w:tabs>
              <w:ind w:firstLine="7"/>
              <w:jc w:val="left"/>
              <w:rPr>
                <w:del w:id="2324" w:author="Debbie Houldsworth" w:date="2020-05-12T09:59:00Z"/>
              </w:rPr>
              <w:pPrChange w:id="2325" w:author="Debbie Houldsworth" w:date="2020-05-12T16:43:00Z">
                <w:pPr>
                  <w:pStyle w:val="BodyText"/>
                  <w:tabs>
                    <w:tab w:val="clear" w:pos="4320"/>
                  </w:tabs>
                  <w:ind w:firstLine="7"/>
                </w:pPr>
              </w:pPrChange>
            </w:pPr>
            <w:del w:id="2326" w:author="Debbie Houldsworth" w:date="2020-05-07T12:06:00Z">
              <w:r w:rsidDel="00DE43F3">
                <w:delText>means any contract, agreement or arrangement approved or authorised pursuant to Clause 6.2.13 (A);</w:delText>
              </w:r>
            </w:del>
          </w:p>
        </w:tc>
      </w:tr>
      <w:tr w:rsidR="00CC40D1" w:rsidDel="00F02845" w14:paraId="00A8911B" w14:textId="5469818F" w:rsidTr="00E314F2">
        <w:trPr>
          <w:del w:id="2327" w:author="Debbie Houldsworth" w:date="2020-05-12T09:59:00Z"/>
          <w:trPrChange w:id="2328" w:author="Debbie Houldsworth" w:date="2020-05-12T16:43:00Z">
            <w:trPr>
              <w:gridAfter w:val="0"/>
            </w:trPr>
          </w:trPrChange>
        </w:trPr>
        <w:tc>
          <w:tcPr>
            <w:tcW w:w="3544" w:type="dxa"/>
            <w:tcPrChange w:id="2329" w:author="Debbie Houldsworth" w:date="2020-05-12T16:43:00Z">
              <w:tcPr>
                <w:tcW w:w="3544" w:type="dxa"/>
                <w:gridSpan w:val="2"/>
              </w:tcPr>
            </w:tcPrChange>
          </w:tcPr>
          <w:p w14:paraId="0A7193B0" w14:textId="477C90D1" w:rsidR="00CC40D1" w:rsidDel="00F02845" w:rsidRDefault="00CC40D1" w:rsidP="00B73C6A">
            <w:pPr>
              <w:pStyle w:val="BodyText"/>
              <w:tabs>
                <w:tab w:val="clear" w:pos="4320"/>
                <w:tab w:val="clear" w:pos="5040"/>
                <w:tab w:val="left" w:pos="900"/>
              </w:tabs>
              <w:spacing w:after="0"/>
              <w:jc w:val="left"/>
              <w:rPr>
                <w:del w:id="2330" w:author="Debbie Houldsworth" w:date="2020-05-12T09:59:00Z"/>
                <w:b/>
              </w:rPr>
            </w:pPr>
            <w:del w:id="2331" w:author="Debbie Houldsworth" w:date="2020-05-12T09:59:00Z">
              <w:r w:rsidDel="00F02845">
                <w:rPr>
                  <w:b/>
                </w:rPr>
                <w:delText>“Settlement”</w:delText>
              </w:r>
            </w:del>
          </w:p>
        </w:tc>
        <w:tc>
          <w:tcPr>
            <w:tcW w:w="5353" w:type="dxa"/>
            <w:gridSpan w:val="2"/>
            <w:vAlign w:val="center"/>
            <w:tcPrChange w:id="2332" w:author="Debbie Houldsworth" w:date="2020-05-12T16:43:00Z">
              <w:tcPr>
                <w:tcW w:w="5353" w:type="dxa"/>
                <w:gridSpan w:val="4"/>
              </w:tcPr>
            </w:tcPrChange>
          </w:tcPr>
          <w:p w14:paraId="423B86A0" w14:textId="0F1C86BC" w:rsidR="00CC40D1" w:rsidDel="00F02845" w:rsidRDefault="00CC40D1">
            <w:pPr>
              <w:pStyle w:val="BodyText"/>
              <w:tabs>
                <w:tab w:val="clear" w:pos="4320"/>
              </w:tabs>
              <w:ind w:firstLine="7"/>
              <w:jc w:val="left"/>
              <w:rPr>
                <w:del w:id="2333" w:author="Debbie Houldsworth" w:date="2020-05-12T09:59:00Z"/>
              </w:rPr>
              <w:pPrChange w:id="2334" w:author="Debbie Houldsworth" w:date="2020-05-12T16:43:00Z">
                <w:pPr>
                  <w:pStyle w:val="BodyText"/>
                  <w:tabs>
                    <w:tab w:val="clear" w:pos="4320"/>
                  </w:tabs>
                  <w:ind w:firstLine="7"/>
                </w:pPr>
              </w:pPrChange>
            </w:pPr>
            <w:del w:id="2335" w:author="Debbie Houldsworth" w:date="2020-05-12T09:59:00Z">
              <w:r w:rsidDel="00F02845">
                <w:delText>has the meaning given to that term in the BSC;</w:delText>
              </w:r>
            </w:del>
          </w:p>
        </w:tc>
      </w:tr>
      <w:tr w:rsidR="00CC40D1" w:rsidDel="00F02845" w14:paraId="4BCD11D9" w14:textId="7B9A9F90" w:rsidTr="00E314F2">
        <w:trPr>
          <w:del w:id="2336" w:author="Debbie Houldsworth" w:date="2020-05-12T09:59:00Z"/>
          <w:trPrChange w:id="2337" w:author="Debbie Houldsworth" w:date="2020-05-12T16:43:00Z">
            <w:trPr>
              <w:gridAfter w:val="0"/>
            </w:trPr>
          </w:trPrChange>
        </w:trPr>
        <w:tc>
          <w:tcPr>
            <w:tcW w:w="3544" w:type="dxa"/>
            <w:tcPrChange w:id="2338" w:author="Debbie Houldsworth" w:date="2020-05-12T16:43:00Z">
              <w:tcPr>
                <w:tcW w:w="3544" w:type="dxa"/>
                <w:gridSpan w:val="2"/>
              </w:tcPr>
            </w:tcPrChange>
          </w:tcPr>
          <w:p w14:paraId="5DD35847" w14:textId="6E9C2BAE" w:rsidR="00CC40D1" w:rsidDel="00F02845" w:rsidRDefault="00CC40D1" w:rsidP="00B73C6A">
            <w:pPr>
              <w:pStyle w:val="BodyText"/>
              <w:tabs>
                <w:tab w:val="clear" w:pos="4320"/>
                <w:tab w:val="clear" w:pos="5040"/>
                <w:tab w:val="left" w:pos="900"/>
              </w:tabs>
              <w:spacing w:after="0"/>
              <w:jc w:val="left"/>
              <w:rPr>
                <w:del w:id="2339" w:author="Debbie Houldsworth" w:date="2020-05-12T09:59:00Z"/>
                <w:b/>
              </w:rPr>
            </w:pPr>
            <w:del w:id="2340" w:author="Debbie Houldsworth" w:date="2020-05-07T12:08:00Z">
              <w:r w:rsidDel="00E73D03">
                <w:rPr>
                  <w:b/>
                </w:rPr>
                <w:delText>“Settlement Administration Agent” or “SAA”</w:delText>
              </w:r>
            </w:del>
          </w:p>
        </w:tc>
        <w:tc>
          <w:tcPr>
            <w:tcW w:w="5353" w:type="dxa"/>
            <w:gridSpan w:val="2"/>
            <w:vAlign w:val="center"/>
            <w:tcPrChange w:id="2341" w:author="Debbie Houldsworth" w:date="2020-05-12T16:43:00Z">
              <w:tcPr>
                <w:tcW w:w="5353" w:type="dxa"/>
                <w:gridSpan w:val="4"/>
              </w:tcPr>
            </w:tcPrChange>
          </w:tcPr>
          <w:p w14:paraId="0FEE80BA" w14:textId="78449F27" w:rsidR="00CC40D1" w:rsidDel="00F02845" w:rsidRDefault="00CC40D1">
            <w:pPr>
              <w:pStyle w:val="BodyText"/>
              <w:tabs>
                <w:tab w:val="clear" w:pos="4320"/>
              </w:tabs>
              <w:ind w:firstLine="7"/>
              <w:jc w:val="left"/>
              <w:rPr>
                <w:del w:id="2342" w:author="Debbie Houldsworth" w:date="2020-05-12T09:59:00Z"/>
              </w:rPr>
              <w:pPrChange w:id="2343" w:author="Debbie Houldsworth" w:date="2020-05-12T16:43:00Z">
                <w:pPr>
                  <w:pStyle w:val="BodyText"/>
                  <w:tabs>
                    <w:tab w:val="clear" w:pos="4320"/>
                  </w:tabs>
                  <w:ind w:firstLine="7"/>
                </w:pPr>
              </w:pPrChange>
            </w:pPr>
            <w:del w:id="2344" w:author="Debbie Houldsworth" w:date="2020-05-07T12:08:00Z">
              <w:r w:rsidDel="00E73D03">
                <w:delText>has the meaning given to that term in the Balancing and Settlement Code;</w:delText>
              </w:r>
            </w:del>
          </w:p>
        </w:tc>
      </w:tr>
      <w:tr w:rsidR="00CC40D1" w:rsidDel="00F02845" w14:paraId="2D69447E" w14:textId="263516F6" w:rsidTr="00E314F2">
        <w:trPr>
          <w:del w:id="2345" w:author="Debbie Houldsworth" w:date="2020-05-12T09:59:00Z"/>
          <w:trPrChange w:id="2346" w:author="Debbie Houldsworth" w:date="2020-05-12T16:43:00Z">
            <w:trPr>
              <w:gridAfter w:val="0"/>
            </w:trPr>
          </w:trPrChange>
        </w:trPr>
        <w:tc>
          <w:tcPr>
            <w:tcW w:w="3544" w:type="dxa"/>
            <w:tcPrChange w:id="2347" w:author="Debbie Houldsworth" w:date="2020-05-12T16:43:00Z">
              <w:tcPr>
                <w:tcW w:w="3544" w:type="dxa"/>
                <w:gridSpan w:val="2"/>
              </w:tcPr>
            </w:tcPrChange>
          </w:tcPr>
          <w:p w14:paraId="341AA960" w14:textId="75E85603" w:rsidR="00CC40D1" w:rsidDel="00F02845" w:rsidRDefault="00CC40D1" w:rsidP="00B73C6A">
            <w:pPr>
              <w:pStyle w:val="BodyText"/>
              <w:tabs>
                <w:tab w:val="clear" w:pos="4320"/>
                <w:tab w:val="clear" w:pos="5040"/>
                <w:tab w:val="left" w:pos="900"/>
              </w:tabs>
              <w:spacing w:after="0"/>
              <w:jc w:val="left"/>
              <w:rPr>
                <w:del w:id="2348" w:author="Debbie Houldsworth" w:date="2020-05-12T09:59:00Z"/>
                <w:b/>
              </w:rPr>
            </w:pPr>
            <w:commentRangeStart w:id="2349"/>
            <w:del w:id="2350" w:author="Debbie Houldsworth" w:date="2020-05-07T08:38:00Z">
              <w:r w:rsidRPr="00A80036" w:rsidDel="00EA7E4E">
                <w:rPr>
                  <w:b/>
                </w:rPr>
                <w:delText>“SDEP User”</w:delText>
              </w:r>
            </w:del>
          </w:p>
        </w:tc>
        <w:tc>
          <w:tcPr>
            <w:tcW w:w="5353" w:type="dxa"/>
            <w:gridSpan w:val="2"/>
            <w:vAlign w:val="center"/>
            <w:tcPrChange w:id="2351" w:author="Debbie Houldsworth" w:date="2020-05-12T16:43:00Z">
              <w:tcPr>
                <w:tcW w:w="5353" w:type="dxa"/>
                <w:gridSpan w:val="4"/>
              </w:tcPr>
            </w:tcPrChange>
          </w:tcPr>
          <w:p w14:paraId="7DE0A00E" w14:textId="33DC51A6" w:rsidR="00CC40D1" w:rsidDel="00F02845" w:rsidRDefault="00CC40D1">
            <w:pPr>
              <w:pStyle w:val="BodyText"/>
              <w:tabs>
                <w:tab w:val="clear" w:pos="4320"/>
              </w:tabs>
              <w:ind w:firstLine="7"/>
              <w:jc w:val="left"/>
              <w:rPr>
                <w:del w:id="2352" w:author="Debbie Houldsworth" w:date="2020-05-12T09:59:00Z"/>
              </w:rPr>
              <w:pPrChange w:id="2353" w:author="Debbie Houldsworth" w:date="2020-05-12T16:43:00Z">
                <w:pPr>
                  <w:pStyle w:val="BodyText"/>
                  <w:tabs>
                    <w:tab w:val="clear" w:pos="4320"/>
                  </w:tabs>
                  <w:ind w:firstLine="7"/>
                </w:pPr>
              </w:pPrChange>
            </w:pPr>
            <w:del w:id="2354" w:author="Debbie Houldsworth" w:date="2020-05-07T08:38:00Z">
              <w:r w:rsidRPr="00A80036" w:rsidDel="00EA7E4E">
                <w:delText>has the meaning given in Clause 58.2;</w:delText>
              </w:r>
            </w:del>
            <w:commentRangeEnd w:id="2349"/>
            <w:del w:id="2355" w:author="Debbie Houldsworth" w:date="2020-05-12T09:59:00Z">
              <w:r w:rsidDel="00F02845">
                <w:rPr>
                  <w:rStyle w:val="CommentReference"/>
                </w:rPr>
                <w:commentReference w:id="2349"/>
              </w:r>
            </w:del>
          </w:p>
        </w:tc>
      </w:tr>
      <w:tr w:rsidR="00CC40D1" w14:paraId="1BA8A2A0" w14:textId="77777777" w:rsidTr="00E314F2">
        <w:trPr>
          <w:trPrChange w:id="2356" w:author="Debbie Houldsworth" w:date="2020-05-12T16:43:00Z">
            <w:trPr>
              <w:gridAfter w:val="0"/>
            </w:trPr>
          </w:trPrChange>
        </w:trPr>
        <w:tc>
          <w:tcPr>
            <w:tcW w:w="3544" w:type="dxa"/>
            <w:tcPrChange w:id="2357" w:author="Debbie Houldsworth" w:date="2020-05-12T16:43:00Z">
              <w:tcPr>
                <w:tcW w:w="3544" w:type="dxa"/>
                <w:gridSpan w:val="2"/>
              </w:tcPr>
            </w:tcPrChange>
          </w:tcPr>
          <w:p w14:paraId="1532871A" w14:textId="77777777" w:rsidR="00CC40D1" w:rsidRDefault="00CC40D1" w:rsidP="00E314F2">
            <w:pPr>
              <w:pStyle w:val="BodyText"/>
              <w:tabs>
                <w:tab w:val="clear" w:pos="4320"/>
                <w:tab w:val="clear" w:pos="5040"/>
                <w:tab w:val="left" w:pos="900"/>
              </w:tabs>
              <w:spacing w:after="0"/>
              <w:jc w:val="left"/>
              <w:rPr>
                <w:b/>
              </w:rPr>
            </w:pPr>
            <w:r>
              <w:rPr>
                <w:b/>
              </w:rPr>
              <w:t>"Significant Code Review"</w:t>
            </w:r>
          </w:p>
        </w:tc>
        <w:tc>
          <w:tcPr>
            <w:tcW w:w="5353" w:type="dxa"/>
            <w:gridSpan w:val="2"/>
            <w:vAlign w:val="center"/>
            <w:tcPrChange w:id="2358" w:author="Debbie Houldsworth" w:date="2020-05-12T16:43:00Z">
              <w:tcPr>
                <w:tcW w:w="5353" w:type="dxa"/>
                <w:gridSpan w:val="4"/>
              </w:tcPr>
            </w:tcPrChange>
          </w:tcPr>
          <w:p w14:paraId="4E75BF0B" w14:textId="77777777" w:rsidR="00CC40D1" w:rsidRDefault="00CC40D1" w:rsidP="00E314F2">
            <w:pPr>
              <w:pStyle w:val="BodyText"/>
              <w:tabs>
                <w:tab w:val="clear" w:pos="4320"/>
              </w:tabs>
              <w:ind w:firstLine="7"/>
              <w:jc w:val="left"/>
            </w:pPr>
            <w:r>
              <w:t>means a review of one or more matter which the Authority considers likely to:</w:t>
            </w:r>
          </w:p>
          <w:p w14:paraId="162EF798" w14:textId="77777777" w:rsidR="00CC40D1" w:rsidRDefault="00CC40D1" w:rsidP="00E314F2">
            <w:pPr>
              <w:pStyle w:val="MRATable-hangingindent"/>
              <w:numPr>
                <w:ilvl w:val="0"/>
                <w:numId w:val="13"/>
              </w:numPr>
              <w:ind w:hanging="885"/>
            </w:pPr>
            <w:r>
              <w:t>relate to this Agreement (either on its own or in conjunction with one or more other industry codes); and</w:t>
            </w:r>
          </w:p>
          <w:p w14:paraId="22DD3998" w14:textId="41E170F6" w:rsidR="00CC40D1" w:rsidRDefault="00CC40D1" w:rsidP="00E314F2">
            <w:pPr>
              <w:pStyle w:val="MRATable-hangingindent"/>
              <w:numPr>
                <w:ilvl w:val="0"/>
                <w:numId w:val="13"/>
              </w:numPr>
              <w:ind w:hanging="885"/>
            </w:pPr>
            <w:r>
              <w:t xml:space="preserve">be of particular significance in relation to its principal objective and/or general duties (under section 3A of the Act), statutory functions and /or relevant obligations arising under retained </w:t>
            </w:r>
            <w:del w:id="2359" w:author="Debbie Houldsworth" w:date="2020-05-13T10:49:00Z">
              <w:r w:rsidDel="00DB29BB">
                <w:delText xml:space="preserve"> </w:delText>
              </w:r>
            </w:del>
            <w:r>
              <w:t>law,</w:t>
            </w:r>
          </w:p>
          <w:p w14:paraId="1BF7389D" w14:textId="77777777" w:rsidR="00CC40D1" w:rsidRDefault="00CC40D1">
            <w:pPr>
              <w:pStyle w:val="MRATable-hangingindent"/>
              <w:pPrChange w:id="2360" w:author="Debbie Houldsworth" w:date="2020-05-12T16:43:00Z">
                <w:pPr>
                  <w:pStyle w:val="MRATable-hangingindent"/>
                  <w:framePr w:hSpace="181" w:wrap="around" w:hAnchor="text" w:xAlign="center" w:yAlign="center"/>
                  <w:suppressOverlap/>
                  <w:jc w:val="both"/>
                </w:pPr>
              </w:pPrChange>
            </w:pPr>
            <w:r>
              <w:t>and concerning which the Authority has issued a  notice to the parties (among others, as appropriate) stating (i) that the review will constitute a significant code review; (ii) the start date of the review; and (iii) the matters that will fall within the scope of the review;</w:t>
            </w:r>
          </w:p>
          <w:p w14:paraId="7643A1F1" w14:textId="77777777" w:rsidR="00CC40D1" w:rsidRDefault="00CC40D1" w:rsidP="00E314F2">
            <w:pPr>
              <w:pStyle w:val="BodyText"/>
              <w:tabs>
                <w:tab w:val="clear" w:pos="4320"/>
              </w:tabs>
              <w:ind w:firstLine="7"/>
              <w:jc w:val="left"/>
            </w:pPr>
          </w:p>
        </w:tc>
      </w:tr>
      <w:tr w:rsidR="00CC40D1" w14:paraId="13D6A316" w14:textId="77777777" w:rsidTr="00E314F2">
        <w:trPr>
          <w:trPrChange w:id="2361" w:author="Debbie Houldsworth" w:date="2020-05-12T16:43:00Z">
            <w:trPr>
              <w:gridAfter w:val="0"/>
            </w:trPr>
          </w:trPrChange>
        </w:trPr>
        <w:tc>
          <w:tcPr>
            <w:tcW w:w="3544" w:type="dxa"/>
            <w:tcPrChange w:id="2362" w:author="Debbie Houldsworth" w:date="2020-05-12T16:43:00Z">
              <w:tcPr>
                <w:tcW w:w="3544" w:type="dxa"/>
                <w:gridSpan w:val="2"/>
              </w:tcPr>
            </w:tcPrChange>
          </w:tcPr>
          <w:p w14:paraId="2F738235" w14:textId="77777777" w:rsidR="00CC40D1" w:rsidRDefault="00CC40D1" w:rsidP="008F7D5A">
            <w:pPr>
              <w:pStyle w:val="BodyText"/>
              <w:tabs>
                <w:tab w:val="clear" w:pos="4320"/>
                <w:tab w:val="clear" w:pos="5040"/>
                <w:tab w:val="left" w:pos="900"/>
              </w:tabs>
              <w:spacing w:after="0"/>
              <w:jc w:val="left"/>
              <w:rPr>
                <w:b/>
              </w:rPr>
            </w:pPr>
            <w:r>
              <w:rPr>
                <w:b/>
              </w:rPr>
              <w:t>"Significant Code Review Phase"</w:t>
            </w:r>
          </w:p>
        </w:tc>
        <w:tc>
          <w:tcPr>
            <w:tcW w:w="5353" w:type="dxa"/>
            <w:gridSpan w:val="2"/>
            <w:vAlign w:val="center"/>
            <w:tcPrChange w:id="2363" w:author="Debbie Houldsworth" w:date="2020-05-12T16:43:00Z">
              <w:tcPr>
                <w:tcW w:w="5353" w:type="dxa"/>
                <w:gridSpan w:val="4"/>
              </w:tcPr>
            </w:tcPrChange>
          </w:tcPr>
          <w:p w14:paraId="7D56F9ED" w14:textId="77777777" w:rsidR="00CC40D1" w:rsidRDefault="00CC40D1">
            <w:pPr>
              <w:pStyle w:val="BodyText"/>
              <w:jc w:val="left"/>
              <w:pPrChange w:id="2364" w:author="Debbie Houldsworth" w:date="2020-05-12T16:43:00Z">
                <w:pPr>
                  <w:pStyle w:val="BodyText"/>
                  <w:framePr w:hSpace="181" w:wrap="around" w:hAnchor="text" w:xAlign="center" w:yAlign="center"/>
                  <w:suppressOverlap/>
                </w:pPr>
              </w:pPrChange>
            </w:pPr>
            <w:r>
              <w:t>means the period commencing on the start date of Significant Code Review as stated by the Authority</w:t>
            </w:r>
          </w:p>
          <w:p w14:paraId="0CBEEEAA" w14:textId="77777777" w:rsidR="00CC40D1" w:rsidRDefault="00CC40D1">
            <w:pPr>
              <w:pStyle w:val="MRATable-hangingindent"/>
              <w:ind w:left="340" w:firstLine="0"/>
              <w:pPrChange w:id="2365" w:author="Debbie Houldsworth" w:date="2020-05-12T16:43:00Z">
                <w:pPr>
                  <w:pStyle w:val="MRATable-hangingindent"/>
                  <w:framePr w:hSpace="181" w:wrap="around" w:hAnchor="text" w:xAlign="center" w:yAlign="center"/>
                  <w:ind w:left="340" w:firstLine="0"/>
                  <w:suppressOverlap/>
                  <w:jc w:val="both"/>
                </w:pPr>
              </w:pPrChange>
            </w:pPr>
            <w:r>
              <w:t>or the date of a direction issued by the Authority under Condition 23.5(J) of the Electricity Distribution Licence, and ending in accordance with the definition of “Significant Code Review Phase” under Condition 23.12 of the Electricity Distribution Licence;</w:t>
            </w:r>
          </w:p>
        </w:tc>
      </w:tr>
      <w:tr w:rsidR="00CC40D1" w:rsidDel="00F02845" w14:paraId="52C6FFB9" w14:textId="2EAA2DA4" w:rsidTr="00E314F2">
        <w:trPr>
          <w:del w:id="2366" w:author="Debbie Houldsworth" w:date="2020-05-12T09:59:00Z"/>
          <w:trPrChange w:id="2367" w:author="Debbie Houldsworth" w:date="2020-05-12T16:43:00Z">
            <w:trPr>
              <w:gridAfter w:val="0"/>
            </w:trPr>
          </w:trPrChange>
        </w:trPr>
        <w:tc>
          <w:tcPr>
            <w:tcW w:w="3544" w:type="dxa"/>
            <w:tcPrChange w:id="2368" w:author="Debbie Houldsworth" w:date="2020-05-12T16:43:00Z">
              <w:tcPr>
                <w:tcW w:w="3544" w:type="dxa"/>
                <w:gridSpan w:val="2"/>
              </w:tcPr>
            </w:tcPrChange>
          </w:tcPr>
          <w:p w14:paraId="2C3B46BB" w14:textId="4878F5AB" w:rsidR="00CC40D1" w:rsidDel="00F02845" w:rsidRDefault="00CC40D1" w:rsidP="008F7D5A">
            <w:pPr>
              <w:pStyle w:val="BodyText"/>
              <w:tabs>
                <w:tab w:val="clear" w:pos="4320"/>
                <w:tab w:val="clear" w:pos="5040"/>
                <w:tab w:val="left" w:pos="900"/>
              </w:tabs>
              <w:spacing w:after="0"/>
              <w:jc w:val="left"/>
              <w:rPr>
                <w:del w:id="2369" w:author="Debbie Houldsworth" w:date="2020-05-12T09:59:00Z"/>
                <w:b/>
              </w:rPr>
            </w:pPr>
            <w:del w:id="2370" w:author="Debbie Houldsworth" w:date="2020-05-07T12:09:00Z">
              <w:r w:rsidDel="007B7403">
                <w:rPr>
                  <w:b/>
                </w:rPr>
                <w:delText>“Skeleton Record”</w:delText>
              </w:r>
            </w:del>
          </w:p>
        </w:tc>
        <w:tc>
          <w:tcPr>
            <w:tcW w:w="5353" w:type="dxa"/>
            <w:gridSpan w:val="2"/>
            <w:vAlign w:val="center"/>
            <w:tcPrChange w:id="2371" w:author="Debbie Houldsworth" w:date="2020-05-12T16:43:00Z">
              <w:tcPr>
                <w:tcW w:w="5353" w:type="dxa"/>
                <w:gridSpan w:val="4"/>
              </w:tcPr>
            </w:tcPrChange>
          </w:tcPr>
          <w:p w14:paraId="79152F33" w14:textId="7691D1C0" w:rsidR="00CC40D1" w:rsidDel="007B7403" w:rsidRDefault="00CC40D1">
            <w:pPr>
              <w:pStyle w:val="BodyText"/>
              <w:jc w:val="left"/>
              <w:rPr>
                <w:del w:id="2372" w:author="Debbie Houldsworth" w:date="2020-05-07T12:09:00Z"/>
              </w:rPr>
              <w:pPrChange w:id="2373" w:author="Debbie Houldsworth" w:date="2020-05-12T16:43:00Z">
                <w:pPr>
                  <w:pStyle w:val="BodyText"/>
                </w:pPr>
              </w:pPrChange>
            </w:pPr>
            <w:del w:id="2374" w:author="Debbie Houldsworth" w:date="2020-05-07T12:09:00Z">
              <w:r w:rsidDel="007B7403">
                <w:delText>means the initial record on the MPAS Registration System for a Metering Point which contains:</w:delText>
              </w:r>
            </w:del>
          </w:p>
          <w:p w14:paraId="3CC0AB5E" w14:textId="5794B85B" w:rsidR="00CC40D1" w:rsidDel="007B7403" w:rsidRDefault="00CC40D1">
            <w:pPr>
              <w:pStyle w:val="MRATable-hangingindent"/>
              <w:numPr>
                <w:ilvl w:val="0"/>
                <w:numId w:val="83"/>
              </w:numPr>
              <w:ind w:hanging="885"/>
              <w:rPr>
                <w:del w:id="2375" w:author="Debbie Houldsworth" w:date="2020-05-07T12:09:00Z"/>
              </w:rPr>
              <w:pPrChange w:id="2376" w:author="Debbie Houldsworth" w:date="2020-05-12T16:43:00Z">
                <w:pPr>
                  <w:pStyle w:val="MRATable-hangingindent"/>
                  <w:numPr>
                    <w:numId w:val="83"/>
                  </w:numPr>
                  <w:tabs>
                    <w:tab w:val="num" w:pos="1060"/>
                  </w:tabs>
                  <w:ind w:left="1060" w:hanging="885"/>
                  <w:jc w:val="both"/>
                </w:pPr>
              </w:pPrChange>
            </w:pPr>
            <w:del w:id="2377" w:author="Debbie Houldsworth" w:date="2020-05-07T12:09:00Z">
              <w:r w:rsidDel="007B7403">
                <w:delText>the Supply Number core data;</w:delText>
              </w:r>
            </w:del>
          </w:p>
          <w:p w14:paraId="467B0818" w14:textId="52BCDAB8" w:rsidR="00CC40D1" w:rsidDel="007B7403" w:rsidRDefault="00CC40D1">
            <w:pPr>
              <w:pStyle w:val="MRATable-hangingindent"/>
              <w:numPr>
                <w:ilvl w:val="0"/>
                <w:numId w:val="83"/>
              </w:numPr>
              <w:ind w:hanging="885"/>
              <w:rPr>
                <w:del w:id="2378" w:author="Debbie Houldsworth" w:date="2020-05-07T12:09:00Z"/>
              </w:rPr>
              <w:pPrChange w:id="2379" w:author="Debbie Houldsworth" w:date="2020-05-12T16:43:00Z">
                <w:pPr>
                  <w:pStyle w:val="MRATable-hangingindent"/>
                  <w:numPr>
                    <w:numId w:val="83"/>
                  </w:numPr>
                  <w:tabs>
                    <w:tab w:val="num" w:pos="1060"/>
                  </w:tabs>
                  <w:ind w:left="1060" w:hanging="885"/>
                  <w:jc w:val="both"/>
                </w:pPr>
              </w:pPrChange>
            </w:pPr>
            <w:del w:id="2380" w:author="Debbie Houldsworth" w:date="2020-05-07T12:09:00Z">
              <w:r w:rsidDel="007B7403">
                <w:delText>data item 6 of Schedule 2 for the Metering Point;</w:delText>
              </w:r>
            </w:del>
          </w:p>
          <w:p w14:paraId="78F25D7A" w14:textId="04143A5C" w:rsidR="00CC40D1" w:rsidDel="007B7403" w:rsidRDefault="00CC40D1">
            <w:pPr>
              <w:pStyle w:val="MRATable-hangingindent"/>
              <w:numPr>
                <w:ilvl w:val="0"/>
                <w:numId w:val="83"/>
              </w:numPr>
              <w:ind w:hanging="885"/>
              <w:rPr>
                <w:del w:id="2381" w:author="Debbie Houldsworth" w:date="2020-05-07T12:09:00Z"/>
              </w:rPr>
              <w:pPrChange w:id="2382" w:author="Debbie Houldsworth" w:date="2020-05-12T16:43:00Z">
                <w:pPr>
                  <w:pStyle w:val="MRATable-hangingindent"/>
                  <w:numPr>
                    <w:numId w:val="83"/>
                  </w:numPr>
                  <w:tabs>
                    <w:tab w:val="num" w:pos="1060"/>
                  </w:tabs>
                  <w:ind w:left="1060" w:hanging="885"/>
                  <w:jc w:val="both"/>
                </w:pPr>
              </w:pPrChange>
            </w:pPr>
            <w:del w:id="2383" w:author="Debbie Houldsworth" w:date="2020-05-07T12:09:00Z">
              <w:r w:rsidDel="007B7403">
                <w:delText>data item 9 of Schedule 2 for the Metering Point;</w:delText>
              </w:r>
            </w:del>
          </w:p>
          <w:p w14:paraId="04F90C95" w14:textId="1EF7D57D" w:rsidR="00CC40D1" w:rsidDel="007B7403" w:rsidRDefault="00CC40D1">
            <w:pPr>
              <w:pStyle w:val="MRATable-hangingindent"/>
              <w:numPr>
                <w:ilvl w:val="0"/>
                <w:numId w:val="83"/>
              </w:numPr>
              <w:ind w:hanging="885"/>
              <w:rPr>
                <w:del w:id="2384" w:author="Debbie Houldsworth" w:date="2020-05-07T12:09:00Z"/>
              </w:rPr>
              <w:pPrChange w:id="2385" w:author="Debbie Houldsworth" w:date="2020-05-12T16:43:00Z">
                <w:pPr>
                  <w:pStyle w:val="MRATable-hangingindent"/>
                  <w:numPr>
                    <w:numId w:val="83"/>
                  </w:numPr>
                  <w:tabs>
                    <w:tab w:val="num" w:pos="1060"/>
                  </w:tabs>
                  <w:ind w:left="1060" w:hanging="885"/>
                  <w:jc w:val="both"/>
                </w:pPr>
              </w:pPrChange>
            </w:pPr>
            <w:del w:id="2386" w:author="Debbie Houldsworth" w:date="2020-05-07T12:09:00Z">
              <w:r w:rsidDel="007B7403">
                <w:delText>data item 15 of Schedule 2 for the Metering Point; and</w:delText>
              </w:r>
            </w:del>
          </w:p>
          <w:p w14:paraId="61645BF6" w14:textId="22673B62" w:rsidR="00CC40D1" w:rsidDel="007B7403" w:rsidRDefault="00CC40D1">
            <w:pPr>
              <w:pStyle w:val="MRATable-hangingindent"/>
              <w:numPr>
                <w:ilvl w:val="0"/>
                <w:numId w:val="83"/>
              </w:numPr>
              <w:ind w:hanging="885"/>
              <w:rPr>
                <w:del w:id="2387" w:author="Debbie Houldsworth" w:date="2020-05-07T12:09:00Z"/>
              </w:rPr>
              <w:pPrChange w:id="2388" w:author="Debbie Houldsworth" w:date="2020-05-12T16:43:00Z">
                <w:pPr>
                  <w:pStyle w:val="MRATable-hangingindent"/>
                  <w:numPr>
                    <w:numId w:val="83"/>
                  </w:numPr>
                  <w:tabs>
                    <w:tab w:val="num" w:pos="1060"/>
                  </w:tabs>
                  <w:ind w:left="1060" w:hanging="885"/>
                  <w:jc w:val="both"/>
                </w:pPr>
              </w:pPrChange>
            </w:pPr>
            <w:del w:id="2389" w:author="Debbie Houldsworth" w:date="2020-05-07T12:09:00Z">
              <w:r w:rsidDel="007B7403">
                <w:delText>data item 18 of Schedule 2 for the Metering Point, where applicable;</w:delText>
              </w:r>
            </w:del>
          </w:p>
          <w:p w14:paraId="6228D02B" w14:textId="63758633" w:rsidR="00CC40D1" w:rsidDel="00F02845" w:rsidRDefault="00CC40D1">
            <w:pPr>
              <w:pStyle w:val="BodyText"/>
              <w:jc w:val="left"/>
              <w:rPr>
                <w:del w:id="2390" w:author="Debbie Houldsworth" w:date="2020-05-12T09:59:00Z"/>
              </w:rPr>
              <w:pPrChange w:id="2391" w:author="Debbie Houldsworth" w:date="2020-05-12T16:43:00Z">
                <w:pPr>
                  <w:pStyle w:val="BodyText"/>
                </w:pPr>
              </w:pPrChange>
            </w:pPr>
            <w:del w:id="2392" w:author="Debbie Houldsworth" w:date="2020-05-07T12:09:00Z">
              <w:r w:rsidDel="007B7403">
                <w:delText>where data item 6 of Schedule 2 for the Metering Point may be a default value;</w:delText>
              </w:r>
            </w:del>
          </w:p>
        </w:tc>
      </w:tr>
      <w:tr w:rsidR="00CC40D1" w:rsidDel="00913F0F" w14:paraId="760D570A" w14:textId="1A1F6228" w:rsidTr="00E314F2">
        <w:trPr>
          <w:del w:id="2393" w:author="Debbie Houldsworth" w:date="2020-05-12T10:31:00Z"/>
          <w:trPrChange w:id="2394" w:author="Debbie Houldsworth" w:date="2020-05-12T16:43:00Z">
            <w:trPr>
              <w:gridAfter w:val="0"/>
            </w:trPr>
          </w:trPrChange>
        </w:trPr>
        <w:tc>
          <w:tcPr>
            <w:tcW w:w="3544" w:type="dxa"/>
            <w:tcPrChange w:id="2395" w:author="Debbie Houldsworth" w:date="2020-05-12T16:43:00Z">
              <w:tcPr>
                <w:tcW w:w="3544" w:type="dxa"/>
                <w:gridSpan w:val="2"/>
              </w:tcPr>
            </w:tcPrChange>
          </w:tcPr>
          <w:p w14:paraId="374D50F2" w14:textId="351AFCE5" w:rsidR="00CC40D1" w:rsidRPr="00273F9B" w:rsidDel="00913F0F" w:rsidRDefault="00CC40D1" w:rsidP="00B73C6A">
            <w:pPr>
              <w:pStyle w:val="BodyText"/>
              <w:tabs>
                <w:tab w:val="clear" w:pos="4320"/>
                <w:tab w:val="clear" w:pos="5040"/>
                <w:tab w:val="left" w:pos="900"/>
              </w:tabs>
              <w:spacing w:after="0"/>
              <w:jc w:val="left"/>
              <w:rPr>
                <w:del w:id="2396" w:author="Debbie Houldsworth" w:date="2020-05-12T10:31:00Z"/>
                <w:b/>
                <w:snapToGrid w:val="0"/>
              </w:rPr>
            </w:pPr>
            <w:del w:id="2397" w:author="Debbie Houldsworth" w:date="2020-05-12T10:31:00Z">
              <w:r w:rsidRPr="00273F9B" w:rsidDel="00913F0F">
                <w:rPr>
                  <w:b/>
                  <w:snapToGrid w:val="0"/>
                </w:rPr>
                <w:delText>“</w:delText>
              </w:r>
              <w:r w:rsidRPr="00273F9B" w:rsidDel="00913F0F">
                <w:rPr>
                  <w:b/>
                </w:rPr>
                <w:delText>Smart Energy Code”</w:delText>
              </w:r>
            </w:del>
          </w:p>
        </w:tc>
        <w:tc>
          <w:tcPr>
            <w:tcW w:w="5353" w:type="dxa"/>
            <w:gridSpan w:val="2"/>
            <w:vAlign w:val="center"/>
            <w:tcPrChange w:id="2398" w:author="Debbie Houldsworth" w:date="2020-05-12T16:43:00Z">
              <w:tcPr>
                <w:tcW w:w="5353" w:type="dxa"/>
                <w:gridSpan w:val="4"/>
              </w:tcPr>
            </w:tcPrChange>
          </w:tcPr>
          <w:p w14:paraId="2C272D9B" w14:textId="77D3F9B4" w:rsidR="00CC40D1" w:rsidRPr="006F354D" w:rsidDel="00913F0F" w:rsidRDefault="00CC40D1">
            <w:pPr>
              <w:pStyle w:val="BodyText"/>
              <w:jc w:val="left"/>
              <w:rPr>
                <w:del w:id="2399" w:author="Debbie Houldsworth" w:date="2020-05-12T10:31:00Z"/>
              </w:rPr>
              <w:pPrChange w:id="2400" w:author="Debbie Houldsworth" w:date="2020-05-12T16:43:00Z">
                <w:pPr>
                  <w:pStyle w:val="BodyText"/>
                </w:pPr>
              </w:pPrChange>
            </w:pPr>
            <w:del w:id="2401" w:author="Debbie Houldsworth" w:date="2020-05-12T10:31:00Z">
              <w:r w:rsidDel="00913F0F">
                <w:delText>Means the document of that name, as was designated by the Secretary of State pursuant to Condition 22 (The Smart Energy Code) of the Smart Meter Communication Licence</w:delText>
              </w:r>
              <w:r w:rsidRPr="006F354D" w:rsidDel="00913F0F">
                <w:delText>;</w:delText>
              </w:r>
            </w:del>
          </w:p>
        </w:tc>
      </w:tr>
      <w:tr w:rsidR="00CC40D1" w:rsidDel="00913F0F" w14:paraId="131A817A" w14:textId="76AB9BC8" w:rsidTr="00E314F2">
        <w:trPr>
          <w:del w:id="2402" w:author="Debbie Houldsworth" w:date="2020-05-12T10:31:00Z"/>
          <w:trPrChange w:id="2403" w:author="Debbie Houldsworth" w:date="2020-05-12T16:43:00Z">
            <w:trPr>
              <w:gridAfter w:val="0"/>
            </w:trPr>
          </w:trPrChange>
        </w:trPr>
        <w:tc>
          <w:tcPr>
            <w:tcW w:w="3544" w:type="dxa"/>
            <w:tcPrChange w:id="2404" w:author="Debbie Houldsworth" w:date="2020-05-12T16:43:00Z">
              <w:tcPr>
                <w:tcW w:w="3544" w:type="dxa"/>
                <w:gridSpan w:val="2"/>
              </w:tcPr>
            </w:tcPrChange>
          </w:tcPr>
          <w:p w14:paraId="78D122A0" w14:textId="5FA787A8" w:rsidR="00CC40D1" w:rsidRPr="00000FC3" w:rsidDel="00913F0F" w:rsidRDefault="00CC40D1" w:rsidP="00B73C6A">
            <w:pPr>
              <w:pStyle w:val="BodyText"/>
              <w:tabs>
                <w:tab w:val="clear" w:pos="4320"/>
                <w:tab w:val="clear" w:pos="5040"/>
                <w:tab w:val="left" w:pos="900"/>
              </w:tabs>
              <w:spacing w:after="0"/>
              <w:jc w:val="left"/>
              <w:rPr>
                <w:del w:id="2405" w:author="Debbie Houldsworth" w:date="2020-05-12T10:31:00Z"/>
                <w:b/>
                <w:snapToGrid w:val="0"/>
              </w:rPr>
            </w:pPr>
            <w:del w:id="2406" w:author="Debbie Houldsworth" w:date="2020-05-12T10:31:00Z">
              <w:r w:rsidRPr="00000FC3" w:rsidDel="00913F0F">
                <w:rPr>
                  <w:b/>
                  <w:snapToGrid w:val="0"/>
                </w:rPr>
                <w:delText>“</w:delText>
              </w:r>
              <w:r w:rsidRPr="00000FC3" w:rsidDel="00913F0F">
                <w:rPr>
                  <w:b/>
                </w:rPr>
                <w:delText>Smart Metering System”</w:delText>
              </w:r>
            </w:del>
          </w:p>
        </w:tc>
        <w:tc>
          <w:tcPr>
            <w:tcW w:w="5353" w:type="dxa"/>
            <w:gridSpan w:val="2"/>
            <w:vAlign w:val="center"/>
            <w:tcPrChange w:id="2407" w:author="Debbie Houldsworth" w:date="2020-05-12T16:43:00Z">
              <w:tcPr>
                <w:tcW w:w="5353" w:type="dxa"/>
                <w:gridSpan w:val="4"/>
              </w:tcPr>
            </w:tcPrChange>
          </w:tcPr>
          <w:p w14:paraId="0A2A480B" w14:textId="1E4C7830" w:rsidR="00CC40D1" w:rsidRPr="006F354D" w:rsidDel="00913F0F" w:rsidRDefault="00CC40D1">
            <w:pPr>
              <w:pStyle w:val="BodyText"/>
              <w:jc w:val="left"/>
              <w:rPr>
                <w:del w:id="2408" w:author="Debbie Houldsworth" w:date="2020-05-12T10:31:00Z"/>
              </w:rPr>
              <w:pPrChange w:id="2409" w:author="Debbie Houldsworth" w:date="2020-05-12T16:43:00Z">
                <w:pPr>
                  <w:pStyle w:val="BodyText"/>
                </w:pPr>
              </w:pPrChange>
            </w:pPr>
            <w:del w:id="2410" w:author="Debbie Houldsworth" w:date="2020-05-12T10:31:00Z">
              <w:r w:rsidRPr="006F354D" w:rsidDel="00913F0F">
                <w:delText>has the mea</w:delText>
              </w:r>
              <w:r w:rsidDel="00913F0F">
                <w:delText xml:space="preserve">ning given to that term in the </w:delText>
              </w:r>
              <w:r w:rsidRPr="006F354D" w:rsidDel="00913F0F">
                <w:delText>electricity Supply Licence;</w:delText>
              </w:r>
            </w:del>
          </w:p>
        </w:tc>
      </w:tr>
      <w:tr w:rsidR="00CC40D1" w:rsidDel="00913F0F" w14:paraId="26B2915B" w14:textId="7BBC16D5" w:rsidTr="00E314F2">
        <w:trPr>
          <w:del w:id="2411" w:author="Debbie Houldsworth" w:date="2020-05-12T10:31:00Z"/>
          <w:trPrChange w:id="2412" w:author="Debbie Houldsworth" w:date="2020-05-12T16:43:00Z">
            <w:trPr>
              <w:gridAfter w:val="0"/>
            </w:trPr>
          </w:trPrChange>
        </w:trPr>
        <w:tc>
          <w:tcPr>
            <w:tcW w:w="3544" w:type="dxa"/>
            <w:tcPrChange w:id="2413" w:author="Debbie Houldsworth" w:date="2020-05-12T16:43:00Z">
              <w:tcPr>
                <w:tcW w:w="3544" w:type="dxa"/>
                <w:gridSpan w:val="2"/>
              </w:tcPr>
            </w:tcPrChange>
          </w:tcPr>
          <w:p w14:paraId="7AE5D0A0" w14:textId="0B3EDF8C" w:rsidR="00CC40D1" w:rsidRPr="00000FC3" w:rsidDel="00913F0F" w:rsidRDefault="00CC40D1" w:rsidP="00B73C6A">
            <w:pPr>
              <w:pStyle w:val="BodyText"/>
              <w:tabs>
                <w:tab w:val="clear" w:pos="4320"/>
                <w:tab w:val="clear" w:pos="5040"/>
                <w:tab w:val="left" w:pos="900"/>
              </w:tabs>
              <w:spacing w:after="0"/>
              <w:jc w:val="left"/>
              <w:rPr>
                <w:del w:id="2414" w:author="Debbie Houldsworth" w:date="2020-05-12T10:31:00Z"/>
                <w:b/>
              </w:rPr>
            </w:pPr>
            <w:del w:id="2415" w:author="Debbie Houldsworth" w:date="2020-05-12T10:31:00Z">
              <w:r w:rsidRPr="00000FC3" w:rsidDel="00913F0F">
                <w:rPr>
                  <w:b/>
                  <w:snapToGrid w:val="0"/>
                </w:rPr>
                <w:delText>“</w:delText>
              </w:r>
              <w:r w:rsidRPr="00000FC3" w:rsidDel="00913F0F">
                <w:rPr>
                  <w:b/>
                </w:rPr>
                <w:delText>Smart Metering System Operator Id”</w:delText>
              </w:r>
            </w:del>
          </w:p>
          <w:p w14:paraId="5D8189E0" w14:textId="0612BF80" w:rsidR="00CC40D1" w:rsidRPr="00000FC3" w:rsidDel="00913F0F" w:rsidRDefault="00CC40D1" w:rsidP="00B73C6A">
            <w:pPr>
              <w:pStyle w:val="BodyText"/>
              <w:tabs>
                <w:tab w:val="clear" w:pos="4320"/>
                <w:tab w:val="clear" w:pos="5040"/>
                <w:tab w:val="left" w:pos="900"/>
              </w:tabs>
              <w:spacing w:after="0"/>
              <w:jc w:val="left"/>
              <w:rPr>
                <w:del w:id="2416" w:author="Debbie Houldsworth" w:date="2020-05-12T10:31:00Z"/>
                <w:b/>
                <w:snapToGrid w:val="0"/>
              </w:rPr>
            </w:pPr>
          </w:p>
        </w:tc>
        <w:tc>
          <w:tcPr>
            <w:tcW w:w="5353" w:type="dxa"/>
            <w:gridSpan w:val="2"/>
            <w:vAlign w:val="center"/>
            <w:tcPrChange w:id="2417" w:author="Debbie Houldsworth" w:date="2020-05-12T16:43:00Z">
              <w:tcPr>
                <w:tcW w:w="5353" w:type="dxa"/>
                <w:gridSpan w:val="4"/>
              </w:tcPr>
            </w:tcPrChange>
          </w:tcPr>
          <w:p w14:paraId="4D934B0A" w14:textId="08D8AEF1" w:rsidR="00CC40D1" w:rsidRPr="006F354D" w:rsidDel="00913F0F" w:rsidRDefault="00CC40D1">
            <w:pPr>
              <w:pStyle w:val="BodyText"/>
              <w:jc w:val="left"/>
              <w:rPr>
                <w:del w:id="2418" w:author="Debbie Houldsworth" w:date="2020-05-12T10:31:00Z"/>
              </w:rPr>
              <w:pPrChange w:id="2419" w:author="Debbie Houldsworth" w:date="2020-05-12T16:43:00Z">
                <w:pPr>
                  <w:pStyle w:val="BodyText"/>
                </w:pPr>
              </w:pPrChange>
            </w:pPr>
            <w:del w:id="2420" w:author="Debbie Houldsworth" w:date="2020-05-12T10:31:00Z">
              <w:r w:rsidRPr="006F354D" w:rsidDel="00913F0F">
                <w:delText xml:space="preserve">means data item </w:delText>
              </w:r>
              <w:r w:rsidDel="00913F0F">
                <w:delText>23</w:delText>
              </w:r>
              <w:r w:rsidRPr="006F354D" w:rsidDel="00913F0F">
                <w:delText xml:space="preserve"> of Schedule 2 for a Metering Point;</w:delText>
              </w:r>
            </w:del>
          </w:p>
        </w:tc>
      </w:tr>
      <w:tr w:rsidR="00CC40D1" w:rsidDel="00913F0F" w14:paraId="3D31FAB3" w14:textId="7754C0B9" w:rsidTr="00E314F2">
        <w:trPr>
          <w:del w:id="2421" w:author="Debbie Houldsworth" w:date="2020-05-12T10:31:00Z"/>
          <w:trPrChange w:id="2422" w:author="Debbie Houldsworth" w:date="2020-05-12T16:43:00Z">
            <w:trPr>
              <w:gridAfter w:val="0"/>
            </w:trPr>
          </w:trPrChange>
        </w:trPr>
        <w:tc>
          <w:tcPr>
            <w:tcW w:w="3544" w:type="dxa"/>
            <w:tcPrChange w:id="2423" w:author="Debbie Houldsworth" w:date="2020-05-12T16:43:00Z">
              <w:tcPr>
                <w:tcW w:w="3544" w:type="dxa"/>
                <w:gridSpan w:val="2"/>
              </w:tcPr>
            </w:tcPrChange>
          </w:tcPr>
          <w:p w14:paraId="2B7F17EB" w14:textId="7D04D176" w:rsidR="00CC40D1" w:rsidRPr="00000FC3" w:rsidDel="00913F0F" w:rsidRDefault="00CC40D1" w:rsidP="00B73C6A">
            <w:pPr>
              <w:pStyle w:val="BodyText"/>
              <w:tabs>
                <w:tab w:val="clear" w:pos="4320"/>
                <w:tab w:val="clear" w:pos="5040"/>
                <w:tab w:val="left" w:pos="900"/>
              </w:tabs>
              <w:spacing w:after="0"/>
              <w:jc w:val="left"/>
              <w:rPr>
                <w:del w:id="2424" w:author="Debbie Houldsworth" w:date="2020-05-12T10:31:00Z"/>
                <w:b/>
                <w:snapToGrid w:val="0"/>
              </w:rPr>
            </w:pPr>
            <w:del w:id="2425" w:author="Debbie Houldsworth" w:date="2020-05-12T10:31:00Z">
              <w:r w:rsidRPr="00000FC3" w:rsidDel="00913F0F">
                <w:rPr>
                  <w:b/>
                  <w:snapToGrid w:val="0"/>
                </w:rPr>
                <w:delText>“</w:delText>
              </w:r>
              <w:r w:rsidRPr="00000FC3" w:rsidDel="00913F0F">
                <w:rPr>
                  <w:b/>
                </w:rPr>
                <w:delText>SMETS Version”</w:delText>
              </w:r>
            </w:del>
          </w:p>
        </w:tc>
        <w:tc>
          <w:tcPr>
            <w:tcW w:w="5353" w:type="dxa"/>
            <w:gridSpan w:val="2"/>
            <w:vAlign w:val="center"/>
            <w:tcPrChange w:id="2426" w:author="Debbie Houldsworth" w:date="2020-05-12T16:43:00Z">
              <w:tcPr>
                <w:tcW w:w="5353" w:type="dxa"/>
                <w:gridSpan w:val="4"/>
              </w:tcPr>
            </w:tcPrChange>
          </w:tcPr>
          <w:p w14:paraId="45C54D44" w14:textId="32F4E07C" w:rsidR="00CC40D1" w:rsidRPr="006F354D" w:rsidDel="00913F0F" w:rsidRDefault="00CC40D1">
            <w:pPr>
              <w:pStyle w:val="BodyText"/>
              <w:jc w:val="left"/>
              <w:rPr>
                <w:del w:id="2427" w:author="Debbie Houldsworth" w:date="2020-05-12T10:31:00Z"/>
              </w:rPr>
              <w:pPrChange w:id="2428" w:author="Debbie Houldsworth" w:date="2020-05-12T16:43:00Z">
                <w:pPr>
                  <w:pStyle w:val="BodyText"/>
                </w:pPr>
              </w:pPrChange>
            </w:pPr>
            <w:del w:id="2429" w:author="Debbie Houldsworth" w:date="2020-05-12T10:31:00Z">
              <w:r w:rsidRPr="006F354D" w:rsidDel="00913F0F">
                <w:delText xml:space="preserve">means data item </w:delText>
              </w:r>
              <w:r w:rsidDel="00913F0F">
                <w:delText>24</w:delText>
              </w:r>
              <w:r w:rsidRPr="006F354D" w:rsidDel="00913F0F">
                <w:delText xml:space="preserve"> of Schedule 2 for a Metering Point;</w:delText>
              </w:r>
            </w:del>
          </w:p>
        </w:tc>
      </w:tr>
      <w:tr w:rsidR="00CC40D1" w:rsidDel="00913F0F" w14:paraId="283CBE98" w14:textId="3A4E2DD0" w:rsidTr="00E314F2">
        <w:trPr>
          <w:del w:id="2430" w:author="Debbie Houldsworth" w:date="2020-05-12T10:31:00Z"/>
          <w:trPrChange w:id="2431" w:author="Debbie Houldsworth" w:date="2020-05-12T16:43:00Z">
            <w:trPr>
              <w:gridAfter w:val="0"/>
            </w:trPr>
          </w:trPrChange>
        </w:trPr>
        <w:tc>
          <w:tcPr>
            <w:tcW w:w="3544" w:type="dxa"/>
            <w:tcPrChange w:id="2432" w:author="Debbie Houldsworth" w:date="2020-05-12T16:43:00Z">
              <w:tcPr>
                <w:tcW w:w="3544" w:type="dxa"/>
                <w:gridSpan w:val="2"/>
              </w:tcPr>
            </w:tcPrChange>
          </w:tcPr>
          <w:p w14:paraId="416B8C6E" w14:textId="048966D9" w:rsidR="00CC40D1" w:rsidDel="00913F0F" w:rsidRDefault="00CC40D1" w:rsidP="00B73C6A">
            <w:pPr>
              <w:pStyle w:val="BodyText"/>
              <w:tabs>
                <w:tab w:val="clear" w:pos="4320"/>
                <w:tab w:val="clear" w:pos="5040"/>
                <w:tab w:val="left" w:pos="900"/>
              </w:tabs>
              <w:spacing w:after="0"/>
              <w:jc w:val="left"/>
              <w:rPr>
                <w:del w:id="2433" w:author="Debbie Houldsworth" w:date="2020-05-12T10:31:00Z"/>
                <w:b/>
              </w:rPr>
            </w:pPr>
            <w:del w:id="2434" w:author="Debbie Houldsworth" w:date="2020-05-12T10:31:00Z">
              <w:r w:rsidDel="00913F0F">
                <w:rPr>
                  <w:b/>
                  <w:snapToGrid w:val="0"/>
                </w:rPr>
                <w:delText>“SoLR”</w:delText>
              </w:r>
            </w:del>
          </w:p>
        </w:tc>
        <w:tc>
          <w:tcPr>
            <w:tcW w:w="5353" w:type="dxa"/>
            <w:gridSpan w:val="2"/>
            <w:vAlign w:val="center"/>
            <w:tcPrChange w:id="2435" w:author="Debbie Houldsworth" w:date="2020-05-12T16:43:00Z">
              <w:tcPr>
                <w:tcW w:w="5353" w:type="dxa"/>
                <w:gridSpan w:val="4"/>
              </w:tcPr>
            </w:tcPrChange>
          </w:tcPr>
          <w:p w14:paraId="55F724E9" w14:textId="4371A697" w:rsidR="00CC40D1" w:rsidRPr="006F354D" w:rsidDel="00913F0F" w:rsidRDefault="00CC40D1">
            <w:pPr>
              <w:pStyle w:val="BodyText"/>
              <w:jc w:val="left"/>
              <w:rPr>
                <w:del w:id="2436" w:author="Debbie Houldsworth" w:date="2020-05-12T10:31:00Z"/>
              </w:rPr>
              <w:pPrChange w:id="2437" w:author="Debbie Houldsworth" w:date="2020-05-12T16:43:00Z">
                <w:pPr>
                  <w:pStyle w:val="BodyText"/>
                </w:pPr>
              </w:pPrChange>
            </w:pPr>
            <w:del w:id="2438" w:author="Debbie Houldsworth" w:date="2020-05-12T10:31:00Z">
              <w:r w:rsidRPr="006F354D" w:rsidDel="00913F0F">
                <w:delText>means the Supplier of Last Resort as provided for in Clause 26.1 who shall be treated for the purposes of the MRA as</w:delText>
              </w:r>
            </w:del>
          </w:p>
          <w:p w14:paraId="054FED64" w14:textId="266F427B" w:rsidR="00CC40D1" w:rsidDel="00913F0F" w:rsidRDefault="00CC40D1">
            <w:pPr>
              <w:pStyle w:val="MRATable-hangingindent"/>
              <w:numPr>
                <w:ilvl w:val="0"/>
                <w:numId w:val="10"/>
              </w:numPr>
              <w:rPr>
                <w:del w:id="2439" w:author="Debbie Houldsworth" w:date="2020-05-12T10:31:00Z"/>
              </w:rPr>
              <w:pPrChange w:id="2440" w:author="Debbie Houldsworth" w:date="2020-05-12T16:43:00Z">
                <w:pPr>
                  <w:pStyle w:val="MRATable-hangingindent"/>
                  <w:numPr>
                    <w:numId w:val="10"/>
                  </w:numPr>
                  <w:tabs>
                    <w:tab w:val="num" w:pos="890"/>
                  </w:tabs>
                  <w:ind w:left="890" w:hanging="720"/>
                  <w:jc w:val="both"/>
                </w:pPr>
              </w:pPrChange>
            </w:pPr>
            <w:del w:id="2441" w:author="Debbie Houldsworth" w:date="2020-05-12T10:31:00Z">
              <w:r w:rsidRPr="006F354D" w:rsidDel="00913F0F">
                <w:delText>subject to the obligations and liabilities related to or connected with the Metering Points contained in its Last Resort Supply Direction;</w:delText>
              </w:r>
            </w:del>
          </w:p>
          <w:p w14:paraId="6652DAA3" w14:textId="11341475" w:rsidR="00CC40D1" w:rsidDel="00913F0F" w:rsidRDefault="00CC40D1">
            <w:pPr>
              <w:pStyle w:val="MRATable-hangingindent"/>
              <w:numPr>
                <w:ilvl w:val="0"/>
                <w:numId w:val="11"/>
              </w:numPr>
              <w:rPr>
                <w:del w:id="2442" w:author="Debbie Houldsworth" w:date="2020-05-12T10:31:00Z"/>
              </w:rPr>
              <w:pPrChange w:id="2443" w:author="Debbie Houldsworth" w:date="2020-05-12T16:43:00Z">
                <w:pPr>
                  <w:pStyle w:val="MRATable-hangingindent"/>
                  <w:numPr>
                    <w:numId w:val="11"/>
                  </w:numPr>
                  <w:tabs>
                    <w:tab w:val="num" w:pos="890"/>
                  </w:tabs>
                  <w:ind w:left="890" w:hanging="720"/>
                  <w:jc w:val="both"/>
                </w:pPr>
              </w:pPrChange>
            </w:pPr>
            <w:del w:id="2444" w:author="Debbie Houldsworth" w:date="2020-05-12T10:31:00Z">
              <w:r w:rsidRPr="006F354D" w:rsidDel="00913F0F">
                <w:delText>the Supplier for all Metering Points included in their Last Resort Supply Direction (and as having appointed and registered the agents of the Supplier who has had its Electricity Supply Licence revoked in respect of such Metering Points);</w:delText>
              </w:r>
            </w:del>
          </w:p>
          <w:p w14:paraId="139A79BB" w14:textId="2F4662EF" w:rsidR="00CC40D1" w:rsidDel="00913F0F" w:rsidRDefault="00CC40D1">
            <w:pPr>
              <w:pStyle w:val="BodyText"/>
              <w:jc w:val="left"/>
              <w:rPr>
                <w:del w:id="2445" w:author="Debbie Houldsworth" w:date="2020-05-12T10:31:00Z"/>
              </w:rPr>
              <w:pPrChange w:id="2446" w:author="Debbie Houldsworth" w:date="2020-05-12T16:43:00Z">
                <w:pPr>
                  <w:pStyle w:val="BodyText"/>
                </w:pPr>
              </w:pPrChange>
            </w:pPr>
            <w:del w:id="2447" w:author="Debbie Houldsworth" w:date="2020-05-12T10:31:00Z">
              <w:r w:rsidRPr="006F354D" w:rsidDel="00913F0F">
                <w:delText>until such time as the SoLR, or another Supplier, becomes registered in respect of the Metering Point pursuant to Clause 15;</w:delText>
              </w:r>
            </w:del>
          </w:p>
        </w:tc>
      </w:tr>
      <w:tr w:rsidR="00CC40D1" w:rsidDel="00913F0F" w14:paraId="11550567" w14:textId="2C7A2BF2" w:rsidTr="00E314F2">
        <w:trPr>
          <w:del w:id="2448" w:author="Debbie Houldsworth" w:date="2020-05-12T10:31:00Z"/>
          <w:trPrChange w:id="2449" w:author="Debbie Houldsworth" w:date="2020-05-12T16:43:00Z">
            <w:trPr>
              <w:gridAfter w:val="0"/>
            </w:trPr>
          </w:trPrChange>
        </w:trPr>
        <w:tc>
          <w:tcPr>
            <w:tcW w:w="3544" w:type="dxa"/>
            <w:tcPrChange w:id="2450" w:author="Debbie Houldsworth" w:date="2020-05-12T16:43:00Z">
              <w:tcPr>
                <w:tcW w:w="3544" w:type="dxa"/>
                <w:gridSpan w:val="2"/>
              </w:tcPr>
            </w:tcPrChange>
          </w:tcPr>
          <w:p w14:paraId="531AB362" w14:textId="644046DF" w:rsidR="00CC40D1" w:rsidDel="00913F0F" w:rsidRDefault="00CC40D1" w:rsidP="00B73C6A">
            <w:pPr>
              <w:pStyle w:val="BodyText"/>
              <w:tabs>
                <w:tab w:val="clear" w:pos="4320"/>
                <w:tab w:val="clear" w:pos="5040"/>
                <w:tab w:val="left" w:pos="900"/>
              </w:tabs>
              <w:spacing w:after="0"/>
              <w:jc w:val="left"/>
              <w:rPr>
                <w:del w:id="2451" w:author="Debbie Houldsworth" w:date="2020-05-12T10:31:00Z"/>
                <w:b/>
                <w:snapToGrid w:val="0"/>
              </w:rPr>
            </w:pPr>
            <w:commentRangeStart w:id="2452"/>
            <w:del w:id="2453" w:author="Debbie Houldsworth" w:date="2020-05-07T08:38:00Z">
              <w:r w:rsidRPr="00E86922" w:rsidDel="00EA7E4E">
                <w:rPr>
                  <w:b/>
                  <w:snapToGrid w:val="0"/>
                </w:rPr>
                <w:delText>"SPAA"</w:delText>
              </w:r>
            </w:del>
          </w:p>
        </w:tc>
        <w:tc>
          <w:tcPr>
            <w:tcW w:w="5353" w:type="dxa"/>
            <w:gridSpan w:val="2"/>
            <w:vAlign w:val="center"/>
            <w:tcPrChange w:id="2454" w:author="Debbie Houldsworth" w:date="2020-05-12T16:43:00Z">
              <w:tcPr>
                <w:tcW w:w="5353" w:type="dxa"/>
                <w:gridSpan w:val="4"/>
              </w:tcPr>
            </w:tcPrChange>
          </w:tcPr>
          <w:p w14:paraId="4260A98B" w14:textId="418BD514" w:rsidR="00CC40D1" w:rsidRPr="006F354D" w:rsidDel="00913F0F" w:rsidRDefault="00CC40D1">
            <w:pPr>
              <w:pStyle w:val="BodyText"/>
              <w:jc w:val="left"/>
              <w:rPr>
                <w:del w:id="2455" w:author="Debbie Houldsworth" w:date="2020-05-12T10:31:00Z"/>
              </w:rPr>
              <w:pPrChange w:id="2456" w:author="Debbie Houldsworth" w:date="2020-05-12T16:43:00Z">
                <w:pPr>
                  <w:pStyle w:val="BodyText"/>
                </w:pPr>
              </w:pPrChange>
            </w:pPr>
            <w:del w:id="2457" w:author="Debbie Houldsworth" w:date="2020-05-07T08:38:00Z">
              <w:r w:rsidRPr="009D4865" w:rsidDel="00EA7E4E">
                <w:delText>means the supply point administration agreement maintained under the gas supply licences granted (or treated as granted) under the Gas Act 1986;</w:delText>
              </w:r>
            </w:del>
            <w:commentRangeEnd w:id="2452"/>
            <w:del w:id="2458" w:author="Debbie Houldsworth" w:date="2020-05-12T10:31:00Z">
              <w:r w:rsidDel="00913F0F">
                <w:rPr>
                  <w:rStyle w:val="CommentReference"/>
                </w:rPr>
                <w:commentReference w:id="2452"/>
              </w:r>
            </w:del>
          </w:p>
        </w:tc>
      </w:tr>
      <w:tr w:rsidR="00CC40D1" w:rsidDel="00913F0F" w14:paraId="43796706" w14:textId="119F9B14" w:rsidTr="00E314F2">
        <w:trPr>
          <w:del w:id="2459" w:author="Debbie Houldsworth" w:date="2020-05-12T10:31:00Z"/>
          <w:trPrChange w:id="2460" w:author="Debbie Houldsworth" w:date="2020-05-12T16:43:00Z">
            <w:trPr>
              <w:gridAfter w:val="0"/>
            </w:trPr>
          </w:trPrChange>
        </w:trPr>
        <w:tc>
          <w:tcPr>
            <w:tcW w:w="3544" w:type="dxa"/>
            <w:tcPrChange w:id="2461" w:author="Debbie Houldsworth" w:date="2020-05-12T16:43:00Z">
              <w:tcPr>
                <w:tcW w:w="3544" w:type="dxa"/>
                <w:gridSpan w:val="2"/>
              </w:tcPr>
            </w:tcPrChange>
          </w:tcPr>
          <w:p w14:paraId="36618691" w14:textId="65F4A7EC" w:rsidR="00CC40D1" w:rsidDel="00913F0F" w:rsidRDefault="00CC40D1" w:rsidP="00B73C6A">
            <w:pPr>
              <w:pStyle w:val="BodyText"/>
              <w:tabs>
                <w:tab w:val="clear" w:pos="4320"/>
                <w:tab w:val="clear" w:pos="5040"/>
                <w:tab w:val="left" w:pos="900"/>
              </w:tabs>
              <w:spacing w:after="0"/>
              <w:jc w:val="left"/>
              <w:rPr>
                <w:del w:id="2462" w:author="Debbie Houldsworth" w:date="2020-05-12T10:31:00Z"/>
                <w:b/>
                <w:snapToGrid w:val="0"/>
              </w:rPr>
            </w:pPr>
            <w:commentRangeStart w:id="2463"/>
            <w:del w:id="2464" w:author="Debbie Houldsworth" w:date="2020-05-07T08:38:00Z">
              <w:r w:rsidRPr="009D4865" w:rsidDel="00EA7E4E">
                <w:rPr>
                  <w:b/>
                  <w:snapToGrid w:val="0"/>
                </w:rPr>
                <w:delText>“SPAA Secretariat”</w:delText>
              </w:r>
            </w:del>
          </w:p>
        </w:tc>
        <w:tc>
          <w:tcPr>
            <w:tcW w:w="5353" w:type="dxa"/>
            <w:gridSpan w:val="2"/>
            <w:vAlign w:val="center"/>
            <w:tcPrChange w:id="2465" w:author="Debbie Houldsworth" w:date="2020-05-12T16:43:00Z">
              <w:tcPr>
                <w:tcW w:w="5353" w:type="dxa"/>
                <w:gridSpan w:val="4"/>
              </w:tcPr>
            </w:tcPrChange>
          </w:tcPr>
          <w:p w14:paraId="56743746" w14:textId="6ADF3FCD" w:rsidR="00CC40D1" w:rsidRPr="006F354D" w:rsidDel="00913F0F" w:rsidRDefault="00CC40D1">
            <w:pPr>
              <w:pStyle w:val="BodyText"/>
              <w:jc w:val="left"/>
              <w:rPr>
                <w:del w:id="2466" w:author="Debbie Houldsworth" w:date="2020-05-12T10:31:00Z"/>
              </w:rPr>
              <w:pPrChange w:id="2467" w:author="Debbie Houldsworth" w:date="2020-05-12T16:43:00Z">
                <w:pPr>
                  <w:pStyle w:val="BodyText"/>
                </w:pPr>
              </w:pPrChange>
            </w:pPr>
            <w:del w:id="2468" w:author="Debbie Houldsworth" w:date="2020-05-07T08:38:00Z">
              <w:r w:rsidRPr="00B3020C" w:rsidDel="00EA7E4E">
                <w:delText>means secretariat under the SPAA;</w:delText>
              </w:r>
            </w:del>
            <w:commentRangeEnd w:id="2463"/>
            <w:del w:id="2469" w:author="Debbie Houldsworth" w:date="2020-05-12T10:31:00Z">
              <w:r w:rsidDel="00913F0F">
                <w:rPr>
                  <w:rStyle w:val="CommentReference"/>
                </w:rPr>
                <w:commentReference w:id="2463"/>
              </w:r>
            </w:del>
          </w:p>
        </w:tc>
      </w:tr>
      <w:tr w:rsidR="00CC40D1" w:rsidDel="00F02845" w14:paraId="7C8D5772" w14:textId="2CE50EE2" w:rsidTr="00E314F2">
        <w:trPr>
          <w:del w:id="2470" w:author="Debbie Houldsworth" w:date="2020-05-12T09:59:00Z"/>
          <w:trPrChange w:id="2471" w:author="Debbie Houldsworth" w:date="2020-05-12T16:43:00Z">
            <w:trPr>
              <w:gridAfter w:val="0"/>
            </w:trPr>
          </w:trPrChange>
        </w:trPr>
        <w:tc>
          <w:tcPr>
            <w:tcW w:w="3544" w:type="dxa"/>
            <w:tcPrChange w:id="2472" w:author="Debbie Houldsworth" w:date="2020-05-12T16:43:00Z">
              <w:tcPr>
                <w:tcW w:w="3544" w:type="dxa"/>
                <w:gridSpan w:val="2"/>
              </w:tcPr>
            </w:tcPrChange>
          </w:tcPr>
          <w:p w14:paraId="3D68A7E2" w14:textId="0F5AFFAC" w:rsidR="00CC40D1" w:rsidDel="00F02845" w:rsidRDefault="00CC40D1" w:rsidP="00B73C6A">
            <w:pPr>
              <w:pStyle w:val="BodyText"/>
              <w:keepNext/>
              <w:tabs>
                <w:tab w:val="clear" w:pos="4320"/>
                <w:tab w:val="clear" w:pos="5040"/>
                <w:tab w:val="left" w:pos="900"/>
              </w:tabs>
              <w:spacing w:after="0"/>
              <w:jc w:val="left"/>
              <w:rPr>
                <w:del w:id="2473" w:author="Debbie Houldsworth" w:date="2020-05-12T09:59:00Z"/>
                <w:b/>
                <w:snapToGrid w:val="0"/>
              </w:rPr>
            </w:pPr>
            <w:del w:id="2474" w:author="Debbie Houldsworth" w:date="2020-05-07T10:21:00Z">
              <w:r w:rsidDel="0030564A">
                <w:rPr>
                  <w:b/>
                </w:rPr>
                <w:delText>“Standard Address Format”</w:delText>
              </w:r>
            </w:del>
          </w:p>
        </w:tc>
        <w:tc>
          <w:tcPr>
            <w:tcW w:w="5353" w:type="dxa"/>
            <w:gridSpan w:val="2"/>
            <w:vAlign w:val="center"/>
            <w:tcPrChange w:id="2475" w:author="Debbie Houldsworth" w:date="2020-05-12T16:43:00Z">
              <w:tcPr>
                <w:tcW w:w="5353" w:type="dxa"/>
                <w:gridSpan w:val="4"/>
              </w:tcPr>
            </w:tcPrChange>
          </w:tcPr>
          <w:p w14:paraId="72FD5AB2" w14:textId="310F2401" w:rsidR="00CC40D1" w:rsidDel="00F02845" w:rsidRDefault="00CC40D1">
            <w:pPr>
              <w:pStyle w:val="BodyText"/>
              <w:keepNext/>
              <w:jc w:val="left"/>
              <w:rPr>
                <w:del w:id="2476" w:author="Debbie Houldsworth" w:date="2020-05-12T09:59:00Z"/>
              </w:rPr>
              <w:pPrChange w:id="2477" w:author="Debbie Houldsworth" w:date="2020-05-12T16:43:00Z">
                <w:pPr>
                  <w:pStyle w:val="BodyText"/>
                  <w:keepNext/>
                </w:pPr>
              </w:pPrChange>
            </w:pPr>
            <w:del w:id="2478" w:author="Debbie Houldsworth" w:date="2020-05-07T10:21:00Z">
              <w:r w:rsidDel="0030564A">
                <w:delText>means the completion of data items 9 and 9A of Schedule 2 as below:</w:delText>
              </w:r>
            </w:del>
          </w:p>
        </w:tc>
      </w:tr>
      <w:tr w:rsidR="00CC40D1" w:rsidDel="00F02845" w14:paraId="098761BD" w14:textId="5B210238" w:rsidTr="00E314F2">
        <w:trPr>
          <w:trHeight w:hRule="exact" w:val="425"/>
          <w:del w:id="2479" w:author="Debbie Houldsworth" w:date="2020-05-12T09:59:00Z"/>
          <w:trPrChange w:id="2480" w:author="Debbie Houldsworth" w:date="2020-05-12T16:43:00Z">
            <w:trPr>
              <w:gridAfter w:val="0"/>
              <w:trHeight w:hRule="exact" w:val="425"/>
            </w:trPr>
          </w:trPrChange>
        </w:trPr>
        <w:tc>
          <w:tcPr>
            <w:tcW w:w="3544" w:type="dxa"/>
            <w:tcPrChange w:id="2481" w:author="Debbie Houldsworth" w:date="2020-05-12T16:43:00Z">
              <w:tcPr>
                <w:tcW w:w="3544" w:type="dxa"/>
                <w:gridSpan w:val="2"/>
              </w:tcPr>
            </w:tcPrChange>
          </w:tcPr>
          <w:p w14:paraId="5560A91F" w14:textId="6A78C9BE" w:rsidR="00CC40D1" w:rsidDel="00F02845" w:rsidRDefault="00CC40D1">
            <w:pPr>
              <w:pStyle w:val="BodyText"/>
              <w:keepNext/>
              <w:tabs>
                <w:tab w:val="left" w:pos="900"/>
              </w:tabs>
              <w:jc w:val="left"/>
              <w:rPr>
                <w:del w:id="2482" w:author="Debbie Houldsworth" w:date="2020-05-12T09:59:00Z"/>
                <w:caps/>
              </w:rPr>
              <w:pPrChange w:id="2483" w:author="Debbie Houldsworth" w:date="2020-05-12T16:43:00Z">
                <w:pPr>
                  <w:pStyle w:val="BodyText"/>
                  <w:keepNext/>
                  <w:tabs>
                    <w:tab w:val="left" w:pos="900"/>
                  </w:tabs>
                </w:pPr>
              </w:pPrChange>
            </w:pPr>
          </w:p>
        </w:tc>
        <w:tc>
          <w:tcPr>
            <w:tcW w:w="5353" w:type="dxa"/>
            <w:gridSpan w:val="2"/>
            <w:vAlign w:val="center"/>
            <w:tcPrChange w:id="2484" w:author="Debbie Houldsworth" w:date="2020-05-12T16:43:00Z">
              <w:tcPr>
                <w:tcW w:w="5353" w:type="dxa"/>
                <w:gridSpan w:val="4"/>
              </w:tcPr>
            </w:tcPrChange>
          </w:tcPr>
          <w:p w14:paraId="7844FC13" w14:textId="36E06F77" w:rsidR="00CC40D1" w:rsidDel="00F02845" w:rsidRDefault="00CC40D1">
            <w:pPr>
              <w:pStyle w:val="BodyText"/>
              <w:keepNext/>
              <w:jc w:val="left"/>
              <w:rPr>
                <w:del w:id="2485" w:author="Debbie Houldsworth" w:date="2020-05-12T09:59:00Z"/>
              </w:rPr>
              <w:pPrChange w:id="2486" w:author="Debbie Houldsworth" w:date="2020-05-12T16:43:00Z">
                <w:pPr>
                  <w:pStyle w:val="BodyText"/>
                  <w:keepNext/>
                </w:pPr>
              </w:pPrChange>
            </w:pPr>
            <w:del w:id="2487" w:author="Debbie Houldsworth" w:date="2020-05-07T10:21:00Z">
              <w:r w:rsidDel="0030564A">
                <w:delText xml:space="preserve">Metering Point Address Line </w:delText>
              </w:r>
            </w:del>
            <w:del w:id="2488" w:author="Debbie Houldsworth" w:date="2020-05-07T10:22:00Z">
              <w:r w:rsidDel="0030564A">
                <w:delText xml:space="preserve">1 = </w:delText>
              </w:r>
            </w:del>
          </w:p>
        </w:tc>
      </w:tr>
      <w:tr w:rsidR="00CC40D1" w:rsidDel="00F02845" w14:paraId="76BE7B8A" w14:textId="569DEC22" w:rsidTr="00E314F2">
        <w:trPr>
          <w:trHeight w:hRule="exact" w:val="425"/>
          <w:del w:id="2489" w:author="Debbie Houldsworth" w:date="2020-05-12T09:59:00Z"/>
          <w:trPrChange w:id="2490" w:author="Debbie Houldsworth" w:date="2020-05-12T16:43:00Z">
            <w:trPr>
              <w:gridAfter w:val="0"/>
              <w:trHeight w:hRule="exact" w:val="425"/>
            </w:trPr>
          </w:trPrChange>
        </w:trPr>
        <w:tc>
          <w:tcPr>
            <w:tcW w:w="3544" w:type="dxa"/>
            <w:tcPrChange w:id="2491" w:author="Debbie Houldsworth" w:date="2020-05-12T16:43:00Z">
              <w:tcPr>
                <w:tcW w:w="3544" w:type="dxa"/>
                <w:gridSpan w:val="2"/>
              </w:tcPr>
            </w:tcPrChange>
          </w:tcPr>
          <w:p w14:paraId="29BD3474" w14:textId="1C5EFDF4" w:rsidR="00CC40D1" w:rsidDel="00F02845" w:rsidRDefault="00CC40D1">
            <w:pPr>
              <w:pStyle w:val="BodyText"/>
              <w:keepNext/>
              <w:tabs>
                <w:tab w:val="left" w:pos="900"/>
              </w:tabs>
              <w:jc w:val="left"/>
              <w:rPr>
                <w:del w:id="2492" w:author="Debbie Houldsworth" w:date="2020-05-12T09:59:00Z"/>
                <w:caps/>
              </w:rPr>
              <w:pPrChange w:id="2493" w:author="Debbie Houldsworth" w:date="2020-05-12T16:43:00Z">
                <w:pPr>
                  <w:pStyle w:val="BodyText"/>
                  <w:keepNext/>
                  <w:tabs>
                    <w:tab w:val="left" w:pos="900"/>
                  </w:tabs>
                </w:pPr>
              </w:pPrChange>
            </w:pPr>
          </w:p>
        </w:tc>
        <w:tc>
          <w:tcPr>
            <w:tcW w:w="1843" w:type="dxa"/>
            <w:vAlign w:val="center"/>
            <w:tcPrChange w:id="2494" w:author="Debbie Houldsworth" w:date="2020-05-12T16:43:00Z">
              <w:tcPr>
                <w:tcW w:w="1843" w:type="dxa"/>
                <w:gridSpan w:val="2"/>
              </w:tcPr>
            </w:tcPrChange>
          </w:tcPr>
          <w:p w14:paraId="5A9200BC" w14:textId="03414ACB" w:rsidR="00CC40D1" w:rsidDel="00F02845" w:rsidRDefault="00CC40D1">
            <w:pPr>
              <w:pStyle w:val="BodyText"/>
              <w:keepNext/>
              <w:jc w:val="left"/>
              <w:rPr>
                <w:del w:id="2495" w:author="Debbie Houldsworth" w:date="2020-05-12T09:59:00Z"/>
              </w:rPr>
              <w:pPrChange w:id="2496" w:author="Debbie Houldsworth" w:date="2020-05-12T16:43:00Z">
                <w:pPr>
                  <w:pStyle w:val="BodyText"/>
                  <w:keepNext/>
                  <w:jc w:val="right"/>
                </w:pPr>
              </w:pPrChange>
            </w:pPr>
          </w:p>
        </w:tc>
        <w:tc>
          <w:tcPr>
            <w:tcW w:w="3510" w:type="dxa"/>
            <w:vAlign w:val="center"/>
            <w:tcPrChange w:id="2497" w:author="Debbie Houldsworth" w:date="2020-05-12T16:43:00Z">
              <w:tcPr>
                <w:tcW w:w="3510" w:type="dxa"/>
                <w:gridSpan w:val="2"/>
              </w:tcPr>
            </w:tcPrChange>
          </w:tcPr>
          <w:p w14:paraId="2E3307C9" w14:textId="7ADEF65B" w:rsidR="00CC40D1" w:rsidDel="00F02845" w:rsidRDefault="00CC40D1" w:rsidP="00B73C6A">
            <w:pPr>
              <w:pStyle w:val="BodyText"/>
              <w:keepNext/>
              <w:jc w:val="left"/>
              <w:rPr>
                <w:del w:id="2498" w:author="Debbie Houldsworth" w:date="2020-05-12T09:59:00Z"/>
              </w:rPr>
            </w:pPr>
            <w:del w:id="2499" w:author="Debbie Houldsworth" w:date="2020-05-07T10:22:00Z">
              <w:r w:rsidDel="0030564A">
                <w:delText>Free Text;</w:delText>
              </w:r>
            </w:del>
          </w:p>
        </w:tc>
      </w:tr>
      <w:tr w:rsidR="00CC40D1" w:rsidDel="00F02845" w14:paraId="0F29C844" w14:textId="42D93D2A" w:rsidTr="00E314F2">
        <w:trPr>
          <w:trHeight w:hRule="exact" w:val="425"/>
          <w:del w:id="2500" w:author="Debbie Houldsworth" w:date="2020-05-12T09:59:00Z"/>
          <w:trPrChange w:id="2501" w:author="Debbie Houldsworth" w:date="2020-05-12T16:43:00Z">
            <w:trPr>
              <w:gridAfter w:val="0"/>
              <w:trHeight w:hRule="exact" w:val="425"/>
            </w:trPr>
          </w:trPrChange>
        </w:trPr>
        <w:tc>
          <w:tcPr>
            <w:tcW w:w="3544" w:type="dxa"/>
            <w:tcPrChange w:id="2502" w:author="Debbie Houldsworth" w:date="2020-05-12T16:43:00Z">
              <w:tcPr>
                <w:tcW w:w="3544" w:type="dxa"/>
                <w:gridSpan w:val="2"/>
              </w:tcPr>
            </w:tcPrChange>
          </w:tcPr>
          <w:p w14:paraId="04964EF4" w14:textId="0378B47D" w:rsidR="00CC40D1" w:rsidDel="00F02845" w:rsidRDefault="00CC40D1">
            <w:pPr>
              <w:pStyle w:val="BodyText"/>
              <w:tabs>
                <w:tab w:val="left" w:pos="900"/>
              </w:tabs>
              <w:jc w:val="left"/>
              <w:rPr>
                <w:del w:id="2503" w:author="Debbie Houldsworth" w:date="2020-05-12T09:59:00Z"/>
                <w:caps/>
              </w:rPr>
              <w:pPrChange w:id="2504" w:author="Debbie Houldsworth" w:date="2020-05-12T16:43:00Z">
                <w:pPr>
                  <w:pStyle w:val="BodyText"/>
                  <w:tabs>
                    <w:tab w:val="left" w:pos="900"/>
                  </w:tabs>
                </w:pPr>
              </w:pPrChange>
            </w:pPr>
          </w:p>
        </w:tc>
        <w:tc>
          <w:tcPr>
            <w:tcW w:w="5353" w:type="dxa"/>
            <w:gridSpan w:val="2"/>
            <w:vAlign w:val="center"/>
            <w:tcPrChange w:id="2505" w:author="Debbie Houldsworth" w:date="2020-05-12T16:43:00Z">
              <w:tcPr>
                <w:tcW w:w="5353" w:type="dxa"/>
                <w:gridSpan w:val="4"/>
              </w:tcPr>
            </w:tcPrChange>
          </w:tcPr>
          <w:p w14:paraId="155F96D3" w14:textId="48B0D49C" w:rsidR="00CC40D1" w:rsidDel="00F02845" w:rsidRDefault="00CC40D1">
            <w:pPr>
              <w:pStyle w:val="BodyText"/>
              <w:jc w:val="left"/>
              <w:rPr>
                <w:del w:id="2506" w:author="Debbie Houldsworth" w:date="2020-05-12T09:59:00Z"/>
              </w:rPr>
              <w:pPrChange w:id="2507" w:author="Debbie Houldsworth" w:date="2020-05-12T16:43:00Z">
                <w:pPr>
                  <w:pStyle w:val="BodyText"/>
                </w:pPr>
              </w:pPrChange>
            </w:pPr>
            <w:del w:id="2508" w:author="Debbie Houldsworth" w:date="2020-05-07T10:22:00Z">
              <w:r w:rsidDel="0030564A">
                <w:delText xml:space="preserve">Metering Point Address Line 2 = </w:delText>
              </w:r>
            </w:del>
          </w:p>
        </w:tc>
      </w:tr>
      <w:tr w:rsidR="00CC40D1" w:rsidDel="00F02845" w14:paraId="48DC2AE5" w14:textId="7E67E800" w:rsidTr="00E314F2">
        <w:trPr>
          <w:trHeight w:hRule="exact" w:val="425"/>
          <w:del w:id="2509" w:author="Debbie Houldsworth" w:date="2020-05-12T09:59:00Z"/>
          <w:trPrChange w:id="2510" w:author="Debbie Houldsworth" w:date="2020-05-12T16:43:00Z">
            <w:trPr>
              <w:gridAfter w:val="0"/>
              <w:trHeight w:hRule="exact" w:val="425"/>
            </w:trPr>
          </w:trPrChange>
        </w:trPr>
        <w:tc>
          <w:tcPr>
            <w:tcW w:w="3544" w:type="dxa"/>
            <w:tcPrChange w:id="2511" w:author="Debbie Houldsworth" w:date="2020-05-12T16:43:00Z">
              <w:tcPr>
                <w:tcW w:w="3544" w:type="dxa"/>
                <w:gridSpan w:val="2"/>
              </w:tcPr>
            </w:tcPrChange>
          </w:tcPr>
          <w:p w14:paraId="50F4813D" w14:textId="230C3B97" w:rsidR="00CC40D1" w:rsidDel="00F02845" w:rsidRDefault="00CC40D1">
            <w:pPr>
              <w:pStyle w:val="BodyText"/>
              <w:tabs>
                <w:tab w:val="left" w:pos="900"/>
              </w:tabs>
              <w:jc w:val="left"/>
              <w:rPr>
                <w:del w:id="2512" w:author="Debbie Houldsworth" w:date="2020-05-12T09:59:00Z"/>
                <w:caps/>
              </w:rPr>
              <w:pPrChange w:id="2513" w:author="Debbie Houldsworth" w:date="2020-05-12T16:43:00Z">
                <w:pPr>
                  <w:pStyle w:val="BodyText"/>
                  <w:tabs>
                    <w:tab w:val="left" w:pos="900"/>
                  </w:tabs>
                </w:pPr>
              </w:pPrChange>
            </w:pPr>
          </w:p>
        </w:tc>
        <w:tc>
          <w:tcPr>
            <w:tcW w:w="1843" w:type="dxa"/>
            <w:vAlign w:val="center"/>
            <w:tcPrChange w:id="2514" w:author="Debbie Houldsworth" w:date="2020-05-12T16:43:00Z">
              <w:tcPr>
                <w:tcW w:w="1843" w:type="dxa"/>
                <w:gridSpan w:val="2"/>
              </w:tcPr>
            </w:tcPrChange>
          </w:tcPr>
          <w:p w14:paraId="4F0EE544" w14:textId="2756E6B3" w:rsidR="00CC40D1" w:rsidDel="00F02845" w:rsidRDefault="00CC40D1">
            <w:pPr>
              <w:pStyle w:val="BodyText"/>
              <w:jc w:val="left"/>
              <w:rPr>
                <w:del w:id="2515" w:author="Debbie Houldsworth" w:date="2020-05-12T09:59:00Z"/>
              </w:rPr>
              <w:pPrChange w:id="2516" w:author="Debbie Houldsworth" w:date="2020-05-12T16:43:00Z">
                <w:pPr>
                  <w:pStyle w:val="BodyText"/>
                  <w:jc w:val="right"/>
                </w:pPr>
              </w:pPrChange>
            </w:pPr>
          </w:p>
        </w:tc>
        <w:tc>
          <w:tcPr>
            <w:tcW w:w="3510" w:type="dxa"/>
            <w:vAlign w:val="center"/>
            <w:tcPrChange w:id="2517" w:author="Debbie Houldsworth" w:date="2020-05-12T16:43:00Z">
              <w:tcPr>
                <w:tcW w:w="3510" w:type="dxa"/>
                <w:gridSpan w:val="2"/>
              </w:tcPr>
            </w:tcPrChange>
          </w:tcPr>
          <w:p w14:paraId="097E2EF5" w14:textId="4BDD2882" w:rsidR="00CC40D1" w:rsidDel="00F02845" w:rsidRDefault="00CC40D1" w:rsidP="00B73C6A">
            <w:pPr>
              <w:pStyle w:val="BodyText"/>
              <w:jc w:val="left"/>
              <w:rPr>
                <w:del w:id="2518" w:author="Debbie Houldsworth" w:date="2020-05-12T09:59:00Z"/>
              </w:rPr>
            </w:pPr>
            <w:del w:id="2519" w:author="Debbie Houldsworth" w:date="2020-05-07T10:22:00Z">
              <w:r w:rsidDel="0030564A">
                <w:delText>Sub-building Name/Number;</w:delText>
              </w:r>
            </w:del>
          </w:p>
        </w:tc>
      </w:tr>
      <w:tr w:rsidR="00CC40D1" w:rsidDel="00F02845" w14:paraId="0FAA8231" w14:textId="5572929C" w:rsidTr="00E314F2">
        <w:trPr>
          <w:trHeight w:hRule="exact" w:val="425"/>
          <w:del w:id="2520" w:author="Debbie Houldsworth" w:date="2020-05-12T09:59:00Z"/>
          <w:trPrChange w:id="2521" w:author="Debbie Houldsworth" w:date="2020-05-12T16:43:00Z">
            <w:trPr>
              <w:gridAfter w:val="0"/>
              <w:trHeight w:hRule="exact" w:val="425"/>
            </w:trPr>
          </w:trPrChange>
        </w:trPr>
        <w:tc>
          <w:tcPr>
            <w:tcW w:w="3544" w:type="dxa"/>
            <w:tcPrChange w:id="2522" w:author="Debbie Houldsworth" w:date="2020-05-12T16:43:00Z">
              <w:tcPr>
                <w:tcW w:w="3544" w:type="dxa"/>
                <w:gridSpan w:val="2"/>
              </w:tcPr>
            </w:tcPrChange>
          </w:tcPr>
          <w:p w14:paraId="41666E61" w14:textId="733C53F7" w:rsidR="00CC40D1" w:rsidDel="00F02845" w:rsidRDefault="00CC40D1">
            <w:pPr>
              <w:pStyle w:val="BodyText"/>
              <w:tabs>
                <w:tab w:val="left" w:pos="900"/>
              </w:tabs>
              <w:jc w:val="left"/>
              <w:rPr>
                <w:del w:id="2523" w:author="Debbie Houldsworth" w:date="2020-05-12T09:59:00Z"/>
                <w:caps/>
              </w:rPr>
              <w:pPrChange w:id="2524" w:author="Debbie Houldsworth" w:date="2020-05-12T16:43:00Z">
                <w:pPr>
                  <w:pStyle w:val="BodyText"/>
                  <w:tabs>
                    <w:tab w:val="left" w:pos="900"/>
                  </w:tabs>
                </w:pPr>
              </w:pPrChange>
            </w:pPr>
          </w:p>
        </w:tc>
        <w:tc>
          <w:tcPr>
            <w:tcW w:w="5353" w:type="dxa"/>
            <w:gridSpan w:val="2"/>
            <w:vAlign w:val="center"/>
            <w:tcPrChange w:id="2525" w:author="Debbie Houldsworth" w:date="2020-05-12T16:43:00Z">
              <w:tcPr>
                <w:tcW w:w="5353" w:type="dxa"/>
                <w:gridSpan w:val="4"/>
              </w:tcPr>
            </w:tcPrChange>
          </w:tcPr>
          <w:p w14:paraId="11A55B41" w14:textId="6C6E1042" w:rsidR="00CC40D1" w:rsidDel="00F02845" w:rsidRDefault="00CC40D1">
            <w:pPr>
              <w:pStyle w:val="BodyText"/>
              <w:jc w:val="left"/>
              <w:rPr>
                <w:del w:id="2526" w:author="Debbie Houldsworth" w:date="2020-05-12T09:59:00Z"/>
              </w:rPr>
              <w:pPrChange w:id="2527" w:author="Debbie Houldsworth" w:date="2020-05-12T16:43:00Z">
                <w:pPr>
                  <w:pStyle w:val="BodyText"/>
                </w:pPr>
              </w:pPrChange>
            </w:pPr>
            <w:del w:id="2528" w:author="Debbie Houldsworth" w:date="2020-05-07T10:22:00Z">
              <w:r w:rsidDel="0030564A">
                <w:delText xml:space="preserve">Metering Point Address Line 3 = </w:delText>
              </w:r>
            </w:del>
          </w:p>
        </w:tc>
      </w:tr>
      <w:tr w:rsidR="00B12145" w:rsidDel="00F02845" w14:paraId="7407B0CE" w14:textId="600B5538" w:rsidTr="00E314F2">
        <w:trPr>
          <w:trHeight w:hRule="exact" w:val="425"/>
          <w:del w:id="2529" w:author="Debbie Houldsworth" w:date="2020-05-12T09:59:00Z"/>
        </w:trPr>
        <w:tc>
          <w:tcPr>
            <w:tcW w:w="3544" w:type="dxa"/>
          </w:tcPr>
          <w:p w14:paraId="1B514069" w14:textId="276F5466" w:rsidR="00CC40D1" w:rsidDel="00F02845" w:rsidRDefault="00CC40D1">
            <w:pPr>
              <w:pStyle w:val="BodyText"/>
              <w:tabs>
                <w:tab w:val="left" w:pos="900"/>
              </w:tabs>
              <w:jc w:val="left"/>
              <w:rPr>
                <w:del w:id="2530" w:author="Debbie Houldsworth" w:date="2020-05-12T09:59:00Z"/>
                <w:caps/>
              </w:rPr>
              <w:pPrChange w:id="2531" w:author="Debbie Houldsworth" w:date="2020-05-12T16:43:00Z">
                <w:pPr>
                  <w:pStyle w:val="BodyText"/>
                  <w:tabs>
                    <w:tab w:val="left" w:pos="900"/>
                  </w:tabs>
                </w:pPr>
              </w:pPrChange>
            </w:pPr>
          </w:p>
        </w:tc>
        <w:tc>
          <w:tcPr>
            <w:tcW w:w="1843" w:type="dxa"/>
            <w:vAlign w:val="center"/>
          </w:tcPr>
          <w:p w14:paraId="1720AEE0" w14:textId="75058BD7" w:rsidR="00CC40D1" w:rsidDel="00F02845" w:rsidRDefault="00CC40D1">
            <w:pPr>
              <w:pStyle w:val="BodyText"/>
              <w:jc w:val="left"/>
              <w:rPr>
                <w:del w:id="2532" w:author="Debbie Houldsworth" w:date="2020-05-12T09:59:00Z"/>
              </w:rPr>
              <w:pPrChange w:id="2533" w:author="Debbie Houldsworth" w:date="2020-05-12T16:43:00Z">
                <w:pPr>
                  <w:pStyle w:val="BodyText"/>
                  <w:jc w:val="right"/>
                </w:pPr>
              </w:pPrChange>
            </w:pPr>
          </w:p>
        </w:tc>
        <w:tc>
          <w:tcPr>
            <w:tcW w:w="3510" w:type="dxa"/>
            <w:vAlign w:val="center"/>
          </w:tcPr>
          <w:p w14:paraId="5BE179BA" w14:textId="70D2BF8C" w:rsidR="00CC40D1" w:rsidDel="00F02845" w:rsidRDefault="00CC40D1" w:rsidP="00B73C6A">
            <w:pPr>
              <w:pStyle w:val="BodyText"/>
              <w:jc w:val="left"/>
              <w:rPr>
                <w:del w:id="2534" w:author="Debbie Houldsworth" w:date="2020-05-12T09:59:00Z"/>
              </w:rPr>
            </w:pPr>
            <w:del w:id="2535" w:author="Debbie Houldsworth" w:date="2020-05-07T10:22:00Z">
              <w:r w:rsidDel="0030564A">
                <w:delText>Building Name/ Number;</w:delText>
              </w:r>
            </w:del>
          </w:p>
        </w:tc>
      </w:tr>
      <w:tr w:rsidR="00B12145" w:rsidDel="00F02845" w14:paraId="30B071E2" w14:textId="5B9D946C" w:rsidTr="00E314F2">
        <w:trPr>
          <w:trHeight w:hRule="exact" w:val="425"/>
          <w:del w:id="2536" w:author="Debbie Houldsworth" w:date="2020-05-12T09:59:00Z"/>
        </w:trPr>
        <w:tc>
          <w:tcPr>
            <w:tcW w:w="3544" w:type="dxa"/>
          </w:tcPr>
          <w:p w14:paraId="6616BFAD" w14:textId="2DD12CD2" w:rsidR="00CC40D1" w:rsidDel="00F02845" w:rsidRDefault="00CC40D1">
            <w:pPr>
              <w:pStyle w:val="BodyText"/>
              <w:tabs>
                <w:tab w:val="left" w:pos="900"/>
              </w:tabs>
              <w:jc w:val="left"/>
              <w:rPr>
                <w:del w:id="2537" w:author="Debbie Houldsworth" w:date="2020-05-12T09:59:00Z"/>
                <w:caps/>
              </w:rPr>
              <w:pPrChange w:id="2538" w:author="Debbie Houldsworth" w:date="2020-05-12T16:43:00Z">
                <w:pPr>
                  <w:pStyle w:val="BodyText"/>
                  <w:tabs>
                    <w:tab w:val="left" w:pos="900"/>
                  </w:tabs>
                </w:pPr>
              </w:pPrChange>
            </w:pPr>
          </w:p>
        </w:tc>
        <w:tc>
          <w:tcPr>
            <w:tcW w:w="5353" w:type="dxa"/>
            <w:gridSpan w:val="2"/>
            <w:vAlign w:val="center"/>
          </w:tcPr>
          <w:p w14:paraId="11C43EF8" w14:textId="482C03E0" w:rsidR="00CC40D1" w:rsidDel="00F02845" w:rsidRDefault="00CC40D1">
            <w:pPr>
              <w:pStyle w:val="BodyText"/>
              <w:jc w:val="left"/>
              <w:rPr>
                <w:del w:id="2539" w:author="Debbie Houldsworth" w:date="2020-05-12T09:59:00Z"/>
              </w:rPr>
              <w:pPrChange w:id="2540" w:author="Debbie Houldsworth" w:date="2020-05-12T16:43:00Z">
                <w:pPr>
                  <w:pStyle w:val="BodyText"/>
                </w:pPr>
              </w:pPrChange>
            </w:pPr>
            <w:del w:id="2541" w:author="Debbie Houldsworth" w:date="2020-05-07T10:22:00Z">
              <w:r w:rsidDel="0030564A">
                <w:delText>Metering Point Address Line 4 =</w:delText>
              </w:r>
            </w:del>
            <w:del w:id="2542" w:author="Debbie Houldsworth" w:date="2020-05-12T09:59:00Z">
              <w:r w:rsidDel="00F02845">
                <w:delText xml:space="preserve"> </w:delText>
              </w:r>
            </w:del>
          </w:p>
        </w:tc>
      </w:tr>
      <w:tr w:rsidR="00920658" w:rsidDel="00F02845" w14:paraId="35A6065F" w14:textId="205C2D58" w:rsidTr="00E314F2">
        <w:trPr>
          <w:trHeight w:hRule="exact" w:val="425"/>
          <w:del w:id="2543" w:author="Debbie Houldsworth" w:date="2020-05-12T09:59:00Z"/>
        </w:trPr>
        <w:tc>
          <w:tcPr>
            <w:tcW w:w="3544" w:type="dxa"/>
          </w:tcPr>
          <w:p w14:paraId="7C0DB102" w14:textId="4753CA3A" w:rsidR="00CC40D1" w:rsidDel="00F02845" w:rsidRDefault="00CC40D1">
            <w:pPr>
              <w:pStyle w:val="BodyText"/>
              <w:tabs>
                <w:tab w:val="left" w:pos="900"/>
              </w:tabs>
              <w:jc w:val="left"/>
              <w:rPr>
                <w:del w:id="2544" w:author="Debbie Houldsworth" w:date="2020-05-12T09:59:00Z"/>
                <w:caps/>
              </w:rPr>
              <w:pPrChange w:id="2545" w:author="Debbie Houldsworth" w:date="2020-05-12T16:43:00Z">
                <w:pPr>
                  <w:pStyle w:val="BodyText"/>
                  <w:tabs>
                    <w:tab w:val="left" w:pos="900"/>
                  </w:tabs>
                </w:pPr>
              </w:pPrChange>
            </w:pPr>
          </w:p>
        </w:tc>
        <w:tc>
          <w:tcPr>
            <w:tcW w:w="1843" w:type="dxa"/>
            <w:vAlign w:val="center"/>
          </w:tcPr>
          <w:p w14:paraId="344C85A0" w14:textId="7481E87C" w:rsidR="00CC40D1" w:rsidDel="00F02845" w:rsidRDefault="00CC40D1">
            <w:pPr>
              <w:pStyle w:val="BodyText"/>
              <w:jc w:val="left"/>
              <w:rPr>
                <w:del w:id="2546" w:author="Debbie Houldsworth" w:date="2020-05-12T09:59:00Z"/>
              </w:rPr>
              <w:pPrChange w:id="2547" w:author="Debbie Houldsworth" w:date="2020-05-12T16:43:00Z">
                <w:pPr>
                  <w:pStyle w:val="BodyText"/>
                  <w:jc w:val="right"/>
                </w:pPr>
              </w:pPrChange>
            </w:pPr>
          </w:p>
        </w:tc>
        <w:tc>
          <w:tcPr>
            <w:tcW w:w="3510" w:type="dxa"/>
            <w:vAlign w:val="center"/>
          </w:tcPr>
          <w:p w14:paraId="76AF142D" w14:textId="36C0DFF3" w:rsidR="00CC40D1" w:rsidDel="00F02845" w:rsidRDefault="00CC40D1" w:rsidP="00B73C6A">
            <w:pPr>
              <w:pStyle w:val="BodyText"/>
              <w:jc w:val="left"/>
              <w:rPr>
                <w:del w:id="2548" w:author="Debbie Houldsworth" w:date="2020-05-12T09:59:00Z"/>
              </w:rPr>
            </w:pPr>
            <w:del w:id="2549" w:author="Debbie Houldsworth" w:date="2020-05-07T10:22:00Z">
              <w:r w:rsidDel="0030564A">
                <w:delText>Dependent Thoroughfare;</w:delText>
              </w:r>
            </w:del>
          </w:p>
        </w:tc>
      </w:tr>
      <w:tr w:rsidR="00313179" w:rsidDel="00F02845" w14:paraId="4F613E7A" w14:textId="586D9140" w:rsidTr="00E314F2">
        <w:trPr>
          <w:trHeight w:hRule="exact" w:val="425"/>
          <w:del w:id="2550" w:author="Debbie Houldsworth" w:date="2020-05-12T09:59:00Z"/>
        </w:trPr>
        <w:tc>
          <w:tcPr>
            <w:tcW w:w="3544" w:type="dxa"/>
          </w:tcPr>
          <w:p w14:paraId="3D4F4673" w14:textId="6D38AC5C" w:rsidR="00CC40D1" w:rsidDel="00F02845" w:rsidRDefault="00CC40D1">
            <w:pPr>
              <w:pStyle w:val="BodyText"/>
              <w:tabs>
                <w:tab w:val="left" w:pos="900"/>
              </w:tabs>
              <w:jc w:val="left"/>
              <w:rPr>
                <w:del w:id="2551" w:author="Debbie Houldsworth" w:date="2020-05-12T09:59:00Z"/>
                <w:caps/>
              </w:rPr>
              <w:pPrChange w:id="2552" w:author="Debbie Houldsworth" w:date="2020-05-12T16:43:00Z">
                <w:pPr>
                  <w:pStyle w:val="BodyText"/>
                  <w:tabs>
                    <w:tab w:val="left" w:pos="900"/>
                  </w:tabs>
                </w:pPr>
              </w:pPrChange>
            </w:pPr>
          </w:p>
        </w:tc>
        <w:tc>
          <w:tcPr>
            <w:tcW w:w="5353" w:type="dxa"/>
            <w:gridSpan w:val="2"/>
            <w:vAlign w:val="center"/>
          </w:tcPr>
          <w:p w14:paraId="254E7EBF" w14:textId="323939DD" w:rsidR="00CC40D1" w:rsidDel="00F02845" w:rsidRDefault="00CC40D1">
            <w:pPr>
              <w:pStyle w:val="BodyText"/>
              <w:jc w:val="left"/>
              <w:rPr>
                <w:del w:id="2553" w:author="Debbie Houldsworth" w:date="2020-05-12T09:59:00Z"/>
              </w:rPr>
              <w:pPrChange w:id="2554" w:author="Debbie Houldsworth" w:date="2020-05-12T16:43:00Z">
                <w:pPr>
                  <w:pStyle w:val="BodyText"/>
                </w:pPr>
              </w:pPrChange>
            </w:pPr>
            <w:del w:id="2555" w:author="Debbie Houldsworth" w:date="2020-05-07T10:22:00Z">
              <w:r w:rsidDel="0030564A">
                <w:delText xml:space="preserve">Metering Point Address Line 5 = </w:delText>
              </w:r>
            </w:del>
          </w:p>
        </w:tc>
      </w:tr>
      <w:tr w:rsidR="00313179" w:rsidDel="00F02845" w14:paraId="4120D982" w14:textId="04D0706E" w:rsidTr="00E314F2">
        <w:trPr>
          <w:trHeight w:hRule="exact" w:val="425"/>
          <w:del w:id="2556" w:author="Debbie Houldsworth" w:date="2020-05-12T09:59:00Z"/>
        </w:trPr>
        <w:tc>
          <w:tcPr>
            <w:tcW w:w="3544" w:type="dxa"/>
          </w:tcPr>
          <w:p w14:paraId="60A6A709" w14:textId="7E6A2667" w:rsidR="00CC40D1" w:rsidDel="00F02845" w:rsidRDefault="00CC40D1">
            <w:pPr>
              <w:pStyle w:val="BodyText"/>
              <w:tabs>
                <w:tab w:val="left" w:pos="900"/>
              </w:tabs>
              <w:jc w:val="left"/>
              <w:rPr>
                <w:del w:id="2557" w:author="Debbie Houldsworth" w:date="2020-05-12T09:59:00Z"/>
                <w:caps/>
              </w:rPr>
              <w:pPrChange w:id="2558" w:author="Debbie Houldsworth" w:date="2020-05-12T16:43:00Z">
                <w:pPr>
                  <w:pStyle w:val="BodyText"/>
                  <w:tabs>
                    <w:tab w:val="left" w:pos="900"/>
                  </w:tabs>
                </w:pPr>
              </w:pPrChange>
            </w:pPr>
          </w:p>
        </w:tc>
        <w:tc>
          <w:tcPr>
            <w:tcW w:w="1843" w:type="dxa"/>
            <w:vAlign w:val="center"/>
          </w:tcPr>
          <w:p w14:paraId="7462E081" w14:textId="49503BAC" w:rsidR="00CC40D1" w:rsidDel="00F02845" w:rsidRDefault="00CC40D1">
            <w:pPr>
              <w:pStyle w:val="BodyText"/>
              <w:jc w:val="left"/>
              <w:rPr>
                <w:del w:id="2559" w:author="Debbie Houldsworth" w:date="2020-05-12T09:59:00Z"/>
              </w:rPr>
              <w:pPrChange w:id="2560" w:author="Debbie Houldsworth" w:date="2020-05-12T16:43:00Z">
                <w:pPr>
                  <w:pStyle w:val="BodyText"/>
                </w:pPr>
              </w:pPrChange>
            </w:pPr>
          </w:p>
        </w:tc>
        <w:tc>
          <w:tcPr>
            <w:tcW w:w="3510" w:type="dxa"/>
            <w:vAlign w:val="center"/>
          </w:tcPr>
          <w:p w14:paraId="104BA5B5" w14:textId="260E11DF" w:rsidR="00CC40D1" w:rsidDel="00F02845" w:rsidRDefault="00CC40D1" w:rsidP="00B73C6A">
            <w:pPr>
              <w:pStyle w:val="BodyText"/>
              <w:jc w:val="left"/>
              <w:rPr>
                <w:del w:id="2561" w:author="Debbie Houldsworth" w:date="2020-05-12T09:59:00Z"/>
              </w:rPr>
            </w:pPr>
            <w:del w:id="2562" w:author="Debbie Houldsworth" w:date="2020-05-07T10:22:00Z">
              <w:r w:rsidDel="0030564A">
                <w:delText>Thoroughfare;</w:delText>
              </w:r>
            </w:del>
          </w:p>
        </w:tc>
      </w:tr>
      <w:tr w:rsidR="00313179" w:rsidDel="00F02845" w14:paraId="5E692256" w14:textId="1735D102" w:rsidTr="00E314F2">
        <w:trPr>
          <w:trHeight w:hRule="exact" w:val="425"/>
          <w:del w:id="2563" w:author="Debbie Houldsworth" w:date="2020-05-12T09:59:00Z"/>
        </w:trPr>
        <w:tc>
          <w:tcPr>
            <w:tcW w:w="3544" w:type="dxa"/>
          </w:tcPr>
          <w:p w14:paraId="24453861" w14:textId="4B75EC53" w:rsidR="00CC40D1" w:rsidDel="00F02845" w:rsidRDefault="00CC40D1">
            <w:pPr>
              <w:pStyle w:val="BodyText"/>
              <w:tabs>
                <w:tab w:val="left" w:pos="900"/>
              </w:tabs>
              <w:jc w:val="left"/>
              <w:rPr>
                <w:del w:id="2564" w:author="Debbie Houldsworth" w:date="2020-05-12T09:59:00Z"/>
                <w:caps/>
              </w:rPr>
              <w:pPrChange w:id="2565" w:author="Debbie Houldsworth" w:date="2020-05-12T16:43:00Z">
                <w:pPr>
                  <w:pStyle w:val="BodyText"/>
                  <w:tabs>
                    <w:tab w:val="left" w:pos="900"/>
                  </w:tabs>
                </w:pPr>
              </w:pPrChange>
            </w:pPr>
          </w:p>
        </w:tc>
        <w:tc>
          <w:tcPr>
            <w:tcW w:w="5353" w:type="dxa"/>
            <w:gridSpan w:val="2"/>
            <w:vAlign w:val="center"/>
          </w:tcPr>
          <w:p w14:paraId="0E90A726" w14:textId="05F8071F" w:rsidR="00CC40D1" w:rsidDel="00F02845" w:rsidRDefault="00CC40D1">
            <w:pPr>
              <w:pStyle w:val="BodyText"/>
              <w:jc w:val="left"/>
              <w:rPr>
                <w:del w:id="2566" w:author="Debbie Houldsworth" w:date="2020-05-12T09:59:00Z"/>
              </w:rPr>
              <w:pPrChange w:id="2567" w:author="Debbie Houldsworth" w:date="2020-05-12T16:43:00Z">
                <w:pPr>
                  <w:pStyle w:val="BodyText"/>
                </w:pPr>
              </w:pPrChange>
            </w:pPr>
            <w:del w:id="2568" w:author="Debbie Houldsworth" w:date="2020-05-07T10:22:00Z">
              <w:r w:rsidDel="0030564A">
                <w:delText xml:space="preserve">Metering Point Address Line 6 = </w:delText>
              </w:r>
            </w:del>
          </w:p>
        </w:tc>
      </w:tr>
      <w:tr w:rsidR="00313179" w:rsidDel="00F02845" w14:paraId="24126869" w14:textId="5701F4C0" w:rsidTr="00E314F2">
        <w:trPr>
          <w:trHeight w:hRule="exact" w:val="425"/>
          <w:del w:id="2569" w:author="Debbie Houldsworth" w:date="2020-05-12T09:59:00Z"/>
        </w:trPr>
        <w:tc>
          <w:tcPr>
            <w:tcW w:w="3544" w:type="dxa"/>
          </w:tcPr>
          <w:p w14:paraId="02572CAA" w14:textId="069FFBAB" w:rsidR="00CC40D1" w:rsidDel="00F02845" w:rsidRDefault="00CC40D1">
            <w:pPr>
              <w:pStyle w:val="BodyText"/>
              <w:tabs>
                <w:tab w:val="left" w:pos="900"/>
              </w:tabs>
              <w:jc w:val="left"/>
              <w:rPr>
                <w:del w:id="2570" w:author="Debbie Houldsworth" w:date="2020-05-12T09:59:00Z"/>
                <w:caps/>
              </w:rPr>
              <w:pPrChange w:id="2571" w:author="Debbie Houldsworth" w:date="2020-05-12T16:43:00Z">
                <w:pPr>
                  <w:pStyle w:val="BodyText"/>
                  <w:tabs>
                    <w:tab w:val="left" w:pos="900"/>
                  </w:tabs>
                </w:pPr>
              </w:pPrChange>
            </w:pPr>
          </w:p>
        </w:tc>
        <w:tc>
          <w:tcPr>
            <w:tcW w:w="1843" w:type="dxa"/>
            <w:vAlign w:val="center"/>
          </w:tcPr>
          <w:p w14:paraId="65592D0E" w14:textId="42867C9A" w:rsidR="00CC40D1" w:rsidDel="00F02845" w:rsidRDefault="00CC40D1">
            <w:pPr>
              <w:pStyle w:val="BodyText"/>
              <w:jc w:val="left"/>
              <w:rPr>
                <w:del w:id="2572" w:author="Debbie Houldsworth" w:date="2020-05-12T09:59:00Z"/>
              </w:rPr>
              <w:pPrChange w:id="2573" w:author="Debbie Houldsworth" w:date="2020-05-12T16:43:00Z">
                <w:pPr>
                  <w:pStyle w:val="BodyText"/>
                  <w:jc w:val="right"/>
                </w:pPr>
              </w:pPrChange>
            </w:pPr>
          </w:p>
        </w:tc>
        <w:tc>
          <w:tcPr>
            <w:tcW w:w="3510" w:type="dxa"/>
            <w:vAlign w:val="center"/>
          </w:tcPr>
          <w:p w14:paraId="29224DE1" w14:textId="3C67039A" w:rsidR="00CC40D1" w:rsidDel="00F02845" w:rsidRDefault="00CC40D1" w:rsidP="00B73C6A">
            <w:pPr>
              <w:pStyle w:val="BodyText"/>
              <w:jc w:val="left"/>
              <w:rPr>
                <w:del w:id="2574" w:author="Debbie Houldsworth" w:date="2020-05-12T09:59:00Z"/>
              </w:rPr>
            </w:pPr>
            <w:del w:id="2575" w:author="Debbie Houldsworth" w:date="2020-05-07T10:22:00Z">
              <w:r w:rsidDel="0030564A">
                <w:delText>Double Dependent Locality;</w:delText>
              </w:r>
            </w:del>
          </w:p>
        </w:tc>
      </w:tr>
      <w:tr w:rsidR="00313179" w:rsidDel="00F02845" w14:paraId="4EDAB41B" w14:textId="38D45023" w:rsidTr="00E314F2">
        <w:trPr>
          <w:trHeight w:hRule="exact" w:val="425"/>
          <w:del w:id="2576" w:author="Debbie Houldsworth" w:date="2020-05-12T09:59:00Z"/>
        </w:trPr>
        <w:tc>
          <w:tcPr>
            <w:tcW w:w="3544" w:type="dxa"/>
          </w:tcPr>
          <w:p w14:paraId="713C5C68" w14:textId="0117405F" w:rsidR="00CC40D1" w:rsidDel="00F02845" w:rsidRDefault="00CC40D1">
            <w:pPr>
              <w:pStyle w:val="BodyText"/>
              <w:tabs>
                <w:tab w:val="left" w:pos="900"/>
              </w:tabs>
              <w:jc w:val="left"/>
              <w:rPr>
                <w:del w:id="2577" w:author="Debbie Houldsworth" w:date="2020-05-12T09:59:00Z"/>
                <w:caps/>
              </w:rPr>
              <w:pPrChange w:id="2578" w:author="Debbie Houldsworth" w:date="2020-05-12T16:43:00Z">
                <w:pPr>
                  <w:pStyle w:val="BodyText"/>
                  <w:tabs>
                    <w:tab w:val="left" w:pos="900"/>
                  </w:tabs>
                </w:pPr>
              </w:pPrChange>
            </w:pPr>
          </w:p>
        </w:tc>
        <w:tc>
          <w:tcPr>
            <w:tcW w:w="5353" w:type="dxa"/>
            <w:gridSpan w:val="2"/>
            <w:vAlign w:val="center"/>
          </w:tcPr>
          <w:p w14:paraId="33B200F0" w14:textId="740D2F16" w:rsidR="00CC40D1" w:rsidDel="00F02845" w:rsidRDefault="00CC40D1">
            <w:pPr>
              <w:pStyle w:val="BodyText"/>
              <w:jc w:val="left"/>
              <w:rPr>
                <w:del w:id="2579" w:author="Debbie Houldsworth" w:date="2020-05-12T09:59:00Z"/>
              </w:rPr>
              <w:pPrChange w:id="2580" w:author="Debbie Houldsworth" w:date="2020-05-12T16:43:00Z">
                <w:pPr>
                  <w:pStyle w:val="BodyText"/>
                </w:pPr>
              </w:pPrChange>
            </w:pPr>
            <w:del w:id="2581" w:author="Debbie Houldsworth" w:date="2020-05-07T10:22:00Z">
              <w:r w:rsidDel="0030564A">
                <w:delText xml:space="preserve">Metering Point Address Line 7 = </w:delText>
              </w:r>
            </w:del>
          </w:p>
        </w:tc>
      </w:tr>
      <w:tr w:rsidR="00313179" w:rsidDel="00F02845" w14:paraId="58EE09FB" w14:textId="6EE24A93" w:rsidTr="00E314F2">
        <w:trPr>
          <w:trHeight w:hRule="exact" w:val="425"/>
          <w:del w:id="2582" w:author="Debbie Houldsworth" w:date="2020-05-12T09:59:00Z"/>
        </w:trPr>
        <w:tc>
          <w:tcPr>
            <w:tcW w:w="3544" w:type="dxa"/>
          </w:tcPr>
          <w:p w14:paraId="373C3D23" w14:textId="4413185F" w:rsidR="00CC40D1" w:rsidDel="00F02845" w:rsidRDefault="00CC40D1">
            <w:pPr>
              <w:pStyle w:val="BodyText"/>
              <w:tabs>
                <w:tab w:val="left" w:pos="900"/>
              </w:tabs>
              <w:jc w:val="left"/>
              <w:rPr>
                <w:del w:id="2583" w:author="Debbie Houldsworth" w:date="2020-05-12T09:59:00Z"/>
                <w:caps/>
              </w:rPr>
              <w:pPrChange w:id="2584" w:author="Debbie Houldsworth" w:date="2020-05-12T16:43:00Z">
                <w:pPr>
                  <w:pStyle w:val="BodyText"/>
                  <w:tabs>
                    <w:tab w:val="left" w:pos="900"/>
                  </w:tabs>
                </w:pPr>
              </w:pPrChange>
            </w:pPr>
          </w:p>
        </w:tc>
        <w:tc>
          <w:tcPr>
            <w:tcW w:w="1843" w:type="dxa"/>
            <w:vAlign w:val="center"/>
          </w:tcPr>
          <w:p w14:paraId="1D022C94" w14:textId="2B9ABD32" w:rsidR="00CC40D1" w:rsidDel="00F02845" w:rsidRDefault="00CC40D1">
            <w:pPr>
              <w:pStyle w:val="BodyText"/>
              <w:jc w:val="left"/>
              <w:rPr>
                <w:del w:id="2585" w:author="Debbie Houldsworth" w:date="2020-05-12T09:59:00Z"/>
              </w:rPr>
              <w:pPrChange w:id="2586" w:author="Debbie Houldsworth" w:date="2020-05-12T16:43:00Z">
                <w:pPr>
                  <w:pStyle w:val="BodyText"/>
                  <w:jc w:val="right"/>
                </w:pPr>
              </w:pPrChange>
            </w:pPr>
          </w:p>
        </w:tc>
        <w:tc>
          <w:tcPr>
            <w:tcW w:w="3510" w:type="dxa"/>
            <w:vAlign w:val="center"/>
          </w:tcPr>
          <w:p w14:paraId="7774DA77" w14:textId="6A58E1FB" w:rsidR="00CC40D1" w:rsidDel="00F02845" w:rsidRDefault="00CC40D1" w:rsidP="00B73C6A">
            <w:pPr>
              <w:pStyle w:val="BodyText"/>
              <w:jc w:val="left"/>
              <w:rPr>
                <w:del w:id="2587" w:author="Debbie Houldsworth" w:date="2020-05-12T09:59:00Z"/>
              </w:rPr>
            </w:pPr>
            <w:del w:id="2588" w:author="Debbie Houldsworth" w:date="2020-05-07T10:22:00Z">
              <w:r w:rsidDel="0030564A">
                <w:delText>Dependent Locality;</w:delText>
              </w:r>
            </w:del>
          </w:p>
        </w:tc>
      </w:tr>
      <w:tr w:rsidR="00313179" w:rsidDel="00F02845" w14:paraId="3B88298E" w14:textId="42EC1CB2" w:rsidTr="00E314F2">
        <w:trPr>
          <w:trHeight w:hRule="exact" w:val="425"/>
          <w:del w:id="2589" w:author="Debbie Houldsworth" w:date="2020-05-12T09:59:00Z"/>
        </w:trPr>
        <w:tc>
          <w:tcPr>
            <w:tcW w:w="3544" w:type="dxa"/>
          </w:tcPr>
          <w:p w14:paraId="3F01BAAD" w14:textId="7A53D4EC" w:rsidR="00CC40D1" w:rsidDel="00F02845" w:rsidRDefault="00CC40D1">
            <w:pPr>
              <w:pStyle w:val="BodyText"/>
              <w:tabs>
                <w:tab w:val="left" w:pos="900"/>
              </w:tabs>
              <w:jc w:val="left"/>
              <w:rPr>
                <w:del w:id="2590" w:author="Debbie Houldsworth" w:date="2020-05-12T09:59:00Z"/>
                <w:caps/>
              </w:rPr>
              <w:pPrChange w:id="2591" w:author="Debbie Houldsworth" w:date="2020-05-12T16:43:00Z">
                <w:pPr>
                  <w:pStyle w:val="BodyText"/>
                  <w:tabs>
                    <w:tab w:val="left" w:pos="900"/>
                  </w:tabs>
                </w:pPr>
              </w:pPrChange>
            </w:pPr>
          </w:p>
        </w:tc>
        <w:tc>
          <w:tcPr>
            <w:tcW w:w="5353" w:type="dxa"/>
            <w:gridSpan w:val="2"/>
            <w:vAlign w:val="center"/>
          </w:tcPr>
          <w:p w14:paraId="4063462E" w14:textId="7D1C54BF" w:rsidR="00CC40D1" w:rsidDel="00F02845" w:rsidRDefault="00CC40D1">
            <w:pPr>
              <w:pStyle w:val="BodyText"/>
              <w:jc w:val="left"/>
              <w:rPr>
                <w:del w:id="2592" w:author="Debbie Houldsworth" w:date="2020-05-12T09:59:00Z"/>
              </w:rPr>
              <w:pPrChange w:id="2593" w:author="Debbie Houldsworth" w:date="2020-05-12T16:43:00Z">
                <w:pPr>
                  <w:pStyle w:val="BodyText"/>
                </w:pPr>
              </w:pPrChange>
            </w:pPr>
            <w:del w:id="2594" w:author="Debbie Houldsworth" w:date="2020-05-07T10:22:00Z">
              <w:r w:rsidDel="0030564A">
                <w:delText xml:space="preserve">Metering Point Address Line 8 = </w:delText>
              </w:r>
            </w:del>
          </w:p>
        </w:tc>
      </w:tr>
      <w:tr w:rsidR="00313179" w:rsidDel="00F02845" w14:paraId="0B6EA1ED" w14:textId="4D53C7F9" w:rsidTr="00E314F2">
        <w:trPr>
          <w:trHeight w:hRule="exact" w:val="425"/>
          <w:del w:id="2595" w:author="Debbie Houldsworth" w:date="2020-05-12T09:59:00Z"/>
        </w:trPr>
        <w:tc>
          <w:tcPr>
            <w:tcW w:w="3544" w:type="dxa"/>
          </w:tcPr>
          <w:p w14:paraId="71AEF411" w14:textId="7715B57F" w:rsidR="00CC40D1" w:rsidDel="00F02845" w:rsidRDefault="00CC40D1">
            <w:pPr>
              <w:pStyle w:val="BodyText"/>
              <w:tabs>
                <w:tab w:val="left" w:pos="900"/>
              </w:tabs>
              <w:jc w:val="left"/>
              <w:rPr>
                <w:del w:id="2596" w:author="Debbie Houldsworth" w:date="2020-05-12T09:59:00Z"/>
                <w:caps/>
              </w:rPr>
              <w:pPrChange w:id="2597" w:author="Debbie Houldsworth" w:date="2020-05-12T16:43:00Z">
                <w:pPr>
                  <w:pStyle w:val="BodyText"/>
                  <w:tabs>
                    <w:tab w:val="left" w:pos="900"/>
                  </w:tabs>
                </w:pPr>
              </w:pPrChange>
            </w:pPr>
          </w:p>
        </w:tc>
        <w:tc>
          <w:tcPr>
            <w:tcW w:w="1843" w:type="dxa"/>
            <w:vAlign w:val="center"/>
          </w:tcPr>
          <w:p w14:paraId="5FD614F4" w14:textId="16E0CB5D" w:rsidR="00CC40D1" w:rsidDel="00F02845" w:rsidRDefault="00CC40D1">
            <w:pPr>
              <w:pStyle w:val="BodyText"/>
              <w:jc w:val="left"/>
              <w:rPr>
                <w:del w:id="2598" w:author="Debbie Houldsworth" w:date="2020-05-12T09:59:00Z"/>
              </w:rPr>
              <w:pPrChange w:id="2599" w:author="Debbie Houldsworth" w:date="2020-05-12T16:43:00Z">
                <w:pPr>
                  <w:pStyle w:val="BodyText"/>
                  <w:jc w:val="right"/>
                </w:pPr>
              </w:pPrChange>
            </w:pPr>
          </w:p>
        </w:tc>
        <w:tc>
          <w:tcPr>
            <w:tcW w:w="3510" w:type="dxa"/>
            <w:vAlign w:val="center"/>
          </w:tcPr>
          <w:p w14:paraId="32EEBA52" w14:textId="48E67CEF" w:rsidR="00CC40D1" w:rsidDel="00F02845" w:rsidRDefault="00CC40D1" w:rsidP="00B73C6A">
            <w:pPr>
              <w:pStyle w:val="BodyText"/>
              <w:jc w:val="left"/>
              <w:rPr>
                <w:del w:id="2600" w:author="Debbie Houldsworth" w:date="2020-05-12T09:59:00Z"/>
              </w:rPr>
            </w:pPr>
            <w:del w:id="2601" w:author="Debbie Houldsworth" w:date="2020-05-07T10:22:00Z">
              <w:r w:rsidDel="0030564A">
                <w:delText>Locality (Post Town);</w:delText>
              </w:r>
            </w:del>
          </w:p>
        </w:tc>
      </w:tr>
      <w:tr w:rsidR="00313179" w:rsidDel="00F02845" w14:paraId="69892A6A" w14:textId="3F7EFBC3" w:rsidTr="00E314F2">
        <w:trPr>
          <w:trHeight w:hRule="exact" w:val="425"/>
          <w:del w:id="2602" w:author="Debbie Houldsworth" w:date="2020-05-12T09:59:00Z"/>
        </w:trPr>
        <w:tc>
          <w:tcPr>
            <w:tcW w:w="3544" w:type="dxa"/>
          </w:tcPr>
          <w:p w14:paraId="2E46B52D" w14:textId="222B6B8F" w:rsidR="00CC40D1" w:rsidDel="00F02845" w:rsidRDefault="00CC40D1">
            <w:pPr>
              <w:pStyle w:val="BodyText"/>
              <w:tabs>
                <w:tab w:val="left" w:pos="900"/>
              </w:tabs>
              <w:jc w:val="left"/>
              <w:rPr>
                <w:del w:id="2603" w:author="Debbie Houldsworth" w:date="2020-05-12T09:59:00Z"/>
                <w:caps/>
              </w:rPr>
              <w:pPrChange w:id="2604" w:author="Debbie Houldsworth" w:date="2020-05-12T16:43:00Z">
                <w:pPr>
                  <w:pStyle w:val="BodyText"/>
                  <w:tabs>
                    <w:tab w:val="left" w:pos="900"/>
                  </w:tabs>
                </w:pPr>
              </w:pPrChange>
            </w:pPr>
          </w:p>
        </w:tc>
        <w:tc>
          <w:tcPr>
            <w:tcW w:w="5353" w:type="dxa"/>
            <w:gridSpan w:val="2"/>
            <w:vAlign w:val="center"/>
          </w:tcPr>
          <w:p w14:paraId="69A13C0A" w14:textId="76CA0717" w:rsidR="00CC40D1" w:rsidDel="00F02845" w:rsidRDefault="00CC40D1">
            <w:pPr>
              <w:pStyle w:val="BodyText"/>
              <w:jc w:val="left"/>
              <w:rPr>
                <w:del w:id="2605" w:author="Debbie Houldsworth" w:date="2020-05-12T09:59:00Z"/>
              </w:rPr>
              <w:pPrChange w:id="2606" w:author="Debbie Houldsworth" w:date="2020-05-12T16:43:00Z">
                <w:pPr>
                  <w:pStyle w:val="BodyText"/>
                </w:pPr>
              </w:pPrChange>
            </w:pPr>
            <w:del w:id="2607" w:author="Debbie Houldsworth" w:date="2020-05-07T10:22:00Z">
              <w:r w:rsidDel="0030564A">
                <w:delText xml:space="preserve">Metering Point Address Line 9 = </w:delText>
              </w:r>
            </w:del>
          </w:p>
        </w:tc>
      </w:tr>
      <w:tr w:rsidR="00313179" w:rsidDel="00F02845" w14:paraId="70771BD6" w14:textId="549DF8CA" w:rsidTr="00E314F2">
        <w:trPr>
          <w:trHeight w:hRule="exact" w:val="425"/>
          <w:del w:id="2608" w:author="Debbie Houldsworth" w:date="2020-05-12T09:59:00Z"/>
        </w:trPr>
        <w:tc>
          <w:tcPr>
            <w:tcW w:w="3544" w:type="dxa"/>
          </w:tcPr>
          <w:p w14:paraId="4E2D1C18" w14:textId="058D2BCE" w:rsidR="00CC40D1" w:rsidDel="00F02845" w:rsidRDefault="00CC40D1">
            <w:pPr>
              <w:pStyle w:val="BodyText"/>
              <w:tabs>
                <w:tab w:val="left" w:pos="900"/>
              </w:tabs>
              <w:jc w:val="left"/>
              <w:rPr>
                <w:del w:id="2609" w:author="Debbie Houldsworth" w:date="2020-05-12T09:59:00Z"/>
                <w:caps/>
              </w:rPr>
              <w:pPrChange w:id="2610" w:author="Debbie Houldsworth" w:date="2020-05-12T16:43:00Z">
                <w:pPr>
                  <w:pStyle w:val="BodyText"/>
                  <w:tabs>
                    <w:tab w:val="left" w:pos="900"/>
                  </w:tabs>
                </w:pPr>
              </w:pPrChange>
            </w:pPr>
          </w:p>
        </w:tc>
        <w:tc>
          <w:tcPr>
            <w:tcW w:w="1843" w:type="dxa"/>
            <w:vAlign w:val="center"/>
          </w:tcPr>
          <w:p w14:paraId="339B9AAA" w14:textId="13D627A6" w:rsidR="00CC40D1" w:rsidDel="00F02845" w:rsidRDefault="00CC40D1">
            <w:pPr>
              <w:pStyle w:val="BodyText"/>
              <w:jc w:val="left"/>
              <w:rPr>
                <w:del w:id="2611" w:author="Debbie Houldsworth" w:date="2020-05-12T09:59:00Z"/>
              </w:rPr>
              <w:pPrChange w:id="2612" w:author="Debbie Houldsworth" w:date="2020-05-12T16:43:00Z">
                <w:pPr>
                  <w:pStyle w:val="BodyText"/>
                  <w:jc w:val="right"/>
                </w:pPr>
              </w:pPrChange>
            </w:pPr>
          </w:p>
        </w:tc>
        <w:tc>
          <w:tcPr>
            <w:tcW w:w="3510" w:type="dxa"/>
            <w:vAlign w:val="center"/>
          </w:tcPr>
          <w:p w14:paraId="73892C58" w14:textId="19BBCC6C" w:rsidR="00CC40D1" w:rsidDel="00F02845" w:rsidRDefault="00CC40D1" w:rsidP="00B73C6A">
            <w:pPr>
              <w:pStyle w:val="BodyText"/>
              <w:jc w:val="left"/>
              <w:rPr>
                <w:del w:id="2613" w:author="Debbie Houldsworth" w:date="2020-05-12T09:59:00Z"/>
              </w:rPr>
            </w:pPr>
            <w:del w:id="2614" w:author="Debbie Houldsworth" w:date="2020-05-07T10:22:00Z">
              <w:r w:rsidDel="0030564A">
                <w:delText>County;</w:delText>
              </w:r>
            </w:del>
          </w:p>
        </w:tc>
      </w:tr>
      <w:tr w:rsidR="00313179" w:rsidDel="00F02845" w14:paraId="3A947605" w14:textId="5FB6A522" w:rsidTr="00E314F2">
        <w:trPr>
          <w:trHeight w:hRule="exact" w:val="425"/>
          <w:del w:id="2615" w:author="Debbie Houldsworth" w:date="2020-05-12T09:59:00Z"/>
        </w:trPr>
        <w:tc>
          <w:tcPr>
            <w:tcW w:w="3544" w:type="dxa"/>
          </w:tcPr>
          <w:p w14:paraId="2473C1ED" w14:textId="4B5E4801" w:rsidR="00CC40D1" w:rsidDel="00F02845" w:rsidRDefault="00CC40D1">
            <w:pPr>
              <w:pStyle w:val="BodyText"/>
              <w:tabs>
                <w:tab w:val="left" w:pos="900"/>
              </w:tabs>
              <w:jc w:val="left"/>
              <w:rPr>
                <w:del w:id="2616" w:author="Debbie Houldsworth" w:date="2020-05-12T09:59:00Z"/>
                <w:caps/>
              </w:rPr>
              <w:pPrChange w:id="2617" w:author="Debbie Houldsworth" w:date="2020-05-12T16:43:00Z">
                <w:pPr>
                  <w:pStyle w:val="BodyText"/>
                  <w:tabs>
                    <w:tab w:val="left" w:pos="900"/>
                  </w:tabs>
                </w:pPr>
              </w:pPrChange>
            </w:pPr>
          </w:p>
        </w:tc>
        <w:tc>
          <w:tcPr>
            <w:tcW w:w="5353" w:type="dxa"/>
            <w:gridSpan w:val="2"/>
            <w:vAlign w:val="center"/>
          </w:tcPr>
          <w:p w14:paraId="07E36B35" w14:textId="7AFD3A68" w:rsidR="00CC40D1" w:rsidDel="00F02845" w:rsidRDefault="00CC40D1">
            <w:pPr>
              <w:pStyle w:val="BodyText"/>
              <w:jc w:val="left"/>
              <w:rPr>
                <w:del w:id="2618" w:author="Debbie Houldsworth" w:date="2020-05-12T09:59:00Z"/>
              </w:rPr>
              <w:pPrChange w:id="2619" w:author="Debbie Houldsworth" w:date="2020-05-12T16:43:00Z">
                <w:pPr>
                  <w:pStyle w:val="BodyText"/>
                </w:pPr>
              </w:pPrChange>
            </w:pPr>
            <w:del w:id="2620" w:author="Debbie Houldsworth" w:date="2020-05-07T10:22:00Z">
              <w:r w:rsidDel="0030564A">
                <w:delText xml:space="preserve">Metering Point Postcode = </w:delText>
              </w:r>
            </w:del>
          </w:p>
        </w:tc>
      </w:tr>
      <w:tr w:rsidR="00313179" w:rsidDel="00F02845" w14:paraId="547FE294" w14:textId="66F62F9C" w:rsidTr="00E314F2">
        <w:trPr>
          <w:trHeight w:hRule="exact" w:val="425"/>
          <w:del w:id="2621" w:author="Debbie Houldsworth" w:date="2020-05-12T09:59:00Z"/>
        </w:trPr>
        <w:tc>
          <w:tcPr>
            <w:tcW w:w="3544" w:type="dxa"/>
          </w:tcPr>
          <w:p w14:paraId="6C806645" w14:textId="7CEA0534" w:rsidR="00CC40D1" w:rsidDel="00F02845" w:rsidRDefault="00CC40D1">
            <w:pPr>
              <w:pStyle w:val="BodyText"/>
              <w:tabs>
                <w:tab w:val="left" w:pos="900"/>
              </w:tabs>
              <w:jc w:val="left"/>
              <w:rPr>
                <w:del w:id="2622" w:author="Debbie Houldsworth" w:date="2020-05-12T09:59:00Z"/>
                <w:caps/>
              </w:rPr>
              <w:pPrChange w:id="2623" w:author="Debbie Houldsworth" w:date="2020-05-12T16:43:00Z">
                <w:pPr>
                  <w:pStyle w:val="BodyText"/>
                  <w:tabs>
                    <w:tab w:val="left" w:pos="900"/>
                  </w:tabs>
                </w:pPr>
              </w:pPrChange>
            </w:pPr>
          </w:p>
        </w:tc>
        <w:tc>
          <w:tcPr>
            <w:tcW w:w="1843" w:type="dxa"/>
            <w:vAlign w:val="center"/>
          </w:tcPr>
          <w:p w14:paraId="14E057B6" w14:textId="38D6A5C2" w:rsidR="00CC40D1" w:rsidDel="00F02845" w:rsidRDefault="00CC40D1">
            <w:pPr>
              <w:pStyle w:val="BodyText"/>
              <w:jc w:val="left"/>
              <w:rPr>
                <w:del w:id="2624" w:author="Debbie Houldsworth" w:date="2020-05-12T09:59:00Z"/>
              </w:rPr>
              <w:pPrChange w:id="2625" w:author="Debbie Houldsworth" w:date="2020-05-12T16:43:00Z">
                <w:pPr>
                  <w:pStyle w:val="BodyText"/>
                  <w:jc w:val="right"/>
                </w:pPr>
              </w:pPrChange>
            </w:pPr>
          </w:p>
        </w:tc>
        <w:tc>
          <w:tcPr>
            <w:tcW w:w="3510" w:type="dxa"/>
            <w:vAlign w:val="center"/>
          </w:tcPr>
          <w:p w14:paraId="7D91914B" w14:textId="1DA1E5B6" w:rsidR="00CC40D1" w:rsidDel="00F02845" w:rsidRDefault="00CC40D1" w:rsidP="00B73C6A">
            <w:pPr>
              <w:pStyle w:val="BodyText"/>
              <w:jc w:val="left"/>
              <w:rPr>
                <w:del w:id="2626" w:author="Debbie Houldsworth" w:date="2020-05-12T09:59:00Z"/>
              </w:rPr>
            </w:pPr>
            <w:del w:id="2627" w:author="Debbie Houldsworth" w:date="2020-05-07T10:22:00Z">
              <w:r w:rsidDel="0030564A">
                <w:delText>Postcode;</w:delText>
              </w:r>
            </w:del>
          </w:p>
        </w:tc>
      </w:tr>
      <w:tr w:rsidR="00313179" w:rsidDel="00F02845" w14:paraId="0EDF9657" w14:textId="749C8674" w:rsidTr="00E314F2">
        <w:trPr>
          <w:del w:id="2628" w:author="Debbie Houldsworth" w:date="2020-05-12T09:59:00Z"/>
        </w:trPr>
        <w:tc>
          <w:tcPr>
            <w:tcW w:w="3544" w:type="dxa"/>
          </w:tcPr>
          <w:p w14:paraId="49243D2E" w14:textId="0663ECE5" w:rsidR="00CC40D1" w:rsidDel="00F02845" w:rsidRDefault="00CC40D1" w:rsidP="00B73C6A">
            <w:pPr>
              <w:pStyle w:val="BodyText"/>
              <w:tabs>
                <w:tab w:val="left" w:pos="900"/>
              </w:tabs>
              <w:jc w:val="left"/>
              <w:rPr>
                <w:del w:id="2629" w:author="Debbie Houldsworth" w:date="2020-05-12T09:59:00Z"/>
              </w:rPr>
            </w:pPr>
            <w:del w:id="2630" w:author="Debbie Houldsworth" w:date="2020-05-12T09:59:00Z">
              <w:r w:rsidDel="00F02845">
                <w:rPr>
                  <w:b/>
                </w:rPr>
                <w:delText>“Standard Terms of Connection”</w:delText>
              </w:r>
            </w:del>
          </w:p>
        </w:tc>
        <w:tc>
          <w:tcPr>
            <w:tcW w:w="5353" w:type="dxa"/>
            <w:gridSpan w:val="2"/>
            <w:vAlign w:val="center"/>
          </w:tcPr>
          <w:p w14:paraId="0E4BD964" w14:textId="55889A83" w:rsidR="00CC40D1" w:rsidDel="00F02845" w:rsidRDefault="00CC40D1">
            <w:pPr>
              <w:pStyle w:val="BodyText"/>
              <w:jc w:val="left"/>
              <w:rPr>
                <w:del w:id="2631" w:author="Debbie Houldsworth" w:date="2020-05-12T09:59:00Z"/>
                <w:bCs/>
              </w:rPr>
              <w:pPrChange w:id="2632" w:author="Debbie Houldsworth" w:date="2020-05-12T16:43:00Z">
                <w:pPr>
                  <w:pStyle w:val="BodyText"/>
                </w:pPr>
              </w:pPrChange>
            </w:pPr>
            <w:del w:id="2633" w:author="Debbie Houldsworth" w:date="2020-05-12T09:59:00Z">
              <w:r w:rsidDel="00F02845">
                <w:delText>has the meaning given to that term in each Electricity Distribution Licence;</w:delText>
              </w:r>
            </w:del>
          </w:p>
        </w:tc>
      </w:tr>
      <w:tr w:rsidR="00CC40D1" w14:paraId="61D71312" w14:textId="77777777" w:rsidTr="00E314F2">
        <w:trPr>
          <w:trPrChange w:id="2634" w:author="Debbie Houldsworth" w:date="2020-05-12T16:43:00Z">
            <w:trPr>
              <w:gridAfter w:val="0"/>
            </w:trPr>
          </w:trPrChange>
        </w:trPr>
        <w:tc>
          <w:tcPr>
            <w:tcW w:w="3544" w:type="dxa"/>
            <w:tcPrChange w:id="2635" w:author="Debbie Houldsworth" w:date="2020-05-12T16:43:00Z">
              <w:tcPr>
                <w:tcW w:w="3544" w:type="dxa"/>
                <w:gridSpan w:val="2"/>
              </w:tcPr>
            </w:tcPrChange>
          </w:tcPr>
          <w:p w14:paraId="3297463F" w14:textId="77777777" w:rsidR="00CC40D1" w:rsidRDefault="00CC40D1" w:rsidP="00E314F2">
            <w:pPr>
              <w:pStyle w:val="BodyText"/>
              <w:tabs>
                <w:tab w:val="left" w:pos="900"/>
              </w:tabs>
              <w:jc w:val="left"/>
              <w:rPr>
                <w:b/>
              </w:rPr>
            </w:pPr>
            <w:r>
              <w:rPr>
                <w:b/>
              </w:rPr>
              <w:t>“Supplier”</w:t>
            </w:r>
          </w:p>
        </w:tc>
        <w:tc>
          <w:tcPr>
            <w:tcW w:w="5353" w:type="dxa"/>
            <w:gridSpan w:val="2"/>
            <w:vAlign w:val="center"/>
            <w:tcPrChange w:id="2636" w:author="Debbie Houldsworth" w:date="2020-05-12T16:43:00Z">
              <w:tcPr>
                <w:tcW w:w="5353" w:type="dxa"/>
                <w:gridSpan w:val="4"/>
              </w:tcPr>
            </w:tcPrChange>
          </w:tcPr>
          <w:p w14:paraId="706EB307" w14:textId="0DD100F9" w:rsidR="00CC40D1" w:rsidRDefault="00CC40D1">
            <w:pPr>
              <w:pStyle w:val="BodyText"/>
              <w:jc w:val="left"/>
              <w:pPrChange w:id="2637" w:author="Debbie Houldsworth" w:date="2020-05-12T16:43:00Z">
                <w:pPr>
                  <w:pStyle w:val="BodyText"/>
                  <w:framePr w:hSpace="181" w:wrap="around" w:hAnchor="text" w:xAlign="center" w:yAlign="center"/>
                  <w:suppressOverlap/>
                </w:pPr>
              </w:pPrChange>
            </w:pPr>
            <w:r>
              <w:t>means an entity whose name is set out in Part 2 of Schedule 1</w:t>
            </w:r>
            <w:del w:id="2638" w:author="Jonathan Hawkins" w:date="2020-05-20T10:56:00Z">
              <w:r w:rsidDel="00DB6360">
                <w:delText xml:space="preserve"> and any entity who has acceded to this Agreement pursuant to Clause 4.6 in the category of a Supplier</w:delText>
              </w:r>
            </w:del>
            <w:r>
              <w:t>;</w:t>
            </w:r>
          </w:p>
        </w:tc>
      </w:tr>
      <w:tr w:rsidR="00CC40D1" w:rsidDel="006F2923" w14:paraId="4018D84A" w14:textId="30636177" w:rsidTr="00E314F2">
        <w:trPr>
          <w:del w:id="2639" w:author="Debbie Houldsworth" w:date="2020-05-12T11:04:00Z"/>
          <w:trPrChange w:id="2640" w:author="Debbie Houldsworth" w:date="2020-05-12T16:43:00Z">
            <w:trPr>
              <w:gridAfter w:val="0"/>
            </w:trPr>
          </w:trPrChange>
        </w:trPr>
        <w:tc>
          <w:tcPr>
            <w:tcW w:w="3544" w:type="dxa"/>
            <w:tcPrChange w:id="2641" w:author="Debbie Houldsworth" w:date="2020-05-12T16:43:00Z">
              <w:tcPr>
                <w:tcW w:w="3544" w:type="dxa"/>
                <w:gridSpan w:val="2"/>
              </w:tcPr>
            </w:tcPrChange>
          </w:tcPr>
          <w:p w14:paraId="13037960" w14:textId="7DBE29BC" w:rsidR="00CC40D1" w:rsidDel="006F2923" w:rsidRDefault="00CC40D1" w:rsidP="008F7D5A">
            <w:pPr>
              <w:pStyle w:val="BodyText"/>
              <w:tabs>
                <w:tab w:val="left" w:pos="900"/>
              </w:tabs>
              <w:jc w:val="left"/>
              <w:rPr>
                <w:del w:id="2642" w:author="Debbie Houldsworth" w:date="2020-05-12T11:04:00Z"/>
                <w:b/>
              </w:rPr>
            </w:pPr>
            <w:del w:id="2643" w:author="Debbie Houldsworth" w:date="2020-05-12T11:04:00Z">
              <w:r w:rsidDel="006F2923">
                <w:rPr>
                  <w:b/>
                </w:rPr>
                <w:delText>“Supplier Member(s)”</w:delText>
              </w:r>
            </w:del>
          </w:p>
        </w:tc>
        <w:tc>
          <w:tcPr>
            <w:tcW w:w="5353" w:type="dxa"/>
            <w:gridSpan w:val="2"/>
            <w:vAlign w:val="center"/>
            <w:tcPrChange w:id="2644" w:author="Debbie Houldsworth" w:date="2020-05-12T16:43:00Z">
              <w:tcPr>
                <w:tcW w:w="5353" w:type="dxa"/>
                <w:gridSpan w:val="4"/>
              </w:tcPr>
            </w:tcPrChange>
          </w:tcPr>
          <w:p w14:paraId="07541791" w14:textId="47C374C4" w:rsidR="00CC40D1" w:rsidDel="006F2923" w:rsidRDefault="00CC40D1">
            <w:pPr>
              <w:pStyle w:val="BodyText"/>
              <w:jc w:val="left"/>
              <w:rPr>
                <w:del w:id="2645" w:author="Debbie Houldsworth" w:date="2020-05-12T11:04:00Z"/>
              </w:rPr>
              <w:pPrChange w:id="2646" w:author="Debbie Houldsworth" w:date="2020-05-12T16:43:00Z">
                <w:pPr>
                  <w:pStyle w:val="BodyText"/>
                </w:pPr>
              </w:pPrChange>
            </w:pPr>
            <w:del w:id="2647" w:author="Debbie Houldsworth" w:date="2020-05-12T11:04:00Z">
              <w:r w:rsidDel="006F2923">
                <w:delText>has the meaning given to that term in Clause 6.3.2;</w:delText>
              </w:r>
            </w:del>
          </w:p>
        </w:tc>
      </w:tr>
      <w:tr w:rsidR="00CC40D1" w:rsidDel="006F2923" w14:paraId="2D2BEA52" w14:textId="316D558F" w:rsidTr="00E314F2">
        <w:trPr>
          <w:del w:id="2648" w:author="Debbie Houldsworth" w:date="2020-05-12T11:04:00Z"/>
          <w:trPrChange w:id="2649" w:author="Debbie Houldsworth" w:date="2020-05-12T16:43:00Z">
            <w:trPr>
              <w:gridAfter w:val="0"/>
            </w:trPr>
          </w:trPrChange>
        </w:trPr>
        <w:tc>
          <w:tcPr>
            <w:tcW w:w="3544" w:type="dxa"/>
            <w:tcPrChange w:id="2650" w:author="Debbie Houldsworth" w:date="2020-05-12T16:43:00Z">
              <w:tcPr>
                <w:tcW w:w="3544" w:type="dxa"/>
                <w:gridSpan w:val="2"/>
              </w:tcPr>
            </w:tcPrChange>
          </w:tcPr>
          <w:p w14:paraId="142E54B8" w14:textId="1DE71D4A" w:rsidR="00CC40D1" w:rsidDel="006F2923" w:rsidRDefault="00CC40D1" w:rsidP="00B73C6A">
            <w:pPr>
              <w:pStyle w:val="BodyText"/>
              <w:tabs>
                <w:tab w:val="left" w:pos="900"/>
              </w:tabs>
              <w:jc w:val="left"/>
              <w:rPr>
                <w:del w:id="2651" w:author="Debbie Houldsworth" w:date="2020-05-12T11:04:00Z"/>
                <w:b/>
              </w:rPr>
            </w:pPr>
            <w:del w:id="2652" w:author="Debbie Houldsworth" w:date="2020-05-12T11:04:00Z">
              <w:r w:rsidDel="006F2923">
                <w:rPr>
                  <w:b/>
                </w:rPr>
                <w:delText>“Supplier Representative”</w:delText>
              </w:r>
            </w:del>
          </w:p>
        </w:tc>
        <w:tc>
          <w:tcPr>
            <w:tcW w:w="5353" w:type="dxa"/>
            <w:gridSpan w:val="2"/>
            <w:vAlign w:val="center"/>
            <w:tcPrChange w:id="2653" w:author="Debbie Houldsworth" w:date="2020-05-12T16:43:00Z">
              <w:tcPr>
                <w:tcW w:w="5353" w:type="dxa"/>
                <w:gridSpan w:val="4"/>
              </w:tcPr>
            </w:tcPrChange>
          </w:tcPr>
          <w:p w14:paraId="5074D568" w14:textId="6F8DE3E9" w:rsidR="00CC40D1" w:rsidDel="006F2923" w:rsidRDefault="00CC40D1">
            <w:pPr>
              <w:pStyle w:val="BodyText"/>
              <w:jc w:val="left"/>
              <w:rPr>
                <w:del w:id="2654" w:author="Debbie Houldsworth" w:date="2020-05-12T11:04:00Z"/>
              </w:rPr>
              <w:pPrChange w:id="2655" w:author="Debbie Houldsworth" w:date="2020-05-12T16:43:00Z">
                <w:pPr>
                  <w:pStyle w:val="BodyText"/>
                </w:pPr>
              </w:pPrChange>
            </w:pPr>
            <w:del w:id="2656" w:author="Debbie Houldsworth" w:date="2020-05-12T11:04:00Z">
              <w:r w:rsidDel="006F2923">
                <w:delText>has the meaning given to that term in Clause  7.2;</w:delText>
              </w:r>
            </w:del>
          </w:p>
        </w:tc>
      </w:tr>
      <w:tr w:rsidR="00CC40D1" w:rsidDel="006F2923" w14:paraId="4550FC41" w14:textId="7E2079E6" w:rsidTr="00E314F2">
        <w:trPr>
          <w:del w:id="2657" w:author="Debbie Houldsworth" w:date="2020-05-12T11:04:00Z"/>
          <w:trPrChange w:id="2658" w:author="Debbie Houldsworth" w:date="2020-05-12T16:43:00Z">
            <w:trPr>
              <w:gridAfter w:val="0"/>
            </w:trPr>
          </w:trPrChange>
        </w:trPr>
        <w:tc>
          <w:tcPr>
            <w:tcW w:w="3544" w:type="dxa"/>
            <w:tcPrChange w:id="2659" w:author="Debbie Houldsworth" w:date="2020-05-12T16:43:00Z">
              <w:tcPr>
                <w:tcW w:w="3544" w:type="dxa"/>
                <w:gridSpan w:val="2"/>
              </w:tcPr>
            </w:tcPrChange>
          </w:tcPr>
          <w:p w14:paraId="08C92914" w14:textId="64FFB579" w:rsidR="00CC40D1" w:rsidDel="006F2923" w:rsidRDefault="00CC40D1" w:rsidP="00B73C6A">
            <w:pPr>
              <w:pStyle w:val="BodyText"/>
              <w:tabs>
                <w:tab w:val="left" w:pos="900"/>
              </w:tabs>
              <w:jc w:val="left"/>
              <w:rPr>
                <w:del w:id="2660" w:author="Debbie Houldsworth" w:date="2020-05-12T11:04:00Z"/>
                <w:b/>
              </w:rPr>
            </w:pPr>
            <w:del w:id="2661" w:author="Debbie Houldsworth" w:date="2020-05-12T11:04:00Z">
              <w:r w:rsidDel="006F2923">
                <w:rPr>
                  <w:b/>
                </w:rPr>
                <w:delText>“Supplier Volume Allocation Agent” or “SVAA”</w:delText>
              </w:r>
            </w:del>
          </w:p>
        </w:tc>
        <w:tc>
          <w:tcPr>
            <w:tcW w:w="5353" w:type="dxa"/>
            <w:gridSpan w:val="2"/>
            <w:vAlign w:val="center"/>
            <w:tcPrChange w:id="2662" w:author="Debbie Houldsworth" w:date="2020-05-12T16:43:00Z">
              <w:tcPr>
                <w:tcW w:w="5353" w:type="dxa"/>
                <w:gridSpan w:val="4"/>
              </w:tcPr>
            </w:tcPrChange>
          </w:tcPr>
          <w:p w14:paraId="28399D37" w14:textId="3319C17C" w:rsidR="00CC40D1" w:rsidDel="006F2923" w:rsidRDefault="00CC40D1">
            <w:pPr>
              <w:pStyle w:val="BodyText"/>
              <w:jc w:val="left"/>
              <w:rPr>
                <w:del w:id="2663" w:author="Debbie Houldsworth" w:date="2020-05-12T11:04:00Z"/>
              </w:rPr>
              <w:pPrChange w:id="2664" w:author="Debbie Houldsworth" w:date="2020-05-12T16:43:00Z">
                <w:pPr>
                  <w:pStyle w:val="BodyText"/>
                </w:pPr>
              </w:pPrChange>
            </w:pPr>
            <w:del w:id="2665" w:author="Debbie Houldsworth" w:date="2020-05-12T11:04:00Z">
              <w:r w:rsidDel="006F2923">
                <w:delText>has the meaning given to that term in the Balancing and Settlement Code;</w:delText>
              </w:r>
            </w:del>
          </w:p>
        </w:tc>
      </w:tr>
      <w:tr w:rsidR="00CC40D1" w:rsidDel="006F2923" w14:paraId="2E040CC1" w14:textId="3C611C4C" w:rsidTr="00E314F2">
        <w:trPr>
          <w:del w:id="2666" w:author="Debbie Houldsworth" w:date="2020-05-12T11:04:00Z"/>
          <w:trPrChange w:id="2667" w:author="Debbie Houldsworth" w:date="2020-05-12T16:43:00Z">
            <w:trPr>
              <w:gridAfter w:val="0"/>
            </w:trPr>
          </w:trPrChange>
        </w:trPr>
        <w:tc>
          <w:tcPr>
            <w:tcW w:w="3544" w:type="dxa"/>
            <w:tcPrChange w:id="2668" w:author="Debbie Houldsworth" w:date="2020-05-12T16:43:00Z">
              <w:tcPr>
                <w:tcW w:w="3544" w:type="dxa"/>
                <w:gridSpan w:val="2"/>
              </w:tcPr>
            </w:tcPrChange>
          </w:tcPr>
          <w:p w14:paraId="4EEA2912" w14:textId="5002B37F" w:rsidR="00CC40D1" w:rsidDel="006F2923" w:rsidRDefault="00CC40D1" w:rsidP="00B73C6A">
            <w:pPr>
              <w:pStyle w:val="BodyText"/>
              <w:tabs>
                <w:tab w:val="left" w:pos="900"/>
              </w:tabs>
              <w:jc w:val="left"/>
              <w:rPr>
                <w:del w:id="2669" w:author="Debbie Houldsworth" w:date="2020-05-12T11:04:00Z"/>
                <w:b/>
              </w:rPr>
            </w:pPr>
            <w:del w:id="2670" w:author="Debbie Houldsworth" w:date="2020-05-12T11:04:00Z">
              <w:r w:rsidDel="006F2923">
                <w:rPr>
                  <w:b/>
                </w:rPr>
                <w:delText>“Supply Number”</w:delText>
              </w:r>
            </w:del>
          </w:p>
        </w:tc>
        <w:tc>
          <w:tcPr>
            <w:tcW w:w="5353" w:type="dxa"/>
            <w:gridSpan w:val="2"/>
            <w:vAlign w:val="center"/>
            <w:tcPrChange w:id="2671" w:author="Debbie Houldsworth" w:date="2020-05-12T16:43:00Z">
              <w:tcPr>
                <w:tcW w:w="5353" w:type="dxa"/>
                <w:gridSpan w:val="4"/>
              </w:tcPr>
            </w:tcPrChange>
          </w:tcPr>
          <w:p w14:paraId="0836811E" w14:textId="2965AB15" w:rsidR="00CC40D1" w:rsidDel="006F2923" w:rsidRDefault="00CC40D1">
            <w:pPr>
              <w:pStyle w:val="BodyText"/>
              <w:jc w:val="left"/>
              <w:rPr>
                <w:del w:id="2672" w:author="Debbie Houldsworth" w:date="2020-05-12T11:04:00Z"/>
              </w:rPr>
              <w:pPrChange w:id="2673" w:author="Debbie Houldsworth" w:date="2020-05-12T16:43:00Z">
                <w:pPr>
                  <w:pStyle w:val="BodyText"/>
                </w:pPr>
              </w:pPrChange>
            </w:pPr>
            <w:del w:id="2674" w:author="Debbie Houldsworth" w:date="2020-05-12T11:04:00Z">
              <w:r w:rsidDel="006F2923">
                <w:delText>means, in respect of any Metering Point, the number attributed to that Metering Point, consisting of data items 1 to 6 as set out in Schedule 2;</w:delText>
              </w:r>
            </w:del>
          </w:p>
        </w:tc>
      </w:tr>
      <w:tr w:rsidR="00CC40D1" w:rsidDel="006F2923" w14:paraId="20F59188" w14:textId="0F9FB5D1" w:rsidTr="00E314F2">
        <w:trPr>
          <w:del w:id="2675" w:author="Debbie Houldsworth" w:date="2020-05-12T11:04:00Z"/>
          <w:trPrChange w:id="2676" w:author="Debbie Houldsworth" w:date="2020-05-12T16:43:00Z">
            <w:trPr>
              <w:gridAfter w:val="0"/>
            </w:trPr>
          </w:trPrChange>
        </w:trPr>
        <w:tc>
          <w:tcPr>
            <w:tcW w:w="3544" w:type="dxa"/>
            <w:tcPrChange w:id="2677" w:author="Debbie Houldsworth" w:date="2020-05-12T16:43:00Z">
              <w:tcPr>
                <w:tcW w:w="3544" w:type="dxa"/>
                <w:gridSpan w:val="2"/>
              </w:tcPr>
            </w:tcPrChange>
          </w:tcPr>
          <w:p w14:paraId="6C6A0C12" w14:textId="07221244" w:rsidR="00CC40D1" w:rsidDel="006F2923" w:rsidRDefault="00CC40D1" w:rsidP="00B73C6A">
            <w:pPr>
              <w:pStyle w:val="BodyText"/>
              <w:tabs>
                <w:tab w:val="left" w:pos="900"/>
              </w:tabs>
              <w:jc w:val="left"/>
              <w:rPr>
                <w:del w:id="2678" w:author="Debbie Houldsworth" w:date="2020-05-12T11:04:00Z"/>
                <w:b/>
              </w:rPr>
            </w:pPr>
            <w:del w:id="2679" w:author="Debbie Houldsworth" w:date="2020-05-12T11:04:00Z">
              <w:r w:rsidDel="006F2923">
                <w:rPr>
                  <w:b/>
                </w:rPr>
                <w:delText>“Supply Number core data”</w:delText>
              </w:r>
            </w:del>
          </w:p>
        </w:tc>
        <w:tc>
          <w:tcPr>
            <w:tcW w:w="5353" w:type="dxa"/>
            <w:gridSpan w:val="2"/>
            <w:vAlign w:val="center"/>
            <w:tcPrChange w:id="2680" w:author="Debbie Houldsworth" w:date="2020-05-12T16:43:00Z">
              <w:tcPr>
                <w:tcW w:w="5353" w:type="dxa"/>
                <w:gridSpan w:val="4"/>
              </w:tcPr>
            </w:tcPrChange>
          </w:tcPr>
          <w:p w14:paraId="3B5E0514" w14:textId="09A810F8" w:rsidR="00CC40D1" w:rsidDel="006F2923" w:rsidRDefault="00CC40D1">
            <w:pPr>
              <w:pStyle w:val="BodyText"/>
              <w:jc w:val="left"/>
              <w:rPr>
                <w:del w:id="2681" w:author="Debbie Houldsworth" w:date="2020-05-12T11:04:00Z"/>
              </w:rPr>
              <w:pPrChange w:id="2682" w:author="Debbie Houldsworth" w:date="2020-05-12T16:43:00Z">
                <w:pPr>
                  <w:pStyle w:val="BodyText"/>
                </w:pPr>
              </w:pPrChange>
            </w:pPr>
            <w:del w:id="2683" w:author="Debbie Houldsworth" w:date="2020-05-12T11:04:00Z">
              <w:r w:rsidDel="006F2923">
                <w:delText>means data items 1 to 3 of Schedule 2 in relation to a Metering Point;</w:delText>
              </w:r>
            </w:del>
          </w:p>
        </w:tc>
      </w:tr>
      <w:tr w:rsidR="00CC40D1" w:rsidDel="006F2923" w14:paraId="2658E39F" w14:textId="5AF69D4B" w:rsidTr="00E314F2">
        <w:trPr>
          <w:del w:id="2684" w:author="Debbie Houldsworth" w:date="2020-05-12T11:04:00Z"/>
          <w:trPrChange w:id="2685" w:author="Debbie Houldsworth" w:date="2020-05-12T16:43:00Z">
            <w:trPr>
              <w:gridAfter w:val="0"/>
            </w:trPr>
          </w:trPrChange>
        </w:trPr>
        <w:tc>
          <w:tcPr>
            <w:tcW w:w="3544" w:type="dxa"/>
            <w:tcPrChange w:id="2686" w:author="Debbie Houldsworth" w:date="2020-05-12T16:43:00Z">
              <w:tcPr>
                <w:tcW w:w="3544" w:type="dxa"/>
                <w:gridSpan w:val="2"/>
              </w:tcPr>
            </w:tcPrChange>
          </w:tcPr>
          <w:p w14:paraId="07DCC9E7" w14:textId="39881E7B" w:rsidR="00CC40D1" w:rsidDel="006F2923" w:rsidRDefault="00CC40D1" w:rsidP="00B73C6A">
            <w:pPr>
              <w:pStyle w:val="BodyText"/>
              <w:tabs>
                <w:tab w:val="left" w:pos="900"/>
              </w:tabs>
              <w:jc w:val="left"/>
              <w:rPr>
                <w:del w:id="2687" w:author="Debbie Houldsworth" w:date="2020-05-12T11:04:00Z"/>
                <w:b/>
              </w:rPr>
            </w:pPr>
            <w:del w:id="2688" w:author="Debbie Houldsworth" w:date="2020-05-12T11:04:00Z">
              <w:r w:rsidDel="006F2923">
                <w:rPr>
                  <w:b/>
                </w:rPr>
                <w:delText>“Supply Start Date”</w:delText>
              </w:r>
            </w:del>
          </w:p>
        </w:tc>
        <w:tc>
          <w:tcPr>
            <w:tcW w:w="5353" w:type="dxa"/>
            <w:gridSpan w:val="2"/>
            <w:vAlign w:val="center"/>
            <w:tcPrChange w:id="2689" w:author="Debbie Houldsworth" w:date="2020-05-12T16:43:00Z">
              <w:tcPr>
                <w:tcW w:w="5353" w:type="dxa"/>
                <w:gridSpan w:val="4"/>
              </w:tcPr>
            </w:tcPrChange>
          </w:tcPr>
          <w:p w14:paraId="3C3A5EF0" w14:textId="5A827CB2" w:rsidR="00CC40D1" w:rsidDel="006F2923" w:rsidRDefault="00CC40D1">
            <w:pPr>
              <w:pStyle w:val="BodyText"/>
              <w:jc w:val="left"/>
              <w:rPr>
                <w:del w:id="2690" w:author="Debbie Houldsworth" w:date="2020-05-12T11:04:00Z"/>
              </w:rPr>
              <w:pPrChange w:id="2691" w:author="Debbie Houldsworth" w:date="2020-05-12T16:43:00Z">
                <w:pPr>
                  <w:pStyle w:val="BodyText"/>
                </w:pPr>
              </w:pPrChange>
            </w:pPr>
            <w:del w:id="2692" w:author="Debbie Houldsworth" w:date="2020-05-12T11:04:00Z">
              <w:r w:rsidDel="006F2923">
                <w:delText>means the date specified for data item 10 of Schedule 2 in a Supplier's Application for Registration;</w:delText>
              </w:r>
            </w:del>
          </w:p>
        </w:tc>
      </w:tr>
      <w:tr w:rsidR="00CC40D1" w:rsidDel="006F2923" w14:paraId="2F776239" w14:textId="66B2FD51" w:rsidTr="00E314F2">
        <w:trPr>
          <w:del w:id="2693" w:author="Debbie Houldsworth" w:date="2020-05-12T11:04:00Z"/>
          <w:trPrChange w:id="2694" w:author="Debbie Houldsworth" w:date="2020-05-12T16:43:00Z">
            <w:trPr>
              <w:gridAfter w:val="0"/>
            </w:trPr>
          </w:trPrChange>
        </w:trPr>
        <w:tc>
          <w:tcPr>
            <w:tcW w:w="3544" w:type="dxa"/>
            <w:tcPrChange w:id="2695" w:author="Debbie Houldsworth" w:date="2020-05-12T16:43:00Z">
              <w:tcPr>
                <w:tcW w:w="3544" w:type="dxa"/>
                <w:gridSpan w:val="2"/>
              </w:tcPr>
            </w:tcPrChange>
          </w:tcPr>
          <w:p w14:paraId="3B211AB6" w14:textId="41FD1DEA" w:rsidR="00CC40D1" w:rsidDel="006F2923" w:rsidRDefault="00CC40D1">
            <w:pPr>
              <w:pStyle w:val="BodyText"/>
              <w:jc w:val="left"/>
              <w:rPr>
                <w:del w:id="2696" w:author="Debbie Houldsworth" w:date="2020-05-12T11:04:00Z"/>
                <w:b/>
              </w:rPr>
              <w:pPrChange w:id="2697" w:author="Debbie Houldsworth" w:date="2020-05-12T16:43:00Z">
                <w:pPr>
                  <w:pStyle w:val="BodyText"/>
                </w:pPr>
              </w:pPrChange>
            </w:pPr>
            <w:del w:id="2698" w:author="Debbie Houldsworth" w:date="2020-05-07T10:39:00Z">
              <w:r w:rsidDel="004C43AE">
                <w:rPr>
                  <w:b/>
                </w:rPr>
                <w:delText>“Suspected Party”</w:delText>
              </w:r>
            </w:del>
          </w:p>
        </w:tc>
        <w:tc>
          <w:tcPr>
            <w:tcW w:w="5353" w:type="dxa"/>
            <w:gridSpan w:val="2"/>
            <w:vAlign w:val="center"/>
            <w:tcPrChange w:id="2699" w:author="Debbie Houldsworth" w:date="2020-05-12T16:43:00Z">
              <w:tcPr>
                <w:tcW w:w="5353" w:type="dxa"/>
                <w:gridSpan w:val="4"/>
              </w:tcPr>
            </w:tcPrChange>
          </w:tcPr>
          <w:p w14:paraId="000A8AB1" w14:textId="2671616B" w:rsidR="00CC40D1" w:rsidDel="006F2923" w:rsidRDefault="00CC40D1">
            <w:pPr>
              <w:pStyle w:val="BodyText"/>
              <w:jc w:val="left"/>
              <w:rPr>
                <w:del w:id="2700" w:author="Debbie Houldsworth" w:date="2020-05-12T11:04:00Z"/>
              </w:rPr>
              <w:pPrChange w:id="2701" w:author="Debbie Houldsworth" w:date="2020-05-12T16:43:00Z">
                <w:pPr>
                  <w:pStyle w:val="BodyText"/>
                </w:pPr>
              </w:pPrChange>
            </w:pPr>
            <w:del w:id="2702" w:author="Debbie Houldsworth" w:date="2020-05-07T10:39:00Z">
              <w:r w:rsidDel="004C43AE">
                <w:delText>has the meaning given to that term in Clause 36.2;</w:delText>
              </w:r>
            </w:del>
          </w:p>
        </w:tc>
      </w:tr>
      <w:tr w:rsidR="00CC40D1" w:rsidDel="006F2923" w14:paraId="19E89864" w14:textId="09A13D3D" w:rsidTr="00E314F2">
        <w:trPr>
          <w:del w:id="2703" w:author="Debbie Houldsworth" w:date="2020-05-12T11:04:00Z"/>
          <w:trPrChange w:id="2704" w:author="Debbie Houldsworth" w:date="2020-05-12T16:43:00Z">
            <w:trPr>
              <w:gridAfter w:val="0"/>
            </w:trPr>
          </w:trPrChange>
        </w:trPr>
        <w:tc>
          <w:tcPr>
            <w:tcW w:w="3544" w:type="dxa"/>
            <w:tcPrChange w:id="2705" w:author="Debbie Houldsworth" w:date="2020-05-12T16:43:00Z">
              <w:tcPr>
                <w:tcW w:w="3544" w:type="dxa"/>
                <w:gridSpan w:val="2"/>
              </w:tcPr>
            </w:tcPrChange>
          </w:tcPr>
          <w:p w14:paraId="11FFE7D9" w14:textId="7BACF625" w:rsidR="00CC40D1" w:rsidDel="006F2923" w:rsidRDefault="00CC40D1" w:rsidP="00B73C6A">
            <w:pPr>
              <w:pStyle w:val="BodyText"/>
              <w:tabs>
                <w:tab w:val="left" w:pos="900"/>
              </w:tabs>
              <w:jc w:val="left"/>
              <w:rPr>
                <w:del w:id="2706" w:author="Debbie Houldsworth" w:date="2020-05-12T11:04:00Z"/>
                <w:b/>
              </w:rPr>
            </w:pPr>
            <w:del w:id="2707" w:author="Debbie Houldsworth" w:date="2020-05-07T10:39:00Z">
              <w:r w:rsidDel="004C43AE">
                <w:rPr>
                  <w:b/>
                </w:rPr>
                <w:delText>“Third Party Claim”</w:delText>
              </w:r>
            </w:del>
          </w:p>
        </w:tc>
        <w:tc>
          <w:tcPr>
            <w:tcW w:w="5353" w:type="dxa"/>
            <w:gridSpan w:val="2"/>
            <w:vAlign w:val="center"/>
            <w:tcPrChange w:id="2708" w:author="Debbie Houldsworth" w:date="2020-05-12T16:43:00Z">
              <w:tcPr>
                <w:tcW w:w="5353" w:type="dxa"/>
                <w:gridSpan w:val="4"/>
              </w:tcPr>
            </w:tcPrChange>
          </w:tcPr>
          <w:p w14:paraId="216E275B" w14:textId="356BF4F5" w:rsidR="00CC40D1" w:rsidDel="006F2923" w:rsidRDefault="00CC40D1">
            <w:pPr>
              <w:pStyle w:val="BodyText"/>
              <w:jc w:val="left"/>
              <w:rPr>
                <w:del w:id="2709" w:author="Debbie Houldsworth" w:date="2020-05-12T11:04:00Z"/>
              </w:rPr>
              <w:pPrChange w:id="2710" w:author="Debbie Houldsworth" w:date="2020-05-12T16:43:00Z">
                <w:pPr>
                  <w:pStyle w:val="BodyText"/>
                </w:pPr>
              </w:pPrChange>
            </w:pPr>
            <w:del w:id="2711" w:author="Debbie Houldsworth" w:date="2020-05-07T10:39:00Z">
              <w:r w:rsidDel="004C43AE">
                <w:delText>has the meaning given to that term in Clause  40.10;</w:delText>
              </w:r>
            </w:del>
          </w:p>
        </w:tc>
      </w:tr>
      <w:tr w:rsidR="00CC40D1" w:rsidDel="006F2923" w14:paraId="1AC1591F" w14:textId="17071A88" w:rsidTr="00E314F2">
        <w:trPr>
          <w:del w:id="2712" w:author="Debbie Houldsworth" w:date="2020-05-12T11:04:00Z"/>
          <w:trPrChange w:id="2713" w:author="Debbie Houldsworth" w:date="2020-05-12T16:43:00Z">
            <w:trPr>
              <w:gridAfter w:val="0"/>
            </w:trPr>
          </w:trPrChange>
        </w:trPr>
        <w:tc>
          <w:tcPr>
            <w:tcW w:w="3544" w:type="dxa"/>
            <w:tcPrChange w:id="2714" w:author="Debbie Houldsworth" w:date="2020-05-12T16:43:00Z">
              <w:tcPr>
                <w:tcW w:w="3544" w:type="dxa"/>
                <w:gridSpan w:val="2"/>
              </w:tcPr>
            </w:tcPrChange>
          </w:tcPr>
          <w:p w14:paraId="0B2AEF00" w14:textId="09B705A9" w:rsidR="00CC40D1" w:rsidDel="006F2923" w:rsidRDefault="00CC40D1" w:rsidP="00B73C6A">
            <w:pPr>
              <w:pStyle w:val="BodyText"/>
              <w:tabs>
                <w:tab w:val="left" w:pos="900"/>
              </w:tabs>
              <w:jc w:val="left"/>
              <w:rPr>
                <w:del w:id="2715" w:author="Debbie Houldsworth" w:date="2020-05-12T11:04:00Z"/>
                <w:b/>
              </w:rPr>
            </w:pPr>
            <w:del w:id="2716" w:author="Debbie Houldsworth" w:date="2020-05-07T10:39:00Z">
              <w:r w:rsidDel="003A01CB">
                <w:rPr>
                  <w:b/>
                </w:rPr>
                <w:delText>“Total Weighted Vote”</w:delText>
              </w:r>
            </w:del>
          </w:p>
        </w:tc>
        <w:tc>
          <w:tcPr>
            <w:tcW w:w="5353" w:type="dxa"/>
            <w:gridSpan w:val="2"/>
            <w:vAlign w:val="center"/>
            <w:tcPrChange w:id="2717" w:author="Debbie Houldsworth" w:date="2020-05-12T16:43:00Z">
              <w:tcPr>
                <w:tcW w:w="5353" w:type="dxa"/>
                <w:gridSpan w:val="4"/>
              </w:tcPr>
            </w:tcPrChange>
          </w:tcPr>
          <w:p w14:paraId="091F8F19" w14:textId="4D60D639" w:rsidR="00CC40D1" w:rsidDel="006F2923" w:rsidRDefault="00CC40D1">
            <w:pPr>
              <w:pStyle w:val="BodyText"/>
              <w:jc w:val="left"/>
              <w:rPr>
                <w:del w:id="2718" w:author="Debbie Houldsworth" w:date="2020-05-12T11:04:00Z"/>
                <w:bCs/>
              </w:rPr>
              <w:pPrChange w:id="2719" w:author="Debbie Houldsworth" w:date="2020-05-12T16:43:00Z">
                <w:pPr>
                  <w:pStyle w:val="BodyText"/>
                </w:pPr>
              </w:pPrChange>
            </w:pPr>
            <w:del w:id="2720" w:author="Debbie Houldsworth" w:date="2020-05-07T10:38:00Z">
              <w:r w:rsidDel="003A01CB">
                <w:rPr>
                  <w:bCs/>
                </w:rPr>
                <w:delText>has the meaning given to that term in Clause  6.8</w:delText>
              </w:r>
            </w:del>
            <w:del w:id="2721" w:author="Debbie Houldsworth" w:date="2020-05-07T10:39:00Z">
              <w:r w:rsidDel="003A01CB">
                <w:rPr>
                  <w:bCs/>
                </w:rPr>
                <w:delText>;</w:delText>
              </w:r>
            </w:del>
          </w:p>
        </w:tc>
      </w:tr>
      <w:tr w:rsidR="00CC40D1" w:rsidDel="006F2923" w14:paraId="38ACEDBC" w14:textId="04CCC2A4" w:rsidTr="00E314F2">
        <w:trPr>
          <w:del w:id="2722" w:author="Debbie Houldsworth" w:date="2020-05-12T11:04:00Z"/>
          <w:trPrChange w:id="2723" w:author="Debbie Houldsworth" w:date="2020-05-12T16:43:00Z">
            <w:trPr>
              <w:gridAfter w:val="0"/>
            </w:trPr>
          </w:trPrChange>
        </w:trPr>
        <w:tc>
          <w:tcPr>
            <w:tcW w:w="3544" w:type="dxa"/>
            <w:tcPrChange w:id="2724" w:author="Debbie Houldsworth" w:date="2020-05-12T16:43:00Z">
              <w:tcPr>
                <w:tcW w:w="3544" w:type="dxa"/>
                <w:gridSpan w:val="2"/>
              </w:tcPr>
            </w:tcPrChange>
          </w:tcPr>
          <w:p w14:paraId="0684C618" w14:textId="0691945F" w:rsidR="00CC40D1" w:rsidDel="006F2923" w:rsidRDefault="00CC40D1" w:rsidP="00B73C6A">
            <w:pPr>
              <w:pStyle w:val="BodyText"/>
              <w:tabs>
                <w:tab w:val="left" w:pos="900"/>
              </w:tabs>
              <w:jc w:val="left"/>
              <w:rPr>
                <w:del w:id="2725" w:author="Debbie Houldsworth" w:date="2020-05-12T11:04:00Z"/>
                <w:b/>
              </w:rPr>
            </w:pPr>
            <w:del w:id="2726" w:author="Debbie Houldsworth" w:date="2020-05-07T10:38:00Z">
              <w:r w:rsidDel="003A01CB">
                <w:rPr>
                  <w:b/>
                </w:rPr>
                <w:delText>“Total Daily Processing”</w:delText>
              </w:r>
            </w:del>
          </w:p>
        </w:tc>
        <w:tc>
          <w:tcPr>
            <w:tcW w:w="5353" w:type="dxa"/>
            <w:gridSpan w:val="2"/>
            <w:vAlign w:val="center"/>
            <w:tcPrChange w:id="2727" w:author="Debbie Houldsworth" w:date="2020-05-12T16:43:00Z">
              <w:tcPr>
                <w:tcW w:w="5353" w:type="dxa"/>
                <w:gridSpan w:val="4"/>
              </w:tcPr>
            </w:tcPrChange>
          </w:tcPr>
          <w:p w14:paraId="2EB0334D" w14:textId="19F5C67F" w:rsidR="00CC40D1" w:rsidDel="006F2923" w:rsidRDefault="00CC40D1">
            <w:pPr>
              <w:pStyle w:val="BodyText"/>
              <w:jc w:val="left"/>
              <w:rPr>
                <w:del w:id="2728" w:author="Debbie Houldsworth" w:date="2020-05-12T11:04:00Z"/>
                <w:bCs/>
              </w:rPr>
              <w:pPrChange w:id="2729" w:author="Debbie Houldsworth" w:date="2020-05-12T16:43:00Z">
                <w:pPr>
                  <w:pStyle w:val="BodyText"/>
                </w:pPr>
              </w:pPrChange>
            </w:pPr>
            <w:del w:id="2730" w:author="Debbie Houldsworth" w:date="2020-05-07T10:38:00Z">
              <w:r w:rsidDel="003A01CB">
                <w:rPr>
                  <w:bCs/>
                </w:rPr>
                <w:delText>has the meaning given to that term in Clause 14.4;</w:delText>
              </w:r>
            </w:del>
          </w:p>
        </w:tc>
      </w:tr>
      <w:tr w:rsidR="00CC40D1" w:rsidDel="006F2923" w14:paraId="53108992" w14:textId="48A6D764" w:rsidTr="00E314F2">
        <w:trPr>
          <w:del w:id="2731" w:author="Debbie Houldsworth" w:date="2020-05-12T11:04:00Z"/>
          <w:trPrChange w:id="2732" w:author="Debbie Houldsworth" w:date="2020-05-12T16:43:00Z">
            <w:trPr>
              <w:gridAfter w:val="0"/>
            </w:trPr>
          </w:trPrChange>
        </w:trPr>
        <w:tc>
          <w:tcPr>
            <w:tcW w:w="3544" w:type="dxa"/>
            <w:tcPrChange w:id="2733" w:author="Debbie Houldsworth" w:date="2020-05-12T16:43:00Z">
              <w:tcPr>
                <w:tcW w:w="3544" w:type="dxa"/>
                <w:gridSpan w:val="2"/>
              </w:tcPr>
            </w:tcPrChange>
          </w:tcPr>
          <w:p w14:paraId="5D291A30" w14:textId="3E53D283" w:rsidR="00CC40D1" w:rsidDel="006F2923" w:rsidRDefault="00CC40D1" w:rsidP="00B73C6A">
            <w:pPr>
              <w:pStyle w:val="BodyText"/>
              <w:tabs>
                <w:tab w:val="left" w:pos="900"/>
              </w:tabs>
              <w:jc w:val="left"/>
              <w:rPr>
                <w:del w:id="2734" w:author="Debbie Houldsworth" w:date="2020-05-12T11:04:00Z"/>
                <w:b/>
              </w:rPr>
            </w:pPr>
            <w:del w:id="2735" w:author="Debbie Houldsworth" w:date="2020-05-07T10:38:00Z">
              <w:r w:rsidDel="003A01CB">
                <w:rPr>
                  <w:b/>
                </w:rPr>
                <w:delText>“1998 Trading Arrangement Indicator”</w:delText>
              </w:r>
            </w:del>
          </w:p>
        </w:tc>
        <w:tc>
          <w:tcPr>
            <w:tcW w:w="5353" w:type="dxa"/>
            <w:gridSpan w:val="2"/>
            <w:vAlign w:val="center"/>
            <w:tcPrChange w:id="2736" w:author="Debbie Houldsworth" w:date="2020-05-12T16:43:00Z">
              <w:tcPr>
                <w:tcW w:w="5353" w:type="dxa"/>
                <w:gridSpan w:val="4"/>
              </w:tcPr>
            </w:tcPrChange>
          </w:tcPr>
          <w:p w14:paraId="0CDE9BED" w14:textId="30BFC9A0" w:rsidR="00CC40D1" w:rsidDel="006F2923" w:rsidRDefault="00CC40D1">
            <w:pPr>
              <w:pStyle w:val="BodyText"/>
              <w:jc w:val="left"/>
              <w:rPr>
                <w:del w:id="2737" w:author="Debbie Houldsworth" w:date="2020-05-12T11:04:00Z"/>
                <w:b/>
                <w:bCs/>
                <w:caps/>
              </w:rPr>
              <w:pPrChange w:id="2738" w:author="Debbie Houldsworth" w:date="2020-05-12T16:43:00Z">
                <w:pPr>
                  <w:pStyle w:val="BodyText"/>
                </w:pPr>
              </w:pPrChange>
            </w:pPr>
            <w:del w:id="2739" w:author="Debbie Houldsworth" w:date="2020-05-07T10:38:00Z">
              <w:r w:rsidDel="003A01CB">
                <w:delText>means, an indicator that identifies those Metering Points on a particular Distribution System which are Registered, or to be Registered, on the relevant  MPAS;</w:delText>
              </w:r>
            </w:del>
          </w:p>
        </w:tc>
      </w:tr>
      <w:tr w:rsidR="00CC40D1" w:rsidDel="006F2923" w14:paraId="31B83C95" w14:textId="4806251F" w:rsidTr="00E314F2">
        <w:trPr>
          <w:del w:id="2740" w:author="Debbie Houldsworth" w:date="2020-05-12T11:04:00Z"/>
          <w:trPrChange w:id="2741" w:author="Debbie Houldsworth" w:date="2020-05-12T16:43:00Z">
            <w:trPr>
              <w:gridAfter w:val="0"/>
            </w:trPr>
          </w:trPrChange>
        </w:trPr>
        <w:tc>
          <w:tcPr>
            <w:tcW w:w="3544" w:type="dxa"/>
            <w:tcPrChange w:id="2742" w:author="Debbie Houldsworth" w:date="2020-05-12T16:43:00Z">
              <w:tcPr>
                <w:tcW w:w="3544" w:type="dxa"/>
                <w:gridSpan w:val="2"/>
              </w:tcPr>
            </w:tcPrChange>
          </w:tcPr>
          <w:p w14:paraId="3C7A81E7" w14:textId="3685921B" w:rsidR="00CC40D1" w:rsidDel="006F2923" w:rsidRDefault="00CC40D1" w:rsidP="00B73C6A">
            <w:pPr>
              <w:pStyle w:val="BodyText"/>
              <w:tabs>
                <w:tab w:val="left" w:pos="900"/>
              </w:tabs>
              <w:jc w:val="left"/>
              <w:rPr>
                <w:del w:id="2743" w:author="Debbie Houldsworth" w:date="2020-05-12T11:04:00Z"/>
                <w:b/>
              </w:rPr>
            </w:pPr>
            <w:del w:id="2744" w:author="Debbie Houldsworth" w:date="2020-05-12T11:04:00Z">
              <w:r w:rsidDel="006F2923">
                <w:rPr>
                  <w:b/>
                </w:rPr>
                <w:delText>“Transfer”</w:delText>
              </w:r>
            </w:del>
          </w:p>
        </w:tc>
        <w:tc>
          <w:tcPr>
            <w:tcW w:w="5353" w:type="dxa"/>
            <w:gridSpan w:val="2"/>
            <w:vAlign w:val="center"/>
            <w:tcPrChange w:id="2745" w:author="Debbie Houldsworth" w:date="2020-05-12T16:43:00Z">
              <w:tcPr>
                <w:tcW w:w="5353" w:type="dxa"/>
                <w:gridSpan w:val="4"/>
              </w:tcPr>
            </w:tcPrChange>
          </w:tcPr>
          <w:p w14:paraId="42D648EB" w14:textId="65A6B8A3" w:rsidR="00CC40D1" w:rsidDel="006F2923" w:rsidRDefault="00CC40D1">
            <w:pPr>
              <w:pStyle w:val="BodyText"/>
              <w:jc w:val="left"/>
              <w:rPr>
                <w:del w:id="2746" w:author="Debbie Houldsworth" w:date="2020-05-12T11:04:00Z"/>
              </w:rPr>
              <w:pPrChange w:id="2747" w:author="Debbie Houldsworth" w:date="2020-05-12T16:43:00Z">
                <w:pPr>
                  <w:pStyle w:val="BodyText"/>
                </w:pPr>
              </w:pPrChange>
            </w:pPr>
            <w:del w:id="2748" w:author="Debbie Houldsworth" w:date="2020-05-12T11:04:00Z">
              <w:r w:rsidDel="006F2923">
                <w:delText>means the moving of Registrations either from the MPAS Registration System to CMRS or from CMRS to the MPAS Registration System;</w:delText>
              </w:r>
            </w:del>
          </w:p>
        </w:tc>
      </w:tr>
      <w:tr w:rsidR="00CC40D1" w:rsidDel="006F2923" w14:paraId="7F64A2C7" w14:textId="523E274C" w:rsidTr="00E314F2">
        <w:trPr>
          <w:del w:id="2749" w:author="Debbie Houldsworth" w:date="2020-05-12T11:04:00Z"/>
          <w:trPrChange w:id="2750" w:author="Debbie Houldsworth" w:date="2020-05-12T16:43:00Z">
            <w:trPr>
              <w:gridAfter w:val="0"/>
            </w:trPr>
          </w:trPrChange>
        </w:trPr>
        <w:tc>
          <w:tcPr>
            <w:tcW w:w="3544" w:type="dxa"/>
            <w:tcPrChange w:id="2751" w:author="Debbie Houldsworth" w:date="2020-05-12T16:43:00Z">
              <w:tcPr>
                <w:tcW w:w="3544" w:type="dxa"/>
                <w:gridSpan w:val="2"/>
              </w:tcPr>
            </w:tcPrChange>
          </w:tcPr>
          <w:p w14:paraId="03F8F879" w14:textId="2ECB0349" w:rsidR="00CC40D1" w:rsidDel="006F2923" w:rsidRDefault="00CC40D1" w:rsidP="00B73C6A">
            <w:pPr>
              <w:pStyle w:val="BodyText"/>
              <w:tabs>
                <w:tab w:val="left" w:pos="900"/>
              </w:tabs>
              <w:jc w:val="left"/>
              <w:rPr>
                <w:del w:id="2752" w:author="Debbie Houldsworth" w:date="2020-05-12T11:04:00Z"/>
                <w:b/>
              </w:rPr>
            </w:pPr>
            <w:del w:id="2753" w:author="Debbie Houldsworth" w:date="2020-05-07T09:52:00Z">
              <w:r w:rsidDel="0009540B">
                <w:rPr>
                  <w:b/>
                </w:rPr>
                <w:delText>“Transfer Application”</w:delText>
              </w:r>
            </w:del>
          </w:p>
        </w:tc>
        <w:tc>
          <w:tcPr>
            <w:tcW w:w="5353" w:type="dxa"/>
            <w:gridSpan w:val="2"/>
            <w:vAlign w:val="center"/>
            <w:tcPrChange w:id="2754" w:author="Debbie Houldsworth" w:date="2020-05-12T16:43:00Z">
              <w:tcPr>
                <w:tcW w:w="5353" w:type="dxa"/>
                <w:gridSpan w:val="4"/>
              </w:tcPr>
            </w:tcPrChange>
          </w:tcPr>
          <w:p w14:paraId="0160F35B" w14:textId="3D49C603" w:rsidR="00CC40D1" w:rsidDel="006F2923" w:rsidRDefault="00CC40D1">
            <w:pPr>
              <w:pStyle w:val="BodyText"/>
              <w:jc w:val="left"/>
              <w:rPr>
                <w:del w:id="2755" w:author="Debbie Houldsworth" w:date="2020-05-12T11:04:00Z"/>
              </w:rPr>
              <w:pPrChange w:id="2756" w:author="Debbie Houldsworth" w:date="2020-05-12T16:43:00Z">
                <w:pPr>
                  <w:pStyle w:val="BodyText"/>
                </w:pPr>
              </w:pPrChange>
            </w:pPr>
            <w:del w:id="2757" w:author="Debbie Houldsworth" w:date="2020-05-07T09:52:00Z">
              <w:r w:rsidDel="0009540B">
                <w:delText>means the application form provided in an agreed format to Transfer a Metering Point(s) as detailed in BSCP68;</w:delText>
              </w:r>
            </w:del>
          </w:p>
        </w:tc>
      </w:tr>
      <w:tr w:rsidR="00CC40D1" w:rsidDel="006F2923" w14:paraId="1ABAF18E" w14:textId="5525ABA1" w:rsidTr="00E314F2">
        <w:trPr>
          <w:del w:id="2758" w:author="Debbie Houldsworth" w:date="2020-05-12T11:04:00Z"/>
          <w:trPrChange w:id="2759" w:author="Debbie Houldsworth" w:date="2020-05-12T16:43:00Z">
            <w:trPr>
              <w:gridAfter w:val="0"/>
            </w:trPr>
          </w:trPrChange>
        </w:trPr>
        <w:tc>
          <w:tcPr>
            <w:tcW w:w="3544" w:type="dxa"/>
            <w:tcPrChange w:id="2760" w:author="Debbie Houldsworth" w:date="2020-05-12T16:43:00Z">
              <w:tcPr>
                <w:tcW w:w="3544" w:type="dxa"/>
                <w:gridSpan w:val="2"/>
              </w:tcPr>
            </w:tcPrChange>
          </w:tcPr>
          <w:p w14:paraId="52C59964" w14:textId="482E8E59" w:rsidR="00CC40D1" w:rsidDel="006F2923" w:rsidRDefault="00CC40D1" w:rsidP="00B73C6A">
            <w:pPr>
              <w:pStyle w:val="BodyText"/>
              <w:tabs>
                <w:tab w:val="left" w:pos="900"/>
              </w:tabs>
              <w:jc w:val="left"/>
              <w:rPr>
                <w:del w:id="2761" w:author="Debbie Houldsworth" w:date="2020-05-12T11:04:00Z"/>
                <w:b/>
              </w:rPr>
            </w:pPr>
            <w:del w:id="2762" w:author="Debbie Houldsworth" w:date="2020-05-07T09:52:00Z">
              <w:r w:rsidDel="0009540B">
                <w:rPr>
                  <w:b/>
                </w:rPr>
                <w:delText>“Transfer Co-ordinator”</w:delText>
              </w:r>
            </w:del>
          </w:p>
        </w:tc>
        <w:tc>
          <w:tcPr>
            <w:tcW w:w="5353" w:type="dxa"/>
            <w:gridSpan w:val="2"/>
            <w:vAlign w:val="center"/>
            <w:tcPrChange w:id="2763" w:author="Debbie Houldsworth" w:date="2020-05-12T16:43:00Z">
              <w:tcPr>
                <w:tcW w:w="5353" w:type="dxa"/>
                <w:gridSpan w:val="4"/>
              </w:tcPr>
            </w:tcPrChange>
          </w:tcPr>
          <w:p w14:paraId="019A6254" w14:textId="3D17CD24" w:rsidR="00CC40D1" w:rsidDel="006F2923" w:rsidRDefault="00CC40D1">
            <w:pPr>
              <w:pStyle w:val="BodyText"/>
              <w:jc w:val="left"/>
              <w:rPr>
                <w:del w:id="2764" w:author="Debbie Houldsworth" w:date="2020-05-12T11:04:00Z"/>
              </w:rPr>
              <w:pPrChange w:id="2765" w:author="Debbie Houldsworth" w:date="2020-05-12T16:43:00Z">
                <w:pPr>
                  <w:pStyle w:val="BodyText"/>
                </w:pPr>
              </w:pPrChange>
            </w:pPr>
            <w:del w:id="2766" w:author="Debbie Houldsworth" w:date="2020-05-07T09:52:00Z">
              <w:r w:rsidDel="0009540B">
                <w:delText>means the role performed by BSCCo that co-ordinates Transfers from the MPAS Registration System to CMRS, and from CMRS to the MPAS Registration System;</w:delText>
              </w:r>
            </w:del>
          </w:p>
        </w:tc>
      </w:tr>
      <w:tr w:rsidR="00B12145" w:rsidDel="006F2923" w14:paraId="06FA106A" w14:textId="756709EF" w:rsidTr="00E314F2">
        <w:trPr>
          <w:del w:id="2767" w:author="Debbie Houldsworth" w:date="2020-05-12T11:04:00Z"/>
        </w:trPr>
        <w:tc>
          <w:tcPr>
            <w:tcW w:w="3544" w:type="dxa"/>
          </w:tcPr>
          <w:p w14:paraId="10D1A18B" w14:textId="21361941" w:rsidR="00CC40D1" w:rsidDel="006F2923" w:rsidRDefault="00CC40D1" w:rsidP="00B73C6A">
            <w:pPr>
              <w:pStyle w:val="BodyText"/>
              <w:tabs>
                <w:tab w:val="left" w:pos="900"/>
              </w:tabs>
              <w:jc w:val="left"/>
              <w:rPr>
                <w:del w:id="2768" w:author="Debbie Houldsworth" w:date="2020-05-12T11:04:00Z"/>
                <w:b/>
              </w:rPr>
            </w:pPr>
            <w:del w:id="2769" w:author="Debbie Houldsworth" w:date="2020-05-07T09:52:00Z">
              <w:r w:rsidDel="0009540B">
                <w:rPr>
                  <w:b/>
                </w:rPr>
                <w:delText>“Transfer Date”</w:delText>
              </w:r>
            </w:del>
          </w:p>
        </w:tc>
        <w:tc>
          <w:tcPr>
            <w:tcW w:w="5353" w:type="dxa"/>
            <w:gridSpan w:val="2"/>
            <w:vAlign w:val="center"/>
          </w:tcPr>
          <w:p w14:paraId="552EFF04" w14:textId="33739D51" w:rsidR="00CC40D1" w:rsidDel="006F2923" w:rsidRDefault="00CC40D1">
            <w:pPr>
              <w:pStyle w:val="BodyText"/>
              <w:jc w:val="left"/>
              <w:rPr>
                <w:del w:id="2770" w:author="Debbie Houldsworth" w:date="2020-05-12T11:04:00Z"/>
              </w:rPr>
              <w:pPrChange w:id="2771" w:author="Debbie Houldsworth" w:date="2020-05-12T16:43:00Z">
                <w:pPr>
                  <w:pStyle w:val="BodyText"/>
                </w:pPr>
              </w:pPrChange>
            </w:pPr>
            <w:del w:id="2772" w:author="Debbie Houldsworth" w:date="2020-05-07T09:52:00Z">
              <w:r w:rsidDel="0009540B">
                <w:delText>means the effective from date of the Registration in the Registration System the Metering Point has transferred to;</w:delText>
              </w:r>
            </w:del>
          </w:p>
        </w:tc>
      </w:tr>
      <w:tr w:rsidR="00CC40D1" w14:paraId="3287E018" w14:textId="77777777" w:rsidTr="00E314F2">
        <w:trPr>
          <w:trPrChange w:id="2773" w:author="Debbie Houldsworth" w:date="2020-05-12T16:43:00Z">
            <w:trPr>
              <w:gridAfter w:val="0"/>
            </w:trPr>
          </w:trPrChange>
        </w:trPr>
        <w:tc>
          <w:tcPr>
            <w:tcW w:w="3544" w:type="dxa"/>
            <w:tcPrChange w:id="2774" w:author="Debbie Houldsworth" w:date="2020-05-12T16:43:00Z">
              <w:tcPr>
                <w:tcW w:w="3544" w:type="dxa"/>
                <w:gridSpan w:val="2"/>
              </w:tcPr>
            </w:tcPrChange>
          </w:tcPr>
          <w:p w14:paraId="4254671C" w14:textId="77777777" w:rsidR="00CC40D1" w:rsidRDefault="00CC40D1" w:rsidP="00E314F2">
            <w:pPr>
              <w:pStyle w:val="BodyText"/>
              <w:tabs>
                <w:tab w:val="left" w:pos="900"/>
              </w:tabs>
              <w:jc w:val="left"/>
              <w:rPr>
                <w:b/>
              </w:rPr>
            </w:pPr>
            <w:r>
              <w:rPr>
                <w:b/>
              </w:rPr>
              <w:t>“Transmission System”</w:t>
            </w:r>
          </w:p>
        </w:tc>
        <w:tc>
          <w:tcPr>
            <w:tcW w:w="5353" w:type="dxa"/>
            <w:gridSpan w:val="2"/>
            <w:vAlign w:val="center"/>
            <w:tcPrChange w:id="2775" w:author="Debbie Houldsworth" w:date="2020-05-12T16:43:00Z">
              <w:tcPr>
                <w:tcW w:w="5353" w:type="dxa"/>
                <w:gridSpan w:val="4"/>
              </w:tcPr>
            </w:tcPrChange>
          </w:tcPr>
          <w:p w14:paraId="3B046448" w14:textId="77777777" w:rsidR="00CC40D1" w:rsidRDefault="00CC40D1">
            <w:pPr>
              <w:pStyle w:val="BodyText"/>
              <w:jc w:val="left"/>
              <w:pPrChange w:id="2776" w:author="Debbie Houldsworth" w:date="2020-05-12T16:43:00Z">
                <w:pPr>
                  <w:pStyle w:val="BodyText"/>
                  <w:framePr w:hSpace="181" w:wrap="around" w:hAnchor="text" w:xAlign="center" w:yAlign="center"/>
                  <w:suppressOverlap/>
                </w:pPr>
              </w:pPrChange>
            </w:pPr>
            <w:r>
              <w:t>has the meaning given to that term in the Electricity Distribution Licence;</w:t>
            </w:r>
          </w:p>
        </w:tc>
      </w:tr>
      <w:tr w:rsidR="00CC40D1" w:rsidDel="006F2923" w14:paraId="4BA95AE6" w14:textId="310C4781" w:rsidTr="00E314F2">
        <w:trPr>
          <w:del w:id="2777" w:author="Debbie Houldsworth" w:date="2020-05-12T11:04:00Z"/>
          <w:trPrChange w:id="2778" w:author="Debbie Houldsworth" w:date="2020-05-12T16:43:00Z">
            <w:trPr>
              <w:gridAfter w:val="0"/>
            </w:trPr>
          </w:trPrChange>
        </w:trPr>
        <w:tc>
          <w:tcPr>
            <w:tcW w:w="3544" w:type="dxa"/>
            <w:tcPrChange w:id="2779" w:author="Debbie Houldsworth" w:date="2020-05-12T16:43:00Z">
              <w:tcPr>
                <w:tcW w:w="3544" w:type="dxa"/>
                <w:gridSpan w:val="2"/>
              </w:tcPr>
            </w:tcPrChange>
          </w:tcPr>
          <w:p w14:paraId="21ACCC91" w14:textId="66ECFB0B" w:rsidR="00CC40D1" w:rsidDel="006F2923" w:rsidRDefault="00CC40D1" w:rsidP="008F7D5A">
            <w:pPr>
              <w:pStyle w:val="BodyText"/>
              <w:tabs>
                <w:tab w:val="left" w:pos="900"/>
              </w:tabs>
              <w:jc w:val="left"/>
              <w:rPr>
                <w:del w:id="2780" w:author="Debbie Houldsworth" w:date="2020-05-12T11:04:00Z"/>
                <w:b/>
              </w:rPr>
            </w:pPr>
            <w:del w:id="2781" w:author="Debbie Houldsworth" w:date="2020-05-07T09:51:00Z">
              <w:r w:rsidDel="00B4512A">
                <w:rPr>
                  <w:b/>
                </w:rPr>
                <w:delText>“Unmetered Supply”</w:delText>
              </w:r>
            </w:del>
          </w:p>
        </w:tc>
        <w:tc>
          <w:tcPr>
            <w:tcW w:w="5353" w:type="dxa"/>
            <w:gridSpan w:val="2"/>
            <w:vAlign w:val="center"/>
            <w:tcPrChange w:id="2782" w:author="Debbie Houldsworth" w:date="2020-05-12T16:43:00Z">
              <w:tcPr>
                <w:tcW w:w="5353" w:type="dxa"/>
                <w:gridSpan w:val="4"/>
              </w:tcPr>
            </w:tcPrChange>
          </w:tcPr>
          <w:p w14:paraId="7D3093F7" w14:textId="24822D30" w:rsidR="00CC40D1" w:rsidDel="006F2923" w:rsidRDefault="00CC40D1">
            <w:pPr>
              <w:pStyle w:val="BodyText"/>
              <w:jc w:val="left"/>
              <w:rPr>
                <w:del w:id="2783" w:author="Debbie Houldsworth" w:date="2020-05-12T11:04:00Z"/>
              </w:rPr>
              <w:pPrChange w:id="2784" w:author="Debbie Houldsworth" w:date="2020-05-12T16:43:00Z">
                <w:pPr>
                  <w:pStyle w:val="BodyText"/>
                </w:pPr>
              </w:pPrChange>
            </w:pPr>
            <w:del w:id="2785" w:author="Debbie Houldsworth" w:date="2020-05-07T09:50:00Z">
              <w:r w:rsidDel="002867E8">
                <w:delText>has the meaning given to that term in the BSC</w:delText>
              </w:r>
            </w:del>
            <w:del w:id="2786" w:author="Debbie Houldsworth" w:date="2020-05-12T11:04:00Z">
              <w:r w:rsidDel="006F2923">
                <w:delText>;</w:delText>
              </w:r>
            </w:del>
          </w:p>
        </w:tc>
      </w:tr>
      <w:tr w:rsidR="00CC40D1" w:rsidDel="006F2923" w14:paraId="2F7F68C5" w14:textId="01CF5B21" w:rsidTr="00E314F2">
        <w:trPr>
          <w:del w:id="2787" w:author="Debbie Houldsworth" w:date="2020-05-12T11:04:00Z"/>
          <w:trPrChange w:id="2788" w:author="Debbie Houldsworth" w:date="2020-05-12T16:43:00Z">
            <w:trPr>
              <w:gridAfter w:val="0"/>
            </w:trPr>
          </w:trPrChange>
        </w:trPr>
        <w:tc>
          <w:tcPr>
            <w:tcW w:w="3544" w:type="dxa"/>
            <w:tcPrChange w:id="2789" w:author="Debbie Houldsworth" w:date="2020-05-12T16:43:00Z">
              <w:tcPr>
                <w:tcW w:w="3544" w:type="dxa"/>
                <w:gridSpan w:val="2"/>
              </w:tcPr>
            </w:tcPrChange>
          </w:tcPr>
          <w:p w14:paraId="3B11003F" w14:textId="3F1FFB20" w:rsidR="00CC40D1" w:rsidDel="006F2923" w:rsidRDefault="00CC40D1" w:rsidP="00B73C6A">
            <w:pPr>
              <w:pStyle w:val="BodyText"/>
              <w:tabs>
                <w:tab w:val="left" w:pos="900"/>
              </w:tabs>
              <w:jc w:val="left"/>
              <w:rPr>
                <w:del w:id="2790" w:author="Debbie Houldsworth" w:date="2020-05-12T11:04:00Z"/>
                <w:b/>
              </w:rPr>
            </w:pPr>
            <w:del w:id="2791" w:author="Debbie Houldsworth" w:date="2020-05-07T09:50:00Z">
              <w:r w:rsidDel="002867E8">
                <w:rPr>
                  <w:b/>
                </w:rPr>
                <w:delText>“Unmetered Supplies Certificate”</w:delText>
              </w:r>
            </w:del>
          </w:p>
        </w:tc>
        <w:tc>
          <w:tcPr>
            <w:tcW w:w="5353" w:type="dxa"/>
            <w:gridSpan w:val="2"/>
            <w:vAlign w:val="center"/>
            <w:tcPrChange w:id="2792" w:author="Debbie Houldsworth" w:date="2020-05-12T16:43:00Z">
              <w:tcPr>
                <w:tcW w:w="5353" w:type="dxa"/>
                <w:gridSpan w:val="4"/>
              </w:tcPr>
            </w:tcPrChange>
          </w:tcPr>
          <w:p w14:paraId="164350CC" w14:textId="48F1DD9B" w:rsidR="00CC40D1" w:rsidDel="006F2923" w:rsidRDefault="00CC40D1">
            <w:pPr>
              <w:pStyle w:val="BodyText"/>
              <w:jc w:val="left"/>
              <w:rPr>
                <w:del w:id="2793" w:author="Debbie Houldsworth" w:date="2020-05-12T11:04:00Z"/>
              </w:rPr>
              <w:pPrChange w:id="2794" w:author="Debbie Houldsworth" w:date="2020-05-12T16:43:00Z">
                <w:pPr>
                  <w:pStyle w:val="BodyText"/>
                </w:pPr>
              </w:pPrChange>
            </w:pPr>
            <w:del w:id="2795" w:author="Debbie Houldsworth" w:date="2020-05-07T09:50:00Z">
              <w:r w:rsidDel="002867E8">
                <w:delText>means an Unmetered Supplies Certificate as issued under the Unmetered Supplies Procedure;</w:delText>
              </w:r>
            </w:del>
          </w:p>
        </w:tc>
      </w:tr>
      <w:tr w:rsidR="00CC40D1" w:rsidDel="006F2923" w14:paraId="1D794B71" w14:textId="15455EDD" w:rsidTr="00E314F2">
        <w:trPr>
          <w:del w:id="2796" w:author="Debbie Houldsworth" w:date="2020-05-12T11:04:00Z"/>
          <w:trPrChange w:id="2797" w:author="Debbie Houldsworth" w:date="2020-05-12T16:43:00Z">
            <w:trPr>
              <w:gridAfter w:val="0"/>
            </w:trPr>
          </w:trPrChange>
        </w:trPr>
        <w:tc>
          <w:tcPr>
            <w:tcW w:w="3544" w:type="dxa"/>
            <w:tcPrChange w:id="2798" w:author="Debbie Houldsworth" w:date="2020-05-12T16:43:00Z">
              <w:tcPr>
                <w:tcW w:w="3544" w:type="dxa"/>
                <w:gridSpan w:val="2"/>
              </w:tcPr>
            </w:tcPrChange>
          </w:tcPr>
          <w:p w14:paraId="45E30C0E" w14:textId="0AE7AFF9" w:rsidR="00CC40D1" w:rsidDel="006F2923" w:rsidRDefault="00CC40D1" w:rsidP="00B73C6A">
            <w:pPr>
              <w:pStyle w:val="BodyText"/>
              <w:tabs>
                <w:tab w:val="left" w:pos="900"/>
              </w:tabs>
              <w:jc w:val="left"/>
              <w:rPr>
                <w:del w:id="2799" w:author="Debbie Houldsworth" w:date="2020-05-12T11:04:00Z"/>
                <w:b/>
              </w:rPr>
            </w:pPr>
            <w:del w:id="2800" w:author="Debbie Houldsworth" w:date="2020-05-07T09:50:00Z">
              <w:r w:rsidDel="002867E8">
                <w:rPr>
                  <w:b/>
                </w:rPr>
                <w:delText>“Unmetered Supplies Procedure”</w:delText>
              </w:r>
            </w:del>
          </w:p>
        </w:tc>
        <w:tc>
          <w:tcPr>
            <w:tcW w:w="5353" w:type="dxa"/>
            <w:gridSpan w:val="2"/>
            <w:vAlign w:val="center"/>
            <w:tcPrChange w:id="2801" w:author="Debbie Houldsworth" w:date="2020-05-12T16:43:00Z">
              <w:tcPr>
                <w:tcW w:w="5353" w:type="dxa"/>
                <w:gridSpan w:val="4"/>
              </w:tcPr>
            </w:tcPrChange>
          </w:tcPr>
          <w:p w14:paraId="325261A8" w14:textId="755692A9" w:rsidR="00CC40D1" w:rsidDel="006F2923" w:rsidRDefault="00CC40D1">
            <w:pPr>
              <w:pStyle w:val="BodyText"/>
              <w:ind w:left="34"/>
              <w:jc w:val="left"/>
              <w:rPr>
                <w:del w:id="2802" w:author="Debbie Houldsworth" w:date="2020-05-12T11:04:00Z"/>
              </w:rPr>
              <w:pPrChange w:id="2803" w:author="Debbie Houldsworth" w:date="2020-05-12T16:43:00Z">
                <w:pPr>
                  <w:pStyle w:val="BodyText"/>
                  <w:ind w:left="34"/>
                </w:pPr>
              </w:pPrChange>
            </w:pPr>
            <w:del w:id="2804" w:author="Debbie Houldsworth" w:date="2020-05-07T09:50:00Z">
              <w:r w:rsidDel="002867E8">
                <w:delText>means Section S8 of the Balancing and Settlement Code;</w:delText>
              </w:r>
            </w:del>
          </w:p>
        </w:tc>
      </w:tr>
      <w:tr w:rsidR="00CC40D1" w:rsidDel="006F2923" w14:paraId="587A6B6F" w14:textId="5D9CCD15" w:rsidTr="00E314F2">
        <w:trPr>
          <w:del w:id="2805" w:author="Debbie Houldsworth" w:date="2020-05-12T11:04:00Z"/>
          <w:trPrChange w:id="2806" w:author="Debbie Houldsworth" w:date="2020-05-12T16:43:00Z">
            <w:trPr>
              <w:gridAfter w:val="0"/>
            </w:trPr>
          </w:trPrChange>
        </w:trPr>
        <w:tc>
          <w:tcPr>
            <w:tcW w:w="3544" w:type="dxa"/>
            <w:tcPrChange w:id="2807" w:author="Debbie Houldsworth" w:date="2020-05-12T16:43:00Z">
              <w:tcPr>
                <w:tcW w:w="3544" w:type="dxa"/>
                <w:gridSpan w:val="2"/>
              </w:tcPr>
            </w:tcPrChange>
          </w:tcPr>
          <w:p w14:paraId="514FE69F" w14:textId="21550A32" w:rsidR="00CC40D1" w:rsidDel="006F2923" w:rsidRDefault="00CC40D1" w:rsidP="00B73C6A">
            <w:pPr>
              <w:pStyle w:val="BodyText"/>
              <w:tabs>
                <w:tab w:val="left" w:pos="900"/>
              </w:tabs>
              <w:jc w:val="left"/>
              <w:rPr>
                <w:del w:id="2808" w:author="Debbie Houldsworth" w:date="2020-05-12T11:04:00Z"/>
                <w:b/>
              </w:rPr>
            </w:pPr>
            <w:del w:id="2809" w:author="Debbie Houldsworth" w:date="2020-05-07T09:51:00Z">
              <w:r w:rsidDel="00B4512A">
                <w:rPr>
                  <w:b/>
                </w:rPr>
                <w:delText>“Updates”</w:delText>
              </w:r>
            </w:del>
          </w:p>
        </w:tc>
        <w:tc>
          <w:tcPr>
            <w:tcW w:w="5353" w:type="dxa"/>
            <w:gridSpan w:val="2"/>
            <w:vAlign w:val="center"/>
            <w:tcPrChange w:id="2810" w:author="Debbie Houldsworth" w:date="2020-05-12T16:43:00Z">
              <w:tcPr>
                <w:tcW w:w="5353" w:type="dxa"/>
                <w:gridSpan w:val="4"/>
              </w:tcPr>
            </w:tcPrChange>
          </w:tcPr>
          <w:p w14:paraId="014F40ED" w14:textId="5674E5B2" w:rsidR="00CC40D1" w:rsidDel="006F2923" w:rsidRDefault="00CC40D1">
            <w:pPr>
              <w:pStyle w:val="BodyText"/>
              <w:jc w:val="left"/>
              <w:rPr>
                <w:del w:id="2811" w:author="Debbie Houldsworth" w:date="2020-05-12T11:04:00Z"/>
              </w:rPr>
              <w:pPrChange w:id="2812" w:author="Debbie Houldsworth" w:date="2020-05-12T16:43:00Z">
                <w:pPr>
                  <w:pStyle w:val="BodyText"/>
                </w:pPr>
              </w:pPrChange>
            </w:pPr>
            <w:del w:id="2813" w:author="Debbie Houldsworth" w:date="2020-05-07T09:51:00Z">
              <w:r w:rsidDel="00B4512A">
                <w:delText>means the new version of this Agreement or MRA Products as distributed from time to time;</w:delText>
              </w:r>
            </w:del>
          </w:p>
        </w:tc>
      </w:tr>
      <w:tr w:rsidR="00CC40D1" w14:paraId="1B9274D7" w14:textId="77777777" w:rsidTr="00E314F2">
        <w:trPr>
          <w:trPrChange w:id="2814" w:author="Debbie Houldsworth" w:date="2020-05-12T16:43:00Z">
            <w:trPr>
              <w:gridAfter w:val="0"/>
            </w:trPr>
          </w:trPrChange>
        </w:trPr>
        <w:tc>
          <w:tcPr>
            <w:tcW w:w="3544" w:type="dxa"/>
            <w:tcPrChange w:id="2815" w:author="Debbie Houldsworth" w:date="2020-05-12T16:43:00Z">
              <w:tcPr>
                <w:tcW w:w="3544" w:type="dxa"/>
                <w:gridSpan w:val="2"/>
              </w:tcPr>
            </w:tcPrChange>
          </w:tcPr>
          <w:p w14:paraId="6B786906" w14:textId="77777777" w:rsidR="00CC40D1" w:rsidRDefault="00CC40D1" w:rsidP="00E314F2">
            <w:pPr>
              <w:pStyle w:val="BodyText"/>
              <w:tabs>
                <w:tab w:val="left" w:pos="900"/>
              </w:tabs>
              <w:jc w:val="left"/>
              <w:rPr>
                <w:b/>
              </w:rPr>
            </w:pPr>
            <w:r>
              <w:rPr>
                <w:b/>
              </w:rPr>
              <w:t>“Use of System Agreement”</w:t>
            </w:r>
          </w:p>
        </w:tc>
        <w:tc>
          <w:tcPr>
            <w:tcW w:w="5353" w:type="dxa"/>
            <w:gridSpan w:val="2"/>
            <w:vAlign w:val="center"/>
            <w:tcPrChange w:id="2816" w:author="Debbie Houldsworth" w:date="2020-05-12T16:43:00Z">
              <w:tcPr>
                <w:tcW w:w="5353" w:type="dxa"/>
                <w:gridSpan w:val="4"/>
              </w:tcPr>
            </w:tcPrChange>
          </w:tcPr>
          <w:p w14:paraId="0561FF79" w14:textId="539041FC" w:rsidR="00CC40D1" w:rsidRDefault="00CC40D1">
            <w:pPr>
              <w:pStyle w:val="BodyText"/>
              <w:jc w:val="left"/>
              <w:pPrChange w:id="2817" w:author="Debbie Houldsworth" w:date="2020-05-12T16:43:00Z">
                <w:pPr>
                  <w:pStyle w:val="BodyText"/>
                  <w:framePr w:hSpace="181" w:wrap="around" w:hAnchor="text" w:xAlign="center" w:yAlign="center"/>
                  <w:suppressOverlap/>
                </w:pPr>
              </w:pPrChange>
            </w:pPr>
            <w:r>
              <w:t>means the agreement of that name between a Distribution Business and a Supplier pursuant to which the Distribution Business agrees to distribute electricity to the Customers of the</w:t>
            </w:r>
            <w:del w:id="2818" w:author="Debbie Houldsworth" w:date="2020-05-12T16:42:00Z">
              <w:r w:rsidDel="00E314F2">
                <w:delText xml:space="preserve"> </w:delText>
              </w:r>
            </w:del>
            <w:r>
              <w:t xml:space="preserve"> Supplier through its Distribution System;</w:t>
            </w:r>
          </w:p>
        </w:tc>
      </w:tr>
      <w:tr w:rsidR="00CC40D1" w:rsidDel="006F2923" w14:paraId="274E440A" w14:textId="5B03A383" w:rsidTr="00E314F2">
        <w:trPr>
          <w:del w:id="2819" w:author="Debbie Houldsworth" w:date="2020-05-12T11:04:00Z"/>
          <w:trPrChange w:id="2820" w:author="Debbie Houldsworth" w:date="2020-05-12T16:43:00Z">
            <w:trPr>
              <w:gridAfter w:val="0"/>
            </w:trPr>
          </w:trPrChange>
        </w:trPr>
        <w:tc>
          <w:tcPr>
            <w:tcW w:w="3544" w:type="dxa"/>
            <w:tcPrChange w:id="2821" w:author="Debbie Houldsworth" w:date="2020-05-12T16:43:00Z">
              <w:tcPr>
                <w:tcW w:w="3544" w:type="dxa"/>
                <w:gridSpan w:val="2"/>
              </w:tcPr>
            </w:tcPrChange>
          </w:tcPr>
          <w:p w14:paraId="5C991234" w14:textId="0F4A1777" w:rsidR="00CC40D1" w:rsidDel="006F2923" w:rsidRDefault="00CC40D1" w:rsidP="008F7D5A">
            <w:pPr>
              <w:pStyle w:val="BodyText"/>
              <w:tabs>
                <w:tab w:val="left" w:pos="900"/>
              </w:tabs>
              <w:jc w:val="left"/>
              <w:rPr>
                <w:del w:id="2822" w:author="Debbie Houldsworth" w:date="2020-05-12T11:04:00Z"/>
                <w:b/>
              </w:rPr>
            </w:pPr>
            <w:del w:id="2823" w:author="Debbie Houldsworth" w:date="2020-05-07T09:38:00Z">
              <w:r w:rsidDel="007C3463">
                <w:rPr>
                  <w:b/>
                </w:rPr>
                <w:delText>“User File Design Specification”</w:delText>
              </w:r>
            </w:del>
          </w:p>
        </w:tc>
        <w:tc>
          <w:tcPr>
            <w:tcW w:w="5353" w:type="dxa"/>
            <w:gridSpan w:val="2"/>
            <w:vAlign w:val="center"/>
            <w:tcPrChange w:id="2824" w:author="Debbie Houldsworth" w:date="2020-05-12T16:43:00Z">
              <w:tcPr>
                <w:tcW w:w="5353" w:type="dxa"/>
                <w:gridSpan w:val="4"/>
              </w:tcPr>
            </w:tcPrChange>
          </w:tcPr>
          <w:p w14:paraId="775C3445" w14:textId="2872E68E" w:rsidR="00CC40D1" w:rsidDel="006F2923" w:rsidRDefault="00CC40D1">
            <w:pPr>
              <w:pStyle w:val="BodyText"/>
              <w:jc w:val="left"/>
              <w:rPr>
                <w:del w:id="2825" w:author="Debbie Houldsworth" w:date="2020-05-12T11:04:00Z"/>
              </w:rPr>
              <w:pPrChange w:id="2826" w:author="Debbie Houldsworth" w:date="2020-05-12T16:43:00Z">
                <w:pPr>
                  <w:pStyle w:val="BodyText"/>
                </w:pPr>
              </w:pPrChange>
            </w:pPr>
            <w:del w:id="2827" w:author="Debbie Houldsworth" w:date="2020-05-07T09:38:00Z">
              <w:r w:rsidDel="007C3463">
                <w:delText>has the meaning given to that term in the Data Transfer Catalogue;</w:delText>
              </w:r>
            </w:del>
          </w:p>
        </w:tc>
      </w:tr>
      <w:tr w:rsidR="00CC40D1" w:rsidDel="006F2923" w14:paraId="50C1F3AC" w14:textId="24BE007E" w:rsidTr="00E314F2">
        <w:trPr>
          <w:del w:id="2828" w:author="Debbie Houldsworth" w:date="2020-05-12T11:04:00Z"/>
          <w:trPrChange w:id="2829" w:author="Debbie Houldsworth" w:date="2020-05-12T16:43:00Z">
            <w:trPr>
              <w:gridAfter w:val="0"/>
            </w:trPr>
          </w:trPrChange>
        </w:trPr>
        <w:tc>
          <w:tcPr>
            <w:tcW w:w="3544" w:type="dxa"/>
            <w:tcPrChange w:id="2830" w:author="Debbie Houldsworth" w:date="2020-05-12T16:43:00Z">
              <w:tcPr>
                <w:tcW w:w="3544" w:type="dxa"/>
                <w:gridSpan w:val="2"/>
              </w:tcPr>
            </w:tcPrChange>
          </w:tcPr>
          <w:p w14:paraId="0094E89C" w14:textId="35A4AED5" w:rsidR="00CC40D1" w:rsidDel="006F2923" w:rsidRDefault="00CC40D1" w:rsidP="00B73C6A">
            <w:pPr>
              <w:pStyle w:val="BodyText"/>
              <w:tabs>
                <w:tab w:val="left" w:pos="900"/>
              </w:tabs>
              <w:jc w:val="left"/>
              <w:rPr>
                <w:del w:id="2831" w:author="Debbie Houldsworth" w:date="2020-05-12T11:04:00Z"/>
                <w:b/>
              </w:rPr>
            </w:pPr>
            <w:del w:id="2832" w:author="Debbie Houldsworth" w:date="2020-05-07T09:38:00Z">
              <w:r w:rsidDel="007C3463">
                <w:rPr>
                  <w:b/>
                </w:rPr>
                <w:delText>“Valid Application for Registration”</w:delText>
              </w:r>
            </w:del>
          </w:p>
        </w:tc>
        <w:tc>
          <w:tcPr>
            <w:tcW w:w="5353" w:type="dxa"/>
            <w:gridSpan w:val="2"/>
            <w:vAlign w:val="center"/>
            <w:tcPrChange w:id="2833" w:author="Debbie Houldsworth" w:date="2020-05-12T16:43:00Z">
              <w:tcPr>
                <w:tcW w:w="5353" w:type="dxa"/>
                <w:gridSpan w:val="4"/>
              </w:tcPr>
            </w:tcPrChange>
          </w:tcPr>
          <w:p w14:paraId="6BAC6C41" w14:textId="09D3FDD8" w:rsidR="00CC40D1" w:rsidDel="006F2923" w:rsidRDefault="00CC40D1">
            <w:pPr>
              <w:pStyle w:val="BodyText"/>
              <w:jc w:val="left"/>
              <w:rPr>
                <w:del w:id="2834" w:author="Debbie Houldsworth" w:date="2020-05-12T11:04:00Z"/>
              </w:rPr>
              <w:pPrChange w:id="2835" w:author="Debbie Houldsworth" w:date="2020-05-12T16:43:00Z">
                <w:pPr>
                  <w:pStyle w:val="BodyText"/>
                </w:pPr>
              </w:pPrChange>
            </w:pPr>
            <w:del w:id="2836" w:author="Debbie Houldsworth" w:date="2020-05-07T09:38:00Z">
              <w:r w:rsidDel="007C3463">
                <w:delText xml:space="preserve">has the meaning given to that term in Clause 15.5 </w:delText>
              </w:r>
              <w:r w:rsidDel="007C3463">
                <w:rPr>
                  <w:bCs/>
                </w:rPr>
                <w:delText>or 20.2</w:delText>
              </w:r>
              <w:r w:rsidDel="007C3463">
                <w:delText>, as appropriate;</w:delText>
              </w:r>
            </w:del>
          </w:p>
        </w:tc>
      </w:tr>
      <w:tr w:rsidR="00CC40D1" w:rsidDel="006F2923" w14:paraId="5E95D11B" w14:textId="1B756155" w:rsidTr="00E314F2">
        <w:trPr>
          <w:del w:id="2837" w:author="Debbie Houldsworth" w:date="2020-05-12T11:04:00Z"/>
          <w:trPrChange w:id="2838" w:author="Debbie Houldsworth" w:date="2020-05-12T16:43:00Z">
            <w:trPr>
              <w:gridAfter w:val="0"/>
            </w:trPr>
          </w:trPrChange>
        </w:trPr>
        <w:tc>
          <w:tcPr>
            <w:tcW w:w="3544" w:type="dxa"/>
            <w:tcPrChange w:id="2839" w:author="Debbie Houldsworth" w:date="2020-05-12T16:43:00Z">
              <w:tcPr>
                <w:tcW w:w="3544" w:type="dxa"/>
                <w:gridSpan w:val="2"/>
              </w:tcPr>
            </w:tcPrChange>
          </w:tcPr>
          <w:p w14:paraId="3BADEED1" w14:textId="28259E04" w:rsidR="00CC40D1" w:rsidDel="006F2923" w:rsidRDefault="00CC40D1" w:rsidP="00B73C6A">
            <w:pPr>
              <w:pStyle w:val="BodyText"/>
              <w:tabs>
                <w:tab w:val="left" w:pos="900"/>
              </w:tabs>
              <w:jc w:val="left"/>
              <w:rPr>
                <w:del w:id="2840" w:author="Debbie Houldsworth" w:date="2020-05-12T11:04:00Z"/>
                <w:b/>
              </w:rPr>
            </w:pPr>
            <w:del w:id="2841" w:author="Debbie Houldsworth" w:date="2020-05-07T09:38:00Z">
              <w:r w:rsidDel="007C3463">
                <w:rPr>
                  <w:b/>
                </w:rPr>
                <w:delText>“Valid Notice of Objection”</w:delText>
              </w:r>
            </w:del>
          </w:p>
        </w:tc>
        <w:tc>
          <w:tcPr>
            <w:tcW w:w="5353" w:type="dxa"/>
            <w:gridSpan w:val="2"/>
            <w:vAlign w:val="center"/>
            <w:tcPrChange w:id="2842" w:author="Debbie Houldsworth" w:date="2020-05-12T16:43:00Z">
              <w:tcPr>
                <w:tcW w:w="5353" w:type="dxa"/>
                <w:gridSpan w:val="4"/>
              </w:tcPr>
            </w:tcPrChange>
          </w:tcPr>
          <w:p w14:paraId="1AAF9FE5" w14:textId="462BDACA" w:rsidR="00CC40D1" w:rsidDel="006F2923" w:rsidRDefault="00CC40D1">
            <w:pPr>
              <w:pStyle w:val="BodyText"/>
              <w:jc w:val="left"/>
              <w:rPr>
                <w:del w:id="2843" w:author="Debbie Houldsworth" w:date="2020-05-12T11:04:00Z"/>
              </w:rPr>
              <w:pPrChange w:id="2844" w:author="Debbie Houldsworth" w:date="2020-05-12T16:43:00Z">
                <w:pPr>
                  <w:pStyle w:val="BodyText"/>
                </w:pPr>
              </w:pPrChange>
            </w:pPr>
            <w:del w:id="2845" w:author="Debbie Houldsworth" w:date="2020-05-07T09:38:00Z">
              <w:r w:rsidDel="007C3463">
                <w:delText>has the meaning given to that term in Clause  16.3;</w:delText>
              </w:r>
            </w:del>
          </w:p>
        </w:tc>
      </w:tr>
      <w:tr w:rsidR="00CC40D1" w14:paraId="6898337D" w14:textId="77777777" w:rsidTr="00E314F2">
        <w:trPr>
          <w:trPrChange w:id="2846" w:author="Debbie Houldsworth" w:date="2020-05-12T16:43:00Z">
            <w:trPr>
              <w:gridAfter w:val="0"/>
            </w:trPr>
          </w:trPrChange>
        </w:trPr>
        <w:tc>
          <w:tcPr>
            <w:tcW w:w="3544" w:type="dxa"/>
            <w:tcPrChange w:id="2847" w:author="Debbie Houldsworth" w:date="2020-05-12T16:43:00Z">
              <w:tcPr>
                <w:tcW w:w="3544" w:type="dxa"/>
                <w:gridSpan w:val="2"/>
              </w:tcPr>
            </w:tcPrChange>
          </w:tcPr>
          <w:p w14:paraId="3483EC80" w14:textId="77777777" w:rsidR="00CC40D1" w:rsidRDefault="00CC40D1" w:rsidP="00E314F2">
            <w:pPr>
              <w:pStyle w:val="BodyText"/>
              <w:tabs>
                <w:tab w:val="left" w:pos="900"/>
              </w:tabs>
              <w:jc w:val="left"/>
              <w:rPr>
                <w:b/>
              </w:rPr>
            </w:pPr>
            <w:r>
              <w:rPr>
                <w:b/>
              </w:rPr>
              <w:t>“Variation”</w:t>
            </w:r>
          </w:p>
        </w:tc>
        <w:tc>
          <w:tcPr>
            <w:tcW w:w="5353" w:type="dxa"/>
            <w:gridSpan w:val="2"/>
            <w:vAlign w:val="center"/>
            <w:tcPrChange w:id="2848" w:author="Debbie Houldsworth" w:date="2020-05-12T16:43:00Z">
              <w:tcPr>
                <w:tcW w:w="5353" w:type="dxa"/>
                <w:gridSpan w:val="4"/>
              </w:tcPr>
            </w:tcPrChange>
          </w:tcPr>
          <w:p w14:paraId="4414AF5C" w14:textId="77777777" w:rsidR="00CC40D1" w:rsidRDefault="00CC40D1">
            <w:pPr>
              <w:pStyle w:val="BodyText"/>
              <w:jc w:val="left"/>
              <w:pPrChange w:id="2849" w:author="Debbie Houldsworth" w:date="2020-05-12T16:43:00Z">
                <w:pPr>
                  <w:pStyle w:val="BodyText"/>
                  <w:framePr w:hSpace="181" w:wrap="around" w:hAnchor="text" w:xAlign="center" w:yAlign="center"/>
                  <w:suppressOverlap/>
                </w:pPr>
              </w:pPrChange>
            </w:pPr>
            <w:r>
              <w:t xml:space="preserve">means amend, change, novate, vary, waive or supplement or the giving of any waiver, release or consent having the same commercial effect (and </w:t>
            </w:r>
            <w:r>
              <w:rPr>
                <w:b/>
                <w:bCs/>
              </w:rPr>
              <w:t>“Varied”</w:t>
            </w:r>
            <w:r>
              <w:t xml:space="preserve"> shall be construed accordingly);</w:t>
            </w:r>
          </w:p>
        </w:tc>
      </w:tr>
      <w:tr w:rsidR="00CC40D1" w14:paraId="2EBC0B68" w14:textId="77777777" w:rsidTr="00E314F2">
        <w:trPr>
          <w:trPrChange w:id="2850" w:author="Debbie Houldsworth" w:date="2020-05-12T16:43:00Z">
            <w:trPr>
              <w:gridAfter w:val="0"/>
            </w:trPr>
          </w:trPrChange>
        </w:trPr>
        <w:tc>
          <w:tcPr>
            <w:tcW w:w="3544" w:type="dxa"/>
            <w:tcPrChange w:id="2851" w:author="Debbie Houldsworth" w:date="2020-05-12T16:43:00Z">
              <w:tcPr>
                <w:tcW w:w="3544" w:type="dxa"/>
                <w:gridSpan w:val="2"/>
              </w:tcPr>
            </w:tcPrChange>
          </w:tcPr>
          <w:p w14:paraId="31FC1ECC" w14:textId="77777777" w:rsidR="00CC40D1" w:rsidRDefault="00CC40D1" w:rsidP="008F7D5A">
            <w:pPr>
              <w:pStyle w:val="BodyText"/>
              <w:tabs>
                <w:tab w:val="left" w:pos="900"/>
              </w:tabs>
              <w:jc w:val="left"/>
              <w:rPr>
                <w:b/>
              </w:rPr>
            </w:pPr>
            <w:r>
              <w:rPr>
                <w:b/>
              </w:rPr>
              <w:t>“VAT”</w:t>
            </w:r>
          </w:p>
        </w:tc>
        <w:tc>
          <w:tcPr>
            <w:tcW w:w="5353" w:type="dxa"/>
            <w:gridSpan w:val="2"/>
            <w:vAlign w:val="center"/>
            <w:tcPrChange w:id="2852" w:author="Debbie Houldsworth" w:date="2020-05-12T16:43:00Z">
              <w:tcPr>
                <w:tcW w:w="5353" w:type="dxa"/>
                <w:gridSpan w:val="4"/>
              </w:tcPr>
            </w:tcPrChange>
          </w:tcPr>
          <w:p w14:paraId="30365087" w14:textId="77777777" w:rsidR="00CC40D1" w:rsidRDefault="00CC40D1">
            <w:pPr>
              <w:pStyle w:val="BodyText"/>
              <w:jc w:val="left"/>
              <w:pPrChange w:id="2853" w:author="Debbie Houldsworth" w:date="2020-05-12T16:43:00Z">
                <w:pPr>
                  <w:pStyle w:val="BodyText"/>
                  <w:framePr w:hSpace="181" w:wrap="around" w:hAnchor="text" w:xAlign="center" w:yAlign="center"/>
                  <w:suppressOverlap/>
                </w:pPr>
              </w:pPrChange>
            </w:pPr>
            <w:r>
              <w:t>has the meaning given to that term in the Value Added Tax Act 1994 and any tax of a similar nature which may be substituted for or levied in addition to it;</w:t>
            </w:r>
          </w:p>
        </w:tc>
      </w:tr>
      <w:tr w:rsidR="00CC40D1" w:rsidDel="006F2923" w14:paraId="5995FF26" w14:textId="5B91A9D7" w:rsidTr="00E314F2">
        <w:trPr>
          <w:del w:id="2854" w:author="Debbie Houldsworth" w:date="2020-05-12T11:05:00Z"/>
          <w:trPrChange w:id="2855" w:author="Debbie Houldsworth" w:date="2020-05-12T16:43:00Z">
            <w:trPr>
              <w:gridAfter w:val="0"/>
            </w:trPr>
          </w:trPrChange>
        </w:trPr>
        <w:tc>
          <w:tcPr>
            <w:tcW w:w="3544" w:type="dxa"/>
            <w:tcPrChange w:id="2856" w:author="Debbie Houldsworth" w:date="2020-05-12T16:43:00Z">
              <w:tcPr>
                <w:tcW w:w="3544" w:type="dxa"/>
                <w:gridSpan w:val="2"/>
              </w:tcPr>
            </w:tcPrChange>
          </w:tcPr>
          <w:p w14:paraId="7F0E6FBE" w14:textId="557326B5" w:rsidR="00CC40D1" w:rsidDel="006F2923" w:rsidRDefault="00CC40D1" w:rsidP="008F7D5A">
            <w:pPr>
              <w:pStyle w:val="BodyText"/>
              <w:tabs>
                <w:tab w:val="left" w:pos="900"/>
              </w:tabs>
              <w:jc w:val="left"/>
              <w:rPr>
                <w:del w:id="2857" w:author="Debbie Houldsworth" w:date="2020-05-12T11:05:00Z"/>
                <w:b/>
              </w:rPr>
            </w:pPr>
            <w:del w:id="2858" w:author="Debbie Houldsworth" w:date="2020-05-07T09:36:00Z">
              <w:r w:rsidDel="00002C2F">
                <w:rPr>
                  <w:b/>
                </w:rPr>
                <w:delText>“Weighted Votes</w:delText>
              </w:r>
            </w:del>
            <w:del w:id="2859" w:author="Debbie Houldsworth" w:date="2020-05-07T09:37:00Z">
              <w:r w:rsidDel="009400AC">
                <w:rPr>
                  <w:b/>
                </w:rPr>
                <w:delText>”</w:delText>
              </w:r>
            </w:del>
          </w:p>
        </w:tc>
        <w:tc>
          <w:tcPr>
            <w:tcW w:w="5353" w:type="dxa"/>
            <w:gridSpan w:val="2"/>
            <w:vAlign w:val="center"/>
            <w:tcPrChange w:id="2860" w:author="Debbie Houldsworth" w:date="2020-05-12T16:43:00Z">
              <w:tcPr>
                <w:tcW w:w="5353" w:type="dxa"/>
                <w:gridSpan w:val="4"/>
              </w:tcPr>
            </w:tcPrChange>
          </w:tcPr>
          <w:p w14:paraId="67E1B97E" w14:textId="3DA0C426" w:rsidR="00CC40D1" w:rsidDel="006F2923" w:rsidRDefault="00CC40D1">
            <w:pPr>
              <w:pStyle w:val="BodyText"/>
              <w:jc w:val="left"/>
              <w:rPr>
                <w:del w:id="2861" w:author="Debbie Houldsworth" w:date="2020-05-12T11:05:00Z"/>
              </w:rPr>
              <w:pPrChange w:id="2862" w:author="Debbie Houldsworth" w:date="2020-05-12T16:43:00Z">
                <w:pPr>
                  <w:pStyle w:val="BodyText"/>
                </w:pPr>
              </w:pPrChange>
            </w:pPr>
            <w:del w:id="2863" w:author="Debbie Houldsworth" w:date="2020-05-07T09:36:00Z">
              <w:r w:rsidDel="00002C2F">
                <w:delText>in the case of a Supplier, has the meaning given to that term in Clause  6.7; or in the case of a Distribution Business has the meaning given to that term in Clause 6.11 or 6.12 as appropriate;  and</w:delText>
              </w:r>
            </w:del>
          </w:p>
        </w:tc>
      </w:tr>
      <w:tr w:rsidR="00CC40D1" w14:paraId="67515E00" w14:textId="77777777" w:rsidTr="00E314F2">
        <w:trPr>
          <w:trPrChange w:id="2864" w:author="Debbie Houldsworth" w:date="2020-05-12T16:43:00Z">
            <w:trPr>
              <w:gridAfter w:val="0"/>
            </w:trPr>
          </w:trPrChange>
        </w:trPr>
        <w:tc>
          <w:tcPr>
            <w:tcW w:w="3544" w:type="dxa"/>
            <w:tcPrChange w:id="2865" w:author="Debbie Houldsworth" w:date="2020-05-12T16:43:00Z">
              <w:tcPr>
                <w:tcW w:w="3544" w:type="dxa"/>
                <w:gridSpan w:val="2"/>
              </w:tcPr>
            </w:tcPrChange>
          </w:tcPr>
          <w:p w14:paraId="6A6A2F9E" w14:textId="77777777" w:rsidR="00CC40D1" w:rsidRDefault="00CC40D1" w:rsidP="00E314F2">
            <w:pPr>
              <w:pStyle w:val="BodyText"/>
              <w:tabs>
                <w:tab w:val="left" w:pos="900"/>
              </w:tabs>
              <w:jc w:val="left"/>
              <w:rPr>
                <w:b/>
              </w:rPr>
            </w:pPr>
            <w:r>
              <w:rPr>
                <w:b/>
              </w:rPr>
              <w:t>“Working Day”</w:t>
            </w:r>
          </w:p>
        </w:tc>
        <w:tc>
          <w:tcPr>
            <w:tcW w:w="5353" w:type="dxa"/>
            <w:gridSpan w:val="2"/>
            <w:vAlign w:val="center"/>
            <w:tcPrChange w:id="2866" w:author="Debbie Houldsworth" w:date="2020-05-12T16:43:00Z">
              <w:tcPr>
                <w:tcW w:w="5353" w:type="dxa"/>
                <w:gridSpan w:val="4"/>
              </w:tcPr>
            </w:tcPrChange>
          </w:tcPr>
          <w:p w14:paraId="06B19FF0" w14:textId="77777777" w:rsidR="00CC40D1" w:rsidRDefault="00CC40D1">
            <w:pPr>
              <w:pStyle w:val="BodyText"/>
              <w:jc w:val="left"/>
              <w:pPrChange w:id="2867" w:author="Debbie Houldsworth" w:date="2020-05-12T16:43:00Z">
                <w:pPr>
                  <w:pStyle w:val="BodyText"/>
                  <w:framePr w:hSpace="181" w:wrap="around" w:hAnchor="text" w:xAlign="center" w:yAlign="center"/>
                  <w:suppressOverlap/>
                </w:pPr>
              </w:pPrChange>
            </w:pPr>
            <w:r>
              <w:t>has the meaning given to that term in Section 64 of the Act for England and Wales.</w:t>
            </w:r>
          </w:p>
        </w:tc>
      </w:tr>
    </w:tbl>
    <w:p w14:paraId="37901F76" w14:textId="77777777" w:rsidR="00FB7917" w:rsidRDefault="00FB7917">
      <w:pPr>
        <w:pStyle w:val="MRAL1Numbered"/>
        <w:numPr>
          <w:ilvl w:val="0"/>
          <w:numId w:val="0"/>
        </w:numPr>
      </w:pPr>
    </w:p>
    <w:p w14:paraId="2F13B634" w14:textId="77777777" w:rsidR="00FB7917" w:rsidRDefault="00FB7917" w:rsidP="006D1A48">
      <w:pPr>
        <w:pStyle w:val="MRAL1Numbered"/>
      </w:pPr>
      <w:r>
        <w:t>In this Agreement, unless the context requires otherwise, any reference to:</w:t>
      </w:r>
    </w:p>
    <w:p w14:paraId="2241B58B" w14:textId="77777777" w:rsidR="00FB7917" w:rsidRDefault="00FB7917">
      <w:pPr>
        <w:pStyle w:val="MRAL2Numbered"/>
      </w:pPr>
      <w:r>
        <w:t>a "person" includes a reference to an individual, body corporate, association or partnership;</w:t>
      </w:r>
    </w:p>
    <w:p w14:paraId="4DDE685E" w14:textId="77777777" w:rsidR="00FB7917" w:rsidRDefault="00FB7917">
      <w:pPr>
        <w:pStyle w:val="MRAL2Numbered"/>
      </w:pPr>
      <w:r>
        <w:t>the singular shall include the plural and vice versa;</w:t>
      </w:r>
    </w:p>
    <w:p w14:paraId="6856B3F0" w14:textId="77777777" w:rsidR="00FB7917" w:rsidRDefault="00FB7917">
      <w:pPr>
        <w:pStyle w:val="MRAL2Numbered"/>
      </w:pPr>
      <w:r>
        <w:t>this "Agreement" shall mean this agreement, the Schedules, Annexes and Appendices thereto;</w:t>
      </w:r>
    </w:p>
    <w:p w14:paraId="6141FD90" w14:textId="77777777" w:rsidR="00FB7917" w:rsidRDefault="00FB7917">
      <w:pPr>
        <w:pStyle w:val="MRAL2Numbered"/>
      </w:pPr>
      <w:r>
        <w:t>a Clause, Schedule or Part is a reference to a clause of or schedule to or part of this Agreement;</w:t>
      </w:r>
    </w:p>
    <w:p w14:paraId="3BA9756C" w14:textId="77777777" w:rsidR="00FB7917" w:rsidRDefault="00FB7917">
      <w:pPr>
        <w:pStyle w:val="MRAL2Numbered"/>
      </w:pPr>
      <w:r>
        <w:t>writing includes all methods of reproducing words in a legible and non-transitory form;</w:t>
      </w:r>
    </w:p>
    <w:p w14:paraId="6F0A9097" w14:textId="77777777" w:rsidR="00FB7917" w:rsidRDefault="00FB7917">
      <w:pPr>
        <w:pStyle w:val="MRAL2Numbered"/>
      </w:pPr>
      <w:r>
        <w:t>any statute or any other subordinate legislation, any other agreement or instrument shall be construed as a reference to that statute, subordinate legislation, other agreement or instrument as amended or re-enacted from time to time; and</w:t>
      </w:r>
    </w:p>
    <w:p w14:paraId="0359E154" w14:textId="77777777" w:rsidR="00FB7917" w:rsidRDefault="00FB7917">
      <w:pPr>
        <w:pStyle w:val="MRAL2Numbered"/>
      </w:pPr>
      <w:r>
        <w:t>references to the masculine gender include the feminine gender.</w:t>
      </w:r>
    </w:p>
    <w:p w14:paraId="2A25F95B" w14:textId="77777777" w:rsidR="00FB7917" w:rsidRDefault="00FB7917">
      <w:pPr>
        <w:pStyle w:val="MRAL1Numbered"/>
      </w:pPr>
      <w:r>
        <w:t>The headings in this Agreement are for the ease of reference only and shall not affect its interpretation.</w:t>
      </w:r>
    </w:p>
    <w:p w14:paraId="0DDBE77C" w14:textId="77777777" w:rsidR="00FB7917" w:rsidRDefault="00FB7917">
      <w:pPr>
        <w:pStyle w:val="MRAL1Numbered"/>
      </w:pPr>
      <w:r>
        <w:t>In this Agreement, references to "include" or "including" are to be construed without limitation to the generality of the preceding words.</w:t>
      </w:r>
    </w:p>
    <w:p w14:paraId="484C4834" w14:textId="4CCE12D7" w:rsidR="00FB7917" w:rsidDel="00503BCE" w:rsidRDefault="00FB7917">
      <w:pPr>
        <w:pStyle w:val="MRAL1Numbered"/>
        <w:rPr>
          <w:del w:id="2868" w:author="Debbie Houldsworth" w:date="2020-05-07T11:50:00Z"/>
        </w:rPr>
      </w:pPr>
      <w:del w:id="2869" w:author="Debbie Houldsworth" w:date="2020-05-06T11:05:00Z">
        <w:r w:rsidDel="00C80623">
          <w:delText>The parties acknowledge and agree that the BSC Agent holds the benefit of this Agreement as trustee and agent for the BSC Trading Parties and each of them</w:delText>
        </w:r>
      </w:del>
      <w:del w:id="2870" w:author="Debbie Houldsworth" w:date="2020-05-07T11:50:00Z">
        <w:r w:rsidDel="00503BCE">
          <w:delText>.</w:delText>
        </w:r>
        <w:bookmarkStart w:id="2871" w:name="_Toc40255105"/>
        <w:bookmarkEnd w:id="2871"/>
      </w:del>
    </w:p>
    <w:p w14:paraId="317AC9A9" w14:textId="0D234273" w:rsidR="00FB7917" w:rsidDel="00503BCE" w:rsidRDefault="00FB7917">
      <w:pPr>
        <w:pStyle w:val="MRAL1Numbered"/>
        <w:rPr>
          <w:del w:id="2872" w:author="Debbie Houldsworth" w:date="2020-05-07T11:50:00Z"/>
        </w:rPr>
      </w:pPr>
      <w:del w:id="2873" w:author="Debbie Houldsworth" w:date="2020-05-06T11:06:00Z">
        <w:r w:rsidDel="00C80623">
          <w:delText>The BSC Agent shall be entitled to act for any or all purposes of this Agreement through any person from time to time nominated in writing by the BSC Agent to MEC as the BSC Agent's representative.  Where more than one person is so nominated, the capacity or field in which each nominated person is acting shall be notified to MEC.</w:delText>
        </w:r>
      </w:del>
      <w:bookmarkStart w:id="2874" w:name="_Toc40255106"/>
      <w:bookmarkEnd w:id="2874"/>
    </w:p>
    <w:p w14:paraId="4E9718E8" w14:textId="7AB70CDB" w:rsidR="00FB7917" w:rsidDel="00503BCE" w:rsidRDefault="00FB7917">
      <w:pPr>
        <w:pStyle w:val="MRAL1Numbered"/>
        <w:rPr>
          <w:del w:id="2875" w:author="Debbie Houldsworth" w:date="2020-05-07T11:50:00Z"/>
        </w:rPr>
      </w:pPr>
      <w:del w:id="2876" w:author="Debbie Houldsworth" w:date="2020-05-06T11:06:00Z">
        <w:r w:rsidDel="00C80623">
          <w:delText>For the avoidance of doubt, nothing in this Agreement shall prejudice the rights of any Distribution Business or Supplier under Schedule 6 of the Act.</w:delText>
        </w:r>
      </w:del>
      <w:bookmarkStart w:id="2877" w:name="_Toc40255107"/>
      <w:bookmarkEnd w:id="2877"/>
    </w:p>
    <w:p w14:paraId="15A3652F" w14:textId="42A1F9F1" w:rsidR="00FB7917" w:rsidRDefault="00FB7917">
      <w:pPr>
        <w:pStyle w:val="MRAHeading2"/>
        <w:outlineLvl w:val="0"/>
        <w:rPr>
          <w:ins w:id="2878" w:author="Debbie Houldsworth" w:date="2020-05-12T16:20:00Z"/>
        </w:rPr>
        <w:pPrChange w:id="2879" w:author="Debbie Houldsworth" w:date="2020-05-13T08:00:00Z">
          <w:pPr>
            <w:pStyle w:val="MRAHeading2"/>
          </w:pPr>
        </w:pPrChange>
      </w:pPr>
      <w:bookmarkStart w:id="2880" w:name="_Toc399856995"/>
      <w:bookmarkStart w:id="2881" w:name="_Toc403360761"/>
      <w:bookmarkStart w:id="2882" w:name="_Toc403360839"/>
      <w:bookmarkStart w:id="2883" w:name="_Toc403360916"/>
      <w:bookmarkStart w:id="2884" w:name="_Toc403360972"/>
      <w:bookmarkStart w:id="2885" w:name="_Toc403361429"/>
      <w:bookmarkStart w:id="2886" w:name="_Toc403371503"/>
      <w:bookmarkStart w:id="2887" w:name="_Toc415033798"/>
      <w:bookmarkStart w:id="2888" w:name="_Toc416508884"/>
      <w:bookmarkStart w:id="2889" w:name="_Ref4483209"/>
      <w:bookmarkStart w:id="2890" w:name="_Toc18300506"/>
      <w:bookmarkStart w:id="2891" w:name="_Toc64264305"/>
      <w:bookmarkStart w:id="2892" w:name="_Toc40260823"/>
      <w:del w:id="2893" w:author="Jonathan Hawkins" w:date="2020-05-07T14:07:00Z">
        <w:r w:rsidDel="00622BB0">
          <w:delText>CONDITIONS PRECEDENT</w:delText>
        </w:r>
      </w:del>
      <w:bookmarkEnd w:id="2880"/>
      <w:bookmarkEnd w:id="2881"/>
      <w:bookmarkEnd w:id="2882"/>
      <w:bookmarkEnd w:id="2883"/>
      <w:bookmarkEnd w:id="2884"/>
      <w:bookmarkEnd w:id="2885"/>
      <w:bookmarkEnd w:id="2886"/>
      <w:bookmarkEnd w:id="2887"/>
      <w:bookmarkEnd w:id="2888"/>
      <w:bookmarkEnd w:id="2889"/>
      <w:bookmarkEnd w:id="2890"/>
      <w:bookmarkEnd w:id="2891"/>
      <w:ins w:id="2894" w:author="Jonathan Hawkins" w:date="2020-05-07T14:07:00Z">
        <w:r w:rsidR="00622BB0">
          <w:t>Not used</w:t>
        </w:r>
      </w:ins>
      <w:bookmarkEnd w:id="2892"/>
    </w:p>
    <w:p w14:paraId="5AFE5B3B" w14:textId="75CF7989" w:rsidR="00C30CBC" w:rsidDel="006D1A48" w:rsidRDefault="00C30CBC">
      <w:pPr>
        <w:pStyle w:val="MRAHeading2"/>
        <w:numPr>
          <w:ilvl w:val="0"/>
          <w:numId w:val="0"/>
        </w:numPr>
        <w:outlineLvl w:val="0"/>
        <w:rPr>
          <w:del w:id="2895" w:author="Debbie Houldsworth" w:date="2020-05-12T16:24:00Z"/>
        </w:rPr>
        <w:pPrChange w:id="2896" w:author="Debbie Houldsworth" w:date="2020-05-13T08:00:00Z">
          <w:pPr>
            <w:pStyle w:val="MRAHeading2"/>
          </w:pPr>
        </w:pPrChange>
      </w:pPr>
      <w:bookmarkStart w:id="2897" w:name="_Toc40255109"/>
      <w:bookmarkEnd w:id="2897"/>
    </w:p>
    <w:p w14:paraId="386D7AF1" w14:textId="54D569E0" w:rsidR="00FB7917" w:rsidDel="00622BB0" w:rsidRDefault="00FB7917">
      <w:pPr>
        <w:pStyle w:val="MRAL1Numbered"/>
        <w:numPr>
          <w:ilvl w:val="1"/>
          <w:numId w:val="16"/>
        </w:numPr>
        <w:outlineLvl w:val="0"/>
        <w:rPr>
          <w:del w:id="2898" w:author="Jonathan Hawkins" w:date="2020-05-07T14:07:00Z"/>
        </w:rPr>
        <w:pPrChange w:id="2899" w:author="Debbie Houldsworth" w:date="2020-05-13T08:00:00Z">
          <w:pPr>
            <w:pStyle w:val="MRAL1Numbered"/>
            <w:numPr>
              <w:numId w:val="16"/>
            </w:numPr>
          </w:pPr>
        </w:pPrChange>
      </w:pPr>
      <w:bookmarkStart w:id="2900" w:name="_Ref4483136"/>
      <w:bookmarkStart w:id="2901" w:name="_Toc40255933"/>
      <w:bookmarkStart w:id="2902" w:name="_Toc40256781"/>
      <w:bookmarkStart w:id="2903" w:name="_Toc40257605"/>
      <w:bookmarkStart w:id="2904" w:name="_Toc40258420"/>
      <w:bookmarkStart w:id="2905" w:name="_Toc40259229"/>
      <w:bookmarkStart w:id="2906" w:name="_Toc40260031"/>
      <w:bookmarkStart w:id="2907" w:name="_Toc40260824"/>
      <w:del w:id="2908" w:author="Jonathan Hawkins" w:date="2020-05-07T14:07:00Z">
        <w:r w:rsidDel="00622BB0">
          <w:delText>A Distribution Business shall not be obliged to provide Services until:</w:delText>
        </w:r>
        <w:bookmarkStart w:id="2909" w:name="_Toc40255110"/>
        <w:bookmarkEnd w:id="2900"/>
        <w:bookmarkEnd w:id="2901"/>
        <w:bookmarkEnd w:id="2902"/>
        <w:bookmarkEnd w:id="2903"/>
        <w:bookmarkEnd w:id="2904"/>
        <w:bookmarkEnd w:id="2905"/>
        <w:bookmarkEnd w:id="2906"/>
        <w:bookmarkEnd w:id="2907"/>
        <w:bookmarkEnd w:id="2909"/>
      </w:del>
    </w:p>
    <w:p w14:paraId="5B12323C" w14:textId="6135D0A6" w:rsidR="00FB7917" w:rsidDel="00622BB0" w:rsidRDefault="00FB7917">
      <w:pPr>
        <w:pStyle w:val="MRAL2Numbered"/>
        <w:outlineLvl w:val="0"/>
        <w:rPr>
          <w:del w:id="2910" w:author="Jonathan Hawkins" w:date="2020-05-07T14:07:00Z"/>
        </w:rPr>
        <w:pPrChange w:id="2911" w:author="Debbie Houldsworth" w:date="2020-05-13T08:00:00Z">
          <w:pPr>
            <w:pStyle w:val="MRAL2Numbered"/>
          </w:pPr>
        </w:pPrChange>
      </w:pPr>
      <w:bookmarkStart w:id="2912" w:name="_Toc40255934"/>
      <w:bookmarkStart w:id="2913" w:name="_Toc40256782"/>
      <w:bookmarkStart w:id="2914" w:name="_Toc40257606"/>
      <w:bookmarkStart w:id="2915" w:name="_Toc40258421"/>
      <w:bookmarkStart w:id="2916" w:name="_Toc40259230"/>
      <w:bookmarkStart w:id="2917" w:name="_Toc40260032"/>
      <w:bookmarkStart w:id="2918" w:name="_Toc40260825"/>
      <w:del w:id="2919" w:author="Jonathan Hawkins" w:date="2020-05-07T14:07:00Z">
        <w:r w:rsidDel="00622BB0">
          <w:delText>it has become Qualified to provide MPAS;</w:delText>
        </w:r>
        <w:bookmarkStart w:id="2920" w:name="_Toc40255111"/>
        <w:bookmarkEnd w:id="2912"/>
        <w:bookmarkEnd w:id="2913"/>
        <w:bookmarkEnd w:id="2914"/>
        <w:bookmarkEnd w:id="2915"/>
        <w:bookmarkEnd w:id="2916"/>
        <w:bookmarkEnd w:id="2917"/>
        <w:bookmarkEnd w:id="2918"/>
        <w:bookmarkEnd w:id="2920"/>
      </w:del>
    </w:p>
    <w:p w14:paraId="641E1AF6" w14:textId="523B5C32" w:rsidR="00FB7917" w:rsidDel="00622BB0" w:rsidRDefault="00FB7917">
      <w:pPr>
        <w:pStyle w:val="MRAL2Numbered"/>
        <w:outlineLvl w:val="0"/>
        <w:rPr>
          <w:del w:id="2921" w:author="Jonathan Hawkins" w:date="2020-05-07T14:07:00Z"/>
        </w:rPr>
        <w:pPrChange w:id="2922" w:author="Debbie Houldsworth" w:date="2020-05-13T08:00:00Z">
          <w:pPr>
            <w:pStyle w:val="MRAL2Numbered"/>
          </w:pPr>
        </w:pPrChange>
      </w:pPr>
      <w:bookmarkStart w:id="2923" w:name="_Toc40255935"/>
      <w:bookmarkStart w:id="2924" w:name="_Toc40256783"/>
      <w:bookmarkStart w:id="2925" w:name="_Toc40257607"/>
      <w:bookmarkStart w:id="2926" w:name="_Toc40258422"/>
      <w:bookmarkStart w:id="2927" w:name="_Toc40259231"/>
      <w:bookmarkStart w:id="2928" w:name="_Toc40260033"/>
      <w:bookmarkStart w:id="2929" w:name="_Toc40260826"/>
      <w:del w:id="2930" w:author="Jonathan Hawkins" w:date="2020-05-07T14:07:00Z">
        <w:r w:rsidDel="00622BB0">
          <w:delText>it has become a party to the Data Transfer Service Agreement in its capacity of a Distribution Business and an MPAS Provider; and</w:delText>
        </w:r>
        <w:bookmarkStart w:id="2931" w:name="_Toc40255112"/>
        <w:bookmarkEnd w:id="2923"/>
        <w:bookmarkEnd w:id="2924"/>
        <w:bookmarkEnd w:id="2925"/>
        <w:bookmarkEnd w:id="2926"/>
        <w:bookmarkEnd w:id="2927"/>
        <w:bookmarkEnd w:id="2928"/>
        <w:bookmarkEnd w:id="2929"/>
        <w:bookmarkEnd w:id="2931"/>
      </w:del>
    </w:p>
    <w:p w14:paraId="71FD302C" w14:textId="285ADF89" w:rsidR="00FB7917" w:rsidDel="00622BB0" w:rsidRDefault="00FB7917">
      <w:pPr>
        <w:pStyle w:val="MRAL2Numbered"/>
        <w:outlineLvl w:val="0"/>
        <w:rPr>
          <w:del w:id="2932" w:author="Jonathan Hawkins" w:date="2020-05-07T14:07:00Z"/>
        </w:rPr>
        <w:pPrChange w:id="2933" w:author="Debbie Houldsworth" w:date="2020-05-13T08:00:00Z">
          <w:pPr>
            <w:pStyle w:val="MRAL2Numbered"/>
          </w:pPr>
        </w:pPrChange>
      </w:pPr>
      <w:bookmarkStart w:id="2934" w:name="_Toc40255936"/>
      <w:bookmarkStart w:id="2935" w:name="_Toc40256784"/>
      <w:bookmarkStart w:id="2936" w:name="_Toc40257608"/>
      <w:bookmarkStart w:id="2937" w:name="_Toc40258423"/>
      <w:bookmarkStart w:id="2938" w:name="_Toc40259232"/>
      <w:bookmarkStart w:id="2939" w:name="_Toc40260034"/>
      <w:bookmarkStart w:id="2940" w:name="_Toc40260827"/>
      <w:del w:id="2941" w:author="Jonathan Hawkins" w:date="2020-05-07T14:07:00Z">
        <w:r w:rsidDel="00622BB0">
          <w:delText>it has received a valid Market Participant Id from the Market Domain Data Agent in respect of its Market Participant Roles as a Distribution Business and an MPAS Provider; and</w:delText>
        </w:r>
        <w:bookmarkStart w:id="2942" w:name="_Toc40255113"/>
        <w:bookmarkEnd w:id="2934"/>
        <w:bookmarkEnd w:id="2935"/>
        <w:bookmarkEnd w:id="2936"/>
        <w:bookmarkEnd w:id="2937"/>
        <w:bookmarkEnd w:id="2938"/>
        <w:bookmarkEnd w:id="2939"/>
        <w:bookmarkEnd w:id="2940"/>
        <w:bookmarkEnd w:id="2942"/>
      </w:del>
    </w:p>
    <w:p w14:paraId="192DFBE7" w14:textId="0F78DF70" w:rsidR="00FB7917" w:rsidDel="00622BB0" w:rsidRDefault="00FB7917">
      <w:pPr>
        <w:pStyle w:val="MRAL2Numbered"/>
        <w:outlineLvl w:val="0"/>
        <w:rPr>
          <w:del w:id="2943" w:author="Jonathan Hawkins" w:date="2020-05-07T14:07:00Z"/>
        </w:rPr>
        <w:pPrChange w:id="2944" w:author="Debbie Houldsworth" w:date="2020-05-13T08:00:00Z">
          <w:pPr>
            <w:pStyle w:val="MRAL2Numbered"/>
          </w:pPr>
        </w:pPrChange>
      </w:pPr>
      <w:bookmarkStart w:id="2945" w:name="_Toc40255937"/>
      <w:bookmarkStart w:id="2946" w:name="_Toc40256785"/>
      <w:bookmarkStart w:id="2947" w:name="_Toc40257609"/>
      <w:bookmarkStart w:id="2948" w:name="_Toc40258424"/>
      <w:bookmarkStart w:id="2949" w:name="_Toc40259233"/>
      <w:bookmarkStart w:id="2950" w:name="_Toc40260035"/>
      <w:bookmarkStart w:id="2951" w:name="_Toc40260828"/>
      <w:del w:id="2952" w:author="Jonathan Hawkins" w:date="2020-05-07T14:07:00Z">
        <w:r w:rsidDel="00622BB0">
          <w:delText>it, and where applicable, its Appointed MPAS Agent have been Approved by MEC.</w:delText>
        </w:r>
        <w:bookmarkStart w:id="2953" w:name="_Toc40255114"/>
        <w:bookmarkEnd w:id="2945"/>
        <w:bookmarkEnd w:id="2946"/>
        <w:bookmarkEnd w:id="2947"/>
        <w:bookmarkEnd w:id="2948"/>
        <w:bookmarkEnd w:id="2949"/>
        <w:bookmarkEnd w:id="2950"/>
        <w:bookmarkEnd w:id="2951"/>
        <w:bookmarkEnd w:id="2953"/>
      </w:del>
    </w:p>
    <w:p w14:paraId="14258066" w14:textId="6C75209E" w:rsidR="00FB7917" w:rsidDel="00622BB0" w:rsidRDefault="00FB7917">
      <w:pPr>
        <w:pStyle w:val="MRAL1Numbered"/>
        <w:outlineLvl w:val="0"/>
        <w:rPr>
          <w:del w:id="2954" w:author="Jonathan Hawkins" w:date="2020-05-07T14:07:00Z"/>
        </w:rPr>
        <w:pPrChange w:id="2955" w:author="Debbie Houldsworth" w:date="2020-05-13T08:00:00Z">
          <w:pPr>
            <w:pStyle w:val="MRAL1Numbered"/>
          </w:pPr>
        </w:pPrChange>
      </w:pPr>
      <w:bookmarkStart w:id="2956" w:name="_Ref4483150"/>
      <w:bookmarkStart w:id="2957" w:name="_Toc40255938"/>
      <w:bookmarkStart w:id="2958" w:name="_Toc40256786"/>
      <w:bookmarkStart w:id="2959" w:name="_Toc40257610"/>
      <w:bookmarkStart w:id="2960" w:name="_Toc40258425"/>
      <w:bookmarkStart w:id="2961" w:name="_Toc40259234"/>
      <w:bookmarkStart w:id="2962" w:name="_Toc40260036"/>
      <w:bookmarkStart w:id="2963" w:name="_Toc40260829"/>
      <w:del w:id="2964" w:author="Jonathan Hawkins" w:date="2020-05-07T14:07:00Z">
        <w:r w:rsidDel="00622BB0">
          <w:delText>The obligations on a Distribution Business to provide Services to a Supplier in relation to any particular Metering Point in its Distribution System are subject to the Distribution Business providing values for the data items (other than data item 19) listed in Schedule 2 for that Metering Point to the MPAS Provider and that MPAS Provider entering such values into the relevant MPAS Registration System except where:</w:delText>
        </w:r>
        <w:bookmarkStart w:id="2965" w:name="_Toc40255115"/>
        <w:bookmarkEnd w:id="2956"/>
        <w:bookmarkEnd w:id="2957"/>
        <w:bookmarkEnd w:id="2958"/>
        <w:bookmarkEnd w:id="2959"/>
        <w:bookmarkEnd w:id="2960"/>
        <w:bookmarkEnd w:id="2961"/>
        <w:bookmarkEnd w:id="2962"/>
        <w:bookmarkEnd w:id="2963"/>
        <w:bookmarkEnd w:id="2965"/>
      </w:del>
    </w:p>
    <w:p w14:paraId="7DBB745C" w14:textId="653D2959" w:rsidR="00FB7917" w:rsidDel="00622BB0" w:rsidRDefault="00FB7917">
      <w:pPr>
        <w:pStyle w:val="MRAL2Numbered"/>
        <w:outlineLvl w:val="0"/>
        <w:rPr>
          <w:del w:id="2966" w:author="Jonathan Hawkins" w:date="2020-05-07T14:07:00Z"/>
        </w:rPr>
        <w:pPrChange w:id="2967" w:author="Debbie Houldsworth" w:date="2020-05-13T08:00:00Z">
          <w:pPr>
            <w:pStyle w:val="MRAL2Numbered"/>
          </w:pPr>
        </w:pPrChange>
      </w:pPr>
      <w:bookmarkStart w:id="2968" w:name="_Toc40255939"/>
      <w:bookmarkStart w:id="2969" w:name="_Toc40256787"/>
      <w:bookmarkStart w:id="2970" w:name="_Toc40257611"/>
      <w:bookmarkStart w:id="2971" w:name="_Toc40258426"/>
      <w:bookmarkStart w:id="2972" w:name="_Toc40259235"/>
      <w:bookmarkStart w:id="2973" w:name="_Toc40260037"/>
      <w:bookmarkStart w:id="2974" w:name="_Toc40260830"/>
      <w:del w:id="2975" w:author="Jonathan Hawkins" w:date="2020-05-07T14:07:00Z">
        <w:r w:rsidDel="00622BB0">
          <w:delText>the Metering Point at a particular time is a New Metering Point, in which case the provisions of Clause 20.1 shall apply; or</w:delText>
        </w:r>
        <w:bookmarkStart w:id="2976" w:name="_Toc40255116"/>
        <w:bookmarkEnd w:id="2968"/>
        <w:bookmarkEnd w:id="2969"/>
        <w:bookmarkEnd w:id="2970"/>
        <w:bookmarkEnd w:id="2971"/>
        <w:bookmarkEnd w:id="2972"/>
        <w:bookmarkEnd w:id="2973"/>
        <w:bookmarkEnd w:id="2974"/>
        <w:bookmarkEnd w:id="2976"/>
      </w:del>
    </w:p>
    <w:p w14:paraId="1B6BED2D" w14:textId="40814A27" w:rsidR="00FB7917" w:rsidDel="00622BB0" w:rsidRDefault="00FB7917">
      <w:pPr>
        <w:pStyle w:val="MRAL2Numbered"/>
        <w:outlineLvl w:val="0"/>
        <w:rPr>
          <w:del w:id="2977" w:author="Jonathan Hawkins" w:date="2020-05-07T14:07:00Z"/>
        </w:rPr>
        <w:pPrChange w:id="2978" w:author="Debbie Houldsworth" w:date="2020-05-13T08:00:00Z">
          <w:pPr>
            <w:pStyle w:val="MRAL2Numbered"/>
          </w:pPr>
        </w:pPrChange>
      </w:pPr>
      <w:bookmarkStart w:id="2979" w:name="_Toc40255940"/>
      <w:bookmarkStart w:id="2980" w:name="_Toc40256788"/>
      <w:bookmarkStart w:id="2981" w:name="_Toc40257612"/>
      <w:bookmarkStart w:id="2982" w:name="_Toc40258427"/>
      <w:bookmarkStart w:id="2983" w:name="_Toc40259236"/>
      <w:bookmarkStart w:id="2984" w:name="_Toc40260038"/>
      <w:bookmarkStart w:id="2985" w:name="_Toc40260831"/>
      <w:del w:id="2986" w:author="Jonathan Hawkins" w:date="2020-05-07T14:07:00Z">
        <w:r w:rsidDel="00622BB0">
          <w:delText>the Metering Point is registered in CMRS in which case the Distribution Business shall ensure that any records maintained in accordance with Clause 53.1 have been updated.</w:delText>
        </w:r>
        <w:bookmarkStart w:id="2987" w:name="_Toc40255117"/>
        <w:bookmarkEnd w:id="2979"/>
        <w:bookmarkEnd w:id="2980"/>
        <w:bookmarkEnd w:id="2981"/>
        <w:bookmarkEnd w:id="2982"/>
        <w:bookmarkEnd w:id="2983"/>
        <w:bookmarkEnd w:id="2984"/>
        <w:bookmarkEnd w:id="2985"/>
        <w:bookmarkEnd w:id="2987"/>
      </w:del>
    </w:p>
    <w:p w14:paraId="1676A5A7" w14:textId="036F24AC" w:rsidR="00FB7917" w:rsidDel="00622BB0" w:rsidRDefault="00FB7917">
      <w:pPr>
        <w:pStyle w:val="MRAL1Numbered"/>
        <w:outlineLvl w:val="0"/>
        <w:rPr>
          <w:del w:id="2988" w:author="Jonathan Hawkins" w:date="2020-05-07T14:07:00Z"/>
        </w:rPr>
        <w:pPrChange w:id="2989" w:author="Debbie Houldsworth" w:date="2020-05-13T08:00:00Z">
          <w:pPr>
            <w:pStyle w:val="MRAL1Numbered"/>
          </w:pPr>
        </w:pPrChange>
      </w:pPr>
      <w:bookmarkStart w:id="2990" w:name="_Toc40255941"/>
      <w:bookmarkStart w:id="2991" w:name="_Toc40256789"/>
      <w:bookmarkStart w:id="2992" w:name="_Toc40257613"/>
      <w:bookmarkStart w:id="2993" w:name="_Toc40258428"/>
      <w:bookmarkStart w:id="2994" w:name="_Toc40259237"/>
      <w:bookmarkStart w:id="2995" w:name="_Toc40260039"/>
      <w:bookmarkStart w:id="2996" w:name="_Toc40260832"/>
      <w:del w:id="2997" w:author="Jonathan Hawkins" w:date="2020-05-07T14:07:00Z">
        <w:r w:rsidDel="00622BB0">
          <w:delText>The rights of a Supplier to receive Services in relation to any particular Metering Point are in each case subject to:</w:delText>
        </w:r>
        <w:bookmarkStart w:id="2998" w:name="_Toc40255118"/>
        <w:bookmarkEnd w:id="2990"/>
        <w:bookmarkEnd w:id="2991"/>
        <w:bookmarkEnd w:id="2992"/>
        <w:bookmarkEnd w:id="2993"/>
        <w:bookmarkEnd w:id="2994"/>
        <w:bookmarkEnd w:id="2995"/>
        <w:bookmarkEnd w:id="2996"/>
        <w:bookmarkEnd w:id="2998"/>
      </w:del>
    </w:p>
    <w:p w14:paraId="60BDA406" w14:textId="00A530A7" w:rsidR="00FB7917" w:rsidDel="00622BB0" w:rsidRDefault="00FB7917">
      <w:pPr>
        <w:pStyle w:val="MRAL2Numbered"/>
        <w:outlineLvl w:val="0"/>
        <w:rPr>
          <w:del w:id="2999" w:author="Jonathan Hawkins" w:date="2020-05-07T14:07:00Z"/>
        </w:rPr>
        <w:pPrChange w:id="3000" w:author="Debbie Houldsworth" w:date="2020-05-13T08:00:00Z">
          <w:pPr>
            <w:pStyle w:val="MRAL2Numbered"/>
          </w:pPr>
        </w:pPrChange>
      </w:pPr>
      <w:bookmarkStart w:id="3001" w:name="_Toc40255942"/>
      <w:bookmarkStart w:id="3002" w:name="_Toc40256790"/>
      <w:bookmarkStart w:id="3003" w:name="_Toc40257614"/>
      <w:bookmarkStart w:id="3004" w:name="_Toc40258429"/>
      <w:bookmarkStart w:id="3005" w:name="_Toc40259238"/>
      <w:bookmarkStart w:id="3006" w:name="_Toc40260040"/>
      <w:bookmarkStart w:id="3007" w:name="_Toc40260833"/>
      <w:del w:id="3008" w:author="Jonathan Hawkins" w:date="2020-05-07T14:07:00Z">
        <w:r w:rsidDel="00622BB0">
          <w:delText>the Supplier being a party to the Distribution Connection and Use of System Agreement and the DCUSA being in full force and effect and subject to no conditions or suspension (except for any conditions which require this Agreement to be in full force and effect) between the relevant Distribution Business and the Supplier in relation to that Metering Point;</w:delText>
        </w:r>
        <w:bookmarkStart w:id="3009" w:name="_Toc40255119"/>
        <w:bookmarkEnd w:id="3001"/>
        <w:bookmarkEnd w:id="3002"/>
        <w:bookmarkEnd w:id="3003"/>
        <w:bookmarkEnd w:id="3004"/>
        <w:bookmarkEnd w:id="3005"/>
        <w:bookmarkEnd w:id="3006"/>
        <w:bookmarkEnd w:id="3007"/>
        <w:bookmarkEnd w:id="3009"/>
      </w:del>
    </w:p>
    <w:p w14:paraId="664A6866" w14:textId="1497B4B9" w:rsidR="00FB7917" w:rsidDel="00622BB0" w:rsidRDefault="00FB7917">
      <w:pPr>
        <w:pStyle w:val="MRAL2Numbered"/>
        <w:outlineLvl w:val="0"/>
        <w:rPr>
          <w:del w:id="3010" w:author="Jonathan Hawkins" w:date="2020-05-07T14:07:00Z"/>
        </w:rPr>
        <w:pPrChange w:id="3011" w:author="Debbie Houldsworth" w:date="2020-05-13T08:00:00Z">
          <w:pPr>
            <w:pStyle w:val="MRAL2Numbered"/>
          </w:pPr>
        </w:pPrChange>
      </w:pPr>
      <w:bookmarkStart w:id="3012" w:name="_Toc40255943"/>
      <w:bookmarkStart w:id="3013" w:name="_Toc40256791"/>
      <w:bookmarkStart w:id="3014" w:name="_Toc40257615"/>
      <w:bookmarkStart w:id="3015" w:name="_Toc40258430"/>
      <w:bookmarkStart w:id="3016" w:name="_Toc40259239"/>
      <w:bookmarkStart w:id="3017" w:name="_Toc40260041"/>
      <w:bookmarkStart w:id="3018" w:name="_Toc40260834"/>
      <w:del w:id="3019" w:author="Jonathan Hawkins" w:date="2020-05-07T14:07:00Z">
        <w:r w:rsidDel="00622BB0">
          <w:delText>the Supplier being a party to the D</w:delText>
        </w:r>
        <w:r w:rsidR="00951A0A" w:rsidDel="00622BB0">
          <w:delText>ata Transfer Service Agreement;</w:delText>
        </w:r>
        <w:bookmarkStart w:id="3020" w:name="_Toc40255120"/>
        <w:bookmarkEnd w:id="3012"/>
        <w:bookmarkEnd w:id="3013"/>
        <w:bookmarkEnd w:id="3014"/>
        <w:bookmarkEnd w:id="3015"/>
        <w:bookmarkEnd w:id="3016"/>
        <w:bookmarkEnd w:id="3017"/>
        <w:bookmarkEnd w:id="3018"/>
        <w:bookmarkEnd w:id="3020"/>
      </w:del>
    </w:p>
    <w:p w14:paraId="4F93F250" w14:textId="4198C09F" w:rsidR="00FB7917" w:rsidDel="00622BB0" w:rsidRDefault="00007AEE">
      <w:pPr>
        <w:pStyle w:val="MRAL2Numbered"/>
        <w:outlineLvl w:val="0"/>
        <w:rPr>
          <w:del w:id="3021" w:author="Jonathan Hawkins" w:date="2020-05-07T14:07:00Z"/>
        </w:rPr>
        <w:pPrChange w:id="3022" w:author="Debbie Houldsworth" w:date="2020-05-13T08:00:00Z">
          <w:pPr>
            <w:pStyle w:val="MRAL2Numbered"/>
          </w:pPr>
        </w:pPrChange>
      </w:pPr>
      <w:bookmarkStart w:id="3023" w:name="_Toc40255944"/>
      <w:bookmarkStart w:id="3024" w:name="_Toc40256792"/>
      <w:bookmarkStart w:id="3025" w:name="_Toc40257616"/>
      <w:bookmarkStart w:id="3026" w:name="_Toc40258431"/>
      <w:bookmarkStart w:id="3027" w:name="_Toc40259240"/>
      <w:bookmarkStart w:id="3028" w:name="_Toc40260042"/>
      <w:bookmarkStart w:id="3029" w:name="_Toc40260835"/>
      <w:ins w:id="3030" w:author="Debbie Houldsworth" w:date="2020-05-07T11:54:00Z">
        <w:del w:id="3031" w:author="Jonathan Hawkins" w:date="2020-05-07T14:07:00Z">
          <w:r w:rsidDel="00622BB0">
            <w:delText>Not Used</w:delText>
          </w:r>
        </w:del>
      </w:ins>
      <w:del w:id="3032" w:author="Jonathan Hawkins" w:date="2020-05-07T14:07:00Z">
        <w:r w:rsidR="00FB7917" w:rsidDel="00622BB0">
          <w:delText>a valid Market Participant Id for the Supplier having been received from the Market Domain Data Agent, and  entered  in the MPAS Registration System; and</w:delText>
        </w:r>
        <w:bookmarkStart w:id="3033" w:name="_Toc40255121"/>
        <w:bookmarkEnd w:id="3023"/>
        <w:bookmarkEnd w:id="3024"/>
        <w:bookmarkEnd w:id="3025"/>
        <w:bookmarkEnd w:id="3026"/>
        <w:bookmarkEnd w:id="3027"/>
        <w:bookmarkEnd w:id="3028"/>
        <w:bookmarkEnd w:id="3029"/>
        <w:bookmarkEnd w:id="3033"/>
      </w:del>
    </w:p>
    <w:p w14:paraId="79C3B80F" w14:textId="00AE8319" w:rsidR="00FB7917" w:rsidDel="00622BB0" w:rsidRDefault="00007AEE">
      <w:pPr>
        <w:pStyle w:val="MRAL2Numbered"/>
        <w:outlineLvl w:val="0"/>
        <w:rPr>
          <w:del w:id="3034" w:author="Jonathan Hawkins" w:date="2020-05-07T14:07:00Z"/>
        </w:rPr>
        <w:pPrChange w:id="3035" w:author="Debbie Houldsworth" w:date="2020-05-13T08:00:00Z">
          <w:pPr>
            <w:pStyle w:val="MRAL2Numbered"/>
          </w:pPr>
        </w:pPrChange>
      </w:pPr>
      <w:bookmarkStart w:id="3036" w:name="_Toc40255945"/>
      <w:bookmarkStart w:id="3037" w:name="_Toc40256793"/>
      <w:bookmarkStart w:id="3038" w:name="_Toc40257617"/>
      <w:bookmarkStart w:id="3039" w:name="_Toc40258432"/>
      <w:bookmarkStart w:id="3040" w:name="_Toc40259241"/>
      <w:bookmarkStart w:id="3041" w:name="_Toc40260043"/>
      <w:bookmarkStart w:id="3042" w:name="_Toc40260836"/>
      <w:ins w:id="3043" w:author="Debbie Houldsworth" w:date="2020-05-07T11:54:00Z">
        <w:del w:id="3044" w:author="Jonathan Hawkins" w:date="2020-05-07T14:07:00Z">
          <w:r w:rsidDel="00622BB0">
            <w:delText>Not Used</w:delText>
          </w:r>
        </w:del>
      </w:ins>
      <w:del w:id="3045" w:author="Jonathan Hawkins" w:date="2020-05-07T14:07:00Z">
        <w:r w:rsidR="00FB7917" w:rsidDel="00622BB0">
          <w:delText>the Supplier having been Approved by MEC with respect to the Market Sector to which the Metering Point relates.</w:delText>
        </w:r>
        <w:bookmarkStart w:id="3046" w:name="_Toc40255122"/>
        <w:bookmarkEnd w:id="3036"/>
        <w:bookmarkEnd w:id="3037"/>
        <w:bookmarkEnd w:id="3038"/>
        <w:bookmarkEnd w:id="3039"/>
        <w:bookmarkEnd w:id="3040"/>
        <w:bookmarkEnd w:id="3041"/>
        <w:bookmarkEnd w:id="3042"/>
        <w:bookmarkEnd w:id="3046"/>
      </w:del>
    </w:p>
    <w:p w14:paraId="6478FED9" w14:textId="5E522346" w:rsidR="00FB7917" w:rsidDel="00622BB0" w:rsidRDefault="00FB7917">
      <w:pPr>
        <w:pStyle w:val="MRAL1Numbered"/>
        <w:outlineLvl w:val="0"/>
        <w:rPr>
          <w:del w:id="3047" w:author="Jonathan Hawkins" w:date="2020-05-07T14:07:00Z"/>
        </w:rPr>
        <w:pPrChange w:id="3048" w:author="Debbie Houldsworth" w:date="2020-05-13T08:00:00Z">
          <w:pPr>
            <w:pStyle w:val="MRAL1Numbered"/>
          </w:pPr>
        </w:pPrChange>
      </w:pPr>
      <w:bookmarkStart w:id="3049" w:name="_Toc40255946"/>
      <w:bookmarkStart w:id="3050" w:name="_Toc40256794"/>
      <w:bookmarkStart w:id="3051" w:name="_Toc40257618"/>
      <w:bookmarkStart w:id="3052" w:name="_Toc40258433"/>
      <w:bookmarkStart w:id="3053" w:name="_Toc40259242"/>
      <w:bookmarkStart w:id="3054" w:name="_Toc40260044"/>
      <w:bookmarkStart w:id="3055" w:name="_Toc40260837"/>
      <w:del w:id="3056" w:author="Jonathan Hawkins" w:date="2020-05-07T14:07:00Z">
        <w:r w:rsidDel="00622BB0">
          <w:delText>Once any of the conditions precedent in Clause 2.1 applicable to a Distribution Business or its Appointed MPAS Agent have been fulfilled, that Distribution Business shall use its reasonable endeavours to keep such condition precedent fulfilled throughout the term of this Agreement.</w:delText>
        </w:r>
        <w:bookmarkStart w:id="3057" w:name="_Toc40255123"/>
        <w:bookmarkEnd w:id="3049"/>
        <w:bookmarkEnd w:id="3050"/>
        <w:bookmarkEnd w:id="3051"/>
        <w:bookmarkEnd w:id="3052"/>
        <w:bookmarkEnd w:id="3053"/>
        <w:bookmarkEnd w:id="3054"/>
        <w:bookmarkEnd w:id="3055"/>
        <w:bookmarkEnd w:id="3057"/>
      </w:del>
    </w:p>
    <w:p w14:paraId="10D5BE26" w14:textId="0FBBA401" w:rsidR="00FB7917" w:rsidDel="00622BB0" w:rsidRDefault="00FB7917">
      <w:pPr>
        <w:pStyle w:val="MRAL1Numbered"/>
        <w:outlineLvl w:val="0"/>
        <w:rPr>
          <w:del w:id="3058" w:author="Jonathan Hawkins" w:date="2020-05-07T14:07:00Z"/>
        </w:rPr>
        <w:pPrChange w:id="3059" w:author="Debbie Houldsworth" w:date="2020-05-13T08:00:00Z">
          <w:pPr>
            <w:pStyle w:val="MRAL1Numbered"/>
          </w:pPr>
        </w:pPrChange>
      </w:pPr>
      <w:bookmarkStart w:id="3060" w:name="_Toc40255947"/>
      <w:bookmarkStart w:id="3061" w:name="_Toc40256795"/>
      <w:bookmarkStart w:id="3062" w:name="_Toc40257619"/>
      <w:bookmarkStart w:id="3063" w:name="_Toc40258434"/>
      <w:bookmarkStart w:id="3064" w:name="_Toc40259243"/>
      <w:bookmarkStart w:id="3065" w:name="_Toc40260045"/>
      <w:bookmarkStart w:id="3066" w:name="_Toc40260838"/>
      <w:del w:id="3067" w:author="Jonathan Hawkins" w:date="2020-05-07T14:07:00Z">
        <w:r w:rsidDel="00622BB0">
          <w:delText>Once the condition precedent in Clause 2.2 has been fulfilled, the Distribution Business shall keep such condition precedent fulfilled throughout the term of this Agreement.</w:delText>
        </w:r>
        <w:bookmarkStart w:id="3068" w:name="_Toc40255124"/>
        <w:bookmarkEnd w:id="3060"/>
        <w:bookmarkEnd w:id="3061"/>
        <w:bookmarkEnd w:id="3062"/>
        <w:bookmarkEnd w:id="3063"/>
        <w:bookmarkEnd w:id="3064"/>
        <w:bookmarkEnd w:id="3065"/>
        <w:bookmarkEnd w:id="3066"/>
        <w:bookmarkEnd w:id="3068"/>
      </w:del>
    </w:p>
    <w:p w14:paraId="72EC802F" w14:textId="060519C4" w:rsidR="00FB7917" w:rsidRDefault="00FB7917">
      <w:pPr>
        <w:pStyle w:val="MRAHeading2"/>
        <w:outlineLvl w:val="0"/>
        <w:pPrChange w:id="3069" w:author="Debbie Houldsworth" w:date="2020-05-13T08:00:00Z">
          <w:pPr>
            <w:pStyle w:val="MRAHeading2"/>
          </w:pPr>
        </w:pPrChange>
      </w:pPr>
      <w:bookmarkStart w:id="3070" w:name="_Toc389910286"/>
      <w:bookmarkStart w:id="3071" w:name="_Toc399856996"/>
      <w:bookmarkStart w:id="3072" w:name="_Toc403360762"/>
      <w:bookmarkStart w:id="3073" w:name="_Toc403360840"/>
      <w:bookmarkStart w:id="3074" w:name="_Toc403360917"/>
      <w:bookmarkStart w:id="3075" w:name="_Toc403360973"/>
      <w:bookmarkStart w:id="3076" w:name="_Toc403361430"/>
      <w:bookmarkStart w:id="3077" w:name="_Toc403371504"/>
      <w:bookmarkStart w:id="3078" w:name="_Toc415033799"/>
      <w:bookmarkStart w:id="3079" w:name="_Toc416508885"/>
      <w:bookmarkStart w:id="3080" w:name="_Toc18300507"/>
      <w:bookmarkStart w:id="3081" w:name="_Toc64264306"/>
      <w:bookmarkStart w:id="3082" w:name="_Toc40260839"/>
      <w:del w:id="3083" w:author="Jonathan Hawkins" w:date="2020-05-20T11:08:00Z">
        <w:r w:rsidDel="008F1EBF">
          <w:delText>COMMENCEMENT AND DURATION</w:delText>
        </w:r>
      </w:del>
      <w:bookmarkEnd w:id="3070"/>
      <w:bookmarkEnd w:id="3071"/>
      <w:bookmarkEnd w:id="3072"/>
      <w:bookmarkEnd w:id="3073"/>
      <w:bookmarkEnd w:id="3074"/>
      <w:bookmarkEnd w:id="3075"/>
      <w:bookmarkEnd w:id="3076"/>
      <w:bookmarkEnd w:id="3077"/>
      <w:bookmarkEnd w:id="3078"/>
      <w:bookmarkEnd w:id="3079"/>
      <w:bookmarkEnd w:id="3080"/>
      <w:bookmarkEnd w:id="3081"/>
      <w:bookmarkEnd w:id="3082"/>
      <w:ins w:id="3084" w:author="Jonathan Hawkins" w:date="2020-05-20T11:08:00Z">
        <w:r w:rsidR="008F1EBF">
          <w:t>Not USED</w:t>
        </w:r>
      </w:ins>
    </w:p>
    <w:p w14:paraId="3054828B" w14:textId="304AB5E6" w:rsidR="00622BB0" w:rsidDel="008F1EBF" w:rsidRDefault="00622BB0">
      <w:pPr>
        <w:pStyle w:val="MRAL1Numbered"/>
        <w:rPr>
          <w:del w:id="3085" w:author="Jonathan Hawkins" w:date="2020-05-20T11:08:00Z"/>
        </w:rPr>
      </w:pPr>
      <w:del w:id="3086" w:author="Jonathan Hawkins" w:date="2020-05-20T11:08:00Z">
        <w:r w:rsidRPr="00622BB0" w:rsidDel="008F1EBF">
          <w:delText>This Agreement shall take effect on the date hereof</w:delText>
        </w:r>
      </w:del>
      <w:del w:id="3087" w:author="Jonathan Hawkins" w:date="2020-05-07T14:09:00Z">
        <w:r w:rsidRPr="00622BB0" w:rsidDel="007A5220">
          <w:delText>, save for any rights or obligations of a party which are expressed to be conditional under the terms of Clause 2</w:delText>
        </w:r>
      </w:del>
      <w:del w:id="3088" w:author="Jonathan Hawkins" w:date="2020-05-20T11:08:00Z">
        <w:r w:rsidRPr="00622BB0" w:rsidDel="008F1EBF">
          <w:delText>.</w:delText>
        </w:r>
      </w:del>
    </w:p>
    <w:p w14:paraId="3E1E57FA" w14:textId="2AAE108E" w:rsidR="00FB7917" w:rsidDel="009008DF" w:rsidRDefault="00FB7917">
      <w:pPr>
        <w:pStyle w:val="MRAL1Numbered"/>
        <w:rPr>
          <w:del w:id="3089" w:author="Jonathan Hawkins" w:date="2020-05-07T15:05:00Z"/>
        </w:rPr>
      </w:pPr>
      <w:del w:id="3090" w:author="Jonathan Hawkins" w:date="2020-05-07T15:05:00Z">
        <w:r w:rsidDel="009008DF">
          <w:delText>Subject to Clauses 36.33 and 36.34, this Agreement shall remain in effect in respect of a party until that party ceases to be a party in accordance with Clause 36 or Clause 37.</w:delText>
        </w:r>
        <w:bookmarkStart w:id="3091" w:name="_Toc39727090"/>
        <w:bookmarkEnd w:id="3091"/>
      </w:del>
    </w:p>
    <w:p w14:paraId="2D21DC86" w14:textId="43242186" w:rsidR="00FB7917" w:rsidDel="008F1EBF" w:rsidRDefault="00FB7917">
      <w:pPr>
        <w:pStyle w:val="MRAL1Numbered"/>
        <w:rPr>
          <w:del w:id="3092" w:author="Jonathan Hawkins" w:date="2020-05-20T11:08:00Z"/>
          <w:snapToGrid w:val="0"/>
        </w:rPr>
      </w:pPr>
      <w:del w:id="3093" w:author="Jonathan Hawkins" w:date="2020-05-20T11:08:00Z">
        <w:r w:rsidDel="008F1EBF">
          <w:delText xml:space="preserve">This Agreement shall remain in effect until each party ceases to be a party in accordance with Clause </w:delText>
        </w:r>
      </w:del>
      <w:del w:id="3094" w:author="Jonathan Hawkins" w:date="2020-05-07T15:06:00Z">
        <w:r w:rsidDel="009008DF">
          <w:delText xml:space="preserve">36 </w:delText>
        </w:r>
      </w:del>
      <w:del w:id="3095" w:author="Jonathan Hawkins" w:date="2020-05-20T11:08:00Z">
        <w:r w:rsidDel="008F1EBF">
          <w:delText xml:space="preserve">or Clause </w:delText>
        </w:r>
      </w:del>
      <w:del w:id="3096" w:author="Jonathan Hawkins" w:date="2020-05-07T15:06:00Z">
        <w:r w:rsidDel="009008DF">
          <w:delText>37</w:delText>
        </w:r>
      </w:del>
      <w:del w:id="3097" w:author="Jonathan Hawkins" w:date="2020-05-20T11:08:00Z">
        <w:r w:rsidDel="008F1EBF">
          <w:delText>, or there ceases to be at least one Supplier</w:delText>
        </w:r>
      </w:del>
      <w:del w:id="3098" w:author="Jonathan Hawkins" w:date="2020-05-07T14:09:00Z">
        <w:r w:rsidDel="007A5220">
          <w:delText xml:space="preserve">, </w:delText>
        </w:r>
      </w:del>
      <w:del w:id="3099" w:author="Jonathan Hawkins" w:date="2020-05-20T11:08:00Z">
        <w:r w:rsidDel="008F1EBF">
          <w:delText xml:space="preserve">one Distribution Business </w:delText>
        </w:r>
      </w:del>
      <w:del w:id="3100" w:author="Jonathan Hawkins" w:date="2020-05-07T14:09:00Z">
        <w:r w:rsidDel="007A5220">
          <w:delText xml:space="preserve">and the BSC Agent (or its duly appointed successor), </w:delText>
        </w:r>
      </w:del>
      <w:del w:id="3101" w:author="Jonathan Hawkins" w:date="2020-05-20T11:08:00Z">
        <w:r w:rsidDel="008F1EBF">
          <w:delText>remaining as party to this Agreement.</w:delText>
        </w:r>
        <w:bookmarkStart w:id="3102" w:name="_Toc39727091"/>
        <w:bookmarkEnd w:id="3102"/>
      </w:del>
    </w:p>
    <w:p w14:paraId="0715DE32" w14:textId="633C353D" w:rsidR="00FB7917" w:rsidRDefault="00FB7917">
      <w:pPr>
        <w:pStyle w:val="MRAHeading2"/>
        <w:outlineLvl w:val="0"/>
        <w:pPrChange w:id="3103" w:author="Debbie Houldsworth" w:date="2020-05-13T08:00:00Z">
          <w:pPr>
            <w:pStyle w:val="MRAHeading2"/>
          </w:pPr>
        </w:pPrChange>
      </w:pPr>
      <w:bookmarkStart w:id="3104" w:name="_Toc386295977"/>
      <w:bookmarkStart w:id="3105" w:name="_Toc389910287"/>
      <w:bookmarkStart w:id="3106" w:name="_Toc399856997"/>
      <w:bookmarkStart w:id="3107" w:name="_Toc403360763"/>
      <w:bookmarkStart w:id="3108" w:name="_Toc403360841"/>
      <w:bookmarkStart w:id="3109" w:name="_Toc403360918"/>
      <w:bookmarkStart w:id="3110" w:name="_Toc403360974"/>
      <w:bookmarkStart w:id="3111" w:name="_Toc403361431"/>
      <w:bookmarkStart w:id="3112" w:name="_Toc403371505"/>
      <w:bookmarkStart w:id="3113" w:name="_Toc415033800"/>
      <w:bookmarkStart w:id="3114" w:name="_Toc416508886"/>
      <w:bookmarkStart w:id="3115" w:name="_Ref4483496"/>
      <w:bookmarkStart w:id="3116" w:name="_Ref4560400"/>
      <w:bookmarkStart w:id="3117" w:name="_Toc18300508"/>
      <w:bookmarkStart w:id="3118" w:name="_Toc64264307"/>
      <w:bookmarkStart w:id="3119" w:name="_Toc40260840"/>
      <w:del w:id="3120" w:author="Debbie Houldsworth" w:date="2020-05-06T11:43:00Z">
        <w:r w:rsidDel="00B52205">
          <w:delText>ADDITIONAL PARTIES</w:delText>
        </w:r>
      </w:del>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ins w:id="3121" w:author="Debbie Houldsworth" w:date="2020-05-06T11:43:00Z">
        <w:r w:rsidR="00B52205">
          <w:t>Not USed</w:t>
        </w:r>
      </w:ins>
      <w:bookmarkEnd w:id="3119"/>
    </w:p>
    <w:p w14:paraId="6CF9CBA6" w14:textId="0C911D76" w:rsidR="00FB7917" w:rsidDel="00B52205" w:rsidRDefault="00FB7917">
      <w:pPr>
        <w:pStyle w:val="MRAL1Numbered"/>
        <w:numPr>
          <w:ilvl w:val="1"/>
          <w:numId w:val="18"/>
        </w:numPr>
        <w:outlineLvl w:val="0"/>
        <w:rPr>
          <w:del w:id="3122" w:author="Debbie Houldsworth" w:date="2020-05-06T11:43:00Z"/>
        </w:rPr>
        <w:pPrChange w:id="3123" w:author="Debbie Houldsworth" w:date="2020-05-13T08:00:00Z">
          <w:pPr>
            <w:pStyle w:val="MRAL1Numbered"/>
            <w:numPr>
              <w:numId w:val="18"/>
            </w:numPr>
          </w:pPr>
        </w:pPrChange>
      </w:pPr>
      <w:bookmarkStart w:id="3124" w:name="_Ref4481856"/>
      <w:bookmarkStart w:id="3125" w:name="_Toc40255950"/>
      <w:bookmarkStart w:id="3126" w:name="_Toc40256798"/>
      <w:bookmarkStart w:id="3127" w:name="_Toc40257622"/>
      <w:bookmarkStart w:id="3128" w:name="_Toc40258437"/>
      <w:bookmarkStart w:id="3129" w:name="_Toc40259246"/>
      <w:bookmarkStart w:id="3130" w:name="_Toc40260048"/>
      <w:bookmarkStart w:id="3131" w:name="_Toc40260841"/>
      <w:del w:id="3132" w:author="Debbie Houldsworth" w:date="2020-05-06T11:41:00Z">
        <w:r w:rsidDel="00B52205">
          <w:delText xml:space="preserve">Subject to the following provisions of this Clause 4, the parties shall admit as an additional party to this Agreement any person (a </w:delText>
        </w:r>
        <w:r w:rsidDel="00B52205">
          <w:rPr>
            <w:b/>
          </w:rPr>
          <w:delText>“New Party”</w:delText>
        </w:r>
        <w:r w:rsidDel="00B52205">
          <w:delText>) who is not at that time already a party who applies to be admitted in the capacity requested by the New Party.</w:delText>
        </w:r>
        <w:bookmarkEnd w:id="3124"/>
        <w:r w:rsidDel="00B52205">
          <w:delText xml:space="preserve">  A New Party shall not apply to MEC for admission as a Supplier or Distribution Business unless, as at that date, that New Party holds either an Electricity Distribution Licence or an Electricity Supply Licence, or can demonstrate to the reasonable satisfaction of MEC that it is in the process of obtaining an Electricity Distribution Licence or an Electricity Supply Licence</w:delText>
        </w:r>
      </w:del>
      <w:del w:id="3133" w:author="Debbie Houldsworth" w:date="2020-05-06T11:43:00Z">
        <w:r w:rsidDel="00B52205">
          <w:delText>.</w:delText>
        </w:r>
        <w:bookmarkStart w:id="3134" w:name="_Toc40255127"/>
        <w:bookmarkEnd w:id="3125"/>
        <w:bookmarkEnd w:id="3126"/>
        <w:bookmarkEnd w:id="3127"/>
        <w:bookmarkEnd w:id="3128"/>
        <w:bookmarkEnd w:id="3129"/>
        <w:bookmarkEnd w:id="3130"/>
        <w:bookmarkEnd w:id="3131"/>
        <w:bookmarkEnd w:id="3134"/>
      </w:del>
    </w:p>
    <w:p w14:paraId="460694F1" w14:textId="64087285" w:rsidR="00FB7917" w:rsidDel="00B52205" w:rsidRDefault="00FB7917">
      <w:pPr>
        <w:pStyle w:val="MRAL1Numbered"/>
        <w:outlineLvl w:val="0"/>
        <w:rPr>
          <w:del w:id="3135" w:author="Debbie Houldsworth" w:date="2020-05-06T11:43:00Z"/>
        </w:rPr>
        <w:pPrChange w:id="3136" w:author="Debbie Houldsworth" w:date="2020-05-13T08:00:00Z">
          <w:pPr>
            <w:pStyle w:val="MRAL1Numbered"/>
          </w:pPr>
        </w:pPrChange>
      </w:pPr>
      <w:bookmarkStart w:id="3137" w:name="_Ref4483545"/>
      <w:bookmarkStart w:id="3138" w:name="_Toc40255951"/>
      <w:bookmarkStart w:id="3139" w:name="_Toc40256799"/>
      <w:bookmarkStart w:id="3140" w:name="_Toc40257623"/>
      <w:bookmarkStart w:id="3141" w:name="_Toc40258438"/>
      <w:bookmarkStart w:id="3142" w:name="_Toc40259247"/>
      <w:bookmarkStart w:id="3143" w:name="_Toc40260049"/>
      <w:bookmarkStart w:id="3144" w:name="_Toc40260842"/>
      <w:del w:id="3145" w:author="Debbie Houldsworth" w:date="2020-05-06T11:43:00Z">
        <w:r w:rsidDel="00B52205">
          <w:delText>Subject to Clause 4.3, a New Party wishing to be admitted as an additional party shall apply to MEC for admission on a form of application issued by MEC from time to time and shall deliver such form to MEC together with any other documents referred to in the form.  Upon receipt of an application from a potential New Party, MEC shall consider the application and shall notify all parties and the Authority of such application.  Within 30 Working Days of receipt of the application MEC shall notify the New Party and Authority that either the New Party shall be admitted as a party, shall not be admitted as a party or that it requires further information from the New Party in relation to its application.  Where MEC determines not to admit a New Party as a party, it shall provide that New Party with the reasons for its decision.</w:delText>
        </w:r>
        <w:bookmarkStart w:id="3146" w:name="_Toc40255128"/>
        <w:bookmarkEnd w:id="3137"/>
        <w:bookmarkEnd w:id="3138"/>
        <w:bookmarkEnd w:id="3139"/>
        <w:bookmarkEnd w:id="3140"/>
        <w:bookmarkEnd w:id="3141"/>
        <w:bookmarkEnd w:id="3142"/>
        <w:bookmarkEnd w:id="3143"/>
        <w:bookmarkEnd w:id="3144"/>
        <w:bookmarkEnd w:id="3146"/>
      </w:del>
    </w:p>
    <w:p w14:paraId="058CC249" w14:textId="36E4BC12" w:rsidR="00FB7917" w:rsidDel="00B52205" w:rsidRDefault="00FB7917">
      <w:pPr>
        <w:pStyle w:val="MRAL1Numbered"/>
        <w:outlineLvl w:val="0"/>
        <w:rPr>
          <w:del w:id="3147" w:author="Debbie Houldsworth" w:date="2020-05-06T11:43:00Z"/>
        </w:rPr>
        <w:pPrChange w:id="3148" w:author="Debbie Houldsworth" w:date="2020-05-13T08:00:00Z">
          <w:pPr>
            <w:pStyle w:val="MRAL1Numbered"/>
          </w:pPr>
        </w:pPrChange>
      </w:pPr>
      <w:bookmarkStart w:id="3149" w:name="_Ref4483523"/>
      <w:bookmarkStart w:id="3150" w:name="_Toc40255952"/>
      <w:bookmarkStart w:id="3151" w:name="_Toc40256800"/>
      <w:bookmarkStart w:id="3152" w:name="_Toc40257624"/>
      <w:bookmarkStart w:id="3153" w:name="_Toc40258439"/>
      <w:bookmarkStart w:id="3154" w:name="_Toc40259248"/>
      <w:bookmarkStart w:id="3155" w:name="_Toc40260050"/>
      <w:bookmarkStart w:id="3156" w:name="_Toc40260843"/>
      <w:del w:id="3157" w:author="Debbie Houldsworth" w:date="2020-05-06T11:43:00Z">
        <w:r w:rsidDel="00B52205">
          <w:delText>MEC shall forthwith admit a New Party which is seeking to replace the BSC Agent where MEC has been notified by the BSC Panel that the New Party has been approved as successor BSC Agent by the BSC Panel.</w:delText>
        </w:r>
        <w:bookmarkStart w:id="3158" w:name="_Toc40255129"/>
        <w:bookmarkEnd w:id="3149"/>
        <w:bookmarkEnd w:id="3150"/>
        <w:bookmarkEnd w:id="3151"/>
        <w:bookmarkEnd w:id="3152"/>
        <w:bookmarkEnd w:id="3153"/>
        <w:bookmarkEnd w:id="3154"/>
        <w:bookmarkEnd w:id="3155"/>
        <w:bookmarkEnd w:id="3156"/>
        <w:bookmarkEnd w:id="3158"/>
      </w:del>
    </w:p>
    <w:p w14:paraId="0406311B" w14:textId="0285CC91" w:rsidR="00FB7917" w:rsidDel="00B52205" w:rsidRDefault="00FB7917">
      <w:pPr>
        <w:pStyle w:val="MRAL1Numbered"/>
        <w:outlineLvl w:val="0"/>
        <w:rPr>
          <w:del w:id="3159" w:author="Debbie Houldsworth" w:date="2020-05-06T11:43:00Z"/>
        </w:rPr>
        <w:pPrChange w:id="3160" w:author="Debbie Houldsworth" w:date="2020-05-13T08:00:00Z">
          <w:pPr>
            <w:pStyle w:val="MRAL1Numbered"/>
          </w:pPr>
        </w:pPrChange>
      </w:pPr>
      <w:bookmarkStart w:id="3161" w:name="_Ref4483769"/>
      <w:bookmarkStart w:id="3162" w:name="_Toc40255953"/>
      <w:bookmarkStart w:id="3163" w:name="_Toc40256801"/>
      <w:bookmarkStart w:id="3164" w:name="_Toc40257625"/>
      <w:bookmarkStart w:id="3165" w:name="_Toc40258440"/>
      <w:bookmarkStart w:id="3166" w:name="_Toc40259249"/>
      <w:bookmarkStart w:id="3167" w:name="_Toc40260051"/>
      <w:bookmarkStart w:id="3168" w:name="_Toc40260844"/>
      <w:del w:id="3169" w:author="Debbie Houldsworth" w:date="2020-05-06T11:42:00Z">
        <w:r w:rsidDel="00B52205">
          <w:delText>Where MEC notifies the New Party that it requires further information pursuant to the terms of Clause 4.2, such requirement being reasonable, the New Party shall within 20 Working Days of receiving MEC's notice either provide the additional information or refer the matter to the Authority pursuant to Clause 4.5, failing which the New Party's application shall lapse and be of no effect and the New Party shall not be, and shall not be entitled to be, admitted as a party consequent upon such application (but without prejudice to any new application for admission it may make thereafter</w:delText>
        </w:r>
      </w:del>
      <w:del w:id="3170" w:author="Debbie Houldsworth" w:date="2020-05-06T11:43:00Z">
        <w:r w:rsidDel="00B52205">
          <w:delText>).</w:delText>
        </w:r>
        <w:bookmarkStart w:id="3171" w:name="_Toc40255130"/>
        <w:bookmarkEnd w:id="3161"/>
        <w:bookmarkEnd w:id="3162"/>
        <w:bookmarkEnd w:id="3163"/>
        <w:bookmarkEnd w:id="3164"/>
        <w:bookmarkEnd w:id="3165"/>
        <w:bookmarkEnd w:id="3166"/>
        <w:bookmarkEnd w:id="3167"/>
        <w:bookmarkEnd w:id="3168"/>
        <w:bookmarkEnd w:id="3171"/>
      </w:del>
    </w:p>
    <w:p w14:paraId="7C969054" w14:textId="3C1E9925" w:rsidR="00FB7917" w:rsidDel="00B52205" w:rsidRDefault="00FB7917">
      <w:pPr>
        <w:pStyle w:val="MRAL1Numbered"/>
        <w:outlineLvl w:val="0"/>
        <w:rPr>
          <w:del w:id="3172" w:author="Debbie Houldsworth" w:date="2020-05-06T11:43:00Z"/>
        </w:rPr>
        <w:pPrChange w:id="3173" w:author="Debbie Houldsworth" w:date="2020-05-13T08:00:00Z">
          <w:pPr>
            <w:pStyle w:val="MRAL1Numbered"/>
          </w:pPr>
        </w:pPrChange>
      </w:pPr>
      <w:bookmarkStart w:id="3174" w:name="_Ref4483627"/>
      <w:bookmarkStart w:id="3175" w:name="_Toc40255954"/>
      <w:bookmarkStart w:id="3176" w:name="_Toc40256802"/>
      <w:bookmarkStart w:id="3177" w:name="_Toc40257626"/>
      <w:bookmarkStart w:id="3178" w:name="_Toc40258441"/>
      <w:bookmarkStart w:id="3179" w:name="_Toc40259250"/>
      <w:bookmarkStart w:id="3180" w:name="_Toc40260052"/>
      <w:bookmarkStart w:id="3181" w:name="_Toc40260845"/>
      <w:del w:id="3182" w:author="Debbie Houldsworth" w:date="2020-05-06T11:42:00Z">
        <w:r w:rsidDel="00B52205">
          <w:delText>Where MEC determines not to admit a New Party as a party or fails to notify the New Party within 30 Working Days of receipt of the New Party's application or requests additional information from the New Party, the New Party may refer the matter to the Authority for his determination The determination of the Authority shall be final and binding for all purposes</w:delText>
        </w:r>
      </w:del>
      <w:del w:id="3183" w:author="Debbie Houldsworth" w:date="2020-05-06T11:43:00Z">
        <w:r w:rsidDel="00B52205">
          <w:delText>.</w:delText>
        </w:r>
        <w:bookmarkStart w:id="3184" w:name="_Toc40255131"/>
        <w:bookmarkEnd w:id="3174"/>
        <w:bookmarkEnd w:id="3175"/>
        <w:bookmarkEnd w:id="3176"/>
        <w:bookmarkEnd w:id="3177"/>
        <w:bookmarkEnd w:id="3178"/>
        <w:bookmarkEnd w:id="3179"/>
        <w:bookmarkEnd w:id="3180"/>
        <w:bookmarkEnd w:id="3181"/>
        <w:bookmarkEnd w:id="3184"/>
      </w:del>
    </w:p>
    <w:p w14:paraId="372BD735" w14:textId="7CB5210F" w:rsidR="00FB7917" w:rsidDel="00B52205" w:rsidRDefault="00FB7917">
      <w:pPr>
        <w:pStyle w:val="MRAL1Numbered"/>
        <w:outlineLvl w:val="0"/>
        <w:rPr>
          <w:del w:id="3185" w:author="Debbie Houldsworth" w:date="2020-05-06T11:43:00Z"/>
        </w:rPr>
        <w:pPrChange w:id="3186" w:author="Debbie Houldsworth" w:date="2020-05-13T08:00:00Z">
          <w:pPr>
            <w:pStyle w:val="MRAL1Numbered"/>
          </w:pPr>
        </w:pPrChange>
      </w:pPr>
      <w:bookmarkStart w:id="3187" w:name="_Toc40255955"/>
      <w:bookmarkStart w:id="3188" w:name="_Toc40256803"/>
      <w:bookmarkStart w:id="3189" w:name="_Toc40257627"/>
      <w:bookmarkStart w:id="3190" w:name="_Toc40258442"/>
      <w:bookmarkStart w:id="3191" w:name="_Toc40259251"/>
      <w:bookmarkStart w:id="3192" w:name="_Toc40260053"/>
      <w:bookmarkStart w:id="3193" w:name="_Toc40260846"/>
      <w:del w:id="3194" w:author="Debbie Houldsworth" w:date="2020-05-06T11:42:00Z">
        <w:r w:rsidDel="00B52205">
          <w:delText>Where:</w:delText>
        </w:r>
      </w:del>
      <w:bookmarkStart w:id="3195" w:name="_Toc40255132"/>
      <w:bookmarkEnd w:id="3187"/>
      <w:bookmarkEnd w:id="3188"/>
      <w:bookmarkEnd w:id="3189"/>
      <w:bookmarkEnd w:id="3190"/>
      <w:bookmarkEnd w:id="3191"/>
      <w:bookmarkEnd w:id="3192"/>
      <w:bookmarkEnd w:id="3193"/>
      <w:bookmarkEnd w:id="3195"/>
    </w:p>
    <w:p w14:paraId="27EBED4A" w14:textId="21A28725" w:rsidR="00FB7917" w:rsidDel="00B52205" w:rsidRDefault="00FB7917">
      <w:pPr>
        <w:pStyle w:val="MRAL2Numbered"/>
        <w:outlineLvl w:val="0"/>
        <w:rPr>
          <w:del w:id="3196" w:author="Debbie Houldsworth" w:date="2020-05-06T11:42:00Z"/>
        </w:rPr>
        <w:pPrChange w:id="3197" w:author="Debbie Houldsworth" w:date="2020-05-13T08:00:00Z">
          <w:pPr>
            <w:pStyle w:val="MRAL2Numbered"/>
          </w:pPr>
        </w:pPrChange>
      </w:pPr>
      <w:bookmarkStart w:id="3198" w:name="_Toc40255956"/>
      <w:bookmarkStart w:id="3199" w:name="_Toc40256804"/>
      <w:bookmarkStart w:id="3200" w:name="_Toc40257628"/>
      <w:bookmarkStart w:id="3201" w:name="_Toc40258443"/>
      <w:bookmarkStart w:id="3202" w:name="_Toc40259252"/>
      <w:bookmarkStart w:id="3203" w:name="_Toc40260054"/>
      <w:bookmarkStart w:id="3204" w:name="_Toc40260847"/>
      <w:del w:id="3205" w:author="Debbie Houldsworth" w:date="2020-05-06T11:42:00Z">
        <w:r w:rsidDel="00B52205">
          <w:delText>MEC notifies the New Party and the Authority in accordance with Clause 4.2 that the New Party is to be admitted as a party or Clause 4.3 applies; or</w:delText>
        </w:r>
        <w:bookmarkStart w:id="3206" w:name="_Toc40255133"/>
        <w:bookmarkEnd w:id="3198"/>
        <w:bookmarkEnd w:id="3199"/>
        <w:bookmarkEnd w:id="3200"/>
        <w:bookmarkEnd w:id="3201"/>
        <w:bookmarkEnd w:id="3202"/>
        <w:bookmarkEnd w:id="3203"/>
        <w:bookmarkEnd w:id="3204"/>
        <w:bookmarkEnd w:id="3206"/>
      </w:del>
    </w:p>
    <w:p w14:paraId="20FAEBFA" w14:textId="00902BD9" w:rsidR="00FB7917" w:rsidDel="00B52205" w:rsidRDefault="00FB7917">
      <w:pPr>
        <w:pStyle w:val="MRAL2Numbered"/>
        <w:outlineLvl w:val="0"/>
        <w:rPr>
          <w:del w:id="3207" w:author="Debbie Houldsworth" w:date="2020-05-06T11:42:00Z"/>
        </w:rPr>
        <w:pPrChange w:id="3208" w:author="Debbie Houldsworth" w:date="2020-05-13T08:00:00Z">
          <w:pPr>
            <w:pStyle w:val="MRAL2Numbered"/>
          </w:pPr>
        </w:pPrChange>
      </w:pPr>
      <w:bookmarkStart w:id="3209" w:name="_Toc40255957"/>
      <w:bookmarkStart w:id="3210" w:name="_Toc40256805"/>
      <w:bookmarkStart w:id="3211" w:name="_Toc40257629"/>
      <w:bookmarkStart w:id="3212" w:name="_Toc40258444"/>
      <w:bookmarkStart w:id="3213" w:name="_Toc40259253"/>
      <w:bookmarkStart w:id="3214" w:name="_Toc40260055"/>
      <w:bookmarkStart w:id="3215" w:name="_Toc40260848"/>
      <w:del w:id="3216" w:author="Debbie Houldsworth" w:date="2020-05-06T11:42:00Z">
        <w:r w:rsidDel="00B52205">
          <w:delText>following a request for further information pursuant to Clause 4.2, the New Party provides sufficient additional information satisfactory to MEC within the time period specified in Clause 4.4; or</w:delText>
        </w:r>
        <w:bookmarkStart w:id="3217" w:name="_Toc40255134"/>
        <w:bookmarkEnd w:id="3209"/>
        <w:bookmarkEnd w:id="3210"/>
        <w:bookmarkEnd w:id="3211"/>
        <w:bookmarkEnd w:id="3212"/>
        <w:bookmarkEnd w:id="3213"/>
        <w:bookmarkEnd w:id="3214"/>
        <w:bookmarkEnd w:id="3215"/>
        <w:bookmarkEnd w:id="3217"/>
      </w:del>
    </w:p>
    <w:p w14:paraId="553BA338" w14:textId="2C8D4C2D" w:rsidR="00FB7917" w:rsidDel="00B52205" w:rsidRDefault="00FB7917">
      <w:pPr>
        <w:pStyle w:val="MRAL2Numbered"/>
        <w:outlineLvl w:val="0"/>
        <w:rPr>
          <w:del w:id="3218" w:author="Debbie Houldsworth" w:date="2020-05-06T11:42:00Z"/>
        </w:rPr>
        <w:pPrChange w:id="3219" w:author="Debbie Houldsworth" w:date="2020-05-13T08:00:00Z">
          <w:pPr>
            <w:pStyle w:val="MRAL2Numbered"/>
          </w:pPr>
        </w:pPrChange>
      </w:pPr>
      <w:bookmarkStart w:id="3220" w:name="_Toc40255958"/>
      <w:bookmarkStart w:id="3221" w:name="_Toc40256806"/>
      <w:bookmarkStart w:id="3222" w:name="_Toc40257630"/>
      <w:bookmarkStart w:id="3223" w:name="_Toc40258445"/>
      <w:bookmarkStart w:id="3224" w:name="_Toc40259254"/>
      <w:bookmarkStart w:id="3225" w:name="_Toc40260056"/>
      <w:bookmarkStart w:id="3226" w:name="_Toc40260849"/>
      <w:del w:id="3227" w:author="Debbie Houldsworth" w:date="2020-05-06T11:42:00Z">
        <w:r w:rsidDel="00B52205">
          <w:delText>the Authority determines that the New Party shall become a party pursuant to Clause 4.5,</w:delText>
        </w:r>
        <w:bookmarkStart w:id="3228" w:name="_Toc40255135"/>
        <w:bookmarkEnd w:id="3220"/>
        <w:bookmarkEnd w:id="3221"/>
        <w:bookmarkEnd w:id="3222"/>
        <w:bookmarkEnd w:id="3223"/>
        <w:bookmarkEnd w:id="3224"/>
        <w:bookmarkEnd w:id="3225"/>
        <w:bookmarkEnd w:id="3226"/>
        <w:bookmarkEnd w:id="3228"/>
      </w:del>
    </w:p>
    <w:p w14:paraId="6BF18D88" w14:textId="579C597A" w:rsidR="00FB7917" w:rsidDel="00B52205" w:rsidRDefault="00FB7917">
      <w:pPr>
        <w:pStyle w:val="MRAL1NoHangingIndent"/>
        <w:outlineLvl w:val="0"/>
        <w:rPr>
          <w:del w:id="3229" w:author="Debbie Houldsworth" w:date="2020-05-06T11:43:00Z"/>
        </w:rPr>
        <w:pPrChange w:id="3230" w:author="Debbie Houldsworth" w:date="2020-05-13T08:00:00Z">
          <w:pPr>
            <w:pStyle w:val="MRAL1NoHangingIndent"/>
          </w:pPr>
        </w:pPrChange>
      </w:pPr>
      <w:del w:id="3231" w:author="Debbie Houldsworth" w:date="2020-05-06T11:43:00Z">
        <w:r w:rsidDel="00B52205">
          <w:delText>MEC shall forthwith prepare an Accession Agreement, which shall be executed by a delegate authorised by MEC on behalf of all parties other than the New Party, and the New Party.  Each party hereby authorises and instructs any delegate authorised by MEC to sign any such Accession Agreement on its behalf and undertakes not to withdraw, qualify or revoke any such authority or instruction at any time.  Upon execution of the Accession Agreement, the New Party shall become a party for all purposes of this Agreement from the date specified in such Accession Agreement.</w:delText>
        </w:r>
        <w:bookmarkStart w:id="3232" w:name="_Toc40255136"/>
        <w:bookmarkEnd w:id="3232"/>
      </w:del>
    </w:p>
    <w:p w14:paraId="2CCF93B7" w14:textId="75936126" w:rsidR="00FB7917" w:rsidDel="00B52205" w:rsidRDefault="00FB7917">
      <w:pPr>
        <w:pStyle w:val="MRAL1Numbered"/>
        <w:outlineLvl w:val="0"/>
        <w:rPr>
          <w:del w:id="3233" w:author="Debbie Houldsworth" w:date="2020-05-06T11:43:00Z"/>
        </w:rPr>
        <w:pPrChange w:id="3234" w:author="Debbie Houldsworth" w:date="2020-05-13T08:00:00Z">
          <w:pPr>
            <w:pStyle w:val="MRAL1Numbered"/>
          </w:pPr>
        </w:pPrChange>
      </w:pPr>
      <w:bookmarkStart w:id="3235" w:name="_Toc40255959"/>
      <w:bookmarkStart w:id="3236" w:name="_Toc40256807"/>
      <w:bookmarkStart w:id="3237" w:name="_Toc40257631"/>
      <w:bookmarkStart w:id="3238" w:name="_Toc40258446"/>
      <w:bookmarkStart w:id="3239" w:name="_Toc40259255"/>
      <w:bookmarkStart w:id="3240" w:name="_Toc40260057"/>
      <w:bookmarkStart w:id="3241" w:name="_Toc40260850"/>
      <w:del w:id="3242" w:author="Debbie Houldsworth" w:date="2020-05-06T11:43:00Z">
        <w:r w:rsidDel="00B52205">
          <w:delText>MEC shall promptly notify all parties and the Authority of the execution and delivery of each Accession Agreement.</w:delText>
        </w:r>
        <w:bookmarkEnd w:id="3235"/>
        <w:bookmarkEnd w:id="3236"/>
        <w:bookmarkEnd w:id="3237"/>
        <w:bookmarkEnd w:id="3238"/>
        <w:bookmarkEnd w:id="3239"/>
        <w:bookmarkEnd w:id="3240"/>
        <w:bookmarkEnd w:id="3241"/>
        <w:r w:rsidDel="00B52205">
          <w:delText xml:space="preserve"> </w:delText>
        </w:r>
        <w:bookmarkStart w:id="3243" w:name="_Toc40255137"/>
        <w:bookmarkEnd w:id="3243"/>
      </w:del>
    </w:p>
    <w:p w14:paraId="3262B051" w14:textId="4A024C87" w:rsidR="00FB7917" w:rsidDel="00B52205" w:rsidRDefault="00FB7917">
      <w:pPr>
        <w:pStyle w:val="MRAL1Numbered"/>
        <w:outlineLvl w:val="0"/>
        <w:rPr>
          <w:del w:id="3244" w:author="Debbie Houldsworth" w:date="2020-05-06T11:43:00Z"/>
        </w:rPr>
        <w:pPrChange w:id="3245" w:author="Debbie Houldsworth" w:date="2020-05-13T08:00:00Z">
          <w:pPr>
            <w:pStyle w:val="MRAL1Numbered"/>
          </w:pPr>
        </w:pPrChange>
      </w:pPr>
      <w:bookmarkStart w:id="3246" w:name="_Toc40255960"/>
      <w:bookmarkStart w:id="3247" w:name="_Toc40256808"/>
      <w:bookmarkStart w:id="3248" w:name="_Toc40257632"/>
      <w:bookmarkStart w:id="3249" w:name="_Toc40258447"/>
      <w:bookmarkStart w:id="3250" w:name="_Toc40259256"/>
      <w:bookmarkStart w:id="3251" w:name="_Toc40260058"/>
      <w:bookmarkStart w:id="3252" w:name="_Toc40260851"/>
      <w:del w:id="3253" w:author="Debbie Houldsworth" w:date="2020-05-06T11:43:00Z">
        <w:r w:rsidDel="00B52205">
          <w:delText xml:space="preserve">Where any organisation wishes to receive copies of regular updates to MRA Products </w:delText>
        </w:r>
        <w:r w:rsidRPr="00B313FE" w:rsidDel="00B52205">
          <w:delText>(“</w:delText>
        </w:r>
        <w:r w:rsidDel="00B52205">
          <w:rPr>
            <w:b/>
            <w:bCs/>
          </w:rPr>
          <w:delText>Updates”</w:delText>
        </w:r>
        <w:r w:rsidDel="00B52205">
          <w:delText>) for the purposes of its business but is neither a party to this Agreement nor entitled to become a party to this Agreement it may apply to MEC (subject to the procedure set out in Clauses 4.9 to 4.11 below) to be registered with MRASCO to receive the Updates as if it were a party to this Agreement and on such registration that organisation shall be designated an Interested Industry Participant.</w:delText>
        </w:r>
        <w:bookmarkStart w:id="3254" w:name="_Toc40255138"/>
        <w:bookmarkEnd w:id="3246"/>
        <w:bookmarkEnd w:id="3247"/>
        <w:bookmarkEnd w:id="3248"/>
        <w:bookmarkEnd w:id="3249"/>
        <w:bookmarkEnd w:id="3250"/>
        <w:bookmarkEnd w:id="3251"/>
        <w:bookmarkEnd w:id="3252"/>
        <w:bookmarkEnd w:id="3254"/>
      </w:del>
    </w:p>
    <w:p w14:paraId="0F12EF4B" w14:textId="3B1A77E5" w:rsidR="00FB7917" w:rsidDel="00B52205" w:rsidRDefault="00FB7917">
      <w:pPr>
        <w:pStyle w:val="MRAL1Numbered"/>
        <w:outlineLvl w:val="0"/>
        <w:rPr>
          <w:del w:id="3255" w:author="Debbie Houldsworth" w:date="2020-05-06T11:43:00Z"/>
        </w:rPr>
        <w:pPrChange w:id="3256" w:author="Debbie Houldsworth" w:date="2020-05-13T08:00:00Z">
          <w:pPr>
            <w:pStyle w:val="MRAL1Numbered"/>
          </w:pPr>
        </w:pPrChange>
      </w:pPr>
      <w:bookmarkStart w:id="3257" w:name="_Ref4483822"/>
      <w:bookmarkStart w:id="3258" w:name="_Toc40255961"/>
      <w:bookmarkStart w:id="3259" w:name="_Toc40256809"/>
      <w:bookmarkStart w:id="3260" w:name="_Toc40257633"/>
      <w:bookmarkStart w:id="3261" w:name="_Toc40258448"/>
      <w:bookmarkStart w:id="3262" w:name="_Toc40259257"/>
      <w:bookmarkStart w:id="3263" w:name="_Toc40260059"/>
      <w:bookmarkStart w:id="3264" w:name="_Toc40260852"/>
      <w:del w:id="3265" w:author="Debbie Houldsworth" w:date="2020-05-06T11:43:00Z">
        <w:r w:rsidDel="00B52205">
          <w:delText>The organisation shall apply for registration on the form of application agreed and supplied by MEC which sets out the terms and conditions of registration.</w:delText>
        </w:r>
        <w:bookmarkStart w:id="3266" w:name="_Toc40255139"/>
        <w:bookmarkEnd w:id="3257"/>
        <w:bookmarkEnd w:id="3258"/>
        <w:bookmarkEnd w:id="3259"/>
        <w:bookmarkEnd w:id="3260"/>
        <w:bookmarkEnd w:id="3261"/>
        <w:bookmarkEnd w:id="3262"/>
        <w:bookmarkEnd w:id="3263"/>
        <w:bookmarkEnd w:id="3264"/>
        <w:bookmarkEnd w:id="3266"/>
      </w:del>
    </w:p>
    <w:p w14:paraId="6472B7E2" w14:textId="6B2C479D" w:rsidR="00FB7917" w:rsidDel="00B52205" w:rsidRDefault="00FB7917">
      <w:pPr>
        <w:pStyle w:val="MRAL1Numbered"/>
        <w:outlineLvl w:val="0"/>
        <w:rPr>
          <w:del w:id="3267" w:author="Debbie Houldsworth" w:date="2020-05-06T11:43:00Z"/>
        </w:rPr>
        <w:pPrChange w:id="3268" w:author="Debbie Houldsworth" w:date="2020-05-13T08:00:00Z">
          <w:pPr>
            <w:pStyle w:val="MRAL1Numbered"/>
          </w:pPr>
        </w:pPrChange>
      </w:pPr>
      <w:bookmarkStart w:id="3269" w:name="_Toc40255962"/>
      <w:bookmarkStart w:id="3270" w:name="_Toc40256810"/>
      <w:bookmarkStart w:id="3271" w:name="_Toc40257634"/>
      <w:bookmarkStart w:id="3272" w:name="_Toc40258449"/>
      <w:bookmarkStart w:id="3273" w:name="_Toc40259258"/>
      <w:bookmarkStart w:id="3274" w:name="_Toc40260060"/>
      <w:bookmarkStart w:id="3275" w:name="_Toc40260853"/>
      <w:del w:id="3276" w:author="Debbie Houldsworth" w:date="2020-05-06T11:43:00Z">
        <w:r w:rsidDel="00B52205">
          <w:delText>Upon receipt of the completed application MEC shall notify all parties and consider the application.</w:delText>
        </w:r>
        <w:bookmarkStart w:id="3277" w:name="_Toc40255140"/>
        <w:bookmarkEnd w:id="3269"/>
        <w:bookmarkEnd w:id="3270"/>
        <w:bookmarkEnd w:id="3271"/>
        <w:bookmarkEnd w:id="3272"/>
        <w:bookmarkEnd w:id="3273"/>
        <w:bookmarkEnd w:id="3274"/>
        <w:bookmarkEnd w:id="3275"/>
        <w:bookmarkEnd w:id="3277"/>
      </w:del>
    </w:p>
    <w:p w14:paraId="20053651" w14:textId="021183EC" w:rsidR="00FB7917" w:rsidDel="000B33CE" w:rsidRDefault="00FB7917">
      <w:pPr>
        <w:pStyle w:val="MRAL1Numbered"/>
        <w:outlineLvl w:val="0"/>
        <w:rPr>
          <w:del w:id="3278" w:author="Debbie Houldsworth" w:date="2020-05-12T16:20:00Z"/>
        </w:rPr>
        <w:pPrChange w:id="3279" w:author="Debbie Houldsworth" w:date="2020-05-13T08:00:00Z">
          <w:pPr>
            <w:pStyle w:val="MRAL1Numbered"/>
          </w:pPr>
        </w:pPrChange>
      </w:pPr>
      <w:bookmarkStart w:id="3280" w:name="_Ref4483840"/>
      <w:bookmarkStart w:id="3281" w:name="_Toc40255963"/>
      <w:bookmarkStart w:id="3282" w:name="_Toc40256811"/>
      <w:bookmarkStart w:id="3283" w:name="_Toc40257635"/>
      <w:bookmarkStart w:id="3284" w:name="_Toc40258450"/>
      <w:bookmarkStart w:id="3285" w:name="_Toc40259259"/>
      <w:bookmarkStart w:id="3286" w:name="_Toc40260061"/>
      <w:bookmarkStart w:id="3287" w:name="_Toc40260854"/>
      <w:del w:id="3288" w:author="Debbie Houldsworth" w:date="2020-05-06T11:43:00Z">
        <w:r w:rsidDel="00B52205">
          <w:delText>In the event that MEC requires reasonable additional information it shall notify its requirements to the applicant within 30 Working Days of receipt of the application and the applicant shall provide such information within 20 Working Days of receipt of such notice. If the applicant fails to provide such information within the time specified the application shall lapse</w:delText>
        </w:r>
      </w:del>
      <w:del w:id="3289" w:author="Debbie Houldsworth" w:date="2020-05-12T16:20:00Z">
        <w:r w:rsidDel="000B33CE">
          <w:delText>.</w:delText>
        </w:r>
        <w:bookmarkStart w:id="3290" w:name="_Toc40255141"/>
        <w:bookmarkEnd w:id="3280"/>
        <w:bookmarkEnd w:id="3281"/>
        <w:bookmarkEnd w:id="3282"/>
        <w:bookmarkEnd w:id="3283"/>
        <w:bookmarkEnd w:id="3284"/>
        <w:bookmarkEnd w:id="3285"/>
        <w:bookmarkEnd w:id="3286"/>
        <w:bookmarkEnd w:id="3287"/>
        <w:bookmarkEnd w:id="3290"/>
      </w:del>
    </w:p>
    <w:p w14:paraId="03017368" w14:textId="6601674C" w:rsidR="00FB7917" w:rsidDel="00B52205" w:rsidRDefault="00FB7917">
      <w:pPr>
        <w:pStyle w:val="MRAL1Numbered"/>
        <w:outlineLvl w:val="0"/>
        <w:rPr>
          <w:del w:id="3291" w:author="Debbie Houldsworth" w:date="2020-05-06T11:44:00Z"/>
        </w:rPr>
        <w:pPrChange w:id="3292" w:author="Debbie Houldsworth" w:date="2020-05-13T08:00:00Z">
          <w:pPr>
            <w:pStyle w:val="MRAL1Numbered"/>
          </w:pPr>
        </w:pPrChange>
      </w:pPr>
      <w:bookmarkStart w:id="3293" w:name="_Toc40255964"/>
      <w:bookmarkStart w:id="3294" w:name="_Toc40256812"/>
      <w:bookmarkStart w:id="3295" w:name="_Toc40257636"/>
      <w:bookmarkStart w:id="3296" w:name="_Toc40258451"/>
      <w:bookmarkStart w:id="3297" w:name="_Toc40259260"/>
      <w:bookmarkStart w:id="3298" w:name="_Toc40260062"/>
      <w:bookmarkStart w:id="3299" w:name="_Toc40260855"/>
      <w:del w:id="3300" w:author="Debbie Houldsworth" w:date="2020-05-06T11:44:00Z">
        <w:r w:rsidDel="00B52205">
          <w:delText>MEC shall notify the applicant of its decision within 30 Working Days of receipt of the application or receipt of the additional information referred to in Clause 4.11 above.</w:delText>
        </w:r>
        <w:bookmarkEnd w:id="3293"/>
        <w:bookmarkEnd w:id="3294"/>
        <w:bookmarkEnd w:id="3295"/>
        <w:bookmarkEnd w:id="3296"/>
        <w:bookmarkEnd w:id="3297"/>
        <w:bookmarkEnd w:id="3298"/>
        <w:bookmarkEnd w:id="3299"/>
        <w:r w:rsidDel="00B52205">
          <w:delText xml:space="preserve"> </w:delText>
        </w:r>
        <w:bookmarkStart w:id="3301" w:name="_Toc40255142"/>
        <w:bookmarkEnd w:id="3301"/>
      </w:del>
    </w:p>
    <w:p w14:paraId="69B5162D" w14:textId="46FEA8A8" w:rsidR="00FB7917" w:rsidDel="00B52205" w:rsidRDefault="00FB7917">
      <w:pPr>
        <w:pStyle w:val="MRAL1Numbered"/>
        <w:outlineLvl w:val="0"/>
        <w:rPr>
          <w:del w:id="3302" w:author="Debbie Houldsworth" w:date="2020-05-06T11:44:00Z"/>
        </w:rPr>
        <w:pPrChange w:id="3303" w:author="Debbie Houldsworth" w:date="2020-05-13T08:00:00Z">
          <w:pPr>
            <w:pStyle w:val="MRAL1Numbered"/>
          </w:pPr>
        </w:pPrChange>
      </w:pPr>
      <w:bookmarkStart w:id="3304" w:name="_Toc40255965"/>
      <w:bookmarkStart w:id="3305" w:name="_Toc40256813"/>
      <w:bookmarkStart w:id="3306" w:name="_Toc40257637"/>
      <w:bookmarkStart w:id="3307" w:name="_Toc40258452"/>
      <w:bookmarkStart w:id="3308" w:name="_Toc40259261"/>
      <w:bookmarkStart w:id="3309" w:name="_Toc40260063"/>
      <w:bookmarkStart w:id="3310" w:name="_Toc40260856"/>
      <w:del w:id="3311" w:author="Debbie Houldsworth" w:date="2020-05-06T11:44:00Z">
        <w:r w:rsidDel="00B52205">
          <w:delText>If MEC determines that the applicant should be registered as an Interested Industry Participant then it shall inform MRASCo forthwith who shall supply the Updates for so long as the Interested Industry Participant continues to comply with the terms of registration.</w:delText>
        </w:r>
        <w:bookmarkStart w:id="3312" w:name="_Toc40255143"/>
        <w:bookmarkEnd w:id="3304"/>
        <w:bookmarkEnd w:id="3305"/>
        <w:bookmarkEnd w:id="3306"/>
        <w:bookmarkEnd w:id="3307"/>
        <w:bookmarkEnd w:id="3308"/>
        <w:bookmarkEnd w:id="3309"/>
        <w:bookmarkEnd w:id="3310"/>
        <w:bookmarkEnd w:id="3312"/>
      </w:del>
    </w:p>
    <w:p w14:paraId="63209B6F" w14:textId="77771026" w:rsidR="00FB7917" w:rsidDel="00B52205" w:rsidRDefault="00FB7917">
      <w:pPr>
        <w:pStyle w:val="MRAL1Numbered"/>
        <w:outlineLvl w:val="0"/>
        <w:rPr>
          <w:del w:id="3313" w:author="Debbie Houldsworth" w:date="2020-05-06T11:44:00Z"/>
        </w:rPr>
        <w:pPrChange w:id="3314" w:author="Debbie Houldsworth" w:date="2020-05-13T08:00:00Z">
          <w:pPr>
            <w:pStyle w:val="MRAL1Numbered"/>
          </w:pPr>
        </w:pPrChange>
      </w:pPr>
      <w:bookmarkStart w:id="3315" w:name="_Toc40255966"/>
      <w:bookmarkStart w:id="3316" w:name="_Toc40256814"/>
      <w:bookmarkStart w:id="3317" w:name="_Toc40257638"/>
      <w:bookmarkStart w:id="3318" w:name="_Toc40258453"/>
      <w:bookmarkStart w:id="3319" w:name="_Toc40259262"/>
      <w:bookmarkStart w:id="3320" w:name="_Toc40260064"/>
      <w:bookmarkStart w:id="3321" w:name="_Toc40260857"/>
      <w:del w:id="3322" w:author="Debbie Houldsworth" w:date="2020-05-06T11:44:00Z">
        <w:r w:rsidDel="00B52205">
          <w:delText>If MEC determines that the applicant shall not be registered as an Interested Industry Participant then it shall notify the applicant of its reasons for such determination.</w:delText>
        </w:r>
        <w:bookmarkStart w:id="3323" w:name="_Toc40255144"/>
        <w:bookmarkEnd w:id="3315"/>
        <w:bookmarkEnd w:id="3316"/>
        <w:bookmarkEnd w:id="3317"/>
        <w:bookmarkEnd w:id="3318"/>
        <w:bookmarkEnd w:id="3319"/>
        <w:bookmarkEnd w:id="3320"/>
        <w:bookmarkEnd w:id="3321"/>
        <w:bookmarkEnd w:id="3323"/>
      </w:del>
    </w:p>
    <w:p w14:paraId="74F7CF0E" w14:textId="0E46B2D3" w:rsidR="00FB7917" w:rsidDel="00B52205" w:rsidRDefault="00FB7917">
      <w:pPr>
        <w:pStyle w:val="MRAL1Numbered"/>
        <w:outlineLvl w:val="0"/>
        <w:rPr>
          <w:del w:id="3324" w:author="Debbie Houldsworth" w:date="2020-05-06T11:44:00Z"/>
        </w:rPr>
        <w:pPrChange w:id="3325" w:author="Debbie Houldsworth" w:date="2020-05-13T08:00:00Z">
          <w:pPr>
            <w:pStyle w:val="MRAL1Numbered"/>
          </w:pPr>
        </w:pPrChange>
      </w:pPr>
      <w:bookmarkStart w:id="3326" w:name="_Toc40255967"/>
      <w:bookmarkStart w:id="3327" w:name="_Toc40256815"/>
      <w:bookmarkStart w:id="3328" w:name="_Toc40257639"/>
      <w:bookmarkStart w:id="3329" w:name="_Toc40258454"/>
      <w:bookmarkStart w:id="3330" w:name="_Toc40259263"/>
      <w:bookmarkStart w:id="3331" w:name="_Toc40260065"/>
      <w:bookmarkStart w:id="3332" w:name="_Toc40260858"/>
      <w:del w:id="3333" w:author="Debbie Houldsworth" w:date="2020-05-06T11:44:00Z">
        <w:r w:rsidDel="00B52205">
          <w:delText>MEC shall promptly notify all parties of the registration of the Interested Industry Participant.</w:delText>
        </w:r>
        <w:bookmarkStart w:id="3334" w:name="_Toc40255145"/>
        <w:bookmarkEnd w:id="3326"/>
        <w:bookmarkEnd w:id="3327"/>
        <w:bookmarkEnd w:id="3328"/>
        <w:bookmarkEnd w:id="3329"/>
        <w:bookmarkEnd w:id="3330"/>
        <w:bookmarkEnd w:id="3331"/>
        <w:bookmarkEnd w:id="3332"/>
        <w:bookmarkEnd w:id="3334"/>
      </w:del>
    </w:p>
    <w:p w14:paraId="61CF5534" w14:textId="44A29CB0" w:rsidR="00FB7917" w:rsidDel="00C30CBC" w:rsidRDefault="00FB7917">
      <w:pPr>
        <w:pStyle w:val="MRAL1Numbered"/>
        <w:outlineLvl w:val="0"/>
        <w:rPr>
          <w:del w:id="3335" w:author="Debbie Houldsworth" w:date="2020-05-12T16:20:00Z"/>
        </w:rPr>
        <w:pPrChange w:id="3336" w:author="Debbie Houldsworth" w:date="2020-05-13T08:00:00Z">
          <w:pPr>
            <w:pStyle w:val="MRAL1Numbered"/>
          </w:pPr>
        </w:pPrChange>
      </w:pPr>
      <w:bookmarkStart w:id="3337" w:name="_Toc40255968"/>
      <w:bookmarkStart w:id="3338" w:name="_Toc40256816"/>
      <w:bookmarkStart w:id="3339" w:name="_Toc40257640"/>
      <w:bookmarkStart w:id="3340" w:name="_Toc40258455"/>
      <w:bookmarkStart w:id="3341" w:name="_Toc40259264"/>
      <w:bookmarkStart w:id="3342" w:name="_Toc40260066"/>
      <w:bookmarkStart w:id="3343" w:name="_Toc40260859"/>
      <w:del w:id="3344" w:author="Debbie Houldsworth" w:date="2020-05-06T11:44:00Z">
        <w:r w:rsidDel="00B52205">
          <w:delText>The Data Transfer Service Controller shall be entitled to receive copies of Updates free of charge</w:delText>
        </w:r>
      </w:del>
      <w:del w:id="3345" w:author="Debbie Houldsworth" w:date="2020-05-12T16:20:00Z">
        <w:r w:rsidDel="000B33CE">
          <w:delText>.</w:delText>
        </w:r>
        <w:bookmarkStart w:id="3346" w:name="_Toc40255146"/>
        <w:bookmarkEnd w:id="3337"/>
        <w:bookmarkEnd w:id="3338"/>
        <w:bookmarkEnd w:id="3339"/>
        <w:bookmarkEnd w:id="3340"/>
        <w:bookmarkEnd w:id="3341"/>
        <w:bookmarkEnd w:id="3342"/>
        <w:bookmarkEnd w:id="3343"/>
        <w:bookmarkEnd w:id="3346"/>
      </w:del>
    </w:p>
    <w:p w14:paraId="6A049550" w14:textId="48462EA8" w:rsidR="00FB7917" w:rsidDel="00B16937" w:rsidRDefault="00FB7917" w:rsidP="00CA4155">
      <w:pPr>
        <w:pStyle w:val="MRAHeading3"/>
        <w:outlineLvl w:val="0"/>
        <w:rPr>
          <w:del w:id="3347" w:author="Debbie Houldsworth" w:date="2020-05-06T11:44:00Z"/>
        </w:rPr>
      </w:pPr>
      <w:del w:id="3348" w:author="Debbie Houldsworth" w:date="2020-05-06T11:44:00Z">
        <w:r w:rsidDel="00B16937">
          <w:delText>Green Deal Interested Participants</w:delText>
        </w:r>
        <w:bookmarkStart w:id="3349" w:name="_Toc39727093"/>
        <w:bookmarkStart w:id="3350" w:name="_Toc40255147"/>
        <w:bookmarkEnd w:id="3349"/>
        <w:bookmarkEnd w:id="3350"/>
      </w:del>
    </w:p>
    <w:p w14:paraId="4CE10DB5" w14:textId="2358EE1D" w:rsidR="00FB7917" w:rsidDel="00B16937" w:rsidRDefault="00FB7917" w:rsidP="005E51A6">
      <w:pPr>
        <w:pStyle w:val="MRAL1Numbered"/>
        <w:rPr>
          <w:del w:id="3351" w:author="Debbie Houldsworth" w:date="2020-05-06T11:44:00Z"/>
        </w:rPr>
      </w:pPr>
      <w:bookmarkStart w:id="3352" w:name="_Toc40255969"/>
      <w:bookmarkStart w:id="3353" w:name="_Toc40256817"/>
      <w:bookmarkStart w:id="3354" w:name="_Toc40257641"/>
      <w:bookmarkStart w:id="3355" w:name="_Toc40258456"/>
      <w:bookmarkStart w:id="3356" w:name="_Toc40259265"/>
      <w:bookmarkStart w:id="3357" w:name="_Toc40260067"/>
      <w:bookmarkStart w:id="3358" w:name="_Toc40260860"/>
      <w:del w:id="3359" w:author="Debbie Houldsworth" w:date="2020-05-06T11:44:00Z">
        <w:r w:rsidDel="00B16937">
          <w:delText>Where any person wishes to receive the Updates for the purposes of its business in relation to Green Deal Matters and in the capacity of a Green Deal Interested Participant, it may apply to MEC (subject to the procedure set out in Clauses 4.18 to 4.24 below) to be registered as a Green Deal Interested Participant to receive the Updates where they relate to Green Deal Matters as if it were a party to this Agreement.</w:delText>
        </w:r>
        <w:bookmarkEnd w:id="3352"/>
        <w:bookmarkEnd w:id="3353"/>
        <w:bookmarkEnd w:id="3354"/>
        <w:bookmarkEnd w:id="3355"/>
        <w:bookmarkEnd w:id="3356"/>
        <w:bookmarkEnd w:id="3357"/>
        <w:bookmarkEnd w:id="3358"/>
        <w:r w:rsidDel="00B16937">
          <w:delText xml:space="preserve"> </w:delText>
        </w:r>
        <w:bookmarkStart w:id="3360" w:name="_Toc39727094"/>
        <w:bookmarkStart w:id="3361" w:name="_Toc40255148"/>
        <w:bookmarkEnd w:id="3360"/>
        <w:bookmarkEnd w:id="3361"/>
      </w:del>
    </w:p>
    <w:p w14:paraId="70D7A4F4" w14:textId="1DA41C3A" w:rsidR="00FB7917" w:rsidDel="00B16937" w:rsidRDefault="00FB7917" w:rsidP="005E51A6">
      <w:pPr>
        <w:pStyle w:val="MRAL1Numbered"/>
        <w:rPr>
          <w:del w:id="3362" w:author="Debbie Houldsworth" w:date="2020-05-06T11:44:00Z"/>
        </w:rPr>
      </w:pPr>
      <w:bookmarkStart w:id="3363" w:name="_Toc40255970"/>
      <w:bookmarkStart w:id="3364" w:name="_Toc40256818"/>
      <w:bookmarkStart w:id="3365" w:name="_Toc40257642"/>
      <w:bookmarkStart w:id="3366" w:name="_Toc40258457"/>
      <w:bookmarkStart w:id="3367" w:name="_Toc40259266"/>
      <w:bookmarkStart w:id="3368" w:name="_Toc40260068"/>
      <w:bookmarkStart w:id="3369" w:name="_Toc40260861"/>
      <w:del w:id="3370" w:author="Debbie Houldsworth" w:date="2020-05-06T11:44:00Z">
        <w:r w:rsidDel="00B16937">
          <w:delText>The applicant must apply for registration on the form of application agreed and supplied by MEC which sets out the terms and conditions of registration.</w:delText>
        </w:r>
        <w:bookmarkStart w:id="3371" w:name="_Toc39727095"/>
        <w:bookmarkStart w:id="3372" w:name="_Toc40255149"/>
        <w:bookmarkEnd w:id="3363"/>
        <w:bookmarkEnd w:id="3364"/>
        <w:bookmarkEnd w:id="3365"/>
        <w:bookmarkEnd w:id="3366"/>
        <w:bookmarkEnd w:id="3367"/>
        <w:bookmarkEnd w:id="3368"/>
        <w:bookmarkEnd w:id="3369"/>
        <w:bookmarkEnd w:id="3371"/>
        <w:bookmarkEnd w:id="3372"/>
      </w:del>
    </w:p>
    <w:p w14:paraId="1BE01A6E" w14:textId="329E42B8" w:rsidR="00FB7917" w:rsidDel="00B16937" w:rsidRDefault="00FB7917" w:rsidP="005E51A6">
      <w:pPr>
        <w:pStyle w:val="MRAL1Numbered"/>
        <w:rPr>
          <w:del w:id="3373" w:author="Debbie Houldsworth" w:date="2020-05-06T11:44:00Z"/>
        </w:rPr>
      </w:pPr>
      <w:bookmarkStart w:id="3374" w:name="_Toc40255971"/>
      <w:bookmarkStart w:id="3375" w:name="_Toc40256819"/>
      <w:bookmarkStart w:id="3376" w:name="_Toc40257643"/>
      <w:bookmarkStart w:id="3377" w:name="_Toc40258458"/>
      <w:bookmarkStart w:id="3378" w:name="_Toc40259267"/>
      <w:bookmarkStart w:id="3379" w:name="_Toc40260069"/>
      <w:bookmarkStart w:id="3380" w:name="_Toc40260862"/>
      <w:del w:id="3381" w:author="Debbie Houldsworth" w:date="2020-05-06T11:44:00Z">
        <w:r w:rsidDel="00B16937">
          <w:delText>Upon receipt of the completed application MEC shall notify all parties and consider the application.</w:delText>
        </w:r>
        <w:bookmarkStart w:id="3382" w:name="_Toc39727096"/>
        <w:bookmarkStart w:id="3383" w:name="_Toc40255150"/>
        <w:bookmarkEnd w:id="3374"/>
        <w:bookmarkEnd w:id="3375"/>
        <w:bookmarkEnd w:id="3376"/>
        <w:bookmarkEnd w:id="3377"/>
        <w:bookmarkEnd w:id="3378"/>
        <w:bookmarkEnd w:id="3379"/>
        <w:bookmarkEnd w:id="3380"/>
        <w:bookmarkEnd w:id="3382"/>
        <w:bookmarkEnd w:id="3383"/>
      </w:del>
    </w:p>
    <w:p w14:paraId="7F62B61D" w14:textId="2544E636" w:rsidR="00FB7917" w:rsidDel="00B16937" w:rsidRDefault="00FB7917" w:rsidP="005E51A6">
      <w:pPr>
        <w:pStyle w:val="MRAL1Numbered"/>
        <w:rPr>
          <w:del w:id="3384" w:author="Debbie Houldsworth" w:date="2020-05-06T11:44:00Z"/>
        </w:rPr>
      </w:pPr>
      <w:bookmarkStart w:id="3385" w:name="_Toc40255972"/>
      <w:bookmarkStart w:id="3386" w:name="_Toc40256820"/>
      <w:bookmarkStart w:id="3387" w:name="_Toc40257644"/>
      <w:bookmarkStart w:id="3388" w:name="_Toc40258459"/>
      <w:bookmarkStart w:id="3389" w:name="_Toc40259268"/>
      <w:bookmarkStart w:id="3390" w:name="_Toc40260070"/>
      <w:bookmarkStart w:id="3391" w:name="_Toc40260863"/>
      <w:del w:id="3392" w:author="Debbie Houldsworth" w:date="2020-05-06T11:44:00Z">
        <w:r w:rsidDel="00B16937">
          <w:delText>In the event that MEC requires reasonable additional information it shall notify its requirements to the applicant within 30 Working Days of receipt of the application and the applicant shall provide such information within 20 Working Days of receipt of such notice. If the applicant fails to provide such information within the time specified the application shall lapse.</w:delText>
        </w:r>
        <w:bookmarkStart w:id="3393" w:name="_Toc39727097"/>
        <w:bookmarkStart w:id="3394" w:name="_Toc40255151"/>
        <w:bookmarkEnd w:id="3385"/>
        <w:bookmarkEnd w:id="3386"/>
        <w:bookmarkEnd w:id="3387"/>
        <w:bookmarkEnd w:id="3388"/>
        <w:bookmarkEnd w:id="3389"/>
        <w:bookmarkEnd w:id="3390"/>
        <w:bookmarkEnd w:id="3391"/>
        <w:bookmarkEnd w:id="3393"/>
        <w:bookmarkEnd w:id="3394"/>
      </w:del>
    </w:p>
    <w:p w14:paraId="08F173AB" w14:textId="7152CD72" w:rsidR="00FB7917" w:rsidDel="00B16937" w:rsidRDefault="00FB7917" w:rsidP="005E51A6">
      <w:pPr>
        <w:pStyle w:val="MRAL1Numbered"/>
        <w:rPr>
          <w:del w:id="3395" w:author="Debbie Houldsworth" w:date="2020-05-06T11:44:00Z"/>
        </w:rPr>
      </w:pPr>
      <w:bookmarkStart w:id="3396" w:name="_Toc40255973"/>
      <w:bookmarkStart w:id="3397" w:name="_Toc40256821"/>
      <w:bookmarkStart w:id="3398" w:name="_Toc40257645"/>
      <w:bookmarkStart w:id="3399" w:name="_Toc40258460"/>
      <w:bookmarkStart w:id="3400" w:name="_Toc40259269"/>
      <w:bookmarkStart w:id="3401" w:name="_Toc40260071"/>
      <w:bookmarkStart w:id="3402" w:name="_Toc40260864"/>
      <w:del w:id="3403" w:author="Debbie Houldsworth" w:date="2020-05-06T11:44:00Z">
        <w:r w:rsidDel="00B16937">
          <w:delText>MEC shall notify the applicant of its decision within 30 Working Days of receipt of the application or receipt of the additional information referred to in Clause 4.20 above.</w:delText>
        </w:r>
        <w:bookmarkEnd w:id="3396"/>
        <w:bookmarkEnd w:id="3397"/>
        <w:bookmarkEnd w:id="3398"/>
        <w:bookmarkEnd w:id="3399"/>
        <w:bookmarkEnd w:id="3400"/>
        <w:bookmarkEnd w:id="3401"/>
        <w:bookmarkEnd w:id="3402"/>
        <w:r w:rsidDel="00B16937">
          <w:delText xml:space="preserve"> </w:delText>
        </w:r>
        <w:bookmarkStart w:id="3404" w:name="_Toc39727098"/>
        <w:bookmarkStart w:id="3405" w:name="_Toc40255152"/>
        <w:bookmarkEnd w:id="3404"/>
        <w:bookmarkEnd w:id="3405"/>
      </w:del>
    </w:p>
    <w:p w14:paraId="31EF27C9" w14:textId="2A9403DB" w:rsidR="00FB7917" w:rsidDel="00B16937" w:rsidRDefault="00FB7917" w:rsidP="005E51A6">
      <w:pPr>
        <w:pStyle w:val="MRAL1Numbered"/>
        <w:rPr>
          <w:del w:id="3406" w:author="Debbie Houldsworth" w:date="2020-05-06T11:44:00Z"/>
        </w:rPr>
      </w:pPr>
      <w:bookmarkStart w:id="3407" w:name="_Toc40255974"/>
      <w:bookmarkStart w:id="3408" w:name="_Toc40256822"/>
      <w:bookmarkStart w:id="3409" w:name="_Toc40257646"/>
      <w:bookmarkStart w:id="3410" w:name="_Toc40258461"/>
      <w:bookmarkStart w:id="3411" w:name="_Toc40259270"/>
      <w:bookmarkStart w:id="3412" w:name="_Toc40260072"/>
      <w:bookmarkStart w:id="3413" w:name="_Toc40260865"/>
      <w:del w:id="3414" w:author="Debbie Houldsworth" w:date="2020-05-06T11:44:00Z">
        <w:r w:rsidDel="00B16937">
          <w:delText>If MEC determines that the applicant should be registered as a Green Deal Interested Participant then it shall (a) register that applicant (and such applicant shall be designated a Green Deal Interested Participant); (b) inform MRASCo forthwith, who shall supply the Updates for so long as the Green Deal Interested Participant continues to comply with the terms of its registration.</w:delText>
        </w:r>
        <w:bookmarkStart w:id="3415" w:name="_Toc39727099"/>
        <w:bookmarkStart w:id="3416" w:name="_Toc40255153"/>
        <w:bookmarkEnd w:id="3407"/>
        <w:bookmarkEnd w:id="3408"/>
        <w:bookmarkEnd w:id="3409"/>
        <w:bookmarkEnd w:id="3410"/>
        <w:bookmarkEnd w:id="3411"/>
        <w:bookmarkEnd w:id="3412"/>
        <w:bookmarkEnd w:id="3413"/>
        <w:bookmarkEnd w:id="3415"/>
        <w:bookmarkEnd w:id="3416"/>
      </w:del>
    </w:p>
    <w:p w14:paraId="3ED61A7E" w14:textId="45A76A64" w:rsidR="00FB7917" w:rsidDel="00B16937" w:rsidRDefault="00FB7917" w:rsidP="005E51A6">
      <w:pPr>
        <w:pStyle w:val="MRAL1Numbered"/>
        <w:rPr>
          <w:del w:id="3417" w:author="Debbie Houldsworth" w:date="2020-05-06T11:44:00Z"/>
        </w:rPr>
      </w:pPr>
      <w:bookmarkStart w:id="3418" w:name="_Toc40255975"/>
      <w:bookmarkStart w:id="3419" w:name="_Toc40256823"/>
      <w:bookmarkStart w:id="3420" w:name="_Toc40257647"/>
      <w:bookmarkStart w:id="3421" w:name="_Toc40258462"/>
      <w:bookmarkStart w:id="3422" w:name="_Toc40259271"/>
      <w:bookmarkStart w:id="3423" w:name="_Toc40260073"/>
      <w:bookmarkStart w:id="3424" w:name="_Toc40260866"/>
      <w:del w:id="3425" w:author="Debbie Houldsworth" w:date="2020-05-06T11:44:00Z">
        <w:r w:rsidDel="00B16937">
          <w:delText>If MEC determines that the applicant shall not be registered as a Green Deal Interested Participant then it shall notify the applicant of its reasons for such determination.</w:delText>
        </w:r>
        <w:bookmarkStart w:id="3426" w:name="_Toc39727100"/>
        <w:bookmarkStart w:id="3427" w:name="_Toc40255154"/>
        <w:bookmarkEnd w:id="3418"/>
        <w:bookmarkEnd w:id="3419"/>
        <w:bookmarkEnd w:id="3420"/>
        <w:bookmarkEnd w:id="3421"/>
        <w:bookmarkEnd w:id="3422"/>
        <w:bookmarkEnd w:id="3423"/>
        <w:bookmarkEnd w:id="3424"/>
        <w:bookmarkEnd w:id="3426"/>
        <w:bookmarkEnd w:id="3427"/>
      </w:del>
    </w:p>
    <w:p w14:paraId="36C330C3" w14:textId="31B7C615" w:rsidR="00FB7917" w:rsidDel="00B16937" w:rsidRDefault="00FB7917" w:rsidP="005E51A6">
      <w:pPr>
        <w:pStyle w:val="MRAL1Numbered"/>
        <w:rPr>
          <w:del w:id="3428" w:author="Debbie Houldsworth" w:date="2020-05-06T11:44:00Z"/>
        </w:rPr>
      </w:pPr>
      <w:bookmarkStart w:id="3429" w:name="_Toc40255976"/>
      <w:bookmarkStart w:id="3430" w:name="_Toc40256824"/>
      <w:bookmarkStart w:id="3431" w:name="_Toc40257648"/>
      <w:bookmarkStart w:id="3432" w:name="_Toc40258463"/>
      <w:bookmarkStart w:id="3433" w:name="_Toc40259272"/>
      <w:bookmarkStart w:id="3434" w:name="_Toc40260074"/>
      <w:bookmarkStart w:id="3435" w:name="_Toc40260867"/>
      <w:del w:id="3436" w:author="Debbie Houldsworth" w:date="2020-05-06T11:44:00Z">
        <w:r w:rsidDel="00B16937">
          <w:delText>MEC shall promptly notify all parties and the GDAA Panel of the registration of the Green Deal Interested Participant.</w:delText>
        </w:r>
        <w:bookmarkStart w:id="3437" w:name="_Toc39727101"/>
        <w:bookmarkStart w:id="3438" w:name="_Toc40255155"/>
        <w:bookmarkEnd w:id="3429"/>
        <w:bookmarkEnd w:id="3430"/>
        <w:bookmarkEnd w:id="3431"/>
        <w:bookmarkEnd w:id="3432"/>
        <w:bookmarkEnd w:id="3433"/>
        <w:bookmarkEnd w:id="3434"/>
        <w:bookmarkEnd w:id="3435"/>
        <w:bookmarkEnd w:id="3437"/>
        <w:bookmarkEnd w:id="3438"/>
      </w:del>
    </w:p>
    <w:p w14:paraId="79326C46" w14:textId="0BD88832" w:rsidR="00FB7917" w:rsidRDefault="00FB7917" w:rsidP="005E51A6">
      <w:pPr>
        <w:pStyle w:val="MRAHeading2"/>
        <w:rPr>
          <w:ins w:id="3439" w:author="Debbie Houldsworth" w:date="2020-05-12T16:26:00Z"/>
        </w:rPr>
      </w:pPr>
      <w:bookmarkStart w:id="3440" w:name="_Toc399856998"/>
      <w:bookmarkStart w:id="3441" w:name="_Toc403360764"/>
      <w:bookmarkStart w:id="3442" w:name="_Toc403360842"/>
      <w:bookmarkStart w:id="3443" w:name="_Toc403360919"/>
      <w:bookmarkStart w:id="3444" w:name="_Toc403360975"/>
      <w:bookmarkStart w:id="3445" w:name="_Toc403361432"/>
      <w:bookmarkStart w:id="3446" w:name="_Toc403371506"/>
      <w:bookmarkStart w:id="3447" w:name="_Toc415033801"/>
      <w:bookmarkStart w:id="3448" w:name="_Toc416508887"/>
      <w:bookmarkStart w:id="3449" w:name="_Toc18300509"/>
      <w:bookmarkStart w:id="3450" w:name="_Toc64264308"/>
      <w:bookmarkStart w:id="3451" w:name="_Toc40260868"/>
      <w:r>
        <w:t>ENFORCEABILITY OF OBLIGATIONS</w:t>
      </w:r>
      <w:bookmarkEnd w:id="3440"/>
      <w:bookmarkEnd w:id="3441"/>
      <w:bookmarkEnd w:id="3442"/>
      <w:bookmarkEnd w:id="3443"/>
      <w:bookmarkEnd w:id="3444"/>
      <w:bookmarkEnd w:id="3445"/>
      <w:bookmarkEnd w:id="3446"/>
      <w:bookmarkEnd w:id="3447"/>
      <w:bookmarkEnd w:id="3448"/>
      <w:bookmarkEnd w:id="3449"/>
      <w:bookmarkEnd w:id="3450"/>
      <w:bookmarkEnd w:id="3451"/>
    </w:p>
    <w:p w14:paraId="4F673426" w14:textId="0C14CA71" w:rsidR="00D974F1" w:rsidRDefault="001D5817">
      <w:pPr>
        <w:pStyle w:val="MRAL1Numbered"/>
        <w:numPr>
          <w:ilvl w:val="1"/>
          <w:numId w:val="134"/>
        </w:numPr>
        <w:rPr>
          <w:ins w:id="3452" w:author="Debbie Houldsworth" w:date="2020-05-13T11:14:00Z"/>
        </w:rPr>
      </w:pPr>
      <w:moveToRangeStart w:id="3453" w:author="Debbie Houldsworth" w:date="2020-05-12T16:26:00Z" w:name="move40193210"/>
      <w:moveTo w:id="3454" w:author="Debbie Houldsworth" w:date="2020-05-12T16:26:00Z">
        <w:del w:id="3455" w:author="Debbie Houldsworth" w:date="2020-05-13T10:43:00Z">
          <w:r w:rsidDel="000447EE">
            <w:delText xml:space="preserve">Subject to Clauses 5.5, 5.6, 5.8 and 5.9, </w:delText>
          </w:r>
        </w:del>
      </w:moveTo>
      <w:ins w:id="3456" w:author="Debbie Houldsworth" w:date="2020-05-13T10:43:00Z">
        <w:r w:rsidR="005E51A6">
          <w:t>T</w:t>
        </w:r>
      </w:ins>
      <w:moveTo w:id="3457" w:author="Debbie Houldsworth" w:date="2020-05-12T16:26:00Z">
        <w:del w:id="3458" w:author="Debbie Houldsworth" w:date="2020-05-13T10:43:00Z">
          <w:r w:rsidDel="005E51A6">
            <w:delText>t</w:delText>
          </w:r>
        </w:del>
        <w:r>
          <w:t>he Contracts (Rights of Third Parties) Act 1999 shall not apply to this Agreement.</w:t>
        </w:r>
      </w:moveTo>
    </w:p>
    <w:moveToRangeEnd w:id="3453"/>
    <w:p w14:paraId="1E70A58E" w14:textId="1973C6D3" w:rsidR="00FB7917" w:rsidDel="003F254A" w:rsidRDefault="00FB7917">
      <w:pPr>
        <w:pStyle w:val="MRAHeading3"/>
        <w:outlineLvl w:val="0"/>
        <w:rPr>
          <w:del w:id="3459" w:author="Debbie Houldsworth" w:date="2020-05-13T11:14:00Z"/>
        </w:rPr>
      </w:pPr>
      <w:del w:id="3460" w:author="Debbie Houldsworth" w:date="2020-05-13T11:14:00Z">
        <w:r w:rsidDel="003F254A">
          <w:delText>Appointed MPAS Agent Obligations</w:delText>
        </w:r>
      </w:del>
    </w:p>
    <w:p w14:paraId="628BF042" w14:textId="41873C9C" w:rsidR="00FB7917" w:rsidDel="00EC05D2" w:rsidRDefault="00FB7917" w:rsidP="00EA5724">
      <w:pPr>
        <w:pStyle w:val="MRAL1Numbered"/>
        <w:numPr>
          <w:ilvl w:val="1"/>
          <w:numId w:val="19"/>
        </w:numPr>
        <w:rPr>
          <w:del w:id="3461" w:author="Debbie Houldsworth" w:date="2020-05-13T11:13:00Z"/>
        </w:rPr>
      </w:pPr>
      <w:del w:id="3462" w:author="Debbie Houldsworth" w:date="2020-05-13T11:13:00Z">
        <w:r w:rsidDel="00EC05D2">
          <w:delText>If, pursuant to Clause 48.2, a Distribution Business sub-contracts with or delegates to an Appointed MPAS Agent the performance of all or part of its obligations to establish, maintain and operate MPAS, or provide the Services as set out in this Agreement, then that Distribution Business shall ensure that:</w:delText>
        </w:r>
      </w:del>
    </w:p>
    <w:p w14:paraId="2D8CEC3E" w14:textId="23270519" w:rsidR="00FB7917" w:rsidDel="00191D83" w:rsidRDefault="00FB7917">
      <w:pPr>
        <w:pStyle w:val="MRAL2Numbered"/>
        <w:rPr>
          <w:del w:id="3463" w:author="Jonathan Hawkins" w:date="2020-05-14T10:15:00Z"/>
        </w:rPr>
      </w:pPr>
      <w:del w:id="3464" w:author="Jonathan Hawkins" w:date="2020-05-14T10:15:00Z">
        <w:r w:rsidDel="00191D83">
          <w:delText>such person provides, maintains and operates MPAS and the Services in the manner and to the performance levels set out in this Agreement; and</w:delText>
        </w:r>
      </w:del>
    </w:p>
    <w:p w14:paraId="124FDF51" w14:textId="3027E2E4" w:rsidR="00FB7917" w:rsidDel="00191D83" w:rsidRDefault="00FB7917">
      <w:pPr>
        <w:pStyle w:val="MRAL2Numbered"/>
        <w:rPr>
          <w:del w:id="3465" w:author="Jonathan Hawkins" w:date="2020-05-14T10:15:00Z"/>
        </w:rPr>
      </w:pPr>
      <w:del w:id="3466" w:author="Jonathan Hawkins" w:date="2020-05-14T10:15:00Z">
        <w:r w:rsidDel="00191D83">
          <w:delText>such person is bound by obligations in respect of maintaining records and data and access to hardware, software, premises and staff no less onerous than those set out in Clause 32; and</w:delText>
        </w:r>
      </w:del>
    </w:p>
    <w:p w14:paraId="1D36E345" w14:textId="515721D3" w:rsidR="00FB7917" w:rsidDel="00191D83" w:rsidRDefault="00FB7917">
      <w:pPr>
        <w:pStyle w:val="MRAL2Numbered"/>
        <w:rPr>
          <w:del w:id="3467" w:author="Jonathan Hawkins" w:date="2020-05-14T10:15:00Z"/>
        </w:rPr>
      </w:pPr>
      <w:del w:id="3468" w:author="Jonathan Hawkins" w:date="2020-05-14T10:15:00Z">
        <w:r w:rsidDel="00191D83">
          <w:delText>such person is bound by an obligation of confidentiality no less onerous than that set out in Clause 38; and</w:delText>
        </w:r>
      </w:del>
    </w:p>
    <w:p w14:paraId="5DB9946C" w14:textId="634A9B0A" w:rsidR="00FB7917" w:rsidDel="00191D83" w:rsidRDefault="00FB7917">
      <w:pPr>
        <w:pStyle w:val="MRAL2Numbered"/>
        <w:rPr>
          <w:del w:id="3469" w:author="Jonathan Hawkins" w:date="2020-05-14T10:15:00Z"/>
        </w:rPr>
      </w:pPr>
      <w:del w:id="3470" w:author="Jonathan Hawkins" w:date="2020-05-14T10:15:00Z">
        <w:r w:rsidDel="00191D83">
          <w:delText>due notice of such appointment is provided to Suppliers in accordance with Clause 48.4, and that such notice shall include:</w:delText>
        </w:r>
      </w:del>
    </w:p>
    <w:p w14:paraId="337FE294" w14:textId="38B804BF" w:rsidR="00FB7917" w:rsidDel="00191D83" w:rsidRDefault="00FB7917">
      <w:pPr>
        <w:pStyle w:val="MRAL2Numbered"/>
        <w:numPr>
          <w:ilvl w:val="3"/>
          <w:numId w:val="12"/>
        </w:numPr>
        <w:tabs>
          <w:tab w:val="clear" w:pos="2160"/>
        </w:tabs>
        <w:rPr>
          <w:del w:id="3471" w:author="Jonathan Hawkins" w:date="2020-05-14T10:15:00Z"/>
        </w:rPr>
      </w:pPr>
      <w:del w:id="3472" w:author="Jonathan Hawkins" w:date="2020-05-14T10:15:00Z">
        <w:r w:rsidDel="00191D83">
          <w:delText>the name and address of the Appointed MPAS Agent; and</w:delText>
        </w:r>
      </w:del>
    </w:p>
    <w:p w14:paraId="4C241E75" w14:textId="00B999AD" w:rsidR="00FB7917" w:rsidDel="00191D83" w:rsidRDefault="00FB7917">
      <w:pPr>
        <w:pStyle w:val="MRAL2Numbered"/>
        <w:numPr>
          <w:ilvl w:val="3"/>
          <w:numId w:val="12"/>
        </w:numPr>
        <w:tabs>
          <w:tab w:val="clear" w:pos="2160"/>
          <w:tab w:val="clear" w:pos="2550"/>
          <w:tab w:val="left" w:pos="2552"/>
        </w:tabs>
        <w:rPr>
          <w:del w:id="3473" w:author="Jonathan Hawkins" w:date="2020-05-14T10:15:00Z"/>
        </w:rPr>
      </w:pPr>
      <w:del w:id="3474" w:author="Jonathan Hawkins" w:date="2020-05-14T10:15:00Z">
        <w:r w:rsidDel="00191D83">
          <w:delText>contact details in relation to requests pursuant to Clause 13.1, if different to those of the MPAS Provider; and</w:delText>
        </w:r>
      </w:del>
    </w:p>
    <w:p w14:paraId="20B14E6A" w14:textId="741C30FA" w:rsidR="00FB7917" w:rsidDel="00191D83" w:rsidRDefault="00FB7917">
      <w:pPr>
        <w:pStyle w:val="MRAL2Numbered"/>
        <w:numPr>
          <w:ilvl w:val="3"/>
          <w:numId w:val="12"/>
        </w:numPr>
        <w:tabs>
          <w:tab w:val="clear" w:pos="2160"/>
          <w:tab w:val="clear" w:pos="2550"/>
          <w:tab w:val="left" w:pos="2552"/>
        </w:tabs>
        <w:rPr>
          <w:del w:id="3475" w:author="Jonathan Hawkins" w:date="2020-05-14T10:15:00Z"/>
        </w:rPr>
      </w:pPr>
      <w:del w:id="3476" w:author="Jonathan Hawkins" w:date="2020-05-14T10:15:00Z">
        <w:r w:rsidDel="00191D83">
          <w:delText>a fax number for such Appointed MPAS Agent; and</w:delText>
        </w:r>
      </w:del>
    </w:p>
    <w:p w14:paraId="4D19FF2A" w14:textId="307FE87D" w:rsidR="00FB7917" w:rsidDel="00191D83" w:rsidRDefault="00FB7917">
      <w:pPr>
        <w:pStyle w:val="MRAL2Numbered"/>
        <w:numPr>
          <w:ilvl w:val="0"/>
          <w:numId w:val="0"/>
        </w:numPr>
        <w:tabs>
          <w:tab w:val="clear" w:pos="2160"/>
          <w:tab w:val="clear" w:pos="2880"/>
          <w:tab w:val="left" w:pos="1560"/>
        </w:tabs>
        <w:ind w:left="1560" w:hanging="851"/>
        <w:rPr>
          <w:del w:id="3477" w:author="Jonathan Hawkins" w:date="2020-05-14T10:15:00Z"/>
        </w:rPr>
      </w:pPr>
      <w:del w:id="3478" w:author="Jonathan Hawkins" w:date="2020-05-14T10:15:00Z">
        <w:r w:rsidDel="00191D83">
          <w:delText>5.1.5</w:delText>
        </w:r>
        <w:r w:rsidDel="00191D83">
          <w:tab/>
          <w:delText>any changes to the details in 5.1.4 are provided to Suppliers as soon as possible, but in any event no later than 1 Working Day of the effective date of such changes.</w:delText>
        </w:r>
      </w:del>
    </w:p>
    <w:p w14:paraId="795ED31C" w14:textId="40CAC8C4" w:rsidR="00FB7917" w:rsidDel="007A5220" w:rsidRDefault="00FB7917">
      <w:pPr>
        <w:pStyle w:val="MRAHeading3"/>
        <w:outlineLvl w:val="0"/>
        <w:rPr>
          <w:del w:id="3479" w:author="Jonathan Hawkins" w:date="2020-05-07T14:10:00Z"/>
        </w:rPr>
      </w:pPr>
      <w:bookmarkStart w:id="3480" w:name="_Toc40255978"/>
      <w:bookmarkStart w:id="3481" w:name="_Toc40256826"/>
      <w:bookmarkStart w:id="3482" w:name="_Toc40257650"/>
      <w:bookmarkStart w:id="3483" w:name="_Toc40258465"/>
      <w:bookmarkStart w:id="3484" w:name="_Toc40259274"/>
      <w:bookmarkStart w:id="3485" w:name="_Toc40260076"/>
      <w:bookmarkStart w:id="3486" w:name="_Toc40260869"/>
      <w:del w:id="3487" w:author="Jonathan Hawkins" w:date="2020-05-14T10:15:00Z">
        <w:r w:rsidDel="00191D83">
          <w:delText>Data Aggregators' Obligations</w:delText>
        </w:r>
      </w:del>
      <w:bookmarkEnd w:id="3480"/>
      <w:bookmarkEnd w:id="3481"/>
      <w:bookmarkEnd w:id="3482"/>
      <w:bookmarkEnd w:id="3483"/>
      <w:bookmarkEnd w:id="3484"/>
      <w:bookmarkEnd w:id="3485"/>
      <w:bookmarkEnd w:id="3486"/>
    </w:p>
    <w:p w14:paraId="45D5C5BE" w14:textId="2DC97133" w:rsidR="00FB7917" w:rsidDel="007A5220" w:rsidRDefault="00FB7917">
      <w:pPr>
        <w:pStyle w:val="MRAL1Numbered"/>
        <w:rPr>
          <w:del w:id="3488" w:author="Jonathan Hawkins" w:date="2020-05-07T14:10:00Z"/>
        </w:rPr>
      </w:pPr>
      <w:del w:id="3489" w:author="Jonathan Hawkins" w:date="2020-05-07T14:10:00Z">
        <w:r w:rsidDel="007A5220">
          <w:delText>In this Agreement where there is a reference to an obligation of a Data Aggregator such obligation shall be deemed to apply to either the Supplier that has appointed the Data Aggregator in relation to the Metering Point, or the SoLR.</w:delText>
        </w:r>
      </w:del>
    </w:p>
    <w:p w14:paraId="350FEB82" w14:textId="49B9D1EA" w:rsidR="00FB7917" w:rsidDel="007A5220" w:rsidRDefault="00FB7917">
      <w:pPr>
        <w:pStyle w:val="MRAL2Numbered"/>
        <w:rPr>
          <w:del w:id="3490" w:author="Jonathan Hawkins" w:date="2020-05-07T14:10:00Z"/>
        </w:rPr>
      </w:pPr>
      <w:del w:id="3491" w:author="Jonathan Hawkins" w:date="2020-05-07T14:10:00Z">
        <w:r w:rsidDel="007A5220">
          <w:delText>Each Supplier shall be required to procure compliance by that Data Aggregator with that obligation and such obligation may be enforced against the Supplier that has appointed that Data Aggregator.</w:delText>
        </w:r>
      </w:del>
    </w:p>
    <w:p w14:paraId="3ECA99C4" w14:textId="41774A7E" w:rsidR="00FB7917" w:rsidDel="007A5220" w:rsidRDefault="00FB7917">
      <w:pPr>
        <w:pStyle w:val="MRAL2Numbered"/>
        <w:rPr>
          <w:del w:id="3492" w:author="Jonathan Hawkins" w:date="2020-05-07T14:10:00Z"/>
        </w:rPr>
      </w:pPr>
      <w:del w:id="3493" w:author="Jonathan Hawkins" w:date="2020-05-07T14:10:00Z">
        <w:r w:rsidDel="007A5220">
          <w:delText>Each SoLR shall use reasonable endeavours to ensure compliance by that Data Aggregator with that obligation and such obligation may be enforced against the SoLR that is deemed to have appointed that Data Aggregator.</w:delText>
        </w:r>
      </w:del>
    </w:p>
    <w:p w14:paraId="7D79CF3D" w14:textId="50386CCA" w:rsidR="00FB7917" w:rsidRDefault="00FB7917">
      <w:pPr>
        <w:pStyle w:val="MRAL1Numbered"/>
        <w:numPr>
          <w:ilvl w:val="0"/>
          <w:numId w:val="0"/>
        </w:numPr>
        <w:ind w:left="851"/>
        <w:pPrChange w:id="3494" w:author="Jonathan Hawkins" w:date="2020-05-07T14:11:00Z">
          <w:pPr>
            <w:pStyle w:val="MRAL1Numbered"/>
          </w:pPr>
        </w:pPrChange>
      </w:pPr>
      <w:del w:id="3495" w:author="Jonathan Hawkins" w:date="2020-05-07T14:10:00Z">
        <w:r w:rsidDel="007A5220">
          <w:delText>In this Agreement where there is a reference to an obligation owed to a Data Aggregator from a Distribution Business or MPAS Provider, that obligation shall be deemed to be owed to either the Supplier that has appointed the Data Aggregator in relation to the Metering Point or the SoLR and that Supplier, or SoLR, may enforce that obligation.</w:delText>
        </w:r>
      </w:del>
    </w:p>
    <w:p w14:paraId="45104B99" w14:textId="0BBCE908" w:rsidR="00FB7917" w:rsidDel="00191D83" w:rsidRDefault="00FB7917">
      <w:pPr>
        <w:pStyle w:val="MRAHeading3"/>
        <w:rPr>
          <w:del w:id="3496" w:author="Jonathan Hawkins" w:date="2020-05-14T10:15:00Z"/>
        </w:rPr>
        <w:pPrChange w:id="3497" w:author="Debbie Houldsworth" w:date="2020-05-13T09:47:00Z">
          <w:pPr>
            <w:pStyle w:val="MRAHeading3"/>
            <w:outlineLvl w:val="0"/>
          </w:pPr>
        </w:pPrChange>
      </w:pPr>
      <w:del w:id="3498" w:author="Jonathan Hawkins" w:date="2020-05-14T10:15:00Z">
        <w:r w:rsidDel="00191D83">
          <w:delText>Third Party Rights</w:delText>
        </w:r>
      </w:del>
    </w:p>
    <w:p w14:paraId="1D3110EA" w14:textId="4E9FDBD3" w:rsidR="00FB7917" w:rsidDel="001D5817" w:rsidRDefault="00FB7917" w:rsidP="00B472FC">
      <w:pPr>
        <w:pStyle w:val="MRAL1Numbered"/>
        <w:rPr>
          <w:moveFrom w:id="3499" w:author="Debbie Houldsworth" w:date="2020-05-12T16:26:00Z"/>
        </w:rPr>
      </w:pPr>
      <w:moveFromRangeStart w:id="3500" w:author="Debbie Houldsworth" w:date="2020-05-12T16:26:00Z" w:name="move40193210"/>
      <w:moveFrom w:id="3501" w:author="Debbie Houldsworth" w:date="2020-05-12T16:26:00Z">
        <w:r w:rsidDel="001D5817">
          <w:t>Subject to Clauses 5.5, 5.6, 5.8 and 5.9, the Contracts (Rights of Third Parties) Act 1999 shall not apply to this Agreement.</w:t>
        </w:r>
      </w:moveFrom>
    </w:p>
    <w:moveFromRangeEnd w:id="3500"/>
    <w:p w14:paraId="7E629CCC" w14:textId="0CEC7985" w:rsidR="00FB7917" w:rsidDel="007A5220" w:rsidRDefault="00FB7917" w:rsidP="007A5220">
      <w:pPr>
        <w:pStyle w:val="MRAL1Numbered"/>
        <w:numPr>
          <w:ilvl w:val="0"/>
          <w:numId w:val="0"/>
        </w:numPr>
        <w:tabs>
          <w:tab w:val="left" w:pos="709"/>
        </w:tabs>
        <w:ind w:left="709"/>
        <w:rPr>
          <w:del w:id="3502" w:author="Jonathan Hawkins" w:date="2020-05-07T14:11:00Z"/>
          <w:b/>
          <w:bCs/>
        </w:rPr>
      </w:pPr>
      <w:del w:id="3503" w:author="Debbie Houldsworth" w:date="2020-05-06T11:21:00Z">
        <w:r w:rsidDel="00634B15">
          <w:rPr>
            <w:b/>
            <w:bCs/>
          </w:rPr>
          <w:delText xml:space="preserve">Qualifying GDCC </w:delText>
        </w:r>
      </w:del>
      <w:del w:id="3504" w:author="Jonathan Hawkins" w:date="2020-05-07T14:11:00Z">
        <w:r w:rsidDel="007A5220">
          <w:rPr>
            <w:b/>
            <w:bCs/>
          </w:rPr>
          <w:delText>Users</w:delText>
        </w:r>
      </w:del>
    </w:p>
    <w:p w14:paraId="28263C5E" w14:textId="3750FA2B" w:rsidR="00FB7917" w:rsidDel="006D1A48" w:rsidRDefault="00FB7917">
      <w:pPr>
        <w:pStyle w:val="MRAL1Numbered"/>
        <w:numPr>
          <w:ilvl w:val="0"/>
          <w:numId w:val="0"/>
        </w:numPr>
        <w:tabs>
          <w:tab w:val="left" w:pos="709"/>
        </w:tabs>
        <w:ind w:left="709"/>
        <w:rPr>
          <w:del w:id="3505" w:author="Debbie Houldsworth" w:date="2020-05-12T16:24:00Z"/>
        </w:rPr>
        <w:pPrChange w:id="3506" w:author="Jonathan Hawkins" w:date="2020-05-07T14:11:00Z">
          <w:pPr>
            <w:pStyle w:val="MRAL1Numbered"/>
          </w:pPr>
        </w:pPrChange>
      </w:pPr>
      <w:del w:id="3507" w:author="Debbie Houldsworth" w:date="2020-05-06T11:20:00Z">
        <w:r w:rsidDel="00634B15">
          <w:delText>Clauses 56.3, 56.6, 56.7 and 56.10 contain terms expressly for the benefit of Qualifying GDCC Users. A Qualifying GDCC User may, under the Contracts (Rights of Third Parties) Act 1999, enforce the terms in those clauses</w:delText>
        </w:r>
      </w:del>
      <w:del w:id="3508" w:author="Debbie Houldsworth" w:date="2020-05-12T16:24:00Z">
        <w:r w:rsidDel="006D1A48">
          <w:delText>.</w:delText>
        </w:r>
      </w:del>
    </w:p>
    <w:p w14:paraId="5DE6982C" w14:textId="439D907F" w:rsidR="00FB7917" w:rsidDel="006D1A48" w:rsidRDefault="00FB7917">
      <w:pPr>
        <w:pStyle w:val="MRAL1Numbered"/>
        <w:rPr>
          <w:del w:id="3509" w:author="Debbie Houldsworth" w:date="2020-05-12T16:24:00Z"/>
        </w:rPr>
      </w:pPr>
      <w:del w:id="3510" w:author="Debbie Houldsworth" w:date="2020-05-12T16:24:00Z">
        <w:r w:rsidDel="006D1A48">
          <w:delText>The Clauses referred to in Clause 5.5 may not be changed unless each Qualifying GDCC User identified in Clauses 56.1.2, 56.1.3 and 56.1.4 with the right to enforce the Clauses referred to in Clause 5.5 at the time of the change:</w:delText>
        </w:r>
      </w:del>
    </w:p>
    <w:p w14:paraId="7268A866" w14:textId="08FFAED8" w:rsidR="00FB7917" w:rsidDel="006D1A48" w:rsidRDefault="00FB7917">
      <w:pPr>
        <w:pStyle w:val="MRAL2Numbered"/>
        <w:rPr>
          <w:del w:id="3511" w:author="Debbie Houldsworth" w:date="2020-05-12T16:24:00Z"/>
        </w:rPr>
      </w:pPr>
      <w:del w:id="3512" w:author="Debbie Houldsworth" w:date="2020-05-12T16:24:00Z">
        <w:r w:rsidDel="006D1A48">
          <w:delText>would not suffer any material adverse impact; or</w:delText>
        </w:r>
      </w:del>
    </w:p>
    <w:p w14:paraId="341137C8" w14:textId="47E6EB63" w:rsidR="00FB7917" w:rsidDel="006D1A48" w:rsidRDefault="00FB7917">
      <w:pPr>
        <w:pStyle w:val="MRAL2Numbered"/>
        <w:rPr>
          <w:del w:id="3513" w:author="Debbie Houldsworth" w:date="2020-05-12T16:24:00Z"/>
        </w:rPr>
      </w:pPr>
      <w:del w:id="3514" w:author="Debbie Houldsworth" w:date="2020-05-12T16:24:00Z">
        <w:r w:rsidDel="006D1A48">
          <w:delText>gives written consent, provided that consent shall be deemed to have been given if no response is received within twenty (20) Working Days of the affected Qualifying GDCC User receiving notice from the Secretariat of the proposed change.</w:delText>
        </w:r>
      </w:del>
    </w:p>
    <w:p w14:paraId="1395CEB2" w14:textId="53FF1225" w:rsidR="00FB7917" w:rsidDel="006D1A48" w:rsidRDefault="00FB7917">
      <w:pPr>
        <w:pStyle w:val="MRAL1Numbered"/>
        <w:rPr>
          <w:del w:id="3515" w:author="Debbie Houldsworth" w:date="2020-05-12T16:24:00Z"/>
        </w:rPr>
      </w:pPr>
      <w:del w:id="3516" w:author="Debbie Houldsworth" w:date="2020-05-12T16:24:00Z">
        <w:r w:rsidDel="006D1A48">
          <w:delText>Clause 5.6 shall not apply to GDCC Users.</w:delText>
        </w:r>
      </w:del>
    </w:p>
    <w:p w14:paraId="752750BD" w14:textId="1871A561" w:rsidR="00FB7917" w:rsidDel="006D1A48" w:rsidRDefault="00FB7917">
      <w:pPr>
        <w:pStyle w:val="MRAL1Numbered"/>
        <w:numPr>
          <w:ilvl w:val="0"/>
          <w:numId w:val="0"/>
        </w:numPr>
        <w:ind w:left="851"/>
        <w:rPr>
          <w:del w:id="3517" w:author="Debbie Houldsworth" w:date="2020-05-12T16:24:00Z"/>
        </w:rPr>
        <w:pPrChange w:id="3518" w:author="Jonathan Hawkins" w:date="2020-05-07T14:10:00Z">
          <w:pPr>
            <w:pStyle w:val="MRAL1Numbered"/>
          </w:pPr>
        </w:pPrChange>
      </w:pPr>
      <w:del w:id="3519" w:author="Debbie Houldsworth" w:date="2020-05-12T16:24:00Z">
        <w:r w:rsidDel="006D1A48">
          <w:delText>A Qualifying GDCC User may, under the Contracts (Rights of Third Parties) Act 1999, enforce the terms of Clause 6.52 but only insofar as such terms relate to Green Deal Matters.</w:delText>
        </w:r>
      </w:del>
    </w:p>
    <w:p w14:paraId="005146D8" w14:textId="5AE232E2" w:rsidR="00FB7917" w:rsidDel="006D1A48" w:rsidRDefault="00FB7917" w:rsidP="007A5220">
      <w:pPr>
        <w:pStyle w:val="MRAL2Numbered"/>
        <w:numPr>
          <w:ilvl w:val="0"/>
          <w:numId w:val="0"/>
        </w:numPr>
        <w:ind w:left="1559" w:hanging="850"/>
        <w:rPr>
          <w:del w:id="3520" w:author="Debbie Houldsworth" w:date="2020-05-12T16:24:00Z"/>
          <w:b/>
          <w:bCs/>
        </w:rPr>
      </w:pPr>
      <w:del w:id="3521" w:author="Debbie Houldsworth" w:date="2020-05-06T11:16:00Z">
        <w:r w:rsidDel="00DD0237">
          <w:rPr>
            <w:b/>
            <w:bCs/>
          </w:rPr>
          <w:delText>GDCC Users</w:delText>
        </w:r>
      </w:del>
    </w:p>
    <w:p w14:paraId="49177A66" w14:textId="75B5B62A" w:rsidR="00FB7917" w:rsidDel="006D1A48" w:rsidRDefault="00FB7917">
      <w:pPr>
        <w:pStyle w:val="MRAL2Numbered"/>
        <w:numPr>
          <w:ilvl w:val="0"/>
          <w:numId w:val="0"/>
        </w:numPr>
        <w:ind w:left="1559" w:hanging="850"/>
        <w:rPr>
          <w:del w:id="3522" w:author="Debbie Houldsworth" w:date="2020-05-12T16:24:00Z"/>
        </w:rPr>
        <w:pPrChange w:id="3523" w:author="Jonathan Hawkins" w:date="2020-05-07T14:11:00Z">
          <w:pPr>
            <w:pStyle w:val="MRAL1Numbered"/>
            <w:numPr>
              <w:numId w:val="14"/>
            </w:numPr>
          </w:pPr>
        </w:pPrChange>
      </w:pPr>
      <w:del w:id="3524" w:author="Debbie Houldsworth" w:date="2020-05-06T11:16:00Z">
        <w:r w:rsidDel="00DD0237">
          <w:delText>Part 2 of Schedule 15 contains terms expressly for the benefit of GDCC Users.  Part 2 of Schedule 15 may, therefore, not be changed unless each GDCC User, at the time of the change:</w:delText>
        </w:r>
      </w:del>
    </w:p>
    <w:p w14:paraId="24BF8229" w14:textId="7C1726A9" w:rsidR="00FB7917" w:rsidDel="00DD0237" w:rsidRDefault="00FB7917">
      <w:pPr>
        <w:pStyle w:val="MRAL2Numbered"/>
        <w:rPr>
          <w:del w:id="3525" w:author="Debbie Houldsworth" w:date="2020-05-06T11:16:00Z"/>
        </w:rPr>
      </w:pPr>
      <w:del w:id="3526" w:author="Debbie Houldsworth" w:date="2020-05-06T11:16:00Z">
        <w:r w:rsidDel="00DD0237">
          <w:delText>would not suffer any material adverse impact; or</w:delText>
        </w:r>
      </w:del>
    </w:p>
    <w:p w14:paraId="61F11E5B" w14:textId="56EF4B0B" w:rsidR="00FB7917" w:rsidDel="00DD0237" w:rsidRDefault="00FB7917">
      <w:pPr>
        <w:pStyle w:val="MRAL2Numbered"/>
        <w:rPr>
          <w:del w:id="3527" w:author="Debbie Houldsworth" w:date="2020-05-06T11:16:00Z"/>
        </w:rPr>
      </w:pPr>
      <w:del w:id="3528" w:author="Debbie Houldsworth" w:date="2020-05-06T11:16:00Z">
        <w:r w:rsidDel="00DD0237">
          <w:delText>gives written consent, provided that consent shall be deemed to have been given if no response is received within twenty (20) Working Days of the affected GDCC User receiving notice from the Secretariat of the proposed change.</w:delText>
        </w:r>
      </w:del>
    </w:p>
    <w:p w14:paraId="7A26837D" w14:textId="5182DD2C" w:rsidR="003321C1" w:rsidDel="006D1A48" w:rsidRDefault="003321C1" w:rsidP="00FE5EA3">
      <w:pPr>
        <w:pStyle w:val="MRAL2Numbered"/>
        <w:numPr>
          <w:ilvl w:val="0"/>
          <w:numId w:val="0"/>
        </w:numPr>
        <w:rPr>
          <w:del w:id="3529" w:author="Debbie Houldsworth" w:date="2020-05-12T16:25:00Z"/>
        </w:rPr>
      </w:pPr>
      <w:del w:id="3530" w:author="Debbie Houldsworth" w:date="2020-05-12T16:24:00Z">
        <w:r w:rsidDel="006D1A48">
          <w:delText xml:space="preserve">5A       </w:delText>
        </w:r>
      </w:del>
      <w:del w:id="3531" w:author="Debbie Houldsworth" w:date="2020-05-06T11:19:00Z">
        <w:r w:rsidRPr="00FE5EA3" w:rsidDel="00706F71">
          <w:rPr>
            <w:b/>
          </w:rPr>
          <w:delText>MRA Objectives</w:delText>
        </w:r>
      </w:del>
    </w:p>
    <w:p w14:paraId="328F4AF9" w14:textId="4EE7D3F8" w:rsidR="003321C1" w:rsidDel="00BB08F8" w:rsidRDefault="003321C1">
      <w:pPr>
        <w:pStyle w:val="MRAL2Numbered"/>
        <w:numPr>
          <w:ilvl w:val="0"/>
          <w:numId w:val="0"/>
        </w:numPr>
        <w:rPr>
          <w:del w:id="3532" w:author="Debbie Houldsworth" w:date="2020-05-06T11:16:00Z"/>
        </w:rPr>
        <w:pPrChange w:id="3533" w:author="Debbie Houldsworth" w:date="2020-05-12T16:25:00Z">
          <w:pPr>
            <w:pStyle w:val="MRAL2Numbered"/>
            <w:numPr>
              <w:ilvl w:val="0"/>
              <w:numId w:val="0"/>
            </w:numPr>
            <w:tabs>
              <w:tab w:val="clear" w:pos="1843"/>
            </w:tabs>
            <w:ind w:left="709" w:hanging="709"/>
          </w:pPr>
        </w:pPrChange>
      </w:pPr>
      <w:del w:id="3534" w:author="Debbie Houldsworth" w:date="2020-05-12T16:25:00Z">
        <w:r w:rsidDel="006D1A48">
          <w:delText xml:space="preserve">5A.1  </w:delText>
        </w:r>
      </w:del>
      <w:del w:id="3535" w:author="Debbie Houldsworth" w:date="2020-05-06T11:16:00Z">
        <w:r w:rsidDel="00BB08F8">
          <w:delText>The objectives of this Agreement are set out in Condition 23 of the Electricity Distribution Licence (such objectives being the "Applicable MRA Objectives"). For ease of reference, the MRA Objectives are set out below using the terminology of this Agreement (but in the case of any inconsistency with the Electricity Distribution Licence, the Electricity Distribution Licence shall prevail):</w:delText>
        </w:r>
      </w:del>
    </w:p>
    <w:p w14:paraId="3E3BEFF9" w14:textId="4BC5775D" w:rsidR="003321C1" w:rsidDel="00BB08F8" w:rsidRDefault="003321C1">
      <w:pPr>
        <w:pStyle w:val="MRAL2Numbered"/>
        <w:numPr>
          <w:ilvl w:val="0"/>
          <w:numId w:val="0"/>
        </w:numPr>
        <w:ind w:left="709" w:hanging="709"/>
        <w:rPr>
          <w:del w:id="3536" w:author="Debbie Houldsworth" w:date="2020-05-06T11:16:00Z"/>
        </w:rPr>
        <w:pPrChange w:id="3537" w:author="Debbie Houldsworth" w:date="2020-05-06T11:16:00Z">
          <w:pPr>
            <w:pStyle w:val="MRAL2Numbered"/>
            <w:numPr>
              <w:ilvl w:val="0"/>
              <w:numId w:val="0"/>
            </w:numPr>
            <w:tabs>
              <w:tab w:val="clear" w:pos="1843"/>
            </w:tabs>
            <w:ind w:left="0" w:hanging="1134"/>
          </w:pPr>
        </w:pPrChange>
      </w:pPr>
      <w:del w:id="3538" w:author="Debbie Houldsworth" w:date="2020-05-06T11:16:00Z">
        <w:r w:rsidDel="00BB08F8">
          <w:delText>5A.1.1</w:delText>
        </w:r>
        <w:r w:rsidDel="00BB08F8">
          <w:tab/>
          <w:delText>to develop, maintain and operate efficient, coordinated and economical procedures and practices to be followed in relation to changes of Supplier;</w:delText>
        </w:r>
      </w:del>
    </w:p>
    <w:p w14:paraId="1C72022B" w14:textId="5B793627" w:rsidR="003321C1" w:rsidDel="00BB08F8" w:rsidRDefault="003321C1">
      <w:pPr>
        <w:pStyle w:val="MRAL2Numbered"/>
        <w:numPr>
          <w:ilvl w:val="0"/>
          <w:numId w:val="0"/>
        </w:numPr>
        <w:ind w:left="709" w:hanging="709"/>
        <w:rPr>
          <w:del w:id="3539" w:author="Debbie Houldsworth" w:date="2020-05-06T11:16:00Z"/>
        </w:rPr>
        <w:pPrChange w:id="3540" w:author="Debbie Houldsworth" w:date="2020-05-06T11:16:00Z">
          <w:pPr>
            <w:pStyle w:val="MRAL2Numbered"/>
            <w:numPr>
              <w:ilvl w:val="0"/>
              <w:numId w:val="0"/>
            </w:numPr>
            <w:tabs>
              <w:tab w:val="clear" w:pos="1843"/>
            </w:tabs>
            <w:ind w:left="0" w:firstLine="0"/>
          </w:pPr>
        </w:pPrChange>
      </w:pPr>
      <w:del w:id="3541" w:author="Debbie Houldsworth" w:date="2020-05-06T11:16:00Z">
        <w:r w:rsidDel="00BB08F8">
          <w:delText xml:space="preserve">            5A.1.2       to promote effective competition between Suppliers and their agents; </w:delText>
        </w:r>
      </w:del>
    </w:p>
    <w:p w14:paraId="5CC9F5E0" w14:textId="2BC9CF14" w:rsidR="003321C1" w:rsidDel="00BB08F8" w:rsidRDefault="003321C1">
      <w:pPr>
        <w:pStyle w:val="MRAL2Numbered"/>
        <w:numPr>
          <w:ilvl w:val="0"/>
          <w:numId w:val="0"/>
        </w:numPr>
        <w:ind w:left="709" w:hanging="709"/>
        <w:rPr>
          <w:del w:id="3542" w:author="Debbie Houldsworth" w:date="2020-05-06T11:16:00Z"/>
        </w:rPr>
        <w:pPrChange w:id="3543" w:author="Debbie Houldsworth" w:date="2020-05-06T11:16:00Z">
          <w:pPr>
            <w:pStyle w:val="MRAL2Numbered"/>
            <w:numPr>
              <w:ilvl w:val="0"/>
              <w:numId w:val="0"/>
            </w:numPr>
            <w:tabs>
              <w:tab w:val="clear" w:pos="1843"/>
            </w:tabs>
            <w:ind w:left="0" w:firstLine="0"/>
          </w:pPr>
        </w:pPrChange>
      </w:pPr>
      <w:del w:id="3544" w:author="Debbie Houldsworth" w:date="2020-05-06T11:16:00Z">
        <w:r w:rsidDel="00BB08F8">
          <w:delText>5A.1.3</w:delText>
        </w:r>
        <w:r w:rsidDel="00BB08F8">
          <w:tab/>
          <w:delText>to promote efficiency in implementing and administering this Agreement, the MRA Products and the arrangements under them;</w:delText>
        </w:r>
      </w:del>
    </w:p>
    <w:p w14:paraId="4AEA6C70" w14:textId="31AD7B9F" w:rsidR="003321C1" w:rsidDel="00BB08F8" w:rsidRDefault="003321C1">
      <w:pPr>
        <w:pStyle w:val="MRAL2Numbered"/>
        <w:numPr>
          <w:ilvl w:val="0"/>
          <w:numId w:val="0"/>
        </w:numPr>
        <w:ind w:left="709" w:hanging="709"/>
        <w:rPr>
          <w:del w:id="3545" w:author="Debbie Houldsworth" w:date="2020-05-06T11:16:00Z"/>
        </w:rPr>
        <w:pPrChange w:id="3546" w:author="Debbie Houldsworth" w:date="2020-05-06T11:16:00Z">
          <w:pPr>
            <w:pStyle w:val="MRAL2Numbered"/>
            <w:numPr>
              <w:ilvl w:val="0"/>
              <w:numId w:val="0"/>
            </w:numPr>
            <w:tabs>
              <w:tab w:val="clear" w:pos="1843"/>
            </w:tabs>
            <w:ind w:left="0" w:firstLine="0"/>
          </w:pPr>
        </w:pPrChange>
      </w:pPr>
      <w:del w:id="3547" w:author="Debbie Houldsworth" w:date="2020-05-06T11:16:00Z">
        <w:r w:rsidDel="00BB08F8">
          <w:delText>5A.1.4</w:delText>
        </w:r>
        <w:r w:rsidDel="00BB08F8">
          <w:tab/>
          <w:delText xml:space="preserve">so far as is consistent with Clauses 5A.1.1, 5A.1.2 and 5A.1.3, to efficiently discharge the licenced Distributor's obligations under the Electricity Distribution Licence; </w:delText>
        </w:r>
      </w:del>
    </w:p>
    <w:p w14:paraId="1E4EEB44" w14:textId="548BEDFD" w:rsidR="003321C1" w:rsidRDefault="003321C1">
      <w:pPr>
        <w:pStyle w:val="MRAL2Numbered"/>
        <w:numPr>
          <w:ilvl w:val="0"/>
          <w:numId w:val="0"/>
        </w:numPr>
        <w:ind w:left="709" w:hanging="709"/>
        <w:pPrChange w:id="3548" w:author="Debbie Houldsworth" w:date="2020-05-06T11:16:00Z">
          <w:pPr>
            <w:pStyle w:val="MRAL2Numbered"/>
            <w:numPr>
              <w:ilvl w:val="0"/>
              <w:numId w:val="0"/>
            </w:numPr>
            <w:tabs>
              <w:tab w:val="clear" w:pos="1843"/>
            </w:tabs>
            <w:ind w:left="0" w:firstLine="0"/>
          </w:pPr>
        </w:pPrChange>
      </w:pPr>
      <w:del w:id="3549" w:author="Debbie Houldsworth" w:date="2020-05-06T11:16:00Z">
        <w:r w:rsidDel="00BB08F8">
          <w:delText>5A.1.5</w:delText>
        </w:r>
        <w:r w:rsidDel="00BB08F8">
          <w:tab/>
          <w:delText>to comply with the Regulation and any relevant, legally binding decision of the European Commission or the Agency for the Cooperation of Energy Regulators; and</w:delText>
        </w:r>
      </w:del>
    </w:p>
    <w:p w14:paraId="54A45CBA" w14:textId="7E4C2119" w:rsidR="003321C1" w:rsidRDefault="003321C1" w:rsidP="00FE5EA3">
      <w:pPr>
        <w:pStyle w:val="MRAL2Numbered"/>
        <w:numPr>
          <w:ilvl w:val="0"/>
          <w:numId w:val="0"/>
        </w:numPr>
        <w:ind w:left="1843" w:hanging="850"/>
      </w:pPr>
      <w:del w:id="3550" w:author="Debbie Houldsworth" w:date="2020-05-06T11:17:00Z">
        <w:r w:rsidDel="00BB08F8">
          <w:delText>5A.1.6</w:delText>
        </w:r>
        <w:r w:rsidDel="00BB08F8">
          <w:tab/>
          <w:delText>to facilitate, so far as is consistent with Clauses 5A.1.1 to 5A.1.5 (inclusive), the maintenance and operation of an accessible, efficient, coordinated and economical system for the Green Deal.</w:delText>
        </w:r>
      </w:del>
      <w:bookmarkStart w:id="3551" w:name="_Toc18300510"/>
      <w:bookmarkStart w:id="3552" w:name="_Toc64264309"/>
    </w:p>
    <w:p w14:paraId="40864148" w14:textId="77777777" w:rsidR="00FB7917" w:rsidRPr="00FE5EA3" w:rsidRDefault="00FB7917" w:rsidP="00F854C5">
      <w:pPr>
        <w:pStyle w:val="MRAHeading1"/>
      </w:pPr>
      <w:r w:rsidRPr="00FE5EA3">
        <w:t>PART II: GOVERNANCE AND CHANGE CONTROL</w:t>
      </w:r>
      <w:bookmarkEnd w:id="3551"/>
      <w:bookmarkEnd w:id="3552"/>
    </w:p>
    <w:p w14:paraId="79834EB4" w14:textId="268F259B" w:rsidR="00FB7917" w:rsidRDefault="00FB7917">
      <w:pPr>
        <w:pStyle w:val="MRAHeading2"/>
        <w:outlineLvl w:val="0"/>
        <w:pPrChange w:id="3553" w:author="Debbie Houldsworth" w:date="2020-05-13T08:01:00Z">
          <w:pPr>
            <w:pStyle w:val="MRAHeading2"/>
          </w:pPr>
        </w:pPrChange>
      </w:pPr>
      <w:bookmarkStart w:id="3554" w:name="_Toc403360766"/>
      <w:bookmarkStart w:id="3555" w:name="_Toc403360844"/>
      <w:bookmarkStart w:id="3556" w:name="_Toc403360920"/>
      <w:bookmarkStart w:id="3557" w:name="_Toc403360976"/>
      <w:bookmarkStart w:id="3558" w:name="_Toc403361433"/>
      <w:bookmarkStart w:id="3559" w:name="_Toc403371507"/>
      <w:bookmarkStart w:id="3560" w:name="_Toc415033802"/>
      <w:bookmarkStart w:id="3561" w:name="_Toc416508888"/>
      <w:bookmarkStart w:id="3562" w:name="_Ref4474645"/>
      <w:bookmarkStart w:id="3563" w:name="_Ref4475859"/>
      <w:bookmarkStart w:id="3564" w:name="_Ref4482249"/>
      <w:bookmarkStart w:id="3565" w:name="_Ref4487651"/>
      <w:bookmarkStart w:id="3566" w:name="_Ref4487698"/>
      <w:bookmarkStart w:id="3567" w:name="_Ref4488690"/>
      <w:bookmarkStart w:id="3568" w:name="_Ref4558939"/>
      <w:bookmarkStart w:id="3569" w:name="_Ref4559083"/>
      <w:bookmarkStart w:id="3570" w:name="_Ref4559804"/>
      <w:bookmarkStart w:id="3571" w:name="_Toc18300511"/>
      <w:bookmarkStart w:id="3572" w:name="_Toc64264310"/>
      <w:bookmarkStart w:id="3573" w:name="_Toc40260870"/>
      <w:del w:id="3574" w:author="Jonathan Hawkins" w:date="2020-05-07T14:13:00Z">
        <w:r w:rsidDel="007A5220">
          <w:delText>CONSTITUTION OF MEC</w:delText>
        </w:r>
      </w:del>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ins w:id="3575" w:author="Jonathan Hawkins" w:date="2020-05-07T14:13:00Z">
        <w:r w:rsidR="007A5220">
          <w:t>Not used</w:t>
        </w:r>
      </w:ins>
      <w:bookmarkEnd w:id="3573"/>
    </w:p>
    <w:p w14:paraId="3D6F50A4" w14:textId="3AF34143" w:rsidR="00FB7917" w:rsidDel="007A5220" w:rsidRDefault="0028235F">
      <w:pPr>
        <w:pStyle w:val="MRAL1Numbered"/>
        <w:numPr>
          <w:ilvl w:val="1"/>
          <w:numId w:val="20"/>
        </w:numPr>
        <w:outlineLvl w:val="0"/>
        <w:rPr>
          <w:del w:id="3576" w:author="Jonathan Hawkins" w:date="2020-05-07T14:13:00Z"/>
        </w:rPr>
        <w:pPrChange w:id="3577" w:author="Debbie Houldsworth" w:date="2020-05-13T08:01:00Z">
          <w:pPr>
            <w:pStyle w:val="MRAL1Numbered"/>
            <w:numPr>
              <w:numId w:val="20"/>
            </w:numPr>
          </w:pPr>
        </w:pPrChange>
      </w:pPr>
      <w:bookmarkStart w:id="3578" w:name="_Ref4554846"/>
      <w:bookmarkStart w:id="3579" w:name="_Toc40255981"/>
      <w:bookmarkStart w:id="3580" w:name="_Toc40256829"/>
      <w:bookmarkStart w:id="3581" w:name="_Toc40257652"/>
      <w:bookmarkStart w:id="3582" w:name="_Toc40258467"/>
      <w:bookmarkStart w:id="3583" w:name="_Toc40259276"/>
      <w:bookmarkStart w:id="3584" w:name="_Toc40260078"/>
      <w:bookmarkStart w:id="3585" w:name="_Toc40260871"/>
      <w:ins w:id="3586" w:author="Debbie Houldsworth" w:date="2020-05-06T20:39:00Z">
        <w:del w:id="3587" w:author="Jonathan Hawkins" w:date="2020-05-07T14:13:00Z">
          <w:r w:rsidDel="007A5220">
            <w:delText>Not Used</w:delText>
          </w:r>
        </w:del>
      </w:ins>
      <w:del w:id="3588" w:author="Jonathan Hawkins" w:date="2020-05-07T14:13:00Z">
        <w:r w:rsidR="00FB7917" w:rsidDel="007A5220">
          <w:delText>The parties hereby delegate to MEC all powers necessary to fulfil its objects contained in Clause 6.2.</w:delText>
        </w:r>
        <w:bookmarkStart w:id="3589" w:name="_Toc40255159"/>
        <w:bookmarkEnd w:id="3578"/>
        <w:bookmarkEnd w:id="3579"/>
        <w:bookmarkEnd w:id="3580"/>
        <w:bookmarkEnd w:id="3581"/>
        <w:bookmarkEnd w:id="3582"/>
        <w:bookmarkEnd w:id="3583"/>
        <w:bookmarkEnd w:id="3584"/>
        <w:bookmarkEnd w:id="3585"/>
        <w:bookmarkEnd w:id="3589"/>
      </w:del>
    </w:p>
    <w:p w14:paraId="72758A27" w14:textId="345A945D" w:rsidR="00FB7917" w:rsidDel="007A5220" w:rsidRDefault="00FB7917" w:rsidP="00CA4155">
      <w:pPr>
        <w:pStyle w:val="MRAHeading3"/>
        <w:outlineLvl w:val="0"/>
        <w:rPr>
          <w:del w:id="3590" w:author="Jonathan Hawkins" w:date="2020-05-07T14:13:00Z"/>
        </w:rPr>
      </w:pPr>
      <w:del w:id="3591" w:author="Jonathan Hawkins" w:date="2020-05-07T14:13:00Z">
        <w:r w:rsidDel="007A5220">
          <w:delText>Objects</w:delText>
        </w:r>
        <w:bookmarkStart w:id="3592" w:name="_Toc40255160"/>
        <w:bookmarkEnd w:id="3592"/>
      </w:del>
    </w:p>
    <w:p w14:paraId="2241ED8F" w14:textId="03FAB208" w:rsidR="00FB7917" w:rsidDel="007A5220" w:rsidRDefault="008A4754">
      <w:pPr>
        <w:pStyle w:val="MRAL1Numbered"/>
        <w:outlineLvl w:val="0"/>
        <w:rPr>
          <w:del w:id="3593" w:author="Jonathan Hawkins" w:date="2020-05-07T14:13:00Z"/>
        </w:rPr>
        <w:pPrChange w:id="3594" w:author="Debbie Houldsworth" w:date="2020-05-13T08:01:00Z">
          <w:pPr>
            <w:pStyle w:val="MRAL1Numbered"/>
          </w:pPr>
        </w:pPrChange>
      </w:pPr>
      <w:bookmarkStart w:id="3595" w:name="_Ref4483893"/>
      <w:bookmarkStart w:id="3596" w:name="_Toc40255982"/>
      <w:bookmarkStart w:id="3597" w:name="_Toc40256830"/>
      <w:bookmarkStart w:id="3598" w:name="_Toc40257653"/>
      <w:bookmarkStart w:id="3599" w:name="_Toc40258468"/>
      <w:bookmarkStart w:id="3600" w:name="_Toc40259277"/>
      <w:bookmarkStart w:id="3601" w:name="_Toc40260079"/>
      <w:bookmarkStart w:id="3602" w:name="_Toc40260872"/>
      <w:ins w:id="3603" w:author="Debbie Houldsworth" w:date="2020-05-06T20:40:00Z">
        <w:del w:id="3604" w:author="Jonathan Hawkins" w:date="2020-05-07T14:13:00Z">
          <w:r w:rsidDel="007A5220">
            <w:delText>Not Used</w:delText>
          </w:r>
        </w:del>
      </w:ins>
      <w:del w:id="3605" w:author="Jonathan Hawkins" w:date="2020-05-07T14:13:00Z">
        <w:r w:rsidR="00FB7917" w:rsidDel="007A5220">
          <w:delText>MEC shall, subject to and in accordance with the other provisions of this Agreement have the powers to:</w:delText>
        </w:r>
        <w:bookmarkStart w:id="3606" w:name="_Toc40255161"/>
        <w:bookmarkEnd w:id="3595"/>
        <w:bookmarkEnd w:id="3596"/>
        <w:bookmarkEnd w:id="3597"/>
        <w:bookmarkEnd w:id="3598"/>
        <w:bookmarkEnd w:id="3599"/>
        <w:bookmarkEnd w:id="3600"/>
        <w:bookmarkEnd w:id="3601"/>
        <w:bookmarkEnd w:id="3602"/>
        <w:bookmarkEnd w:id="3606"/>
      </w:del>
    </w:p>
    <w:p w14:paraId="5643564C" w14:textId="4CAAB199" w:rsidR="00FB7917" w:rsidDel="007A5220" w:rsidRDefault="00FB7917">
      <w:pPr>
        <w:pStyle w:val="MRAL2Numbered"/>
        <w:outlineLvl w:val="0"/>
        <w:rPr>
          <w:del w:id="3607" w:author="Jonathan Hawkins" w:date="2020-05-07T14:13:00Z"/>
        </w:rPr>
        <w:pPrChange w:id="3608" w:author="Debbie Houldsworth" w:date="2020-05-13T08:01:00Z">
          <w:pPr>
            <w:pStyle w:val="MRAL2Numbered"/>
          </w:pPr>
        </w:pPrChange>
      </w:pPr>
      <w:bookmarkStart w:id="3609" w:name="_Toc40255983"/>
      <w:bookmarkStart w:id="3610" w:name="_Toc40256831"/>
      <w:bookmarkStart w:id="3611" w:name="_Toc40257654"/>
      <w:bookmarkStart w:id="3612" w:name="_Toc40258469"/>
      <w:bookmarkStart w:id="3613" w:name="_Toc40259278"/>
      <w:bookmarkStart w:id="3614" w:name="_Toc40260080"/>
      <w:bookmarkStart w:id="3615" w:name="_Toc40260873"/>
      <w:del w:id="3616" w:author="Jonathan Hawkins" w:date="2020-05-07T14:13:00Z">
        <w:r w:rsidDel="007A5220">
          <w:delText>consider, approve, co-ordinate the implementation of or, in relation to those provisions set out in Clause 9.5</w:delText>
        </w:r>
        <w:r w:rsidR="00E77722" w:rsidDel="007A5220">
          <w:delText>,</w:delText>
        </w:r>
        <w:r w:rsidDel="007A5220">
          <w:delText xml:space="preserve"> recommend to the Authority on behalf of parties to this Agreement, any proposals to change this Agreement and, as appropriate, amend this Agreement;</w:delText>
        </w:r>
        <w:bookmarkStart w:id="3617" w:name="_Toc40255162"/>
        <w:bookmarkEnd w:id="3609"/>
        <w:bookmarkEnd w:id="3610"/>
        <w:bookmarkEnd w:id="3611"/>
        <w:bookmarkEnd w:id="3612"/>
        <w:bookmarkEnd w:id="3613"/>
        <w:bookmarkEnd w:id="3614"/>
        <w:bookmarkEnd w:id="3615"/>
        <w:bookmarkEnd w:id="3617"/>
      </w:del>
    </w:p>
    <w:p w14:paraId="70528928" w14:textId="668513FF" w:rsidR="00FB7917" w:rsidDel="007A5220" w:rsidRDefault="00FB7917">
      <w:pPr>
        <w:pStyle w:val="MRAL2Numbered"/>
        <w:outlineLvl w:val="0"/>
        <w:rPr>
          <w:del w:id="3618" w:author="Jonathan Hawkins" w:date="2020-05-07T14:13:00Z"/>
        </w:rPr>
        <w:pPrChange w:id="3619" w:author="Debbie Houldsworth" w:date="2020-05-13T08:01:00Z">
          <w:pPr>
            <w:pStyle w:val="MRAL2Numbered"/>
          </w:pPr>
        </w:pPrChange>
      </w:pPr>
      <w:bookmarkStart w:id="3620" w:name="_Toc40255984"/>
      <w:bookmarkStart w:id="3621" w:name="_Toc40256832"/>
      <w:bookmarkStart w:id="3622" w:name="_Toc40257655"/>
      <w:bookmarkStart w:id="3623" w:name="_Toc40258470"/>
      <w:bookmarkStart w:id="3624" w:name="_Toc40259279"/>
      <w:bookmarkStart w:id="3625" w:name="_Toc40260081"/>
      <w:bookmarkStart w:id="3626" w:name="_Toc40260874"/>
      <w:del w:id="3627" w:author="Jonathan Hawkins" w:date="2020-05-07T14:13:00Z">
        <w:r w:rsidDel="007A5220">
          <w:delText>consider, approve and co-ordinate the implementation of any proposals to change the Data Transfer Catalogue and, as appropriate, amend the Data Transfer Catalogue;</w:delText>
        </w:r>
        <w:bookmarkStart w:id="3628" w:name="_Toc40255163"/>
        <w:bookmarkEnd w:id="3620"/>
        <w:bookmarkEnd w:id="3621"/>
        <w:bookmarkEnd w:id="3622"/>
        <w:bookmarkEnd w:id="3623"/>
        <w:bookmarkEnd w:id="3624"/>
        <w:bookmarkEnd w:id="3625"/>
        <w:bookmarkEnd w:id="3626"/>
        <w:bookmarkEnd w:id="3628"/>
      </w:del>
    </w:p>
    <w:p w14:paraId="2964C4C9" w14:textId="039F6446" w:rsidR="00FB7917" w:rsidDel="007A5220" w:rsidRDefault="00FB7917">
      <w:pPr>
        <w:pStyle w:val="MRAL2Numbered"/>
        <w:outlineLvl w:val="0"/>
        <w:rPr>
          <w:del w:id="3629" w:author="Jonathan Hawkins" w:date="2020-05-07T14:13:00Z"/>
        </w:rPr>
        <w:pPrChange w:id="3630" w:author="Debbie Houldsworth" w:date="2020-05-13T08:01:00Z">
          <w:pPr>
            <w:pStyle w:val="MRAL2Numbered"/>
          </w:pPr>
        </w:pPrChange>
      </w:pPr>
      <w:bookmarkStart w:id="3631" w:name="_Toc40255985"/>
      <w:bookmarkStart w:id="3632" w:name="_Toc40256833"/>
      <w:bookmarkStart w:id="3633" w:name="_Toc40257656"/>
      <w:bookmarkStart w:id="3634" w:name="_Toc40258471"/>
      <w:bookmarkStart w:id="3635" w:name="_Toc40259280"/>
      <w:bookmarkStart w:id="3636" w:name="_Toc40260082"/>
      <w:bookmarkStart w:id="3637" w:name="_Toc40260875"/>
      <w:del w:id="3638" w:author="Jonathan Hawkins" w:date="2020-05-07T14:13:00Z">
        <w:r w:rsidDel="007A5220">
          <w:delText>consider any applications from potential New Parties to become a party;</w:delText>
        </w:r>
        <w:bookmarkStart w:id="3639" w:name="_Toc40255164"/>
        <w:bookmarkEnd w:id="3631"/>
        <w:bookmarkEnd w:id="3632"/>
        <w:bookmarkEnd w:id="3633"/>
        <w:bookmarkEnd w:id="3634"/>
        <w:bookmarkEnd w:id="3635"/>
        <w:bookmarkEnd w:id="3636"/>
        <w:bookmarkEnd w:id="3637"/>
        <w:bookmarkEnd w:id="3639"/>
      </w:del>
    </w:p>
    <w:p w14:paraId="19DE133C" w14:textId="04EF075F" w:rsidR="00FB7917" w:rsidDel="007A5220" w:rsidRDefault="00FB7917">
      <w:pPr>
        <w:pStyle w:val="MRAL2Numbered"/>
        <w:outlineLvl w:val="0"/>
        <w:rPr>
          <w:del w:id="3640" w:author="Jonathan Hawkins" w:date="2020-05-07T14:13:00Z"/>
        </w:rPr>
        <w:pPrChange w:id="3641" w:author="Debbie Houldsworth" w:date="2020-05-13T08:01:00Z">
          <w:pPr>
            <w:pStyle w:val="MRAL2Numbered"/>
          </w:pPr>
        </w:pPrChange>
      </w:pPr>
      <w:bookmarkStart w:id="3642" w:name="_Toc40255986"/>
      <w:bookmarkStart w:id="3643" w:name="_Toc40256834"/>
      <w:bookmarkStart w:id="3644" w:name="_Toc40257657"/>
      <w:bookmarkStart w:id="3645" w:name="_Toc40258472"/>
      <w:bookmarkStart w:id="3646" w:name="_Toc40259281"/>
      <w:bookmarkStart w:id="3647" w:name="_Toc40260083"/>
      <w:bookmarkStart w:id="3648" w:name="_Toc40260876"/>
      <w:del w:id="3649" w:author="Jonathan Hawkins" w:date="2020-05-07T14:13:00Z">
        <w:r w:rsidDel="007A5220">
          <w:delText>develop budgets in accordance with Clause 8;</w:delText>
        </w:r>
        <w:bookmarkStart w:id="3650" w:name="_Toc40255165"/>
        <w:bookmarkEnd w:id="3642"/>
        <w:bookmarkEnd w:id="3643"/>
        <w:bookmarkEnd w:id="3644"/>
        <w:bookmarkEnd w:id="3645"/>
        <w:bookmarkEnd w:id="3646"/>
        <w:bookmarkEnd w:id="3647"/>
        <w:bookmarkEnd w:id="3648"/>
        <w:bookmarkEnd w:id="3650"/>
      </w:del>
    </w:p>
    <w:p w14:paraId="7794B1D2" w14:textId="03615831" w:rsidR="00FB7917" w:rsidDel="007A5220" w:rsidRDefault="00FB7917">
      <w:pPr>
        <w:pStyle w:val="MRAL2Numbered"/>
        <w:outlineLvl w:val="0"/>
        <w:rPr>
          <w:del w:id="3651" w:author="Jonathan Hawkins" w:date="2020-05-07T14:13:00Z"/>
        </w:rPr>
        <w:pPrChange w:id="3652" w:author="Debbie Houldsworth" w:date="2020-05-13T08:01:00Z">
          <w:pPr>
            <w:pStyle w:val="MRAL2Numbered"/>
          </w:pPr>
        </w:pPrChange>
      </w:pPr>
      <w:bookmarkStart w:id="3653" w:name="_Toc40255987"/>
      <w:bookmarkStart w:id="3654" w:name="_Toc40256835"/>
      <w:bookmarkStart w:id="3655" w:name="_Toc40257658"/>
      <w:bookmarkStart w:id="3656" w:name="_Toc40258473"/>
      <w:bookmarkStart w:id="3657" w:name="_Toc40259282"/>
      <w:bookmarkStart w:id="3658" w:name="_Toc40260084"/>
      <w:bookmarkStart w:id="3659" w:name="_Toc40260877"/>
      <w:del w:id="3660" w:author="Jonathan Hawkins" w:date="2020-05-07T14:13:00Z">
        <w:r w:rsidDel="007A5220">
          <w:delText>hire any professional advisers, including accountants to audit its costs;</w:delText>
        </w:r>
        <w:bookmarkStart w:id="3661" w:name="_Toc40255166"/>
        <w:bookmarkEnd w:id="3653"/>
        <w:bookmarkEnd w:id="3654"/>
        <w:bookmarkEnd w:id="3655"/>
        <w:bookmarkEnd w:id="3656"/>
        <w:bookmarkEnd w:id="3657"/>
        <w:bookmarkEnd w:id="3658"/>
        <w:bookmarkEnd w:id="3659"/>
        <w:bookmarkEnd w:id="3661"/>
      </w:del>
    </w:p>
    <w:p w14:paraId="1E76BB01" w14:textId="3BC62EE6" w:rsidR="00FB7917" w:rsidDel="007A5220" w:rsidRDefault="00FB7917">
      <w:pPr>
        <w:pStyle w:val="MRAL2Numbered"/>
        <w:outlineLvl w:val="0"/>
        <w:rPr>
          <w:del w:id="3662" w:author="Jonathan Hawkins" w:date="2020-05-07T14:13:00Z"/>
        </w:rPr>
        <w:pPrChange w:id="3663" w:author="Debbie Houldsworth" w:date="2020-05-13T08:01:00Z">
          <w:pPr>
            <w:pStyle w:val="MRAL2Numbered"/>
          </w:pPr>
        </w:pPrChange>
      </w:pPr>
      <w:bookmarkStart w:id="3664" w:name="_Toc40255988"/>
      <w:bookmarkStart w:id="3665" w:name="_Toc40256836"/>
      <w:bookmarkStart w:id="3666" w:name="_Toc40257659"/>
      <w:bookmarkStart w:id="3667" w:name="_Toc40258474"/>
      <w:bookmarkStart w:id="3668" w:name="_Toc40259283"/>
      <w:bookmarkStart w:id="3669" w:name="_Toc40260085"/>
      <w:bookmarkStart w:id="3670" w:name="_Toc40260878"/>
      <w:del w:id="3671" w:author="Jonathan Hawkins" w:date="2020-05-07T14:13:00Z">
        <w:r w:rsidDel="007A5220">
          <w:delText>check and notify parties that they are defaulting parties in accordance with the provisions of Clause 36;</w:delText>
        </w:r>
        <w:bookmarkStart w:id="3672" w:name="_Toc40255167"/>
        <w:bookmarkEnd w:id="3664"/>
        <w:bookmarkEnd w:id="3665"/>
        <w:bookmarkEnd w:id="3666"/>
        <w:bookmarkEnd w:id="3667"/>
        <w:bookmarkEnd w:id="3668"/>
        <w:bookmarkEnd w:id="3669"/>
        <w:bookmarkEnd w:id="3670"/>
        <w:bookmarkEnd w:id="3672"/>
      </w:del>
    </w:p>
    <w:p w14:paraId="4BF0D6A0" w14:textId="12EAF378" w:rsidR="00FB7917" w:rsidDel="007A5220" w:rsidRDefault="00FB7917">
      <w:pPr>
        <w:pStyle w:val="MRAL2Numbered"/>
        <w:outlineLvl w:val="0"/>
        <w:rPr>
          <w:del w:id="3673" w:author="Jonathan Hawkins" w:date="2020-05-07T14:13:00Z"/>
        </w:rPr>
        <w:pPrChange w:id="3674" w:author="Debbie Houldsworth" w:date="2020-05-13T08:01:00Z">
          <w:pPr>
            <w:pStyle w:val="MRAL2Numbered"/>
          </w:pPr>
        </w:pPrChange>
      </w:pPr>
      <w:bookmarkStart w:id="3675" w:name="_Toc40255989"/>
      <w:bookmarkStart w:id="3676" w:name="_Toc40256837"/>
      <w:bookmarkStart w:id="3677" w:name="_Toc40257660"/>
      <w:bookmarkStart w:id="3678" w:name="_Toc40258475"/>
      <w:bookmarkStart w:id="3679" w:name="_Toc40259284"/>
      <w:bookmarkStart w:id="3680" w:name="_Toc40260086"/>
      <w:bookmarkStart w:id="3681" w:name="_Toc40260879"/>
      <w:del w:id="3682" w:author="Jonathan Hawkins" w:date="2020-05-07T14:13:00Z">
        <w:r w:rsidDel="007A5220">
          <w:delText>consider and resolve disputes between any parties arising under this Agreement in accordance with Clause 40;</w:delText>
        </w:r>
        <w:bookmarkStart w:id="3683" w:name="_Toc40255168"/>
        <w:bookmarkEnd w:id="3675"/>
        <w:bookmarkEnd w:id="3676"/>
        <w:bookmarkEnd w:id="3677"/>
        <w:bookmarkEnd w:id="3678"/>
        <w:bookmarkEnd w:id="3679"/>
        <w:bookmarkEnd w:id="3680"/>
        <w:bookmarkEnd w:id="3681"/>
        <w:bookmarkEnd w:id="3683"/>
      </w:del>
    </w:p>
    <w:p w14:paraId="716699FB" w14:textId="061104E8" w:rsidR="00FB7917" w:rsidDel="007A5220" w:rsidRDefault="00FB7917">
      <w:pPr>
        <w:pStyle w:val="MRAL2Numbered"/>
        <w:outlineLvl w:val="0"/>
        <w:rPr>
          <w:del w:id="3684" w:author="Jonathan Hawkins" w:date="2020-05-07T14:13:00Z"/>
        </w:rPr>
        <w:pPrChange w:id="3685" w:author="Debbie Houldsworth" w:date="2020-05-13T08:01:00Z">
          <w:pPr>
            <w:pStyle w:val="MRAL2Numbered"/>
          </w:pPr>
        </w:pPrChange>
      </w:pPr>
      <w:bookmarkStart w:id="3686" w:name="_Toc40255990"/>
      <w:bookmarkStart w:id="3687" w:name="_Toc40256838"/>
      <w:bookmarkStart w:id="3688" w:name="_Toc40257661"/>
      <w:bookmarkStart w:id="3689" w:name="_Toc40258476"/>
      <w:bookmarkStart w:id="3690" w:name="_Toc40259285"/>
      <w:bookmarkStart w:id="3691" w:name="_Toc40260087"/>
      <w:bookmarkStart w:id="3692" w:name="_Toc40260880"/>
      <w:del w:id="3693" w:author="Jonathan Hawkins" w:date="2020-05-07T14:13:00Z">
        <w:r w:rsidDel="007A5220">
          <w:delText>consider and grant derogations in accordance with Clause 41;</w:delText>
        </w:r>
        <w:bookmarkStart w:id="3694" w:name="_Toc40255169"/>
        <w:bookmarkEnd w:id="3686"/>
        <w:bookmarkEnd w:id="3687"/>
        <w:bookmarkEnd w:id="3688"/>
        <w:bookmarkEnd w:id="3689"/>
        <w:bookmarkEnd w:id="3690"/>
        <w:bookmarkEnd w:id="3691"/>
        <w:bookmarkEnd w:id="3692"/>
        <w:bookmarkEnd w:id="3694"/>
      </w:del>
    </w:p>
    <w:p w14:paraId="082E1491" w14:textId="110E3859" w:rsidR="00FB7917" w:rsidDel="007A5220" w:rsidRDefault="00FB7917">
      <w:pPr>
        <w:pStyle w:val="MRAL2Numbered"/>
        <w:outlineLvl w:val="0"/>
        <w:rPr>
          <w:del w:id="3695" w:author="Jonathan Hawkins" w:date="2020-05-07T14:13:00Z"/>
        </w:rPr>
        <w:pPrChange w:id="3696" w:author="Debbie Houldsworth" w:date="2020-05-13T08:01:00Z">
          <w:pPr>
            <w:pStyle w:val="MRAL2Numbered"/>
          </w:pPr>
        </w:pPrChange>
      </w:pPr>
      <w:bookmarkStart w:id="3697" w:name="_Toc40255991"/>
      <w:bookmarkStart w:id="3698" w:name="_Toc40256839"/>
      <w:bookmarkStart w:id="3699" w:name="_Toc40257662"/>
      <w:bookmarkStart w:id="3700" w:name="_Toc40258477"/>
      <w:bookmarkStart w:id="3701" w:name="_Toc40259286"/>
      <w:bookmarkStart w:id="3702" w:name="_Toc40260088"/>
      <w:bookmarkStart w:id="3703" w:name="_Toc40260881"/>
      <w:del w:id="3704" w:author="Jonathan Hawkins" w:date="2020-05-07T14:13:00Z">
        <w:r w:rsidDel="007A5220">
          <w:delText>Approve or Disapprove Parties and, in the case of a Supplier, make recommendations to the Authority in relation to whether that Supplier should be allowed to start applying for Registration of Metering Points in accordance with Clause 11;</w:delText>
        </w:r>
        <w:bookmarkStart w:id="3705" w:name="_Toc40255170"/>
        <w:bookmarkEnd w:id="3697"/>
        <w:bookmarkEnd w:id="3698"/>
        <w:bookmarkEnd w:id="3699"/>
        <w:bookmarkEnd w:id="3700"/>
        <w:bookmarkEnd w:id="3701"/>
        <w:bookmarkEnd w:id="3702"/>
        <w:bookmarkEnd w:id="3703"/>
        <w:bookmarkEnd w:id="3705"/>
      </w:del>
    </w:p>
    <w:p w14:paraId="6AD7C52E" w14:textId="24BA148E" w:rsidR="00FB7917" w:rsidDel="007A5220" w:rsidRDefault="00FB7917">
      <w:pPr>
        <w:pStyle w:val="MRAL2Numbered"/>
        <w:outlineLvl w:val="0"/>
        <w:rPr>
          <w:del w:id="3706" w:author="Jonathan Hawkins" w:date="2020-05-07T14:13:00Z"/>
        </w:rPr>
        <w:pPrChange w:id="3707" w:author="Debbie Houldsworth" w:date="2020-05-13T08:01:00Z">
          <w:pPr>
            <w:pStyle w:val="MRAL2Numbered"/>
          </w:pPr>
        </w:pPrChange>
      </w:pPr>
      <w:bookmarkStart w:id="3708" w:name="_Toc40255992"/>
      <w:bookmarkStart w:id="3709" w:name="_Toc40256840"/>
      <w:bookmarkStart w:id="3710" w:name="_Toc40257663"/>
      <w:bookmarkStart w:id="3711" w:name="_Toc40258478"/>
      <w:bookmarkStart w:id="3712" w:name="_Toc40259287"/>
      <w:bookmarkStart w:id="3713" w:name="_Toc40260089"/>
      <w:bookmarkStart w:id="3714" w:name="_Toc40260882"/>
      <w:del w:id="3715" w:author="Jonathan Hawkins" w:date="2020-05-07T14:13:00Z">
        <w:r w:rsidDel="007A5220">
          <w:delText>participate in and (subject to Clause 8) undertake to provide further funding for other relevant industry bodies;</w:delText>
        </w:r>
        <w:bookmarkEnd w:id="3708"/>
        <w:bookmarkEnd w:id="3709"/>
        <w:bookmarkEnd w:id="3710"/>
        <w:bookmarkEnd w:id="3711"/>
        <w:bookmarkEnd w:id="3712"/>
        <w:bookmarkEnd w:id="3713"/>
        <w:bookmarkEnd w:id="3714"/>
        <w:r w:rsidDel="007A5220">
          <w:delText xml:space="preserve"> </w:delText>
        </w:r>
        <w:bookmarkStart w:id="3716" w:name="_Toc40255171"/>
        <w:bookmarkEnd w:id="3716"/>
      </w:del>
    </w:p>
    <w:p w14:paraId="72B472FD" w14:textId="24D4B6FF" w:rsidR="00FB7917" w:rsidDel="007A5220" w:rsidRDefault="00FB7917">
      <w:pPr>
        <w:pStyle w:val="MRAL2Numbered"/>
        <w:outlineLvl w:val="0"/>
        <w:rPr>
          <w:del w:id="3717" w:author="Jonathan Hawkins" w:date="2020-05-07T14:13:00Z"/>
        </w:rPr>
        <w:pPrChange w:id="3718" w:author="Debbie Houldsworth" w:date="2020-05-13T08:01:00Z">
          <w:pPr>
            <w:pStyle w:val="MRAL2Numbered"/>
          </w:pPr>
        </w:pPrChange>
      </w:pPr>
      <w:bookmarkStart w:id="3719" w:name="_Toc40255993"/>
      <w:bookmarkStart w:id="3720" w:name="_Toc40256841"/>
      <w:bookmarkStart w:id="3721" w:name="_Toc40257664"/>
      <w:bookmarkStart w:id="3722" w:name="_Toc40258479"/>
      <w:bookmarkStart w:id="3723" w:name="_Toc40259288"/>
      <w:bookmarkStart w:id="3724" w:name="_Toc40260090"/>
      <w:bookmarkStart w:id="3725" w:name="_Toc40260883"/>
      <w:del w:id="3726" w:author="Jonathan Hawkins" w:date="2020-05-07T14:13:00Z">
        <w:r w:rsidDel="007A5220">
          <w:delText>consider Operational Issues and make recommendations in relation thereto;</w:delText>
        </w:r>
        <w:bookmarkEnd w:id="3719"/>
        <w:bookmarkEnd w:id="3720"/>
        <w:bookmarkEnd w:id="3721"/>
        <w:bookmarkEnd w:id="3722"/>
        <w:bookmarkEnd w:id="3723"/>
        <w:bookmarkEnd w:id="3724"/>
        <w:bookmarkEnd w:id="3725"/>
        <w:r w:rsidDel="007A5220">
          <w:delText xml:space="preserve"> </w:delText>
        </w:r>
        <w:bookmarkStart w:id="3727" w:name="_Toc40255172"/>
        <w:bookmarkEnd w:id="3727"/>
      </w:del>
    </w:p>
    <w:p w14:paraId="0FAC48BA" w14:textId="081174FB" w:rsidR="00FB7917" w:rsidDel="007A5220" w:rsidRDefault="00FB7917">
      <w:pPr>
        <w:pStyle w:val="MRAL2Numbered"/>
        <w:numPr>
          <w:ilvl w:val="0"/>
          <w:numId w:val="0"/>
        </w:numPr>
        <w:ind w:left="709"/>
        <w:outlineLvl w:val="0"/>
        <w:rPr>
          <w:del w:id="3728" w:author="Jonathan Hawkins" w:date="2020-05-07T14:13:00Z"/>
        </w:rPr>
        <w:pPrChange w:id="3729" w:author="Debbie Houldsworth" w:date="2020-05-13T08:01:00Z">
          <w:pPr>
            <w:pStyle w:val="MRAL2Numbered"/>
          </w:pPr>
        </w:pPrChange>
      </w:pPr>
      <w:del w:id="3730" w:author="Jonathan Hawkins" w:date="2020-05-07T14:13:00Z">
        <w:r w:rsidDel="007A5220">
          <w:delText>consider, approve and authorise the licensing, sub-licensing or otherwise dealing with Intellectual Property (as defined in paragraph 1.1 of Schedule 11) together with any intellectual property belonging to MRASCO, for any use which does not hinder, delay or frustrate, in any way whatsoever, supply competition and settlement in the electricity industry in the United Kingdom.</w:delText>
        </w:r>
        <w:bookmarkStart w:id="3731" w:name="_Toc40255173"/>
        <w:bookmarkEnd w:id="3731"/>
      </w:del>
    </w:p>
    <w:p w14:paraId="5F6EC1F0" w14:textId="20C186A5" w:rsidR="00FB7917" w:rsidDel="007A5220" w:rsidRDefault="00FB7917">
      <w:pPr>
        <w:pStyle w:val="MRAL2Numbered"/>
        <w:numPr>
          <w:ilvl w:val="0"/>
          <w:numId w:val="0"/>
        </w:numPr>
        <w:ind w:left="709"/>
        <w:outlineLvl w:val="0"/>
        <w:rPr>
          <w:del w:id="3732" w:author="Jonathan Hawkins" w:date="2020-05-07T14:13:00Z"/>
        </w:rPr>
        <w:pPrChange w:id="3733" w:author="Debbie Houldsworth" w:date="2020-05-13T08:01:00Z">
          <w:pPr>
            <w:pStyle w:val="MRAL2Numbered"/>
            <w:numPr>
              <w:ilvl w:val="0"/>
              <w:numId w:val="0"/>
            </w:numPr>
            <w:tabs>
              <w:tab w:val="clear" w:pos="1843"/>
            </w:tabs>
            <w:ind w:left="709" w:firstLine="0"/>
          </w:pPr>
        </w:pPrChange>
      </w:pPr>
      <w:bookmarkStart w:id="3734" w:name="_Toc40255174"/>
      <w:bookmarkEnd w:id="3734"/>
    </w:p>
    <w:p w14:paraId="37130122" w14:textId="19F43054" w:rsidR="00FB7917" w:rsidDel="007A5220" w:rsidRDefault="00FB7917">
      <w:pPr>
        <w:pStyle w:val="MRAL2Numbered"/>
        <w:outlineLvl w:val="0"/>
        <w:rPr>
          <w:del w:id="3735" w:author="Jonathan Hawkins" w:date="2020-05-07T14:13:00Z"/>
        </w:rPr>
        <w:pPrChange w:id="3736" w:author="Debbie Houldsworth" w:date="2020-05-13T08:01:00Z">
          <w:pPr>
            <w:pStyle w:val="MRAL2Numbered"/>
          </w:pPr>
        </w:pPrChange>
      </w:pPr>
      <w:bookmarkStart w:id="3737" w:name="_Toc40255994"/>
      <w:bookmarkStart w:id="3738" w:name="_Toc40256842"/>
      <w:bookmarkStart w:id="3739" w:name="_Toc40257665"/>
      <w:bookmarkStart w:id="3740" w:name="_Toc40258480"/>
      <w:bookmarkStart w:id="3741" w:name="_Toc40259289"/>
      <w:bookmarkStart w:id="3742" w:name="_Toc40260091"/>
      <w:bookmarkStart w:id="3743" w:name="_Toc40260884"/>
      <w:del w:id="3744" w:author="Jonathan Hawkins" w:date="2020-05-07T14:13:00Z">
        <w:r w:rsidDel="007A5220">
          <w:delText>consider, approve and authorise:</w:delText>
        </w:r>
        <w:bookmarkStart w:id="3745" w:name="_Toc40255175"/>
        <w:bookmarkEnd w:id="3737"/>
        <w:bookmarkEnd w:id="3738"/>
        <w:bookmarkEnd w:id="3739"/>
        <w:bookmarkEnd w:id="3740"/>
        <w:bookmarkEnd w:id="3741"/>
        <w:bookmarkEnd w:id="3742"/>
        <w:bookmarkEnd w:id="3743"/>
        <w:bookmarkEnd w:id="3745"/>
      </w:del>
    </w:p>
    <w:p w14:paraId="6F1F533C" w14:textId="38C1E1D2" w:rsidR="00FB7917" w:rsidDel="007A5220" w:rsidRDefault="00FB7917">
      <w:pPr>
        <w:pStyle w:val="MRAL3HangingIndent"/>
        <w:outlineLvl w:val="0"/>
        <w:rPr>
          <w:del w:id="3746" w:author="Jonathan Hawkins" w:date="2020-05-07T14:13:00Z"/>
        </w:rPr>
        <w:pPrChange w:id="3747" w:author="Debbie Houldsworth" w:date="2020-05-13T08:01:00Z">
          <w:pPr>
            <w:pStyle w:val="MRAL3HangingIndent"/>
          </w:pPr>
        </w:pPrChange>
      </w:pPr>
      <w:del w:id="3748" w:author="Jonathan Hawkins" w:date="2020-05-07T14:13:00Z">
        <w:r w:rsidDel="007A5220">
          <w:delText>(A)</w:delText>
        </w:r>
        <w:r w:rsidDel="007A5220">
          <w:tab/>
          <w:delText>the entering into by MRASCO of any contract, agreement or arrangement whereby MRASCO procures the performance by a third party contractor of activities which might otherwise be performed by the Secretariat under this Agreement;</w:delText>
        </w:r>
        <w:bookmarkStart w:id="3749" w:name="_Toc40255176"/>
        <w:bookmarkEnd w:id="3749"/>
      </w:del>
    </w:p>
    <w:p w14:paraId="1FC9157E" w14:textId="04C2231C" w:rsidR="00FB7917" w:rsidDel="007A5220" w:rsidRDefault="00FB7917">
      <w:pPr>
        <w:pStyle w:val="MRAL3HangingIndent"/>
        <w:outlineLvl w:val="0"/>
        <w:rPr>
          <w:del w:id="3750" w:author="Jonathan Hawkins" w:date="2020-05-07T14:13:00Z"/>
        </w:rPr>
        <w:pPrChange w:id="3751" w:author="Debbie Houldsworth" w:date="2020-05-13T08:01:00Z">
          <w:pPr>
            <w:pStyle w:val="MRAL3HangingIndent"/>
          </w:pPr>
        </w:pPrChange>
      </w:pPr>
      <w:del w:id="3752" w:author="Jonathan Hawkins" w:date="2020-05-07T14:13:00Z">
        <w:r w:rsidDel="007A5220">
          <w:delText>(B)</w:delText>
        </w:r>
        <w:r w:rsidDel="007A5220">
          <w:tab/>
          <w:delText>the transfer, assignment, leasing, licensing or other dealing by MRASCO of any of the property, rights and/or liabilities of MRASCO relating to the performance of such activities prior to the commencement of such contract or arrangement to any such third party contractor to the extent MEC considers necessary or desirable to enable the performance by the third party contractor of such activities;</w:delText>
        </w:r>
        <w:bookmarkStart w:id="3753" w:name="_Toc40255177"/>
        <w:bookmarkEnd w:id="3753"/>
      </w:del>
    </w:p>
    <w:p w14:paraId="004A3D72" w14:textId="1109E5F8" w:rsidR="00FB7917" w:rsidDel="007A5220" w:rsidRDefault="00FB7917">
      <w:pPr>
        <w:pStyle w:val="MRAL3HangingIndent"/>
        <w:numPr>
          <w:ilvl w:val="0"/>
          <w:numId w:val="7"/>
        </w:numPr>
        <w:tabs>
          <w:tab w:val="clear" w:pos="1919"/>
          <w:tab w:val="num" w:pos="2552"/>
        </w:tabs>
        <w:ind w:left="2552" w:hanging="993"/>
        <w:outlineLvl w:val="0"/>
        <w:rPr>
          <w:del w:id="3754" w:author="Jonathan Hawkins" w:date="2020-05-07T14:13:00Z"/>
        </w:rPr>
        <w:pPrChange w:id="3755" w:author="Debbie Houldsworth" w:date="2020-05-13T08:01:00Z">
          <w:pPr>
            <w:pStyle w:val="MRAL3HangingIndent"/>
            <w:numPr>
              <w:numId w:val="7"/>
            </w:numPr>
            <w:tabs>
              <w:tab w:val="num" w:pos="1919"/>
              <w:tab w:val="num" w:pos="2552"/>
            </w:tabs>
            <w:ind w:left="2552" w:hanging="993"/>
          </w:pPr>
        </w:pPrChange>
      </w:pPr>
      <w:bookmarkStart w:id="3756" w:name="_Toc40255995"/>
      <w:bookmarkStart w:id="3757" w:name="_Toc40256843"/>
      <w:bookmarkStart w:id="3758" w:name="_Toc40257666"/>
      <w:bookmarkStart w:id="3759" w:name="_Toc40258481"/>
      <w:bookmarkStart w:id="3760" w:name="_Toc40259290"/>
      <w:bookmarkStart w:id="3761" w:name="_Toc40260092"/>
      <w:bookmarkStart w:id="3762" w:name="_Toc40260885"/>
      <w:del w:id="3763" w:author="Jonathan Hawkins" w:date="2020-05-07T14:13:00Z">
        <w:r w:rsidDel="007A5220">
          <w:delText>the termination, substitution, replacement or modification of, and/or any Variation to, a Services Agreement;</w:delText>
        </w:r>
        <w:bookmarkEnd w:id="3756"/>
        <w:bookmarkEnd w:id="3757"/>
        <w:bookmarkEnd w:id="3758"/>
        <w:bookmarkEnd w:id="3759"/>
        <w:bookmarkEnd w:id="3760"/>
        <w:bookmarkEnd w:id="3761"/>
        <w:bookmarkEnd w:id="3762"/>
        <w:r w:rsidDel="007A5220">
          <w:delText xml:space="preserve"> </w:delText>
        </w:r>
        <w:bookmarkStart w:id="3764" w:name="_Toc40255178"/>
        <w:bookmarkEnd w:id="3764"/>
      </w:del>
    </w:p>
    <w:p w14:paraId="3B23FA82" w14:textId="439DE33B" w:rsidR="00FB7917" w:rsidDel="007A5220" w:rsidRDefault="00FB7917">
      <w:pPr>
        <w:pStyle w:val="MRAL3HangingIndent"/>
        <w:numPr>
          <w:ilvl w:val="0"/>
          <w:numId w:val="7"/>
        </w:numPr>
        <w:tabs>
          <w:tab w:val="clear" w:pos="1919"/>
          <w:tab w:val="clear" w:pos="2835"/>
          <w:tab w:val="clear" w:pos="3600"/>
          <w:tab w:val="left" w:pos="2552"/>
        </w:tabs>
        <w:ind w:left="2552" w:hanging="993"/>
        <w:outlineLvl w:val="0"/>
        <w:rPr>
          <w:del w:id="3765" w:author="Jonathan Hawkins" w:date="2020-05-07T14:13:00Z"/>
        </w:rPr>
        <w:pPrChange w:id="3766" w:author="Debbie Houldsworth" w:date="2020-05-13T08:01:00Z">
          <w:pPr>
            <w:pStyle w:val="MRAL3HangingIndent"/>
            <w:numPr>
              <w:numId w:val="7"/>
            </w:numPr>
            <w:tabs>
              <w:tab w:val="clear" w:pos="2835"/>
              <w:tab w:val="clear" w:pos="3600"/>
              <w:tab w:val="num" w:pos="1919"/>
              <w:tab w:val="left" w:pos="2552"/>
            </w:tabs>
            <w:ind w:left="2552" w:hanging="993"/>
          </w:pPr>
        </w:pPrChange>
      </w:pPr>
      <w:bookmarkStart w:id="3767" w:name="_Toc40255996"/>
      <w:bookmarkStart w:id="3768" w:name="_Toc40256844"/>
      <w:bookmarkStart w:id="3769" w:name="_Toc40257667"/>
      <w:bookmarkStart w:id="3770" w:name="_Toc40258482"/>
      <w:bookmarkStart w:id="3771" w:name="_Toc40259291"/>
      <w:bookmarkStart w:id="3772" w:name="_Toc40260093"/>
      <w:bookmarkStart w:id="3773" w:name="_Toc40260886"/>
      <w:del w:id="3774" w:author="Jonathan Hawkins" w:date="2020-05-07T14:13:00Z">
        <w:r w:rsidDel="007A5220">
          <w:delText>the giving or granting of consent to the entry into any contract, arrangement or agreement by a party to a Services Agreement with a third party (whether by way of a sub-contract, delegation or otherwise) under which any or all of the activities which might otherwise be performed by the Secretariat are to be performed by that third party;</w:delText>
        </w:r>
        <w:bookmarkEnd w:id="3767"/>
        <w:bookmarkEnd w:id="3768"/>
        <w:bookmarkEnd w:id="3769"/>
        <w:bookmarkEnd w:id="3770"/>
        <w:bookmarkEnd w:id="3771"/>
        <w:bookmarkEnd w:id="3772"/>
        <w:bookmarkEnd w:id="3773"/>
        <w:r w:rsidDel="007A5220">
          <w:delText xml:space="preserve"> </w:delText>
        </w:r>
        <w:bookmarkStart w:id="3775" w:name="_Toc40255179"/>
        <w:bookmarkEnd w:id="3775"/>
      </w:del>
    </w:p>
    <w:p w14:paraId="6E4E1AA0" w14:textId="7000D6FE" w:rsidR="00FB7917" w:rsidDel="007A5220" w:rsidRDefault="00FB7917">
      <w:pPr>
        <w:pStyle w:val="MRAL3HangingIndent"/>
        <w:numPr>
          <w:ilvl w:val="0"/>
          <w:numId w:val="7"/>
        </w:numPr>
        <w:tabs>
          <w:tab w:val="clear" w:pos="1919"/>
          <w:tab w:val="clear" w:pos="2835"/>
          <w:tab w:val="clear" w:pos="3600"/>
          <w:tab w:val="left" w:pos="2552"/>
        </w:tabs>
        <w:ind w:left="2552" w:hanging="993"/>
        <w:outlineLvl w:val="0"/>
        <w:rPr>
          <w:del w:id="3776" w:author="Jonathan Hawkins" w:date="2020-05-07T14:13:00Z"/>
        </w:rPr>
        <w:pPrChange w:id="3777" w:author="Debbie Houldsworth" w:date="2020-05-13T08:01:00Z">
          <w:pPr>
            <w:pStyle w:val="MRAL3HangingIndent"/>
            <w:numPr>
              <w:numId w:val="7"/>
            </w:numPr>
            <w:tabs>
              <w:tab w:val="clear" w:pos="2835"/>
              <w:tab w:val="clear" w:pos="3600"/>
              <w:tab w:val="num" w:pos="1919"/>
              <w:tab w:val="left" w:pos="2552"/>
            </w:tabs>
            <w:ind w:left="2552" w:hanging="993"/>
          </w:pPr>
        </w:pPrChange>
      </w:pPr>
      <w:bookmarkStart w:id="3778" w:name="_Toc40255997"/>
      <w:bookmarkStart w:id="3779" w:name="_Toc40256845"/>
      <w:bookmarkStart w:id="3780" w:name="_Toc40257668"/>
      <w:bookmarkStart w:id="3781" w:name="_Toc40258483"/>
      <w:bookmarkStart w:id="3782" w:name="_Toc40259292"/>
      <w:bookmarkStart w:id="3783" w:name="_Toc40260094"/>
      <w:bookmarkStart w:id="3784" w:name="_Toc40260887"/>
      <w:del w:id="3785" w:author="Jonathan Hawkins" w:date="2020-05-07T14:13:00Z">
        <w:r w:rsidDel="007A5220">
          <w:delText>the entering into by MRASCO, on behalf of Suppliers, of any contract, agreement or arrangement whereby MRASCO procures the establishment, operation, and/or maintenance by a third party contractor of the Central Charge Database;</w:delText>
        </w:r>
        <w:bookmarkStart w:id="3786" w:name="_Toc40255180"/>
        <w:bookmarkEnd w:id="3778"/>
        <w:bookmarkEnd w:id="3779"/>
        <w:bookmarkEnd w:id="3780"/>
        <w:bookmarkEnd w:id="3781"/>
        <w:bookmarkEnd w:id="3782"/>
        <w:bookmarkEnd w:id="3783"/>
        <w:bookmarkEnd w:id="3784"/>
        <w:bookmarkEnd w:id="3786"/>
      </w:del>
    </w:p>
    <w:p w14:paraId="45606CB4" w14:textId="662B3892" w:rsidR="00FB7917" w:rsidDel="007A5220" w:rsidRDefault="00FB7917">
      <w:pPr>
        <w:pStyle w:val="MRAL3HangingIndent"/>
        <w:numPr>
          <w:ilvl w:val="0"/>
          <w:numId w:val="7"/>
        </w:numPr>
        <w:tabs>
          <w:tab w:val="clear" w:pos="1919"/>
          <w:tab w:val="clear" w:pos="2835"/>
          <w:tab w:val="clear" w:pos="3600"/>
          <w:tab w:val="left" w:pos="2552"/>
        </w:tabs>
        <w:ind w:left="2552" w:hanging="993"/>
        <w:outlineLvl w:val="0"/>
        <w:rPr>
          <w:del w:id="3787" w:author="Jonathan Hawkins" w:date="2020-05-07T14:13:00Z"/>
        </w:rPr>
        <w:pPrChange w:id="3788" w:author="Debbie Houldsworth" w:date="2020-05-13T08:01:00Z">
          <w:pPr>
            <w:pStyle w:val="MRAL3HangingIndent"/>
            <w:numPr>
              <w:numId w:val="7"/>
            </w:numPr>
            <w:tabs>
              <w:tab w:val="clear" w:pos="2835"/>
              <w:tab w:val="clear" w:pos="3600"/>
              <w:tab w:val="num" w:pos="1919"/>
              <w:tab w:val="left" w:pos="2552"/>
            </w:tabs>
            <w:ind w:left="2552" w:hanging="993"/>
          </w:pPr>
        </w:pPrChange>
      </w:pPr>
      <w:bookmarkStart w:id="3789" w:name="_Toc40255998"/>
      <w:bookmarkStart w:id="3790" w:name="_Toc40256846"/>
      <w:bookmarkStart w:id="3791" w:name="_Toc40257669"/>
      <w:bookmarkStart w:id="3792" w:name="_Toc40258484"/>
      <w:bookmarkStart w:id="3793" w:name="_Toc40259293"/>
      <w:bookmarkStart w:id="3794" w:name="_Toc40260095"/>
      <w:bookmarkStart w:id="3795" w:name="_Toc40260888"/>
      <w:del w:id="3796" w:author="Jonathan Hawkins" w:date="2020-05-07T14:13:00Z">
        <w:r w:rsidDel="007A5220">
          <w:delText>any applications from potential Green Deal Interested Persons and potential users of the Central Charge Database to access and use the Central Charge Database; and</w:delText>
        </w:r>
        <w:bookmarkStart w:id="3797" w:name="_Toc40255181"/>
        <w:bookmarkEnd w:id="3789"/>
        <w:bookmarkEnd w:id="3790"/>
        <w:bookmarkEnd w:id="3791"/>
        <w:bookmarkEnd w:id="3792"/>
        <w:bookmarkEnd w:id="3793"/>
        <w:bookmarkEnd w:id="3794"/>
        <w:bookmarkEnd w:id="3795"/>
        <w:bookmarkEnd w:id="3797"/>
      </w:del>
    </w:p>
    <w:p w14:paraId="1F37038B" w14:textId="27E1D5E3" w:rsidR="00FB7917" w:rsidDel="007A5220" w:rsidRDefault="00FB7917">
      <w:pPr>
        <w:pStyle w:val="MRAL3HangingIndent"/>
        <w:numPr>
          <w:ilvl w:val="0"/>
          <w:numId w:val="7"/>
        </w:numPr>
        <w:tabs>
          <w:tab w:val="clear" w:pos="1919"/>
          <w:tab w:val="clear" w:pos="2835"/>
          <w:tab w:val="clear" w:pos="3600"/>
          <w:tab w:val="left" w:pos="2552"/>
        </w:tabs>
        <w:ind w:left="2552" w:hanging="993"/>
        <w:outlineLvl w:val="0"/>
        <w:rPr>
          <w:del w:id="3798" w:author="Jonathan Hawkins" w:date="2020-05-07T14:13:00Z"/>
        </w:rPr>
        <w:pPrChange w:id="3799" w:author="Debbie Houldsworth" w:date="2020-05-13T08:01:00Z">
          <w:pPr>
            <w:pStyle w:val="MRAL3HangingIndent"/>
            <w:numPr>
              <w:numId w:val="7"/>
            </w:numPr>
            <w:tabs>
              <w:tab w:val="clear" w:pos="2835"/>
              <w:tab w:val="clear" w:pos="3600"/>
              <w:tab w:val="num" w:pos="1919"/>
              <w:tab w:val="left" w:pos="2552"/>
            </w:tabs>
            <w:ind w:left="2552" w:hanging="993"/>
          </w:pPr>
        </w:pPrChange>
      </w:pPr>
      <w:bookmarkStart w:id="3800" w:name="_Toc40255999"/>
      <w:bookmarkStart w:id="3801" w:name="_Toc40256847"/>
      <w:bookmarkStart w:id="3802" w:name="_Toc40257670"/>
      <w:bookmarkStart w:id="3803" w:name="_Toc40258485"/>
      <w:bookmarkStart w:id="3804" w:name="_Toc40259294"/>
      <w:bookmarkStart w:id="3805" w:name="_Toc40260096"/>
      <w:bookmarkStart w:id="3806" w:name="_Toc40260889"/>
      <w:del w:id="3807" w:author="Jonathan Hawkins" w:date="2020-05-07T14:13:00Z">
        <w:r w:rsidDel="007A5220">
          <w:delText>the collection of quarterly fees from Green Deal Providers under the Green Deal Arrangements Agreement on behalf of those Suppliers who are a party to the Green Deal Arrangements Agreement in the capacity of a “Supplier”, and the distribution of those quarterly fees amongst those Suppliers;</w:delText>
        </w:r>
        <w:bookmarkEnd w:id="3800"/>
        <w:bookmarkEnd w:id="3801"/>
        <w:bookmarkEnd w:id="3802"/>
        <w:bookmarkEnd w:id="3803"/>
        <w:bookmarkEnd w:id="3804"/>
        <w:bookmarkEnd w:id="3805"/>
        <w:bookmarkEnd w:id="3806"/>
        <w:r w:rsidDel="007A5220">
          <w:delText xml:space="preserve"> </w:delText>
        </w:r>
        <w:bookmarkStart w:id="3808" w:name="_Toc40255182"/>
        <w:bookmarkEnd w:id="3808"/>
      </w:del>
    </w:p>
    <w:p w14:paraId="1C8FB048" w14:textId="505E5E25" w:rsidR="00FB7917" w:rsidDel="007A5220" w:rsidRDefault="00FB7917">
      <w:pPr>
        <w:pStyle w:val="MRAL3HangingIndent"/>
        <w:tabs>
          <w:tab w:val="clear" w:pos="2835"/>
          <w:tab w:val="clear" w:pos="3600"/>
          <w:tab w:val="left" w:pos="709"/>
          <w:tab w:val="left" w:pos="2552"/>
        </w:tabs>
        <w:ind w:left="1560" w:hanging="1560"/>
        <w:outlineLvl w:val="0"/>
        <w:rPr>
          <w:del w:id="3809" w:author="Jonathan Hawkins" w:date="2020-05-07T14:13:00Z"/>
        </w:rPr>
        <w:pPrChange w:id="3810" w:author="Debbie Houldsworth" w:date="2020-05-13T08:01:00Z">
          <w:pPr>
            <w:pStyle w:val="MRAL3HangingIndent"/>
            <w:tabs>
              <w:tab w:val="clear" w:pos="2835"/>
              <w:tab w:val="clear" w:pos="3600"/>
              <w:tab w:val="left" w:pos="709"/>
              <w:tab w:val="left" w:pos="2552"/>
            </w:tabs>
            <w:ind w:left="1560" w:hanging="1560"/>
          </w:pPr>
        </w:pPrChange>
      </w:pPr>
      <w:del w:id="3811" w:author="Jonathan Hawkins" w:date="2020-05-07T14:13:00Z">
        <w:r w:rsidDel="007A5220">
          <w:tab/>
          <w:delText>6.2.14</w:delText>
        </w:r>
        <w:r w:rsidDel="007A5220">
          <w:tab/>
          <w:delText>monitor and manage the performance and day to day operation of any Services Agreement and any agreement entered into under Clause 6.2.13(E) and to perform all the functions, exercise any discretions or make any decisions attributed to it in a Services Agreement.</w:delText>
        </w:r>
        <w:bookmarkStart w:id="3812" w:name="_Toc40255183"/>
        <w:bookmarkEnd w:id="3812"/>
      </w:del>
    </w:p>
    <w:p w14:paraId="4F6A8A41" w14:textId="01D7AA08" w:rsidR="00FB7917" w:rsidDel="007A5220" w:rsidRDefault="00FB7917" w:rsidP="00CA4155">
      <w:pPr>
        <w:pStyle w:val="MRAHeading3"/>
        <w:outlineLvl w:val="0"/>
        <w:rPr>
          <w:del w:id="3813" w:author="Jonathan Hawkins" w:date="2020-05-07T14:13:00Z"/>
        </w:rPr>
      </w:pPr>
      <w:del w:id="3814" w:author="Jonathan Hawkins" w:date="2020-05-07T14:13:00Z">
        <w:r w:rsidDel="007A5220">
          <w:delText>MEC Membership</w:delText>
        </w:r>
        <w:bookmarkStart w:id="3815" w:name="_Toc40255184"/>
        <w:bookmarkEnd w:id="3815"/>
      </w:del>
    </w:p>
    <w:p w14:paraId="4546C01F" w14:textId="6CD8909D" w:rsidR="00FB7917" w:rsidDel="007A5220" w:rsidRDefault="008A4754">
      <w:pPr>
        <w:pStyle w:val="MRAL1Numbered"/>
        <w:outlineLvl w:val="0"/>
        <w:rPr>
          <w:del w:id="3816" w:author="Jonathan Hawkins" w:date="2020-05-07T14:13:00Z"/>
        </w:rPr>
        <w:pPrChange w:id="3817" w:author="Debbie Houldsworth" w:date="2020-05-13T08:01:00Z">
          <w:pPr>
            <w:pStyle w:val="MRAL1Numbered"/>
          </w:pPr>
        </w:pPrChange>
      </w:pPr>
      <w:bookmarkStart w:id="3818" w:name="_Ref4475798"/>
      <w:bookmarkStart w:id="3819" w:name="_Toc40256000"/>
      <w:bookmarkStart w:id="3820" w:name="_Toc40256848"/>
      <w:bookmarkStart w:id="3821" w:name="_Toc40257671"/>
      <w:bookmarkStart w:id="3822" w:name="_Toc40258486"/>
      <w:bookmarkStart w:id="3823" w:name="_Toc40259295"/>
      <w:bookmarkStart w:id="3824" w:name="_Toc40260097"/>
      <w:bookmarkStart w:id="3825" w:name="_Toc40260890"/>
      <w:ins w:id="3826" w:author="Debbie Houldsworth" w:date="2020-05-06T20:43:00Z">
        <w:del w:id="3827" w:author="Jonathan Hawkins" w:date="2020-05-07T14:13:00Z">
          <w:r w:rsidDel="007A5220">
            <w:delText>Not Used</w:delText>
          </w:r>
        </w:del>
      </w:ins>
      <w:del w:id="3828" w:author="Jonathan Hawkins" w:date="2020-05-07T14:13:00Z">
        <w:r w:rsidR="00FB7917" w:rsidDel="007A5220">
          <w:delText>MEC shall consist of the following representatives (“</w:delText>
        </w:r>
        <w:r w:rsidR="00FB7917" w:rsidDel="007A5220">
          <w:rPr>
            <w:b/>
          </w:rPr>
          <w:delText>MEC Members</w:delText>
        </w:r>
        <w:r w:rsidR="00FB7917" w:rsidDel="007A5220">
          <w:delText>”) from the following categories:</w:delText>
        </w:r>
        <w:bookmarkStart w:id="3829" w:name="_Toc40255185"/>
        <w:bookmarkEnd w:id="3818"/>
        <w:bookmarkEnd w:id="3819"/>
        <w:bookmarkEnd w:id="3820"/>
        <w:bookmarkEnd w:id="3821"/>
        <w:bookmarkEnd w:id="3822"/>
        <w:bookmarkEnd w:id="3823"/>
        <w:bookmarkEnd w:id="3824"/>
        <w:bookmarkEnd w:id="3825"/>
        <w:bookmarkEnd w:id="3829"/>
      </w:del>
    </w:p>
    <w:p w14:paraId="46453D4D" w14:textId="510BFB1F" w:rsidR="00FB7917" w:rsidDel="007A5220" w:rsidRDefault="00FB7917">
      <w:pPr>
        <w:pStyle w:val="MRAL2Numbered"/>
        <w:outlineLvl w:val="0"/>
        <w:rPr>
          <w:del w:id="3830" w:author="Jonathan Hawkins" w:date="2020-05-07T14:13:00Z"/>
        </w:rPr>
        <w:pPrChange w:id="3831" w:author="Debbie Houldsworth" w:date="2020-05-13T08:01:00Z">
          <w:pPr>
            <w:pStyle w:val="MRAL2Numbered"/>
          </w:pPr>
        </w:pPrChange>
      </w:pPr>
      <w:bookmarkStart w:id="3832" w:name="_Ref4475255"/>
      <w:bookmarkStart w:id="3833" w:name="_Toc40256001"/>
      <w:bookmarkStart w:id="3834" w:name="_Toc40256849"/>
      <w:bookmarkStart w:id="3835" w:name="_Toc40257672"/>
      <w:bookmarkStart w:id="3836" w:name="_Toc40258487"/>
      <w:bookmarkStart w:id="3837" w:name="_Toc40259296"/>
      <w:bookmarkStart w:id="3838" w:name="_Toc40260098"/>
      <w:bookmarkStart w:id="3839" w:name="_Toc40260891"/>
      <w:del w:id="3840" w:author="Jonathan Hawkins" w:date="2020-05-07T14:13:00Z">
        <w:r w:rsidDel="007A5220">
          <w:delText>one MEC Member (the “</w:delText>
        </w:r>
        <w:r w:rsidDel="007A5220">
          <w:rPr>
            <w:b/>
            <w:bCs/>
          </w:rPr>
          <w:delText>Distribution Business Member</w:delText>
        </w:r>
        <w:r w:rsidDel="007A5220">
          <w:delText>”) appointed by the Distribution Businesses;</w:delText>
        </w:r>
        <w:bookmarkStart w:id="3841" w:name="_Toc40255186"/>
        <w:bookmarkEnd w:id="3832"/>
        <w:bookmarkEnd w:id="3833"/>
        <w:bookmarkEnd w:id="3834"/>
        <w:bookmarkEnd w:id="3835"/>
        <w:bookmarkEnd w:id="3836"/>
        <w:bookmarkEnd w:id="3837"/>
        <w:bookmarkEnd w:id="3838"/>
        <w:bookmarkEnd w:id="3839"/>
        <w:bookmarkEnd w:id="3841"/>
      </w:del>
    </w:p>
    <w:p w14:paraId="694D9D38" w14:textId="71EA6ACE" w:rsidR="00FB7917" w:rsidDel="007A5220" w:rsidRDefault="00FB7917">
      <w:pPr>
        <w:pStyle w:val="MRAL2Numbered"/>
        <w:outlineLvl w:val="0"/>
        <w:rPr>
          <w:del w:id="3842" w:author="Jonathan Hawkins" w:date="2020-05-07T14:13:00Z"/>
        </w:rPr>
        <w:pPrChange w:id="3843" w:author="Debbie Houldsworth" w:date="2020-05-13T08:01:00Z">
          <w:pPr>
            <w:pStyle w:val="MRAL2Numbered"/>
          </w:pPr>
        </w:pPrChange>
      </w:pPr>
      <w:bookmarkStart w:id="3844" w:name="_Ref4482608"/>
      <w:bookmarkStart w:id="3845" w:name="_Toc40256002"/>
      <w:bookmarkStart w:id="3846" w:name="_Toc40256850"/>
      <w:bookmarkStart w:id="3847" w:name="_Toc40257673"/>
      <w:bookmarkStart w:id="3848" w:name="_Toc40258488"/>
      <w:bookmarkStart w:id="3849" w:name="_Toc40259297"/>
      <w:bookmarkStart w:id="3850" w:name="_Toc40260099"/>
      <w:bookmarkStart w:id="3851" w:name="_Toc40260892"/>
      <w:del w:id="3852" w:author="Jonathan Hawkins" w:date="2020-05-07T14:13:00Z">
        <w:r w:rsidDel="007A5220">
          <w:delText>two MEC Members (the “</w:delText>
        </w:r>
        <w:r w:rsidDel="007A5220">
          <w:rPr>
            <w:b/>
            <w:bCs/>
          </w:rPr>
          <w:delText>Supplier</w:delText>
        </w:r>
        <w:r w:rsidDel="007A5220">
          <w:rPr>
            <w:b/>
          </w:rPr>
          <w:delText xml:space="preserve"> Members</w:delText>
        </w:r>
        <w:r w:rsidDel="007A5220">
          <w:delText>”) appointed by the Suppliers;</w:delText>
        </w:r>
        <w:bookmarkEnd w:id="3844"/>
        <w:r w:rsidDel="007A5220">
          <w:delText xml:space="preserve"> and</w:delText>
        </w:r>
        <w:bookmarkStart w:id="3853" w:name="_Toc40255187"/>
        <w:bookmarkEnd w:id="3845"/>
        <w:bookmarkEnd w:id="3846"/>
        <w:bookmarkEnd w:id="3847"/>
        <w:bookmarkEnd w:id="3848"/>
        <w:bookmarkEnd w:id="3849"/>
        <w:bookmarkEnd w:id="3850"/>
        <w:bookmarkEnd w:id="3851"/>
        <w:bookmarkEnd w:id="3853"/>
      </w:del>
    </w:p>
    <w:p w14:paraId="61955CE9" w14:textId="4D17C91D" w:rsidR="00FB7917" w:rsidDel="007A5220" w:rsidRDefault="00FB7917">
      <w:pPr>
        <w:pStyle w:val="MRAL2Numbered"/>
        <w:numPr>
          <w:ilvl w:val="0"/>
          <w:numId w:val="0"/>
        </w:numPr>
        <w:ind w:left="1843"/>
        <w:outlineLvl w:val="0"/>
        <w:rPr>
          <w:del w:id="3854" w:author="Jonathan Hawkins" w:date="2020-05-07T14:13:00Z"/>
        </w:rPr>
        <w:pPrChange w:id="3855" w:author="Debbie Houldsworth" w:date="2020-05-13T08:01:00Z">
          <w:pPr>
            <w:pStyle w:val="MRAL2Numbered"/>
            <w:numPr>
              <w:numId w:val="14"/>
            </w:numPr>
          </w:pPr>
        </w:pPrChange>
      </w:pPr>
      <w:bookmarkStart w:id="3856" w:name="_Ref4470219"/>
      <w:del w:id="3857" w:author="Jonathan Hawkins" w:date="2020-05-07T14:13:00Z">
        <w:r w:rsidDel="007A5220">
          <w:delText>one MEC Member (the “</w:delText>
        </w:r>
        <w:r w:rsidDel="007A5220">
          <w:rPr>
            <w:b/>
          </w:rPr>
          <w:delText>BSC Member</w:delText>
        </w:r>
        <w:r w:rsidDel="007A5220">
          <w:delText>”) appointed by the BSC Agent.</w:delText>
        </w:r>
        <w:bookmarkStart w:id="3858" w:name="_Toc40255188"/>
        <w:bookmarkEnd w:id="3856"/>
        <w:bookmarkEnd w:id="3858"/>
      </w:del>
    </w:p>
    <w:p w14:paraId="3A1A423E" w14:textId="1042854B" w:rsidR="00341AD3" w:rsidDel="007A5220" w:rsidRDefault="00FB7917">
      <w:pPr>
        <w:pStyle w:val="MRAL2Numbered"/>
        <w:numPr>
          <w:ilvl w:val="0"/>
          <w:numId w:val="0"/>
        </w:numPr>
        <w:ind w:left="709"/>
        <w:outlineLvl w:val="0"/>
        <w:rPr>
          <w:del w:id="3859" w:author="Jonathan Hawkins" w:date="2020-05-07T14:13:00Z"/>
        </w:rPr>
        <w:pPrChange w:id="3860" w:author="Debbie Houldsworth" w:date="2020-05-13T08:01:00Z">
          <w:pPr>
            <w:pStyle w:val="MRAL2Numbered"/>
            <w:numPr>
              <w:ilvl w:val="0"/>
              <w:numId w:val="0"/>
            </w:numPr>
            <w:tabs>
              <w:tab w:val="clear" w:pos="1843"/>
            </w:tabs>
            <w:ind w:left="709" w:firstLine="0"/>
          </w:pPr>
        </w:pPrChange>
      </w:pPr>
      <w:del w:id="3861" w:author="Jonathan Hawkins" w:date="2020-05-07T14:13:00Z">
        <w:r w:rsidDel="007A5220">
          <w:delText>A MEC Member appointed pursuant to Clauses 6.3.1 and 6.3.2 shall be an employee of either one of the parties, or an affiliate of one of the parties, within the category of parties that is entitled to appoint the relevant MEC Member.  No individual may simultaneously be appointed as the MEC Member or alternate for more than one of the categories pursuant to Clauses 6.3.1 to 6.3.3.</w:delText>
        </w:r>
        <w:bookmarkStart w:id="3862" w:name="_Toc40255189"/>
        <w:bookmarkEnd w:id="3862"/>
      </w:del>
    </w:p>
    <w:p w14:paraId="1C6C1812" w14:textId="11C1E8FE" w:rsidR="00FB7917" w:rsidDel="007A5220" w:rsidRDefault="008A4754">
      <w:pPr>
        <w:pStyle w:val="MRAL1Numbered"/>
        <w:outlineLvl w:val="0"/>
        <w:rPr>
          <w:del w:id="3863" w:author="Jonathan Hawkins" w:date="2020-05-07T14:13:00Z"/>
        </w:rPr>
        <w:pPrChange w:id="3864" w:author="Debbie Houldsworth" w:date="2020-05-13T08:01:00Z">
          <w:pPr>
            <w:pStyle w:val="MRAL1Numbered"/>
          </w:pPr>
        </w:pPrChange>
      </w:pPr>
      <w:bookmarkStart w:id="3865" w:name="_Toc40256003"/>
      <w:bookmarkStart w:id="3866" w:name="_Toc40256851"/>
      <w:bookmarkStart w:id="3867" w:name="_Toc40257674"/>
      <w:bookmarkStart w:id="3868" w:name="_Toc40258489"/>
      <w:bookmarkStart w:id="3869" w:name="_Toc40259298"/>
      <w:bookmarkStart w:id="3870" w:name="_Toc40260100"/>
      <w:bookmarkStart w:id="3871" w:name="_Toc40260893"/>
      <w:ins w:id="3872" w:author="Debbie Houldsworth" w:date="2020-05-06T20:43:00Z">
        <w:del w:id="3873" w:author="Jonathan Hawkins" w:date="2020-05-07T14:13:00Z">
          <w:r w:rsidDel="007A5220">
            <w:delText>Not Used</w:delText>
          </w:r>
        </w:del>
      </w:ins>
      <w:del w:id="3874" w:author="Jonathan Hawkins" w:date="2020-05-07T14:13:00Z">
        <w:r w:rsidR="00FB7917" w:rsidDel="007A5220">
          <w:delText>All MEC Members except the BSC Member shall be appointed in accordance with the election procedures set out in Clause 6.6.</w:delText>
        </w:r>
        <w:bookmarkStart w:id="3875" w:name="_Toc40255190"/>
        <w:bookmarkEnd w:id="3865"/>
        <w:bookmarkEnd w:id="3866"/>
        <w:bookmarkEnd w:id="3867"/>
        <w:bookmarkEnd w:id="3868"/>
        <w:bookmarkEnd w:id="3869"/>
        <w:bookmarkEnd w:id="3870"/>
        <w:bookmarkEnd w:id="3871"/>
        <w:bookmarkEnd w:id="3875"/>
      </w:del>
    </w:p>
    <w:p w14:paraId="79E43251" w14:textId="5797A66F" w:rsidR="00FB7917" w:rsidDel="007A5220" w:rsidRDefault="008A4754">
      <w:pPr>
        <w:pStyle w:val="MRAL1Numbered"/>
        <w:outlineLvl w:val="0"/>
        <w:rPr>
          <w:del w:id="3876" w:author="Jonathan Hawkins" w:date="2020-05-07T14:13:00Z"/>
        </w:rPr>
        <w:pPrChange w:id="3877" w:author="Debbie Houldsworth" w:date="2020-05-13T08:01:00Z">
          <w:pPr>
            <w:pStyle w:val="MRAL1Numbered"/>
          </w:pPr>
        </w:pPrChange>
      </w:pPr>
      <w:bookmarkStart w:id="3878" w:name="_Ref4486955"/>
      <w:bookmarkStart w:id="3879" w:name="_Toc40256004"/>
      <w:bookmarkStart w:id="3880" w:name="_Toc40256852"/>
      <w:bookmarkStart w:id="3881" w:name="_Toc40257675"/>
      <w:bookmarkStart w:id="3882" w:name="_Toc40258490"/>
      <w:bookmarkStart w:id="3883" w:name="_Toc40259299"/>
      <w:bookmarkStart w:id="3884" w:name="_Toc40260101"/>
      <w:bookmarkStart w:id="3885" w:name="_Toc40260894"/>
      <w:ins w:id="3886" w:author="Debbie Houldsworth" w:date="2020-05-06T20:44:00Z">
        <w:del w:id="3887" w:author="Jonathan Hawkins" w:date="2020-05-07T14:13:00Z">
          <w:r w:rsidDel="007A5220">
            <w:delText xml:space="preserve">Not Used </w:delText>
          </w:r>
        </w:del>
      </w:ins>
      <w:del w:id="3888" w:author="Jonathan Hawkins" w:date="2020-05-07T14:13:00Z">
        <w:r w:rsidR="00FB7917" w:rsidDel="007A5220">
          <w:delText>The BSC Member shall be appointed by the BSC Agent who shall, no later than 10 Working Days before 1st September in each year, inform the Secretary of the appointment.</w:delText>
        </w:r>
        <w:bookmarkStart w:id="3889" w:name="_Toc40255191"/>
        <w:bookmarkEnd w:id="3878"/>
        <w:bookmarkEnd w:id="3879"/>
        <w:bookmarkEnd w:id="3880"/>
        <w:bookmarkEnd w:id="3881"/>
        <w:bookmarkEnd w:id="3882"/>
        <w:bookmarkEnd w:id="3883"/>
        <w:bookmarkEnd w:id="3884"/>
        <w:bookmarkEnd w:id="3885"/>
        <w:bookmarkEnd w:id="3889"/>
      </w:del>
    </w:p>
    <w:p w14:paraId="426B4E14" w14:textId="0C7C7B67" w:rsidR="00FB7917" w:rsidDel="007A5220" w:rsidRDefault="008A4754">
      <w:pPr>
        <w:pStyle w:val="MRAL1Numbered"/>
        <w:numPr>
          <w:ilvl w:val="1"/>
          <w:numId w:val="14"/>
        </w:numPr>
        <w:outlineLvl w:val="0"/>
        <w:rPr>
          <w:del w:id="3890" w:author="Jonathan Hawkins" w:date="2020-05-07T14:13:00Z"/>
        </w:rPr>
        <w:pPrChange w:id="3891" w:author="Debbie Houldsworth" w:date="2020-05-13T08:01:00Z">
          <w:pPr>
            <w:pStyle w:val="MRAL1Numbered"/>
            <w:numPr>
              <w:numId w:val="14"/>
            </w:numPr>
          </w:pPr>
        </w:pPrChange>
      </w:pPr>
      <w:bookmarkStart w:id="3892" w:name="_Ref4486762"/>
      <w:bookmarkStart w:id="3893" w:name="_Toc40256005"/>
      <w:bookmarkStart w:id="3894" w:name="_Toc40256853"/>
      <w:bookmarkStart w:id="3895" w:name="_Toc40257676"/>
      <w:bookmarkStart w:id="3896" w:name="_Toc40258491"/>
      <w:bookmarkStart w:id="3897" w:name="_Toc40259300"/>
      <w:bookmarkStart w:id="3898" w:name="_Toc40260102"/>
      <w:bookmarkStart w:id="3899" w:name="_Toc40260895"/>
      <w:ins w:id="3900" w:author="Debbie Houldsworth" w:date="2020-05-06T20:44:00Z">
        <w:del w:id="3901" w:author="Jonathan Hawkins" w:date="2020-05-07T14:13:00Z">
          <w:r w:rsidDel="007A5220">
            <w:delText>Not Used</w:delText>
          </w:r>
        </w:del>
      </w:ins>
      <w:del w:id="3902" w:author="Jonathan Hawkins" w:date="2020-05-07T14:13:00Z">
        <w:r w:rsidR="00FB7917" w:rsidDel="007A5220">
          <w:delText>No later than 40 Working Days before 1st September in each year:</w:delText>
        </w:r>
        <w:bookmarkStart w:id="3903" w:name="_Toc40255192"/>
        <w:bookmarkEnd w:id="3892"/>
        <w:bookmarkEnd w:id="3893"/>
        <w:bookmarkEnd w:id="3894"/>
        <w:bookmarkEnd w:id="3895"/>
        <w:bookmarkEnd w:id="3896"/>
        <w:bookmarkEnd w:id="3897"/>
        <w:bookmarkEnd w:id="3898"/>
        <w:bookmarkEnd w:id="3899"/>
        <w:bookmarkEnd w:id="3903"/>
      </w:del>
    </w:p>
    <w:p w14:paraId="299F2A76" w14:textId="4BC516DE" w:rsidR="00FB7917" w:rsidDel="007A5220" w:rsidRDefault="00FB7917">
      <w:pPr>
        <w:pStyle w:val="MRAL2Numbered"/>
        <w:outlineLvl w:val="0"/>
        <w:rPr>
          <w:del w:id="3904" w:author="Jonathan Hawkins" w:date="2020-05-07T14:13:00Z"/>
        </w:rPr>
        <w:pPrChange w:id="3905" w:author="Debbie Houldsworth" w:date="2020-05-13T08:01:00Z">
          <w:pPr>
            <w:pStyle w:val="MRAL2Numbered"/>
          </w:pPr>
        </w:pPrChange>
      </w:pPr>
      <w:bookmarkStart w:id="3906" w:name="_Toc40256006"/>
      <w:bookmarkStart w:id="3907" w:name="_Toc40256854"/>
      <w:bookmarkStart w:id="3908" w:name="_Toc40257677"/>
      <w:bookmarkStart w:id="3909" w:name="_Toc40258492"/>
      <w:bookmarkStart w:id="3910" w:name="_Toc40259301"/>
      <w:bookmarkStart w:id="3911" w:name="_Toc40260103"/>
      <w:bookmarkStart w:id="3912" w:name="_Toc40260896"/>
      <w:del w:id="3913" w:author="Jonathan Hawkins" w:date="2020-05-07T14:13:00Z">
        <w:r w:rsidDel="007A5220">
          <w:delText>each Distribution Business may propose to the Secretary one candidate for election as the Distribution Business Member;</w:delText>
        </w:r>
        <w:bookmarkStart w:id="3914" w:name="_Toc40255193"/>
        <w:bookmarkEnd w:id="3906"/>
        <w:bookmarkEnd w:id="3907"/>
        <w:bookmarkEnd w:id="3908"/>
        <w:bookmarkEnd w:id="3909"/>
        <w:bookmarkEnd w:id="3910"/>
        <w:bookmarkEnd w:id="3911"/>
        <w:bookmarkEnd w:id="3912"/>
        <w:bookmarkEnd w:id="3914"/>
      </w:del>
    </w:p>
    <w:p w14:paraId="5A2CB87F" w14:textId="4AEAABE7" w:rsidR="00FB7917" w:rsidDel="007A5220" w:rsidRDefault="00FB7917">
      <w:pPr>
        <w:pStyle w:val="MRAL2Numbered"/>
        <w:outlineLvl w:val="0"/>
        <w:rPr>
          <w:del w:id="3915" w:author="Jonathan Hawkins" w:date="2020-05-07T14:13:00Z"/>
        </w:rPr>
        <w:pPrChange w:id="3916" w:author="Debbie Houldsworth" w:date="2020-05-13T08:01:00Z">
          <w:pPr>
            <w:pStyle w:val="MRAL2Numbered"/>
          </w:pPr>
        </w:pPrChange>
      </w:pPr>
      <w:bookmarkStart w:id="3917" w:name="_Toc40256007"/>
      <w:bookmarkStart w:id="3918" w:name="_Toc40256855"/>
      <w:bookmarkStart w:id="3919" w:name="_Toc40257678"/>
      <w:bookmarkStart w:id="3920" w:name="_Toc40258493"/>
      <w:bookmarkStart w:id="3921" w:name="_Toc40259302"/>
      <w:bookmarkStart w:id="3922" w:name="_Toc40260104"/>
      <w:bookmarkStart w:id="3923" w:name="_Toc40260897"/>
      <w:del w:id="3924" w:author="Jonathan Hawkins" w:date="2020-05-07T14:13:00Z">
        <w:r w:rsidDel="007A5220">
          <w:delText>each Supplier may propose to the Secretary one candidate for election as a Supplier Member;</w:delText>
        </w:r>
        <w:bookmarkStart w:id="3925" w:name="_Toc40255194"/>
        <w:bookmarkEnd w:id="3917"/>
        <w:bookmarkEnd w:id="3918"/>
        <w:bookmarkEnd w:id="3919"/>
        <w:bookmarkEnd w:id="3920"/>
        <w:bookmarkEnd w:id="3921"/>
        <w:bookmarkEnd w:id="3922"/>
        <w:bookmarkEnd w:id="3923"/>
        <w:bookmarkEnd w:id="3925"/>
      </w:del>
    </w:p>
    <w:p w14:paraId="00AED2DB" w14:textId="7C6A511F" w:rsidR="00FB7917" w:rsidDel="007A5220" w:rsidRDefault="00FB7917">
      <w:pPr>
        <w:pStyle w:val="MRAL1NoHangingIndent"/>
        <w:outlineLvl w:val="0"/>
        <w:rPr>
          <w:del w:id="3926" w:author="Jonathan Hawkins" w:date="2020-05-07T14:13:00Z"/>
        </w:rPr>
        <w:pPrChange w:id="3927" w:author="Debbie Houldsworth" w:date="2020-05-13T08:01:00Z">
          <w:pPr>
            <w:pStyle w:val="MRAL1NoHangingIndent"/>
          </w:pPr>
        </w:pPrChange>
      </w:pPr>
      <w:del w:id="3928" w:author="Jonathan Hawkins" w:date="2020-05-07T14:13:00Z">
        <w:r w:rsidDel="007A5220">
          <w:delText>and the Secretary shall no later than 30 Working Days before the relevant 1st September notify the  list of candidates to each party. Where there is more than one candidate for election as a representative under Clause 6.3.1 or more than two candidates for election as representatives under Clause 6.3.2 the parties in the relevant category of party shall be invited by the Secretary to cast votes for their favoured candidate by notice to the Secretary within 10 Working Days of being notified of the list of candidates.  Each party in the category of parties which are entitled to vote for the Distribution Business Member shall have the number of votes calculated in accordance with Clause 6.11 or 6.12, as appropriate.  Each party in the category of parties which are entitled to vote for the Supplier Members shall have the number of votes calculated in accordance with Clause 6.7.</w:delText>
        </w:r>
        <w:bookmarkStart w:id="3929" w:name="_Toc40255195"/>
        <w:bookmarkEnd w:id="3929"/>
      </w:del>
    </w:p>
    <w:p w14:paraId="4DDBD28E" w14:textId="71E8C7BB" w:rsidR="00FB7917" w:rsidDel="007A5220" w:rsidRDefault="008A4754">
      <w:pPr>
        <w:pStyle w:val="MRAL1Numbered"/>
        <w:outlineLvl w:val="0"/>
        <w:rPr>
          <w:del w:id="3930" w:author="Jonathan Hawkins" w:date="2020-05-07T14:13:00Z"/>
        </w:rPr>
        <w:pPrChange w:id="3931" w:author="Debbie Houldsworth" w:date="2020-05-13T08:01:00Z">
          <w:pPr>
            <w:pStyle w:val="MRAL1Numbered"/>
          </w:pPr>
        </w:pPrChange>
      </w:pPr>
      <w:bookmarkStart w:id="3932" w:name="_Ref4483004"/>
      <w:bookmarkStart w:id="3933" w:name="_Toc40256008"/>
      <w:bookmarkStart w:id="3934" w:name="_Toc40256856"/>
      <w:bookmarkStart w:id="3935" w:name="_Toc40257679"/>
      <w:bookmarkStart w:id="3936" w:name="_Toc40258494"/>
      <w:bookmarkStart w:id="3937" w:name="_Toc40259303"/>
      <w:bookmarkStart w:id="3938" w:name="_Toc40260105"/>
      <w:bookmarkStart w:id="3939" w:name="_Toc40260898"/>
      <w:ins w:id="3940" w:author="Debbie Houldsworth" w:date="2020-05-06T20:44:00Z">
        <w:del w:id="3941" w:author="Jonathan Hawkins" w:date="2020-05-07T14:13:00Z">
          <w:r w:rsidDel="007A5220">
            <w:delText xml:space="preserve">Not Used </w:delText>
          </w:r>
        </w:del>
      </w:ins>
      <w:del w:id="3942" w:author="Jonathan Hawkins" w:date="2020-05-07T14:13:00Z">
        <w:r w:rsidR="00FB7917" w:rsidDel="007A5220">
          <w:delText>Subject to Clauses 6.8, 6.9 and 6.10, the percentage of the vote to which each Supplier shall be entitled (</w:delText>
        </w:r>
        <w:r w:rsidR="00FB7917" w:rsidDel="007A5220">
          <w:rPr>
            <w:b/>
          </w:rPr>
          <w:delText>"Weighted Votes</w:delText>
        </w:r>
        <w:r w:rsidR="00FB7917" w:rsidDel="007A5220">
          <w:delText>") shall be calculated in accordance with the following formula:</w:delText>
        </w:r>
        <w:bookmarkStart w:id="3943" w:name="_Toc40255196"/>
        <w:bookmarkEnd w:id="3932"/>
        <w:bookmarkEnd w:id="3933"/>
        <w:bookmarkEnd w:id="3934"/>
        <w:bookmarkEnd w:id="3935"/>
        <w:bookmarkEnd w:id="3936"/>
        <w:bookmarkEnd w:id="3937"/>
        <w:bookmarkEnd w:id="3938"/>
        <w:bookmarkEnd w:id="3939"/>
        <w:bookmarkEnd w:id="3943"/>
      </w:del>
    </w:p>
    <w:p w14:paraId="052977DE" w14:textId="2BBB8620" w:rsidR="00FB7917" w:rsidDel="007A5220" w:rsidRDefault="00FB7917">
      <w:pPr>
        <w:pStyle w:val="MRAL1NoHangingIndent"/>
        <w:outlineLvl w:val="0"/>
        <w:rPr>
          <w:del w:id="3944" w:author="Jonathan Hawkins" w:date="2020-05-07T14:13:00Z"/>
        </w:rPr>
        <w:pPrChange w:id="3945" w:author="Debbie Houldsworth" w:date="2020-05-13T08:01:00Z">
          <w:pPr>
            <w:pStyle w:val="MRAL1NoHangingIndent"/>
          </w:pPr>
        </w:pPrChange>
      </w:pPr>
      <w:del w:id="3946" w:author="Jonathan Hawkins" w:date="2020-05-07T14:13:00Z">
        <w:r w:rsidRPr="00065D96" w:rsidDel="007A5220">
          <w:rPr>
            <w:position w:val="-24"/>
            <w:sz w:val="20"/>
          </w:rPr>
          <w:object w:dxaOrig="1820" w:dyaOrig="620" w14:anchorId="571520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19" type="#_x0000_t75" style="width:92pt;height:31pt" o:ole="" fillcolor="window">
              <v:imagedata r:id="rId16" o:title=""/>
            </v:shape>
            <o:OLEObject Type="Embed" ProgID="Equation.3" ShapeID="_x0000_i1319" DrawAspect="Content" ObjectID="_1651656792" r:id="rId17"/>
          </w:object>
        </w:r>
        <w:bookmarkStart w:id="3947" w:name="_Toc40255197"/>
        <w:bookmarkEnd w:id="3947"/>
      </w:del>
    </w:p>
    <w:p w14:paraId="22E83C44" w14:textId="4E640E1B" w:rsidR="00FB7917" w:rsidDel="007A5220" w:rsidRDefault="00FB7917">
      <w:pPr>
        <w:pStyle w:val="MRAL1NoHangingIndent"/>
        <w:outlineLvl w:val="0"/>
        <w:rPr>
          <w:del w:id="3948" w:author="Jonathan Hawkins" w:date="2020-05-07T14:13:00Z"/>
        </w:rPr>
        <w:pPrChange w:id="3949" w:author="Debbie Houldsworth" w:date="2020-05-13T08:01:00Z">
          <w:pPr>
            <w:pStyle w:val="MRAL1NoHangingIndent"/>
          </w:pPr>
        </w:pPrChange>
      </w:pPr>
      <w:del w:id="3950" w:author="Jonathan Hawkins" w:date="2020-05-07T14:13:00Z">
        <w:r w:rsidDel="007A5220">
          <w:delText>where:</w:delText>
        </w:r>
        <w:bookmarkStart w:id="3951" w:name="_Toc40255198"/>
        <w:bookmarkEnd w:id="3951"/>
      </w:del>
    </w:p>
    <w:p w14:paraId="425CD485" w14:textId="1DA3624D" w:rsidR="00FB7917" w:rsidDel="007A5220" w:rsidRDefault="00FB7917">
      <w:pPr>
        <w:pStyle w:val="MRAL1NoHangingIndent"/>
        <w:outlineLvl w:val="0"/>
        <w:rPr>
          <w:del w:id="3952" w:author="Jonathan Hawkins" w:date="2020-05-07T14:13:00Z"/>
        </w:rPr>
        <w:pPrChange w:id="3953" w:author="Debbie Houldsworth" w:date="2020-05-13T08:01:00Z">
          <w:pPr>
            <w:pStyle w:val="MRAL1NoHangingIndent"/>
          </w:pPr>
        </w:pPrChange>
      </w:pPr>
      <w:del w:id="3954" w:author="Jonathan Hawkins" w:date="2020-05-07T14:13:00Z">
        <w:r w:rsidDel="007A5220">
          <w:delText>"</w:delText>
        </w:r>
        <w:r w:rsidDel="007A5220">
          <w:rPr>
            <w:b/>
          </w:rPr>
          <w:delText>V</w:delText>
        </w:r>
        <w:r w:rsidDel="007A5220">
          <w:delText>" means the percentage of the vote to which that Supplier shall be entitled, calculated to two decimal places;</w:delText>
        </w:r>
        <w:bookmarkStart w:id="3955" w:name="_Toc40255199"/>
        <w:bookmarkEnd w:id="3955"/>
      </w:del>
    </w:p>
    <w:p w14:paraId="7E51C7A8" w14:textId="50D59D8C" w:rsidR="00FB7917" w:rsidDel="007A5220" w:rsidRDefault="00FB7917">
      <w:pPr>
        <w:pStyle w:val="MRAL1NoHangingIndent"/>
        <w:outlineLvl w:val="0"/>
        <w:rPr>
          <w:del w:id="3956" w:author="Jonathan Hawkins" w:date="2020-05-07T14:13:00Z"/>
        </w:rPr>
        <w:pPrChange w:id="3957" w:author="Debbie Houldsworth" w:date="2020-05-13T08:01:00Z">
          <w:pPr>
            <w:pStyle w:val="MRAL1NoHangingIndent"/>
          </w:pPr>
        </w:pPrChange>
      </w:pPr>
      <w:del w:id="3958" w:author="Jonathan Hawkins" w:date="2020-05-07T14:13:00Z">
        <w:r w:rsidDel="007A5220">
          <w:delText>"</w:delText>
        </w:r>
        <w:r w:rsidDel="007A5220">
          <w:rPr>
            <w:b/>
          </w:rPr>
          <w:delText>N</w:delText>
        </w:r>
        <w:r w:rsidDel="007A5220">
          <w:delText>" means either:</w:delText>
        </w:r>
        <w:bookmarkStart w:id="3959" w:name="_Toc40255200"/>
        <w:bookmarkEnd w:id="3959"/>
      </w:del>
    </w:p>
    <w:p w14:paraId="226573F7" w14:textId="2319D8BE" w:rsidR="00FB7917" w:rsidDel="007A5220" w:rsidRDefault="00FB7917">
      <w:pPr>
        <w:pStyle w:val="MRAL1NoHangingIndent"/>
        <w:outlineLvl w:val="0"/>
        <w:rPr>
          <w:del w:id="3960" w:author="Jonathan Hawkins" w:date="2020-05-07T14:13:00Z"/>
        </w:rPr>
        <w:pPrChange w:id="3961" w:author="Debbie Houldsworth" w:date="2020-05-13T08:01:00Z">
          <w:pPr>
            <w:pStyle w:val="MRAL3HangingIndent"/>
          </w:pPr>
        </w:pPrChange>
      </w:pPr>
      <w:del w:id="3962" w:author="Jonathan Hawkins" w:date="2020-05-07T14:13:00Z">
        <w:r w:rsidDel="007A5220">
          <w:delText>(i)</w:delText>
        </w:r>
        <w:r w:rsidDel="007A5220">
          <w:tab/>
          <w:delText>the number of Metering Points for which the Supplier was Registered on all MPAS Registration Systems in the month preceding the election which shall be determined from the report submitted in respect of that month per MPAS Provider pursuant to Clause 27.6 over all MPAS Registration Systems; or</w:delText>
        </w:r>
        <w:bookmarkStart w:id="3963" w:name="_Toc40255201"/>
        <w:bookmarkEnd w:id="3963"/>
      </w:del>
    </w:p>
    <w:p w14:paraId="291E8EFE" w14:textId="6647BBA8" w:rsidR="00FB7917" w:rsidDel="007A5220" w:rsidRDefault="00FB7917">
      <w:pPr>
        <w:pStyle w:val="MRAL1NoHangingIndent"/>
        <w:outlineLvl w:val="0"/>
        <w:rPr>
          <w:del w:id="3964" w:author="Jonathan Hawkins" w:date="2020-05-07T14:13:00Z"/>
        </w:rPr>
        <w:pPrChange w:id="3965" w:author="Debbie Houldsworth" w:date="2020-05-13T08:01:00Z">
          <w:pPr>
            <w:pStyle w:val="MRAL3HangingIndent"/>
          </w:pPr>
        </w:pPrChange>
      </w:pPr>
      <w:del w:id="3966" w:author="Jonathan Hawkins" w:date="2020-05-07T14:13:00Z">
        <w:r w:rsidDel="007A5220">
          <w:delText>(ii)</w:delText>
        </w:r>
        <w:r w:rsidDel="007A5220">
          <w:tab/>
          <w:delText>one,</w:delText>
        </w:r>
        <w:bookmarkStart w:id="3967" w:name="_Toc40255202"/>
        <w:bookmarkEnd w:id="3967"/>
      </w:del>
    </w:p>
    <w:p w14:paraId="14606BF6" w14:textId="65855AB5" w:rsidR="00FB7917" w:rsidDel="007A5220" w:rsidRDefault="00FB7917">
      <w:pPr>
        <w:pStyle w:val="MRAL1NoHangingIndent"/>
        <w:outlineLvl w:val="0"/>
        <w:rPr>
          <w:del w:id="3968" w:author="Jonathan Hawkins" w:date="2020-05-07T14:13:00Z"/>
        </w:rPr>
        <w:pPrChange w:id="3969" w:author="Debbie Houldsworth" w:date="2020-05-13T08:01:00Z">
          <w:pPr>
            <w:pStyle w:val="MRAL2NoHangingIndent"/>
          </w:pPr>
        </w:pPrChange>
      </w:pPr>
      <w:del w:id="3970" w:author="Jonathan Hawkins" w:date="2020-05-07T14:13:00Z">
        <w:r w:rsidDel="007A5220">
          <w:delText>whichever is the greater;</w:delText>
        </w:r>
        <w:bookmarkStart w:id="3971" w:name="_Toc40255203"/>
        <w:bookmarkEnd w:id="3971"/>
      </w:del>
    </w:p>
    <w:p w14:paraId="521A6CFF" w14:textId="10FAB2EF" w:rsidR="00FB7917" w:rsidDel="007A5220" w:rsidRDefault="00FB7917">
      <w:pPr>
        <w:pStyle w:val="MRAL1NoHangingIndent"/>
        <w:outlineLvl w:val="0"/>
        <w:rPr>
          <w:del w:id="3972" w:author="Jonathan Hawkins" w:date="2020-05-07T14:13:00Z"/>
        </w:rPr>
        <w:pPrChange w:id="3973" w:author="Debbie Houldsworth" w:date="2020-05-13T08:01:00Z">
          <w:pPr>
            <w:pStyle w:val="MRAL1NoHangingIndent"/>
          </w:pPr>
        </w:pPrChange>
      </w:pPr>
      <w:del w:id="3974" w:author="Jonathan Hawkins" w:date="2020-05-07T14:13:00Z">
        <w:r w:rsidDel="007A5220">
          <w:delText>"</w:delText>
        </w:r>
        <w:r w:rsidDel="007A5220">
          <w:rPr>
            <w:b/>
          </w:rPr>
          <w:delText>SN</w:delText>
        </w:r>
        <w:r w:rsidDel="007A5220">
          <w:delText>" means the total number of Metering Points for which all Suppliers were Registered, contained on all MPAS Registration Systems in the month preceding the election which shall be determined from the reports submitted in respect of that month per MPAS Registration System pursuant to Clause 27.6 over all MPAS Registration Systems; and</w:delText>
        </w:r>
        <w:bookmarkStart w:id="3975" w:name="_Toc40255204"/>
        <w:bookmarkEnd w:id="3975"/>
      </w:del>
    </w:p>
    <w:p w14:paraId="5AD4480E" w14:textId="0D5BA727" w:rsidR="00FB7917" w:rsidDel="007A5220" w:rsidRDefault="00FB7917">
      <w:pPr>
        <w:pStyle w:val="MRAL1NoHangingIndent"/>
        <w:outlineLvl w:val="0"/>
        <w:rPr>
          <w:del w:id="3976" w:author="Jonathan Hawkins" w:date="2020-05-07T14:13:00Z"/>
        </w:rPr>
        <w:pPrChange w:id="3977" w:author="Debbie Houldsworth" w:date="2020-05-13T08:01:00Z">
          <w:pPr>
            <w:pStyle w:val="MRAL1NoHangingIndent"/>
          </w:pPr>
        </w:pPrChange>
      </w:pPr>
      <w:del w:id="3978" w:author="Jonathan Hawkins" w:date="2020-05-07T14:13:00Z">
        <w:r w:rsidDel="007A5220">
          <w:delText>"</w:delText>
        </w:r>
        <w:r w:rsidDel="007A5220">
          <w:rPr>
            <w:b/>
          </w:rPr>
          <w:delText>X</w:delText>
        </w:r>
        <w:r w:rsidDel="007A5220">
          <w:delText>"</w:delText>
        </w:r>
        <w:r w:rsidDel="007A5220">
          <w:rPr>
            <w:b/>
          </w:rPr>
          <w:delText xml:space="preserve"> </w:delText>
        </w:r>
        <w:r w:rsidDel="007A5220">
          <w:delText>means the number of Suppliers for whom no Metering Points were Registered on any MPAS Registration Systems in the month preceding the election which shall be determined from the report submitted in respect of that month per MPAS Registration System pursuant to Clause 27.6 over all MPAS Registration Systems.</w:delText>
        </w:r>
        <w:bookmarkStart w:id="3979" w:name="_Toc40255205"/>
        <w:bookmarkEnd w:id="3979"/>
      </w:del>
    </w:p>
    <w:p w14:paraId="1CDD1DA0" w14:textId="5F924B0A" w:rsidR="00FB7917" w:rsidDel="007A5220" w:rsidRDefault="008A4754">
      <w:pPr>
        <w:pStyle w:val="MRAL1Numbered"/>
        <w:outlineLvl w:val="0"/>
        <w:rPr>
          <w:del w:id="3980" w:author="Jonathan Hawkins" w:date="2020-05-07T14:13:00Z"/>
        </w:rPr>
        <w:pPrChange w:id="3981" w:author="Debbie Houldsworth" w:date="2020-05-13T08:01:00Z">
          <w:pPr>
            <w:pStyle w:val="MRAL1Numbered"/>
          </w:pPr>
        </w:pPrChange>
      </w:pPr>
      <w:bookmarkStart w:id="3982" w:name="_Ref4475413"/>
      <w:bookmarkStart w:id="3983" w:name="_Toc40256009"/>
      <w:bookmarkStart w:id="3984" w:name="_Toc40256857"/>
      <w:bookmarkStart w:id="3985" w:name="_Toc40257680"/>
      <w:bookmarkStart w:id="3986" w:name="_Toc40258495"/>
      <w:bookmarkStart w:id="3987" w:name="_Toc40259304"/>
      <w:bookmarkStart w:id="3988" w:name="_Toc40260106"/>
      <w:bookmarkStart w:id="3989" w:name="_Toc40260899"/>
      <w:ins w:id="3990" w:author="Debbie Houldsworth" w:date="2020-05-06T20:44:00Z">
        <w:del w:id="3991" w:author="Jonathan Hawkins" w:date="2020-05-07T14:13:00Z">
          <w:r w:rsidDel="007A5220">
            <w:delText>Not Used</w:delText>
          </w:r>
        </w:del>
      </w:ins>
      <w:del w:id="3992" w:author="Jonathan Hawkins" w:date="2020-05-07T14:13:00Z">
        <w:r w:rsidR="00FB7917" w:rsidDel="007A5220">
          <w:delText>If, pursuant to the formula set out in Clause 6.7 any Supplier has in excess of 20% of the vote to which all Suppliers are entitled pursuant to Clause 6.7 ("</w:delText>
        </w:r>
        <w:r w:rsidR="00FB7917" w:rsidDel="007A5220">
          <w:rPr>
            <w:b/>
          </w:rPr>
          <w:delText>Total Weighted Vote</w:delText>
        </w:r>
        <w:r w:rsidR="00FB7917" w:rsidDel="007A5220">
          <w:delText>"), the percentage of the vote to which such Supplier is entitled shall be reduced by such percentage of the vote ("</w:delText>
        </w:r>
        <w:r w:rsidR="00FB7917" w:rsidDel="007A5220">
          <w:rPr>
            <w:b/>
          </w:rPr>
          <w:delText>Extra Votes</w:delText>
        </w:r>
        <w:r w:rsidR="00FB7917" w:rsidDel="007A5220">
          <w:delText>") as will give that Supplier 20% of the Total Weighted Vote, such Extra Votes to be reallocated to the remaining Suppliers in accordance with Clause 6.9 and added to each such Supplier’s Weighted Vote calculated in accordance with Clause 6.7.</w:delText>
        </w:r>
        <w:bookmarkStart w:id="3993" w:name="_Toc40255206"/>
        <w:bookmarkEnd w:id="3982"/>
        <w:bookmarkEnd w:id="3983"/>
        <w:bookmarkEnd w:id="3984"/>
        <w:bookmarkEnd w:id="3985"/>
        <w:bookmarkEnd w:id="3986"/>
        <w:bookmarkEnd w:id="3987"/>
        <w:bookmarkEnd w:id="3988"/>
        <w:bookmarkEnd w:id="3989"/>
        <w:bookmarkEnd w:id="3993"/>
      </w:del>
    </w:p>
    <w:p w14:paraId="69C6431D" w14:textId="70B6BF75" w:rsidR="00FB7917" w:rsidDel="007A5220" w:rsidRDefault="008A4754">
      <w:pPr>
        <w:pStyle w:val="MRAL1Numbered"/>
        <w:outlineLvl w:val="0"/>
        <w:rPr>
          <w:del w:id="3994" w:author="Jonathan Hawkins" w:date="2020-05-07T14:13:00Z"/>
        </w:rPr>
        <w:pPrChange w:id="3995" w:author="Debbie Houldsworth" w:date="2020-05-13T08:01:00Z">
          <w:pPr>
            <w:pStyle w:val="MRAL1Numbered"/>
          </w:pPr>
        </w:pPrChange>
      </w:pPr>
      <w:bookmarkStart w:id="3996" w:name="_Ref4487129"/>
      <w:bookmarkStart w:id="3997" w:name="_Toc40256010"/>
      <w:bookmarkStart w:id="3998" w:name="_Toc40256858"/>
      <w:bookmarkStart w:id="3999" w:name="_Toc40257681"/>
      <w:bookmarkStart w:id="4000" w:name="_Toc40258496"/>
      <w:bookmarkStart w:id="4001" w:name="_Toc40259305"/>
      <w:bookmarkStart w:id="4002" w:name="_Toc40260107"/>
      <w:bookmarkStart w:id="4003" w:name="_Toc40260900"/>
      <w:ins w:id="4004" w:author="Debbie Houldsworth" w:date="2020-05-06T20:45:00Z">
        <w:del w:id="4005" w:author="Jonathan Hawkins" w:date="2020-05-07T14:13:00Z">
          <w:r w:rsidDel="007A5220">
            <w:delText xml:space="preserve">Not Used </w:delText>
          </w:r>
        </w:del>
      </w:ins>
      <w:del w:id="4006" w:author="Jonathan Hawkins" w:date="2020-05-07T14:13:00Z">
        <w:r w:rsidR="00FB7917" w:rsidDel="007A5220">
          <w:delText>Any Extra Votes shall be reallocated to each of the other Suppliers who have less than 20% of the vote in accordance with the following formula:</w:delText>
        </w:r>
        <w:bookmarkStart w:id="4007" w:name="_Toc40255207"/>
        <w:bookmarkEnd w:id="3996"/>
        <w:bookmarkEnd w:id="3997"/>
        <w:bookmarkEnd w:id="3998"/>
        <w:bookmarkEnd w:id="3999"/>
        <w:bookmarkEnd w:id="4000"/>
        <w:bookmarkEnd w:id="4001"/>
        <w:bookmarkEnd w:id="4002"/>
        <w:bookmarkEnd w:id="4003"/>
        <w:bookmarkEnd w:id="4007"/>
      </w:del>
    </w:p>
    <w:p w14:paraId="76098E04" w14:textId="49FF4CEF" w:rsidR="00FB7917" w:rsidDel="007A5220" w:rsidRDefault="00FB7917">
      <w:pPr>
        <w:pStyle w:val="MRAL1NoHangingIndent"/>
        <w:outlineLvl w:val="0"/>
        <w:rPr>
          <w:del w:id="4008" w:author="Jonathan Hawkins" w:date="2020-05-07T14:13:00Z"/>
        </w:rPr>
        <w:pPrChange w:id="4009" w:author="Debbie Houldsworth" w:date="2020-05-13T08:01:00Z">
          <w:pPr>
            <w:pStyle w:val="MRAL1NoHangingIndent"/>
          </w:pPr>
        </w:pPrChange>
      </w:pPr>
      <w:del w:id="4010" w:author="Jonathan Hawkins" w:date="2020-05-07T14:13:00Z">
        <w:r w:rsidRPr="00065D96" w:rsidDel="007A5220">
          <w:rPr>
            <w:position w:val="-24"/>
            <w:sz w:val="20"/>
          </w:rPr>
          <w:object w:dxaOrig="2100" w:dyaOrig="620" w14:anchorId="6081AF80">
            <v:shape id="_x0000_i1320" type="#_x0000_t75" style="width:108.5pt;height:31pt" o:ole="" fillcolor="window">
              <v:imagedata r:id="rId18" o:title=""/>
            </v:shape>
            <o:OLEObject Type="Embed" ProgID="Equation.3" ShapeID="_x0000_i1320" DrawAspect="Content" ObjectID="_1651656793" r:id="rId19"/>
          </w:object>
        </w:r>
        <w:bookmarkStart w:id="4011" w:name="_Toc40255208"/>
        <w:bookmarkEnd w:id="4011"/>
      </w:del>
    </w:p>
    <w:p w14:paraId="679A3187" w14:textId="6A9DB30E" w:rsidR="00FB7917" w:rsidDel="007A5220" w:rsidRDefault="008A4754">
      <w:pPr>
        <w:pStyle w:val="MRAL1NoHangingIndent"/>
        <w:outlineLvl w:val="0"/>
        <w:rPr>
          <w:del w:id="4012" w:author="Jonathan Hawkins" w:date="2020-05-07T14:13:00Z"/>
        </w:rPr>
        <w:pPrChange w:id="4013" w:author="Debbie Houldsworth" w:date="2020-05-13T08:01:00Z">
          <w:pPr>
            <w:pStyle w:val="MRAL1NoHangingIndent"/>
          </w:pPr>
        </w:pPrChange>
      </w:pPr>
      <w:ins w:id="4014" w:author="Debbie Houldsworth" w:date="2020-05-06T20:45:00Z">
        <w:del w:id="4015" w:author="Jonathan Hawkins" w:date="2020-05-07T14:13:00Z">
          <w:r w:rsidDel="007A5220">
            <w:delText xml:space="preserve"> </w:delText>
          </w:r>
        </w:del>
      </w:ins>
      <w:del w:id="4016" w:author="Jonathan Hawkins" w:date="2020-05-07T14:13:00Z">
        <w:r w:rsidR="00FB7917" w:rsidDel="007A5220">
          <w:delText>where:</w:delText>
        </w:r>
        <w:bookmarkStart w:id="4017" w:name="_Toc40255209"/>
        <w:bookmarkEnd w:id="4017"/>
      </w:del>
    </w:p>
    <w:p w14:paraId="216AEE79" w14:textId="3F717C62" w:rsidR="00FB7917" w:rsidDel="007A5220" w:rsidRDefault="00FB7917">
      <w:pPr>
        <w:pStyle w:val="MRAL1NoHangingIndent"/>
        <w:outlineLvl w:val="0"/>
        <w:rPr>
          <w:del w:id="4018" w:author="Jonathan Hawkins" w:date="2020-05-07T14:13:00Z"/>
        </w:rPr>
        <w:pPrChange w:id="4019" w:author="Debbie Houldsworth" w:date="2020-05-13T08:01:00Z">
          <w:pPr>
            <w:pStyle w:val="MRAL1NoHangingIndent"/>
          </w:pPr>
        </w:pPrChange>
      </w:pPr>
      <w:del w:id="4020" w:author="Jonathan Hawkins" w:date="2020-05-07T14:13:00Z">
        <w:r w:rsidDel="007A5220">
          <w:delText>"</w:delText>
        </w:r>
        <w:r w:rsidDel="007A5220">
          <w:rPr>
            <w:b/>
          </w:rPr>
          <w:delText>EXV"</w:delText>
        </w:r>
        <w:r w:rsidDel="007A5220">
          <w:delText xml:space="preserve"> means the additional percentage of the vote which is added to that Supplier’s vote calculated in accordance with Clause 6.7, calculated to two decimal places;</w:delText>
        </w:r>
        <w:bookmarkStart w:id="4021" w:name="_Toc40255210"/>
        <w:bookmarkEnd w:id="4021"/>
      </w:del>
    </w:p>
    <w:p w14:paraId="1E4B570D" w14:textId="7F4FF71D" w:rsidR="00FB7917" w:rsidDel="007A5220" w:rsidRDefault="00FB7917">
      <w:pPr>
        <w:pStyle w:val="MRAL1NoHangingIndent"/>
        <w:outlineLvl w:val="0"/>
        <w:rPr>
          <w:del w:id="4022" w:author="Jonathan Hawkins" w:date="2020-05-07T14:13:00Z"/>
        </w:rPr>
        <w:pPrChange w:id="4023" w:author="Debbie Houldsworth" w:date="2020-05-13T08:01:00Z">
          <w:pPr>
            <w:pStyle w:val="MRAL1NoHangingIndent"/>
          </w:pPr>
        </w:pPrChange>
      </w:pPr>
      <w:del w:id="4024" w:author="Jonathan Hawkins" w:date="2020-05-07T14:13:00Z">
        <w:r w:rsidDel="007A5220">
          <w:delText>"</w:delText>
        </w:r>
        <w:r w:rsidDel="007A5220">
          <w:rPr>
            <w:b/>
          </w:rPr>
          <w:delText>EV</w:delText>
        </w:r>
        <w:r w:rsidDel="007A5220">
          <w:delText>" means the aggregate percentage of Extra Votes available for reallocation in accordance with Clause 6.8;</w:delText>
        </w:r>
        <w:bookmarkStart w:id="4025" w:name="_Toc40255211"/>
        <w:bookmarkEnd w:id="4025"/>
      </w:del>
    </w:p>
    <w:p w14:paraId="4B573EF3" w14:textId="34BEC6D2" w:rsidR="00FB7917" w:rsidDel="007A5220" w:rsidRDefault="00FB7917">
      <w:pPr>
        <w:pStyle w:val="MRAL1NoHangingIndent"/>
        <w:outlineLvl w:val="0"/>
        <w:rPr>
          <w:del w:id="4026" w:author="Jonathan Hawkins" w:date="2020-05-07T14:13:00Z"/>
        </w:rPr>
        <w:pPrChange w:id="4027" w:author="Debbie Houldsworth" w:date="2020-05-13T08:01:00Z">
          <w:pPr>
            <w:pStyle w:val="MRAL1NoHangingIndent"/>
          </w:pPr>
        </w:pPrChange>
      </w:pPr>
      <w:del w:id="4028" w:author="Jonathan Hawkins" w:date="2020-05-07T14:13:00Z">
        <w:r w:rsidDel="007A5220">
          <w:delText>"</w:delText>
        </w:r>
        <w:r w:rsidDel="007A5220">
          <w:rPr>
            <w:b/>
          </w:rPr>
          <w:delText>N</w:delText>
        </w:r>
        <w:r w:rsidDel="007A5220">
          <w:delText>" means either:</w:delText>
        </w:r>
        <w:bookmarkStart w:id="4029" w:name="_Toc40255212"/>
        <w:bookmarkEnd w:id="4029"/>
      </w:del>
    </w:p>
    <w:p w14:paraId="6D16D714" w14:textId="26D462F5" w:rsidR="00FB7917" w:rsidDel="007A5220" w:rsidRDefault="00FB7917">
      <w:pPr>
        <w:pStyle w:val="MRAL3HangingIndent"/>
        <w:outlineLvl w:val="0"/>
        <w:rPr>
          <w:del w:id="4030" w:author="Jonathan Hawkins" w:date="2020-05-07T14:13:00Z"/>
        </w:rPr>
        <w:pPrChange w:id="4031" w:author="Debbie Houldsworth" w:date="2020-05-13T08:01:00Z">
          <w:pPr>
            <w:pStyle w:val="MRAL3HangingIndent"/>
          </w:pPr>
        </w:pPrChange>
      </w:pPr>
      <w:del w:id="4032" w:author="Jonathan Hawkins" w:date="2020-05-07T14:13:00Z">
        <w:r w:rsidDel="007A5220">
          <w:delText>(i)</w:delText>
        </w:r>
        <w:r w:rsidDel="007A5220">
          <w:tab/>
          <w:delText>the number of Metering Points for which the Supplier was Registered on all MPAS Registration Systems in the month preceding the election which shall be determined from the report submitted in respect of that month per MPAS Registration System pursuant to Clause 27.6 over all MPAS Registration Systems; or</w:delText>
        </w:r>
        <w:bookmarkStart w:id="4033" w:name="_Toc40255213"/>
        <w:bookmarkEnd w:id="4033"/>
      </w:del>
    </w:p>
    <w:p w14:paraId="2045FC33" w14:textId="3A0367AF" w:rsidR="00FB7917" w:rsidDel="007A5220" w:rsidRDefault="00FB7917">
      <w:pPr>
        <w:pStyle w:val="MRAL3HangingIndent"/>
        <w:outlineLvl w:val="0"/>
        <w:rPr>
          <w:del w:id="4034" w:author="Jonathan Hawkins" w:date="2020-05-07T14:13:00Z"/>
        </w:rPr>
        <w:pPrChange w:id="4035" w:author="Debbie Houldsworth" w:date="2020-05-13T08:01:00Z">
          <w:pPr>
            <w:pStyle w:val="MRAL3HangingIndent"/>
          </w:pPr>
        </w:pPrChange>
      </w:pPr>
      <w:del w:id="4036" w:author="Jonathan Hawkins" w:date="2020-05-07T14:13:00Z">
        <w:r w:rsidDel="007A5220">
          <w:delText>(ii)</w:delText>
        </w:r>
        <w:r w:rsidDel="007A5220">
          <w:tab/>
          <w:delText>one,</w:delText>
        </w:r>
        <w:bookmarkStart w:id="4037" w:name="_Toc40255214"/>
        <w:bookmarkEnd w:id="4037"/>
      </w:del>
    </w:p>
    <w:p w14:paraId="37E8F397" w14:textId="2ABE1DE0" w:rsidR="00FB7917" w:rsidDel="007A5220" w:rsidRDefault="00FB7917">
      <w:pPr>
        <w:pStyle w:val="MRAL3HangingIndent"/>
        <w:outlineLvl w:val="0"/>
        <w:rPr>
          <w:del w:id="4038" w:author="Jonathan Hawkins" w:date="2020-05-07T14:13:00Z"/>
        </w:rPr>
        <w:pPrChange w:id="4039" w:author="Debbie Houldsworth" w:date="2020-05-13T08:01:00Z">
          <w:pPr>
            <w:pStyle w:val="MRAL2NoHangingIndent"/>
          </w:pPr>
        </w:pPrChange>
      </w:pPr>
      <w:del w:id="4040" w:author="Jonathan Hawkins" w:date="2020-05-07T14:13:00Z">
        <w:r w:rsidDel="007A5220">
          <w:delText>whichever is the greater;</w:delText>
        </w:r>
        <w:bookmarkStart w:id="4041" w:name="_Toc40255215"/>
        <w:bookmarkEnd w:id="4041"/>
      </w:del>
    </w:p>
    <w:p w14:paraId="7ED5B122" w14:textId="27F98B39" w:rsidR="00FB7917" w:rsidDel="007A5220" w:rsidRDefault="00FB7917">
      <w:pPr>
        <w:pStyle w:val="MRAL1NoHangingIndent"/>
        <w:outlineLvl w:val="0"/>
        <w:rPr>
          <w:del w:id="4042" w:author="Jonathan Hawkins" w:date="2020-05-07T14:13:00Z"/>
        </w:rPr>
        <w:pPrChange w:id="4043" w:author="Debbie Houldsworth" w:date="2020-05-13T08:01:00Z">
          <w:pPr>
            <w:pStyle w:val="MRAL1NoHangingIndent"/>
          </w:pPr>
        </w:pPrChange>
      </w:pPr>
      <w:del w:id="4044" w:author="Jonathan Hawkins" w:date="2020-05-07T14:13:00Z">
        <w:r w:rsidDel="007A5220">
          <w:delText>"</w:delText>
        </w:r>
        <w:r w:rsidDel="007A5220">
          <w:rPr>
            <w:b/>
          </w:rPr>
          <w:delText>XN</w:delText>
        </w:r>
        <w:r w:rsidDel="007A5220">
          <w:delText>" means the number of Metering Points contained on all MPAS Registration Systems in the month preceding the election which shall be determined by summing the total number of Metering Points for each of the Suppliers whose vote has not been reduced in accordance with Clause 6.8 or 6.10 and shall be determined from the report submitted in respect of that month per MPAS Registration System pursuant to Clause 27.6 over all MPAS Registration Systems; and</w:delText>
        </w:r>
        <w:bookmarkStart w:id="4045" w:name="_Toc40255216"/>
        <w:bookmarkEnd w:id="4045"/>
      </w:del>
    </w:p>
    <w:p w14:paraId="66F957EA" w14:textId="0D620493" w:rsidR="00FB7917" w:rsidDel="007A5220" w:rsidRDefault="00FB7917">
      <w:pPr>
        <w:pStyle w:val="MRAL1NoHangingIndent"/>
        <w:outlineLvl w:val="0"/>
        <w:rPr>
          <w:del w:id="4046" w:author="Jonathan Hawkins" w:date="2020-05-07T14:13:00Z"/>
        </w:rPr>
        <w:pPrChange w:id="4047" w:author="Debbie Houldsworth" w:date="2020-05-13T08:01:00Z">
          <w:pPr>
            <w:pStyle w:val="MRAL1NoHangingIndent"/>
          </w:pPr>
        </w:pPrChange>
      </w:pPr>
      <w:del w:id="4048" w:author="Jonathan Hawkins" w:date="2020-05-07T14:13:00Z">
        <w:r w:rsidDel="007A5220">
          <w:delText>"</w:delText>
        </w:r>
        <w:r w:rsidDel="007A5220">
          <w:rPr>
            <w:b/>
          </w:rPr>
          <w:delText>X</w:delText>
        </w:r>
        <w:r w:rsidDel="007A5220">
          <w:delText>"</w:delText>
        </w:r>
        <w:r w:rsidDel="007A5220">
          <w:rPr>
            <w:b/>
          </w:rPr>
          <w:delText xml:space="preserve"> </w:delText>
        </w:r>
        <w:r w:rsidDel="007A5220">
          <w:delText>means the number of Suppliers for whom no Metering Points were Registered on any MPAS Registration Systems in the month preceding the election which shall be determined from the report submitted in respect of that month per MPAS Registration System pursuant to Clause 27.6 over all MPAS Registration Systems.</w:delText>
        </w:r>
        <w:bookmarkStart w:id="4049" w:name="_Toc40255217"/>
        <w:bookmarkEnd w:id="4049"/>
      </w:del>
    </w:p>
    <w:p w14:paraId="06AEA1E0" w14:textId="1071BD42" w:rsidR="00FB7917" w:rsidDel="007A5220" w:rsidRDefault="008A4754">
      <w:pPr>
        <w:pStyle w:val="MRAL1Numbered"/>
        <w:outlineLvl w:val="0"/>
        <w:rPr>
          <w:del w:id="4050" w:author="Jonathan Hawkins" w:date="2020-05-07T14:13:00Z"/>
        </w:rPr>
        <w:pPrChange w:id="4051" w:author="Debbie Houldsworth" w:date="2020-05-13T08:01:00Z">
          <w:pPr>
            <w:pStyle w:val="MRAL1Numbered"/>
          </w:pPr>
        </w:pPrChange>
      </w:pPr>
      <w:bookmarkStart w:id="4052" w:name="_Ref4487175"/>
      <w:bookmarkStart w:id="4053" w:name="_Toc40256011"/>
      <w:bookmarkStart w:id="4054" w:name="_Toc40256859"/>
      <w:bookmarkStart w:id="4055" w:name="_Toc40257682"/>
      <w:bookmarkStart w:id="4056" w:name="_Toc40258497"/>
      <w:bookmarkStart w:id="4057" w:name="_Toc40259306"/>
      <w:bookmarkStart w:id="4058" w:name="_Toc40260108"/>
      <w:bookmarkStart w:id="4059" w:name="_Toc40260901"/>
      <w:ins w:id="4060" w:author="Debbie Houldsworth" w:date="2020-05-06T20:45:00Z">
        <w:del w:id="4061" w:author="Jonathan Hawkins" w:date="2020-05-07T14:13:00Z">
          <w:r w:rsidDel="007A5220">
            <w:delText>Not Used</w:delText>
          </w:r>
        </w:del>
      </w:ins>
      <w:del w:id="4062" w:author="Jonathan Hawkins" w:date="2020-05-07T14:13:00Z">
        <w:r w:rsidR="00FB7917" w:rsidDel="007A5220">
          <w:delText xml:space="preserve">Where, as a result of the reallocation of Extra Votes in accordance with Clause 6.9, any Supplier has in excess of 20% of the Total Weighted Vote, the Extra Votes shall be reallocated in accordance with Clauses 6.8 to 6.10, </w:delText>
        </w:r>
        <w:r w:rsidR="00FB7917" w:rsidDel="007A5220">
          <w:rPr>
            <w:i/>
            <w:iCs/>
          </w:rPr>
          <w:delText>mutatis mutandis</w:delText>
        </w:r>
        <w:r w:rsidR="00FB7917" w:rsidDel="007A5220">
          <w:delText>.</w:delText>
        </w:r>
        <w:bookmarkStart w:id="4063" w:name="_Toc40255218"/>
        <w:bookmarkEnd w:id="4052"/>
        <w:bookmarkEnd w:id="4053"/>
        <w:bookmarkEnd w:id="4054"/>
        <w:bookmarkEnd w:id="4055"/>
        <w:bookmarkEnd w:id="4056"/>
        <w:bookmarkEnd w:id="4057"/>
        <w:bookmarkEnd w:id="4058"/>
        <w:bookmarkEnd w:id="4059"/>
        <w:bookmarkEnd w:id="4063"/>
      </w:del>
    </w:p>
    <w:p w14:paraId="7484B722" w14:textId="11B0FF3B" w:rsidR="00FB7917" w:rsidDel="007A5220" w:rsidRDefault="008A4754">
      <w:pPr>
        <w:pStyle w:val="MRAL1Numbered"/>
        <w:outlineLvl w:val="0"/>
        <w:rPr>
          <w:del w:id="4064" w:author="Jonathan Hawkins" w:date="2020-05-07T14:13:00Z"/>
        </w:rPr>
        <w:pPrChange w:id="4065" w:author="Debbie Houldsworth" w:date="2020-05-13T08:01:00Z">
          <w:pPr>
            <w:pStyle w:val="MRAL1Numbered"/>
          </w:pPr>
        </w:pPrChange>
      </w:pPr>
      <w:bookmarkStart w:id="4066" w:name="_Toc40256012"/>
      <w:bookmarkStart w:id="4067" w:name="_Toc40256860"/>
      <w:bookmarkStart w:id="4068" w:name="_Toc40257683"/>
      <w:bookmarkStart w:id="4069" w:name="_Toc40258498"/>
      <w:bookmarkStart w:id="4070" w:name="_Toc40259307"/>
      <w:bookmarkStart w:id="4071" w:name="_Toc40260109"/>
      <w:bookmarkStart w:id="4072" w:name="_Toc40260902"/>
      <w:ins w:id="4073" w:author="Debbie Houldsworth" w:date="2020-05-06T20:46:00Z">
        <w:del w:id="4074" w:author="Jonathan Hawkins" w:date="2020-05-07T14:13:00Z">
          <w:r w:rsidDel="007A5220">
            <w:delText>Not Used</w:delText>
          </w:r>
        </w:del>
      </w:ins>
      <w:del w:id="4075" w:author="Jonathan Hawkins" w:date="2020-05-07T14:13:00Z">
        <w:r w:rsidR="00FB7917" w:rsidDel="007A5220">
          <w:delText>The percentage of the vote to which each Distribution Business who has less than 750,000 Registered Metering Points on their MPAS Registration System shall be entitled (“</w:delText>
        </w:r>
        <w:r w:rsidR="00FB7917" w:rsidDel="007A5220">
          <w:rPr>
            <w:b/>
            <w:bCs/>
          </w:rPr>
          <w:delText>Weighted Votes</w:delText>
        </w:r>
        <w:r w:rsidR="00FB7917" w:rsidDel="007A5220">
          <w:delText>”), shall be calculated in accordance with the following formula:</w:delText>
        </w:r>
        <w:bookmarkStart w:id="4076" w:name="_Toc40255219"/>
        <w:bookmarkEnd w:id="4066"/>
        <w:bookmarkEnd w:id="4067"/>
        <w:bookmarkEnd w:id="4068"/>
        <w:bookmarkEnd w:id="4069"/>
        <w:bookmarkEnd w:id="4070"/>
        <w:bookmarkEnd w:id="4071"/>
        <w:bookmarkEnd w:id="4072"/>
        <w:bookmarkEnd w:id="4076"/>
      </w:del>
    </w:p>
    <w:p w14:paraId="22728C5D" w14:textId="22F18B8F" w:rsidR="00FB7917" w:rsidDel="007A5220" w:rsidRDefault="00FB7917">
      <w:pPr>
        <w:pStyle w:val="MRAL1Numbered"/>
        <w:numPr>
          <w:ilvl w:val="0"/>
          <w:numId w:val="0"/>
        </w:numPr>
        <w:tabs>
          <w:tab w:val="clear" w:pos="2160"/>
          <w:tab w:val="left" w:pos="709"/>
        </w:tabs>
        <w:outlineLvl w:val="0"/>
        <w:rPr>
          <w:del w:id="4077" w:author="Jonathan Hawkins" w:date="2020-05-07T14:13:00Z"/>
        </w:rPr>
        <w:pPrChange w:id="4078" w:author="Debbie Houldsworth" w:date="2020-05-13T08:01:00Z">
          <w:pPr>
            <w:pStyle w:val="MRAL1Numbered"/>
            <w:numPr>
              <w:ilvl w:val="0"/>
              <w:numId w:val="0"/>
            </w:numPr>
            <w:tabs>
              <w:tab w:val="clear" w:pos="851"/>
              <w:tab w:val="clear" w:pos="2160"/>
              <w:tab w:val="left" w:pos="709"/>
            </w:tabs>
            <w:ind w:left="0" w:firstLine="0"/>
          </w:pPr>
        </w:pPrChange>
      </w:pPr>
      <w:del w:id="4079" w:author="Jonathan Hawkins" w:date="2020-05-07T14:13:00Z">
        <w:r w:rsidDel="007A5220">
          <w:tab/>
        </w:r>
        <w:r w:rsidRPr="00065D96" w:rsidDel="007A5220">
          <w:rPr>
            <w:position w:val="-24"/>
          </w:rPr>
          <w:object w:dxaOrig="1760" w:dyaOrig="620" w14:anchorId="6A36B350">
            <v:shape id="_x0000_i1321" type="#_x0000_t75" style="width:88pt;height:31pt" o:ole="">
              <v:imagedata r:id="rId20" o:title=""/>
            </v:shape>
            <o:OLEObject Type="Embed" ProgID="Equation.3" ShapeID="_x0000_i1321" DrawAspect="Content" ObjectID="_1651656794" r:id="rId21"/>
          </w:object>
        </w:r>
        <w:bookmarkStart w:id="4080" w:name="_Toc40255220"/>
        <w:bookmarkEnd w:id="4080"/>
      </w:del>
    </w:p>
    <w:p w14:paraId="1F7F8CC0" w14:textId="3F9CEB11" w:rsidR="00FB7917" w:rsidDel="007A5220" w:rsidRDefault="00FB7917">
      <w:pPr>
        <w:pStyle w:val="MRAL1Numbered"/>
        <w:numPr>
          <w:ilvl w:val="0"/>
          <w:numId w:val="0"/>
        </w:numPr>
        <w:tabs>
          <w:tab w:val="clear" w:pos="2160"/>
          <w:tab w:val="left" w:pos="720"/>
        </w:tabs>
        <w:outlineLvl w:val="0"/>
        <w:rPr>
          <w:del w:id="4081" w:author="Jonathan Hawkins" w:date="2020-05-07T14:13:00Z"/>
        </w:rPr>
        <w:pPrChange w:id="4082" w:author="Debbie Houldsworth" w:date="2020-05-13T08:01:00Z">
          <w:pPr>
            <w:pStyle w:val="MRAL1Numbered"/>
            <w:numPr>
              <w:ilvl w:val="0"/>
              <w:numId w:val="0"/>
            </w:numPr>
            <w:tabs>
              <w:tab w:val="clear" w:pos="851"/>
              <w:tab w:val="clear" w:pos="2160"/>
              <w:tab w:val="left" w:pos="720"/>
            </w:tabs>
            <w:ind w:left="0" w:firstLine="0"/>
          </w:pPr>
        </w:pPrChange>
      </w:pPr>
      <w:del w:id="4083" w:author="Jonathan Hawkins" w:date="2020-05-07T14:13:00Z">
        <w:r w:rsidDel="007A5220">
          <w:tab/>
          <w:delText xml:space="preserve">where: </w:delText>
        </w:r>
        <w:bookmarkStart w:id="4084" w:name="_Toc40255221"/>
        <w:bookmarkEnd w:id="4084"/>
      </w:del>
    </w:p>
    <w:p w14:paraId="7B4767BB" w14:textId="700CB06C" w:rsidR="00FB7917" w:rsidDel="007A5220" w:rsidRDefault="00FB7917">
      <w:pPr>
        <w:pStyle w:val="MRAL1Numbered"/>
        <w:numPr>
          <w:ilvl w:val="0"/>
          <w:numId w:val="0"/>
        </w:numPr>
        <w:tabs>
          <w:tab w:val="clear" w:pos="2160"/>
          <w:tab w:val="left" w:pos="720"/>
        </w:tabs>
        <w:ind w:left="709"/>
        <w:outlineLvl w:val="0"/>
        <w:rPr>
          <w:del w:id="4085" w:author="Jonathan Hawkins" w:date="2020-05-07T14:13:00Z"/>
        </w:rPr>
        <w:pPrChange w:id="4086" w:author="Debbie Houldsworth" w:date="2020-05-13T08:01:00Z">
          <w:pPr>
            <w:pStyle w:val="MRAL1Numbered"/>
            <w:numPr>
              <w:ilvl w:val="0"/>
              <w:numId w:val="0"/>
            </w:numPr>
            <w:tabs>
              <w:tab w:val="clear" w:pos="851"/>
              <w:tab w:val="clear" w:pos="2160"/>
              <w:tab w:val="left" w:pos="720"/>
            </w:tabs>
            <w:ind w:left="709" w:firstLine="0"/>
          </w:pPr>
        </w:pPrChange>
      </w:pPr>
      <w:del w:id="4087" w:author="Jonathan Hawkins" w:date="2020-05-07T14:13:00Z">
        <w:r w:rsidDel="007A5220">
          <w:tab/>
          <w:delText>“</w:delText>
        </w:r>
        <w:r w:rsidDel="007A5220">
          <w:rPr>
            <w:b/>
            <w:bCs/>
          </w:rPr>
          <w:delText>V</w:delText>
        </w:r>
        <w:r w:rsidDel="007A5220">
          <w:delText>” means the percentage of the vote to which that Distribution Business shall be entitled, calculated to two decimal places;</w:delText>
        </w:r>
        <w:bookmarkStart w:id="4088" w:name="_Toc40255222"/>
        <w:bookmarkEnd w:id="4088"/>
      </w:del>
    </w:p>
    <w:p w14:paraId="7D6363CC" w14:textId="5432FD58" w:rsidR="00FB7917" w:rsidDel="007A5220" w:rsidRDefault="00FB7917">
      <w:pPr>
        <w:pStyle w:val="MRAL1Numbered"/>
        <w:numPr>
          <w:ilvl w:val="0"/>
          <w:numId w:val="0"/>
        </w:numPr>
        <w:tabs>
          <w:tab w:val="clear" w:pos="2160"/>
          <w:tab w:val="left" w:pos="720"/>
        </w:tabs>
        <w:ind w:left="709"/>
        <w:outlineLvl w:val="0"/>
        <w:rPr>
          <w:del w:id="4089" w:author="Jonathan Hawkins" w:date="2020-05-07T14:13:00Z"/>
        </w:rPr>
        <w:pPrChange w:id="4090" w:author="Debbie Houldsworth" w:date="2020-05-13T08:01:00Z">
          <w:pPr>
            <w:pStyle w:val="MRAL1Numbered"/>
            <w:numPr>
              <w:ilvl w:val="0"/>
              <w:numId w:val="0"/>
            </w:numPr>
            <w:tabs>
              <w:tab w:val="clear" w:pos="851"/>
              <w:tab w:val="clear" w:pos="2160"/>
              <w:tab w:val="left" w:pos="720"/>
            </w:tabs>
            <w:ind w:left="709" w:firstLine="0"/>
          </w:pPr>
        </w:pPrChange>
      </w:pPr>
      <w:del w:id="4091" w:author="Jonathan Hawkins" w:date="2020-05-07T14:13:00Z">
        <w:r w:rsidDel="007A5220">
          <w:delText>“</w:delText>
        </w:r>
        <w:r w:rsidDel="007A5220">
          <w:rPr>
            <w:b/>
            <w:bCs/>
          </w:rPr>
          <w:delText>M</w:delText>
        </w:r>
        <w:r w:rsidDel="007A5220">
          <w:delText>” means either:</w:delText>
        </w:r>
        <w:bookmarkStart w:id="4092" w:name="_Toc40255223"/>
        <w:bookmarkEnd w:id="4092"/>
      </w:del>
    </w:p>
    <w:p w14:paraId="68F8747B" w14:textId="533EF296" w:rsidR="00FB7917" w:rsidDel="007A5220" w:rsidRDefault="00FB7917">
      <w:pPr>
        <w:pStyle w:val="MRAL1Numbered"/>
        <w:numPr>
          <w:ilvl w:val="0"/>
          <w:numId w:val="61"/>
        </w:numPr>
        <w:tabs>
          <w:tab w:val="clear" w:pos="2160"/>
          <w:tab w:val="clear" w:pos="2880"/>
          <w:tab w:val="left" w:pos="1620"/>
          <w:tab w:val="left" w:pos="2520"/>
        </w:tabs>
        <w:outlineLvl w:val="0"/>
        <w:rPr>
          <w:del w:id="4093" w:author="Jonathan Hawkins" w:date="2020-05-07T14:13:00Z"/>
        </w:rPr>
        <w:pPrChange w:id="4094" w:author="Debbie Houldsworth" w:date="2020-05-13T08:01:00Z">
          <w:pPr>
            <w:pStyle w:val="MRAL1Numbered"/>
            <w:numPr>
              <w:ilvl w:val="0"/>
              <w:numId w:val="61"/>
            </w:numPr>
            <w:tabs>
              <w:tab w:val="clear" w:pos="851"/>
              <w:tab w:val="clear" w:pos="2160"/>
              <w:tab w:val="clear" w:pos="2880"/>
              <w:tab w:val="left" w:pos="1620"/>
              <w:tab w:val="num" w:pos="2340"/>
              <w:tab w:val="left" w:pos="2520"/>
            </w:tabs>
            <w:ind w:left="2340" w:hanging="720"/>
          </w:pPr>
        </w:pPrChange>
      </w:pPr>
      <w:bookmarkStart w:id="4095" w:name="_Toc40256013"/>
      <w:bookmarkStart w:id="4096" w:name="_Toc40256861"/>
      <w:bookmarkStart w:id="4097" w:name="_Toc40257684"/>
      <w:bookmarkStart w:id="4098" w:name="_Toc40258499"/>
      <w:bookmarkStart w:id="4099" w:name="_Toc40259308"/>
      <w:bookmarkStart w:id="4100" w:name="_Toc40260110"/>
      <w:bookmarkStart w:id="4101" w:name="_Toc40260903"/>
      <w:del w:id="4102" w:author="Jonathan Hawkins" w:date="2020-05-07T14:13:00Z">
        <w:r w:rsidDel="007A5220">
          <w:delText>the number of Registered Metering Points which the Distribution Business has on its MPAS Registration System in the month preceding the election; or</w:delText>
        </w:r>
        <w:bookmarkStart w:id="4103" w:name="_Toc40255224"/>
        <w:bookmarkEnd w:id="4095"/>
        <w:bookmarkEnd w:id="4096"/>
        <w:bookmarkEnd w:id="4097"/>
        <w:bookmarkEnd w:id="4098"/>
        <w:bookmarkEnd w:id="4099"/>
        <w:bookmarkEnd w:id="4100"/>
        <w:bookmarkEnd w:id="4101"/>
        <w:bookmarkEnd w:id="4103"/>
      </w:del>
    </w:p>
    <w:p w14:paraId="1E9977C4" w14:textId="1C8AC5DE" w:rsidR="00FB7917" w:rsidDel="007A5220" w:rsidRDefault="00FB7917">
      <w:pPr>
        <w:pStyle w:val="MRAL1Numbered"/>
        <w:numPr>
          <w:ilvl w:val="0"/>
          <w:numId w:val="61"/>
        </w:numPr>
        <w:tabs>
          <w:tab w:val="clear" w:pos="2160"/>
          <w:tab w:val="clear" w:pos="2880"/>
          <w:tab w:val="left" w:pos="1620"/>
          <w:tab w:val="left" w:pos="2520"/>
        </w:tabs>
        <w:outlineLvl w:val="0"/>
        <w:rPr>
          <w:del w:id="4104" w:author="Jonathan Hawkins" w:date="2020-05-07T14:13:00Z"/>
        </w:rPr>
        <w:pPrChange w:id="4105" w:author="Debbie Houldsworth" w:date="2020-05-13T08:01:00Z">
          <w:pPr>
            <w:pStyle w:val="MRAL1Numbered"/>
            <w:numPr>
              <w:ilvl w:val="0"/>
              <w:numId w:val="61"/>
            </w:numPr>
            <w:tabs>
              <w:tab w:val="clear" w:pos="851"/>
              <w:tab w:val="clear" w:pos="2160"/>
              <w:tab w:val="clear" w:pos="2880"/>
              <w:tab w:val="left" w:pos="1620"/>
              <w:tab w:val="num" w:pos="2340"/>
              <w:tab w:val="left" w:pos="2520"/>
            </w:tabs>
            <w:ind w:left="2340" w:hanging="720"/>
          </w:pPr>
        </w:pPrChange>
      </w:pPr>
      <w:bookmarkStart w:id="4106" w:name="_Toc40256014"/>
      <w:bookmarkStart w:id="4107" w:name="_Toc40256862"/>
      <w:bookmarkStart w:id="4108" w:name="_Toc40257685"/>
      <w:bookmarkStart w:id="4109" w:name="_Toc40258500"/>
      <w:bookmarkStart w:id="4110" w:name="_Toc40259309"/>
      <w:bookmarkStart w:id="4111" w:name="_Toc40260111"/>
      <w:bookmarkStart w:id="4112" w:name="_Toc40260904"/>
      <w:del w:id="4113" w:author="Jonathan Hawkins" w:date="2020-05-07T14:13:00Z">
        <w:r w:rsidDel="007A5220">
          <w:delText>one,</w:delText>
        </w:r>
        <w:bookmarkStart w:id="4114" w:name="_Toc40255225"/>
        <w:bookmarkEnd w:id="4106"/>
        <w:bookmarkEnd w:id="4107"/>
        <w:bookmarkEnd w:id="4108"/>
        <w:bookmarkEnd w:id="4109"/>
        <w:bookmarkEnd w:id="4110"/>
        <w:bookmarkEnd w:id="4111"/>
        <w:bookmarkEnd w:id="4112"/>
        <w:bookmarkEnd w:id="4114"/>
      </w:del>
    </w:p>
    <w:p w14:paraId="00944EF5" w14:textId="262DF476" w:rsidR="00FB7917" w:rsidDel="007A5220" w:rsidRDefault="00FB7917">
      <w:pPr>
        <w:pStyle w:val="MRAL1Numbered"/>
        <w:numPr>
          <w:ilvl w:val="0"/>
          <w:numId w:val="0"/>
        </w:numPr>
        <w:tabs>
          <w:tab w:val="clear" w:pos="2160"/>
          <w:tab w:val="clear" w:pos="2880"/>
          <w:tab w:val="left" w:pos="1620"/>
          <w:tab w:val="left" w:pos="2520"/>
        </w:tabs>
        <w:ind w:left="1620"/>
        <w:outlineLvl w:val="0"/>
        <w:rPr>
          <w:del w:id="4115" w:author="Jonathan Hawkins" w:date="2020-05-07T14:13:00Z"/>
        </w:rPr>
        <w:pPrChange w:id="4116" w:author="Debbie Houldsworth" w:date="2020-05-13T08:01:00Z">
          <w:pPr>
            <w:pStyle w:val="MRAL1Numbered"/>
            <w:numPr>
              <w:ilvl w:val="0"/>
              <w:numId w:val="0"/>
            </w:numPr>
            <w:tabs>
              <w:tab w:val="clear" w:pos="851"/>
              <w:tab w:val="clear" w:pos="2160"/>
              <w:tab w:val="clear" w:pos="2880"/>
              <w:tab w:val="left" w:pos="1620"/>
              <w:tab w:val="left" w:pos="2520"/>
            </w:tabs>
            <w:ind w:left="1620" w:firstLine="0"/>
          </w:pPr>
        </w:pPrChange>
      </w:pPr>
      <w:del w:id="4117" w:author="Jonathan Hawkins" w:date="2020-05-07T14:13:00Z">
        <w:r w:rsidDel="007A5220">
          <w:delText>whichever is the greater;</w:delText>
        </w:r>
        <w:bookmarkStart w:id="4118" w:name="_Toc40255226"/>
        <w:bookmarkEnd w:id="4118"/>
      </w:del>
    </w:p>
    <w:p w14:paraId="54A5BBAF" w14:textId="36DF6796" w:rsidR="00FB7917" w:rsidDel="007A5220" w:rsidRDefault="00FB7917">
      <w:pPr>
        <w:pStyle w:val="MRAL1Numbered"/>
        <w:numPr>
          <w:ilvl w:val="0"/>
          <w:numId w:val="0"/>
        </w:numPr>
        <w:tabs>
          <w:tab w:val="clear" w:pos="2160"/>
          <w:tab w:val="clear" w:pos="2880"/>
          <w:tab w:val="left" w:pos="1620"/>
          <w:tab w:val="left" w:pos="2520"/>
        </w:tabs>
        <w:ind w:left="709" w:hanging="709"/>
        <w:outlineLvl w:val="0"/>
        <w:rPr>
          <w:del w:id="4119" w:author="Jonathan Hawkins" w:date="2020-05-07T14:13:00Z"/>
        </w:rPr>
        <w:pPrChange w:id="4120" w:author="Debbie Houldsworth" w:date="2020-05-13T08:01:00Z">
          <w:pPr>
            <w:pStyle w:val="MRAL1Numbered"/>
            <w:numPr>
              <w:ilvl w:val="0"/>
              <w:numId w:val="0"/>
            </w:numPr>
            <w:tabs>
              <w:tab w:val="clear" w:pos="851"/>
              <w:tab w:val="clear" w:pos="2160"/>
              <w:tab w:val="clear" w:pos="2880"/>
              <w:tab w:val="left" w:pos="1620"/>
              <w:tab w:val="left" w:pos="2520"/>
            </w:tabs>
            <w:ind w:left="709" w:firstLine="0"/>
          </w:pPr>
        </w:pPrChange>
      </w:pPr>
      <w:del w:id="4121" w:author="Jonathan Hawkins" w:date="2020-05-07T14:13:00Z">
        <w:r w:rsidDel="007A5220">
          <w:tab/>
          <w:delText>“</w:delText>
        </w:r>
        <w:r w:rsidDel="007A5220">
          <w:rPr>
            <w:b/>
            <w:bCs/>
          </w:rPr>
          <w:delText>SN</w:delText>
        </w:r>
        <w:r w:rsidDel="007A5220">
          <w:delText>” means the total number of Registered Metering Points contained on all MPAS Registration Systems in the month preceding the election; and</w:delText>
        </w:r>
        <w:bookmarkStart w:id="4122" w:name="_Toc40255227"/>
        <w:bookmarkEnd w:id="4122"/>
      </w:del>
    </w:p>
    <w:p w14:paraId="751E08A1" w14:textId="05992EF0" w:rsidR="00FB7917" w:rsidDel="007A5220" w:rsidRDefault="00FB7917">
      <w:pPr>
        <w:pStyle w:val="MRAL1Numbered"/>
        <w:numPr>
          <w:ilvl w:val="0"/>
          <w:numId w:val="0"/>
        </w:numPr>
        <w:tabs>
          <w:tab w:val="clear" w:pos="2160"/>
          <w:tab w:val="clear" w:pos="2880"/>
          <w:tab w:val="left" w:pos="1620"/>
          <w:tab w:val="left" w:pos="2520"/>
        </w:tabs>
        <w:ind w:left="709" w:hanging="709"/>
        <w:outlineLvl w:val="0"/>
        <w:rPr>
          <w:del w:id="4123" w:author="Jonathan Hawkins" w:date="2020-05-07T14:13:00Z"/>
        </w:rPr>
        <w:pPrChange w:id="4124" w:author="Debbie Houldsworth" w:date="2020-05-13T08:01:00Z">
          <w:pPr>
            <w:pStyle w:val="MRAL1Numbered"/>
            <w:numPr>
              <w:ilvl w:val="0"/>
              <w:numId w:val="0"/>
            </w:numPr>
            <w:tabs>
              <w:tab w:val="clear" w:pos="851"/>
              <w:tab w:val="clear" w:pos="2160"/>
              <w:tab w:val="clear" w:pos="2880"/>
              <w:tab w:val="left" w:pos="1620"/>
              <w:tab w:val="left" w:pos="2520"/>
            </w:tabs>
            <w:ind w:left="709" w:firstLine="0"/>
          </w:pPr>
        </w:pPrChange>
      </w:pPr>
      <w:del w:id="4125" w:author="Jonathan Hawkins" w:date="2020-05-07T14:13:00Z">
        <w:r w:rsidDel="007A5220">
          <w:tab/>
          <w:delText>“</w:delText>
        </w:r>
        <w:r w:rsidDel="007A5220">
          <w:rPr>
            <w:b/>
            <w:bCs/>
          </w:rPr>
          <w:delText>R</w:delText>
        </w:r>
        <w:r w:rsidDel="007A5220">
          <w:delText>” means the number of Distribution Businesses for whom no Metering Points were Registered on any MPAS Registration Systems in the month preceding the election.</w:delText>
        </w:r>
        <w:bookmarkStart w:id="4126" w:name="_Toc40255228"/>
        <w:bookmarkEnd w:id="4126"/>
      </w:del>
    </w:p>
    <w:p w14:paraId="1C3E0EEA" w14:textId="2EBB4A9E" w:rsidR="00FB7917" w:rsidDel="007A5220" w:rsidRDefault="008A4754">
      <w:pPr>
        <w:pStyle w:val="MRAL1Numbered"/>
        <w:tabs>
          <w:tab w:val="clear" w:pos="2160"/>
          <w:tab w:val="left" w:pos="709"/>
        </w:tabs>
        <w:outlineLvl w:val="0"/>
        <w:rPr>
          <w:del w:id="4127" w:author="Jonathan Hawkins" w:date="2020-05-07T14:13:00Z"/>
        </w:rPr>
        <w:pPrChange w:id="4128" w:author="Debbie Houldsworth" w:date="2020-05-13T08:01:00Z">
          <w:pPr>
            <w:pStyle w:val="MRAL1Numbered"/>
            <w:tabs>
              <w:tab w:val="clear" w:pos="2160"/>
              <w:tab w:val="left" w:pos="709"/>
            </w:tabs>
          </w:pPr>
        </w:pPrChange>
      </w:pPr>
      <w:bookmarkStart w:id="4129" w:name="_Toc40256015"/>
      <w:bookmarkStart w:id="4130" w:name="_Toc40256863"/>
      <w:bookmarkStart w:id="4131" w:name="_Toc40257686"/>
      <w:bookmarkStart w:id="4132" w:name="_Toc40258501"/>
      <w:bookmarkStart w:id="4133" w:name="_Toc40259310"/>
      <w:bookmarkStart w:id="4134" w:name="_Toc40260112"/>
      <w:bookmarkStart w:id="4135" w:name="_Toc40260905"/>
      <w:ins w:id="4136" w:author="Debbie Houldsworth" w:date="2020-05-06T20:47:00Z">
        <w:del w:id="4137" w:author="Jonathan Hawkins" w:date="2020-05-07T14:13:00Z">
          <w:r w:rsidDel="007A5220">
            <w:delText xml:space="preserve">Not Used </w:delText>
          </w:r>
        </w:del>
      </w:ins>
      <w:del w:id="4138" w:author="Jonathan Hawkins" w:date="2020-05-07T14:13:00Z">
        <w:r w:rsidR="00FB7917" w:rsidDel="007A5220">
          <w:delText>The percentage of the vote to which each Distribution Business who has more than 750,000 Registered Metering Points on its MPAS Registration System shall be entitled (“</w:delText>
        </w:r>
        <w:r w:rsidR="00FB7917" w:rsidDel="007A5220">
          <w:rPr>
            <w:b/>
            <w:bCs/>
          </w:rPr>
          <w:delText>Weighted Votes</w:delText>
        </w:r>
        <w:r w:rsidR="00FB7917" w:rsidDel="007A5220">
          <w:delText>”), shall be calculated in accordance with the following formula:</w:delText>
        </w:r>
        <w:bookmarkStart w:id="4139" w:name="_Toc40255229"/>
        <w:bookmarkEnd w:id="4129"/>
        <w:bookmarkEnd w:id="4130"/>
        <w:bookmarkEnd w:id="4131"/>
        <w:bookmarkEnd w:id="4132"/>
        <w:bookmarkEnd w:id="4133"/>
        <w:bookmarkEnd w:id="4134"/>
        <w:bookmarkEnd w:id="4135"/>
        <w:bookmarkEnd w:id="4139"/>
      </w:del>
    </w:p>
    <w:p w14:paraId="13CED564" w14:textId="4AD9B8F5" w:rsidR="00FB7917" w:rsidDel="007A5220" w:rsidRDefault="00FB7917">
      <w:pPr>
        <w:pStyle w:val="MRAL1Numbered"/>
        <w:numPr>
          <w:ilvl w:val="0"/>
          <w:numId w:val="0"/>
        </w:numPr>
        <w:tabs>
          <w:tab w:val="clear" w:pos="2160"/>
          <w:tab w:val="left" w:pos="709"/>
        </w:tabs>
        <w:outlineLvl w:val="0"/>
        <w:rPr>
          <w:del w:id="4140" w:author="Jonathan Hawkins" w:date="2020-05-07T14:13:00Z"/>
        </w:rPr>
        <w:pPrChange w:id="4141" w:author="Debbie Houldsworth" w:date="2020-05-13T08:01:00Z">
          <w:pPr>
            <w:pStyle w:val="MRAL1Numbered"/>
            <w:numPr>
              <w:ilvl w:val="0"/>
              <w:numId w:val="0"/>
            </w:numPr>
            <w:tabs>
              <w:tab w:val="clear" w:pos="851"/>
              <w:tab w:val="clear" w:pos="2160"/>
              <w:tab w:val="left" w:pos="709"/>
            </w:tabs>
            <w:ind w:left="0" w:firstLine="0"/>
          </w:pPr>
        </w:pPrChange>
      </w:pPr>
      <w:del w:id="4142" w:author="Jonathan Hawkins" w:date="2020-05-07T14:13:00Z">
        <w:r w:rsidDel="007A5220">
          <w:tab/>
        </w:r>
        <w:r w:rsidRPr="00065D96" w:rsidDel="007A5220">
          <w:rPr>
            <w:position w:val="-24"/>
          </w:rPr>
          <w:object w:dxaOrig="1240" w:dyaOrig="620" w14:anchorId="4F8A00E4">
            <v:shape id="_x0000_i1322" type="#_x0000_t75" style="width:66.5pt;height:31pt" o:ole="">
              <v:imagedata r:id="rId22" o:title=""/>
            </v:shape>
            <o:OLEObject Type="Embed" ProgID="Equation.3" ShapeID="_x0000_i1322" DrawAspect="Content" ObjectID="_1651656795" r:id="rId23"/>
          </w:object>
        </w:r>
        <w:bookmarkStart w:id="4143" w:name="_Toc40255230"/>
        <w:bookmarkEnd w:id="4143"/>
      </w:del>
    </w:p>
    <w:p w14:paraId="00DD2184" w14:textId="2D6312FF" w:rsidR="00FB7917" w:rsidDel="007A5220" w:rsidRDefault="00FB7917">
      <w:pPr>
        <w:pStyle w:val="MRAL1Numbered"/>
        <w:numPr>
          <w:ilvl w:val="0"/>
          <w:numId w:val="0"/>
        </w:numPr>
        <w:tabs>
          <w:tab w:val="clear" w:pos="2160"/>
          <w:tab w:val="left" w:pos="720"/>
        </w:tabs>
        <w:outlineLvl w:val="0"/>
        <w:rPr>
          <w:del w:id="4144" w:author="Jonathan Hawkins" w:date="2020-05-07T14:13:00Z"/>
        </w:rPr>
        <w:pPrChange w:id="4145" w:author="Debbie Houldsworth" w:date="2020-05-13T08:01:00Z">
          <w:pPr>
            <w:pStyle w:val="MRAL1Numbered"/>
            <w:numPr>
              <w:ilvl w:val="0"/>
              <w:numId w:val="0"/>
            </w:numPr>
            <w:tabs>
              <w:tab w:val="clear" w:pos="851"/>
              <w:tab w:val="clear" w:pos="2160"/>
              <w:tab w:val="left" w:pos="720"/>
            </w:tabs>
            <w:ind w:left="0" w:firstLine="0"/>
          </w:pPr>
        </w:pPrChange>
      </w:pPr>
      <w:del w:id="4146" w:author="Jonathan Hawkins" w:date="2020-05-07T14:13:00Z">
        <w:r w:rsidDel="007A5220">
          <w:tab/>
          <w:delText>where:</w:delText>
        </w:r>
        <w:bookmarkStart w:id="4147" w:name="_Toc40255231"/>
        <w:bookmarkEnd w:id="4147"/>
      </w:del>
    </w:p>
    <w:p w14:paraId="3E5B83AB" w14:textId="4CE3394B" w:rsidR="00FB7917" w:rsidDel="007A5220" w:rsidRDefault="00FB7917">
      <w:pPr>
        <w:pStyle w:val="MRAL1Numbered"/>
        <w:numPr>
          <w:ilvl w:val="0"/>
          <w:numId w:val="0"/>
        </w:numPr>
        <w:tabs>
          <w:tab w:val="clear" w:pos="2160"/>
          <w:tab w:val="left" w:pos="720"/>
        </w:tabs>
        <w:ind w:left="709"/>
        <w:outlineLvl w:val="0"/>
        <w:rPr>
          <w:del w:id="4148" w:author="Jonathan Hawkins" w:date="2020-05-07T14:13:00Z"/>
        </w:rPr>
        <w:pPrChange w:id="4149" w:author="Debbie Houldsworth" w:date="2020-05-13T08:01:00Z">
          <w:pPr>
            <w:pStyle w:val="MRAL1Numbered"/>
            <w:numPr>
              <w:ilvl w:val="0"/>
              <w:numId w:val="0"/>
            </w:numPr>
            <w:tabs>
              <w:tab w:val="clear" w:pos="851"/>
              <w:tab w:val="clear" w:pos="2160"/>
              <w:tab w:val="left" w:pos="720"/>
            </w:tabs>
            <w:ind w:left="709" w:firstLine="0"/>
          </w:pPr>
        </w:pPrChange>
      </w:pPr>
      <w:del w:id="4150" w:author="Jonathan Hawkins" w:date="2020-05-07T14:13:00Z">
        <w:r w:rsidDel="007A5220">
          <w:tab/>
          <w:delText>“</w:delText>
        </w:r>
        <w:r w:rsidDel="007A5220">
          <w:rPr>
            <w:b/>
            <w:bCs/>
          </w:rPr>
          <w:delText>V</w:delText>
        </w:r>
        <w:r w:rsidDel="007A5220">
          <w:delText>” means the percentage vote to which that Distribution Business shall be entitled, calculated to two decimal places;</w:delText>
        </w:r>
        <w:bookmarkStart w:id="4151" w:name="_Toc40255232"/>
        <w:bookmarkEnd w:id="4151"/>
      </w:del>
    </w:p>
    <w:p w14:paraId="57D7123C" w14:textId="035D1978" w:rsidR="00FB7917" w:rsidDel="007A5220" w:rsidRDefault="00FB7917">
      <w:pPr>
        <w:pStyle w:val="MRAL1Numbered"/>
        <w:numPr>
          <w:ilvl w:val="0"/>
          <w:numId w:val="0"/>
        </w:numPr>
        <w:tabs>
          <w:tab w:val="clear" w:pos="2160"/>
          <w:tab w:val="left" w:pos="720"/>
        </w:tabs>
        <w:ind w:left="709"/>
        <w:outlineLvl w:val="0"/>
        <w:rPr>
          <w:del w:id="4152" w:author="Jonathan Hawkins" w:date="2020-05-07T14:13:00Z"/>
        </w:rPr>
        <w:pPrChange w:id="4153" w:author="Debbie Houldsworth" w:date="2020-05-13T08:01:00Z">
          <w:pPr>
            <w:pStyle w:val="MRAL1Numbered"/>
            <w:numPr>
              <w:ilvl w:val="0"/>
              <w:numId w:val="0"/>
            </w:numPr>
            <w:tabs>
              <w:tab w:val="clear" w:pos="851"/>
              <w:tab w:val="clear" w:pos="2160"/>
              <w:tab w:val="left" w:pos="720"/>
            </w:tabs>
            <w:ind w:left="709" w:firstLine="0"/>
          </w:pPr>
        </w:pPrChange>
      </w:pPr>
      <w:del w:id="4154" w:author="Jonathan Hawkins" w:date="2020-05-07T14:13:00Z">
        <w:r w:rsidDel="007A5220">
          <w:delText>“</w:delText>
        </w:r>
        <w:r w:rsidDel="007A5220">
          <w:rPr>
            <w:b/>
            <w:bCs/>
          </w:rPr>
          <w:delText>L</w:delText>
        </w:r>
        <w:r w:rsidDel="007A5220">
          <w:delText>” means the total percentage vote of Distribution Businesses, who have less than 750,000 Registered Metering Points on their MPAS Registration System; and</w:delText>
        </w:r>
        <w:bookmarkStart w:id="4155" w:name="_Toc40255233"/>
        <w:bookmarkEnd w:id="4155"/>
      </w:del>
    </w:p>
    <w:p w14:paraId="70E3684D" w14:textId="63A8A9A5" w:rsidR="00FB7917" w:rsidDel="007A5220" w:rsidRDefault="00FB7917">
      <w:pPr>
        <w:pStyle w:val="MRAL1Numbered"/>
        <w:numPr>
          <w:ilvl w:val="0"/>
          <w:numId w:val="0"/>
        </w:numPr>
        <w:tabs>
          <w:tab w:val="clear" w:pos="2160"/>
          <w:tab w:val="left" w:pos="720"/>
        </w:tabs>
        <w:ind w:left="709"/>
        <w:outlineLvl w:val="0"/>
        <w:rPr>
          <w:del w:id="4156" w:author="Jonathan Hawkins" w:date="2020-05-07T14:13:00Z"/>
        </w:rPr>
        <w:pPrChange w:id="4157" w:author="Debbie Houldsworth" w:date="2020-05-13T08:01:00Z">
          <w:pPr>
            <w:pStyle w:val="MRAL1Numbered"/>
            <w:numPr>
              <w:ilvl w:val="0"/>
              <w:numId w:val="0"/>
            </w:numPr>
            <w:tabs>
              <w:tab w:val="clear" w:pos="851"/>
              <w:tab w:val="clear" w:pos="2160"/>
              <w:tab w:val="left" w:pos="720"/>
            </w:tabs>
            <w:ind w:left="709" w:firstLine="0"/>
          </w:pPr>
        </w:pPrChange>
      </w:pPr>
      <w:del w:id="4158" w:author="Jonathan Hawkins" w:date="2020-05-07T14:13:00Z">
        <w:r w:rsidDel="007A5220">
          <w:delText>“</w:delText>
        </w:r>
        <w:r w:rsidDel="007A5220">
          <w:rPr>
            <w:b/>
            <w:bCs/>
          </w:rPr>
          <w:delText>F</w:delText>
        </w:r>
        <w:r w:rsidDel="007A5220">
          <w:delText>” means the number of Distribution Businesses, who have more than 750,000 Registered Metering Points on their MPAS Registration System.</w:delText>
        </w:r>
        <w:bookmarkStart w:id="4159" w:name="_Toc40255234"/>
        <w:bookmarkEnd w:id="4159"/>
      </w:del>
    </w:p>
    <w:p w14:paraId="5F255060" w14:textId="5482E229" w:rsidR="00FB7917" w:rsidDel="007A5220" w:rsidRDefault="008A4754">
      <w:pPr>
        <w:pStyle w:val="MRAL1Numbered"/>
        <w:numPr>
          <w:ilvl w:val="1"/>
          <w:numId w:val="14"/>
        </w:numPr>
        <w:outlineLvl w:val="0"/>
        <w:rPr>
          <w:del w:id="4160" w:author="Jonathan Hawkins" w:date="2020-05-07T14:13:00Z"/>
        </w:rPr>
        <w:pPrChange w:id="4161" w:author="Debbie Houldsworth" w:date="2020-05-13T08:01:00Z">
          <w:pPr>
            <w:pStyle w:val="MRAL1Numbered"/>
            <w:numPr>
              <w:numId w:val="14"/>
            </w:numPr>
          </w:pPr>
        </w:pPrChange>
      </w:pPr>
      <w:bookmarkStart w:id="4162" w:name="_Ref4486987"/>
      <w:bookmarkStart w:id="4163" w:name="_Toc40256016"/>
      <w:bookmarkStart w:id="4164" w:name="_Toc40256864"/>
      <w:bookmarkStart w:id="4165" w:name="_Toc40257687"/>
      <w:bookmarkStart w:id="4166" w:name="_Toc40258502"/>
      <w:bookmarkStart w:id="4167" w:name="_Toc40259311"/>
      <w:bookmarkStart w:id="4168" w:name="_Toc40260113"/>
      <w:bookmarkStart w:id="4169" w:name="_Toc40260906"/>
      <w:ins w:id="4170" w:author="Debbie Houldsworth" w:date="2020-05-06T20:47:00Z">
        <w:del w:id="4171" w:author="Jonathan Hawkins" w:date="2020-05-07T14:13:00Z">
          <w:r w:rsidDel="007A5220">
            <w:delText>Not Used</w:delText>
          </w:r>
        </w:del>
      </w:ins>
      <w:del w:id="4172" w:author="Jonathan Hawkins" w:date="2020-05-07T14:13:00Z">
        <w:r w:rsidR="00FB7917" w:rsidDel="007A5220">
          <w:delText>The Distribution Business candidate that receives the most votes or, where only one candidate is proposed, that candidate, shall be appointed as the Distribution Business Member from 1 September in that year. The two Supplier candidates that receive the most votes or, where only two candidates are proposed, those candidates shall be appointed as the Supplier Members from 1 September in that year.</w:delText>
        </w:r>
        <w:bookmarkStart w:id="4173" w:name="_Toc40255235"/>
        <w:bookmarkEnd w:id="4162"/>
        <w:bookmarkEnd w:id="4163"/>
        <w:bookmarkEnd w:id="4164"/>
        <w:bookmarkEnd w:id="4165"/>
        <w:bookmarkEnd w:id="4166"/>
        <w:bookmarkEnd w:id="4167"/>
        <w:bookmarkEnd w:id="4168"/>
        <w:bookmarkEnd w:id="4169"/>
        <w:bookmarkEnd w:id="4173"/>
      </w:del>
    </w:p>
    <w:p w14:paraId="35895D33" w14:textId="5491A2E9" w:rsidR="00FB7917" w:rsidDel="007A5220" w:rsidRDefault="008A4754">
      <w:pPr>
        <w:pStyle w:val="MRAL1Numbered"/>
        <w:numPr>
          <w:ilvl w:val="1"/>
          <w:numId w:val="14"/>
        </w:numPr>
        <w:outlineLvl w:val="0"/>
        <w:rPr>
          <w:del w:id="4174" w:author="Jonathan Hawkins" w:date="2020-05-07T14:13:00Z"/>
        </w:rPr>
        <w:pPrChange w:id="4175" w:author="Debbie Houldsworth" w:date="2020-05-13T08:01:00Z">
          <w:pPr>
            <w:pStyle w:val="MRAL1Numbered"/>
            <w:numPr>
              <w:numId w:val="14"/>
            </w:numPr>
          </w:pPr>
        </w:pPrChange>
      </w:pPr>
      <w:bookmarkStart w:id="4176" w:name="_Ref4487009"/>
      <w:bookmarkStart w:id="4177" w:name="_Toc40256017"/>
      <w:bookmarkStart w:id="4178" w:name="_Toc40256865"/>
      <w:bookmarkStart w:id="4179" w:name="_Toc40257688"/>
      <w:bookmarkStart w:id="4180" w:name="_Toc40258503"/>
      <w:bookmarkStart w:id="4181" w:name="_Toc40259312"/>
      <w:bookmarkStart w:id="4182" w:name="_Toc40260114"/>
      <w:bookmarkStart w:id="4183" w:name="_Toc40260907"/>
      <w:ins w:id="4184" w:author="Debbie Houldsworth" w:date="2020-05-06T20:47:00Z">
        <w:del w:id="4185" w:author="Jonathan Hawkins" w:date="2020-05-07T14:13:00Z">
          <w:r w:rsidDel="007A5220">
            <w:delText xml:space="preserve">Not Used </w:delText>
          </w:r>
        </w:del>
      </w:ins>
      <w:del w:id="4186" w:author="Jonathan Hawkins" w:date="2020-05-07T14:13:00Z">
        <w:r w:rsidR="00FB7917" w:rsidDel="007A5220">
          <w:delText>The Distribution Business Member and the Supplier Members shall retire on 1 September next following their appointment as MEC Members, but each retiree may be a candidate for reappointment in respect of the following year.</w:delText>
        </w:r>
        <w:bookmarkStart w:id="4187" w:name="_Toc40255236"/>
        <w:bookmarkEnd w:id="4176"/>
        <w:bookmarkEnd w:id="4177"/>
        <w:bookmarkEnd w:id="4178"/>
        <w:bookmarkEnd w:id="4179"/>
        <w:bookmarkEnd w:id="4180"/>
        <w:bookmarkEnd w:id="4181"/>
        <w:bookmarkEnd w:id="4182"/>
        <w:bookmarkEnd w:id="4183"/>
        <w:bookmarkEnd w:id="4187"/>
      </w:del>
    </w:p>
    <w:p w14:paraId="71C93DB3" w14:textId="74449DFC" w:rsidR="00FB7917" w:rsidDel="007A5220" w:rsidRDefault="008A4754">
      <w:pPr>
        <w:pStyle w:val="MRAL1Numbered"/>
        <w:outlineLvl w:val="0"/>
        <w:rPr>
          <w:del w:id="4188" w:author="Jonathan Hawkins" w:date="2020-05-07T14:13:00Z"/>
        </w:rPr>
        <w:pPrChange w:id="4189" w:author="Debbie Houldsworth" w:date="2020-05-13T08:01:00Z">
          <w:pPr>
            <w:pStyle w:val="MRAL1Numbered"/>
          </w:pPr>
        </w:pPrChange>
      </w:pPr>
      <w:bookmarkStart w:id="4190" w:name="_Ref4487559"/>
      <w:bookmarkStart w:id="4191" w:name="_Toc40256018"/>
      <w:bookmarkStart w:id="4192" w:name="_Toc40256866"/>
      <w:bookmarkStart w:id="4193" w:name="_Toc40257689"/>
      <w:bookmarkStart w:id="4194" w:name="_Toc40258504"/>
      <w:bookmarkStart w:id="4195" w:name="_Toc40259313"/>
      <w:bookmarkStart w:id="4196" w:name="_Toc40260115"/>
      <w:bookmarkStart w:id="4197" w:name="_Toc40260908"/>
      <w:ins w:id="4198" w:author="Debbie Houldsworth" w:date="2020-05-06T20:47:00Z">
        <w:del w:id="4199" w:author="Jonathan Hawkins" w:date="2020-05-07T14:13:00Z">
          <w:r w:rsidDel="007A5220">
            <w:delText xml:space="preserve">Not Used </w:delText>
          </w:r>
        </w:del>
      </w:ins>
      <w:del w:id="4200" w:author="Jonathan Hawkins" w:date="2020-05-07T14:13:00Z">
        <w:r w:rsidR="00FB7917" w:rsidDel="007A5220">
          <w:delText>Each category of party entitled to appoint a MEC Member pursuant to Clause 6.6 may, where a majority of parties in that category of party agrees, at any time remove the MEC Member from office and elect or appoint another person to be a MEC Member in his place.  A category of parties will only have the right to remove from office a MEC Member which it or they have elected or appointed, and will have no right to remove from office any MEC Member elected or appointed by another category of party.  Any appointment to replace a MEC Member removed from office pursuant to this Clause 6.15 shall be made in accordance with the procedure set out in Clause 6.6, but on such timescale as the Secretary shall reasonably direct.  Only parties who are parties at the point in time when the existing MEC Member is removed pursuant to this clause shall be entitled to nominate candidates and to vote.</w:delText>
        </w:r>
        <w:bookmarkStart w:id="4201" w:name="_Toc40255237"/>
        <w:bookmarkEnd w:id="4190"/>
        <w:bookmarkEnd w:id="4191"/>
        <w:bookmarkEnd w:id="4192"/>
        <w:bookmarkEnd w:id="4193"/>
        <w:bookmarkEnd w:id="4194"/>
        <w:bookmarkEnd w:id="4195"/>
        <w:bookmarkEnd w:id="4196"/>
        <w:bookmarkEnd w:id="4197"/>
        <w:bookmarkEnd w:id="4201"/>
      </w:del>
    </w:p>
    <w:p w14:paraId="5050E381" w14:textId="5B76D043" w:rsidR="00FB7917" w:rsidDel="007A5220" w:rsidRDefault="008A4754">
      <w:pPr>
        <w:pStyle w:val="MRAL1Numbered"/>
        <w:outlineLvl w:val="0"/>
        <w:rPr>
          <w:del w:id="4202" w:author="Jonathan Hawkins" w:date="2020-05-07T14:13:00Z"/>
        </w:rPr>
        <w:pPrChange w:id="4203" w:author="Debbie Houldsworth" w:date="2020-05-13T08:01:00Z">
          <w:pPr>
            <w:pStyle w:val="MRAL1Numbered"/>
          </w:pPr>
        </w:pPrChange>
      </w:pPr>
      <w:bookmarkStart w:id="4204" w:name="_Ref4487685"/>
      <w:bookmarkStart w:id="4205" w:name="_Toc40256019"/>
      <w:bookmarkStart w:id="4206" w:name="_Toc40256867"/>
      <w:bookmarkStart w:id="4207" w:name="_Toc40257690"/>
      <w:bookmarkStart w:id="4208" w:name="_Toc40258505"/>
      <w:bookmarkStart w:id="4209" w:name="_Toc40259314"/>
      <w:bookmarkStart w:id="4210" w:name="_Toc40260116"/>
      <w:bookmarkStart w:id="4211" w:name="_Toc40260909"/>
      <w:ins w:id="4212" w:author="Debbie Houldsworth" w:date="2020-05-06T20:47:00Z">
        <w:del w:id="4213" w:author="Jonathan Hawkins" w:date="2020-05-07T14:13:00Z">
          <w:r w:rsidDel="007A5220">
            <w:delText xml:space="preserve">Not Used </w:delText>
          </w:r>
        </w:del>
      </w:ins>
      <w:del w:id="4214" w:author="Jonathan Hawkins" w:date="2020-05-07T14:13:00Z">
        <w:r w:rsidR="00FB7917" w:rsidDel="007A5220">
          <w:delText>If at any time a vacancy arises in any category of MEC Member (other than the BSC Member) otherwise than as a result of retirement in accordance with Clause 6.14 or removal in accordance with Clause 6.15, those parties in the category who are parties at the point in time when the vacancy arises and entitled to appoint such MEC Member may elect a replacement.  Any election to replace a MEC Member pursuant to this Clause shall be conducted in accordance with the procedure set out in Clause 6.6, but on such timescale, as the Secretary shall reasonably direct.</w:delText>
        </w:r>
        <w:bookmarkStart w:id="4215" w:name="_Toc40255238"/>
        <w:bookmarkEnd w:id="4204"/>
        <w:bookmarkEnd w:id="4205"/>
        <w:bookmarkEnd w:id="4206"/>
        <w:bookmarkEnd w:id="4207"/>
        <w:bookmarkEnd w:id="4208"/>
        <w:bookmarkEnd w:id="4209"/>
        <w:bookmarkEnd w:id="4210"/>
        <w:bookmarkEnd w:id="4211"/>
        <w:bookmarkEnd w:id="4215"/>
      </w:del>
    </w:p>
    <w:p w14:paraId="4A349FDC" w14:textId="72FFE4F7" w:rsidR="00FB7917" w:rsidDel="007A5220" w:rsidRDefault="008A4754">
      <w:pPr>
        <w:pStyle w:val="MRAL1Numbered"/>
        <w:outlineLvl w:val="0"/>
        <w:rPr>
          <w:del w:id="4216" w:author="Jonathan Hawkins" w:date="2020-05-07T14:13:00Z"/>
        </w:rPr>
        <w:pPrChange w:id="4217" w:author="Debbie Houldsworth" w:date="2020-05-13T08:01:00Z">
          <w:pPr>
            <w:pStyle w:val="MRAL1Numbered"/>
          </w:pPr>
        </w:pPrChange>
      </w:pPr>
      <w:bookmarkStart w:id="4218" w:name="_Toc40256020"/>
      <w:bookmarkStart w:id="4219" w:name="_Toc40256868"/>
      <w:bookmarkStart w:id="4220" w:name="_Toc40257691"/>
      <w:bookmarkStart w:id="4221" w:name="_Toc40258506"/>
      <w:bookmarkStart w:id="4222" w:name="_Toc40259315"/>
      <w:bookmarkStart w:id="4223" w:name="_Toc40260117"/>
      <w:bookmarkStart w:id="4224" w:name="_Toc40260910"/>
      <w:ins w:id="4225" w:author="Debbie Houldsworth" w:date="2020-05-06T20:47:00Z">
        <w:del w:id="4226" w:author="Jonathan Hawkins" w:date="2020-05-07T14:13:00Z">
          <w:r w:rsidDel="007A5220">
            <w:delText xml:space="preserve">Not Used </w:delText>
          </w:r>
        </w:del>
      </w:ins>
      <w:del w:id="4227" w:author="Jonathan Hawkins" w:date="2020-05-07T14:13:00Z">
        <w:r w:rsidR="00FB7917" w:rsidDel="007A5220">
          <w:delText>If at any time any category of party fails to provide a MEC Member, the Secretary shall request the Authority to make the appointment and the Authority shall have the power, until the category of party has decided upon an appointment and notified the Authority accordingly, to appoint a MEC Member on behalf of that category of party or to remove any such person so appointed by the Authority.</w:delText>
        </w:r>
        <w:bookmarkStart w:id="4228" w:name="_Toc40255239"/>
        <w:bookmarkEnd w:id="4218"/>
        <w:bookmarkEnd w:id="4219"/>
        <w:bookmarkEnd w:id="4220"/>
        <w:bookmarkEnd w:id="4221"/>
        <w:bookmarkEnd w:id="4222"/>
        <w:bookmarkEnd w:id="4223"/>
        <w:bookmarkEnd w:id="4224"/>
        <w:bookmarkEnd w:id="4228"/>
      </w:del>
    </w:p>
    <w:p w14:paraId="5FE58626" w14:textId="55B1036A" w:rsidR="00FB7917" w:rsidDel="007A5220" w:rsidRDefault="008A4754">
      <w:pPr>
        <w:pStyle w:val="MRAL1Numbered"/>
        <w:outlineLvl w:val="0"/>
        <w:rPr>
          <w:del w:id="4229" w:author="Jonathan Hawkins" w:date="2020-05-07T14:13:00Z"/>
        </w:rPr>
        <w:pPrChange w:id="4230" w:author="Debbie Houldsworth" w:date="2020-05-13T08:01:00Z">
          <w:pPr>
            <w:pStyle w:val="MRAL1Numbered"/>
          </w:pPr>
        </w:pPrChange>
      </w:pPr>
      <w:bookmarkStart w:id="4231" w:name="_Ref4554862"/>
      <w:bookmarkStart w:id="4232" w:name="_Toc40256021"/>
      <w:bookmarkStart w:id="4233" w:name="_Toc40256869"/>
      <w:bookmarkStart w:id="4234" w:name="_Toc40257692"/>
      <w:bookmarkStart w:id="4235" w:name="_Toc40258507"/>
      <w:bookmarkStart w:id="4236" w:name="_Toc40259316"/>
      <w:bookmarkStart w:id="4237" w:name="_Toc40260118"/>
      <w:bookmarkStart w:id="4238" w:name="_Toc40260911"/>
      <w:ins w:id="4239" w:author="Debbie Houldsworth" w:date="2020-05-06T20:48:00Z">
        <w:del w:id="4240" w:author="Jonathan Hawkins" w:date="2020-05-07T14:13:00Z">
          <w:r w:rsidDel="007A5220">
            <w:delText xml:space="preserve">Not Used </w:delText>
          </w:r>
        </w:del>
      </w:ins>
      <w:del w:id="4241" w:author="Jonathan Hawkins" w:date="2020-05-07T14:13:00Z">
        <w:r w:rsidR="00FB7917" w:rsidDel="007A5220">
          <w:delText>The BSC Agent shall have the right at any time and from time to time to remove from office the BSC Member and shall be entitled to appoint another person to be the MEC Member in his place or to fill any vacancy which arises.  Where the BSC Member is replaced the relevant party responsible for replacing him shall ensure that the Secretary is notified of such appointment in writing within 5 Working Days of such change taking effect.</w:delText>
        </w:r>
        <w:bookmarkStart w:id="4242" w:name="_Toc40255240"/>
        <w:bookmarkEnd w:id="4231"/>
        <w:bookmarkEnd w:id="4232"/>
        <w:bookmarkEnd w:id="4233"/>
        <w:bookmarkEnd w:id="4234"/>
        <w:bookmarkEnd w:id="4235"/>
        <w:bookmarkEnd w:id="4236"/>
        <w:bookmarkEnd w:id="4237"/>
        <w:bookmarkEnd w:id="4238"/>
        <w:bookmarkEnd w:id="4242"/>
      </w:del>
    </w:p>
    <w:p w14:paraId="035847BC" w14:textId="7095C19C" w:rsidR="00FB7917" w:rsidDel="007A5220" w:rsidRDefault="00FB7917" w:rsidP="00CA4155">
      <w:pPr>
        <w:pStyle w:val="MRAHeading3"/>
        <w:outlineLvl w:val="0"/>
        <w:rPr>
          <w:del w:id="4243" w:author="Jonathan Hawkins" w:date="2020-05-07T14:13:00Z"/>
        </w:rPr>
      </w:pPr>
      <w:del w:id="4244" w:author="Jonathan Hawkins" w:date="2020-05-07T14:13:00Z">
        <w:r w:rsidDel="007A5220">
          <w:delText>Alternates</w:delText>
        </w:r>
        <w:bookmarkStart w:id="4245" w:name="_Toc40255241"/>
        <w:bookmarkEnd w:id="4245"/>
      </w:del>
    </w:p>
    <w:p w14:paraId="6CC4A84C" w14:textId="0F908AB5" w:rsidR="00FB7917" w:rsidDel="007A5220" w:rsidRDefault="008A4754">
      <w:pPr>
        <w:pStyle w:val="MRAL1Numbered"/>
        <w:outlineLvl w:val="0"/>
        <w:rPr>
          <w:del w:id="4246" w:author="Jonathan Hawkins" w:date="2020-05-07T14:13:00Z"/>
        </w:rPr>
        <w:pPrChange w:id="4247" w:author="Debbie Houldsworth" w:date="2020-05-13T08:01:00Z">
          <w:pPr>
            <w:pStyle w:val="MRAL1Numbered"/>
          </w:pPr>
        </w:pPrChange>
      </w:pPr>
      <w:bookmarkStart w:id="4248" w:name="_Ref4487714"/>
      <w:bookmarkStart w:id="4249" w:name="_Toc40256022"/>
      <w:bookmarkStart w:id="4250" w:name="_Toc40256870"/>
      <w:bookmarkStart w:id="4251" w:name="_Toc40257693"/>
      <w:bookmarkStart w:id="4252" w:name="_Toc40258508"/>
      <w:bookmarkStart w:id="4253" w:name="_Toc40259317"/>
      <w:bookmarkStart w:id="4254" w:name="_Toc40260119"/>
      <w:bookmarkStart w:id="4255" w:name="_Toc40260912"/>
      <w:ins w:id="4256" w:author="Debbie Houldsworth" w:date="2020-05-06T20:48:00Z">
        <w:del w:id="4257" w:author="Jonathan Hawkins" w:date="2020-05-07T14:13:00Z">
          <w:r w:rsidDel="007A5220">
            <w:delText xml:space="preserve">Not Used </w:delText>
          </w:r>
        </w:del>
      </w:ins>
      <w:del w:id="4258" w:author="Jonathan Hawkins" w:date="2020-05-07T14:13:00Z">
        <w:r w:rsidR="00FB7917" w:rsidDel="007A5220">
          <w:delText>Each MEC Member other than the BSC Member shall have the power to appoint any individual who is either an employee of one of the parties, or an affiliate of one of the parties, from the category of party that has appointed him (but who is not employed by his employer or an affiliate of his employer), to be his alternate. Each MEC Member may at his discretion remove an alternate so appointed by him and shall remove such an alternate as soon as that individual ceases to be in the employment of one of the parties, or an affiliate of one of the parties, from the category of parties that appointed his appointor.  In the event of any alternate’s employer having its Electricity Supply Licence or Electricity Distribution Licence revoked by the Authority his appointor shall remove the alternate and appoint a replacement alternate forthwith.  The BSC Member shall have the power to appoint any individual to be his alternate and may at his discretion remove an alternate so appointed.  Any appointment or removal of an alternate shall be effected by notice in writing executed by the appointor and delivered to the Secretary or tendered at a meeting of MEC.  If his appointor so requests, an alternate shall be entitled to receive notice of all meetings of MEC which take place while his appointor is a MEC Member.  An alternate shall also be entitled to attend and vote as the MEC Member at any such meeting at which the MEC Member appointing him is not personally present and at the meeting to exercise and discharge all the functions, powers and duties of his appointor as if a MEC Member and for the purpose of the proceedings at the meeting the provisions of this Clause 6 shall apply as if he were a MEC Member.</w:delText>
        </w:r>
        <w:bookmarkStart w:id="4259" w:name="_Toc40255242"/>
        <w:bookmarkEnd w:id="4248"/>
        <w:bookmarkEnd w:id="4249"/>
        <w:bookmarkEnd w:id="4250"/>
        <w:bookmarkEnd w:id="4251"/>
        <w:bookmarkEnd w:id="4252"/>
        <w:bookmarkEnd w:id="4253"/>
        <w:bookmarkEnd w:id="4254"/>
        <w:bookmarkEnd w:id="4255"/>
        <w:bookmarkEnd w:id="4259"/>
      </w:del>
    </w:p>
    <w:p w14:paraId="4F7963DE" w14:textId="0F77FC11" w:rsidR="00FB7917" w:rsidDel="007A5220" w:rsidRDefault="008A4754">
      <w:pPr>
        <w:pStyle w:val="MRAL1Numbered"/>
        <w:outlineLvl w:val="0"/>
        <w:rPr>
          <w:del w:id="4260" w:author="Jonathan Hawkins" w:date="2020-05-07T14:13:00Z"/>
        </w:rPr>
        <w:pPrChange w:id="4261" w:author="Debbie Houldsworth" w:date="2020-05-13T08:01:00Z">
          <w:pPr>
            <w:pStyle w:val="MRAL1Numbered"/>
          </w:pPr>
        </w:pPrChange>
      </w:pPr>
      <w:bookmarkStart w:id="4262" w:name="_Toc40256023"/>
      <w:bookmarkStart w:id="4263" w:name="_Toc40256871"/>
      <w:bookmarkStart w:id="4264" w:name="_Toc40257694"/>
      <w:bookmarkStart w:id="4265" w:name="_Toc40258509"/>
      <w:bookmarkStart w:id="4266" w:name="_Toc40259318"/>
      <w:bookmarkStart w:id="4267" w:name="_Toc40260120"/>
      <w:bookmarkStart w:id="4268" w:name="_Toc40260913"/>
      <w:ins w:id="4269" w:author="Debbie Houldsworth" w:date="2020-05-06T20:48:00Z">
        <w:del w:id="4270" w:author="Jonathan Hawkins" w:date="2020-05-07T14:13:00Z">
          <w:r w:rsidDel="007A5220">
            <w:delText xml:space="preserve">Not Used </w:delText>
          </w:r>
        </w:del>
      </w:ins>
      <w:del w:id="4271" w:author="Jonathan Hawkins" w:date="2020-05-07T14:13:00Z">
        <w:r w:rsidR="00FB7917" w:rsidDel="007A5220">
          <w:delText>Every person acting as an alternate shall exercise the voting rights of his appointor.  Execution by an alternate of any resolution in writing of MEC shall, unless the notice of his appointment provides to the contrary, be as effective as execution by his appointor.</w:delText>
        </w:r>
        <w:bookmarkStart w:id="4272" w:name="_Toc40255243"/>
        <w:bookmarkEnd w:id="4262"/>
        <w:bookmarkEnd w:id="4263"/>
        <w:bookmarkEnd w:id="4264"/>
        <w:bookmarkEnd w:id="4265"/>
        <w:bookmarkEnd w:id="4266"/>
        <w:bookmarkEnd w:id="4267"/>
        <w:bookmarkEnd w:id="4268"/>
        <w:bookmarkEnd w:id="4272"/>
      </w:del>
    </w:p>
    <w:p w14:paraId="7EF92A04" w14:textId="3003B02F" w:rsidR="00FB7917" w:rsidDel="007A5220" w:rsidRDefault="008A4754">
      <w:pPr>
        <w:pStyle w:val="MRAL1Numbered"/>
        <w:outlineLvl w:val="0"/>
        <w:rPr>
          <w:del w:id="4273" w:author="Jonathan Hawkins" w:date="2020-05-07T14:13:00Z"/>
        </w:rPr>
        <w:pPrChange w:id="4274" w:author="Debbie Houldsworth" w:date="2020-05-13T08:01:00Z">
          <w:pPr>
            <w:pStyle w:val="MRAL1Numbered"/>
          </w:pPr>
        </w:pPrChange>
      </w:pPr>
      <w:bookmarkStart w:id="4275" w:name="_Toc40256024"/>
      <w:bookmarkStart w:id="4276" w:name="_Toc40256872"/>
      <w:bookmarkStart w:id="4277" w:name="_Toc40257695"/>
      <w:bookmarkStart w:id="4278" w:name="_Toc40258510"/>
      <w:bookmarkStart w:id="4279" w:name="_Toc40259319"/>
      <w:bookmarkStart w:id="4280" w:name="_Toc40260121"/>
      <w:bookmarkStart w:id="4281" w:name="_Toc40260914"/>
      <w:ins w:id="4282" w:author="Debbie Houldsworth" w:date="2020-05-06T20:48:00Z">
        <w:del w:id="4283" w:author="Jonathan Hawkins" w:date="2020-05-07T14:13:00Z">
          <w:r w:rsidDel="007A5220">
            <w:delText xml:space="preserve">Not Used </w:delText>
          </w:r>
        </w:del>
      </w:ins>
      <w:del w:id="4284" w:author="Jonathan Hawkins" w:date="2020-05-07T14:13:00Z">
        <w:r w:rsidR="00FB7917" w:rsidDel="007A5220">
          <w:delText>When a MEC Member ceases to be a MEC Member for any reason, provided that the alternate’s employer is still a party and has not had its Electricity Supply Licence or Electricity Distribution Licence revoked, the alternate shall discharge all the functions, powers and duties of his appointor until a replacement MEC Member is appointed pursuant to Clause 6.16.</w:delText>
        </w:r>
        <w:bookmarkStart w:id="4285" w:name="_Toc40255244"/>
        <w:bookmarkEnd w:id="4275"/>
        <w:bookmarkEnd w:id="4276"/>
        <w:bookmarkEnd w:id="4277"/>
        <w:bookmarkEnd w:id="4278"/>
        <w:bookmarkEnd w:id="4279"/>
        <w:bookmarkEnd w:id="4280"/>
        <w:bookmarkEnd w:id="4281"/>
        <w:bookmarkEnd w:id="4285"/>
      </w:del>
    </w:p>
    <w:p w14:paraId="37CDCAA6" w14:textId="3FA777FF" w:rsidR="00FB7917" w:rsidDel="007A5220" w:rsidRDefault="008A4754">
      <w:pPr>
        <w:pStyle w:val="MRAL1Numbered"/>
        <w:outlineLvl w:val="0"/>
        <w:rPr>
          <w:del w:id="4286" w:author="Jonathan Hawkins" w:date="2020-05-07T14:13:00Z"/>
        </w:rPr>
        <w:pPrChange w:id="4287" w:author="Debbie Houldsworth" w:date="2020-05-13T08:01:00Z">
          <w:pPr>
            <w:pStyle w:val="MRAL1Numbered"/>
          </w:pPr>
        </w:pPrChange>
      </w:pPr>
      <w:bookmarkStart w:id="4288" w:name="_Toc40256025"/>
      <w:bookmarkStart w:id="4289" w:name="_Toc40256873"/>
      <w:bookmarkStart w:id="4290" w:name="_Toc40257696"/>
      <w:bookmarkStart w:id="4291" w:name="_Toc40258511"/>
      <w:bookmarkStart w:id="4292" w:name="_Toc40259320"/>
      <w:bookmarkStart w:id="4293" w:name="_Toc40260122"/>
      <w:bookmarkStart w:id="4294" w:name="_Toc40260915"/>
      <w:ins w:id="4295" w:author="Debbie Houldsworth" w:date="2020-05-06T20:48:00Z">
        <w:del w:id="4296" w:author="Jonathan Hawkins" w:date="2020-05-07T14:13:00Z">
          <w:r w:rsidDel="007A5220">
            <w:delText>Not Used</w:delText>
          </w:r>
        </w:del>
      </w:ins>
      <w:del w:id="4297" w:author="Jonathan Hawkins" w:date="2020-05-07T14:13:00Z">
        <w:r w:rsidR="00FB7917" w:rsidDel="007A5220">
          <w:delText>References in this Clause 6 to a MEC Member shall, unless the context otherwise requires, include his duly appointed alternate.</w:delText>
        </w:r>
        <w:bookmarkStart w:id="4298" w:name="_Toc40255245"/>
        <w:bookmarkEnd w:id="4288"/>
        <w:bookmarkEnd w:id="4289"/>
        <w:bookmarkEnd w:id="4290"/>
        <w:bookmarkEnd w:id="4291"/>
        <w:bookmarkEnd w:id="4292"/>
        <w:bookmarkEnd w:id="4293"/>
        <w:bookmarkEnd w:id="4294"/>
        <w:bookmarkEnd w:id="4298"/>
      </w:del>
    </w:p>
    <w:p w14:paraId="6CE40B0F" w14:textId="7560D023" w:rsidR="00FB7917" w:rsidDel="007A5220" w:rsidRDefault="00FB7917" w:rsidP="00CA4155">
      <w:pPr>
        <w:pStyle w:val="MRAHeading3"/>
        <w:outlineLvl w:val="0"/>
        <w:rPr>
          <w:del w:id="4299" w:author="Jonathan Hawkins" w:date="2020-05-07T14:13:00Z"/>
        </w:rPr>
      </w:pPr>
      <w:del w:id="4300" w:author="Jonathan Hawkins" w:date="2020-05-07T14:13:00Z">
        <w:r w:rsidDel="007A5220">
          <w:delText>The MEC Chairman</w:delText>
        </w:r>
        <w:bookmarkStart w:id="4301" w:name="_Toc40255246"/>
        <w:bookmarkEnd w:id="4301"/>
      </w:del>
    </w:p>
    <w:p w14:paraId="0389269B" w14:textId="2CF6B511" w:rsidR="00FB7917" w:rsidDel="007A5220" w:rsidRDefault="008A4754">
      <w:pPr>
        <w:pStyle w:val="MRAL1Numbered"/>
        <w:outlineLvl w:val="0"/>
        <w:rPr>
          <w:del w:id="4302" w:author="Jonathan Hawkins" w:date="2020-05-07T14:13:00Z"/>
        </w:rPr>
        <w:pPrChange w:id="4303" w:author="Debbie Houldsworth" w:date="2020-05-13T08:01:00Z">
          <w:pPr>
            <w:pStyle w:val="MRAL1Numbered"/>
          </w:pPr>
        </w:pPrChange>
      </w:pPr>
      <w:bookmarkStart w:id="4304" w:name="_Ref4475750"/>
      <w:bookmarkStart w:id="4305" w:name="_Toc40256026"/>
      <w:bookmarkStart w:id="4306" w:name="_Toc40256874"/>
      <w:bookmarkStart w:id="4307" w:name="_Toc40257697"/>
      <w:bookmarkStart w:id="4308" w:name="_Toc40258512"/>
      <w:bookmarkStart w:id="4309" w:name="_Toc40259321"/>
      <w:bookmarkStart w:id="4310" w:name="_Toc40260123"/>
      <w:bookmarkStart w:id="4311" w:name="_Toc40260916"/>
      <w:ins w:id="4312" w:author="Debbie Houldsworth" w:date="2020-05-06T20:48:00Z">
        <w:del w:id="4313" w:author="Jonathan Hawkins" w:date="2020-05-07T14:13:00Z">
          <w:r w:rsidDel="007A5220">
            <w:delText>Not Used</w:delText>
          </w:r>
        </w:del>
      </w:ins>
      <w:del w:id="4314" w:author="Jonathan Hawkins" w:date="2020-05-07T14:13:00Z">
        <w:r w:rsidR="00FB7917" w:rsidDel="007A5220">
          <w:delText>The MEC Chairman shall be a MEC Member and shall be appointed by a simple majority of the MEC Members.</w:delText>
        </w:r>
        <w:bookmarkStart w:id="4315" w:name="_Toc40255247"/>
        <w:bookmarkEnd w:id="4304"/>
        <w:bookmarkEnd w:id="4305"/>
        <w:bookmarkEnd w:id="4306"/>
        <w:bookmarkEnd w:id="4307"/>
        <w:bookmarkEnd w:id="4308"/>
        <w:bookmarkEnd w:id="4309"/>
        <w:bookmarkEnd w:id="4310"/>
        <w:bookmarkEnd w:id="4311"/>
        <w:bookmarkEnd w:id="4315"/>
      </w:del>
    </w:p>
    <w:p w14:paraId="3F9AA801" w14:textId="55C08766" w:rsidR="00FB7917" w:rsidDel="007A5220" w:rsidRDefault="008A4754">
      <w:pPr>
        <w:pStyle w:val="MRAL1Numbered"/>
        <w:outlineLvl w:val="0"/>
        <w:rPr>
          <w:del w:id="4316" w:author="Jonathan Hawkins" w:date="2020-05-07T14:13:00Z"/>
        </w:rPr>
        <w:pPrChange w:id="4317" w:author="Debbie Houldsworth" w:date="2020-05-13T08:01:00Z">
          <w:pPr>
            <w:pStyle w:val="MRAL1Numbered"/>
          </w:pPr>
        </w:pPrChange>
      </w:pPr>
      <w:bookmarkStart w:id="4318" w:name="_Toc40256027"/>
      <w:bookmarkStart w:id="4319" w:name="_Toc40256875"/>
      <w:bookmarkStart w:id="4320" w:name="_Toc40257698"/>
      <w:bookmarkStart w:id="4321" w:name="_Toc40258513"/>
      <w:bookmarkStart w:id="4322" w:name="_Toc40259322"/>
      <w:bookmarkStart w:id="4323" w:name="_Toc40260124"/>
      <w:bookmarkStart w:id="4324" w:name="_Toc40260917"/>
      <w:ins w:id="4325" w:author="Debbie Houldsworth" w:date="2020-05-06T20:48:00Z">
        <w:del w:id="4326" w:author="Jonathan Hawkins" w:date="2020-05-07T14:13:00Z">
          <w:r w:rsidDel="007A5220">
            <w:delText xml:space="preserve">Not Used </w:delText>
          </w:r>
        </w:del>
      </w:ins>
      <w:del w:id="4327" w:author="Jonathan Hawkins" w:date="2020-05-07T14:13:00Z">
        <w:r w:rsidR="00FB7917" w:rsidDel="007A5220">
          <w:delText>The MEC Chairman may at any time be removed from office by a simple majority of MEC Members.</w:delText>
        </w:r>
        <w:bookmarkStart w:id="4328" w:name="_Toc40255248"/>
        <w:bookmarkEnd w:id="4318"/>
        <w:bookmarkEnd w:id="4319"/>
        <w:bookmarkEnd w:id="4320"/>
        <w:bookmarkEnd w:id="4321"/>
        <w:bookmarkEnd w:id="4322"/>
        <w:bookmarkEnd w:id="4323"/>
        <w:bookmarkEnd w:id="4324"/>
        <w:bookmarkEnd w:id="4328"/>
      </w:del>
    </w:p>
    <w:p w14:paraId="2B2C01D6" w14:textId="21C5B149" w:rsidR="00FB7917" w:rsidDel="007A5220" w:rsidRDefault="008A4754">
      <w:pPr>
        <w:pStyle w:val="MRAL1Numbered"/>
        <w:outlineLvl w:val="0"/>
        <w:rPr>
          <w:del w:id="4329" w:author="Jonathan Hawkins" w:date="2020-05-07T14:13:00Z"/>
        </w:rPr>
        <w:pPrChange w:id="4330" w:author="Debbie Houldsworth" w:date="2020-05-13T08:01:00Z">
          <w:pPr>
            <w:pStyle w:val="MRAL1Numbered"/>
          </w:pPr>
        </w:pPrChange>
      </w:pPr>
      <w:bookmarkStart w:id="4331" w:name="_Ref4475774"/>
      <w:bookmarkStart w:id="4332" w:name="_Toc40256028"/>
      <w:bookmarkStart w:id="4333" w:name="_Toc40256876"/>
      <w:bookmarkStart w:id="4334" w:name="_Toc40257699"/>
      <w:bookmarkStart w:id="4335" w:name="_Toc40258514"/>
      <w:bookmarkStart w:id="4336" w:name="_Toc40259323"/>
      <w:bookmarkStart w:id="4337" w:name="_Toc40260125"/>
      <w:bookmarkStart w:id="4338" w:name="_Toc40260918"/>
      <w:ins w:id="4339" w:author="Debbie Houldsworth" w:date="2020-05-06T20:48:00Z">
        <w:del w:id="4340" w:author="Jonathan Hawkins" w:date="2020-05-07T14:13:00Z">
          <w:r w:rsidDel="007A5220">
            <w:delText>Not Used</w:delText>
          </w:r>
        </w:del>
      </w:ins>
      <w:del w:id="4341" w:author="Jonathan Hawkins" w:date="2020-05-07T14:13:00Z">
        <w:r w:rsidR="00FB7917" w:rsidDel="007A5220">
          <w:delText>The MEC Chairman shall preside at every meeting of MEC at which he is present.  If the MEC Chairman is unable to be present at a meeting, he may nominate another MEC Member (or any alternate appointed pursuant to Clause 6.19) to act as MEC Chairman.  If neither the MEC Chairman nor his alternate is present within half an hour after the time appointed for holding the meeting, the MEC Members present may appoint any of their number to be the MEC Chairman of that meeting.</w:delText>
        </w:r>
        <w:bookmarkStart w:id="4342" w:name="_Toc40255249"/>
        <w:bookmarkEnd w:id="4331"/>
        <w:bookmarkEnd w:id="4332"/>
        <w:bookmarkEnd w:id="4333"/>
        <w:bookmarkEnd w:id="4334"/>
        <w:bookmarkEnd w:id="4335"/>
        <w:bookmarkEnd w:id="4336"/>
        <w:bookmarkEnd w:id="4337"/>
        <w:bookmarkEnd w:id="4338"/>
        <w:bookmarkEnd w:id="4342"/>
      </w:del>
    </w:p>
    <w:p w14:paraId="524F2F8E" w14:textId="1CD5F5BA" w:rsidR="00FB7917" w:rsidDel="007A5220" w:rsidRDefault="008A4754">
      <w:pPr>
        <w:pStyle w:val="MRAL1Numbered"/>
        <w:outlineLvl w:val="0"/>
        <w:rPr>
          <w:del w:id="4343" w:author="Jonathan Hawkins" w:date="2020-05-07T14:13:00Z"/>
        </w:rPr>
        <w:pPrChange w:id="4344" w:author="Debbie Houldsworth" w:date="2020-05-13T08:01:00Z">
          <w:pPr>
            <w:pStyle w:val="MRAL1Numbered"/>
          </w:pPr>
        </w:pPrChange>
      </w:pPr>
      <w:bookmarkStart w:id="4345" w:name="_Toc40256029"/>
      <w:bookmarkStart w:id="4346" w:name="_Toc40256877"/>
      <w:bookmarkStart w:id="4347" w:name="_Toc40257700"/>
      <w:bookmarkStart w:id="4348" w:name="_Toc40258515"/>
      <w:bookmarkStart w:id="4349" w:name="_Toc40259324"/>
      <w:bookmarkStart w:id="4350" w:name="_Toc40260126"/>
      <w:bookmarkStart w:id="4351" w:name="_Toc40260919"/>
      <w:ins w:id="4352" w:author="Debbie Houldsworth" w:date="2020-05-06T20:49:00Z">
        <w:del w:id="4353" w:author="Jonathan Hawkins" w:date="2020-05-07T14:13:00Z">
          <w:r w:rsidDel="007A5220">
            <w:delText xml:space="preserve">Not Used </w:delText>
          </w:r>
        </w:del>
      </w:ins>
      <w:del w:id="4354" w:author="Jonathan Hawkins" w:date="2020-05-07T14:13:00Z">
        <w:r w:rsidR="00FB7917" w:rsidDel="007A5220">
          <w:delText>The MEC Chairman, or the person appointed to act as the MEC Chairman in accordance with Clause 6.25, shall be entitled to vote in his capacity as a MEC Member.  The MEC Chairman shall in no circumstances be entitled to an extra or casting vote.</w:delText>
        </w:r>
        <w:bookmarkStart w:id="4355" w:name="_Toc40255250"/>
        <w:bookmarkEnd w:id="4345"/>
        <w:bookmarkEnd w:id="4346"/>
        <w:bookmarkEnd w:id="4347"/>
        <w:bookmarkEnd w:id="4348"/>
        <w:bookmarkEnd w:id="4349"/>
        <w:bookmarkEnd w:id="4350"/>
        <w:bookmarkEnd w:id="4351"/>
        <w:bookmarkEnd w:id="4355"/>
      </w:del>
    </w:p>
    <w:p w14:paraId="42E038FF" w14:textId="2B13B141" w:rsidR="00FB7917" w:rsidDel="007A5220" w:rsidRDefault="00FB7917" w:rsidP="00CA4155">
      <w:pPr>
        <w:pStyle w:val="MRAHeading3"/>
        <w:outlineLvl w:val="0"/>
        <w:rPr>
          <w:del w:id="4356" w:author="Jonathan Hawkins" w:date="2020-05-07T14:13:00Z"/>
        </w:rPr>
      </w:pPr>
      <w:del w:id="4357" w:author="Jonathan Hawkins" w:date="2020-05-07T14:13:00Z">
        <w:r w:rsidDel="007A5220">
          <w:delText>The Secretary</w:delText>
        </w:r>
        <w:bookmarkStart w:id="4358" w:name="_Toc40255251"/>
        <w:bookmarkEnd w:id="4358"/>
      </w:del>
    </w:p>
    <w:p w14:paraId="2EF76362" w14:textId="7C9C68D7" w:rsidR="00FB7917" w:rsidDel="007A5220" w:rsidRDefault="008A4754">
      <w:pPr>
        <w:pStyle w:val="MRAL1Numbered"/>
        <w:outlineLvl w:val="0"/>
        <w:rPr>
          <w:del w:id="4359" w:author="Jonathan Hawkins" w:date="2020-05-07T14:13:00Z"/>
        </w:rPr>
        <w:pPrChange w:id="4360" w:author="Debbie Houldsworth" w:date="2020-05-13T08:01:00Z">
          <w:pPr>
            <w:pStyle w:val="MRAL1Numbered"/>
          </w:pPr>
        </w:pPrChange>
      </w:pPr>
      <w:bookmarkStart w:id="4361" w:name="_Ref4482356"/>
      <w:bookmarkStart w:id="4362" w:name="_Toc40256030"/>
      <w:bookmarkStart w:id="4363" w:name="_Toc40256878"/>
      <w:bookmarkStart w:id="4364" w:name="_Toc40257701"/>
      <w:bookmarkStart w:id="4365" w:name="_Toc40258516"/>
      <w:bookmarkStart w:id="4366" w:name="_Toc40259325"/>
      <w:bookmarkStart w:id="4367" w:name="_Toc40260127"/>
      <w:bookmarkStart w:id="4368" w:name="_Toc40260920"/>
      <w:ins w:id="4369" w:author="Debbie Houldsworth" w:date="2020-05-06T20:49:00Z">
        <w:del w:id="4370" w:author="Jonathan Hawkins" w:date="2020-05-07T14:13:00Z">
          <w:r w:rsidDel="007A5220">
            <w:delText>Not Used</w:delText>
          </w:r>
        </w:del>
      </w:ins>
      <w:del w:id="4371" w:author="Jonathan Hawkins" w:date="2020-05-07T14:13:00Z">
        <w:r w:rsidR="00FB7917" w:rsidDel="007A5220">
          <w:delText>The Secretary shall be appointed to or removed from office by a resolution of MEC Members.  The Secretary shall be entitled to speak but not to vote on any issue at a MEC meeting or MRA Forum meeting.</w:delText>
        </w:r>
        <w:bookmarkStart w:id="4372" w:name="_Toc40255252"/>
        <w:bookmarkEnd w:id="4361"/>
        <w:bookmarkEnd w:id="4362"/>
        <w:bookmarkEnd w:id="4363"/>
        <w:bookmarkEnd w:id="4364"/>
        <w:bookmarkEnd w:id="4365"/>
        <w:bookmarkEnd w:id="4366"/>
        <w:bookmarkEnd w:id="4367"/>
        <w:bookmarkEnd w:id="4368"/>
        <w:bookmarkEnd w:id="4372"/>
      </w:del>
    </w:p>
    <w:p w14:paraId="63AC6AC9" w14:textId="69D51AB6" w:rsidR="00FB7917" w:rsidDel="007A5220" w:rsidRDefault="008A4754">
      <w:pPr>
        <w:pStyle w:val="MRAL1Numbered"/>
        <w:outlineLvl w:val="0"/>
        <w:rPr>
          <w:del w:id="4373" w:author="Jonathan Hawkins" w:date="2020-05-07T14:13:00Z"/>
        </w:rPr>
        <w:pPrChange w:id="4374" w:author="Debbie Houldsworth" w:date="2020-05-13T08:01:00Z">
          <w:pPr>
            <w:pStyle w:val="MRAL1Numbered"/>
          </w:pPr>
        </w:pPrChange>
      </w:pPr>
      <w:bookmarkStart w:id="4375" w:name="_Toc40256031"/>
      <w:bookmarkStart w:id="4376" w:name="_Toc40256879"/>
      <w:bookmarkStart w:id="4377" w:name="_Toc40257702"/>
      <w:bookmarkStart w:id="4378" w:name="_Toc40258517"/>
      <w:bookmarkStart w:id="4379" w:name="_Toc40259326"/>
      <w:bookmarkStart w:id="4380" w:name="_Toc40260128"/>
      <w:bookmarkStart w:id="4381" w:name="_Toc40260921"/>
      <w:ins w:id="4382" w:author="Debbie Houldsworth" w:date="2020-05-06T20:50:00Z">
        <w:del w:id="4383" w:author="Jonathan Hawkins" w:date="2020-05-07T14:13:00Z">
          <w:r w:rsidDel="007A5220">
            <w:delText xml:space="preserve">Not Used </w:delText>
          </w:r>
        </w:del>
      </w:ins>
      <w:del w:id="4384" w:author="Jonathan Hawkins" w:date="2020-05-07T14:13:00Z">
        <w:r w:rsidR="00FB7917" w:rsidDel="007A5220">
          <w:delText>The Secretary’s duties shall be to facilitate MEC and any industry body approved by MEC and in particular to:</w:delText>
        </w:r>
        <w:bookmarkStart w:id="4385" w:name="_Toc40255253"/>
        <w:bookmarkEnd w:id="4375"/>
        <w:bookmarkEnd w:id="4376"/>
        <w:bookmarkEnd w:id="4377"/>
        <w:bookmarkEnd w:id="4378"/>
        <w:bookmarkEnd w:id="4379"/>
        <w:bookmarkEnd w:id="4380"/>
        <w:bookmarkEnd w:id="4381"/>
        <w:bookmarkEnd w:id="4385"/>
      </w:del>
    </w:p>
    <w:p w14:paraId="68898618" w14:textId="41C7FFD2" w:rsidR="00FB7917" w:rsidDel="007A5220" w:rsidRDefault="00FB7917">
      <w:pPr>
        <w:pStyle w:val="MRAL1Numbered"/>
        <w:outlineLvl w:val="0"/>
        <w:rPr>
          <w:del w:id="4386" w:author="Jonathan Hawkins" w:date="2020-05-07T14:13:00Z"/>
        </w:rPr>
        <w:pPrChange w:id="4387" w:author="Debbie Houldsworth" w:date="2020-05-13T08:01:00Z">
          <w:pPr>
            <w:pStyle w:val="MRAL2Numbered"/>
          </w:pPr>
        </w:pPrChange>
      </w:pPr>
      <w:bookmarkStart w:id="4388" w:name="_Toc40256032"/>
      <w:bookmarkStart w:id="4389" w:name="_Toc40256880"/>
      <w:bookmarkStart w:id="4390" w:name="_Toc40257703"/>
      <w:bookmarkStart w:id="4391" w:name="_Toc40258518"/>
      <w:bookmarkStart w:id="4392" w:name="_Toc40259327"/>
      <w:bookmarkStart w:id="4393" w:name="_Toc40260129"/>
      <w:bookmarkStart w:id="4394" w:name="_Toc40260922"/>
      <w:del w:id="4395" w:author="Jonathan Hawkins" w:date="2020-05-07T14:13:00Z">
        <w:r w:rsidDel="007A5220">
          <w:delText>attend to the requisition of meetings and to serve requisite notices;</w:delText>
        </w:r>
        <w:bookmarkStart w:id="4396" w:name="_Toc40255254"/>
        <w:bookmarkEnd w:id="4388"/>
        <w:bookmarkEnd w:id="4389"/>
        <w:bookmarkEnd w:id="4390"/>
        <w:bookmarkEnd w:id="4391"/>
        <w:bookmarkEnd w:id="4392"/>
        <w:bookmarkEnd w:id="4393"/>
        <w:bookmarkEnd w:id="4394"/>
        <w:bookmarkEnd w:id="4396"/>
      </w:del>
    </w:p>
    <w:p w14:paraId="7EEA4831" w14:textId="2EF12C03" w:rsidR="00FB7917" w:rsidDel="007A5220" w:rsidRDefault="00FB7917">
      <w:pPr>
        <w:pStyle w:val="MRAL1Numbered"/>
        <w:outlineLvl w:val="0"/>
        <w:rPr>
          <w:del w:id="4397" w:author="Jonathan Hawkins" w:date="2020-05-07T14:13:00Z"/>
        </w:rPr>
        <w:pPrChange w:id="4398" w:author="Debbie Houldsworth" w:date="2020-05-13T08:01:00Z">
          <w:pPr>
            <w:pStyle w:val="MRAL2Numbered"/>
          </w:pPr>
        </w:pPrChange>
      </w:pPr>
      <w:bookmarkStart w:id="4399" w:name="_Toc40256033"/>
      <w:bookmarkStart w:id="4400" w:name="_Toc40256881"/>
      <w:bookmarkStart w:id="4401" w:name="_Toc40257704"/>
      <w:bookmarkStart w:id="4402" w:name="_Toc40258519"/>
      <w:bookmarkStart w:id="4403" w:name="_Toc40259328"/>
      <w:bookmarkStart w:id="4404" w:name="_Toc40260130"/>
      <w:bookmarkStart w:id="4405" w:name="_Toc40260923"/>
      <w:del w:id="4406" w:author="Jonathan Hawkins" w:date="2020-05-07T14:13:00Z">
        <w:r w:rsidDel="007A5220">
          <w:delText>maintain a register of names and addresses of MEC Members and alternates as appointed from time to time;</w:delText>
        </w:r>
        <w:bookmarkStart w:id="4407" w:name="_Toc40255255"/>
        <w:bookmarkEnd w:id="4399"/>
        <w:bookmarkEnd w:id="4400"/>
        <w:bookmarkEnd w:id="4401"/>
        <w:bookmarkEnd w:id="4402"/>
        <w:bookmarkEnd w:id="4403"/>
        <w:bookmarkEnd w:id="4404"/>
        <w:bookmarkEnd w:id="4405"/>
        <w:bookmarkEnd w:id="4407"/>
      </w:del>
    </w:p>
    <w:p w14:paraId="7CE07B34" w14:textId="21E5E983" w:rsidR="00FB7917" w:rsidDel="007A5220" w:rsidRDefault="00FB7917">
      <w:pPr>
        <w:pStyle w:val="MRAL1Numbered"/>
        <w:outlineLvl w:val="0"/>
        <w:rPr>
          <w:del w:id="4408" w:author="Jonathan Hawkins" w:date="2020-05-07T14:13:00Z"/>
        </w:rPr>
        <w:pPrChange w:id="4409" w:author="Debbie Houldsworth" w:date="2020-05-13T08:01:00Z">
          <w:pPr>
            <w:pStyle w:val="MRAL2Numbered"/>
          </w:pPr>
        </w:pPrChange>
      </w:pPr>
      <w:bookmarkStart w:id="4410" w:name="_Toc40256034"/>
      <w:bookmarkStart w:id="4411" w:name="_Toc40256882"/>
      <w:bookmarkStart w:id="4412" w:name="_Toc40257705"/>
      <w:bookmarkStart w:id="4413" w:name="_Toc40258520"/>
      <w:bookmarkStart w:id="4414" w:name="_Toc40259329"/>
      <w:bookmarkStart w:id="4415" w:name="_Toc40260131"/>
      <w:bookmarkStart w:id="4416" w:name="_Toc40260924"/>
      <w:del w:id="4417" w:author="Jonathan Hawkins" w:date="2020-05-07T14:13:00Z">
        <w:r w:rsidDel="007A5220">
          <w:delText>keep minutes of all meetings; and</w:delText>
        </w:r>
        <w:bookmarkStart w:id="4418" w:name="_Toc40255256"/>
        <w:bookmarkEnd w:id="4410"/>
        <w:bookmarkEnd w:id="4411"/>
        <w:bookmarkEnd w:id="4412"/>
        <w:bookmarkEnd w:id="4413"/>
        <w:bookmarkEnd w:id="4414"/>
        <w:bookmarkEnd w:id="4415"/>
        <w:bookmarkEnd w:id="4416"/>
        <w:bookmarkEnd w:id="4418"/>
      </w:del>
    </w:p>
    <w:p w14:paraId="4AE38063" w14:textId="612CE340" w:rsidR="00FB7917" w:rsidDel="007A5220" w:rsidRDefault="00FB7917">
      <w:pPr>
        <w:pStyle w:val="MRAL1Numbered"/>
        <w:numPr>
          <w:ilvl w:val="0"/>
          <w:numId w:val="0"/>
        </w:numPr>
        <w:ind w:left="851"/>
        <w:outlineLvl w:val="0"/>
        <w:rPr>
          <w:del w:id="4419" w:author="Jonathan Hawkins" w:date="2020-05-07T14:13:00Z"/>
        </w:rPr>
        <w:pPrChange w:id="4420" w:author="Debbie Houldsworth" w:date="2020-05-13T08:01:00Z">
          <w:pPr>
            <w:pStyle w:val="MRAL2Numbered"/>
          </w:pPr>
        </w:pPrChange>
      </w:pPr>
      <w:del w:id="4421" w:author="Jonathan Hawkins" w:date="2020-05-07T14:13:00Z">
        <w:r w:rsidDel="007A5220">
          <w:delText>circulate all relevant papers.</w:delText>
        </w:r>
        <w:bookmarkStart w:id="4422" w:name="_Toc40255257"/>
        <w:bookmarkEnd w:id="4422"/>
      </w:del>
    </w:p>
    <w:p w14:paraId="14C1319B" w14:textId="18DA5218" w:rsidR="00FB7917" w:rsidDel="007A5220" w:rsidRDefault="00FB7917" w:rsidP="00CA4155">
      <w:pPr>
        <w:pStyle w:val="MRAHeading3"/>
        <w:outlineLvl w:val="0"/>
        <w:rPr>
          <w:del w:id="4423" w:author="Jonathan Hawkins" w:date="2020-05-07T14:13:00Z"/>
        </w:rPr>
      </w:pPr>
      <w:del w:id="4424" w:author="Jonathan Hawkins" w:date="2020-05-07T14:13:00Z">
        <w:r w:rsidDel="007A5220">
          <w:delText>Meetings</w:delText>
        </w:r>
        <w:bookmarkStart w:id="4425" w:name="_Toc40255258"/>
        <w:bookmarkEnd w:id="4425"/>
      </w:del>
    </w:p>
    <w:p w14:paraId="5298C067" w14:textId="7D64AD95" w:rsidR="00FB7917" w:rsidDel="007A5220" w:rsidRDefault="008A4754">
      <w:pPr>
        <w:pStyle w:val="MRAL1Numbered"/>
        <w:outlineLvl w:val="0"/>
        <w:rPr>
          <w:del w:id="4426" w:author="Jonathan Hawkins" w:date="2020-05-07T14:13:00Z"/>
        </w:rPr>
        <w:pPrChange w:id="4427" w:author="Debbie Houldsworth" w:date="2020-05-13T08:01:00Z">
          <w:pPr>
            <w:pStyle w:val="MRAL1Numbered"/>
          </w:pPr>
        </w:pPrChange>
      </w:pPr>
      <w:bookmarkStart w:id="4428" w:name="_Toc40256035"/>
      <w:bookmarkStart w:id="4429" w:name="_Toc40256883"/>
      <w:bookmarkStart w:id="4430" w:name="_Toc40257706"/>
      <w:bookmarkStart w:id="4431" w:name="_Toc40258521"/>
      <w:bookmarkStart w:id="4432" w:name="_Toc40259330"/>
      <w:bookmarkStart w:id="4433" w:name="_Toc40260132"/>
      <w:bookmarkStart w:id="4434" w:name="_Toc40260925"/>
      <w:ins w:id="4435" w:author="Debbie Houldsworth" w:date="2020-05-06T20:50:00Z">
        <w:del w:id="4436" w:author="Jonathan Hawkins" w:date="2020-05-07T14:13:00Z">
          <w:r w:rsidDel="007A5220">
            <w:delText>Not Used</w:delText>
          </w:r>
        </w:del>
      </w:ins>
      <w:del w:id="4437" w:author="Jonathan Hawkins" w:date="2020-05-07T14:13:00Z">
        <w:r w:rsidR="00FB7917" w:rsidDel="007A5220">
          <w:delText>MEC shall hold meetings at such times as it may decide but in any event shall meet at least once every three months.  The venue for meetings shall be determined by the MEC Members from time to time.</w:delText>
        </w:r>
        <w:bookmarkStart w:id="4438" w:name="_Toc40255259"/>
        <w:bookmarkEnd w:id="4428"/>
        <w:bookmarkEnd w:id="4429"/>
        <w:bookmarkEnd w:id="4430"/>
        <w:bookmarkEnd w:id="4431"/>
        <w:bookmarkEnd w:id="4432"/>
        <w:bookmarkEnd w:id="4433"/>
        <w:bookmarkEnd w:id="4434"/>
        <w:bookmarkEnd w:id="4438"/>
      </w:del>
    </w:p>
    <w:p w14:paraId="491A18FE" w14:textId="3CEDF388" w:rsidR="00FB7917" w:rsidDel="007A5220" w:rsidRDefault="008A4754">
      <w:pPr>
        <w:pStyle w:val="MRAL1Numbered"/>
        <w:outlineLvl w:val="0"/>
        <w:rPr>
          <w:del w:id="4439" w:author="Jonathan Hawkins" w:date="2020-05-07T14:13:00Z"/>
        </w:rPr>
        <w:pPrChange w:id="4440" w:author="Debbie Houldsworth" w:date="2020-05-13T08:01:00Z">
          <w:pPr>
            <w:pStyle w:val="MRAL1Numbered"/>
          </w:pPr>
        </w:pPrChange>
      </w:pPr>
      <w:bookmarkStart w:id="4441" w:name="_Toc40256036"/>
      <w:bookmarkStart w:id="4442" w:name="_Toc40256884"/>
      <w:bookmarkStart w:id="4443" w:name="_Toc40257707"/>
      <w:bookmarkStart w:id="4444" w:name="_Toc40258522"/>
      <w:bookmarkStart w:id="4445" w:name="_Toc40259331"/>
      <w:bookmarkStart w:id="4446" w:name="_Toc40260133"/>
      <w:bookmarkStart w:id="4447" w:name="_Toc40260926"/>
      <w:ins w:id="4448" w:author="Debbie Houldsworth" w:date="2020-05-06T20:50:00Z">
        <w:del w:id="4449" w:author="Jonathan Hawkins" w:date="2020-05-07T14:13:00Z">
          <w:r w:rsidDel="007A5220">
            <w:delText>Not Used</w:delText>
          </w:r>
        </w:del>
      </w:ins>
      <w:del w:id="4450" w:author="Jonathan Hawkins" w:date="2020-05-07T14:13:00Z">
        <w:r w:rsidR="00FB7917" w:rsidDel="007A5220">
          <w:delText>Any MEC Member may, by giving notice in writing to the Secretary, request the Secretary to requisition further meetings. The notice given to the Secretary shall contain a list of matters to be included in the agenda of the meeting to be convened pursuant to this paragraph. The Secretary shall proceed to convene a meeting of MEC within;</w:delText>
        </w:r>
        <w:bookmarkEnd w:id="4441"/>
        <w:bookmarkEnd w:id="4442"/>
        <w:bookmarkEnd w:id="4443"/>
        <w:bookmarkEnd w:id="4444"/>
        <w:bookmarkEnd w:id="4445"/>
        <w:bookmarkEnd w:id="4446"/>
        <w:bookmarkEnd w:id="4447"/>
        <w:r w:rsidR="00FB7917" w:rsidDel="007A5220">
          <w:delText xml:space="preserve"> </w:delText>
        </w:r>
        <w:bookmarkStart w:id="4451" w:name="_Toc40255260"/>
        <w:bookmarkEnd w:id="4451"/>
      </w:del>
    </w:p>
    <w:p w14:paraId="093D9F7E" w14:textId="32373E50" w:rsidR="00FB7917" w:rsidDel="007A5220" w:rsidRDefault="00FB7917">
      <w:pPr>
        <w:pStyle w:val="MRAL2Numbered"/>
        <w:outlineLvl w:val="0"/>
        <w:rPr>
          <w:del w:id="4452" w:author="Jonathan Hawkins" w:date="2020-05-07T14:13:00Z"/>
        </w:rPr>
        <w:pPrChange w:id="4453" w:author="Debbie Houldsworth" w:date="2020-05-13T08:01:00Z">
          <w:pPr>
            <w:pStyle w:val="MRAL2Numbered"/>
          </w:pPr>
        </w:pPrChange>
      </w:pPr>
      <w:bookmarkStart w:id="4454" w:name="_Toc40256037"/>
      <w:bookmarkStart w:id="4455" w:name="_Toc40256885"/>
      <w:bookmarkStart w:id="4456" w:name="_Toc40257708"/>
      <w:bookmarkStart w:id="4457" w:name="_Toc40258523"/>
      <w:bookmarkStart w:id="4458" w:name="_Toc40259332"/>
      <w:bookmarkStart w:id="4459" w:name="_Toc40260134"/>
      <w:bookmarkStart w:id="4460" w:name="_Toc40260927"/>
      <w:del w:id="4461" w:author="Jonathan Hawkins" w:date="2020-05-07T14:13:00Z">
        <w:r w:rsidDel="007A5220">
          <w:delText>10 working Days of such a notice, or</w:delText>
        </w:r>
        <w:bookmarkStart w:id="4462" w:name="_Toc40255261"/>
        <w:bookmarkEnd w:id="4454"/>
        <w:bookmarkEnd w:id="4455"/>
        <w:bookmarkEnd w:id="4456"/>
        <w:bookmarkEnd w:id="4457"/>
        <w:bookmarkEnd w:id="4458"/>
        <w:bookmarkEnd w:id="4459"/>
        <w:bookmarkEnd w:id="4460"/>
        <w:bookmarkEnd w:id="4462"/>
      </w:del>
    </w:p>
    <w:p w14:paraId="1C1C68BC" w14:textId="5DDE96BF" w:rsidR="00FB7917" w:rsidDel="007A5220" w:rsidRDefault="00FB7917">
      <w:pPr>
        <w:pStyle w:val="MRAL2Numbered"/>
        <w:outlineLvl w:val="0"/>
        <w:rPr>
          <w:del w:id="4463" w:author="Jonathan Hawkins" w:date="2020-05-07T14:13:00Z"/>
        </w:rPr>
        <w:pPrChange w:id="4464" w:author="Debbie Houldsworth" w:date="2020-05-13T08:01:00Z">
          <w:pPr>
            <w:pStyle w:val="MRAL2Numbered"/>
          </w:pPr>
        </w:pPrChange>
      </w:pPr>
      <w:bookmarkStart w:id="4465" w:name="_Toc40256038"/>
      <w:bookmarkStart w:id="4466" w:name="_Toc40256886"/>
      <w:bookmarkStart w:id="4467" w:name="_Toc40257709"/>
      <w:bookmarkStart w:id="4468" w:name="_Toc40258524"/>
      <w:bookmarkStart w:id="4469" w:name="_Toc40259333"/>
      <w:bookmarkStart w:id="4470" w:name="_Toc40260135"/>
      <w:bookmarkStart w:id="4471" w:name="_Toc40260928"/>
      <w:del w:id="4472" w:author="Jonathan Hawkins" w:date="2020-05-07T14:13:00Z">
        <w:r w:rsidDel="007A5220">
          <w:delText>where the MEC Member specifies that the matter is urgent, as soon a reasonably practicable after receipt of such a notice (and in any event within 5 Working Days of such a notice).</w:delText>
        </w:r>
        <w:bookmarkStart w:id="4473" w:name="_Toc40255262"/>
        <w:bookmarkEnd w:id="4465"/>
        <w:bookmarkEnd w:id="4466"/>
        <w:bookmarkEnd w:id="4467"/>
        <w:bookmarkEnd w:id="4468"/>
        <w:bookmarkEnd w:id="4469"/>
        <w:bookmarkEnd w:id="4470"/>
        <w:bookmarkEnd w:id="4471"/>
        <w:bookmarkEnd w:id="4473"/>
      </w:del>
    </w:p>
    <w:p w14:paraId="08EAC479" w14:textId="3EA4DD5B" w:rsidR="00FB7917" w:rsidDel="007A5220" w:rsidRDefault="00FB7917">
      <w:pPr>
        <w:spacing w:after="240"/>
        <w:ind w:left="720"/>
        <w:outlineLvl w:val="0"/>
        <w:rPr>
          <w:del w:id="4474" w:author="Jonathan Hawkins" w:date="2020-05-07T14:13:00Z"/>
          <w:b/>
          <w:i/>
        </w:rPr>
        <w:pPrChange w:id="4475" w:author="Debbie Houldsworth" w:date="2020-05-13T08:01:00Z">
          <w:pPr>
            <w:spacing w:after="240"/>
            <w:ind w:left="720"/>
          </w:pPr>
        </w:pPrChange>
      </w:pPr>
      <w:del w:id="4476" w:author="Jonathan Hawkins" w:date="2020-05-07T14:13:00Z">
        <w:r w:rsidDel="007A5220">
          <w:delText>and the Secretary shall include in the meeting agenda the matters specified by the MEC Member. Event of Default Meetings (which are subject to Clause 36.16) may not be convened pursuant to this Clause 6.30.</w:delText>
        </w:r>
        <w:bookmarkStart w:id="4477" w:name="_Toc40255263"/>
        <w:bookmarkEnd w:id="4477"/>
      </w:del>
    </w:p>
    <w:p w14:paraId="31801712" w14:textId="2421F545" w:rsidR="00FB7917" w:rsidDel="007A5220" w:rsidRDefault="008A4754">
      <w:pPr>
        <w:pStyle w:val="MRAL1Numbered"/>
        <w:outlineLvl w:val="0"/>
        <w:rPr>
          <w:del w:id="4478" w:author="Jonathan Hawkins" w:date="2020-05-07T14:13:00Z"/>
        </w:rPr>
        <w:pPrChange w:id="4479" w:author="Debbie Houldsworth" w:date="2020-05-13T08:01:00Z">
          <w:pPr>
            <w:pStyle w:val="MRAL1Numbered"/>
          </w:pPr>
        </w:pPrChange>
      </w:pPr>
      <w:bookmarkStart w:id="4480" w:name="_Ref4488875"/>
      <w:bookmarkStart w:id="4481" w:name="_Toc40256039"/>
      <w:bookmarkStart w:id="4482" w:name="_Toc40256887"/>
      <w:bookmarkStart w:id="4483" w:name="_Toc40257710"/>
      <w:bookmarkStart w:id="4484" w:name="_Toc40258525"/>
      <w:bookmarkStart w:id="4485" w:name="_Toc40259334"/>
      <w:bookmarkStart w:id="4486" w:name="_Toc40260136"/>
      <w:bookmarkStart w:id="4487" w:name="_Toc40260929"/>
      <w:ins w:id="4488" w:author="Debbie Houldsworth" w:date="2020-05-06T20:51:00Z">
        <w:del w:id="4489" w:author="Jonathan Hawkins" w:date="2020-05-07T14:13:00Z">
          <w:r w:rsidDel="007A5220">
            <w:delText xml:space="preserve">Not Used </w:delText>
          </w:r>
        </w:del>
      </w:ins>
      <w:del w:id="4490" w:author="Jonathan Hawkins" w:date="2020-05-07T14:13:00Z">
        <w:r w:rsidR="00FB7917" w:rsidDel="007A5220">
          <w:delText>A quorum will be the Distribution Business Member and two Supplier Members and:</w:delText>
        </w:r>
        <w:bookmarkStart w:id="4491" w:name="_Toc40255264"/>
        <w:bookmarkEnd w:id="4480"/>
        <w:bookmarkEnd w:id="4481"/>
        <w:bookmarkEnd w:id="4482"/>
        <w:bookmarkEnd w:id="4483"/>
        <w:bookmarkEnd w:id="4484"/>
        <w:bookmarkEnd w:id="4485"/>
        <w:bookmarkEnd w:id="4486"/>
        <w:bookmarkEnd w:id="4487"/>
        <w:bookmarkEnd w:id="4491"/>
      </w:del>
    </w:p>
    <w:p w14:paraId="1A01E176" w14:textId="2F6D9583" w:rsidR="00FB7917" w:rsidDel="007A5220" w:rsidRDefault="00FB7917">
      <w:pPr>
        <w:pStyle w:val="MRAL2Numbered"/>
        <w:outlineLvl w:val="0"/>
        <w:rPr>
          <w:del w:id="4492" w:author="Jonathan Hawkins" w:date="2020-05-07T14:13:00Z"/>
        </w:rPr>
        <w:pPrChange w:id="4493" w:author="Debbie Houldsworth" w:date="2020-05-13T08:01:00Z">
          <w:pPr>
            <w:pStyle w:val="MRAL2Numbered"/>
          </w:pPr>
        </w:pPrChange>
      </w:pPr>
      <w:bookmarkStart w:id="4494" w:name="_Toc40256040"/>
      <w:bookmarkStart w:id="4495" w:name="_Toc40256888"/>
      <w:bookmarkStart w:id="4496" w:name="_Toc40257711"/>
      <w:bookmarkStart w:id="4497" w:name="_Toc40258526"/>
      <w:bookmarkStart w:id="4498" w:name="_Toc40259335"/>
      <w:bookmarkStart w:id="4499" w:name="_Toc40260137"/>
      <w:bookmarkStart w:id="4500" w:name="_Toc40260930"/>
      <w:del w:id="4501" w:author="Jonathan Hawkins" w:date="2020-05-07T14:13:00Z">
        <w:r w:rsidDel="007A5220">
          <w:delText>where matters which relate to or affect the BSC Requirements are to be considered, the BSC Member.</w:delText>
        </w:r>
        <w:bookmarkStart w:id="4502" w:name="_Toc40255265"/>
        <w:bookmarkEnd w:id="4494"/>
        <w:bookmarkEnd w:id="4495"/>
        <w:bookmarkEnd w:id="4496"/>
        <w:bookmarkEnd w:id="4497"/>
        <w:bookmarkEnd w:id="4498"/>
        <w:bookmarkEnd w:id="4499"/>
        <w:bookmarkEnd w:id="4500"/>
        <w:bookmarkEnd w:id="4502"/>
      </w:del>
    </w:p>
    <w:p w14:paraId="55333020" w14:textId="54DE179C" w:rsidR="00FB7917" w:rsidDel="007A5220" w:rsidRDefault="00FB7917" w:rsidP="00CA4155">
      <w:pPr>
        <w:pStyle w:val="MRAHeading3"/>
        <w:outlineLvl w:val="0"/>
        <w:rPr>
          <w:del w:id="4503" w:author="Jonathan Hawkins" w:date="2020-05-07T14:13:00Z"/>
        </w:rPr>
      </w:pPr>
      <w:del w:id="4504" w:author="Jonathan Hawkins" w:date="2020-05-07T14:13:00Z">
        <w:r w:rsidDel="007A5220">
          <w:delText>Notice of Meetings</w:delText>
        </w:r>
        <w:bookmarkStart w:id="4505" w:name="_Toc40255266"/>
        <w:bookmarkEnd w:id="4505"/>
      </w:del>
    </w:p>
    <w:p w14:paraId="27CA27AC" w14:textId="03DE2793" w:rsidR="00FB7917" w:rsidDel="007A5220" w:rsidRDefault="008A4754">
      <w:pPr>
        <w:pStyle w:val="MRAL1Numbered"/>
        <w:outlineLvl w:val="0"/>
        <w:rPr>
          <w:del w:id="4506" w:author="Jonathan Hawkins" w:date="2020-05-07T14:13:00Z"/>
        </w:rPr>
        <w:pPrChange w:id="4507" w:author="Debbie Houldsworth" w:date="2020-05-13T08:01:00Z">
          <w:pPr>
            <w:pStyle w:val="MRAL1Numbered"/>
          </w:pPr>
        </w:pPrChange>
      </w:pPr>
      <w:bookmarkStart w:id="4508" w:name="_Toc40256041"/>
      <w:bookmarkStart w:id="4509" w:name="_Toc40256889"/>
      <w:bookmarkStart w:id="4510" w:name="_Toc40257712"/>
      <w:bookmarkStart w:id="4511" w:name="_Toc40258527"/>
      <w:bookmarkStart w:id="4512" w:name="_Toc40259336"/>
      <w:bookmarkStart w:id="4513" w:name="_Toc40260138"/>
      <w:bookmarkStart w:id="4514" w:name="_Toc40260931"/>
      <w:ins w:id="4515" w:author="Debbie Houldsworth" w:date="2020-05-06T20:51:00Z">
        <w:del w:id="4516" w:author="Jonathan Hawkins" w:date="2020-05-07T14:13:00Z">
          <w:r w:rsidDel="007A5220">
            <w:delText>Not Used</w:delText>
          </w:r>
        </w:del>
      </w:ins>
      <w:del w:id="4517" w:author="Jonathan Hawkins" w:date="2020-05-07T14:13:00Z">
        <w:r w:rsidR="00FB7917" w:rsidDel="007A5220">
          <w:delText>All meetings of MEC shall be convened by the Secretary. Save for Event of Default Meetings (which are subject to Clause 36.16) and for meetings that are subject to Clause 6.31.2, the Secretary shall convene meetings on at least 10 Working Days’ prior notice.</w:delText>
        </w:r>
        <w:bookmarkStart w:id="4518" w:name="_Toc40255267"/>
        <w:bookmarkEnd w:id="4508"/>
        <w:bookmarkEnd w:id="4509"/>
        <w:bookmarkEnd w:id="4510"/>
        <w:bookmarkEnd w:id="4511"/>
        <w:bookmarkEnd w:id="4512"/>
        <w:bookmarkEnd w:id="4513"/>
        <w:bookmarkEnd w:id="4514"/>
        <w:bookmarkEnd w:id="4518"/>
      </w:del>
    </w:p>
    <w:p w14:paraId="1160C87B" w14:textId="606C4FEB" w:rsidR="00FB7917" w:rsidDel="007A5220" w:rsidRDefault="008A4754">
      <w:pPr>
        <w:pStyle w:val="MRAL1Numbered"/>
        <w:outlineLvl w:val="0"/>
        <w:rPr>
          <w:del w:id="4519" w:author="Jonathan Hawkins" w:date="2020-05-07T14:13:00Z"/>
        </w:rPr>
        <w:pPrChange w:id="4520" w:author="Debbie Houldsworth" w:date="2020-05-13T08:01:00Z">
          <w:pPr>
            <w:pStyle w:val="MRAL1Numbered"/>
          </w:pPr>
        </w:pPrChange>
      </w:pPr>
      <w:bookmarkStart w:id="4521" w:name="_Toc40256042"/>
      <w:bookmarkStart w:id="4522" w:name="_Toc40256890"/>
      <w:bookmarkStart w:id="4523" w:name="_Toc40257713"/>
      <w:bookmarkStart w:id="4524" w:name="_Toc40258528"/>
      <w:bookmarkStart w:id="4525" w:name="_Toc40259337"/>
      <w:bookmarkStart w:id="4526" w:name="_Toc40260139"/>
      <w:bookmarkStart w:id="4527" w:name="_Toc40260932"/>
      <w:ins w:id="4528" w:author="Debbie Houldsworth" w:date="2020-05-06T20:51:00Z">
        <w:del w:id="4529" w:author="Jonathan Hawkins" w:date="2020-05-07T14:13:00Z">
          <w:r w:rsidDel="007A5220">
            <w:delText>Not Used</w:delText>
          </w:r>
        </w:del>
      </w:ins>
      <w:del w:id="4530" w:author="Jonathan Hawkins" w:date="2020-05-07T14:13:00Z">
        <w:r w:rsidR="00FB7917" w:rsidDel="007A5220">
          <w:delText>Save for Event of Default Meetings (which are subject to Clause 36.17), the notice of each meeting shall contain the time, venue and confirmation of date of the meetings and an agenda and any available supporting papers which shall be given to each MEC Member and to all parties.  Where the agenda contains an item relating to a Green Deal Matter, the Secretary shall circulate the notice (and any available supporting papers relating to that agenda item) to the secretary to the GDAA Panel.</w:delText>
        </w:r>
        <w:bookmarkStart w:id="4531" w:name="_Toc40255268"/>
        <w:bookmarkEnd w:id="4521"/>
        <w:bookmarkEnd w:id="4522"/>
        <w:bookmarkEnd w:id="4523"/>
        <w:bookmarkEnd w:id="4524"/>
        <w:bookmarkEnd w:id="4525"/>
        <w:bookmarkEnd w:id="4526"/>
        <w:bookmarkEnd w:id="4527"/>
        <w:bookmarkEnd w:id="4531"/>
      </w:del>
    </w:p>
    <w:p w14:paraId="48F7C5BD" w14:textId="3A692D52" w:rsidR="00FB7917" w:rsidDel="007A5220" w:rsidRDefault="008A4754">
      <w:pPr>
        <w:pStyle w:val="MRAL1Numbered"/>
        <w:outlineLvl w:val="0"/>
        <w:rPr>
          <w:del w:id="4532" w:author="Jonathan Hawkins" w:date="2020-05-07T14:13:00Z"/>
        </w:rPr>
        <w:pPrChange w:id="4533" w:author="Debbie Houldsworth" w:date="2020-05-13T08:01:00Z">
          <w:pPr>
            <w:pStyle w:val="MRAL1Numbered"/>
          </w:pPr>
        </w:pPrChange>
      </w:pPr>
      <w:bookmarkStart w:id="4534" w:name="_Toc40256043"/>
      <w:bookmarkStart w:id="4535" w:name="_Toc40256891"/>
      <w:bookmarkStart w:id="4536" w:name="_Toc40257714"/>
      <w:bookmarkStart w:id="4537" w:name="_Toc40258529"/>
      <w:bookmarkStart w:id="4538" w:name="_Toc40259338"/>
      <w:bookmarkStart w:id="4539" w:name="_Toc40260140"/>
      <w:bookmarkStart w:id="4540" w:name="_Toc40260933"/>
      <w:ins w:id="4541" w:author="Debbie Houldsworth" w:date="2020-05-06T20:51:00Z">
        <w:del w:id="4542" w:author="Jonathan Hawkins" w:date="2020-05-07T14:13:00Z">
          <w:r w:rsidDel="007A5220">
            <w:delText>Not Used</w:delText>
          </w:r>
        </w:del>
      </w:ins>
      <w:del w:id="4543" w:author="Jonathan Hawkins" w:date="2020-05-07T14:13:00Z">
        <w:r w:rsidR="00FB7917" w:rsidDel="007A5220">
          <w:delText>By notice to the Secretary, any MEC Member may request matters to be considered at a meeting. Provided that such notice is given at least 5 Working Days before the date of the meeting, and provided that such matters should not properly be considered at an Event of Default Meeting, those matters will be included in the agenda for the meeting.  If necessary, the Secretary shall circulate a revised agenda to each MEC Member and all parties as soon as practicable.</w:delText>
        </w:r>
        <w:bookmarkStart w:id="4544" w:name="_Toc40255269"/>
        <w:bookmarkEnd w:id="4534"/>
        <w:bookmarkEnd w:id="4535"/>
        <w:bookmarkEnd w:id="4536"/>
        <w:bookmarkEnd w:id="4537"/>
        <w:bookmarkEnd w:id="4538"/>
        <w:bookmarkEnd w:id="4539"/>
        <w:bookmarkEnd w:id="4540"/>
        <w:bookmarkEnd w:id="4544"/>
      </w:del>
    </w:p>
    <w:p w14:paraId="6469C032" w14:textId="4B0A6827" w:rsidR="00FB7917" w:rsidDel="007A5220" w:rsidRDefault="008A4754">
      <w:pPr>
        <w:pStyle w:val="MRAL1Numbered"/>
        <w:outlineLvl w:val="0"/>
        <w:rPr>
          <w:del w:id="4545" w:author="Jonathan Hawkins" w:date="2020-05-07T14:13:00Z"/>
        </w:rPr>
        <w:pPrChange w:id="4546" w:author="Debbie Houldsworth" w:date="2020-05-13T08:01:00Z">
          <w:pPr>
            <w:pStyle w:val="MRAL1Numbered"/>
          </w:pPr>
        </w:pPrChange>
      </w:pPr>
      <w:bookmarkStart w:id="4547" w:name="_Toc40256044"/>
      <w:bookmarkStart w:id="4548" w:name="_Toc40256892"/>
      <w:bookmarkStart w:id="4549" w:name="_Toc40257715"/>
      <w:bookmarkStart w:id="4550" w:name="_Toc40258530"/>
      <w:bookmarkStart w:id="4551" w:name="_Toc40259339"/>
      <w:bookmarkStart w:id="4552" w:name="_Toc40260141"/>
      <w:bookmarkStart w:id="4553" w:name="_Toc40260934"/>
      <w:ins w:id="4554" w:author="Debbie Houldsworth" w:date="2020-05-06T20:52:00Z">
        <w:del w:id="4555" w:author="Jonathan Hawkins" w:date="2020-05-07T14:13:00Z">
          <w:r w:rsidDel="007A5220">
            <w:delText>Not Used</w:delText>
          </w:r>
        </w:del>
      </w:ins>
      <w:del w:id="4556" w:author="Jonathan Hawkins" w:date="2020-05-07T14:13:00Z">
        <w:r w:rsidR="00FB7917" w:rsidDel="007A5220">
          <w:delText>The accidental omission to give notice of a meeting to, or the non-receipt of notice of a meeting by, a person entitled to receive notice shall not invalidate the proceedings of that meeting.</w:delText>
        </w:r>
        <w:bookmarkStart w:id="4557" w:name="_Toc40255270"/>
        <w:bookmarkEnd w:id="4547"/>
        <w:bookmarkEnd w:id="4548"/>
        <w:bookmarkEnd w:id="4549"/>
        <w:bookmarkEnd w:id="4550"/>
        <w:bookmarkEnd w:id="4551"/>
        <w:bookmarkEnd w:id="4552"/>
        <w:bookmarkEnd w:id="4553"/>
        <w:bookmarkEnd w:id="4557"/>
      </w:del>
    </w:p>
    <w:p w14:paraId="47FF2484" w14:textId="7CA9C7E7" w:rsidR="00FB7917" w:rsidDel="007A5220" w:rsidRDefault="00FB7917" w:rsidP="00CA4155">
      <w:pPr>
        <w:pStyle w:val="MRAHeading3"/>
        <w:outlineLvl w:val="0"/>
        <w:rPr>
          <w:del w:id="4558" w:author="Jonathan Hawkins" w:date="2020-05-07T14:13:00Z"/>
        </w:rPr>
      </w:pPr>
      <w:del w:id="4559" w:author="Jonathan Hawkins" w:date="2020-05-07T14:13:00Z">
        <w:r w:rsidDel="007A5220">
          <w:delText>Proceedings of Meetings</w:delText>
        </w:r>
        <w:bookmarkStart w:id="4560" w:name="_Toc40255271"/>
        <w:bookmarkEnd w:id="4560"/>
      </w:del>
    </w:p>
    <w:p w14:paraId="2228BA71" w14:textId="634B850C" w:rsidR="00FB7917" w:rsidDel="007A5220" w:rsidRDefault="008A4754">
      <w:pPr>
        <w:pStyle w:val="MRAL1Numbered"/>
        <w:outlineLvl w:val="0"/>
        <w:rPr>
          <w:del w:id="4561" w:author="Jonathan Hawkins" w:date="2020-05-07T14:13:00Z"/>
        </w:rPr>
        <w:pPrChange w:id="4562" w:author="Debbie Houldsworth" w:date="2020-05-13T08:01:00Z">
          <w:pPr>
            <w:pStyle w:val="MRAL1Numbered"/>
          </w:pPr>
        </w:pPrChange>
      </w:pPr>
      <w:bookmarkStart w:id="4563" w:name="_Toc40256045"/>
      <w:bookmarkStart w:id="4564" w:name="_Toc40256893"/>
      <w:bookmarkStart w:id="4565" w:name="_Toc40257716"/>
      <w:bookmarkStart w:id="4566" w:name="_Toc40258531"/>
      <w:bookmarkStart w:id="4567" w:name="_Toc40259340"/>
      <w:bookmarkStart w:id="4568" w:name="_Toc40260142"/>
      <w:bookmarkStart w:id="4569" w:name="_Toc40260935"/>
      <w:ins w:id="4570" w:author="Debbie Houldsworth" w:date="2020-05-06T20:52:00Z">
        <w:del w:id="4571" w:author="Jonathan Hawkins" w:date="2020-05-07T14:13:00Z">
          <w:r w:rsidDel="007A5220">
            <w:delText xml:space="preserve">Not Used </w:delText>
          </w:r>
        </w:del>
      </w:ins>
      <w:del w:id="4572" w:author="Jonathan Hawkins" w:date="2020-05-07T14:13:00Z">
        <w:r w:rsidR="00FB7917" w:rsidDel="007A5220">
          <w:delText>MEC may meet for the transaction of business, and adjourn and otherwise regulate its meetings as it thinks fit, but shall at all times act reasonably and in compliance with the other provisions of this Clause 6.</w:delText>
        </w:r>
        <w:bookmarkStart w:id="4573" w:name="_Toc40255272"/>
        <w:bookmarkEnd w:id="4563"/>
        <w:bookmarkEnd w:id="4564"/>
        <w:bookmarkEnd w:id="4565"/>
        <w:bookmarkEnd w:id="4566"/>
        <w:bookmarkEnd w:id="4567"/>
        <w:bookmarkEnd w:id="4568"/>
        <w:bookmarkEnd w:id="4569"/>
        <w:bookmarkEnd w:id="4573"/>
      </w:del>
    </w:p>
    <w:p w14:paraId="0F853667" w14:textId="13A8D61A" w:rsidR="00FB7917" w:rsidDel="007A5220" w:rsidRDefault="00FB7917" w:rsidP="00CA4155">
      <w:pPr>
        <w:pStyle w:val="MRAHeading3"/>
        <w:outlineLvl w:val="0"/>
        <w:rPr>
          <w:del w:id="4574" w:author="Jonathan Hawkins" w:date="2020-05-07T14:13:00Z"/>
        </w:rPr>
      </w:pPr>
      <w:del w:id="4575" w:author="Jonathan Hawkins" w:date="2020-05-07T14:13:00Z">
        <w:r w:rsidDel="007A5220">
          <w:delText>Representation and Voting</w:delText>
        </w:r>
        <w:bookmarkStart w:id="4576" w:name="_Toc40255273"/>
        <w:bookmarkEnd w:id="4576"/>
      </w:del>
    </w:p>
    <w:p w14:paraId="0484CD7C" w14:textId="10954C98" w:rsidR="00FB7917" w:rsidDel="007A5220" w:rsidRDefault="008A4754">
      <w:pPr>
        <w:pStyle w:val="MRAL1Numbered"/>
        <w:numPr>
          <w:ilvl w:val="1"/>
          <w:numId w:val="14"/>
        </w:numPr>
        <w:outlineLvl w:val="0"/>
        <w:rPr>
          <w:del w:id="4577" w:author="Jonathan Hawkins" w:date="2020-05-07T14:13:00Z"/>
        </w:rPr>
        <w:pPrChange w:id="4578" w:author="Debbie Houldsworth" w:date="2020-05-13T08:01:00Z">
          <w:pPr>
            <w:pStyle w:val="MRAL1Numbered"/>
            <w:numPr>
              <w:numId w:val="14"/>
            </w:numPr>
          </w:pPr>
        </w:pPrChange>
      </w:pPr>
      <w:bookmarkStart w:id="4579" w:name="_Ref4488710"/>
      <w:bookmarkStart w:id="4580" w:name="_Toc40256046"/>
      <w:bookmarkStart w:id="4581" w:name="_Toc40256894"/>
      <w:bookmarkStart w:id="4582" w:name="_Toc40257717"/>
      <w:bookmarkStart w:id="4583" w:name="_Toc40258532"/>
      <w:bookmarkStart w:id="4584" w:name="_Toc40259341"/>
      <w:bookmarkStart w:id="4585" w:name="_Toc40260143"/>
      <w:bookmarkStart w:id="4586" w:name="_Toc40260936"/>
      <w:ins w:id="4587" w:author="Debbie Houldsworth" w:date="2020-05-06T20:52:00Z">
        <w:del w:id="4588" w:author="Jonathan Hawkins" w:date="2020-05-07T14:13:00Z">
          <w:r w:rsidDel="007A5220">
            <w:delText>Not Used</w:delText>
          </w:r>
        </w:del>
      </w:ins>
      <w:del w:id="4589" w:author="Jonathan Hawkins" w:date="2020-05-07T14:13:00Z">
        <w:r w:rsidR="00FB7917" w:rsidDel="007A5220">
          <w:delText>Each MEC Member shall be entitled to attend, speak and, where entitled, vote, at every meeting of MEC. The Authority shall be entitled to send a representative to any meeting who shall be entitled to speak but not to vote on any issue.  The Data Transfer Service Controller shall be entitled to send a representative to any meeting that discusses changes to the Data Transfer Catalogue, such representative to be entitled to speak but not vote on any issue.  Any MEC Member may from time to time invite other persons who have relevant technical expertise to any meeting.  Such person shall be entitled to speak but not vote on any issue.</w:delText>
        </w:r>
        <w:bookmarkStart w:id="4590" w:name="_Toc40255274"/>
        <w:bookmarkEnd w:id="4579"/>
        <w:bookmarkEnd w:id="4580"/>
        <w:bookmarkEnd w:id="4581"/>
        <w:bookmarkEnd w:id="4582"/>
        <w:bookmarkEnd w:id="4583"/>
        <w:bookmarkEnd w:id="4584"/>
        <w:bookmarkEnd w:id="4585"/>
        <w:bookmarkEnd w:id="4586"/>
        <w:bookmarkEnd w:id="4590"/>
      </w:del>
    </w:p>
    <w:p w14:paraId="75CBCD22" w14:textId="1576C872" w:rsidR="00FB7917" w:rsidDel="007A5220" w:rsidRDefault="00FB7917">
      <w:pPr>
        <w:pStyle w:val="MRAL1Numbered"/>
        <w:numPr>
          <w:ilvl w:val="0"/>
          <w:numId w:val="0"/>
        </w:numPr>
        <w:tabs>
          <w:tab w:val="clear" w:pos="5040"/>
          <w:tab w:val="left" w:pos="709"/>
        </w:tabs>
        <w:ind w:left="709" w:hanging="709"/>
        <w:outlineLvl w:val="0"/>
        <w:rPr>
          <w:del w:id="4591" w:author="Jonathan Hawkins" w:date="2020-05-07T14:13:00Z"/>
        </w:rPr>
        <w:pPrChange w:id="4592" w:author="Debbie Houldsworth" w:date="2020-05-13T08:01:00Z">
          <w:pPr>
            <w:pStyle w:val="MRAL1Numbered"/>
            <w:numPr>
              <w:ilvl w:val="0"/>
              <w:numId w:val="0"/>
            </w:numPr>
            <w:tabs>
              <w:tab w:val="clear" w:pos="851"/>
              <w:tab w:val="clear" w:pos="5040"/>
              <w:tab w:val="left" w:pos="709"/>
            </w:tabs>
            <w:ind w:left="709" w:firstLine="0"/>
          </w:pPr>
        </w:pPrChange>
      </w:pPr>
      <w:del w:id="4593" w:author="Jonathan Hawkins" w:date="2020-05-07T14:13:00Z">
        <w:r w:rsidDel="007A5220">
          <w:delText>6.37A</w:delText>
        </w:r>
        <w:r w:rsidDel="007A5220">
          <w:tab/>
          <w:delText>Where an agenda item at a meeting relates to a Green Deal Matter, the Secretary shall, by notice to the secretary of the GDAA Panel, invite the chairperson of the GDAA Panel to attend that part of the meeting that relates to that agenda item.  The chairperson may appoint an alternate to attend in his place.  The chairperson (or his alternate) shall be entitled to speak but not vote on any issue.</w:delText>
        </w:r>
        <w:bookmarkStart w:id="4594" w:name="_Toc40255275"/>
        <w:bookmarkEnd w:id="4594"/>
      </w:del>
    </w:p>
    <w:p w14:paraId="26898F4F" w14:textId="6EF8BE93" w:rsidR="004D0869" w:rsidDel="007A5220" w:rsidRDefault="004D0869">
      <w:pPr>
        <w:pStyle w:val="MRAL1Numbered"/>
        <w:numPr>
          <w:ilvl w:val="0"/>
          <w:numId w:val="0"/>
        </w:numPr>
        <w:tabs>
          <w:tab w:val="clear" w:pos="5040"/>
          <w:tab w:val="left" w:pos="709"/>
        </w:tabs>
        <w:ind w:left="709" w:hanging="709"/>
        <w:outlineLvl w:val="0"/>
        <w:rPr>
          <w:del w:id="4595" w:author="Jonathan Hawkins" w:date="2020-05-07T14:13:00Z"/>
        </w:rPr>
        <w:pPrChange w:id="4596" w:author="Debbie Houldsworth" w:date="2020-05-13T08:01:00Z">
          <w:pPr>
            <w:pStyle w:val="MRAL1Numbered"/>
            <w:numPr>
              <w:ilvl w:val="0"/>
              <w:numId w:val="0"/>
            </w:numPr>
            <w:tabs>
              <w:tab w:val="clear" w:pos="851"/>
              <w:tab w:val="clear" w:pos="5040"/>
              <w:tab w:val="left" w:pos="709"/>
            </w:tabs>
            <w:ind w:left="709" w:firstLine="0"/>
          </w:pPr>
        </w:pPrChange>
      </w:pPr>
      <w:del w:id="4597" w:author="Jonathan Hawkins" w:date="2020-05-07T14:13:00Z">
        <w:r w:rsidDel="007A5220">
          <w:delText>6.37B</w:delText>
        </w:r>
        <w:r w:rsidDel="007A5220">
          <w:tab/>
        </w:r>
        <w:r w:rsidRPr="004D0869" w:rsidDel="007A5220">
          <w:delText>Where an agenda item at a meeting relates to an Application for Derogation, the Secretary shall, by notice to the party who made the Application for Derogation (“Requesting Party”), invite the Requesting Party to attend that part of the meeting that relates to that agenda item. The Requesting Party may appoint an alternate to attend in its place. The Requesting Party (or its alternate) shall be entitled to speak but not vote on any issue.</w:delText>
        </w:r>
        <w:bookmarkStart w:id="4598" w:name="_Toc40255276"/>
        <w:bookmarkEnd w:id="4598"/>
      </w:del>
    </w:p>
    <w:p w14:paraId="064B8A37" w14:textId="0E86F39E" w:rsidR="00FB7917" w:rsidDel="007A5220" w:rsidRDefault="008A4754">
      <w:pPr>
        <w:pStyle w:val="MRAL1Numbered"/>
        <w:outlineLvl w:val="0"/>
        <w:rPr>
          <w:del w:id="4599" w:author="Jonathan Hawkins" w:date="2020-05-07T14:13:00Z"/>
        </w:rPr>
        <w:pPrChange w:id="4600" w:author="Debbie Houldsworth" w:date="2020-05-13T08:01:00Z">
          <w:pPr>
            <w:pStyle w:val="MRAL1Numbered"/>
          </w:pPr>
        </w:pPrChange>
      </w:pPr>
      <w:bookmarkStart w:id="4601" w:name="_Toc40256047"/>
      <w:bookmarkStart w:id="4602" w:name="_Toc40256895"/>
      <w:bookmarkStart w:id="4603" w:name="_Toc40257718"/>
      <w:bookmarkStart w:id="4604" w:name="_Toc40258533"/>
      <w:bookmarkStart w:id="4605" w:name="_Toc40259342"/>
      <w:bookmarkStart w:id="4606" w:name="_Toc40260144"/>
      <w:bookmarkStart w:id="4607" w:name="_Toc40260937"/>
      <w:ins w:id="4608" w:author="Debbie Houldsworth" w:date="2020-05-06T20:53:00Z">
        <w:del w:id="4609" w:author="Jonathan Hawkins" w:date="2020-05-07T14:13:00Z">
          <w:r w:rsidDel="007A5220">
            <w:delText>Not Used</w:delText>
          </w:r>
        </w:del>
      </w:ins>
      <w:del w:id="4610" w:author="Jonathan Hawkins" w:date="2020-05-07T14:13:00Z">
        <w:r w:rsidR="00FB7917" w:rsidDel="007A5220">
          <w:delText>Where any MEC Member invites any other person to attend a MEC Meeting pursuant to Clause 6.37, he or she shall, prior to the commencement of the meeting, obtain from that person an appropriate written undertaking to treat the proceedings of that MEC meeting as confidential.</w:delText>
        </w:r>
        <w:bookmarkStart w:id="4611" w:name="_Toc40255277"/>
        <w:bookmarkEnd w:id="4601"/>
        <w:bookmarkEnd w:id="4602"/>
        <w:bookmarkEnd w:id="4603"/>
        <w:bookmarkEnd w:id="4604"/>
        <w:bookmarkEnd w:id="4605"/>
        <w:bookmarkEnd w:id="4606"/>
        <w:bookmarkEnd w:id="4607"/>
        <w:bookmarkEnd w:id="4611"/>
      </w:del>
    </w:p>
    <w:p w14:paraId="1B022285" w14:textId="76579644" w:rsidR="00FB7917" w:rsidDel="007A5220" w:rsidRDefault="008A4754">
      <w:pPr>
        <w:pStyle w:val="MRAL1Numbered"/>
        <w:outlineLvl w:val="0"/>
        <w:rPr>
          <w:del w:id="4612" w:author="Jonathan Hawkins" w:date="2020-05-07T14:13:00Z"/>
        </w:rPr>
        <w:pPrChange w:id="4613" w:author="Debbie Houldsworth" w:date="2020-05-13T08:01:00Z">
          <w:pPr>
            <w:pStyle w:val="MRAL1Numbered"/>
          </w:pPr>
        </w:pPrChange>
      </w:pPr>
      <w:bookmarkStart w:id="4614" w:name="_Ref4554933"/>
      <w:bookmarkStart w:id="4615" w:name="_Toc40256048"/>
      <w:bookmarkStart w:id="4616" w:name="_Toc40256896"/>
      <w:bookmarkStart w:id="4617" w:name="_Toc40257719"/>
      <w:bookmarkStart w:id="4618" w:name="_Toc40258534"/>
      <w:bookmarkStart w:id="4619" w:name="_Toc40259343"/>
      <w:bookmarkStart w:id="4620" w:name="_Toc40260145"/>
      <w:bookmarkStart w:id="4621" w:name="_Toc40260938"/>
      <w:ins w:id="4622" w:author="Debbie Houldsworth" w:date="2020-05-06T20:53:00Z">
        <w:del w:id="4623" w:author="Jonathan Hawkins" w:date="2020-05-07T14:13:00Z">
          <w:r w:rsidDel="007A5220">
            <w:delText>Not Used</w:delText>
          </w:r>
        </w:del>
      </w:ins>
      <w:del w:id="4624" w:author="Jonathan Hawkins" w:date="2020-05-07T14:13:00Z">
        <w:r w:rsidR="00FB7917" w:rsidDel="007A5220">
          <w:delText>All decisions of the MEC shall be by resolution. Subject to Clause 6.41, for a resolution put to the vote of any meeting of MEC to be passed, it shall require the unanimous support of all MEC Members present at the meeting and entitled in accordance with Clause 6.40 to vote in relation to that resolution.</w:delText>
        </w:r>
        <w:bookmarkStart w:id="4625" w:name="_Toc40255278"/>
        <w:bookmarkEnd w:id="4614"/>
        <w:bookmarkEnd w:id="4615"/>
        <w:bookmarkEnd w:id="4616"/>
        <w:bookmarkEnd w:id="4617"/>
        <w:bookmarkEnd w:id="4618"/>
        <w:bookmarkEnd w:id="4619"/>
        <w:bookmarkEnd w:id="4620"/>
        <w:bookmarkEnd w:id="4621"/>
        <w:bookmarkEnd w:id="4625"/>
      </w:del>
    </w:p>
    <w:p w14:paraId="3BF3072F" w14:textId="27A362E6" w:rsidR="00FB7917" w:rsidDel="007A5220" w:rsidRDefault="008A4754">
      <w:pPr>
        <w:pStyle w:val="MRAL1Numbered"/>
        <w:outlineLvl w:val="0"/>
        <w:rPr>
          <w:del w:id="4626" w:author="Jonathan Hawkins" w:date="2020-05-07T14:13:00Z"/>
        </w:rPr>
        <w:pPrChange w:id="4627" w:author="Debbie Houldsworth" w:date="2020-05-13T08:01:00Z">
          <w:pPr>
            <w:pStyle w:val="MRAL1Numbered"/>
          </w:pPr>
        </w:pPrChange>
      </w:pPr>
      <w:bookmarkStart w:id="4628" w:name="_Ref4488746"/>
      <w:bookmarkStart w:id="4629" w:name="_Toc40256049"/>
      <w:bookmarkStart w:id="4630" w:name="_Toc40256897"/>
      <w:bookmarkStart w:id="4631" w:name="_Toc40257720"/>
      <w:bookmarkStart w:id="4632" w:name="_Toc40258535"/>
      <w:bookmarkStart w:id="4633" w:name="_Toc40259344"/>
      <w:bookmarkStart w:id="4634" w:name="_Toc40260146"/>
      <w:bookmarkStart w:id="4635" w:name="_Toc40260939"/>
      <w:ins w:id="4636" w:author="Debbie Houldsworth" w:date="2020-05-06T20:53:00Z">
        <w:del w:id="4637" w:author="Jonathan Hawkins" w:date="2020-05-07T14:13:00Z">
          <w:r w:rsidDel="007A5220">
            <w:delText>Not Used</w:delText>
          </w:r>
        </w:del>
      </w:ins>
      <w:del w:id="4638" w:author="Jonathan Hawkins" w:date="2020-05-07T14:13:00Z">
        <w:r w:rsidR="00FB7917" w:rsidDel="007A5220">
          <w:delText>The BSC Member shall be entitled to vote only in relation to resolutions which the BSC Member reasonably considers relate to or affect the BSC Requirements.  In all cases where the BSC Member votes, he or she shall state the reasons why he or she considers the resolution relates to or affects the BSC Requirements. All other MEC Members shall be entitled to vote in all cases.</w:delText>
        </w:r>
        <w:bookmarkStart w:id="4639" w:name="_Toc40255279"/>
        <w:bookmarkEnd w:id="4628"/>
        <w:bookmarkEnd w:id="4629"/>
        <w:bookmarkEnd w:id="4630"/>
        <w:bookmarkEnd w:id="4631"/>
        <w:bookmarkEnd w:id="4632"/>
        <w:bookmarkEnd w:id="4633"/>
        <w:bookmarkEnd w:id="4634"/>
        <w:bookmarkEnd w:id="4635"/>
        <w:bookmarkEnd w:id="4639"/>
      </w:del>
    </w:p>
    <w:p w14:paraId="756758C2" w14:textId="489CACE6" w:rsidR="00FB7917" w:rsidDel="007A5220" w:rsidRDefault="008A4754">
      <w:pPr>
        <w:pStyle w:val="MRAL1Numbered"/>
        <w:outlineLvl w:val="0"/>
        <w:rPr>
          <w:del w:id="4640" w:author="Jonathan Hawkins" w:date="2020-05-07T14:13:00Z"/>
        </w:rPr>
        <w:pPrChange w:id="4641" w:author="Debbie Houldsworth" w:date="2020-05-13T08:01:00Z">
          <w:pPr>
            <w:pStyle w:val="MRAL1Numbered"/>
          </w:pPr>
        </w:pPrChange>
      </w:pPr>
      <w:bookmarkStart w:id="4642" w:name="_Ref4488731"/>
      <w:bookmarkStart w:id="4643" w:name="_Toc40256050"/>
      <w:bookmarkStart w:id="4644" w:name="_Toc40256898"/>
      <w:bookmarkStart w:id="4645" w:name="_Toc40257721"/>
      <w:bookmarkStart w:id="4646" w:name="_Toc40258536"/>
      <w:bookmarkStart w:id="4647" w:name="_Toc40259345"/>
      <w:bookmarkStart w:id="4648" w:name="_Toc40260147"/>
      <w:bookmarkStart w:id="4649" w:name="_Toc40260940"/>
      <w:ins w:id="4650" w:author="Debbie Houldsworth" w:date="2020-05-06T20:53:00Z">
        <w:del w:id="4651" w:author="Jonathan Hawkins" w:date="2020-05-07T14:13:00Z">
          <w:r w:rsidDel="007A5220">
            <w:delText>Not Used</w:delText>
          </w:r>
        </w:del>
      </w:ins>
      <w:del w:id="4652" w:author="Jonathan Hawkins" w:date="2020-05-07T14:13:00Z">
        <w:r w:rsidR="00FB7917" w:rsidDel="007A5220">
          <w:delText>A resolution in writing signed by or on behalf of all the MEC Members entitled to vote in relation to that resolution shall be as valid and effective as if the same had been passed at a meeting of MEC duly convened and held, and may consist of several instruments in like form executed by or on behalf of one or more MEC Members.</w:delText>
        </w:r>
        <w:bookmarkStart w:id="4653" w:name="_Toc40255280"/>
        <w:bookmarkEnd w:id="4642"/>
        <w:bookmarkEnd w:id="4643"/>
        <w:bookmarkEnd w:id="4644"/>
        <w:bookmarkEnd w:id="4645"/>
        <w:bookmarkEnd w:id="4646"/>
        <w:bookmarkEnd w:id="4647"/>
        <w:bookmarkEnd w:id="4648"/>
        <w:bookmarkEnd w:id="4649"/>
        <w:bookmarkEnd w:id="4653"/>
      </w:del>
    </w:p>
    <w:p w14:paraId="18C4FDA5" w14:textId="3757947D" w:rsidR="00FB7917" w:rsidDel="007A5220" w:rsidRDefault="008A4754">
      <w:pPr>
        <w:pStyle w:val="MRAL1Numbered"/>
        <w:outlineLvl w:val="0"/>
        <w:rPr>
          <w:del w:id="4654" w:author="Jonathan Hawkins" w:date="2020-05-07T14:13:00Z"/>
        </w:rPr>
        <w:pPrChange w:id="4655" w:author="Debbie Houldsworth" w:date="2020-05-13T08:01:00Z">
          <w:pPr>
            <w:pStyle w:val="MRAL1Numbered"/>
          </w:pPr>
        </w:pPrChange>
      </w:pPr>
      <w:bookmarkStart w:id="4656" w:name="_Ref4554944"/>
      <w:bookmarkStart w:id="4657" w:name="_Toc40256051"/>
      <w:bookmarkStart w:id="4658" w:name="_Toc40256899"/>
      <w:bookmarkStart w:id="4659" w:name="_Toc40257722"/>
      <w:bookmarkStart w:id="4660" w:name="_Toc40258537"/>
      <w:bookmarkStart w:id="4661" w:name="_Toc40259346"/>
      <w:bookmarkStart w:id="4662" w:name="_Toc40260148"/>
      <w:bookmarkStart w:id="4663" w:name="_Toc40260941"/>
      <w:ins w:id="4664" w:author="Debbie Houldsworth" w:date="2020-05-06T20:53:00Z">
        <w:del w:id="4665" w:author="Jonathan Hawkins" w:date="2020-05-07T14:13:00Z">
          <w:r w:rsidDel="007A5220">
            <w:delText xml:space="preserve">Not Used </w:delText>
          </w:r>
        </w:del>
      </w:ins>
      <w:del w:id="4666" w:author="Jonathan Hawkins" w:date="2020-05-07T14:13:00Z">
        <w:r w:rsidR="00FB7917" w:rsidDel="007A5220">
          <w:delText>Any resolution passed by MEC shall have no effect until the expiry of any period in which a party is entitled to appeal that decision or until such later date as the terms of such resolution may provide, and, if the decision is appealed, (as provided in Clause 6.45, 6.46 6.47, or 36.26), pending determination of such appeal.</w:delText>
        </w:r>
        <w:bookmarkStart w:id="4667" w:name="_Toc40255281"/>
        <w:bookmarkEnd w:id="4656"/>
        <w:bookmarkEnd w:id="4657"/>
        <w:bookmarkEnd w:id="4658"/>
        <w:bookmarkEnd w:id="4659"/>
        <w:bookmarkEnd w:id="4660"/>
        <w:bookmarkEnd w:id="4661"/>
        <w:bookmarkEnd w:id="4662"/>
        <w:bookmarkEnd w:id="4663"/>
        <w:bookmarkEnd w:id="4667"/>
      </w:del>
    </w:p>
    <w:p w14:paraId="58435D76" w14:textId="2A2586EB" w:rsidR="00FB7917" w:rsidDel="007A5220" w:rsidRDefault="00FB7917" w:rsidP="00CA4155">
      <w:pPr>
        <w:pStyle w:val="MRAHeading3"/>
        <w:outlineLvl w:val="0"/>
        <w:rPr>
          <w:del w:id="4668" w:author="Jonathan Hawkins" w:date="2020-05-07T14:13:00Z"/>
        </w:rPr>
      </w:pPr>
      <w:del w:id="4669" w:author="Jonathan Hawkins" w:date="2020-05-07T14:13:00Z">
        <w:r w:rsidDel="007A5220">
          <w:delText>Minutes</w:delText>
        </w:r>
        <w:bookmarkStart w:id="4670" w:name="_Toc40255282"/>
        <w:bookmarkEnd w:id="4670"/>
      </w:del>
    </w:p>
    <w:p w14:paraId="2B654C63" w14:textId="22D2A751" w:rsidR="00FB7917" w:rsidDel="007A5220" w:rsidRDefault="008A4754">
      <w:pPr>
        <w:pStyle w:val="MRAL1Numbered"/>
        <w:outlineLvl w:val="0"/>
        <w:rPr>
          <w:del w:id="4671" w:author="Jonathan Hawkins" w:date="2020-05-07T14:13:00Z"/>
        </w:rPr>
        <w:pPrChange w:id="4672" w:author="Debbie Houldsworth" w:date="2020-05-13T08:01:00Z">
          <w:pPr>
            <w:pStyle w:val="MRAL1Numbered"/>
          </w:pPr>
        </w:pPrChange>
      </w:pPr>
      <w:bookmarkStart w:id="4673" w:name="_Ref4488899"/>
      <w:bookmarkStart w:id="4674" w:name="_Toc40256052"/>
      <w:bookmarkStart w:id="4675" w:name="_Toc40256900"/>
      <w:bookmarkStart w:id="4676" w:name="_Toc40257723"/>
      <w:bookmarkStart w:id="4677" w:name="_Toc40258538"/>
      <w:bookmarkStart w:id="4678" w:name="_Toc40259347"/>
      <w:bookmarkStart w:id="4679" w:name="_Toc40260149"/>
      <w:bookmarkStart w:id="4680" w:name="_Toc40260942"/>
      <w:ins w:id="4681" w:author="Debbie Houldsworth" w:date="2020-05-06T20:53:00Z">
        <w:del w:id="4682" w:author="Jonathan Hawkins" w:date="2020-05-07T14:13:00Z">
          <w:r w:rsidDel="007A5220">
            <w:delText>Not Used</w:delText>
          </w:r>
        </w:del>
      </w:ins>
      <w:del w:id="4683" w:author="Jonathan Hawkins" w:date="2020-05-07T14:13:00Z">
        <w:r w:rsidR="00FB7917" w:rsidDel="007A5220">
          <w:delText>Save in respect of Event of Default Meetings (which are subject to Clauses 36.19 and 36.20), the Secretary shall circulate copies of the minutes of each meeting of MEC or any sub-committees of MEC to each MEC Member, all parties and the Authority as soon as practicable (and in any event within 5 Working Days) after the relevant meeting has been held.  If any MEC Member disagrees with any item of the minutes, he shall, within 5 Working Days of receipt of the minutes, notify the Secretary of those items with which he disagrees, and the Secretary shall incorporate those items upon which there is disagreement into the agenda for the next following meeting of MEC, as the first item for resolution.</w:delText>
        </w:r>
        <w:bookmarkStart w:id="4684" w:name="_Toc40255283"/>
        <w:bookmarkEnd w:id="4673"/>
        <w:bookmarkEnd w:id="4674"/>
        <w:bookmarkEnd w:id="4675"/>
        <w:bookmarkEnd w:id="4676"/>
        <w:bookmarkEnd w:id="4677"/>
        <w:bookmarkEnd w:id="4678"/>
        <w:bookmarkEnd w:id="4679"/>
        <w:bookmarkEnd w:id="4680"/>
        <w:bookmarkEnd w:id="4684"/>
      </w:del>
    </w:p>
    <w:p w14:paraId="6830479B" w14:textId="756E438E" w:rsidR="00FB7917" w:rsidDel="007A5220" w:rsidRDefault="00FB7917">
      <w:pPr>
        <w:pStyle w:val="MRAL1Numbered"/>
        <w:numPr>
          <w:ilvl w:val="0"/>
          <w:numId w:val="0"/>
        </w:numPr>
        <w:tabs>
          <w:tab w:val="clear" w:pos="5040"/>
          <w:tab w:val="left" w:pos="709"/>
        </w:tabs>
        <w:ind w:left="709" w:hanging="709"/>
        <w:outlineLvl w:val="0"/>
        <w:rPr>
          <w:del w:id="4685" w:author="Jonathan Hawkins" w:date="2020-05-07T14:13:00Z"/>
        </w:rPr>
        <w:pPrChange w:id="4686" w:author="Debbie Houldsworth" w:date="2020-05-13T08:01:00Z">
          <w:pPr>
            <w:pStyle w:val="MRAL1Numbered"/>
            <w:numPr>
              <w:ilvl w:val="0"/>
              <w:numId w:val="0"/>
            </w:numPr>
            <w:tabs>
              <w:tab w:val="clear" w:pos="851"/>
              <w:tab w:val="clear" w:pos="5040"/>
              <w:tab w:val="left" w:pos="709"/>
            </w:tabs>
            <w:ind w:left="709" w:firstLine="0"/>
          </w:pPr>
        </w:pPrChange>
      </w:pPr>
      <w:del w:id="4687" w:author="Jonathan Hawkins" w:date="2020-05-07T14:13:00Z">
        <w:r w:rsidDel="007A5220">
          <w:delText>6.43A</w:delText>
        </w:r>
        <w:r w:rsidDel="007A5220">
          <w:tab/>
          <w:delText>The Secretary shall, for each meeting of MEC and any sub-committee of MEC, and to the extent the meeting concerns (in whole or in part) a Green Deal Matter, circulate copies of the relevant part of the minutes to the secretary to the GDAA Panel (and the parties acknowledge that such copies may be disclosed to the parties to the Green Deal Arrangements Agreement).</w:delText>
        </w:r>
        <w:bookmarkStart w:id="4688" w:name="_Toc40255284"/>
        <w:bookmarkEnd w:id="4688"/>
      </w:del>
    </w:p>
    <w:p w14:paraId="1F37F6C1" w14:textId="537F0E2B" w:rsidR="00FB7917" w:rsidDel="007A5220" w:rsidRDefault="008A4754">
      <w:pPr>
        <w:pStyle w:val="MRAL1Numbered"/>
        <w:outlineLvl w:val="0"/>
        <w:rPr>
          <w:del w:id="4689" w:author="Jonathan Hawkins" w:date="2020-05-07T14:13:00Z"/>
        </w:rPr>
        <w:pPrChange w:id="4690" w:author="Debbie Houldsworth" w:date="2020-05-13T08:01:00Z">
          <w:pPr>
            <w:pStyle w:val="MRAL1Numbered"/>
          </w:pPr>
        </w:pPrChange>
      </w:pPr>
      <w:bookmarkStart w:id="4691" w:name="_Toc40256053"/>
      <w:bookmarkStart w:id="4692" w:name="_Toc40256901"/>
      <w:bookmarkStart w:id="4693" w:name="_Toc40257724"/>
      <w:bookmarkStart w:id="4694" w:name="_Toc40258539"/>
      <w:bookmarkStart w:id="4695" w:name="_Toc40259348"/>
      <w:bookmarkStart w:id="4696" w:name="_Toc40260150"/>
      <w:bookmarkStart w:id="4697" w:name="_Toc40260943"/>
      <w:ins w:id="4698" w:author="Debbie Houldsworth" w:date="2020-05-06T20:54:00Z">
        <w:del w:id="4699" w:author="Jonathan Hawkins" w:date="2020-05-07T14:13:00Z">
          <w:r w:rsidDel="007A5220">
            <w:delText>Not Used</w:delText>
          </w:r>
        </w:del>
      </w:ins>
      <w:del w:id="4700" w:author="Jonathan Hawkins" w:date="2020-05-07T14:13:00Z">
        <w:r w:rsidR="00FB7917" w:rsidDel="007A5220">
          <w:delText>Save in respect of Event of Default Meetings (which are subject to Clause 36.21), the Secretary shall maintain a record of all resolutions voted on by MEC, indicating how each MEC Member voted on each resolution and shall make such record available on request to any party.</w:delText>
        </w:r>
        <w:bookmarkStart w:id="4701" w:name="_Toc40255285"/>
        <w:bookmarkEnd w:id="4691"/>
        <w:bookmarkEnd w:id="4692"/>
        <w:bookmarkEnd w:id="4693"/>
        <w:bookmarkEnd w:id="4694"/>
        <w:bookmarkEnd w:id="4695"/>
        <w:bookmarkEnd w:id="4696"/>
        <w:bookmarkEnd w:id="4697"/>
        <w:bookmarkEnd w:id="4701"/>
      </w:del>
    </w:p>
    <w:p w14:paraId="4101FDBD" w14:textId="1CEA7713" w:rsidR="00FB7917" w:rsidDel="007A5220" w:rsidRDefault="00FB7917" w:rsidP="00CA4155">
      <w:pPr>
        <w:pStyle w:val="MRAHeading3"/>
        <w:outlineLvl w:val="0"/>
        <w:rPr>
          <w:del w:id="4702" w:author="Jonathan Hawkins" w:date="2020-05-07T14:13:00Z"/>
        </w:rPr>
      </w:pPr>
      <w:del w:id="4703" w:author="Jonathan Hawkins" w:date="2020-05-07T14:13:00Z">
        <w:r w:rsidDel="007A5220">
          <w:delText>Appeals</w:delText>
        </w:r>
        <w:bookmarkStart w:id="4704" w:name="_Toc40255286"/>
        <w:bookmarkEnd w:id="4704"/>
      </w:del>
    </w:p>
    <w:p w14:paraId="04701B46" w14:textId="62CCA88A" w:rsidR="00FB7917" w:rsidDel="007A5220" w:rsidRDefault="008A4754">
      <w:pPr>
        <w:pStyle w:val="MRAL1Numbered"/>
        <w:outlineLvl w:val="0"/>
        <w:rPr>
          <w:del w:id="4705" w:author="Jonathan Hawkins" w:date="2020-05-07T14:13:00Z"/>
        </w:rPr>
        <w:pPrChange w:id="4706" w:author="Debbie Houldsworth" w:date="2020-05-13T08:01:00Z">
          <w:pPr>
            <w:pStyle w:val="MRAL1Numbered"/>
          </w:pPr>
        </w:pPrChange>
      </w:pPr>
      <w:bookmarkStart w:id="4707" w:name="_Ref4488773"/>
      <w:bookmarkStart w:id="4708" w:name="_Toc40256054"/>
      <w:bookmarkStart w:id="4709" w:name="_Toc40256902"/>
      <w:bookmarkStart w:id="4710" w:name="_Toc40257725"/>
      <w:bookmarkStart w:id="4711" w:name="_Toc40258540"/>
      <w:bookmarkStart w:id="4712" w:name="_Toc40259349"/>
      <w:bookmarkStart w:id="4713" w:name="_Toc40260151"/>
      <w:bookmarkStart w:id="4714" w:name="_Toc40260944"/>
      <w:ins w:id="4715" w:author="Debbie Houldsworth" w:date="2020-05-06T20:54:00Z">
        <w:del w:id="4716" w:author="Jonathan Hawkins" w:date="2020-05-07T14:13:00Z">
          <w:r w:rsidDel="007A5220">
            <w:delText xml:space="preserve">Not Used </w:delText>
          </w:r>
        </w:del>
      </w:ins>
      <w:del w:id="4717" w:author="Jonathan Hawkins" w:date="2020-05-07T14:13:00Z">
        <w:r w:rsidR="00FB7917" w:rsidDel="007A5220">
          <w:delText>Without prejudice to Clause 6.31, where any resolution is passed by any meeting of MEC at which:</w:delText>
        </w:r>
        <w:bookmarkStart w:id="4718" w:name="_Toc40255287"/>
        <w:bookmarkEnd w:id="4707"/>
        <w:bookmarkEnd w:id="4708"/>
        <w:bookmarkEnd w:id="4709"/>
        <w:bookmarkEnd w:id="4710"/>
        <w:bookmarkEnd w:id="4711"/>
        <w:bookmarkEnd w:id="4712"/>
        <w:bookmarkEnd w:id="4713"/>
        <w:bookmarkEnd w:id="4714"/>
        <w:bookmarkEnd w:id="4718"/>
      </w:del>
    </w:p>
    <w:p w14:paraId="5BD2F736" w14:textId="6B1D27A0" w:rsidR="00FB7917" w:rsidDel="007A5220" w:rsidRDefault="00FB7917">
      <w:pPr>
        <w:pStyle w:val="MRAL2Numbered"/>
        <w:outlineLvl w:val="0"/>
        <w:rPr>
          <w:del w:id="4719" w:author="Jonathan Hawkins" w:date="2020-05-07T14:13:00Z"/>
        </w:rPr>
        <w:pPrChange w:id="4720" w:author="Debbie Houldsworth" w:date="2020-05-13T08:01:00Z">
          <w:pPr>
            <w:pStyle w:val="MRAL2Numbered"/>
          </w:pPr>
        </w:pPrChange>
      </w:pPr>
      <w:bookmarkStart w:id="4721" w:name="_Toc40256055"/>
      <w:bookmarkStart w:id="4722" w:name="_Toc40256903"/>
      <w:bookmarkStart w:id="4723" w:name="_Toc40257726"/>
      <w:bookmarkStart w:id="4724" w:name="_Toc40258541"/>
      <w:bookmarkStart w:id="4725" w:name="_Toc40259350"/>
      <w:bookmarkStart w:id="4726" w:name="_Toc40260152"/>
      <w:bookmarkStart w:id="4727" w:name="_Toc40260945"/>
      <w:del w:id="4728" w:author="Jonathan Hawkins" w:date="2020-05-07T14:13:00Z">
        <w:r w:rsidDel="007A5220">
          <w:delText>the BSC Member is not present and is a resolution which, in the reasonable opinion of the BSC Member, affects or relates to the BSC Requirements, and is not a resolution in favour of which the BSC Member would have voted</w:delText>
        </w:r>
        <w:bookmarkStart w:id="4729" w:name="_Toc40255288"/>
        <w:bookmarkEnd w:id="4721"/>
        <w:bookmarkEnd w:id="4722"/>
        <w:bookmarkEnd w:id="4723"/>
        <w:bookmarkEnd w:id="4724"/>
        <w:bookmarkEnd w:id="4725"/>
        <w:bookmarkEnd w:id="4726"/>
        <w:bookmarkEnd w:id="4727"/>
        <w:bookmarkEnd w:id="4729"/>
      </w:del>
    </w:p>
    <w:p w14:paraId="4762C7F4" w14:textId="2AD940F8" w:rsidR="00FB7917" w:rsidDel="007A5220" w:rsidRDefault="00FB7917">
      <w:pPr>
        <w:pStyle w:val="MRAL1NoHangingIndent"/>
        <w:outlineLvl w:val="0"/>
        <w:rPr>
          <w:del w:id="4730" w:author="Jonathan Hawkins" w:date="2020-05-07T14:13:00Z"/>
        </w:rPr>
        <w:pPrChange w:id="4731" w:author="Debbie Houldsworth" w:date="2020-05-13T08:01:00Z">
          <w:pPr>
            <w:pStyle w:val="MRAL1NoHangingIndent"/>
          </w:pPr>
        </w:pPrChange>
      </w:pPr>
      <w:del w:id="4732" w:author="Jonathan Hawkins" w:date="2020-05-07T14:13:00Z">
        <w:r w:rsidDel="007A5220">
          <w:delText>the BSC Member may, within 10 Working Days after receipt of minutes of the MEC meeting setting out such resolution pursuant to Clause 6.43, appeal the MEC decision to the MRA Forum for its determination by giving notice in writing to the Secretary of such appeal.</w:delText>
        </w:r>
        <w:bookmarkStart w:id="4733" w:name="_Toc40255289"/>
        <w:bookmarkEnd w:id="4733"/>
      </w:del>
    </w:p>
    <w:p w14:paraId="339DC6B7" w14:textId="2131ED0F" w:rsidR="00FB7917" w:rsidDel="007A5220" w:rsidRDefault="00FB7917">
      <w:pPr>
        <w:pStyle w:val="MRAL1NoHangingIndent"/>
        <w:outlineLvl w:val="0"/>
        <w:rPr>
          <w:del w:id="4734" w:author="Jonathan Hawkins" w:date="2020-05-07T14:13:00Z"/>
        </w:rPr>
        <w:pPrChange w:id="4735" w:author="Debbie Houldsworth" w:date="2020-05-13T08:01:00Z">
          <w:pPr>
            <w:pStyle w:val="MRAL1NoHangingIndent"/>
          </w:pPr>
        </w:pPrChange>
      </w:pPr>
      <w:del w:id="4736" w:author="Jonathan Hawkins" w:date="2020-05-07T14:13:00Z">
        <w:r w:rsidDel="007A5220">
          <w:delText>Pending the outcome of any such appeal, the relevant decision shall have no effect.</w:delText>
        </w:r>
        <w:bookmarkStart w:id="4737" w:name="_Toc40255290"/>
        <w:bookmarkEnd w:id="4737"/>
      </w:del>
    </w:p>
    <w:p w14:paraId="46DD239C" w14:textId="5F2505A3" w:rsidR="00FB7917" w:rsidDel="007A5220" w:rsidRDefault="008A4754">
      <w:pPr>
        <w:pStyle w:val="MRAL1Numbered"/>
        <w:outlineLvl w:val="0"/>
        <w:rPr>
          <w:del w:id="4738" w:author="Jonathan Hawkins" w:date="2020-05-07T14:13:00Z"/>
        </w:rPr>
        <w:pPrChange w:id="4739" w:author="Debbie Houldsworth" w:date="2020-05-13T08:01:00Z">
          <w:pPr>
            <w:pStyle w:val="MRAL1Numbered"/>
          </w:pPr>
        </w:pPrChange>
      </w:pPr>
      <w:bookmarkStart w:id="4740" w:name="_Ref4488832"/>
      <w:bookmarkStart w:id="4741" w:name="_Toc40256056"/>
      <w:bookmarkStart w:id="4742" w:name="_Toc40256904"/>
      <w:bookmarkStart w:id="4743" w:name="_Toc40257727"/>
      <w:bookmarkStart w:id="4744" w:name="_Toc40258542"/>
      <w:bookmarkStart w:id="4745" w:name="_Toc40259351"/>
      <w:bookmarkStart w:id="4746" w:name="_Toc40260153"/>
      <w:bookmarkStart w:id="4747" w:name="_Toc40260946"/>
      <w:ins w:id="4748" w:author="Debbie Houldsworth" w:date="2020-05-06T20:54:00Z">
        <w:del w:id="4749" w:author="Jonathan Hawkins" w:date="2020-05-07T14:13:00Z">
          <w:r w:rsidDel="007A5220">
            <w:delText>Not Used</w:delText>
          </w:r>
        </w:del>
      </w:ins>
      <w:del w:id="4750" w:author="Jonathan Hawkins" w:date="2020-05-07T14:13:00Z">
        <w:r w:rsidR="00FB7917" w:rsidDel="007A5220">
          <w:delText>Where any resolution put to the vote at any meeting of MEC is not passed, MEC shall, if requested by any MEC Member who voted in favour of such resolution within 10 Working Days after receipt of the minutes of the MEC meeting setting out such resolution pursuant to Clause 6.3 appeal the MEC decision to the MRA Forum for its determination.</w:delText>
        </w:r>
        <w:bookmarkStart w:id="4751" w:name="_Toc40255291"/>
        <w:bookmarkEnd w:id="4740"/>
        <w:bookmarkEnd w:id="4741"/>
        <w:bookmarkEnd w:id="4742"/>
        <w:bookmarkEnd w:id="4743"/>
        <w:bookmarkEnd w:id="4744"/>
        <w:bookmarkEnd w:id="4745"/>
        <w:bookmarkEnd w:id="4746"/>
        <w:bookmarkEnd w:id="4747"/>
        <w:bookmarkEnd w:id="4751"/>
      </w:del>
    </w:p>
    <w:p w14:paraId="2CABFC4D" w14:textId="0709B586" w:rsidR="00132014" w:rsidDel="007A5220" w:rsidRDefault="008A4754">
      <w:pPr>
        <w:pStyle w:val="MRAL1Numbered"/>
        <w:outlineLvl w:val="0"/>
        <w:rPr>
          <w:del w:id="4752" w:author="Jonathan Hawkins" w:date="2020-05-07T14:13:00Z"/>
        </w:rPr>
        <w:pPrChange w:id="4753" w:author="Debbie Houldsworth" w:date="2020-05-13T08:01:00Z">
          <w:pPr>
            <w:pStyle w:val="MRAL1Numbered"/>
          </w:pPr>
        </w:pPrChange>
      </w:pPr>
      <w:bookmarkStart w:id="4754" w:name="_Toc40256057"/>
      <w:bookmarkStart w:id="4755" w:name="_Toc40256905"/>
      <w:bookmarkStart w:id="4756" w:name="_Toc40257728"/>
      <w:bookmarkStart w:id="4757" w:name="_Toc40258543"/>
      <w:bookmarkStart w:id="4758" w:name="_Toc40259352"/>
      <w:bookmarkStart w:id="4759" w:name="_Toc40260154"/>
      <w:bookmarkStart w:id="4760" w:name="_Toc40260947"/>
      <w:bookmarkStart w:id="4761" w:name="_Ref4488837"/>
      <w:ins w:id="4762" w:author="Debbie Houldsworth" w:date="2020-05-06T20:54:00Z">
        <w:del w:id="4763" w:author="Jonathan Hawkins" w:date="2020-05-07T14:13:00Z">
          <w:r w:rsidDel="007A5220">
            <w:delText xml:space="preserve">Not Used </w:delText>
          </w:r>
        </w:del>
      </w:ins>
      <w:del w:id="4764" w:author="Jonathan Hawkins" w:date="2020-05-07T14:13:00Z">
        <w:r w:rsidR="00FB7917" w:rsidDel="007A5220">
          <w:delText>Where</w:delText>
        </w:r>
        <w:r w:rsidR="00132014" w:rsidDel="007A5220">
          <w:delText>:</w:delText>
        </w:r>
        <w:bookmarkEnd w:id="4754"/>
        <w:bookmarkEnd w:id="4755"/>
        <w:bookmarkEnd w:id="4756"/>
        <w:bookmarkEnd w:id="4757"/>
        <w:bookmarkEnd w:id="4758"/>
        <w:bookmarkEnd w:id="4759"/>
        <w:bookmarkEnd w:id="4760"/>
        <w:r w:rsidR="00FB7917" w:rsidDel="007A5220">
          <w:delText xml:space="preserve"> </w:delText>
        </w:r>
        <w:bookmarkStart w:id="4765" w:name="_Toc40255292"/>
        <w:bookmarkEnd w:id="4765"/>
      </w:del>
    </w:p>
    <w:p w14:paraId="5CFAEDA3" w14:textId="57D12AF7" w:rsidR="00132014" w:rsidDel="007A5220" w:rsidRDefault="00132014">
      <w:pPr>
        <w:pStyle w:val="MRAL1Numbered"/>
        <w:numPr>
          <w:ilvl w:val="0"/>
          <w:numId w:val="0"/>
        </w:numPr>
        <w:ind w:left="993"/>
        <w:outlineLvl w:val="0"/>
        <w:rPr>
          <w:del w:id="4766" w:author="Jonathan Hawkins" w:date="2020-05-07T14:13:00Z"/>
        </w:rPr>
        <w:pPrChange w:id="4767" w:author="Debbie Houldsworth" w:date="2020-05-13T08:01:00Z">
          <w:pPr>
            <w:pStyle w:val="MRAL1Numbered"/>
            <w:numPr>
              <w:ilvl w:val="0"/>
              <w:numId w:val="0"/>
            </w:numPr>
            <w:tabs>
              <w:tab w:val="clear" w:pos="851"/>
            </w:tabs>
            <w:ind w:left="1843" w:hanging="850"/>
          </w:pPr>
        </w:pPrChange>
      </w:pPr>
      <w:del w:id="4768" w:author="Jonathan Hawkins" w:date="2020-05-07T14:13:00Z">
        <w:r w:rsidDel="007A5220">
          <w:delText xml:space="preserve">6.47.1 </w:delText>
        </w:r>
        <w:r w:rsidR="00825564" w:rsidDel="007A5220">
          <w:delText xml:space="preserve"> </w:delText>
        </w:r>
        <w:r w:rsidR="00FB7917" w:rsidDel="007A5220">
          <w:delText>a party reasonably believes that a resolution passed by MEC, or MEC’s failure to pass any resolution put to</w:delText>
        </w:r>
        <w:r w:rsidDel="007A5220">
          <w:delText xml:space="preserve"> the vote at any meeting of MEC:</w:delText>
        </w:r>
        <w:bookmarkStart w:id="4769" w:name="_Toc40255293"/>
        <w:bookmarkEnd w:id="4769"/>
      </w:del>
    </w:p>
    <w:p w14:paraId="217B73FD" w14:textId="424E1E31" w:rsidR="00132014" w:rsidDel="007A5220" w:rsidRDefault="00132014">
      <w:pPr>
        <w:pStyle w:val="MRAL1Numbered"/>
        <w:numPr>
          <w:ilvl w:val="0"/>
          <w:numId w:val="0"/>
        </w:numPr>
        <w:ind w:left="993"/>
        <w:outlineLvl w:val="0"/>
        <w:rPr>
          <w:del w:id="4770" w:author="Jonathan Hawkins" w:date="2020-05-07T14:13:00Z"/>
        </w:rPr>
        <w:pPrChange w:id="4771" w:author="Debbie Houldsworth" w:date="2020-05-13T08:01:00Z">
          <w:pPr>
            <w:pStyle w:val="MRAL1Numbered"/>
            <w:numPr>
              <w:ilvl w:val="0"/>
              <w:numId w:val="0"/>
            </w:numPr>
            <w:tabs>
              <w:tab w:val="clear" w:pos="851"/>
            </w:tabs>
            <w:ind w:left="1843" w:firstLine="0"/>
          </w:pPr>
        </w:pPrChange>
      </w:pPr>
      <w:del w:id="4772" w:author="Jonathan Hawkins" w:date="2020-05-07T14:13:00Z">
        <w:r w:rsidDel="007A5220">
          <w:delText xml:space="preserve">(A) </w:delText>
        </w:r>
        <w:r w:rsidR="00FB7917" w:rsidDel="007A5220">
          <w:delText xml:space="preserve"> will or is likely to unfairly prejudice the interests of that party</w:delText>
        </w:r>
        <w:r w:rsidDel="007A5220">
          <w:delText>;</w:delText>
        </w:r>
        <w:bookmarkStart w:id="4773" w:name="_Toc40255294"/>
        <w:bookmarkEnd w:id="4773"/>
      </w:del>
    </w:p>
    <w:p w14:paraId="181D685C" w14:textId="7AD2F413" w:rsidR="00132014" w:rsidDel="007A5220" w:rsidRDefault="00132014">
      <w:pPr>
        <w:pStyle w:val="MRAL1Numbered"/>
        <w:numPr>
          <w:ilvl w:val="0"/>
          <w:numId w:val="0"/>
        </w:numPr>
        <w:ind w:left="993"/>
        <w:outlineLvl w:val="0"/>
        <w:rPr>
          <w:del w:id="4774" w:author="Jonathan Hawkins" w:date="2020-05-07T14:13:00Z"/>
        </w:rPr>
        <w:pPrChange w:id="4775" w:author="Debbie Houldsworth" w:date="2020-05-13T08:01:00Z">
          <w:pPr>
            <w:pStyle w:val="MRAL1Numbered"/>
            <w:numPr>
              <w:ilvl w:val="0"/>
              <w:numId w:val="0"/>
            </w:numPr>
            <w:tabs>
              <w:tab w:val="clear" w:pos="851"/>
            </w:tabs>
            <w:ind w:left="1843" w:firstLine="0"/>
          </w:pPr>
        </w:pPrChange>
      </w:pPr>
      <w:del w:id="4776" w:author="Jonathan Hawkins" w:date="2020-05-07T14:13:00Z">
        <w:r w:rsidDel="007A5220">
          <w:delText xml:space="preserve">(B)  </w:delText>
        </w:r>
        <w:r w:rsidR="00FB7917" w:rsidDel="007A5220">
          <w:delText>will cause that party to be in breach of this Agreement or of its licence or the Act</w:delText>
        </w:r>
        <w:r w:rsidDel="007A5220">
          <w:delText>;</w:delText>
        </w:r>
        <w:bookmarkStart w:id="4777" w:name="_Toc40255295"/>
        <w:bookmarkEnd w:id="4777"/>
      </w:del>
    </w:p>
    <w:p w14:paraId="3B3954C8" w14:textId="37AEE143" w:rsidR="00132014" w:rsidDel="007A5220" w:rsidRDefault="00406C34">
      <w:pPr>
        <w:pStyle w:val="MRAL1Numbered"/>
        <w:numPr>
          <w:ilvl w:val="0"/>
          <w:numId w:val="0"/>
        </w:numPr>
        <w:ind w:left="993"/>
        <w:outlineLvl w:val="0"/>
        <w:rPr>
          <w:del w:id="4778" w:author="Jonathan Hawkins" w:date="2020-05-07T14:13:00Z"/>
        </w:rPr>
        <w:pPrChange w:id="4779" w:author="Debbie Houldsworth" w:date="2020-05-13T08:01:00Z">
          <w:pPr>
            <w:pStyle w:val="MRAL1Numbered"/>
            <w:numPr>
              <w:ilvl w:val="0"/>
              <w:numId w:val="0"/>
            </w:numPr>
            <w:tabs>
              <w:tab w:val="clear" w:pos="851"/>
            </w:tabs>
            <w:ind w:left="1843" w:firstLine="0"/>
          </w:pPr>
        </w:pPrChange>
      </w:pPr>
      <w:del w:id="4780" w:author="Jonathan Hawkins" w:date="2020-05-07T14:13:00Z">
        <w:r w:rsidDel="007A5220">
          <w:delText xml:space="preserve">(C) </w:delText>
        </w:r>
        <w:r w:rsidRPr="00406C34" w:rsidDel="007A5220">
          <w:delText xml:space="preserve">(where the resolution was to accept a Non-Authority Approved Change Proposal) that implementation of such Non-Authority Approved Change Proposal may not better facilitate the achievement of at least one of the MRA Objectives; or </w:delText>
        </w:r>
        <w:bookmarkStart w:id="4781" w:name="_Toc40255296"/>
        <w:bookmarkEnd w:id="4781"/>
      </w:del>
    </w:p>
    <w:p w14:paraId="217661D0" w14:textId="0C4B71F5" w:rsidR="00132014" w:rsidDel="007A5220" w:rsidRDefault="00132014">
      <w:pPr>
        <w:pStyle w:val="MRAL1Numbered"/>
        <w:numPr>
          <w:ilvl w:val="0"/>
          <w:numId w:val="0"/>
        </w:numPr>
        <w:ind w:left="993"/>
        <w:outlineLvl w:val="0"/>
        <w:rPr>
          <w:del w:id="4782" w:author="Jonathan Hawkins" w:date="2020-05-07T14:13:00Z"/>
        </w:rPr>
        <w:pPrChange w:id="4783" w:author="Debbie Houldsworth" w:date="2020-05-13T08:01:00Z">
          <w:pPr>
            <w:pStyle w:val="MRAL1Numbered"/>
            <w:numPr>
              <w:ilvl w:val="0"/>
              <w:numId w:val="0"/>
            </w:numPr>
            <w:tabs>
              <w:tab w:val="clear" w:pos="851"/>
            </w:tabs>
            <w:ind w:left="1843" w:firstLine="0"/>
          </w:pPr>
        </w:pPrChange>
      </w:pPr>
      <w:del w:id="4784" w:author="Jonathan Hawkins" w:date="2020-05-07T14:13:00Z">
        <w:r w:rsidDel="007A5220">
          <w:delText>(D)  (</w:delText>
        </w:r>
        <w:r w:rsidR="00406C34" w:rsidDel="007A5220">
          <w:delText xml:space="preserve">in the case of </w:delText>
        </w:r>
        <w:r w:rsidDel="007A5220">
          <w:delText xml:space="preserve">MEC's failure to pass a resolution to accept a Non-Authority Approved Change Proposal) that implementation of such Non-Authority Approved Change Proposal may better </w:delText>
        </w:r>
        <w:r w:rsidR="00406C34" w:rsidDel="007A5220">
          <w:delText>f</w:delText>
        </w:r>
        <w:r w:rsidR="00406C34" w:rsidRPr="00406C34" w:rsidDel="007A5220">
          <w:delText>acilitate the achievement of at least one of the MRA Objectives; or</w:delText>
        </w:r>
        <w:bookmarkStart w:id="4785" w:name="_Toc40255297"/>
        <w:bookmarkEnd w:id="4785"/>
      </w:del>
    </w:p>
    <w:p w14:paraId="55932448" w14:textId="764B2A5A" w:rsidR="006A39AD" w:rsidDel="007A5220" w:rsidRDefault="00132014">
      <w:pPr>
        <w:pStyle w:val="MRAL1Numbered"/>
        <w:numPr>
          <w:ilvl w:val="0"/>
          <w:numId w:val="0"/>
        </w:numPr>
        <w:ind w:left="993"/>
        <w:outlineLvl w:val="0"/>
        <w:rPr>
          <w:del w:id="4786" w:author="Jonathan Hawkins" w:date="2020-05-07T14:13:00Z"/>
        </w:rPr>
        <w:pPrChange w:id="4787" w:author="Debbie Houldsworth" w:date="2020-05-13T08:01:00Z">
          <w:pPr>
            <w:pStyle w:val="MRAL1Numbered"/>
            <w:numPr>
              <w:ilvl w:val="0"/>
              <w:numId w:val="0"/>
            </w:numPr>
            <w:tabs>
              <w:tab w:val="clear" w:pos="851"/>
            </w:tabs>
            <w:ind w:left="1843" w:hanging="850"/>
          </w:pPr>
        </w:pPrChange>
      </w:pPr>
      <w:del w:id="4788" w:author="Jonathan Hawkins" w:date="2020-05-07T14:13:00Z">
        <w:r w:rsidDel="007A5220">
          <w:delText>6.47.2  a Relevant Person reasonably believes that a resolution passed by MEC to accept a Non</w:delText>
        </w:r>
        <w:r w:rsidR="006A39AD" w:rsidDel="007A5220">
          <w:delText>-Authority Approved Change Proposal, or MEC's failure to pass any resolution to accept a Non-Authority Approved Change Proposal put to the vote at any meeting of MEC:</w:delText>
        </w:r>
        <w:bookmarkStart w:id="4789" w:name="_Toc40255298"/>
        <w:bookmarkEnd w:id="4789"/>
      </w:del>
    </w:p>
    <w:p w14:paraId="08E3AF15" w14:textId="150048F7" w:rsidR="006A39AD" w:rsidDel="007A5220" w:rsidRDefault="006A39AD">
      <w:pPr>
        <w:pStyle w:val="MRAL1Numbered"/>
        <w:numPr>
          <w:ilvl w:val="0"/>
          <w:numId w:val="0"/>
        </w:numPr>
        <w:ind w:left="993"/>
        <w:outlineLvl w:val="0"/>
        <w:rPr>
          <w:del w:id="4790" w:author="Jonathan Hawkins" w:date="2020-05-07T14:13:00Z"/>
        </w:rPr>
        <w:pPrChange w:id="4791" w:author="Debbie Houldsworth" w:date="2020-05-13T08:01:00Z">
          <w:pPr>
            <w:pStyle w:val="MRAL1Numbered"/>
            <w:numPr>
              <w:ilvl w:val="0"/>
              <w:numId w:val="0"/>
            </w:numPr>
            <w:tabs>
              <w:tab w:val="clear" w:pos="851"/>
            </w:tabs>
            <w:ind w:left="1843" w:firstLine="0"/>
          </w:pPr>
        </w:pPrChange>
      </w:pPr>
      <w:del w:id="4792" w:author="Jonathan Hawkins" w:date="2020-05-07T14:13:00Z">
        <w:r w:rsidDel="007A5220">
          <w:delText>(A)  will of is likely to unfairly prejudice the interests of that Relevant Person;</w:delText>
        </w:r>
        <w:bookmarkStart w:id="4793" w:name="_Toc40255299"/>
        <w:bookmarkEnd w:id="4793"/>
      </w:del>
    </w:p>
    <w:p w14:paraId="21C072B3" w14:textId="3B612DF8" w:rsidR="006A39AD" w:rsidDel="007A5220" w:rsidRDefault="006A39AD">
      <w:pPr>
        <w:pStyle w:val="MRAL1Numbered"/>
        <w:numPr>
          <w:ilvl w:val="0"/>
          <w:numId w:val="0"/>
        </w:numPr>
        <w:ind w:left="993"/>
        <w:outlineLvl w:val="0"/>
        <w:rPr>
          <w:del w:id="4794" w:author="Jonathan Hawkins" w:date="2020-05-07T14:13:00Z"/>
        </w:rPr>
        <w:pPrChange w:id="4795" w:author="Debbie Houldsworth" w:date="2020-05-13T08:01:00Z">
          <w:pPr>
            <w:pStyle w:val="MRAL1Numbered"/>
            <w:numPr>
              <w:ilvl w:val="0"/>
              <w:numId w:val="0"/>
            </w:numPr>
            <w:tabs>
              <w:tab w:val="clear" w:pos="851"/>
            </w:tabs>
            <w:ind w:left="1843" w:firstLine="0"/>
          </w:pPr>
        </w:pPrChange>
      </w:pPr>
      <w:del w:id="4796" w:author="Jonathan Hawkins" w:date="2020-05-07T14:13:00Z">
        <w:r w:rsidDel="007A5220">
          <w:delText xml:space="preserve">(B)  (where the resolution was to accept a Non-Authority Approved Change Proposal) that implementation of such Non-Authority Approved Change Proposal may not better </w:delText>
        </w:r>
        <w:r w:rsidR="00406C34" w:rsidRPr="00406C34" w:rsidDel="007A5220">
          <w:delText xml:space="preserve">facilitate the achievement of at least one of the MRA Objectives; or </w:delText>
        </w:r>
        <w:bookmarkStart w:id="4797" w:name="_Toc40255300"/>
        <w:bookmarkEnd w:id="4797"/>
      </w:del>
    </w:p>
    <w:p w14:paraId="6EFD0E19" w14:textId="2615742B" w:rsidR="006A39AD" w:rsidDel="007A5220" w:rsidRDefault="006A39AD">
      <w:pPr>
        <w:pStyle w:val="MRAL1Numbered"/>
        <w:numPr>
          <w:ilvl w:val="0"/>
          <w:numId w:val="0"/>
        </w:numPr>
        <w:ind w:left="993"/>
        <w:outlineLvl w:val="0"/>
        <w:rPr>
          <w:del w:id="4798" w:author="Jonathan Hawkins" w:date="2020-05-07T14:13:00Z"/>
        </w:rPr>
        <w:pPrChange w:id="4799" w:author="Debbie Houldsworth" w:date="2020-05-13T08:01:00Z">
          <w:pPr>
            <w:pStyle w:val="MRAL1Numbered"/>
            <w:numPr>
              <w:ilvl w:val="0"/>
              <w:numId w:val="0"/>
            </w:numPr>
            <w:tabs>
              <w:tab w:val="clear" w:pos="851"/>
            </w:tabs>
            <w:ind w:left="1843" w:firstLine="0"/>
          </w:pPr>
        </w:pPrChange>
      </w:pPr>
      <w:del w:id="4800" w:author="Jonathan Hawkins" w:date="2020-05-07T14:13:00Z">
        <w:r w:rsidDel="007A5220">
          <w:delText>(C)  (</w:delText>
        </w:r>
        <w:r w:rsidR="00406C34" w:rsidDel="007A5220">
          <w:delText xml:space="preserve">in the case of the failure of </w:delText>
        </w:r>
        <w:r w:rsidDel="007A5220">
          <w:delText xml:space="preserve">MEC to pass a resolution to accept a Non-Authority Approved Change Proposal) that implementation of such Non-Authority Approved Change Proposal may </w:delText>
        </w:r>
        <w:r w:rsidR="00406C34" w:rsidDel="007A5220">
          <w:delText>f</w:delText>
        </w:r>
        <w:r w:rsidR="00406C34" w:rsidRPr="00406C34" w:rsidDel="007A5220">
          <w:delText>acilitate the achievement of at least one of the MRA Objectives; or</w:delText>
        </w:r>
        <w:bookmarkStart w:id="4801" w:name="_Toc40255301"/>
        <w:bookmarkEnd w:id="4801"/>
      </w:del>
    </w:p>
    <w:p w14:paraId="7D12C373" w14:textId="42129378" w:rsidR="006A39AD" w:rsidDel="007A5220" w:rsidRDefault="006A39AD">
      <w:pPr>
        <w:pStyle w:val="MRAL1Numbered"/>
        <w:numPr>
          <w:ilvl w:val="0"/>
          <w:numId w:val="0"/>
        </w:numPr>
        <w:ind w:left="993"/>
        <w:outlineLvl w:val="0"/>
        <w:rPr>
          <w:del w:id="4802" w:author="Jonathan Hawkins" w:date="2020-05-07T14:13:00Z"/>
        </w:rPr>
        <w:pPrChange w:id="4803" w:author="Debbie Houldsworth" w:date="2020-05-13T08:01:00Z">
          <w:pPr>
            <w:pStyle w:val="MRAL1Numbered"/>
            <w:numPr>
              <w:ilvl w:val="0"/>
              <w:numId w:val="0"/>
            </w:numPr>
            <w:tabs>
              <w:tab w:val="clear" w:pos="851"/>
            </w:tabs>
            <w:ind w:left="1843" w:hanging="850"/>
          </w:pPr>
        </w:pPrChange>
      </w:pPr>
      <w:del w:id="4804" w:author="Jonathan Hawkins" w:date="2020-05-07T14:13:00Z">
        <w:r w:rsidDel="007A5220">
          <w:delText xml:space="preserve">6.47.3  </w:delText>
        </w:r>
        <w:r w:rsidR="00825564" w:rsidDel="007A5220">
          <w:delText xml:space="preserve"> </w:delText>
        </w:r>
        <w:r w:rsidR="00FB7917" w:rsidDel="007A5220">
          <w:delText xml:space="preserve">the BSC Agent reasonably believes or is advised that </w:delText>
        </w:r>
        <w:r w:rsidDel="007A5220">
          <w:delText>a resolution passed by MEC, or MEC's failure to pass any resolution put to the vote at any meeting of MEC</w:delText>
        </w:r>
        <w:r w:rsidR="00FB7917" w:rsidDel="007A5220">
          <w:delText xml:space="preserve"> will or is likely to unfairly prejudice the interests (which may include the interests under the BSC) of one or more BSC Trading Parties, </w:delText>
        </w:r>
        <w:bookmarkStart w:id="4805" w:name="_Toc40255302"/>
        <w:bookmarkEnd w:id="4805"/>
      </w:del>
    </w:p>
    <w:p w14:paraId="53E1020C" w14:textId="5FDC7816" w:rsidR="00FB7917" w:rsidDel="007A5220" w:rsidRDefault="00FB7917">
      <w:pPr>
        <w:pStyle w:val="MRAL1Numbered"/>
        <w:numPr>
          <w:ilvl w:val="0"/>
          <w:numId w:val="0"/>
        </w:numPr>
        <w:ind w:left="1843"/>
        <w:outlineLvl w:val="0"/>
        <w:rPr>
          <w:del w:id="4806" w:author="Jonathan Hawkins" w:date="2020-05-07T14:13:00Z"/>
        </w:rPr>
        <w:pPrChange w:id="4807" w:author="Debbie Houldsworth" w:date="2020-05-13T08:01:00Z">
          <w:pPr>
            <w:pStyle w:val="MRAL1Numbered"/>
            <w:numPr>
              <w:ilvl w:val="0"/>
              <w:numId w:val="0"/>
            </w:numPr>
            <w:tabs>
              <w:tab w:val="clear" w:pos="851"/>
            </w:tabs>
            <w:ind w:left="1843" w:firstLine="0"/>
          </w:pPr>
        </w:pPrChange>
      </w:pPr>
      <w:del w:id="4808" w:author="Jonathan Hawkins" w:date="2020-05-07T14:13:00Z">
        <w:r w:rsidDel="007A5220">
          <w:delText>that party</w:delText>
        </w:r>
        <w:r w:rsidR="006A39AD" w:rsidDel="007A5220">
          <w:delText>, Relevant Person</w:delText>
        </w:r>
        <w:r w:rsidDel="007A5220">
          <w:delText xml:space="preserve"> or the BSC Agent, as appropriate, may within 10 Working Days, or such longer period as MEC may decide in relation to that resolution, of receiving the minutes of the relevant MEC meeting pursuant to Clause 6.43 appeal the MEC decision to the MRA Forum for its determination.</w:delText>
        </w:r>
        <w:bookmarkStart w:id="4809" w:name="_Toc40255303"/>
        <w:bookmarkEnd w:id="4761"/>
        <w:bookmarkEnd w:id="4809"/>
      </w:del>
    </w:p>
    <w:p w14:paraId="7A185628" w14:textId="62DB622C" w:rsidR="00FB7917" w:rsidDel="007A5220" w:rsidRDefault="00FB7917">
      <w:pPr>
        <w:pStyle w:val="MRAL1NoHangingIndent"/>
        <w:ind w:left="1843"/>
        <w:outlineLvl w:val="0"/>
        <w:rPr>
          <w:del w:id="4810" w:author="Jonathan Hawkins" w:date="2020-05-07T14:13:00Z"/>
        </w:rPr>
        <w:pPrChange w:id="4811" w:author="Debbie Houldsworth" w:date="2020-05-13T08:01:00Z">
          <w:pPr>
            <w:pStyle w:val="MRAL1NoHangingIndent"/>
            <w:ind w:left="1843"/>
          </w:pPr>
        </w:pPrChange>
      </w:pPr>
      <w:del w:id="4812" w:author="Jonathan Hawkins" w:date="2020-05-07T14:13:00Z">
        <w:r w:rsidDel="007A5220">
          <w:delText>Pending the outcome of any such appeal, the relevant decision shall have no effect.</w:delText>
        </w:r>
        <w:bookmarkStart w:id="4813" w:name="_Toc40255304"/>
        <w:bookmarkEnd w:id="4813"/>
      </w:del>
    </w:p>
    <w:p w14:paraId="12AE2788" w14:textId="5A96DF32" w:rsidR="00FB7917" w:rsidDel="007A5220" w:rsidRDefault="008A4754">
      <w:pPr>
        <w:pStyle w:val="MRAL1Numbered"/>
        <w:numPr>
          <w:ilvl w:val="1"/>
          <w:numId w:val="14"/>
        </w:numPr>
        <w:outlineLvl w:val="0"/>
        <w:rPr>
          <w:del w:id="4814" w:author="Jonathan Hawkins" w:date="2020-05-07T14:13:00Z"/>
        </w:rPr>
        <w:pPrChange w:id="4815" w:author="Debbie Houldsworth" w:date="2020-05-13T08:01:00Z">
          <w:pPr>
            <w:pStyle w:val="MRAL1Numbered"/>
            <w:numPr>
              <w:numId w:val="14"/>
            </w:numPr>
          </w:pPr>
        </w:pPrChange>
      </w:pPr>
      <w:bookmarkStart w:id="4816" w:name="_Toc40256058"/>
      <w:bookmarkStart w:id="4817" w:name="_Toc40256906"/>
      <w:bookmarkStart w:id="4818" w:name="_Toc40257729"/>
      <w:bookmarkStart w:id="4819" w:name="_Toc40258544"/>
      <w:bookmarkStart w:id="4820" w:name="_Toc40259353"/>
      <w:bookmarkStart w:id="4821" w:name="_Toc40260155"/>
      <w:bookmarkStart w:id="4822" w:name="_Toc40260948"/>
      <w:ins w:id="4823" w:author="Debbie Houldsworth" w:date="2020-05-06T20:55:00Z">
        <w:del w:id="4824" w:author="Jonathan Hawkins" w:date="2020-05-07T14:13:00Z">
          <w:r w:rsidDel="007A5220">
            <w:delText>Not Used</w:delText>
          </w:r>
        </w:del>
      </w:ins>
      <w:del w:id="4825" w:author="Jonathan Hawkins" w:date="2020-05-07T14:13:00Z">
        <w:r w:rsidR="00FB7917" w:rsidDel="007A5220">
          <w:delText>Where the BSC Member or the BSC Agent appeals a decision under Clause 6.46 or 6.47, in such appeal the BSC Member or (as the case may be) the BSC Agent may be represented by the BSC Trading Party or BSC Trading Parties on whose behalf he or it has raised the appeal.</w:delText>
        </w:r>
        <w:bookmarkStart w:id="4826" w:name="_Toc40255305"/>
        <w:bookmarkEnd w:id="4816"/>
        <w:bookmarkEnd w:id="4817"/>
        <w:bookmarkEnd w:id="4818"/>
        <w:bookmarkEnd w:id="4819"/>
        <w:bookmarkEnd w:id="4820"/>
        <w:bookmarkEnd w:id="4821"/>
        <w:bookmarkEnd w:id="4822"/>
        <w:bookmarkEnd w:id="4826"/>
      </w:del>
    </w:p>
    <w:p w14:paraId="3E2F4E92" w14:textId="5AA1A6A5" w:rsidR="00FB7917" w:rsidDel="007A5220" w:rsidRDefault="00FB7917" w:rsidP="00CA4155">
      <w:pPr>
        <w:pStyle w:val="MRAHeading3"/>
        <w:outlineLvl w:val="0"/>
        <w:rPr>
          <w:del w:id="4827" w:author="Jonathan Hawkins" w:date="2020-05-07T14:13:00Z"/>
        </w:rPr>
      </w:pPr>
      <w:del w:id="4828" w:author="Jonathan Hawkins" w:date="2020-05-07T14:13:00Z">
        <w:r w:rsidDel="007A5220">
          <w:delText>Vacation of Office</w:delText>
        </w:r>
        <w:bookmarkStart w:id="4829" w:name="_Toc40255306"/>
        <w:bookmarkEnd w:id="4829"/>
      </w:del>
    </w:p>
    <w:p w14:paraId="37E5F96D" w14:textId="4B44FBCE" w:rsidR="00FB7917" w:rsidDel="007A5220" w:rsidRDefault="008A4754">
      <w:pPr>
        <w:pStyle w:val="MRAL1Numbered"/>
        <w:numPr>
          <w:ilvl w:val="1"/>
          <w:numId w:val="14"/>
        </w:numPr>
        <w:outlineLvl w:val="0"/>
        <w:rPr>
          <w:del w:id="4830" w:author="Jonathan Hawkins" w:date="2020-05-07T14:13:00Z"/>
        </w:rPr>
        <w:pPrChange w:id="4831" w:author="Debbie Houldsworth" w:date="2020-05-13T08:01:00Z">
          <w:pPr>
            <w:pStyle w:val="MRAL1Numbered"/>
            <w:numPr>
              <w:numId w:val="14"/>
            </w:numPr>
          </w:pPr>
        </w:pPrChange>
      </w:pPr>
      <w:bookmarkStart w:id="4832" w:name="_Toc40256059"/>
      <w:bookmarkStart w:id="4833" w:name="_Toc40256907"/>
      <w:bookmarkStart w:id="4834" w:name="_Toc40257730"/>
      <w:bookmarkStart w:id="4835" w:name="_Toc40258545"/>
      <w:bookmarkStart w:id="4836" w:name="_Toc40259354"/>
      <w:bookmarkStart w:id="4837" w:name="_Toc40260156"/>
      <w:bookmarkStart w:id="4838" w:name="_Toc40260949"/>
      <w:ins w:id="4839" w:author="Debbie Houldsworth" w:date="2020-05-06T20:55:00Z">
        <w:del w:id="4840" w:author="Jonathan Hawkins" w:date="2020-05-07T14:13:00Z">
          <w:r w:rsidDel="007A5220">
            <w:delText xml:space="preserve">Not Used </w:delText>
          </w:r>
        </w:del>
      </w:ins>
      <w:del w:id="4841" w:author="Jonathan Hawkins" w:date="2020-05-07T14:13:00Z">
        <w:r w:rsidR="00FB7917" w:rsidDel="007A5220">
          <w:delText>The office of a MEC Member, other than the BSC Member with respect to Clauses 6.49.3 and 6.49.4, shall be vacated forthwith if:</w:delText>
        </w:r>
        <w:bookmarkStart w:id="4842" w:name="_Toc40255307"/>
        <w:bookmarkEnd w:id="4832"/>
        <w:bookmarkEnd w:id="4833"/>
        <w:bookmarkEnd w:id="4834"/>
        <w:bookmarkEnd w:id="4835"/>
        <w:bookmarkEnd w:id="4836"/>
        <w:bookmarkEnd w:id="4837"/>
        <w:bookmarkEnd w:id="4838"/>
        <w:bookmarkEnd w:id="4842"/>
      </w:del>
    </w:p>
    <w:p w14:paraId="0C9EA1E5" w14:textId="45998972" w:rsidR="00FB7917" w:rsidDel="007A5220" w:rsidRDefault="00FB7917">
      <w:pPr>
        <w:pStyle w:val="MRAL2Numbered"/>
        <w:outlineLvl w:val="0"/>
        <w:rPr>
          <w:del w:id="4843" w:author="Jonathan Hawkins" w:date="2020-05-07T14:13:00Z"/>
        </w:rPr>
        <w:pPrChange w:id="4844" w:author="Debbie Houldsworth" w:date="2020-05-13T08:01:00Z">
          <w:pPr>
            <w:pStyle w:val="MRAL2Numbered"/>
          </w:pPr>
        </w:pPrChange>
      </w:pPr>
      <w:bookmarkStart w:id="4845" w:name="_Toc40256060"/>
      <w:bookmarkStart w:id="4846" w:name="_Toc40256908"/>
      <w:bookmarkStart w:id="4847" w:name="_Toc40257731"/>
      <w:bookmarkStart w:id="4848" w:name="_Toc40258546"/>
      <w:bookmarkStart w:id="4849" w:name="_Toc40259355"/>
      <w:bookmarkStart w:id="4850" w:name="_Toc40260157"/>
      <w:bookmarkStart w:id="4851" w:name="_Toc40260950"/>
      <w:del w:id="4852" w:author="Jonathan Hawkins" w:date="2020-05-07T14:13:00Z">
        <w:r w:rsidDel="007A5220">
          <w:delText>he resigns his office by notice delivered to the Secretary;</w:delText>
        </w:r>
        <w:bookmarkStart w:id="4853" w:name="_Toc40255308"/>
        <w:bookmarkEnd w:id="4845"/>
        <w:bookmarkEnd w:id="4846"/>
        <w:bookmarkEnd w:id="4847"/>
        <w:bookmarkEnd w:id="4848"/>
        <w:bookmarkEnd w:id="4849"/>
        <w:bookmarkEnd w:id="4850"/>
        <w:bookmarkEnd w:id="4851"/>
        <w:bookmarkEnd w:id="4853"/>
      </w:del>
    </w:p>
    <w:p w14:paraId="3CB572C2" w14:textId="593D5E72" w:rsidR="00FB7917" w:rsidRPr="007A0616" w:rsidDel="007A5220" w:rsidRDefault="00FB7917">
      <w:pPr>
        <w:pStyle w:val="MRAL2Numbered"/>
        <w:outlineLvl w:val="0"/>
        <w:rPr>
          <w:del w:id="4854" w:author="Jonathan Hawkins" w:date="2020-05-07T14:13:00Z"/>
          <w:szCs w:val="24"/>
        </w:rPr>
        <w:pPrChange w:id="4855" w:author="Debbie Houldsworth" w:date="2020-05-13T08:01:00Z">
          <w:pPr>
            <w:pStyle w:val="MRAL2Numbered"/>
          </w:pPr>
        </w:pPrChange>
      </w:pPr>
      <w:bookmarkStart w:id="4856" w:name="_Toc40256061"/>
      <w:bookmarkStart w:id="4857" w:name="_Toc40256909"/>
      <w:bookmarkStart w:id="4858" w:name="_Toc40257732"/>
      <w:bookmarkStart w:id="4859" w:name="_Toc40258547"/>
      <w:bookmarkStart w:id="4860" w:name="_Toc40259356"/>
      <w:bookmarkStart w:id="4861" w:name="_Toc40260158"/>
      <w:bookmarkStart w:id="4862" w:name="_Toc40260951"/>
      <w:del w:id="4863" w:author="Jonathan Hawkins" w:date="2020-05-07T14:13:00Z">
        <w:r w:rsidDel="007A5220">
          <w:delText xml:space="preserve">he fails, in person or by alternate, to attend 3 consecutive meetings of MEC that have been duly convened but have not been held as a result of a lack of </w:delText>
        </w:r>
        <w:r w:rsidRPr="007A0616" w:rsidDel="007A5220">
          <w:rPr>
            <w:szCs w:val="24"/>
          </w:rPr>
          <w:delText>quorum due to his (or his alternate's) non-attendance;</w:delText>
        </w:r>
        <w:bookmarkStart w:id="4864" w:name="_Toc40255309"/>
        <w:bookmarkEnd w:id="4856"/>
        <w:bookmarkEnd w:id="4857"/>
        <w:bookmarkEnd w:id="4858"/>
        <w:bookmarkEnd w:id="4859"/>
        <w:bookmarkEnd w:id="4860"/>
        <w:bookmarkEnd w:id="4861"/>
        <w:bookmarkEnd w:id="4862"/>
        <w:bookmarkEnd w:id="4864"/>
      </w:del>
    </w:p>
    <w:p w14:paraId="18004888" w14:textId="7250C330" w:rsidR="00FB7917" w:rsidDel="007A5220" w:rsidRDefault="00FB7917">
      <w:pPr>
        <w:pStyle w:val="MRAL2Numbered"/>
        <w:outlineLvl w:val="0"/>
        <w:rPr>
          <w:del w:id="4865" w:author="Jonathan Hawkins" w:date="2020-05-07T14:13:00Z"/>
        </w:rPr>
        <w:pPrChange w:id="4866" w:author="Debbie Houldsworth" w:date="2020-05-13T08:01:00Z">
          <w:pPr>
            <w:pStyle w:val="MRAL2Numbered"/>
          </w:pPr>
        </w:pPrChange>
      </w:pPr>
      <w:bookmarkStart w:id="4867" w:name="_Ref4489023"/>
      <w:bookmarkStart w:id="4868" w:name="_Toc40256062"/>
      <w:bookmarkStart w:id="4869" w:name="_Toc40256910"/>
      <w:bookmarkStart w:id="4870" w:name="_Toc40257733"/>
      <w:bookmarkStart w:id="4871" w:name="_Toc40258548"/>
      <w:bookmarkStart w:id="4872" w:name="_Toc40259357"/>
      <w:bookmarkStart w:id="4873" w:name="_Toc40260159"/>
      <w:bookmarkStart w:id="4874" w:name="_Toc40260952"/>
      <w:del w:id="4875" w:author="Jonathan Hawkins" w:date="2020-05-07T14:13:00Z">
        <w:r w:rsidDel="007A5220">
          <w:delText>any party ceases to be a party and he is employed by either i) that party or ii) an affiliate of that party in the category of party that appointed him pursuant to Clauses 6.3.1 to 6.3.2;</w:delText>
        </w:r>
        <w:bookmarkStart w:id="4876" w:name="_Toc40255310"/>
        <w:bookmarkEnd w:id="4867"/>
        <w:bookmarkEnd w:id="4868"/>
        <w:bookmarkEnd w:id="4869"/>
        <w:bookmarkEnd w:id="4870"/>
        <w:bookmarkEnd w:id="4871"/>
        <w:bookmarkEnd w:id="4872"/>
        <w:bookmarkEnd w:id="4873"/>
        <w:bookmarkEnd w:id="4874"/>
        <w:bookmarkEnd w:id="4876"/>
      </w:del>
    </w:p>
    <w:p w14:paraId="5DEB4AE4" w14:textId="1C598C5F" w:rsidR="00FB7917" w:rsidDel="007A5220" w:rsidRDefault="00FB7917">
      <w:pPr>
        <w:pStyle w:val="MRAL2Numbered"/>
        <w:outlineLvl w:val="0"/>
        <w:rPr>
          <w:del w:id="4877" w:author="Jonathan Hawkins" w:date="2020-05-07T14:13:00Z"/>
        </w:rPr>
        <w:pPrChange w:id="4878" w:author="Debbie Houldsworth" w:date="2020-05-13T08:01:00Z">
          <w:pPr>
            <w:pStyle w:val="MRAL2Numbered"/>
          </w:pPr>
        </w:pPrChange>
      </w:pPr>
      <w:bookmarkStart w:id="4879" w:name="_Ref4489027"/>
      <w:bookmarkStart w:id="4880" w:name="_Toc40256063"/>
      <w:bookmarkStart w:id="4881" w:name="_Toc40256911"/>
      <w:bookmarkStart w:id="4882" w:name="_Toc40257734"/>
      <w:bookmarkStart w:id="4883" w:name="_Toc40258549"/>
      <w:bookmarkStart w:id="4884" w:name="_Toc40259358"/>
      <w:bookmarkStart w:id="4885" w:name="_Toc40260160"/>
      <w:bookmarkStart w:id="4886" w:name="_Toc40260953"/>
      <w:del w:id="4887" w:author="Jonathan Hawkins" w:date="2020-05-07T14:13:00Z">
        <w:r w:rsidDel="007A5220">
          <w:delText>he ceases to be in the employment of either one of the parties, or an affiliate of one of the parties, in the category of party that has appointed him under Clauses 6.3.1 and 6.3.2; or</w:delText>
        </w:r>
        <w:bookmarkStart w:id="4888" w:name="_Toc40255311"/>
        <w:bookmarkEnd w:id="4879"/>
        <w:bookmarkEnd w:id="4880"/>
        <w:bookmarkEnd w:id="4881"/>
        <w:bookmarkEnd w:id="4882"/>
        <w:bookmarkEnd w:id="4883"/>
        <w:bookmarkEnd w:id="4884"/>
        <w:bookmarkEnd w:id="4885"/>
        <w:bookmarkEnd w:id="4886"/>
        <w:bookmarkEnd w:id="4888"/>
      </w:del>
    </w:p>
    <w:p w14:paraId="26A50397" w14:textId="3D28F878" w:rsidR="00FB7917" w:rsidDel="007A5220" w:rsidRDefault="00FB7917">
      <w:pPr>
        <w:pStyle w:val="MRAL2Numbered"/>
        <w:outlineLvl w:val="0"/>
        <w:rPr>
          <w:del w:id="4889" w:author="Jonathan Hawkins" w:date="2020-05-07T14:13:00Z"/>
        </w:rPr>
        <w:pPrChange w:id="4890" w:author="Debbie Houldsworth" w:date="2020-05-13T08:01:00Z">
          <w:pPr>
            <w:pStyle w:val="MRAL2Numbered"/>
          </w:pPr>
        </w:pPrChange>
      </w:pPr>
      <w:bookmarkStart w:id="4891" w:name="_Toc40256064"/>
      <w:bookmarkStart w:id="4892" w:name="_Toc40256912"/>
      <w:bookmarkStart w:id="4893" w:name="_Toc40257735"/>
      <w:bookmarkStart w:id="4894" w:name="_Toc40258550"/>
      <w:bookmarkStart w:id="4895" w:name="_Toc40259359"/>
      <w:bookmarkStart w:id="4896" w:name="_Toc40260161"/>
      <w:bookmarkStart w:id="4897" w:name="_Toc40260954"/>
      <w:del w:id="4898" w:author="Jonathan Hawkins" w:date="2020-05-07T14:13:00Z">
        <w:r w:rsidDel="007A5220">
          <w:delText>his employer has had its Electricity Supply Licence or Electricity Distribution Licence revoked.</w:delText>
        </w:r>
        <w:bookmarkStart w:id="4899" w:name="_Toc40255312"/>
        <w:bookmarkEnd w:id="4891"/>
        <w:bookmarkEnd w:id="4892"/>
        <w:bookmarkEnd w:id="4893"/>
        <w:bookmarkEnd w:id="4894"/>
        <w:bookmarkEnd w:id="4895"/>
        <w:bookmarkEnd w:id="4896"/>
        <w:bookmarkEnd w:id="4897"/>
        <w:bookmarkEnd w:id="4899"/>
      </w:del>
    </w:p>
    <w:p w14:paraId="23878DE0" w14:textId="5226900B" w:rsidR="00FB7917" w:rsidDel="007A5220" w:rsidRDefault="00FB7917" w:rsidP="00CA4155">
      <w:pPr>
        <w:pStyle w:val="MRAHeading3"/>
        <w:outlineLvl w:val="0"/>
        <w:rPr>
          <w:del w:id="4900" w:author="Jonathan Hawkins" w:date="2020-05-07T14:13:00Z"/>
        </w:rPr>
      </w:pPr>
      <w:del w:id="4901" w:author="Jonathan Hawkins" w:date="2020-05-07T14:13:00Z">
        <w:r w:rsidDel="007A5220">
          <w:delText>MEC Member Responsibilities and Protections</w:delText>
        </w:r>
        <w:bookmarkStart w:id="4902" w:name="_Toc40255313"/>
        <w:bookmarkEnd w:id="4902"/>
      </w:del>
    </w:p>
    <w:p w14:paraId="225A91EF" w14:textId="712578A3" w:rsidR="00FB7917" w:rsidDel="007A5220" w:rsidRDefault="008A4754">
      <w:pPr>
        <w:pStyle w:val="MRAL1Numbered"/>
        <w:numPr>
          <w:ilvl w:val="1"/>
          <w:numId w:val="14"/>
        </w:numPr>
        <w:outlineLvl w:val="0"/>
        <w:rPr>
          <w:del w:id="4903" w:author="Jonathan Hawkins" w:date="2020-05-07T14:13:00Z"/>
        </w:rPr>
        <w:pPrChange w:id="4904" w:author="Debbie Houldsworth" w:date="2020-05-13T08:01:00Z">
          <w:pPr>
            <w:pStyle w:val="MRAL1Numbered"/>
            <w:numPr>
              <w:numId w:val="14"/>
            </w:numPr>
          </w:pPr>
        </w:pPrChange>
      </w:pPr>
      <w:bookmarkStart w:id="4905" w:name="_Ref4555049"/>
      <w:bookmarkStart w:id="4906" w:name="_Toc40256065"/>
      <w:bookmarkStart w:id="4907" w:name="_Toc40256913"/>
      <w:bookmarkStart w:id="4908" w:name="_Toc40257736"/>
      <w:bookmarkStart w:id="4909" w:name="_Toc40258551"/>
      <w:bookmarkStart w:id="4910" w:name="_Toc40259360"/>
      <w:bookmarkStart w:id="4911" w:name="_Toc40260162"/>
      <w:bookmarkStart w:id="4912" w:name="_Toc40260955"/>
      <w:ins w:id="4913" w:author="Debbie Houldsworth" w:date="2020-05-06T20:55:00Z">
        <w:del w:id="4914" w:author="Jonathan Hawkins" w:date="2020-05-07T14:13:00Z">
          <w:r w:rsidDel="007A5220">
            <w:delText>Not Used</w:delText>
          </w:r>
        </w:del>
      </w:ins>
      <w:del w:id="4915" w:author="Jonathan Hawkins" w:date="2020-05-07T14:13:00Z">
        <w:r w:rsidR="00FB7917" w:rsidDel="007A5220">
          <w:delText>Save in relation to Event of Default Decisions (which are subject to Clause 36.14), in the exercise of his powers and the performance of his duties and responsibilities as a MEC Member, the Distribution Business Member and each of the Supplier Members shall represent the interests of the category of party by whom they are for the time being appointed.  Each MEC Member shall exercise reasonable skill and care to the standard reasonably expected of a director of a public limited company in the performance of his duties and responsibilities as a MEC Member, provided that the BSC Member shall (save in relation to Event of Default Decisions), be entitled to rely on the instructions of the BSC Panel in the performance of his duties and responsibilities.</w:delText>
        </w:r>
        <w:bookmarkStart w:id="4916" w:name="_Toc40255314"/>
        <w:bookmarkEnd w:id="4905"/>
        <w:bookmarkEnd w:id="4906"/>
        <w:bookmarkEnd w:id="4907"/>
        <w:bookmarkEnd w:id="4908"/>
        <w:bookmarkEnd w:id="4909"/>
        <w:bookmarkEnd w:id="4910"/>
        <w:bookmarkEnd w:id="4911"/>
        <w:bookmarkEnd w:id="4912"/>
        <w:bookmarkEnd w:id="4916"/>
      </w:del>
    </w:p>
    <w:p w14:paraId="079D4336" w14:textId="48903AE8" w:rsidR="00FB7917" w:rsidDel="007A5220" w:rsidRDefault="008A4754">
      <w:pPr>
        <w:pStyle w:val="MRAL1Numbered"/>
        <w:outlineLvl w:val="0"/>
        <w:rPr>
          <w:del w:id="4917" w:author="Jonathan Hawkins" w:date="2020-05-07T14:13:00Z"/>
        </w:rPr>
        <w:pPrChange w:id="4918" w:author="Debbie Houldsworth" w:date="2020-05-13T08:01:00Z">
          <w:pPr>
            <w:pStyle w:val="MRAL1Numbered"/>
          </w:pPr>
        </w:pPrChange>
      </w:pPr>
      <w:bookmarkStart w:id="4919" w:name="_Toc40256066"/>
      <w:bookmarkStart w:id="4920" w:name="_Toc40256914"/>
      <w:bookmarkStart w:id="4921" w:name="_Toc40257737"/>
      <w:bookmarkStart w:id="4922" w:name="_Toc40258552"/>
      <w:bookmarkStart w:id="4923" w:name="_Toc40259361"/>
      <w:bookmarkStart w:id="4924" w:name="_Toc40260163"/>
      <w:bookmarkStart w:id="4925" w:name="_Toc40260956"/>
      <w:ins w:id="4926" w:author="Debbie Houldsworth" w:date="2020-05-06T20:55:00Z">
        <w:del w:id="4927" w:author="Jonathan Hawkins" w:date="2020-05-07T14:13:00Z">
          <w:r w:rsidDel="007A5220">
            <w:delText>Not Used</w:delText>
          </w:r>
        </w:del>
      </w:ins>
      <w:del w:id="4928" w:author="Jonathan Hawkins" w:date="2020-05-07T14:13:00Z">
        <w:r w:rsidR="00FB7917" w:rsidDel="007A5220">
          <w:delText>Save in relation to Event of Default Decisions (which are subject to Clause 36.14), the Distribution Business Member and the Supplier Members shall use their reasonable endeavours to consult as many of the parties that they represent as possible before voting on a matter and shall have a written note available at each meeting to demonstrate the level of such consultation.</w:delText>
        </w:r>
        <w:bookmarkStart w:id="4929" w:name="_Toc40255315"/>
        <w:bookmarkEnd w:id="4919"/>
        <w:bookmarkEnd w:id="4920"/>
        <w:bookmarkEnd w:id="4921"/>
        <w:bookmarkEnd w:id="4922"/>
        <w:bookmarkEnd w:id="4923"/>
        <w:bookmarkEnd w:id="4924"/>
        <w:bookmarkEnd w:id="4925"/>
        <w:bookmarkEnd w:id="4929"/>
      </w:del>
    </w:p>
    <w:p w14:paraId="372829BD" w14:textId="75FC4D88" w:rsidR="00FB7917" w:rsidDel="007A5220" w:rsidRDefault="008A4754">
      <w:pPr>
        <w:pStyle w:val="MRAL1Numbered"/>
        <w:outlineLvl w:val="0"/>
        <w:rPr>
          <w:del w:id="4930" w:author="Jonathan Hawkins" w:date="2020-05-07T14:13:00Z"/>
        </w:rPr>
        <w:pPrChange w:id="4931" w:author="Debbie Houldsworth" w:date="2020-05-13T08:01:00Z">
          <w:pPr>
            <w:pStyle w:val="MRAL1Numbered"/>
          </w:pPr>
        </w:pPrChange>
      </w:pPr>
      <w:bookmarkStart w:id="4932" w:name="_Toc40256067"/>
      <w:bookmarkStart w:id="4933" w:name="_Toc40256915"/>
      <w:bookmarkStart w:id="4934" w:name="_Toc40257738"/>
      <w:bookmarkStart w:id="4935" w:name="_Toc40258553"/>
      <w:bookmarkStart w:id="4936" w:name="_Toc40259362"/>
      <w:bookmarkStart w:id="4937" w:name="_Toc40260164"/>
      <w:bookmarkStart w:id="4938" w:name="_Toc40260957"/>
      <w:ins w:id="4939" w:author="Debbie Houldsworth" w:date="2020-05-06T20:56:00Z">
        <w:del w:id="4940" w:author="Jonathan Hawkins" w:date="2020-05-07T14:13:00Z">
          <w:r w:rsidDel="007A5220">
            <w:delText>Not Used</w:delText>
          </w:r>
        </w:del>
      </w:ins>
      <w:del w:id="4941" w:author="Jonathan Hawkins" w:date="2020-05-07T14:13:00Z">
        <w:r w:rsidR="00FB7917" w:rsidDel="007A5220">
          <w:delText>All parties other than the BSC Agent shall jointly and severally indemnify and keep indemnified:</w:delText>
        </w:r>
        <w:bookmarkStart w:id="4942" w:name="_Toc40255316"/>
        <w:bookmarkEnd w:id="4932"/>
        <w:bookmarkEnd w:id="4933"/>
        <w:bookmarkEnd w:id="4934"/>
        <w:bookmarkEnd w:id="4935"/>
        <w:bookmarkEnd w:id="4936"/>
        <w:bookmarkEnd w:id="4937"/>
        <w:bookmarkEnd w:id="4938"/>
        <w:bookmarkEnd w:id="4942"/>
      </w:del>
    </w:p>
    <w:p w14:paraId="1AD5F734" w14:textId="3B6DC47D" w:rsidR="00FB7917" w:rsidDel="007A5220" w:rsidRDefault="00FB7917">
      <w:pPr>
        <w:pStyle w:val="MRAL1Numbered"/>
        <w:outlineLvl w:val="0"/>
        <w:rPr>
          <w:del w:id="4943" w:author="Jonathan Hawkins" w:date="2020-05-07T14:13:00Z"/>
        </w:rPr>
        <w:pPrChange w:id="4944" w:author="Debbie Houldsworth" w:date="2020-05-13T08:01:00Z">
          <w:pPr>
            <w:pStyle w:val="MRAL2Numbered"/>
          </w:pPr>
        </w:pPrChange>
      </w:pPr>
      <w:bookmarkStart w:id="4945" w:name="_Ref4489224"/>
      <w:bookmarkStart w:id="4946" w:name="_Toc40256068"/>
      <w:bookmarkStart w:id="4947" w:name="_Toc40256916"/>
      <w:bookmarkStart w:id="4948" w:name="_Toc40257739"/>
      <w:bookmarkStart w:id="4949" w:name="_Toc40258554"/>
      <w:bookmarkStart w:id="4950" w:name="_Toc40259363"/>
      <w:bookmarkStart w:id="4951" w:name="_Toc40260165"/>
      <w:bookmarkStart w:id="4952" w:name="_Toc40260958"/>
      <w:del w:id="4953" w:author="Jonathan Hawkins" w:date="2020-05-07T14:13:00Z">
        <w:r w:rsidDel="007A5220">
          <w:delText>each MEC Member and his alternate (including in his capacity as a director or alternate director of MRASCO);</w:delText>
        </w:r>
        <w:bookmarkStart w:id="4954" w:name="_Toc40255317"/>
        <w:bookmarkEnd w:id="4945"/>
        <w:bookmarkEnd w:id="4946"/>
        <w:bookmarkEnd w:id="4947"/>
        <w:bookmarkEnd w:id="4948"/>
        <w:bookmarkEnd w:id="4949"/>
        <w:bookmarkEnd w:id="4950"/>
        <w:bookmarkEnd w:id="4951"/>
        <w:bookmarkEnd w:id="4952"/>
        <w:bookmarkEnd w:id="4954"/>
      </w:del>
    </w:p>
    <w:p w14:paraId="1D793A91" w14:textId="11C78DFF" w:rsidR="00FB7917" w:rsidDel="007A5220" w:rsidRDefault="00FB7917">
      <w:pPr>
        <w:pStyle w:val="MRAL1Numbered"/>
        <w:outlineLvl w:val="0"/>
        <w:rPr>
          <w:del w:id="4955" w:author="Jonathan Hawkins" w:date="2020-05-07T14:13:00Z"/>
        </w:rPr>
        <w:pPrChange w:id="4956" w:author="Debbie Houldsworth" w:date="2020-05-13T08:01:00Z">
          <w:pPr>
            <w:pStyle w:val="MRAL2Numbered"/>
          </w:pPr>
        </w:pPrChange>
      </w:pPr>
      <w:bookmarkStart w:id="4957" w:name="_Toc40256069"/>
      <w:bookmarkStart w:id="4958" w:name="_Toc40256917"/>
      <w:bookmarkStart w:id="4959" w:name="_Toc40257740"/>
      <w:bookmarkStart w:id="4960" w:name="_Toc40258555"/>
      <w:bookmarkStart w:id="4961" w:name="_Toc40259364"/>
      <w:bookmarkStart w:id="4962" w:name="_Toc40260166"/>
      <w:bookmarkStart w:id="4963" w:name="_Toc40260959"/>
      <w:del w:id="4964" w:author="Jonathan Hawkins" w:date="2020-05-07T14:13:00Z">
        <w:r w:rsidDel="007A5220">
          <w:delText>the Secretary;</w:delText>
        </w:r>
        <w:bookmarkStart w:id="4965" w:name="_Toc40255318"/>
        <w:bookmarkEnd w:id="4957"/>
        <w:bookmarkEnd w:id="4958"/>
        <w:bookmarkEnd w:id="4959"/>
        <w:bookmarkEnd w:id="4960"/>
        <w:bookmarkEnd w:id="4961"/>
        <w:bookmarkEnd w:id="4962"/>
        <w:bookmarkEnd w:id="4963"/>
        <w:bookmarkEnd w:id="4965"/>
      </w:del>
    </w:p>
    <w:p w14:paraId="4EC89AC0" w14:textId="0AB6374F" w:rsidR="00FB7917" w:rsidDel="007A5220" w:rsidRDefault="00FB7917">
      <w:pPr>
        <w:pStyle w:val="MRAL1Numbered"/>
        <w:outlineLvl w:val="0"/>
        <w:rPr>
          <w:del w:id="4966" w:author="Jonathan Hawkins" w:date="2020-05-07T14:13:00Z"/>
        </w:rPr>
        <w:pPrChange w:id="4967" w:author="Debbie Houldsworth" w:date="2020-05-13T08:01:00Z">
          <w:pPr>
            <w:pStyle w:val="MRAL2Numbered"/>
          </w:pPr>
        </w:pPrChange>
      </w:pPr>
      <w:bookmarkStart w:id="4968" w:name="_Toc40256070"/>
      <w:bookmarkStart w:id="4969" w:name="_Toc40256918"/>
      <w:bookmarkStart w:id="4970" w:name="_Toc40257741"/>
      <w:bookmarkStart w:id="4971" w:name="_Toc40258556"/>
      <w:bookmarkStart w:id="4972" w:name="_Toc40259365"/>
      <w:bookmarkStart w:id="4973" w:name="_Toc40260167"/>
      <w:bookmarkStart w:id="4974" w:name="_Toc40260960"/>
      <w:del w:id="4975" w:author="Jonathan Hawkins" w:date="2020-05-07T14:13:00Z">
        <w:r w:rsidDel="007A5220">
          <w:delText>the Company Secretary of MRASCO;</w:delText>
        </w:r>
        <w:bookmarkStart w:id="4976" w:name="_Toc40255319"/>
        <w:bookmarkEnd w:id="4968"/>
        <w:bookmarkEnd w:id="4969"/>
        <w:bookmarkEnd w:id="4970"/>
        <w:bookmarkEnd w:id="4971"/>
        <w:bookmarkEnd w:id="4972"/>
        <w:bookmarkEnd w:id="4973"/>
        <w:bookmarkEnd w:id="4974"/>
        <w:bookmarkEnd w:id="4976"/>
      </w:del>
    </w:p>
    <w:p w14:paraId="00E59BEF" w14:textId="161137EE" w:rsidR="00FB7917" w:rsidDel="007A5220" w:rsidRDefault="00FB7917">
      <w:pPr>
        <w:pStyle w:val="MRAL1Numbered"/>
        <w:outlineLvl w:val="0"/>
        <w:rPr>
          <w:del w:id="4977" w:author="Jonathan Hawkins" w:date="2020-05-07T14:13:00Z"/>
        </w:rPr>
        <w:pPrChange w:id="4978" w:author="Debbie Houldsworth" w:date="2020-05-13T08:01:00Z">
          <w:pPr>
            <w:pStyle w:val="MRAL2Numbered"/>
          </w:pPr>
        </w:pPrChange>
      </w:pPr>
      <w:bookmarkStart w:id="4979" w:name="_Toc40256071"/>
      <w:bookmarkStart w:id="4980" w:name="_Toc40256919"/>
      <w:bookmarkStart w:id="4981" w:name="_Toc40257742"/>
      <w:bookmarkStart w:id="4982" w:name="_Toc40258557"/>
      <w:bookmarkStart w:id="4983" w:name="_Toc40259366"/>
      <w:bookmarkStart w:id="4984" w:name="_Toc40260168"/>
      <w:bookmarkStart w:id="4985" w:name="_Toc40260961"/>
      <w:del w:id="4986" w:author="Jonathan Hawkins" w:date="2020-05-07T14:13:00Z">
        <w:r w:rsidDel="007A5220">
          <w:delText>each person who serves on a sub-committee established by MEC or the Board of MRASCO;</w:delText>
        </w:r>
        <w:bookmarkStart w:id="4987" w:name="_Toc40255320"/>
        <w:bookmarkEnd w:id="4979"/>
        <w:bookmarkEnd w:id="4980"/>
        <w:bookmarkEnd w:id="4981"/>
        <w:bookmarkEnd w:id="4982"/>
        <w:bookmarkEnd w:id="4983"/>
        <w:bookmarkEnd w:id="4984"/>
        <w:bookmarkEnd w:id="4985"/>
        <w:bookmarkEnd w:id="4987"/>
      </w:del>
    </w:p>
    <w:p w14:paraId="039BCDAF" w14:textId="3F39381F" w:rsidR="00FB7917" w:rsidDel="007A5220" w:rsidRDefault="00FB7917">
      <w:pPr>
        <w:pStyle w:val="MRAL1Numbered"/>
        <w:outlineLvl w:val="0"/>
        <w:rPr>
          <w:del w:id="4988" w:author="Jonathan Hawkins" w:date="2020-05-07T14:13:00Z"/>
        </w:rPr>
        <w:pPrChange w:id="4989" w:author="Debbie Houldsworth" w:date="2020-05-13T08:01:00Z">
          <w:pPr>
            <w:pStyle w:val="MRAL2Numbered"/>
          </w:pPr>
        </w:pPrChange>
      </w:pPr>
      <w:bookmarkStart w:id="4990" w:name="_Toc40256072"/>
      <w:bookmarkStart w:id="4991" w:name="_Toc40256920"/>
      <w:bookmarkStart w:id="4992" w:name="_Toc40257743"/>
      <w:bookmarkStart w:id="4993" w:name="_Toc40258558"/>
      <w:bookmarkStart w:id="4994" w:name="_Toc40259367"/>
      <w:bookmarkStart w:id="4995" w:name="_Toc40260169"/>
      <w:bookmarkStart w:id="4996" w:name="_Toc40260962"/>
      <w:del w:id="4997" w:author="Jonathan Hawkins" w:date="2020-05-07T14:13:00Z">
        <w:r w:rsidDel="007A5220">
          <w:delText>each member of the Secretariat who is employed by a party; and</w:delText>
        </w:r>
        <w:bookmarkStart w:id="4998" w:name="_Toc40255321"/>
        <w:bookmarkEnd w:id="4990"/>
        <w:bookmarkEnd w:id="4991"/>
        <w:bookmarkEnd w:id="4992"/>
        <w:bookmarkEnd w:id="4993"/>
        <w:bookmarkEnd w:id="4994"/>
        <w:bookmarkEnd w:id="4995"/>
        <w:bookmarkEnd w:id="4996"/>
        <w:bookmarkEnd w:id="4998"/>
      </w:del>
    </w:p>
    <w:p w14:paraId="0B2E6C59" w14:textId="458BDB9E" w:rsidR="00FB7917" w:rsidDel="007A5220" w:rsidRDefault="00FB7917">
      <w:pPr>
        <w:pStyle w:val="MRAL1Numbered"/>
        <w:outlineLvl w:val="0"/>
        <w:rPr>
          <w:del w:id="4999" w:author="Jonathan Hawkins" w:date="2020-05-07T14:13:00Z"/>
        </w:rPr>
        <w:pPrChange w:id="5000" w:author="Debbie Houldsworth" w:date="2020-05-13T08:01:00Z">
          <w:pPr>
            <w:pStyle w:val="MRAL2Numbered"/>
          </w:pPr>
        </w:pPrChange>
      </w:pPr>
      <w:bookmarkStart w:id="5001" w:name="_Ref4489227"/>
      <w:bookmarkStart w:id="5002" w:name="_Toc40256073"/>
      <w:bookmarkStart w:id="5003" w:name="_Toc40256921"/>
      <w:bookmarkStart w:id="5004" w:name="_Toc40257744"/>
      <w:bookmarkStart w:id="5005" w:name="_Toc40258559"/>
      <w:bookmarkStart w:id="5006" w:name="_Toc40259368"/>
      <w:bookmarkStart w:id="5007" w:name="_Toc40260170"/>
      <w:bookmarkStart w:id="5008" w:name="_Toc40260963"/>
      <w:del w:id="5009" w:author="Jonathan Hawkins" w:date="2020-05-07T14:13:00Z">
        <w:r w:rsidDel="007A5220">
          <w:delText>each party, or affiliate of that party, which is the employer of any person referred to in paragraphs 6.52.1 to 6.52.5 above,</w:delText>
        </w:r>
        <w:bookmarkStart w:id="5010" w:name="_Toc40255322"/>
        <w:bookmarkEnd w:id="5001"/>
        <w:bookmarkEnd w:id="5002"/>
        <w:bookmarkEnd w:id="5003"/>
        <w:bookmarkEnd w:id="5004"/>
        <w:bookmarkEnd w:id="5005"/>
        <w:bookmarkEnd w:id="5006"/>
        <w:bookmarkEnd w:id="5007"/>
        <w:bookmarkEnd w:id="5008"/>
        <w:bookmarkEnd w:id="5010"/>
      </w:del>
    </w:p>
    <w:p w14:paraId="0EFF5308" w14:textId="32F5B6DB" w:rsidR="00FB7917" w:rsidDel="007A5220" w:rsidRDefault="00FB7917">
      <w:pPr>
        <w:pStyle w:val="MRAL1NoHangingIndent"/>
        <w:outlineLvl w:val="0"/>
        <w:rPr>
          <w:del w:id="5011" w:author="Jonathan Hawkins" w:date="2020-05-07T14:13:00Z"/>
        </w:rPr>
        <w:pPrChange w:id="5012" w:author="Debbie Houldsworth" w:date="2020-05-13T08:01:00Z">
          <w:pPr>
            <w:pStyle w:val="MRAL1NoHangingIndent"/>
          </w:pPr>
        </w:pPrChange>
      </w:pPr>
      <w:del w:id="5013" w:author="Jonathan Hawkins" w:date="2020-05-07T14:13:00Z">
        <w:r w:rsidDel="007A5220">
          <w:delText>as between each such party rateably in accordance with the proportions set out in Clauses 8.8 and 8.9 from and against all and any costs (including legal costs), charges, expenses, damages or other liabilities properly incurred or suffered by the  person or party in relation to such function or the due exercise of the  person’s powers, duties or responsibilities under this Agreement (in the case of the Secretariat, as assigned or vested in it by MEC pursuant to Clause 6.56 and any of its powers, duties or responsibilities under Clause 56) and under or in relation to any GDCC Access Agreement, in all cases including in relation to negligence and all claims, demands or proceedings arising out of or in connection with the same except for any costs and expenses which are recovered in accordance with the procedures set out in Clause 8 and any such costs, charges, expenses, damages or other liabilities which are recovered under any policy of insurance in favour of any or all of the persons and parties referred to in paragraphs 6.52.1 to 6.52.6 or suffered or incurred or occasioned by the wilful default or bad faith of, or breach of contract by (other than this Agreement or any GDCC Access Agreement), the relevant person.</w:delText>
        </w:r>
        <w:bookmarkStart w:id="5014" w:name="_Toc40255323"/>
        <w:bookmarkEnd w:id="5014"/>
      </w:del>
    </w:p>
    <w:p w14:paraId="7421130E" w14:textId="72B609E2" w:rsidR="00FB7917" w:rsidDel="007A5220" w:rsidRDefault="00FB7917" w:rsidP="00CA4155">
      <w:pPr>
        <w:pStyle w:val="MRAHeading3"/>
        <w:outlineLvl w:val="0"/>
        <w:rPr>
          <w:del w:id="5015" w:author="Jonathan Hawkins" w:date="2020-05-07T14:13:00Z"/>
        </w:rPr>
      </w:pPr>
      <w:del w:id="5016" w:author="Jonathan Hawkins" w:date="2020-05-07T14:13:00Z">
        <w:r w:rsidDel="007A5220">
          <w:delText>Sub-Committees</w:delText>
        </w:r>
        <w:bookmarkStart w:id="5017" w:name="_Toc40255324"/>
        <w:bookmarkEnd w:id="5017"/>
      </w:del>
    </w:p>
    <w:p w14:paraId="33E4F87A" w14:textId="2530DB3D" w:rsidR="00FB7917" w:rsidDel="007A5220" w:rsidRDefault="00FB7917">
      <w:pPr>
        <w:pStyle w:val="MRAL1Numbered"/>
        <w:numPr>
          <w:ilvl w:val="1"/>
          <w:numId w:val="14"/>
        </w:numPr>
        <w:outlineLvl w:val="0"/>
        <w:rPr>
          <w:del w:id="5018" w:author="Jonathan Hawkins" w:date="2020-05-07T14:13:00Z"/>
        </w:rPr>
        <w:pPrChange w:id="5019" w:author="Debbie Houldsworth" w:date="2020-05-13T08:01:00Z">
          <w:pPr>
            <w:pStyle w:val="MRAL1Numbered"/>
            <w:numPr>
              <w:numId w:val="14"/>
            </w:numPr>
          </w:pPr>
        </w:pPrChange>
      </w:pPr>
      <w:bookmarkStart w:id="5020" w:name="_Ref4489271"/>
      <w:bookmarkStart w:id="5021" w:name="_Toc40256074"/>
      <w:bookmarkStart w:id="5022" w:name="_Toc40256922"/>
      <w:bookmarkStart w:id="5023" w:name="_Toc40257745"/>
      <w:bookmarkStart w:id="5024" w:name="_Toc40258560"/>
      <w:bookmarkStart w:id="5025" w:name="_Toc40259369"/>
      <w:bookmarkStart w:id="5026" w:name="_Toc40260171"/>
      <w:bookmarkStart w:id="5027" w:name="_Toc40260964"/>
      <w:del w:id="5028" w:author="Jonathan Hawkins" w:date="2020-05-07T14:13:00Z">
        <w:r w:rsidDel="007A5220">
          <w:delText>MEC may establish such sub-committees from time to time and consisting of such persons as it considers desirable.  Each sub-committee shall be subject to such written terms of reference and such procedures as MEC may determine.  A sub-committee's resolution which relates to or affects BSC Requirements shall not be effective unless the BSC Member has voted in favour of the resolution.</w:delText>
        </w:r>
        <w:bookmarkStart w:id="5029" w:name="_Toc40255325"/>
        <w:bookmarkEnd w:id="5020"/>
        <w:bookmarkEnd w:id="5021"/>
        <w:bookmarkEnd w:id="5022"/>
        <w:bookmarkEnd w:id="5023"/>
        <w:bookmarkEnd w:id="5024"/>
        <w:bookmarkEnd w:id="5025"/>
        <w:bookmarkEnd w:id="5026"/>
        <w:bookmarkEnd w:id="5027"/>
        <w:bookmarkEnd w:id="5029"/>
      </w:del>
    </w:p>
    <w:p w14:paraId="721D3E0E" w14:textId="5EEC377F" w:rsidR="00BF69D4" w:rsidDel="007A5220" w:rsidRDefault="00FB7917">
      <w:pPr>
        <w:pStyle w:val="MRAL1NoHangingIndent"/>
        <w:outlineLvl w:val="0"/>
        <w:rPr>
          <w:del w:id="5030" w:author="Jonathan Hawkins" w:date="2020-05-07T14:13:00Z"/>
        </w:rPr>
        <w:pPrChange w:id="5031" w:author="Debbie Houldsworth" w:date="2020-05-13T08:01:00Z">
          <w:pPr>
            <w:pStyle w:val="MRAL1NoHangingIndent"/>
          </w:pPr>
        </w:pPrChange>
      </w:pPr>
      <w:del w:id="5032" w:author="Jonathan Hawkins" w:date="2020-05-07T14:13:00Z">
        <w:r w:rsidDel="007A5220">
          <w:delText>The Authority shall be entitled to send a representative to any meeting of any sub-committee, who shall be entitled to speak but not to vote on any issue.</w:delText>
        </w:r>
        <w:bookmarkStart w:id="5033" w:name="_Toc40255326"/>
        <w:bookmarkEnd w:id="5033"/>
      </w:del>
    </w:p>
    <w:p w14:paraId="66E281D7" w14:textId="3D3A70AF" w:rsidR="00341AD3" w:rsidDel="007A5220" w:rsidRDefault="008A4754">
      <w:pPr>
        <w:pStyle w:val="MRAL2Numbered"/>
        <w:outlineLvl w:val="0"/>
        <w:rPr>
          <w:del w:id="5034" w:author="Jonathan Hawkins" w:date="2020-05-07T14:13:00Z"/>
        </w:rPr>
        <w:pPrChange w:id="5035" w:author="Debbie Houldsworth" w:date="2020-05-13T08:01:00Z">
          <w:pPr>
            <w:pStyle w:val="MRAL2Numbered"/>
          </w:pPr>
        </w:pPrChange>
      </w:pPr>
      <w:bookmarkStart w:id="5036" w:name="_Toc40256075"/>
      <w:bookmarkStart w:id="5037" w:name="_Toc40256923"/>
      <w:bookmarkStart w:id="5038" w:name="_Toc40257746"/>
      <w:bookmarkStart w:id="5039" w:name="_Toc40258561"/>
      <w:bookmarkStart w:id="5040" w:name="_Toc40259370"/>
      <w:bookmarkStart w:id="5041" w:name="_Toc40260172"/>
      <w:bookmarkStart w:id="5042" w:name="_Toc40260965"/>
      <w:ins w:id="5043" w:author="Debbie Houldsworth" w:date="2020-05-06T20:56:00Z">
        <w:del w:id="5044" w:author="Jonathan Hawkins" w:date="2020-05-07T14:13:00Z">
          <w:r w:rsidDel="007A5220">
            <w:delText>Not Used</w:delText>
          </w:r>
        </w:del>
      </w:ins>
      <w:del w:id="5045" w:author="Jonathan Hawkins" w:date="2020-05-07T14:13:00Z">
        <w:r w:rsidR="00341AD3" w:rsidRPr="00341AD3" w:rsidDel="007A5220">
          <w:delText>MEC establishes the MRA Development Board as a sub-committee pursuant to Clause 6.53. The written terms of reference that the MRA Development Board is subject to is set out in MDB's constitution in MRA Agreed Procedure 17 (titled "The MRA Agreed Procedure for Issues Resolution and Change Management"). The principal role of the MRA Development Board is to manage on MEC's behalf technical and commercial changes to this Agreement and the MRA Products.</w:delText>
        </w:r>
        <w:bookmarkStart w:id="5046" w:name="_Toc40255327"/>
        <w:bookmarkEnd w:id="5036"/>
        <w:bookmarkEnd w:id="5037"/>
        <w:bookmarkEnd w:id="5038"/>
        <w:bookmarkEnd w:id="5039"/>
        <w:bookmarkEnd w:id="5040"/>
        <w:bookmarkEnd w:id="5041"/>
        <w:bookmarkEnd w:id="5042"/>
        <w:bookmarkEnd w:id="5046"/>
      </w:del>
    </w:p>
    <w:p w14:paraId="1A9BFE88" w14:textId="1146347B" w:rsidR="00BF69D4" w:rsidDel="007A5220" w:rsidRDefault="00BF69D4">
      <w:pPr>
        <w:pStyle w:val="MRAL2Numbered"/>
        <w:outlineLvl w:val="0"/>
        <w:rPr>
          <w:del w:id="5047" w:author="Jonathan Hawkins" w:date="2020-05-07T14:13:00Z"/>
        </w:rPr>
        <w:pPrChange w:id="5048" w:author="Debbie Houldsworth" w:date="2020-05-13T08:01:00Z">
          <w:pPr>
            <w:pStyle w:val="MRAL2Numbered"/>
          </w:pPr>
        </w:pPrChange>
      </w:pPr>
      <w:bookmarkStart w:id="5049" w:name="_Toc40256076"/>
      <w:bookmarkStart w:id="5050" w:name="_Toc40256924"/>
      <w:bookmarkStart w:id="5051" w:name="_Toc40257747"/>
      <w:bookmarkStart w:id="5052" w:name="_Toc40258562"/>
      <w:bookmarkStart w:id="5053" w:name="_Toc40259371"/>
      <w:bookmarkStart w:id="5054" w:name="_Toc40260173"/>
      <w:bookmarkStart w:id="5055" w:name="_Toc40260966"/>
      <w:del w:id="5056" w:author="Jonathan Hawkins" w:date="2020-05-07T14:13:00Z">
        <w:r w:rsidRPr="00BF69D4" w:rsidDel="007A5220">
          <w:delText xml:space="preserve">MEC shall establish the Erroneous Transfers Performance Assurance Board as a sub-committee pursuant to Clause 6.53. The written terms of reference to which the Erroneous Transfers Performance Assurance Board is subject to, is set out in MRA Agreed Procedure </w:delText>
        </w:r>
        <w:r w:rsidDel="007A5220">
          <w:delText xml:space="preserve">30 </w:delText>
        </w:r>
        <w:r w:rsidRPr="00BF69D4" w:rsidDel="007A5220">
          <w:delText>(titled "The MRA Agreed Procedure for Erroneous Transfer Performance Assurance"). The principal role of the Erroneous Transfers Performance Assurance Board is to develop and manage on MEC's behalf a performance assurance framework for the Erroneous Registration arrangements detailed within this Agreement and the MRA Products.</w:delText>
        </w:r>
        <w:bookmarkStart w:id="5057" w:name="_Toc40255328"/>
        <w:bookmarkEnd w:id="5049"/>
        <w:bookmarkEnd w:id="5050"/>
        <w:bookmarkEnd w:id="5051"/>
        <w:bookmarkEnd w:id="5052"/>
        <w:bookmarkEnd w:id="5053"/>
        <w:bookmarkEnd w:id="5054"/>
        <w:bookmarkEnd w:id="5055"/>
        <w:bookmarkEnd w:id="5057"/>
      </w:del>
    </w:p>
    <w:p w14:paraId="6D8070AF" w14:textId="2BF843D7" w:rsidR="00FB7917" w:rsidDel="007A5220" w:rsidRDefault="00FB7917">
      <w:pPr>
        <w:pStyle w:val="MRAL1Numbered"/>
        <w:outlineLvl w:val="0"/>
        <w:rPr>
          <w:del w:id="5058" w:author="Jonathan Hawkins" w:date="2020-05-07T14:13:00Z"/>
          <w:b/>
        </w:rPr>
        <w:pPrChange w:id="5059" w:author="Debbie Houldsworth" w:date="2020-05-13T08:01:00Z">
          <w:pPr>
            <w:pStyle w:val="MRAL1Numbered"/>
          </w:pPr>
        </w:pPrChange>
      </w:pPr>
      <w:bookmarkStart w:id="5060" w:name="_Toc40256077"/>
      <w:bookmarkStart w:id="5061" w:name="_Toc40256925"/>
      <w:bookmarkStart w:id="5062" w:name="_Toc40257748"/>
      <w:bookmarkStart w:id="5063" w:name="_Toc40258563"/>
      <w:bookmarkStart w:id="5064" w:name="_Toc40259372"/>
      <w:bookmarkStart w:id="5065" w:name="_Toc40260174"/>
      <w:bookmarkStart w:id="5066" w:name="_Toc40260967"/>
      <w:del w:id="5067" w:author="Jonathan Hawkins" w:date="2020-05-07T14:13:00Z">
        <w:r w:rsidDel="007A5220">
          <w:delText>Resolutions of sub-committees shall not have binding effect unless MEC has formally delegated the decision-making powers to the sub-committee (and then subject to Clause 6.53) or has ratified the resolution in question. The MEC shall be considered as having formally delegated to the Disputes Committee the decision-making powers set out in Clause 40.</w:delText>
        </w:r>
        <w:bookmarkStart w:id="5068" w:name="_Toc40255329"/>
        <w:bookmarkEnd w:id="5060"/>
        <w:bookmarkEnd w:id="5061"/>
        <w:bookmarkEnd w:id="5062"/>
        <w:bookmarkEnd w:id="5063"/>
        <w:bookmarkEnd w:id="5064"/>
        <w:bookmarkEnd w:id="5065"/>
        <w:bookmarkEnd w:id="5066"/>
        <w:bookmarkEnd w:id="5068"/>
      </w:del>
    </w:p>
    <w:p w14:paraId="736FDC23" w14:textId="726C57C8" w:rsidR="00FB7917" w:rsidDel="007A5220" w:rsidRDefault="00FB7917" w:rsidP="00CA4155">
      <w:pPr>
        <w:pStyle w:val="MRAHeading3"/>
        <w:outlineLvl w:val="0"/>
        <w:rPr>
          <w:del w:id="5069" w:author="Jonathan Hawkins" w:date="2020-05-07T14:13:00Z"/>
        </w:rPr>
      </w:pPr>
      <w:del w:id="5070" w:author="Jonathan Hawkins" w:date="2020-05-07T14:13:00Z">
        <w:r w:rsidDel="007A5220">
          <w:delText>Secretariat</w:delText>
        </w:r>
        <w:bookmarkStart w:id="5071" w:name="_Toc40255330"/>
        <w:bookmarkEnd w:id="5071"/>
      </w:del>
    </w:p>
    <w:p w14:paraId="255D2094" w14:textId="602C4F57" w:rsidR="00FB7917" w:rsidDel="007A5220" w:rsidRDefault="00FB7917">
      <w:pPr>
        <w:pStyle w:val="MRAL1Numbered"/>
        <w:outlineLvl w:val="0"/>
        <w:rPr>
          <w:del w:id="5072" w:author="Jonathan Hawkins" w:date="2020-05-07T14:13:00Z"/>
        </w:rPr>
        <w:pPrChange w:id="5073" w:author="Debbie Houldsworth" w:date="2020-05-13T08:01:00Z">
          <w:pPr>
            <w:pStyle w:val="MRAL1Numbered"/>
          </w:pPr>
        </w:pPrChange>
      </w:pPr>
      <w:bookmarkStart w:id="5074" w:name="_Ref4482335"/>
      <w:bookmarkStart w:id="5075" w:name="_Toc40256078"/>
      <w:bookmarkStart w:id="5076" w:name="_Toc40256926"/>
      <w:bookmarkStart w:id="5077" w:name="_Toc40257749"/>
      <w:bookmarkStart w:id="5078" w:name="_Toc40258564"/>
      <w:bookmarkStart w:id="5079" w:name="_Toc40259373"/>
      <w:bookmarkStart w:id="5080" w:name="_Toc40260175"/>
      <w:bookmarkStart w:id="5081" w:name="_Toc40260968"/>
      <w:del w:id="5082" w:author="Jonathan Hawkins" w:date="2020-05-07T14:13:00Z">
        <w:r w:rsidDel="007A5220">
          <w:delText xml:space="preserve">MEC may from time to time appoint and remove, or make arrangements for the appointment and removal of, any such person as MEC requires to assist it or any sub-committee of it, the MEC Chairman or Secretary in the proper performance of its or their duties and responsibilities in each such case upon such terms and conditions as MEC sees fit (any such person or persons to be known as the </w:delText>
        </w:r>
        <w:r w:rsidDel="007A5220">
          <w:rPr>
            <w:b/>
          </w:rPr>
          <w:delText>"Secretariat"</w:delText>
        </w:r>
        <w:r w:rsidDel="007A5220">
          <w:delText>).</w:delText>
        </w:r>
        <w:bookmarkStart w:id="5083" w:name="_Toc39727105"/>
        <w:bookmarkStart w:id="5084" w:name="_Toc40255331"/>
        <w:bookmarkEnd w:id="5074"/>
        <w:bookmarkEnd w:id="5075"/>
        <w:bookmarkEnd w:id="5076"/>
        <w:bookmarkEnd w:id="5077"/>
        <w:bookmarkEnd w:id="5078"/>
        <w:bookmarkEnd w:id="5079"/>
        <w:bookmarkEnd w:id="5080"/>
        <w:bookmarkEnd w:id="5081"/>
        <w:bookmarkEnd w:id="5083"/>
        <w:bookmarkEnd w:id="5084"/>
      </w:del>
    </w:p>
    <w:p w14:paraId="00B79CF8" w14:textId="24A94719" w:rsidR="00FB7917" w:rsidDel="007A5220" w:rsidRDefault="00FB7917">
      <w:pPr>
        <w:pStyle w:val="MRAL1Numbered"/>
        <w:outlineLvl w:val="0"/>
        <w:rPr>
          <w:del w:id="5085" w:author="Jonathan Hawkins" w:date="2020-05-07T14:13:00Z"/>
        </w:rPr>
        <w:pPrChange w:id="5086" w:author="Debbie Houldsworth" w:date="2020-05-13T08:01:00Z">
          <w:pPr>
            <w:pStyle w:val="MRAL1Numbered"/>
          </w:pPr>
        </w:pPrChange>
      </w:pPr>
      <w:bookmarkStart w:id="5087" w:name="_Toc40256079"/>
      <w:bookmarkStart w:id="5088" w:name="_Toc40256927"/>
      <w:bookmarkStart w:id="5089" w:name="_Toc40257750"/>
      <w:bookmarkStart w:id="5090" w:name="_Toc40258565"/>
      <w:bookmarkStart w:id="5091" w:name="_Toc40259374"/>
      <w:bookmarkStart w:id="5092" w:name="_Toc40260176"/>
      <w:bookmarkStart w:id="5093" w:name="_Toc40260969"/>
      <w:del w:id="5094" w:author="Jonathan Hawkins" w:date="2020-05-07T14:13:00Z">
        <w:r w:rsidDel="007A5220">
          <w:delText>Any person referred to in Clause 6.55 shall undertake such administrative duties and responsibilities and exercise such powers as MEC may from time to time assig</w:delText>
        </w:r>
        <w:r w:rsidR="008256DB" w:rsidDel="007A5220">
          <w:delText>n to or vest in any such person, which shall include the duties applicable to its role as code administrator set out in Condition 23.7(b) of the Electricity Distribution Licence.</w:delText>
        </w:r>
        <w:bookmarkStart w:id="5095" w:name="_Toc39727106"/>
        <w:bookmarkStart w:id="5096" w:name="_Toc40255332"/>
        <w:bookmarkEnd w:id="5087"/>
        <w:bookmarkEnd w:id="5088"/>
        <w:bookmarkEnd w:id="5089"/>
        <w:bookmarkEnd w:id="5090"/>
        <w:bookmarkEnd w:id="5091"/>
        <w:bookmarkEnd w:id="5092"/>
        <w:bookmarkEnd w:id="5093"/>
        <w:bookmarkEnd w:id="5095"/>
        <w:bookmarkEnd w:id="5096"/>
      </w:del>
    </w:p>
    <w:p w14:paraId="1F0D8959" w14:textId="2B31D92D" w:rsidR="008256DB" w:rsidDel="007A5220" w:rsidRDefault="008256DB">
      <w:pPr>
        <w:pStyle w:val="MRAL1Numbered"/>
        <w:numPr>
          <w:ilvl w:val="0"/>
          <w:numId w:val="0"/>
        </w:numPr>
        <w:outlineLvl w:val="0"/>
        <w:rPr>
          <w:del w:id="5097" w:author="Jonathan Hawkins" w:date="2020-05-07T14:13:00Z"/>
        </w:rPr>
        <w:pPrChange w:id="5098" w:author="Debbie Houldsworth" w:date="2020-05-13T08:01:00Z">
          <w:pPr>
            <w:pStyle w:val="MRAL1Numbered"/>
            <w:numPr>
              <w:ilvl w:val="0"/>
              <w:numId w:val="0"/>
            </w:numPr>
            <w:tabs>
              <w:tab w:val="clear" w:pos="851"/>
            </w:tabs>
            <w:ind w:left="0" w:firstLine="0"/>
          </w:pPr>
        </w:pPrChange>
      </w:pPr>
      <w:del w:id="5099" w:author="Jonathan Hawkins" w:date="2020-05-07T14:13:00Z">
        <w:r w:rsidDel="007A5220">
          <w:delText xml:space="preserve">6.56A  The Secretariat shall periodically review and report to MEC on whether the provisions </w:delText>
        </w:r>
        <w:r w:rsidRPr="008256DB" w:rsidDel="007A5220">
          <w:rPr>
            <w:color w:val="FFFFFF"/>
          </w:rPr>
          <w:delText>______</w:delText>
        </w:r>
        <w:r w:rsidDel="007A5220">
          <w:delText xml:space="preserve">of this Agreement are consistent with the Code Administration Code of Practice (to </w:delText>
        </w:r>
        <w:r w:rsidRPr="008256DB" w:rsidDel="007A5220">
          <w:rPr>
            <w:color w:val="FFFFFF"/>
          </w:rPr>
          <w:delText>______</w:delText>
        </w:r>
        <w:r w:rsidDel="007A5220">
          <w:delText>the extent relevant).</w:delText>
        </w:r>
        <w:bookmarkStart w:id="5100" w:name="_Toc39727107"/>
        <w:bookmarkStart w:id="5101" w:name="_Toc40255333"/>
        <w:bookmarkEnd w:id="5100"/>
        <w:bookmarkEnd w:id="5101"/>
      </w:del>
    </w:p>
    <w:p w14:paraId="655AD819" w14:textId="553EE909" w:rsidR="00FB7917" w:rsidDel="007A5220" w:rsidRDefault="00FB7917">
      <w:pPr>
        <w:pStyle w:val="MRAL1Numbered"/>
        <w:outlineLvl w:val="0"/>
        <w:rPr>
          <w:del w:id="5102" w:author="Jonathan Hawkins" w:date="2020-05-07T14:13:00Z"/>
        </w:rPr>
        <w:pPrChange w:id="5103" w:author="Debbie Houldsworth" w:date="2020-05-13T08:01:00Z">
          <w:pPr>
            <w:pStyle w:val="MRAL1Numbered"/>
          </w:pPr>
        </w:pPrChange>
      </w:pPr>
      <w:bookmarkStart w:id="5104" w:name="_Ref4555065"/>
      <w:bookmarkStart w:id="5105" w:name="_Toc40256080"/>
      <w:bookmarkStart w:id="5106" w:name="_Toc40256928"/>
      <w:bookmarkStart w:id="5107" w:name="_Toc40257751"/>
      <w:bookmarkStart w:id="5108" w:name="_Toc40258566"/>
      <w:bookmarkStart w:id="5109" w:name="_Toc40259375"/>
      <w:bookmarkStart w:id="5110" w:name="_Toc40260177"/>
      <w:bookmarkStart w:id="5111" w:name="_Toc40260970"/>
      <w:del w:id="5112" w:author="Jonathan Hawkins" w:date="2020-05-07T14:13:00Z">
        <w:r w:rsidDel="007A5220">
          <w:delText>MEC may make arrangements for the remuneration of any such person as is referred to in Clause 6.55 and the payment of any such person's costs and expenses and the same shall be recovered in accordance with Clause 8.</w:delText>
        </w:r>
        <w:bookmarkStart w:id="5113" w:name="_Toc39727108"/>
        <w:bookmarkStart w:id="5114" w:name="_Toc40255334"/>
        <w:bookmarkEnd w:id="5104"/>
        <w:bookmarkEnd w:id="5105"/>
        <w:bookmarkEnd w:id="5106"/>
        <w:bookmarkEnd w:id="5107"/>
        <w:bookmarkEnd w:id="5108"/>
        <w:bookmarkEnd w:id="5109"/>
        <w:bookmarkEnd w:id="5110"/>
        <w:bookmarkEnd w:id="5111"/>
        <w:bookmarkEnd w:id="5113"/>
        <w:bookmarkEnd w:id="5114"/>
      </w:del>
    </w:p>
    <w:p w14:paraId="69212855" w14:textId="5FA42230" w:rsidR="00C06963" w:rsidRPr="00532F5D" w:rsidDel="007A5220" w:rsidRDefault="00C06963">
      <w:pPr>
        <w:pStyle w:val="MRAL1Numbered"/>
        <w:outlineLvl w:val="0"/>
        <w:rPr>
          <w:del w:id="5115" w:author="Jonathan Hawkins" w:date="2020-05-07T14:13:00Z"/>
        </w:rPr>
        <w:pPrChange w:id="5116" w:author="Debbie Houldsworth" w:date="2020-05-13T08:01:00Z">
          <w:pPr>
            <w:pStyle w:val="MRAL1Numbered"/>
          </w:pPr>
        </w:pPrChange>
      </w:pPr>
      <w:bookmarkStart w:id="5117" w:name="_Toc40256081"/>
      <w:bookmarkStart w:id="5118" w:name="_Toc40256929"/>
      <w:bookmarkStart w:id="5119" w:name="_Toc40257752"/>
      <w:bookmarkStart w:id="5120" w:name="_Toc40258567"/>
      <w:bookmarkStart w:id="5121" w:name="_Toc40259376"/>
      <w:bookmarkStart w:id="5122" w:name="_Toc40260178"/>
      <w:bookmarkStart w:id="5123" w:name="_Toc40260971"/>
      <w:del w:id="5124" w:author="Jonathan Hawkins" w:date="2020-05-07T14:13:00Z">
        <w:r w:rsidRPr="00532F5D" w:rsidDel="007A5220">
          <w:delText>MEC may agree and issue appropriate procedures pursuant to this Agreement (which procedures shall be subordinate to and shall not be inconsistent with this Agreement), and the parties agree to comply with those procedures as issued from time to time.</w:delText>
        </w:r>
        <w:bookmarkStart w:id="5125" w:name="_Toc39727109"/>
        <w:bookmarkStart w:id="5126" w:name="_Toc40255335"/>
        <w:bookmarkEnd w:id="5117"/>
        <w:bookmarkEnd w:id="5118"/>
        <w:bookmarkEnd w:id="5119"/>
        <w:bookmarkEnd w:id="5120"/>
        <w:bookmarkEnd w:id="5121"/>
        <w:bookmarkEnd w:id="5122"/>
        <w:bookmarkEnd w:id="5123"/>
        <w:bookmarkEnd w:id="5125"/>
        <w:bookmarkEnd w:id="5126"/>
      </w:del>
    </w:p>
    <w:p w14:paraId="381546F5" w14:textId="4BA38EB5" w:rsidR="00FB7917" w:rsidRDefault="00151F44">
      <w:pPr>
        <w:pStyle w:val="MRAHeading2"/>
        <w:outlineLvl w:val="0"/>
        <w:pPrChange w:id="5127" w:author="Debbie Houldsworth" w:date="2020-05-13T08:01:00Z">
          <w:pPr>
            <w:pStyle w:val="MRAHeading2"/>
          </w:pPr>
        </w:pPrChange>
      </w:pPr>
      <w:bookmarkStart w:id="5128" w:name="_Toc415033803"/>
      <w:bookmarkStart w:id="5129" w:name="_Toc416508889"/>
      <w:bookmarkStart w:id="5130" w:name="_Ref4474665"/>
      <w:bookmarkStart w:id="5131" w:name="_Ref4475725"/>
      <w:bookmarkStart w:id="5132" w:name="_Ref4482264"/>
      <w:bookmarkStart w:id="5133" w:name="_Ref4559091"/>
      <w:bookmarkStart w:id="5134" w:name="_Ref4559795"/>
      <w:bookmarkStart w:id="5135" w:name="_Toc18300512"/>
      <w:bookmarkStart w:id="5136" w:name="_Toc64264311"/>
      <w:bookmarkStart w:id="5137" w:name="_Toc40260972"/>
      <w:ins w:id="5138" w:author="Debbie Houldsworth" w:date="2020-05-06T21:08:00Z">
        <w:r>
          <w:t xml:space="preserve">Not Used </w:t>
        </w:r>
      </w:ins>
      <w:del w:id="5139" w:author="Debbie Houldsworth" w:date="2020-05-06T21:08:00Z">
        <w:r w:rsidR="00FB7917" w:rsidDel="00151F44">
          <w:delText>constitution of the mra forum</w:delText>
        </w:r>
      </w:del>
      <w:bookmarkEnd w:id="5128"/>
      <w:bookmarkEnd w:id="5129"/>
      <w:bookmarkEnd w:id="5130"/>
      <w:bookmarkEnd w:id="5131"/>
      <w:bookmarkEnd w:id="5132"/>
      <w:bookmarkEnd w:id="5133"/>
      <w:bookmarkEnd w:id="5134"/>
      <w:bookmarkEnd w:id="5135"/>
      <w:bookmarkEnd w:id="5136"/>
      <w:bookmarkEnd w:id="5137"/>
    </w:p>
    <w:p w14:paraId="234FE512" w14:textId="102D0BD4" w:rsidR="00FB7917" w:rsidDel="007C5542" w:rsidRDefault="00FB7917">
      <w:pPr>
        <w:pStyle w:val="MRAHeading3"/>
        <w:ind w:left="142" w:firstLine="0"/>
        <w:outlineLvl w:val="0"/>
        <w:rPr>
          <w:del w:id="5140" w:author="Debbie Houldsworth" w:date="2020-05-06T21:06:00Z"/>
        </w:rPr>
        <w:pPrChange w:id="5141" w:author="Debbie Houldsworth" w:date="2020-05-07T07:28:00Z">
          <w:pPr>
            <w:pStyle w:val="MRAHeading3"/>
            <w:outlineLvl w:val="0"/>
          </w:pPr>
        </w:pPrChange>
      </w:pPr>
      <w:del w:id="5142" w:author="Debbie Houldsworth" w:date="2020-05-06T21:06:00Z">
        <w:r w:rsidDel="007C5542">
          <w:delText>Objects</w:delText>
        </w:r>
        <w:bookmarkStart w:id="5143" w:name="_Toc40255337"/>
        <w:bookmarkEnd w:id="5143"/>
      </w:del>
    </w:p>
    <w:p w14:paraId="4B13A2A1" w14:textId="35E61476" w:rsidR="00FB7917" w:rsidDel="007C5542" w:rsidRDefault="00FB7917">
      <w:pPr>
        <w:pStyle w:val="MRAL1Numbered"/>
        <w:numPr>
          <w:ilvl w:val="0"/>
          <w:numId w:val="0"/>
        </w:numPr>
        <w:ind w:left="142"/>
        <w:rPr>
          <w:del w:id="5144" w:author="Debbie Houldsworth" w:date="2020-05-06T21:06:00Z"/>
        </w:rPr>
        <w:pPrChange w:id="5145" w:author="Debbie Houldsworth" w:date="2020-05-07T07:28:00Z">
          <w:pPr>
            <w:pStyle w:val="MRAL1Numbered"/>
            <w:numPr>
              <w:numId w:val="21"/>
            </w:numPr>
          </w:pPr>
        </w:pPrChange>
      </w:pPr>
      <w:bookmarkStart w:id="5146" w:name="_Ref4555087"/>
      <w:del w:id="5147" w:author="Debbie Houldsworth" w:date="2020-05-06T21:06:00Z">
        <w:r w:rsidDel="007C5542">
          <w:delText>The purpose of the MRA Forum is to act as a forum for representing the views of parties or, in the case of the BSC Agent, the views of BSC Trading Parties on any matter relating to the Services or this Agreement, for informing the parties generally regarding the operation of the Services and of this Agreement, and to determine any matters from time to time referred to it by MEC.</w:delText>
        </w:r>
        <w:bookmarkStart w:id="5148" w:name="_Toc40255338"/>
        <w:bookmarkEnd w:id="5146"/>
        <w:bookmarkEnd w:id="5148"/>
      </w:del>
    </w:p>
    <w:p w14:paraId="4B52D214" w14:textId="178B70EC" w:rsidR="00FB7917" w:rsidDel="007C5542" w:rsidRDefault="00FB7917">
      <w:pPr>
        <w:pStyle w:val="MRAHeading3"/>
        <w:ind w:left="142" w:firstLine="0"/>
        <w:outlineLvl w:val="0"/>
        <w:rPr>
          <w:del w:id="5149" w:author="Debbie Houldsworth" w:date="2020-05-06T21:06:00Z"/>
        </w:rPr>
        <w:pPrChange w:id="5150" w:author="Debbie Houldsworth" w:date="2020-05-07T07:28:00Z">
          <w:pPr>
            <w:pStyle w:val="MRAHeading3"/>
            <w:outlineLvl w:val="0"/>
          </w:pPr>
        </w:pPrChange>
      </w:pPr>
      <w:del w:id="5151" w:author="Debbie Houldsworth" w:date="2020-05-06T21:06:00Z">
        <w:r w:rsidDel="007C5542">
          <w:delText>Membership</w:delText>
        </w:r>
        <w:bookmarkStart w:id="5152" w:name="_Toc40255339"/>
        <w:bookmarkEnd w:id="5152"/>
      </w:del>
    </w:p>
    <w:p w14:paraId="43523011" w14:textId="1B982DAA" w:rsidR="00FB7917" w:rsidDel="007C5542" w:rsidRDefault="00FB7917">
      <w:pPr>
        <w:pStyle w:val="MRAL1Numbered"/>
        <w:numPr>
          <w:ilvl w:val="0"/>
          <w:numId w:val="0"/>
        </w:numPr>
        <w:ind w:left="142"/>
        <w:rPr>
          <w:del w:id="5153" w:author="Debbie Houldsworth" w:date="2020-05-06T21:06:00Z"/>
        </w:rPr>
        <w:pPrChange w:id="5154" w:author="Debbie Houldsworth" w:date="2020-05-07T07:28:00Z">
          <w:pPr>
            <w:pStyle w:val="MRAL1Numbered"/>
          </w:pPr>
        </w:pPrChange>
      </w:pPr>
      <w:bookmarkStart w:id="5155" w:name="_Ref4475276"/>
      <w:del w:id="5156" w:author="Debbie Houldsworth" w:date="2020-05-06T21:06:00Z">
        <w:r w:rsidDel="007C5542">
          <w:delText>Each Distribution Business shall be entitled to send one duly authorised representative to attend any meeting of the MRA Forum on its behalf to represent it ("</w:delText>
        </w:r>
        <w:r w:rsidDel="007C5542">
          <w:rPr>
            <w:b/>
            <w:bCs/>
          </w:rPr>
          <w:delText xml:space="preserve">Distribution Business </w:delText>
        </w:r>
        <w:r w:rsidDel="007C5542">
          <w:rPr>
            <w:b/>
          </w:rPr>
          <w:delText>Representative</w:delText>
        </w:r>
        <w:r w:rsidDel="007C5542">
          <w:delText>") and each Supplier shall be entitled to send one duly authorised representative to attend any meeting of the MRA Forum on its behalf to represent it. ("</w:delText>
        </w:r>
        <w:r w:rsidDel="007C5542">
          <w:rPr>
            <w:b/>
          </w:rPr>
          <w:delText xml:space="preserve"> Supplier Representative</w:delText>
        </w:r>
        <w:r w:rsidDel="007C5542">
          <w:delText>").</w:delText>
        </w:r>
        <w:bookmarkStart w:id="5157" w:name="_Toc40255340"/>
        <w:bookmarkEnd w:id="5155"/>
        <w:bookmarkEnd w:id="5157"/>
      </w:del>
    </w:p>
    <w:p w14:paraId="430ADE1B" w14:textId="5BAA4F61" w:rsidR="00FB7917" w:rsidDel="007C5542" w:rsidRDefault="00FB7917">
      <w:pPr>
        <w:pStyle w:val="MRAL1Numbered"/>
        <w:numPr>
          <w:ilvl w:val="0"/>
          <w:numId w:val="0"/>
        </w:numPr>
        <w:ind w:left="142"/>
        <w:rPr>
          <w:del w:id="5158" w:author="Debbie Houldsworth" w:date="2020-05-06T21:06:00Z"/>
        </w:rPr>
        <w:pPrChange w:id="5159" w:author="Debbie Houldsworth" w:date="2020-05-07T07:28:00Z">
          <w:pPr>
            <w:pStyle w:val="MRAL1Numbered"/>
          </w:pPr>
        </w:pPrChange>
      </w:pPr>
      <w:bookmarkStart w:id="5160" w:name="_Ref4474240"/>
      <w:del w:id="5161" w:author="Debbie Houldsworth" w:date="2020-05-06T21:06:00Z">
        <w:r w:rsidDel="007C5542">
          <w:delText>The BSC Agent shall be entitled to send one duly authorised representative to attend any meeting of the MRA Forum ("</w:delText>
        </w:r>
        <w:r w:rsidDel="007C5542">
          <w:rPr>
            <w:b/>
          </w:rPr>
          <w:delText>BSC Representative</w:delText>
        </w:r>
        <w:r w:rsidDel="007C5542">
          <w:delText>").</w:delText>
        </w:r>
        <w:bookmarkStart w:id="5162" w:name="_Toc40255341"/>
        <w:bookmarkEnd w:id="5160"/>
        <w:bookmarkEnd w:id="5162"/>
      </w:del>
    </w:p>
    <w:p w14:paraId="12F79B29" w14:textId="37DD36A5" w:rsidR="00FB7917" w:rsidDel="00BE3E44" w:rsidRDefault="00FB7917">
      <w:pPr>
        <w:pStyle w:val="MRAL1Numbered"/>
        <w:numPr>
          <w:ilvl w:val="0"/>
          <w:numId w:val="0"/>
        </w:numPr>
        <w:ind w:left="142"/>
        <w:rPr>
          <w:del w:id="5163" w:author="Debbie Houldsworth" w:date="2020-05-07T07:28:00Z"/>
        </w:rPr>
        <w:pPrChange w:id="5164" w:author="Debbie Houldsworth" w:date="2020-05-07T07:28:00Z">
          <w:pPr>
            <w:pStyle w:val="MRAL1Numbered"/>
          </w:pPr>
        </w:pPrChange>
      </w:pPr>
      <w:bookmarkStart w:id="5165" w:name="_Ref4555099"/>
      <w:del w:id="5166" w:author="Debbie Houldsworth" w:date="2020-05-06T21:06:00Z">
        <w:r w:rsidDel="007C5542">
          <w:delText>Each representative appointed pursuant to Clauses 7.2 and 7.3 shall have the right to speak and to vote at such meetings, provided that the BSC Representative shall be entitled to vote only in relation to resolutions which the BSC Representative reasonably considers relates to or affects the BSC Requirements</w:delText>
        </w:r>
      </w:del>
      <w:del w:id="5167" w:author="Debbie Houldsworth" w:date="2020-05-07T07:28:00Z">
        <w:r w:rsidDel="00BE3E44">
          <w:delText>.</w:delText>
        </w:r>
        <w:bookmarkStart w:id="5168" w:name="_Toc40255342"/>
        <w:bookmarkEnd w:id="5165"/>
        <w:bookmarkEnd w:id="5168"/>
      </w:del>
    </w:p>
    <w:p w14:paraId="40083635" w14:textId="42D0D2C8" w:rsidR="00FB7917" w:rsidDel="007C5542" w:rsidRDefault="00FB7917">
      <w:pPr>
        <w:pStyle w:val="MRAL1Numbered"/>
        <w:numPr>
          <w:ilvl w:val="0"/>
          <w:numId w:val="0"/>
        </w:numPr>
        <w:ind w:left="142"/>
        <w:rPr>
          <w:del w:id="5169" w:author="Debbie Houldsworth" w:date="2020-05-06T21:06:00Z"/>
        </w:rPr>
        <w:pPrChange w:id="5170" w:author="Debbie Houldsworth" w:date="2020-05-07T07:28:00Z">
          <w:pPr>
            <w:pStyle w:val="MRAHeading3"/>
            <w:outlineLvl w:val="0"/>
          </w:pPr>
        </w:pPrChange>
      </w:pPr>
      <w:del w:id="5171" w:author="Debbie Houldsworth" w:date="2020-05-06T21:06:00Z">
        <w:r w:rsidDel="007C5542">
          <w:delText>Proxies</w:delText>
        </w:r>
        <w:bookmarkStart w:id="5172" w:name="_Toc40255343"/>
        <w:bookmarkEnd w:id="5172"/>
      </w:del>
    </w:p>
    <w:p w14:paraId="16145F94" w14:textId="05C8317E" w:rsidR="00FB7917" w:rsidDel="007C5542" w:rsidRDefault="00FB7917" w:rsidP="00CE6D9E">
      <w:pPr>
        <w:pStyle w:val="MRAL1Numbered"/>
        <w:rPr>
          <w:del w:id="5173" w:author="Debbie Houldsworth" w:date="2020-05-06T21:06:00Z"/>
        </w:rPr>
      </w:pPr>
      <w:del w:id="5174" w:author="Debbie Houldsworth" w:date="2020-05-06T21:06:00Z">
        <w:r w:rsidDel="007C5542">
          <w:delText>Any representative of a party entitled to attend and vote at any MRA Forum meeting shall be entitled to appoint another person as its proxy to attend, speak and vote in its place.</w:delText>
        </w:r>
        <w:bookmarkStart w:id="5175" w:name="_Toc40255344"/>
        <w:bookmarkEnd w:id="5175"/>
      </w:del>
    </w:p>
    <w:p w14:paraId="26A37FD1" w14:textId="14100D95" w:rsidR="00FB7917" w:rsidDel="007C5542" w:rsidRDefault="00FB7917" w:rsidP="00CE6D9E">
      <w:pPr>
        <w:pStyle w:val="MRAL1Numbered"/>
        <w:rPr>
          <w:del w:id="5176" w:author="Debbie Houldsworth" w:date="2020-05-06T21:06:00Z"/>
        </w:rPr>
      </w:pPr>
      <w:del w:id="5177" w:author="Debbie Houldsworth" w:date="2020-05-06T21:06:00Z">
        <w:r w:rsidDel="007C5542">
          <w:delText>The instrument appointing a proxy shall be in writing either under seal or under the hand of an officer or attorney duly authorised.</w:delText>
        </w:r>
        <w:bookmarkStart w:id="5178" w:name="_Toc40255345"/>
        <w:bookmarkEnd w:id="5178"/>
      </w:del>
    </w:p>
    <w:p w14:paraId="696B409A" w14:textId="59182C4B" w:rsidR="00FB7917" w:rsidDel="007C5542" w:rsidRDefault="00FB7917" w:rsidP="00CE6D9E">
      <w:pPr>
        <w:pStyle w:val="MRAL1Numbered"/>
        <w:rPr>
          <w:del w:id="5179" w:author="Debbie Houldsworth" w:date="2020-05-06T21:06:00Z"/>
        </w:rPr>
      </w:pPr>
      <w:del w:id="5180" w:author="Debbie Houldsworth" w:date="2020-05-06T21:06:00Z">
        <w:r w:rsidDel="007C5542">
          <w:delText>The instrument appointing a proxy and the power of attorney or other authority, if any, under which it is signed or a certified copy of that power or authority shall be deposited at the office of the Secretary or at such other place within the United Kingdom as is specified for that purpose in the notice convening the meeting of the MRA Forum, not less than 24 hours before the time appointed for the taking of the vote and in default the instrument of proxy shall not be treated as valid.</w:delText>
        </w:r>
        <w:bookmarkStart w:id="5181" w:name="_Toc40255346"/>
        <w:bookmarkEnd w:id="5181"/>
      </w:del>
    </w:p>
    <w:p w14:paraId="529A3F51" w14:textId="0E551A1A" w:rsidR="00FB7917" w:rsidDel="007C5542" w:rsidRDefault="00FB7917" w:rsidP="00CE6D9E">
      <w:pPr>
        <w:pStyle w:val="MRAL1Numbered"/>
        <w:rPr>
          <w:del w:id="5182" w:author="Debbie Houldsworth" w:date="2020-05-06T21:06:00Z"/>
        </w:rPr>
      </w:pPr>
      <w:del w:id="5183" w:author="Debbie Houldsworth" w:date="2020-05-06T21:06:00Z">
        <w:r w:rsidDel="007C5542">
          <w:delText>An instrument appointing a proxy shall be in the following form or a form as near thereto as circumstances admit:</w:delText>
        </w:r>
        <w:bookmarkStart w:id="5184" w:name="_Toc40255347"/>
        <w:bookmarkEnd w:id="5184"/>
      </w:del>
    </w:p>
    <w:p w14:paraId="027BEB6F" w14:textId="5CDFAD03" w:rsidR="00FB7917" w:rsidDel="007C5542" w:rsidRDefault="00FB7917">
      <w:pPr>
        <w:pStyle w:val="MRAL1Numbered"/>
        <w:rPr>
          <w:del w:id="5185" w:author="Debbie Houldsworth" w:date="2020-05-06T21:06:00Z"/>
        </w:rPr>
        <w:pPrChange w:id="5186" w:author="Debbie Houldsworth" w:date="2020-05-07T07:28:00Z">
          <w:pPr>
            <w:pStyle w:val="MRAL1NoHangingIndentLFTJustified"/>
            <w:ind w:left="0" w:firstLine="709"/>
          </w:pPr>
        </w:pPrChange>
      </w:pPr>
      <w:del w:id="5187" w:author="Debbie Houldsworth" w:date="2020-05-06T21:06:00Z">
        <w:r w:rsidDel="007C5542">
          <w:delText>"MASTER REGISTRATION AGREEMENT dated 1</w:delText>
        </w:r>
        <w:r w:rsidDel="007C5542">
          <w:rPr>
            <w:vertAlign w:val="superscript"/>
          </w:rPr>
          <w:delText>st</w:delText>
        </w:r>
        <w:r w:rsidDel="007C5542">
          <w:delText xml:space="preserve"> June 1998;</w:delText>
        </w:r>
        <w:bookmarkStart w:id="5188" w:name="_Toc40255348"/>
        <w:bookmarkEnd w:id="5188"/>
      </w:del>
    </w:p>
    <w:p w14:paraId="6703AF1A" w14:textId="56B4CA77" w:rsidR="00FB7917" w:rsidDel="007C5542" w:rsidRDefault="00FB7917">
      <w:pPr>
        <w:pStyle w:val="MRAL1Numbered"/>
        <w:rPr>
          <w:del w:id="5189" w:author="Debbie Houldsworth" w:date="2020-05-06T21:06:00Z"/>
        </w:rPr>
        <w:pPrChange w:id="5190" w:author="Debbie Houldsworth" w:date="2020-05-07T07:28:00Z">
          <w:pPr>
            <w:pStyle w:val="MRAL1NoHangingIndentLFTJustified"/>
          </w:pPr>
        </w:pPrChange>
      </w:pPr>
      <w:del w:id="5191" w:author="Debbie Houldsworth" w:date="2020-05-06T21:06:00Z">
        <w:r w:rsidDel="007C5542">
          <w:delText>We,</w:delText>
        </w:r>
        <w:r w:rsidDel="007C5542">
          <w:rPr>
            <w:u w:val="single"/>
          </w:rPr>
          <w:tab/>
        </w:r>
        <w:r w:rsidDel="007C5542">
          <w:rPr>
            <w:u w:val="single"/>
          </w:rPr>
          <w:tab/>
        </w:r>
        <w:r w:rsidDel="007C5542">
          <w:rPr>
            <w:u w:val="single"/>
          </w:rPr>
          <w:tab/>
        </w:r>
        <w:r w:rsidDel="007C5542">
          <w:rPr>
            <w:u w:val="single"/>
          </w:rPr>
          <w:tab/>
        </w:r>
        <w:r w:rsidDel="007C5542">
          <w:rPr>
            <w:u w:val="single"/>
          </w:rPr>
          <w:tab/>
        </w:r>
        <w:r w:rsidDel="007C5542">
          <w:rPr>
            <w:u w:val="single"/>
          </w:rPr>
          <w:tab/>
        </w:r>
        <w:r w:rsidDel="007C5542">
          <w:delText xml:space="preserve">, being a party to the above mentioned agreement, hereby appoint the Chairman of the Meeting (see Note 1); </w:delText>
        </w:r>
        <w:bookmarkStart w:id="5192" w:name="_Toc40255349"/>
        <w:bookmarkEnd w:id="5192"/>
      </w:del>
    </w:p>
    <w:p w14:paraId="136177FB" w14:textId="310B2114" w:rsidR="00FB7917" w:rsidDel="007C5542" w:rsidRDefault="00FB7917">
      <w:pPr>
        <w:pStyle w:val="MRAL1Numbered"/>
        <w:rPr>
          <w:del w:id="5193" w:author="Debbie Houldsworth" w:date="2020-05-06T21:06:00Z"/>
        </w:rPr>
        <w:pPrChange w:id="5194" w:author="Debbie Houldsworth" w:date="2020-05-07T07:28:00Z">
          <w:pPr>
            <w:pStyle w:val="MRAL1NoHangingIndentLFTJustified"/>
          </w:pPr>
        </w:pPrChange>
      </w:pPr>
      <w:del w:id="5195" w:author="Debbie Houldsworth" w:date="2020-05-06T21:06:00Z">
        <w:r w:rsidDel="007C5542">
          <w:delText xml:space="preserve">or,  </w:delText>
        </w:r>
        <w:r w:rsidDel="007C5542">
          <w:rPr>
            <w:u w:val="single"/>
          </w:rPr>
          <w:delText xml:space="preserve">                                                </w:delText>
        </w:r>
        <w:r w:rsidDel="007C5542">
          <w:delText xml:space="preserve"> of</w:delText>
        </w:r>
        <w:r w:rsidDel="007C5542">
          <w:tab/>
          <w:delText xml:space="preserve">  </w:delText>
        </w:r>
        <w:r w:rsidDel="007C5542">
          <w:rPr>
            <w:u w:val="single"/>
          </w:rPr>
          <w:delText xml:space="preserve">                                                 </w:delText>
        </w:r>
        <w:r w:rsidDel="007C5542">
          <w:delText xml:space="preserve">  , or failing him,                                                                                                                                                                         </w:delText>
        </w:r>
        <w:bookmarkStart w:id="5196" w:name="_Toc40255350"/>
        <w:bookmarkEnd w:id="5196"/>
      </w:del>
    </w:p>
    <w:p w14:paraId="1D448225" w14:textId="5ADA244A" w:rsidR="00FB7917" w:rsidDel="007C5542" w:rsidRDefault="00FB7917">
      <w:pPr>
        <w:pStyle w:val="MRAL1Numbered"/>
        <w:rPr>
          <w:del w:id="5197" w:author="Debbie Houldsworth" w:date="2020-05-06T21:06:00Z"/>
        </w:rPr>
        <w:pPrChange w:id="5198" w:author="Debbie Houldsworth" w:date="2020-05-07T07:28:00Z">
          <w:pPr>
            <w:pStyle w:val="MRAL1NoHangingIndentLFTJustified"/>
          </w:pPr>
        </w:pPrChange>
      </w:pPr>
      <w:del w:id="5199" w:author="Debbie Houldsworth" w:date="2020-05-06T21:06:00Z">
        <w:r w:rsidDel="007C5542">
          <w:delText xml:space="preserve">      </w:delText>
        </w:r>
        <w:r w:rsidDel="007C5542">
          <w:rPr>
            <w:u w:val="single"/>
          </w:rPr>
          <w:delText xml:space="preserve">                                                </w:delText>
        </w:r>
        <w:r w:rsidDel="007C5542">
          <w:delText xml:space="preserve"> of    </w:delText>
        </w:r>
        <w:r w:rsidDel="007C5542">
          <w:rPr>
            <w:u w:val="single"/>
          </w:rPr>
          <w:delText xml:space="preserve">                                                 </w:delText>
        </w:r>
        <w:r w:rsidDel="007C5542">
          <w:delText xml:space="preserve">  , </w:delText>
        </w:r>
        <w:bookmarkStart w:id="5200" w:name="_Toc40255351"/>
        <w:bookmarkEnd w:id="5200"/>
      </w:del>
    </w:p>
    <w:p w14:paraId="6841947D" w14:textId="369BBF2A" w:rsidR="00FB7917" w:rsidDel="007C5542" w:rsidRDefault="00FB7917">
      <w:pPr>
        <w:pStyle w:val="MRAL1Numbered"/>
        <w:rPr>
          <w:del w:id="5201" w:author="Debbie Houldsworth" w:date="2020-05-06T21:06:00Z"/>
        </w:rPr>
        <w:pPrChange w:id="5202" w:author="Debbie Houldsworth" w:date="2020-05-07T07:28:00Z">
          <w:pPr>
            <w:pStyle w:val="MRAL1NoHangingIndentLFTJustified"/>
          </w:pPr>
        </w:pPrChange>
      </w:pPr>
      <w:del w:id="5203" w:author="Debbie Houldsworth" w:date="2020-05-06T21:06:00Z">
        <w:r w:rsidDel="007C5542">
          <w:delText xml:space="preserve">as our proxy to vote for us on our behalf at the MRA Forum meeting to be held on the </w:delText>
        </w:r>
        <w:r w:rsidDel="007C5542">
          <w:tab/>
        </w:r>
        <w:r w:rsidDel="007C5542">
          <w:rPr>
            <w:u w:val="single"/>
          </w:rPr>
          <w:delText xml:space="preserve">               </w:delText>
        </w:r>
        <w:r w:rsidDel="007C5542">
          <w:delText xml:space="preserve"> day of   </w:delText>
        </w:r>
        <w:r w:rsidDel="007C5542">
          <w:rPr>
            <w:u w:val="single"/>
          </w:rPr>
          <w:delText xml:space="preserve">          </w:delText>
        </w:r>
        <w:r w:rsidDel="007C5542">
          <w:delText xml:space="preserve"> 20</w:delText>
        </w:r>
        <w:r w:rsidDel="007C5542">
          <w:rPr>
            <w:u w:val="single"/>
          </w:rPr>
          <w:delText xml:space="preserve">   </w:delText>
        </w:r>
        <w:r w:rsidDel="007C5542">
          <w:delText>, and at any adjournment thereof.</w:delText>
        </w:r>
        <w:bookmarkStart w:id="5204" w:name="_Toc40255352"/>
        <w:bookmarkEnd w:id="5204"/>
      </w:del>
    </w:p>
    <w:p w14:paraId="36EA7174" w14:textId="1001773E" w:rsidR="00FB7917" w:rsidDel="007C5542" w:rsidRDefault="00FB7917">
      <w:pPr>
        <w:pStyle w:val="MRAL1Numbered"/>
        <w:rPr>
          <w:del w:id="5205" w:author="Debbie Houldsworth" w:date="2020-05-06T21:06:00Z"/>
        </w:rPr>
        <w:pPrChange w:id="5206" w:author="Debbie Houldsworth" w:date="2020-05-07T07:28:00Z">
          <w:pPr>
            <w:pStyle w:val="MRAL1NoHangingIndentLFTJustified"/>
          </w:pPr>
        </w:pPrChange>
      </w:pPr>
      <w:bookmarkStart w:id="5207" w:name="_Toc40255353"/>
      <w:bookmarkEnd w:id="5207"/>
    </w:p>
    <w:tbl>
      <w:tblPr>
        <w:tblW w:w="0" w:type="auto"/>
        <w:tblInd w:w="709" w:type="dxa"/>
        <w:tblLook w:val="0000" w:firstRow="0" w:lastRow="0" w:firstColumn="0" w:lastColumn="0" w:noHBand="0" w:noVBand="0"/>
      </w:tblPr>
      <w:tblGrid>
        <w:gridCol w:w="2774"/>
        <w:gridCol w:w="594"/>
        <w:gridCol w:w="2201"/>
        <w:gridCol w:w="594"/>
        <w:gridCol w:w="2201"/>
      </w:tblGrid>
      <w:tr w:rsidR="00FB7917" w:rsidDel="007C5542" w14:paraId="08EE9B48" w14:textId="6053C9C9">
        <w:trPr>
          <w:del w:id="5208" w:author="Debbie Houldsworth" w:date="2020-05-06T21:06:00Z"/>
        </w:trPr>
        <w:tc>
          <w:tcPr>
            <w:tcW w:w="2234" w:type="dxa"/>
          </w:tcPr>
          <w:p w14:paraId="5B0F3426" w14:textId="2446CC1B" w:rsidR="00FB7917" w:rsidDel="007C5542" w:rsidRDefault="00FB7917">
            <w:pPr>
              <w:pStyle w:val="MRAL1Numbered"/>
              <w:rPr>
                <w:del w:id="5209" w:author="Debbie Houldsworth" w:date="2020-05-06T21:06:00Z"/>
              </w:rPr>
              <w:pPrChange w:id="5210" w:author="Debbie Houldsworth" w:date="2020-05-07T07:28:00Z">
                <w:pPr>
                  <w:pStyle w:val="MRAL1NoHangingIndentLFTJustified"/>
                  <w:ind w:left="0"/>
                </w:pPr>
              </w:pPrChange>
            </w:pPr>
            <w:del w:id="5211" w:author="Debbie Houldsworth" w:date="2020-05-06T21:06:00Z">
              <w:r w:rsidDel="007C5542">
                <w:delText>DECLARATION OF INTEREST:</w:delText>
              </w:r>
              <w:bookmarkStart w:id="5212" w:name="_Toc40255354"/>
              <w:bookmarkEnd w:id="5212"/>
            </w:del>
          </w:p>
        </w:tc>
        <w:tc>
          <w:tcPr>
            <w:tcW w:w="709" w:type="dxa"/>
          </w:tcPr>
          <w:p w14:paraId="71507ACE" w14:textId="4B10EE77" w:rsidR="00FB7917" w:rsidDel="007C5542" w:rsidRDefault="00FB7917">
            <w:pPr>
              <w:pStyle w:val="MRAL1Numbered"/>
              <w:rPr>
                <w:del w:id="5213" w:author="Debbie Houldsworth" w:date="2020-05-06T21:06:00Z"/>
              </w:rPr>
              <w:pPrChange w:id="5214" w:author="Debbie Houldsworth" w:date="2020-05-07T07:28:00Z">
                <w:pPr>
                  <w:pStyle w:val="MRAL1NoHangingIndentLFTJustified"/>
                  <w:ind w:left="0"/>
                </w:pPr>
              </w:pPrChange>
            </w:pPr>
            <w:bookmarkStart w:id="5215" w:name="_Toc40255355"/>
            <w:bookmarkEnd w:id="5215"/>
          </w:p>
        </w:tc>
        <w:tc>
          <w:tcPr>
            <w:tcW w:w="1843" w:type="dxa"/>
            <w:tcBorders>
              <w:bottom w:val="single" w:sz="4" w:space="0" w:color="auto"/>
            </w:tcBorders>
          </w:tcPr>
          <w:p w14:paraId="37842B58" w14:textId="06D68234" w:rsidR="00FB7917" w:rsidDel="007C5542" w:rsidRDefault="00FB7917">
            <w:pPr>
              <w:pStyle w:val="MRAL1Numbered"/>
              <w:rPr>
                <w:del w:id="5216" w:author="Debbie Houldsworth" w:date="2020-05-06T21:06:00Z"/>
              </w:rPr>
              <w:pPrChange w:id="5217" w:author="Debbie Houldsworth" w:date="2020-05-07T07:28:00Z">
                <w:pPr>
                  <w:pStyle w:val="MRAL1NoHangingIndentLFTJustified"/>
                  <w:ind w:left="0"/>
                </w:pPr>
              </w:pPrChange>
            </w:pPr>
            <w:del w:id="5218" w:author="Debbie Houldsworth" w:date="2020-05-06T21:06:00Z">
              <w:r w:rsidDel="007C5542">
                <w:delText>INTEREST</w:delText>
              </w:r>
              <w:bookmarkStart w:id="5219" w:name="_Toc40255356"/>
              <w:bookmarkEnd w:id="5219"/>
            </w:del>
          </w:p>
        </w:tc>
        <w:tc>
          <w:tcPr>
            <w:tcW w:w="709" w:type="dxa"/>
          </w:tcPr>
          <w:p w14:paraId="647FA835" w14:textId="6E4DBFEE" w:rsidR="00FB7917" w:rsidDel="007C5542" w:rsidRDefault="00FB7917">
            <w:pPr>
              <w:pStyle w:val="MRAL1Numbered"/>
              <w:rPr>
                <w:del w:id="5220" w:author="Debbie Houldsworth" w:date="2020-05-06T21:06:00Z"/>
              </w:rPr>
              <w:pPrChange w:id="5221" w:author="Debbie Houldsworth" w:date="2020-05-07T07:28:00Z">
                <w:pPr>
                  <w:pStyle w:val="MRAL1NoHangingIndentLFTJustified"/>
                  <w:ind w:left="0"/>
                </w:pPr>
              </w:pPrChange>
            </w:pPr>
            <w:bookmarkStart w:id="5222" w:name="_Toc40255357"/>
            <w:bookmarkEnd w:id="5222"/>
          </w:p>
        </w:tc>
        <w:tc>
          <w:tcPr>
            <w:tcW w:w="1842" w:type="dxa"/>
            <w:tcBorders>
              <w:bottom w:val="single" w:sz="4" w:space="0" w:color="auto"/>
            </w:tcBorders>
          </w:tcPr>
          <w:p w14:paraId="1064DFE9" w14:textId="37E17BB6" w:rsidR="00FB7917" w:rsidDel="007C5542" w:rsidRDefault="00FB7917">
            <w:pPr>
              <w:pStyle w:val="MRAL1Numbered"/>
              <w:rPr>
                <w:del w:id="5223" w:author="Debbie Houldsworth" w:date="2020-05-06T21:06:00Z"/>
              </w:rPr>
              <w:pPrChange w:id="5224" w:author="Debbie Houldsworth" w:date="2020-05-07T07:28:00Z">
                <w:pPr>
                  <w:pStyle w:val="MRAL1NoHangingIndentLFTJustified"/>
                  <w:ind w:left="0"/>
                </w:pPr>
              </w:pPrChange>
            </w:pPr>
            <w:del w:id="5225" w:author="Debbie Houldsworth" w:date="2020-05-06T21:06:00Z">
              <w:r w:rsidDel="007C5542">
                <w:delText>NO INTEREST</w:delText>
              </w:r>
              <w:bookmarkStart w:id="5226" w:name="_Toc40255358"/>
              <w:bookmarkEnd w:id="5226"/>
            </w:del>
          </w:p>
        </w:tc>
        <w:bookmarkStart w:id="5227" w:name="_Toc40255359"/>
        <w:bookmarkEnd w:id="5227"/>
      </w:tr>
      <w:tr w:rsidR="00FB7917" w:rsidDel="007C5542" w14:paraId="56D26839" w14:textId="40DA8384">
        <w:trPr>
          <w:del w:id="5228" w:author="Debbie Houldsworth" w:date="2020-05-06T21:06:00Z"/>
        </w:trPr>
        <w:tc>
          <w:tcPr>
            <w:tcW w:w="2234" w:type="dxa"/>
          </w:tcPr>
          <w:p w14:paraId="44C7BE05" w14:textId="0971079A" w:rsidR="00FB7917" w:rsidDel="007C5542" w:rsidRDefault="00FB7917">
            <w:pPr>
              <w:pStyle w:val="MRAL1Numbered"/>
              <w:rPr>
                <w:del w:id="5229" w:author="Debbie Houldsworth" w:date="2020-05-06T21:06:00Z"/>
              </w:rPr>
              <w:pPrChange w:id="5230" w:author="Debbie Houldsworth" w:date="2020-05-07T07:28:00Z">
                <w:pPr>
                  <w:pStyle w:val="MRAL1NoHangingIndentLFTJustified"/>
                  <w:ind w:left="0"/>
                </w:pPr>
              </w:pPrChange>
            </w:pPr>
            <w:bookmarkStart w:id="5231" w:name="_Toc40255360"/>
            <w:bookmarkEnd w:id="5231"/>
          </w:p>
        </w:tc>
        <w:tc>
          <w:tcPr>
            <w:tcW w:w="709" w:type="dxa"/>
            <w:tcBorders>
              <w:right w:val="single" w:sz="4" w:space="0" w:color="auto"/>
            </w:tcBorders>
          </w:tcPr>
          <w:p w14:paraId="3DD1ADBE" w14:textId="503D61C8" w:rsidR="00FB7917" w:rsidDel="007C5542" w:rsidRDefault="00FB7917">
            <w:pPr>
              <w:pStyle w:val="MRAL1Numbered"/>
              <w:rPr>
                <w:del w:id="5232" w:author="Debbie Houldsworth" w:date="2020-05-06T21:06:00Z"/>
              </w:rPr>
              <w:pPrChange w:id="5233" w:author="Debbie Houldsworth" w:date="2020-05-07T07:28:00Z">
                <w:pPr>
                  <w:pStyle w:val="MRAL1NoHangingIndentLFTJustified"/>
                  <w:ind w:left="0"/>
                </w:pPr>
              </w:pPrChange>
            </w:pPr>
            <w:bookmarkStart w:id="5234" w:name="_Toc40255361"/>
            <w:bookmarkEnd w:id="5234"/>
          </w:p>
        </w:tc>
        <w:tc>
          <w:tcPr>
            <w:tcW w:w="1843" w:type="dxa"/>
            <w:tcBorders>
              <w:top w:val="single" w:sz="4" w:space="0" w:color="auto"/>
              <w:left w:val="single" w:sz="4" w:space="0" w:color="auto"/>
              <w:bottom w:val="single" w:sz="4" w:space="0" w:color="auto"/>
              <w:right w:val="single" w:sz="4" w:space="0" w:color="auto"/>
            </w:tcBorders>
          </w:tcPr>
          <w:p w14:paraId="30032964" w14:textId="5DDD1065" w:rsidR="00FB7917" w:rsidDel="007C5542" w:rsidRDefault="00FB7917">
            <w:pPr>
              <w:pStyle w:val="MRAL1Numbered"/>
              <w:rPr>
                <w:del w:id="5235" w:author="Debbie Houldsworth" w:date="2020-05-06T21:06:00Z"/>
              </w:rPr>
              <w:pPrChange w:id="5236" w:author="Debbie Houldsworth" w:date="2020-05-07T07:28:00Z">
                <w:pPr>
                  <w:pStyle w:val="MRAL1NoHangingIndentLFTJustified"/>
                  <w:ind w:left="0"/>
                </w:pPr>
              </w:pPrChange>
            </w:pPr>
            <w:bookmarkStart w:id="5237" w:name="_Toc40255362"/>
            <w:bookmarkEnd w:id="5237"/>
          </w:p>
        </w:tc>
        <w:tc>
          <w:tcPr>
            <w:tcW w:w="709" w:type="dxa"/>
            <w:tcBorders>
              <w:left w:val="single" w:sz="4" w:space="0" w:color="auto"/>
              <w:right w:val="single" w:sz="4" w:space="0" w:color="auto"/>
            </w:tcBorders>
          </w:tcPr>
          <w:p w14:paraId="0457B33B" w14:textId="04CACB43" w:rsidR="00FB7917" w:rsidDel="007C5542" w:rsidRDefault="00FB7917">
            <w:pPr>
              <w:pStyle w:val="MRAL1Numbered"/>
              <w:rPr>
                <w:del w:id="5238" w:author="Debbie Houldsworth" w:date="2020-05-06T21:06:00Z"/>
              </w:rPr>
              <w:pPrChange w:id="5239" w:author="Debbie Houldsworth" w:date="2020-05-07T07:28:00Z">
                <w:pPr>
                  <w:pStyle w:val="MRAL1NoHangingIndentLFTJustified"/>
                  <w:ind w:left="0"/>
                </w:pPr>
              </w:pPrChange>
            </w:pPr>
            <w:bookmarkStart w:id="5240" w:name="_Toc40255363"/>
            <w:bookmarkEnd w:id="5240"/>
          </w:p>
        </w:tc>
        <w:tc>
          <w:tcPr>
            <w:tcW w:w="1842" w:type="dxa"/>
            <w:tcBorders>
              <w:top w:val="single" w:sz="4" w:space="0" w:color="auto"/>
              <w:left w:val="single" w:sz="4" w:space="0" w:color="auto"/>
              <w:bottom w:val="single" w:sz="4" w:space="0" w:color="auto"/>
              <w:right w:val="single" w:sz="4" w:space="0" w:color="auto"/>
            </w:tcBorders>
          </w:tcPr>
          <w:p w14:paraId="33838001" w14:textId="72E47146" w:rsidR="00FB7917" w:rsidDel="007C5542" w:rsidRDefault="00FB7917">
            <w:pPr>
              <w:pStyle w:val="MRAL1Numbered"/>
              <w:rPr>
                <w:del w:id="5241" w:author="Debbie Houldsworth" w:date="2020-05-06T21:06:00Z"/>
              </w:rPr>
              <w:pPrChange w:id="5242" w:author="Debbie Houldsworth" w:date="2020-05-07T07:28:00Z">
                <w:pPr>
                  <w:pStyle w:val="MRAL1NoHangingIndentLFTJustified"/>
                  <w:ind w:left="0"/>
                </w:pPr>
              </w:pPrChange>
            </w:pPr>
            <w:bookmarkStart w:id="5243" w:name="_Toc40255364"/>
            <w:bookmarkEnd w:id="5243"/>
          </w:p>
        </w:tc>
        <w:bookmarkStart w:id="5244" w:name="_Toc40255365"/>
        <w:bookmarkEnd w:id="5244"/>
      </w:tr>
    </w:tbl>
    <w:p w14:paraId="60F545F2" w14:textId="19F426D0" w:rsidR="00FB7917" w:rsidDel="007C5542" w:rsidRDefault="00FB7917">
      <w:pPr>
        <w:pStyle w:val="MRAL1Numbered"/>
        <w:rPr>
          <w:del w:id="5245" w:author="Debbie Houldsworth" w:date="2020-05-06T21:06:00Z"/>
        </w:rPr>
        <w:pPrChange w:id="5246" w:author="Debbie Houldsworth" w:date="2020-05-07T07:28:00Z">
          <w:pPr>
            <w:pStyle w:val="MRAL1NoHangingIndentLFTJustified"/>
            <w:ind w:left="0"/>
          </w:pPr>
        </w:pPrChange>
      </w:pPr>
      <w:bookmarkStart w:id="5247" w:name="_Toc40255366"/>
      <w:bookmarkEnd w:id="5247"/>
    </w:p>
    <w:tbl>
      <w:tblPr>
        <w:tblW w:w="0" w:type="auto"/>
        <w:tblInd w:w="675" w:type="dxa"/>
        <w:tblLayout w:type="fixed"/>
        <w:tblLook w:val="0000" w:firstRow="0" w:lastRow="0" w:firstColumn="0" w:lastColumn="0" w:noHBand="0" w:noVBand="0"/>
      </w:tblPr>
      <w:tblGrid>
        <w:gridCol w:w="1530"/>
        <w:gridCol w:w="455"/>
        <w:gridCol w:w="1701"/>
        <w:gridCol w:w="709"/>
        <w:gridCol w:w="1842"/>
      </w:tblGrid>
      <w:tr w:rsidR="00BE3E44" w:rsidDel="007C5542" w14:paraId="036F5D96" w14:textId="0CB4B37E">
        <w:trPr>
          <w:del w:id="5248" w:author="Debbie Houldsworth" w:date="2020-05-06T21:06:00Z"/>
        </w:trPr>
        <w:tc>
          <w:tcPr>
            <w:tcW w:w="1530" w:type="dxa"/>
          </w:tcPr>
          <w:p w14:paraId="3C893CB1" w14:textId="78F4BD80" w:rsidR="00BE3E44" w:rsidDel="007C5542" w:rsidRDefault="00BE3E44">
            <w:pPr>
              <w:pStyle w:val="MRAL1Numbered"/>
              <w:rPr>
                <w:del w:id="5249" w:author="Debbie Houldsworth" w:date="2020-05-06T21:06:00Z"/>
              </w:rPr>
              <w:pPrChange w:id="5250" w:author="Debbie Houldsworth" w:date="2020-05-07T07:28:00Z">
                <w:pPr>
                  <w:pStyle w:val="BodyText"/>
                  <w:jc w:val="left"/>
                </w:pPr>
              </w:pPrChange>
            </w:pPr>
            <w:del w:id="5251" w:author="Debbie Houldsworth" w:date="2020-05-06T21:06:00Z">
              <w:r w:rsidDel="007C5542">
                <w:delText>VOTE:</w:delText>
              </w:r>
              <w:bookmarkStart w:id="5252" w:name="_Toc40255367"/>
              <w:bookmarkEnd w:id="5252"/>
            </w:del>
          </w:p>
        </w:tc>
        <w:tc>
          <w:tcPr>
            <w:tcW w:w="455" w:type="dxa"/>
          </w:tcPr>
          <w:p w14:paraId="77EA1BBA" w14:textId="6016BEE6" w:rsidR="00BE3E44" w:rsidDel="007C5542" w:rsidRDefault="00BE3E44">
            <w:pPr>
              <w:pStyle w:val="MRAL1Numbered"/>
              <w:rPr>
                <w:del w:id="5253" w:author="Debbie Houldsworth" w:date="2020-05-06T21:06:00Z"/>
              </w:rPr>
              <w:pPrChange w:id="5254" w:author="Debbie Houldsworth" w:date="2020-05-07T07:28:00Z">
                <w:pPr>
                  <w:pStyle w:val="BodyText"/>
                  <w:jc w:val="left"/>
                </w:pPr>
              </w:pPrChange>
            </w:pPr>
            <w:bookmarkStart w:id="5255" w:name="_Toc40255368"/>
            <w:bookmarkEnd w:id="5255"/>
          </w:p>
        </w:tc>
        <w:tc>
          <w:tcPr>
            <w:tcW w:w="1701" w:type="dxa"/>
            <w:tcBorders>
              <w:bottom w:val="single" w:sz="4" w:space="0" w:color="auto"/>
            </w:tcBorders>
          </w:tcPr>
          <w:p w14:paraId="5FA27BD7" w14:textId="4D096B9B" w:rsidR="00BE3E44" w:rsidDel="007C5542" w:rsidRDefault="00BE3E44">
            <w:pPr>
              <w:pStyle w:val="MRAL1Numbered"/>
              <w:rPr>
                <w:del w:id="5256" w:author="Debbie Houldsworth" w:date="2020-05-06T21:06:00Z"/>
              </w:rPr>
              <w:pPrChange w:id="5257" w:author="Debbie Houldsworth" w:date="2020-05-07T07:28:00Z">
                <w:pPr>
                  <w:pStyle w:val="BodyText"/>
                  <w:jc w:val="center"/>
                </w:pPr>
              </w:pPrChange>
            </w:pPr>
            <w:del w:id="5258" w:author="Debbie Houldsworth" w:date="2020-05-06T21:06:00Z">
              <w:r w:rsidDel="007C5542">
                <w:delText>AGAINST</w:delText>
              </w:r>
              <w:bookmarkStart w:id="5259" w:name="_Toc40255369"/>
              <w:bookmarkEnd w:id="5259"/>
            </w:del>
          </w:p>
        </w:tc>
        <w:tc>
          <w:tcPr>
            <w:tcW w:w="709" w:type="dxa"/>
          </w:tcPr>
          <w:p w14:paraId="7775E009" w14:textId="7D7201FB" w:rsidR="00BE3E44" w:rsidDel="007C5542" w:rsidRDefault="00BE3E44">
            <w:pPr>
              <w:pStyle w:val="MRAL1Numbered"/>
              <w:rPr>
                <w:del w:id="5260" w:author="Debbie Houldsworth" w:date="2020-05-06T21:06:00Z"/>
              </w:rPr>
              <w:pPrChange w:id="5261" w:author="Debbie Houldsworth" w:date="2020-05-07T07:28:00Z">
                <w:pPr>
                  <w:pStyle w:val="BodyText"/>
                  <w:jc w:val="center"/>
                </w:pPr>
              </w:pPrChange>
            </w:pPr>
            <w:bookmarkStart w:id="5262" w:name="_Toc40255370"/>
            <w:bookmarkEnd w:id="5262"/>
          </w:p>
        </w:tc>
        <w:tc>
          <w:tcPr>
            <w:tcW w:w="1842" w:type="dxa"/>
            <w:tcBorders>
              <w:bottom w:val="single" w:sz="4" w:space="0" w:color="auto"/>
            </w:tcBorders>
          </w:tcPr>
          <w:p w14:paraId="0020BFEB" w14:textId="669F6A0F" w:rsidR="00BE3E44" w:rsidDel="007C5542" w:rsidRDefault="00BE3E44">
            <w:pPr>
              <w:pStyle w:val="MRAL1Numbered"/>
              <w:rPr>
                <w:del w:id="5263" w:author="Debbie Houldsworth" w:date="2020-05-06T21:06:00Z"/>
              </w:rPr>
              <w:pPrChange w:id="5264" w:author="Debbie Houldsworth" w:date="2020-05-07T07:28:00Z">
                <w:pPr>
                  <w:pStyle w:val="BodyText"/>
                  <w:jc w:val="center"/>
                </w:pPr>
              </w:pPrChange>
            </w:pPr>
            <w:del w:id="5265" w:author="Debbie Houldsworth" w:date="2020-05-06T21:06:00Z">
              <w:r w:rsidDel="007C5542">
                <w:delText>NEUTRAL</w:delText>
              </w:r>
              <w:bookmarkStart w:id="5266" w:name="_Toc40255371"/>
              <w:bookmarkEnd w:id="5266"/>
            </w:del>
          </w:p>
        </w:tc>
        <w:bookmarkStart w:id="5267" w:name="_Toc40255372"/>
        <w:bookmarkEnd w:id="5267"/>
      </w:tr>
      <w:tr w:rsidR="00BE3E44" w:rsidDel="007C5542" w14:paraId="032921DD" w14:textId="7E96CEA9">
        <w:trPr>
          <w:del w:id="5268" w:author="Debbie Houldsworth" w:date="2020-05-06T21:06:00Z"/>
        </w:trPr>
        <w:tc>
          <w:tcPr>
            <w:tcW w:w="1530" w:type="dxa"/>
          </w:tcPr>
          <w:p w14:paraId="6265F458" w14:textId="0B56ADC9" w:rsidR="00BE3E44" w:rsidDel="007C5542" w:rsidRDefault="00BE3E44">
            <w:pPr>
              <w:pStyle w:val="MRAL1Numbered"/>
              <w:rPr>
                <w:del w:id="5269" w:author="Debbie Houldsworth" w:date="2020-05-06T21:06:00Z"/>
              </w:rPr>
              <w:pPrChange w:id="5270" w:author="Debbie Houldsworth" w:date="2020-05-07T07:28:00Z">
                <w:pPr>
                  <w:pStyle w:val="BodyText"/>
                  <w:jc w:val="right"/>
                </w:pPr>
              </w:pPrChange>
            </w:pPr>
            <w:bookmarkStart w:id="5271" w:name="_Toc40255373"/>
            <w:bookmarkEnd w:id="5271"/>
          </w:p>
        </w:tc>
        <w:tc>
          <w:tcPr>
            <w:tcW w:w="455" w:type="dxa"/>
            <w:tcBorders>
              <w:right w:val="single" w:sz="4" w:space="0" w:color="auto"/>
            </w:tcBorders>
          </w:tcPr>
          <w:p w14:paraId="7C5BCCA9" w14:textId="1755B6AA" w:rsidR="00BE3E44" w:rsidDel="007C5542" w:rsidRDefault="00BE3E44">
            <w:pPr>
              <w:pStyle w:val="MRAL1Numbered"/>
              <w:rPr>
                <w:del w:id="5272" w:author="Debbie Houldsworth" w:date="2020-05-06T21:06:00Z"/>
              </w:rPr>
              <w:pPrChange w:id="5273" w:author="Debbie Houldsworth" w:date="2020-05-07T07:28:00Z">
                <w:pPr>
                  <w:pStyle w:val="BodyText"/>
                  <w:jc w:val="left"/>
                </w:pPr>
              </w:pPrChange>
            </w:pPr>
            <w:bookmarkStart w:id="5274" w:name="_Toc40255374"/>
            <w:bookmarkEnd w:id="5274"/>
          </w:p>
        </w:tc>
        <w:tc>
          <w:tcPr>
            <w:tcW w:w="1701" w:type="dxa"/>
            <w:tcBorders>
              <w:top w:val="single" w:sz="4" w:space="0" w:color="auto"/>
              <w:left w:val="single" w:sz="4" w:space="0" w:color="auto"/>
              <w:bottom w:val="single" w:sz="4" w:space="0" w:color="auto"/>
              <w:right w:val="single" w:sz="4" w:space="0" w:color="auto"/>
            </w:tcBorders>
          </w:tcPr>
          <w:p w14:paraId="1FD2CB58" w14:textId="71EC7B4A" w:rsidR="00BE3E44" w:rsidDel="007C5542" w:rsidRDefault="00BE3E44">
            <w:pPr>
              <w:pStyle w:val="MRAL1Numbered"/>
              <w:rPr>
                <w:del w:id="5275" w:author="Debbie Houldsworth" w:date="2020-05-06T21:06:00Z"/>
              </w:rPr>
              <w:pPrChange w:id="5276" w:author="Debbie Houldsworth" w:date="2020-05-07T07:28:00Z">
                <w:pPr>
                  <w:pStyle w:val="BodyText"/>
                  <w:jc w:val="left"/>
                </w:pPr>
              </w:pPrChange>
            </w:pPr>
            <w:bookmarkStart w:id="5277" w:name="_Toc40255375"/>
            <w:bookmarkEnd w:id="5277"/>
          </w:p>
        </w:tc>
        <w:tc>
          <w:tcPr>
            <w:tcW w:w="709" w:type="dxa"/>
            <w:tcBorders>
              <w:left w:val="single" w:sz="4" w:space="0" w:color="auto"/>
              <w:right w:val="single" w:sz="4" w:space="0" w:color="auto"/>
            </w:tcBorders>
          </w:tcPr>
          <w:p w14:paraId="74CFBE51" w14:textId="1842C45D" w:rsidR="00BE3E44" w:rsidDel="007C5542" w:rsidRDefault="00BE3E44">
            <w:pPr>
              <w:pStyle w:val="MRAL1Numbered"/>
              <w:rPr>
                <w:del w:id="5278" w:author="Debbie Houldsworth" w:date="2020-05-06T21:06:00Z"/>
              </w:rPr>
              <w:pPrChange w:id="5279" w:author="Debbie Houldsworth" w:date="2020-05-07T07:28:00Z">
                <w:pPr>
                  <w:pStyle w:val="BodyText"/>
                  <w:jc w:val="left"/>
                </w:pPr>
              </w:pPrChange>
            </w:pPr>
            <w:bookmarkStart w:id="5280" w:name="_Toc40255376"/>
            <w:bookmarkEnd w:id="5280"/>
          </w:p>
        </w:tc>
        <w:tc>
          <w:tcPr>
            <w:tcW w:w="1842" w:type="dxa"/>
            <w:tcBorders>
              <w:top w:val="single" w:sz="4" w:space="0" w:color="auto"/>
              <w:left w:val="single" w:sz="4" w:space="0" w:color="auto"/>
              <w:bottom w:val="single" w:sz="4" w:space="0" w:color="auto"/>
              <w:right w:val="single" w:sz="4" w:space="0" w:color="auto"/>
            </w:tcBorders>
          </w:tcPr>
          <w:p w14:paraId="60C510FA" w14:textId="5473EEA3" w:rsidR="00BE3E44" w:rsidDel="007C5542" w:rsidRDefault="00BE3E44">
            <w:pPr>
              <w:pStyle w:val="MRAL1Numbered"/>
              <w:rPr>
                <w:del w:id="5281" w:author="Debbie Houldsworth" w:date="2020-05-06T21:06:00Z"/>
              </w:rPr>
              <w:pPrChange w:id="5282" w:author="Debbie Houldsworth" w:date="2020-05-07T07:28:00Z">
                <w:pPr>
                  <w:pStyle w:val="BodyText"/>
                  <w:jc w:val="left"/>
                </w:pPr>
              </w:pPrChange>
            </w:pPr>
            <w:bookmarkStart w:id="5283" w:name="_Toc40255377"/>
            <w:bookmarkEnd w:id="5283"/>
          </w:p>
        </w:tc>
        <w:bookmarkStart w:id="5284" w:name="_Toc40255378"/>
        <w:bookmarkEnd w:id="5284"/>
      </w:tr>
      <w:tr w:rsidR="00BE3E44" w:rsidDel="007C5542" w14:paraId="36EEE9A5" w14:textId="46FB6FC8">
        <w:trPr>
          <w:del w:id="5285" w:author="Debbie Houldsworth" w:date="2020-05-06T21:06:00Z"/>
        </w:trPr>
        <w:tc>
          <w:tcPr>
            <w:tcW w:w="1530" w:type="dxa"/>
          </w:tcPr>
          <w:p w14:paraId="5C04C2FF" w14:textId="7A83155D" w:rsidR="00BE3E44" w:rsidDel="007C5542" w:rsidRDefault="00BE3E44">
            <w:pPr>
              <w:pStyle w:val="MRAL1Numbered"/>
              <w:rPr>
                <w:del w:id="5286" w:author="Debbie Houldsworth" w:date="2020-05-06T21:06:00Z"/>
              </w:rPr>
              <w:pPrChange w:id="5287" w:author="Debbie Houldsworth" w:date="2020-05-07T07:28:00Z">
                <w:pPr>
                  <w:pStyle w:val="BodyText"/>
                  <w:jc w:val="right"/>
                </w:pPr>
              </w:pPrChange>
            </w:pPr>
            <w:bookmarkStart w:id="5288" w:name="_Toc40255379"/>
            <w:bookmarkEnd w:id="5288"/>
          </w:p>
        </w:tc>
        <w:tc>
          <w:tcPr>
            <w:tcW w:w="455" w:type="dxa"/>
          </w:tcPr>
          <w:p w14:paraId="3DB994D2" w14:textId="11D78740" w:rsidR="00BE3E44" w:rsidDel="007C5542" w:rsidRDefault="00BE3E44">
            <w:pPr>
              <w:pStyle w:val="MRAL1Numbered"/>
              <w:rPr>
                <w:del w:id="5289" w:author="Debbie Houldsworth" w:date="2020-05-06T21:06:00Z"/>
              </w:rPr>
              <w:pPrChange w:id="5290" w:author="Debbie Houldsworth" w:date="2020-05-07T07:28:00Z">
                <w:pPr>
                  <w:pStyle w:val="BodyText"/>
                  <w:jc w:val="left"/>
                </w:pPr>
              </w:pPrChange>
            </w:pPr>
            <w:bookmarkStart w:id="5291" w:name="_Toc40255380"/>
            <w:bookmarkEnd w:id="5291"/>
          </w:p>
        </w:tc>
        <w:tc>
          <w:tcPr>
            <w:tcW w:w="1701" w:type="dxa"/>
          </w:tcPr>
          <w:p w14:paraId="5F1E7866" w14:textId="36B56813" w:rsidR="00BE3E44" w:rsidDel="007C5542" w:rsidRDefault="00BE3E44">
            <w:pPr>
              <w:pStyle w:val="MRAL1Numbered"/>
              <w:rPr>
                <w:del w:id="5292" w:author="Debbie Houldsworth" w:date="2020-05-06T21:06:00Z"/>
              </w:rPr>
              <w:pPrChange w:id="5293" w:author="Debbie Houldsworth" w:date="2020-05-07T07:28:00Z">
                <w:pPr>
                  <w:pStyle w:val="BodyText"/>
                  <w:jc w:val="left"/>
                </w:pPr>
              </w:pPrChange>
            </w:pPr>
            <w:bookmarkStart w:id="5294" w:name="_Toc40255381"/>
            <w:bookmarkEnd w:id="5294"/>
          </w:p>
        </w:tc>
        <w:tc>
          <w:tcPr>
            <w:tcW w:w="709" w:type="dxa"/>
          </w:tcPr>
          <w:p w14:paraId="2EFDB98C" w14:textId="68666A7B" w:rsidR="00BE3E44" w:rsidDel="007C5542" w:rsidRDefault="00BE3E44">
            <w:pPr>
              <w:pStyle w:val="MRAL1Numbered"/>
              <w:rPr>
                <w:del w:id="5295" w:author="Debbie Houldsworth" w:date="2020-05-06T21:06:00Z"/>
              </w:rPr>
              <w:pPrChange w:id="5296" w:author="Debbie Houldsworth" w:date="2020-05-07T07:28:00Z">
                <w:pPr>
                  <w:pStyle w:val="BodyText"/>
                  <w:jc w:val="left"/>
                </w:pPr>
              </w:pPrChange>
            </w:pPr>
            <w:bookmarkStart w:id="5297" w:name="_Toc40255382"/>
            <w:bookmarkEnd w:id="5297"/>
          </w:p>
        </w:tc>
        <w:tc>
          <w:tcPr>
            <w:tcW w:w="1842" w:type="dxa"/>
          </w:tcPr>
          <w:p w14:paraId="56C3F731" w14:textId="3C0FD8C2" w:rsidR="00BE3E44" w:rsidDel="007C5542" w:rsidRDefault="00BE3E44">
            <w:pPr>
              <w:pStyle w:val="MRAL1Numbered"/>
              <w:rPr>
                <w:del w:id="5298" w:author="Debbie Houldsworth" w:date="2020-05-06T21:06:00Z"/>
              </w:rPr>
              <w:pPrChange w:id="5299" w:author="Debbie Houldsworth" w:date="2020-05-07T07:28:00Z">
                <w:pPr>
                  <w:pStyle w:val="BodyText"/>
                  <w:jc w:val="left"/>
                </w:pPr>
              </w:pPrChange>
            </w:pPr>
            <w:bookmarkStart w:id="5300" w:name="_Toc40255383"/>
            <w:bookmarkEnd w:id="5300"/>
          </w:p>
        </w:tc>
        <w:bookmarkStart w:id="5301" w:name="_Toc40255384"/>
        <w:bookmarkEnd w:id="5301"/>
      </w:tr>
      <w:tr w:rsidR="00BE3E44" w:rsidDel="003D2455" w14:paraId="64780FA6" w14:textId="6E084964">
        <w:trPr>
          <w:del w:id="5302" w:author="Debbie Houldsworth" w:date="2020-05-13T07:53:00Z"/>
        </w:trPr>
        <w:tc>
          <w:tcPr>
            <w:tcW w:w="1530" w:type="dxa"/>
          </w:tcPr>
          <w:p w14:paraId="0686266D" w14:textId="4907DD63" w:rsidR="00BE3E44" w:rsidDel="003D2455" w:rsidRDefault="00BE3E44">
            <w:pPr>
              <w:pStyle w:val="MRAL1Numbered"/>
              <w:numPr>
                <w:ilvl w:val="0"/>
                <w:numId w:val="0"/>
              </w:numPr>
              <w:rPr>
                <w:del w:id="5303" w:author="Debbie Houldsworth" w:date="2020-05-13T07:53:00Z"/>
              </w:rPr>
              <w:pPrChange w:id="5304" w:author="Debbie Houldsworth" w:date="2020-05-07T07:28:00Z">
                <w:pPr>
                  <w:pStyle w:val="BodyText"/>
                  <w:jc w:val="left"/>
                </w:pPr>
              </w:pPrChange>
            </w:pPr>
            <w:bookmarkStart w:id="5305" w:name="_Toc40255385"/>
            <w:bookmarkEnd w:id="5305"/>
          </w:p>
        </w:tc>
        <w:tc>
          <w:tcPr>
            <w:tcW w:w="455" w:type="dxa"/>
          </w:tcPr>
          <w:p w14:paraId="637CE203" w14:textId="4DC50517" w:rsidR="00BE3E44" w:rsidDel="003D2455" w:rsidRDefault="00BE3E44">
            <w:pPr>
              <w:pStyle w:val="BodyText"/>
              <w:jc w:val="left"/>
              <w:rPr>
                <w:del w:id="5306" w:author="Debbie Houldsworth" w:date="2020-05-13T07:53:00Z"/>
              </w:rPr>
            </w:pPr>
            <w:bookmarkStart w:id="5307" w:name="_Toc40255386"/>
            <w:bookmarkEnd w:id="5307"/>
          </w:p>
        </w:tc>
        <w:tc>
          <w:tcPr>
            <w:tcW w:w="1701" w:type="dxa"/>
          </w:tcPr>
          <w:p w14:paraId="59D30493" w14:textId="1A61334D" w:rsidR="00BE3E44" w:rsidDel="003D2455" w:rsidRDefault="00BE3E44">
            <w:pPr>
              <w:pStyle w:val="BodyText"/>
              <w:jc w:val="left"/>
              <w:rPr>
                <w:del w:id="5308" w:author="Debbie Houldsworth" w:date="2020-05-13T07:53:00Z"/>
              </w:rPr>
            </w:pPr>
            <w:bookmarkStart w:id="5309" w:name="_Toc40255387"/>
            <w:bookmarkEnd w:id="5309"/>
          </w:p>
        </w:tc>
        <w:tc>
          <w:tcPr>
            <w:tcW w:w="709" w:type="dxa"/>
          </w:tcPr>
          <w:p w14:paraId="0F635E16" w14:textId="1DF9D2B0" w:rsidR="00BE3E44" w:rsidDel="003D2455" w:rsidRDefault="00BE3E44">
            <w:pPr>
              <w:pStyle w:val="BodyText"/>
              <w:jc w:val="left"/>
              <w:rPr>
                <w:del w:id="5310" w:author="Debbie Houldsworth" w:date="2020-05-13T07:53:00Z"/>
              </w:rPr>
            </w:pPr>
            <w:bookmarkStart w:id="5311" w:name="_Toc40255388"/>
            <w:bookmarkEnd w:id="5311"/>
          </w:p>
        </w:tc>
        <w:tc>
          <w:tcPr>
            <w:tcW w:w="1842" w:type="dxa"/>
          </w:tcPr>
          <w:p w14:paraId="721D2DEF" w14:textId="141468E1" w:rsidR="00BE3E44" w:rsidDel="003D2455" w:rsidRDefault="00BE3E44">
            <w:pPr>
              <w:pStyle w:val="BodyText"/>
              <w:jc w:val="left"/>
              <w:rPr>
                <w:del w:id="5312" w:author="Debbie Houldsworth" w:date="2020-05-13T07:53:00Z"/>
              </w:rPr>
            </w:pPr>
            <w:bookmarkStart w:id="5313" w:name="_Toc40255389"/>
            <w:bookmarkEnd w:id="5313"/>
          </w:p>
        </w:tc>
        <w:bookmarkStart w:id="5314" w:name="_Toc40255390"/>
        <w:bookmarkEnd w:id="5314"/>
      </w:tr>
    </w:tbl>
    <w:p w14:paraId="6CFD4DCF" w14:textId="0B531058" w:rsidR="00FB7917" w:rsidDel="007C5542" w:rsidRDefault="00FB7917">
      <w:pPr>
        <w:pStyle w:val="MRAL1NoHangingIndentLFTJustified"/>
        <w:ind w:left="851"/>
        <w:rPr>
          <w:del w:id="5315" w:author="Debbie Houldsworth" w:date="2020-05-06T21:06:00Z"/>
        </w:rPr>
        <w:pPrChange w:id="5316" w:author="Debbie Houldsworth" w:date="2020-05-07T07:28:00Z">
          <w:pPr>
            <w:pStyle w:val="MRAL1NoHangingIndentLFTJustified"/>
          </w:pPr>
        </w:pPrChange>
      </w:pPr>
      <w:del w:id="5317" w:author="Debbie Houldsworth" w:date="2020-05-06T21:06:00Z">
        <w:r w:rsidDel="007C5542">
          <w:delText xml:space="preserve">Signed </w:delText>
        </w:r>
        <w:r w:rsidDel="007C5542">
          <w:tab/>
        </w:r>
        <w:r w:rsidDel="007C5542">
          <w:rPr>
            <w:u w:val="single"/>
          </w:rPr>
          <w:tab/>
        </w:r>
        <w:r w:rsidDel="007C5542">
          <w:rPr>
            <w:u w:val="single"/>
          </w:rPr>
          <w:tab/>
        </w:r>
        <w:r w:rsidDel="007C5542">
          <w:rPr>
            <w:u w:val="single"/>
          </w:rPr>
          <w:tab/>
        </w:r>
        <w:r w:rsidDel="007C5542">
          <w:rPr>
            <w:u w:val="single"/>
          </w:rPr>
          <w:tab/>
        </w:r>
        <w:r w:rsidDel="007C5542">
          <w:tab/>
          <w:delText>(name</w:delText>
        </w:r>
        <w:r w:rsidDel="007C5542">
          <w:rPr>
            <w:u w:val="single"/>
          </w:rPr>
          <w:tab/>
        </w:r>
        <w:r w:rsidDel="007C5542">
          <w:rPr>
            <w:u w:val="single"/>
          </w:rPr>
          <w:tab/>
        </w:r>
        <w:r w:rsidDel="007C5542">
          <w:rPr>
            <w:u w:val="single"/>
          </w:rPr>
          <w:tab/>
        </w:r>
        <w:r w:rsidDel="007C5542">
          <w:rPr>
            <w:u w:val="single"/>
          </w:rPr>
          <w:tab/>
        </w:r>
        <w:r w:rsidDel="007C5542">
          <w:delText>)</w:delText>
        </w:r>
        <w:bookmarkStart w:id="5318" w:name="_Toc40255391"/>
        <w:bookmarkEnd w:id="5318"/>
      </w:del>
    </w:p>
    <w:p w14:paraId="4C9EFDBA" w14:textId="57AA5E23" w:rsidR="00FB7917" w:rsidDel="007C5542" w:rsidRDefault="00FB7917">
      <w:pPr>
        <w:pStyle w:val="MRAL1NoHangingIndentLFTJustified"/>
        <w:ind w:left="851"/>
        <w:rPr>
          <w:del w:id="5319" w:author="Debbie Houldsworth" w:date="2020-05-06T21:06:00Z"/>
        </w:rPr>
        <w:pPrChange w:id="5320" w:author="Debbie Houldsworth" w:date="2020-05-07T07:28:00Z">
          <w:pPr>
            <w:pStyle w:val="MRAL1NoHangingIndentLFTJustified"/>
          </w:pPr>
        </w:pPrChange>
      </w:pPr>
      <w:del w:id="5321" w:author="Debbie Houldsworth" w:date="2020-05-06T21:06:00Z">
        <w:r w:rsidDel="007C5542">
          <w:tab/>
          <w:delText xml:space="preserve">this  </w:delText>
        </w:r>
        <w:r w:rsidDel="007C5542">
          <w:rPr>
            <w:u w:val="single"/>
          </w:rPr>
          <w:delText xml:space="preserve">            </w:delText>
        </w:r>
        <w:r w:rsidDel="007C5542">
          <w:delText xml:space="preserve"> day of  </w:delText>
        </w:r>
        <w:r w:rsidDel="007C5542">
          <w:rPr>
            <w:u w:val="single"/>
          </w:rPr>
          <w:delText xml:space="preserve">                 </w:delText>
        </w:r>
        <w:r w:rsidDel="007C5542">
          <w:delText xml:space="preserve"> 20</w:delText>
        </w:r>
        <w:r w:rsidDel="007C5542">
          <w:rPr>
            <w:u w:val="single"/>
          </w:rPr>
          <w:delText xml:space="preserve">   </w:delText>
        </w:r>
        <w:r w:rsidDel="007C5542">
          <w:delText>.</w:delText>
        </w:r>
        <w:bookmarkStart w:id="5322" w:name="_Toc40255392"/>
        <w:bookmarkEnd w:id="5322"/>
      </w:del>
    </w:p>
    <w:p w14:paraId="0A78A868" w14:textId="5E158344" w:rsidR="00FB7917" w:rsidDel="007C5542" w:rsidRDefault="00FB7917">
      <w:pPr>
        <w:pStyle w:val="MRAL1NoHangingIndentLFTJustified"/>
        <w:ind w:left="851"/>
        <w:rPr>
          <w:del w:id="5323" w:author="Debbie Houldsworth" w:date="2020-05-06T21:06:00Z"/>
        </w:rPr>
        <w:pPrChange w:id="5324" w:author="Debbie Houldsworth" w:date="2020-05-07T07:28:00Z">
          <w:pPr>
            <w:pStyle w:val="MRAL1NoHangingIndentLFTJustified"/>
          </w:pPr>
        </w:pPrChange>
      </w:pPr>
      <w:del w:id="5325" w:author="Debbie Houldsworth" w:date="2020-05-06T21:06:00Z">
        <w:r w:rsidDel="007C5542">
          <w:delText>Notes</w:delText>
        </w:r>
        <w:bookmarkStart w:id="5326" w:name="_Toc40255393"/>
        <w:bookmarkEnd w:id="5326"/>
      </w:del>
    </w:p>
    <w:p w14:paraId="51E15D78" w14:textId="390FA937" w:rsidR="00FB7917" w:rsidDel="007C5542" w:rsidRDefault="00FB7917">
      <w:pPr>
        <w:pStyle w:val="MRAL3HangingIndent"/>
        <w:ind w:left="851" w:firstLine="0"/>
        <w:rPr>
          <w:del w:id="5327" w:author="Debbie Houldsworth" w:date="2020-05-06T21:06:00Z"/>
        </w:rPr>
        <w:pPrChange w:id="5328" w:author="Debbie Houldsworth" w:date="2020-05-07T07:28:00Z">
          <w:pPr>
            <w:pStyle w:val="MRAL3HangingIndent"/>
          </w:pPr>
        </w:pPrChange>
      </w:pPr>
      <w:del w:id="5329" w:author="Debbie Houldsworth" w:date="2020-05-06T21:06:00Z">
        <w:r w:rsidDel="007C5542">
          <w:delText>1.</w:delText>
        </w:r>
        <w:r w:rsidDel="007C5542">
          <w:tab/>
          <w:delText>A party may appoint a proxy of its own choice. If such an appointment is made, delete the words ‘Chairman of the Meeting’ and insert the name of the person appointed as proxy in the space provided</w:delText>
        </w:r>
        <w:bookmarkStart w:id="5330" w:name="_Toc40255394"/>
        <w:bookmarkEnd w:id="5330"/>
      </w:del>
    </w:p>
    <w:p w14:paraId="4DCBAD91" w14:textId="448CCA36" w:rsidR="00FB7917" w:rsidDel="007C5542" w:rsidRDefault="00FB7917">
      <w:pPr>
        <w:pStyle w:val="MRAL3HangingIndent"/>
        <w:ind w:left="851" w:firstLine="0"/>
        <w:rPr>
          <w:del w:id="5331" w:author="Debbie Houldsworth" w:date="2020-05-06T21:06:00Z"/>
        </w:rPr>
        <w:pPrChange w:id="5332" w:author="Debbie Houldsworth" w:date="2020-05-07T07:28:00Z">
          <w:pPr>
            <w:pStyle w:val="MRAL3HangingIndent"/>
            <w:numPr>
              <w:ilvl w:val="2"/>
              <w:numId w:val="10"/>
            </w:numPr>
            <w:tabs>
              <w:tab w:val="num" w:pos="2150"/>
              <w:tab w:val="num" w:pos="2552"/>
            </w:tabs>
            <w:ind w:left="2552" w:hanging="360"/>
          </w:pPr>
        </w:pPrChange>
      </w:pPr>
      <w:del w:id="5333" w:author="Debbie Houldsworth" w:date="2020-05-06T21:06:00Z">
        <w:r w:rsidDel="007C5542">
          <w:delText>If this form is returned without any indication as to how the person appointed as proxy should vote, he may exercise his discretion as to how he votes or whether he abstains from voting."</w:delText>
        </w:r>
        <w:bookmarkStart w:id="5334" w:name="_Toc40255395"/>
        <w:bookmarkEnd w:id="5334"/>
      </w:del>
    </w:p>
    <w:p w14:paraId="19CE7FE0" w14:textId="08781B22" w:rsidR="00FB7917" w:rsidDel="007C5542" w:rsidRDefault="00FB7917">
      <w:pPr>
        <w:pStyle w:val="MRAL3HangingIndent"/>
        <w:ind w:left="851" w:firstLine="0"/>
        <w:rPr>
          <w:del w:id="5335" w:author="Debbie Houldsworth" w:date="2020-05-06T21:06:00Z"/>
        </w:rPr>
        <w:pPrChange w:id="5336" w:author="Debbie Houldsworth" w:date="2020-05-07T07:28:00Z">
          <w:pPr>
            <w:pStyle w:val="MRAL3HangingIndent"/>
            <w:numPr>
              <w:ilvl w:val="2"/>
              <w:numId w:val="10"/>
            </w:numPr>
            <w:tabs>
              <w:tab w:val="num" w:pos="2150"/>
              <w:tab w:val="num" w:pos="2552"/>
            </w:tabs>
            <w:ind w:left="2552" w:hanging="360"/>
          </w:pPr>
        </w:pPrChange>
      </w:pPr>
      <w:del w:id="5337" w:author="Debbie Houldsworth" w:date="2020-05-06T21:06:00Z">
        <w:r w:rsidDel="007C5542">
          <w:delText>If more than one resolution is to be considered at a meeting of the MRA Forum, multiple proxy for</w:delText>
        </w:r>
        <w:r w:rsidR="00951A0A" w:rsidDel="007C5542">
          <w:delText>ms may be completed.</w:delText>
        </w:r>
        <w:bookmarkStart w:id="5338" w:name="_Toc40255396"/>
        <w:bookmarkEnd w:id="5338"/>
      </w:del>
    </w:p>
    <w:p w14:paraId="220C72F1" w14:textId="39BA18CE" w:rsidR="00FB7917" w:rsidDel="007C5542" w:rsidRDefault="00FB7917">
      <w:pPr>
        <w:pStyle w:val="MRAL1Numbered"/>
        <w:numPr>
          <w:ilvl w:val="0"/>
          <w:numId w:val="0"/>
        </w:numPr>
        <w:ind w:left="851"/>
        <w:rPr>
          <w:del w:id="5339" w:author="Debbie Houldsworth" w:date="2020-05-06T21:05:00Z"/>
        </w:rPr>
        <w:pPrChange w:id="5340" w:author="Debbie Houldsworth" w:date="2020-05-07T07:28:00Z">
          <w:pPr>
            <w:pStyle w:val="MRAL1Numbered"/>
          </w:pPr>
        </w:pPrChange>
      </w:pPr>
      <w:del w:id="5341" w:author="Debbie Houldsworth" w:date="2020-05-06T21:05:00Z">
        <w:r w:rsidDel="007C5542">
          <w:delText>A vote given in accordance with the terms of an instrument of proxy shall be valid notwithstanding the previous revocation of the proxy or of the authority under which the proxy was executed, provided that no notice in writing of such revocation shall have been received by the Secretary at his office before the commencement of the meeting or adjourned meeting at which the proxy is used.</w:delText>
        </w:r>
        <w:bookmarkStart w:id="5342" w:name="_Toc40255397"/>
        <w:bookmarkEnd w:id="5342"/>
      </w:del>
    </w:p>
    <w:p w14:paraId="52A254BA" w14:textId="09B0F48C" w:rsidR="00FB7917" w:rsidDel="007C5542" w:rsidRDefault="00FB7917">
      <w:pPr>
        <w:pStyle w:val="MRAHeading3"/>
        <w:ind w:left="851" w:firstLine="0"/>
        <w:outlineLvl w:val="0"/>
        <w:rPr>
          <w:del w:id="5343" w:author="Debbie Houldsworth" w:date="2020-05-06T21:05:00Z"/>
        </w:rPr>
        <w:pPrChange w:id="5344" w:author="Debbie Houldsworth" w:date="2020-05-07T07:28:00Z">
          <w:pPr>
            <w:pStyle w:val="MRAHeading3"/>
            <w:outlineLvl w:val="0"/>
          </w:pPr>
        </w:pPrChange>
      </w:pPr>
      <w:del w:id="5345" w:author="Debbie Houldsworth" w:date="2020-05-06T21:05:00Z">
        <w:r w:rsidDel="007C5542">
          <w:delText>Meetings</w:delText>
        </w:r>
        <w:bookmarkStart w:id="5346" w:name="_Toc40255398"/>
        <w:bookmarkEnd w:id="5346"/>
      </w:del>
    </w:p>
    <w:p w14:paraId="389940DB" w14:textId="66083F28" w:rsidR="00FB7917" w:rsidDel="007C5542" w:rsidRDefault="00FB7917">
      <w:pPr>
        <w:pStyle w:val="MRAL1Numbered"/>
        <w:numPr>
          <w:ilvl w:val="0"/>
          <w:numId w:val="0"/>
        </w:numPr>
        <w:ind w:left="851"/>
        <w:rPr>
          <w:del w:id="5347" w:author="Debbie Houldsworth" w:date="2020-05-06T21:05:00Z"/>
        </w:rPr>
        <w:pPrChange w:id="5348" w:author="Debbie Houldsworth" w:date="2020-05-07T07:28:00Z">
          <w:pPr>
            <w:pStyle w:val="MRAL1Numbered"/>
          </w:pPr>
        </w:pPrChange>
      </w:pPr>
      <w:del w:id="5349" w:author="Debbie Houldsworth" w:date="2020-05-06T21:05:00Z">
        <w:r w:rsidDel="007C5542">
          <w:delText>Meetings of the MRA Forum shall be convened:</w:delText>
        </w:r>
        <w:bookmarkStart w:id="5350" w:name="_Toc40255399"/>
        <w:bookmarkEnd w:id="5350"/>
      </w:del>
    </w:p>
    <w:p w14:paraId="6A59F0DD" w14:textId="76577343" w:rsidR="00FB7917" w:rsidDel="007C5542" w:rsidRDefault="00FB7917">
      <w:pPr>
        <w:pStyle w:val="MRAL2Numbered"/>
        <w:numPr>
          <w:ilvl w:val="0"/>
          <w:numId w:val="0"/>
        </w:numPr>
        <w:ind w:left="851"/>
        <w:rPr>
          <w:del w:id="5351" w:author="Debbie Houldsworth" w:date="2020-05-06T21:05:00Z"/>
        </w:rPr>
        <w:pPrChange w:id="5352" w:author="Debbie Houldsworth" w:date="2020-05-07T07:28:00Z">
          <w:pPr>
            <w:pStyle w:val="MRAL2Numbered"/>
          </w:pPr>
        </w:pPrChange>
      </w:pPr>
      <w:bookmarkStart w:id="5353" w:name="_Ref4489686"/>
      <w:del w:id="5354" w:author="Debbie Houldsworth" w:date="2020-05-06T21:05:00Z">
        <w:r w:rsidDel="007C5542">
          <w:delText>by the Secretary on the instructions of MEC p</w:delText>
        </w:r>
        <w:r w:rsidR="00951A0A" w:rsidDel="007C5542">
          <w:delText xml:space="preserve">ursuant to Clauses 6.46 or 8.3 </w:delText>
        </w:r>
        <w:r w:rsidDel="007C5542">
          <w:delText>or upon receipt of notice of an appeal pursuant to Clause 6.45 or 6.47;</w:delText>
        </w:r>
        <w:bookmarkStart w:id="5355" w:name="_Toc40255400"/>
        <w:bookmarkEnd w:id="5353"/>
        <w:bookmarkEnd w:id="5355"/>
      </w:del>
    </w:p>
    <w:p w14:paraId="177A504A" w14:textId="2B64B42A" w:rsidR="00FB7917" w:rsidDel="007C5542" w:rsidRDefault="00FB7917">
      <w:pPr>
        <w:pStyle w:val="MRAL2Numbered"/>
        <w:numPr>
          <w:ilvl w:val="0"/>
          <w:numId w:val="0"/>
        </w:numPr>
        <w:ind w:left="851"/>
        <w:rPr>
          <w:del w:id="5356" w:author="Debbie Houldsworth" w:date="2020-05-06T21:05:00Z"/>
        </w:rPr>
        <w:pPrChange w:id="5357" w:author="Debbie Houldsworth" w:date="2020-05-07T07:28:00Z">
          <w:pPr>
            <w:pStyle w:val="MRAL2Numbered"/>
          </w:pPr>
        </w:pPrChange>
      </w:pPr>
      <w:del w:id="5358" w:author="Debbie Houldsworth" w:date="2020-05-06T21:05:00Z">
        <w:r w:rsidDel="007C5542">
          <w:delText>by a party if the Secretary fails to convene a meeting of the MRA Forum to hear an appeal of that party pursuant to Clause 6.45, 6.46 or 6.47;</w:delText>
        </w:r>
        <w:bookmarkStart w:id="5359" w:name="_Toc40255401"/>
        <w:bookmarkEnd w:id="5359"/>
      </w:del>
    </w:p>
    <w:p w14:paraId="4A66DFFA" w14:textId="3BB7AAE8" w:rsidR="00FB7917" w:rsidDel="007C5542" w:rsidRDefault="00FB7917">
      <w:pPr>
        <w:pStyle w:val="MRAL2Numbered"/>
        <w:numPr>
          <w:ilvl w:val="0"/>
          <w:numId w:val="0"/>
        </w:numPr>
        <w:ind w:left="851"/>
        <w:rPr>
          <w:del w:id="5360" w:author="Debbie Houldsworth" w:date="2020-05-06T21:05:00Z"/>
        </w:rPr>
        <w:pPrChange w:id="5361" w:author="Debbie Houldsworth" w:date="2020-05-07T07:28:00Z">
          <w:pPr>
            <w:pStyle w:val="MRAL2Numbered"/>
          </w:pPr>
        </w:pPrChange>
      </w:pPr>
      <w:bookmarkStart w:id="5362" w:name="_Ref4489722"/>
      <w:del w:id="5363" w:author="Debbie Houldsworth" w:date="2020-05-06T21:05:00Z">
        <w:r w:rsidDel="007C5542">
          <w:delText>by MEC, forthwith upon receipt of a requisition by 4 parties; or</w:delText>
        </w:r>
        <w:bookmarkStart w:id="5364" w:name="_Toc40255402"/>
        <w:bookmarkEnd w:id="5362"/>
        <w:bookmarkEnd w:id="5364"/>
      </w:del>
    </w:p>
    <w:p w14:paraId="67AB6364" w14:textId="12F0320A" w:rsidR="00FB7917" w:rsidDel="007C5542" w:rsidRDefault="00FB7917">
      <w:pPr>
        <w:pStyle w:val="MRAL2Numbered"/>
        <w:numPr>
          <w:ilvl w:val="0"/>
          <w:numId w:val="0"/>
        </w:numPr>
        <w:ind w:left="851"/>
        <w:rPr>
          <w:del w:id="5365" w:author="Debbie Houldsworth" w:date="2020-05-06T21:05:00Z"/>
        </w:rPr>
        <w:pPrChange w:id="5366" w:author="Debbie Houldsworth" w:date="2020-05-07T07:28:00Z">
          <w:pPr>
            <w:pStyle w:val="MRAL2Numbered"/>
          </w:pPr>
        </w:pPrChange>
      </w:pPr>
      <w:bookmarkStart w:id="5367" w:name="_Ref4489692"/>
      <w:del w:id="5368" w:author="Debbie Houldsworth" w:date="2020-05-06T21:05:00Z">
        <w:r w:rsidDel="007C5542">
          <w:delText>by the BSC Member where it wishes to have considered matters which it reasonably believes relate to or affect the BSC Requirements; or</w:delText>
        </w:r>
        <w:bookmarkStart w:id="5369" w:name="_Toc40255403"/>
        <w:bookmarkEnd w:id="5367"/>
        <w:bookmarkEnd w:id="5369"/>
      </w:del>
    </w:p>
    <w:p w14:paraId="3510F0E9" w14:textId="502A7E29" w:rsidR="00FB7917" w:rsidDel="007C5542" w:rsidRDefault="00FB7917">
      <w:pPr>
        <w:pStyle w:val="MRAL2Numbered"/>
        <w:numPr>
          <w:ilvl w:val="0"/>
          <w:numId w:val="0"/>
        </w:numPr>
        <w:ind w:left="851"/>
        <w:rPr>
          <w:del w:id="5370" w:author="Debbie Houldsworth" w:date="2020-05-06T21:05:00Z"/>
        </w:rPr>
        <w:pPrChange w:id="5371" w:author="Debbie Houldsworth" w:date="2020-05-07T07:28:00Z">
          <w:pPr>
            <w:pStyle w:val="MRAL2Numbered"/>
          </w:pPr>
        </w:pPrChange>
      </w:pPr>
      <w:del w:id="5372" w:author="Debbie Houldsworth" w:date="2020-05-06T21:05:00Z">
        <w:r w:rsidDel="007C5542">
          <w:delText>by the Secretary in any event, at least once every 12 months if no meeting has been convened pursuant to Clauses 7.10.1 to 7.10.4.</w:delText>
        </w:r>
        <w:bookmarkStart w:id="5373" w:name="_Toc40255404"/>
        <w:bookmarkEnd w:id="5373"/>
      </w:del>
    </w:p>
    <w:p w14:paraId="65F6DE9A" w14:textId="5BB8CF0A" w:rsidR="00FB7917" w:rsidDel="00C368C4" w:rsidRDefault="00FB7917">
      <w:pPr>
        <w:pStyle w:val="MRAL1Numbered"/>
        <w:numPr>
          <w:ilvl w:val="0"/>
          <w:numId w:val="0"/>
        </w:numPr>
        <w:ind w:left="851"/>
        <w:rPr>
          <w:del w:id="5374" w:author="Debbie Houldsworth" w:date="2020-05-06T21:05:00Z"/>
        </w:rPr>
        <w:pPrChange w:id="5375" w:author="Debbie Houldsworth" w:date="2020-05-07T07:28:00Z">
          <w:pPr>
            <w:pStyle w:val="MRAL1Numbered"/>
          </w:pPr>
        </w:pPrChange>
      </w:pPr>
      <w:del w:id="5376" w:author="Debbie Houldsworth" w:date="2020-05-06T21:05:00Z">
        <w:r w:rsidDel="00C368C4">
          <w:delText>Any requisition by parties as referred to in Clause 7.10.3 shall state the objects of the meeting and must be signed by or on behalf of each of the requisitioners and deposited with the Secretary, and may consist of several documents in like form each signed by one or more requisitioners.  If MEC does not within 5 Working Days from the date of the deposit of the requisition proceed to convene a meeting of the MRA Forum for a date not later than 15 Working Days after the date of deposit, the requisitioners may themselves convene a meeting provided that such meeting is held within a further 20 Working Days. Any meeting convened in accordance with this Clause shall be convened in the same manner, as nearly as possible, as that in which meetings of the MRA Forum are convened by MEC.</w:delText>
        </w:r>
        <w:bookmarkStart w:id="5377" w:name="_Toc40255405"/>
        <w:bookmarkEnd w:id="5377"/>
      </w:del>
    </w:p>
    <w:p w14:paraId="4AC6B07B" w14:textId="78D7D026" w:rsidR="00FB7917" w:rsidDel="00C368C4" w:rsidRDefault="00FB7917">
      <w:pPr>
        <w:pStyle w:val="MRAHeading3"/>
        <w:ind w:left="851" w:firstLine="0"/>
        <w:outlineLvl w:val="0"/>
        <w:rPr>
          <w:del w:id="5378" w:author="Debbie Houldsworth" w:date="2020-05-06T21:05:00Z"/>
        </w:rPr>
        <w:pPrChange w:id="5379" w:author="Debbie Houldsworth" w:date="2020-05-07T07:28:00Z">
          <w:pPr>
            <w:pStyle w:val="MRAHeading3"/>
            <w:outlineLvl w:val="0"/>
          </w:pPr>
        </w:pPrChange>
      </w:pPr>
      <w:del w:id="5380" w:author="Debbie Houldsworth" w:date="2020-05-06T21:05:00Z">
        <w:r w:rsidDel="00C368C4">
          <w:delText>Notice of Meetings</w:delText>
        </w:r>
        <w:bookmarkStart w:id="5381" w:name="_Toc40255406"/>
        <w:bookmarkEnd w:id="5381"/>
      </w:del>
    </w:p>
    <w:p w14:paraId="436D4629" w14:textId="372FE0CF" w:rsidR="00FB7917" w:rsidDel="00C368C4" w:rsidRDefault="00FB7917">
      <w:pPr>
        <w:pStyle w:val="MRAL1Numbered"/>
        <w:numPr>
          <w:ilvl w:val="0"/>
          <w:numId w:val="0"/>
        </w:numPr>
        <w:ind w:left="851"/>
        <w:rPr>
          <w:del w:id="5382" w:author="Debbie Houldsworth" w:date="2020-05-06T21:05:00Z"/>
        </w:rPr>
        <w:pPrChange w:id="5383" w:author="Debbie Houldsworth" w:date="2020-05-07T07:28:00Z">
          <w:pPr>
            <w:pStyle w:val="MRAL1Numbered"/>
          </w:pPr>
        </w:pPrChange>
      </w:pPr>
      <w:del w:id="5384" w:author="Debbie Houldsworth" w:date="2020-05-06T21:05:00Z">
        <w:r w:rsidDel="00C368C4">
          <w:delText>All meetings of the MRA Forum shall be convened on at least 10 Working Days’ notice in writing (or such other period of notice as MEC may determine) to those entitled to attend pursuant to Clauses 7.2 and to 7.3.</w:delText>
        </w:r>
        <w:bookmarkStart w:id="5385" w:name="_Toc40255407"/>
        <w:bookmarkEnd w:id="5385"/>
      </w:del>
    </w:p>
    <w:p w14:paraId="522966D0" w14:textId="5E08EB69" w:rsidR="00FB7917" w:rsidDel="00C368C4" w:rsidRDefault="00FB7917">
      <w:pPr>
        <w:pStyle w:val="MRAL1Numbered"/>
        <w:numPr>
          <w:ilvl w:val="0"/>
          <w:numId w:val="0"/>
        </w:numPr>
        <w:ind w:left="851"/>
        <w:rPr>
          <w:del w:id="5386" w:author="Debbie Houldsworth" w:date="2020-05-06T21:05:00Z"/>
        </w:rPr>
        <w:pPrChange w:id="5387" w:author="Debbie Houldsworth" w:date="2020-05-07T07:28:00Z">
          <w:pPr>
            <w:pStyle w:val="MRAL1Numbered"/>
          </w:pPr>
        </w:pPrChange>
      </w:pPr>
      <w:del w:id="5388" w:author="Debbie Houldsworth" w:date="2020-05-06T21:05:00Z">
        <w:r w:rsidDel="00C368C4">
          <w:delText>The notice shall specify the date, time and venue of the meeting, and an agenda setting out the business to be transacted. Notice shall be given to all parties, all MEC Members and the Authority.</w:delText>
        </w:r>
        <w:bookmarkStart w:id="5389" w:name="_Toc40255408"/>
        <w:bookmarkEnd w:id="5389"/>
      </w:del>
    </w:p>
    <w:p w14:paraId="195A2430" w14:textId="78500EF7" w:rsidR="00FB7917" w:rsidDel="00C368C4" w:rsidRDefault="00FB7917">
      <w:pPr>
        <w:pStyle w:val="MRAL1Numbered"/>
        <w:numPr>
          <w:ilvl w:val="0"/>
          <w:numId w:val="0"/>
        </w:numPr>
        <w:ind w:left="851"/>
        <w:rPr>
          <w:del w:id="5390" w:author="Debbie Houldsworth" w:date="2020-05-06T21:05:00Z"/>
        </w:rPr>
        <w:pPrChange w:id="5391" w:author="Debbie Houldsworth" w:date="2020-05-07T07:28:00Z">
          <w:pPr>
            <w:pStyle w:val="MRAL1Numbered"/>
          </w:pPr>
        </w:pPrChange>
      </w:pPr>
      <w:del w:id="5392" w:author="Debbie Houldsworth" w:date="2020-05-06T21:05:00Z">
        <w:r w:rsidDel="00C368C4">
          <w:delText>The accidental omission to give notice of a meeting to, or the non-receipt of notice by, any person entitled to receive notice shall not invalidate the proceedings at the meeting.</w:delText>
        </w:r>
        <w:bookmarkStart w:id="5393" w:name="_Toc40255409"/>
        <w:bookmarkEnd w:id="5393"/>
      </w:del>
    </w:p>
    <w:p w14:paraId="322B0B1F" w14:textId="681C2451" w:rsidR="00FB7917" w:rsidDel="00C368C4" w:rsidRDefault="00FB7917">
      <w:pPr>
        <w:pStyle w:val="MRAHeading3"/>
        <w:ind w:left="851" w:firstLine="0"/>
        <w:outlineLvl w:val="0"/>
        <w:rPr>
          <w:del w:id="5394" w:author="Debbie Houldsworth" w:date="2020-05-06T21:05:00Z"/>
        </w:rPr>
        <w:pPrChange w:id="5395" w:author="Debbie Houldsworth" w:date="2020-05-07T07:28:00Z">
          <w:pPr>
            <w:pStyle w:val="MRAHeading3"/>
            <w:outlineLvl w:val="0"/>
          </w:pPr>
        </w:pPrChange>
      </w:pPr>
      <w:del w:id="5396" w:author="Debbie Houldsworth" w:date="2020-05-06T21:05:00Z">
        <w:r w:rsidDel="00C368C4">
          <w:delText>Proceedings at Meetings</w:delText>
        </w:r>
        <w:bookmarkStart w:id="5397" w:name="_Toc40255410"/>
        <w:bookmarkEnd w:id="5397"/>
      </w:del>
    </w:p>
    <w:p w14:paraId="38567B41" w14:textId="4475A6B9" w:rsidR="00FB7917" w:rsidDel="00C368C4" w:rsidRDefault="00FB7917">
      <w:pPr>
        <w:pStyle w:val="MRAL1Numbered"/>
        <w:numPr>
          <w:ilvl w:val="0"/>
          <w:numId w:val="0"/>
        </w:numPr>
        <w:ind w:left="851"/>
        <w:rPr>
          <w:del w:id="5398" w:author="Debbie Houldsworth" w:date="2020-05-06T21:05:00Z"/>
        </w:rPr>
        <w:pPrChange w:id="5399" w:author="Debbie Houldsworth" w:date="2020-05-07T07:28:00Z">
          <w:pPr>
            <w:pStyle w:val="MRAL1Numbered"/>
          </w:pPr>
        </w:pPrChange>
      </w:pPr>
      <w:del w:id="5400" w:author="Debbie Houldsworth" w:date="2020-05-06T21:05:00Z">
        <w:r w:rsidDel="00C368C4">
          <w:delText>All business of the MRA Forum shall be transacted at meetings of the MRA Forum.</w:delText>
        </w:r>
        <w:bookmarkStart w:id="5401" w:name="_Toc40255411"/>
        <w:bookmarkEnd w:id="5401"/>
      </w:del>
    </w:p>
    <w:p w14:paraId="68C34208" w14:textId="4EF4705F" w:rsidR="00FB7917" w:rsidDel="003D2455" w:rsidRDefault="00FB7917">
      <w:pPr>
        <w:pStyle w:val="MRAL1Numbered"/>
        <w:numPr>
          <w:ilvl w:val="0"/>
          <w:numId w:val="0"/>
        </w:numPr>
        <w:ind w:left="851"/>
        <w:rPr>
          <w:del w:id="5402" w:author="Debbie Houldsworth" w:date="2020-05-13T07:53:00Z"/>
        </w:rPr>
        <w:pPrChange w:id="5403" w:author="Debbie Houldsworth" w:date="2020-05-07T07:28:00Z">
          <w:pPr>
            <w:pStyle w:val="MRAL1Numbered"/>
          </w:pPr>
        </w:pPrChange>
      </w:pPr>
      <w:bookmarkStart w:id="5404" w:name="_Ref4475680"/>
      <w:del w:id="5405" w:author="Debbie Houldsworth" w:date="2020-05-06T21:05:00Z">
        <w:r w:rsidDel="00C368C4">
          <w:delText>At the first meeting of the MRA Forum held after 1 April in each year, the MRA Forum shall elect from its number, by simple majority of those representatives present (including by proxy), a person to act as Forum Chairman ("</w:delText>
        </w:r>
        <w:r w:rsidDel="00C368C4">
          <w:rPr>
            <w:b/>
          </w:rPr>
          <w:delText>Forum Chairman</w:delText>
        </w:r>
        <w:r w:rsidDel="00C368C4">
          <w:delText>"). The Forum Chairman shall preside at each meeting of the MRA Forum at which he is present.  If the Forum Chairman is unable to be present at a meeting of the Forum, the parties who are represented at the meeting shall elect one of their number to act as chairman of that meeting. The chairman of any meeting of the MRA Forum shall not be entitled to any casting vote in his capacity as such.</w:delText>
        </w:r>
      </w:del>
      <w:bookmarkStart w:id="5406" w:name="_Toc40255412"/>
      <w:bookmarkEnd w:id="5404"/>
      <w:bookmarkEnd w:id="5406"/>
    </w:p>
    <w:p w14:paraId="25C90972" w14:textId="1278F58F" w:rsidR="00FB7917" w:rsidDel="00C368C4" w:rsidRDefault="00FB7917">
      <w:pPr>
        <w:pStyle w:val="MRAL1Numbered"/>
        <w:numPr>
          <w:ilvl w:val="0"/>
          <w:numId w:val="0"/>
        </w:numPr>
        <w:ind w:left="851" w:hanging="709"/>
        <w:rPr>
          <w:del w:id="5407" w:author="Debbie Houldsworth" w:date="2020-05-06T21:04:00Z"/>
        </w:rPr>
        <w:pPrChange w:id="5408" w:author="Debbie Houldsworth" w:date="2020-05-07T07:29:00Z">
          <w:pPr>
            <w:pStyle w:val="MRAL1Numbered"/>
          </w:pPr>
        </w:pPrChange>
      </w:pPr>
      <w:bookmarkStart w:id="5409" w:name="_Ref4481929"/>
      <w:del w:id="5410" w:author="Debbie Houldsworth" w:date="2020-05-06T21:04:00Z">
        <w:r w:rsidDel="00C368C4">
          <w:delText>A quorum at meetings of the MRA Forum shall be:</w:delText>
        </w:r>
        <w:bookmarkStart w:id="5411" w:name="_Toc40255413"/>
        <w:bookmarkEnd w:id="5409"/>
        <w:bookmarkEnd w:id="5411"/>
      </w:del>
    </w:p>
    <w:p w14:paraId="2C7C1A68" w14:textId="44D03396" w:rsidR="00FB7917" w:rsidDel="00C368C4" w:rsidRDefault="00FB7917">
      <w:pPr>
        <w:pStyle w:val="MRAL2Numbered"/>
        <w:numPr>
          <w:ilvl w:val="0"/>
          <w:numId w:val="0"/>
        </w:numPr>
        <w:ind w:left="851" w:hanging="709"/>
        <w:rPr>
          <w:del w:id="5412" w:author="Debbie Houldsworth" w:date="2020-05-06T21:04:00Z"/>
        </w:rPr>
        <w:pPrChange w:id="5413" w:author="Debbie Houldsworth" w:date="2020-05-07T07:29:00Z">
          <w:pPr>
            <w:pStyle w:val="MRAL2Numbered"/>
          </w:pPr>
        </w:pPrChange>
      </w:pPr>
      <w:bookmarkStart w:id="5414" w:name="_Ref4489781"/>
      <w:del w:id="5415" w:author="Debbie Houldsworth" w:date="2020-05-06T21:04:00Z">
        <w:r w:rsidDel="00C368C4">
          <w:delText>persons representing (including by proxy) 50 percent or more of the total Weighted Votes for all Distribution Business Representatives; and</w:delText>
        </w:r>
        <w:bookmarkStart w:id="5416" w:name="_Toc40255414"/>
        <w:bookmarkEnd w:id="5414"/>
        <w:bookmarkEnd w:id="5416"/>
      </w:del>
    </w:p>
    <w:p w14:paraId="300DBFE7" w14:textId="7D601D63" w:rsidR="00FB7917" w:rsidDel="00C368C4" w:rsidRDefault="00FB7917">
      <w:pPr>
        <w:pStyle w:val="MRAL2Numbered"/>
        <w:numPr>
          <w:ilvl w:val="0"/>
          <w:numId w:val="0"/>
        </w:numPr>
        <w:ind w:left="851" w:hanging="709"/>
        <w:rPr>
          <w:del w:id="5417" w:author="Debbie Houldsworth" w:date="2020-05-06T21:04:00Z"/>
        </w:rPr>
        <w:pPrChange w:id="5418" w:author="Debbie Houldsworth" w:date="2020-05-07T07:29:00Z">
          <w:pPr>
            <w:pStyle w:val="MRAL2Numbered"/>
          </w:pPr>
        </w:pPrChange>
      </w:pPr>
      <w:bookmarkStart w:id="5419" w:name="_Ref4489801"/>
      <w:del w:id="5420" w:author="Debbie Houldsworth" w:date="2020-05-06T21:04:00Z">
        <w:r w:rsidDel="00C368C4">
          <w:delText>persons representing (including by proxy) 50 percent or more of the Total Weighted Vote for all Supplier Representatives; and</w:delText>
        </w:r>
        <w:bookmarkStart w:id="5421" w:name="_Toc40255415"/>
        <w:bookmarkEnd w:id="5419"/>
        <w:bookmarkEnd w:id="5421"/>
      </w:del>
    </w:p>
    <w:p w14:paraId="1A87DCA2" w14:textId="27F1DF53" w:rsidR="00FB7917" w:rsidDel="00C368C4" w:rsidRDefault="00FB7917">
      <w:pPr>
        <w:pStyle w:val="MRAL2Numbered"/>
        <w:numPr>
          <w:ilvl w:val="0"/>
          <w:numId w:val="0"/>
        </w:numPr>
        <w:ind w:left="851" w:hanging="709"/>
        <w:rPr>
          <w:del w:id="5422" w:author="Debbie Houldsworth" w:date="2020-05-06T21:04:00Z"/>
        </w:rPr>
        <w:pPrChange w:id="5423" w:author="Debbie Houldsworth" w:date="2020-05-07T07:29:00Z">
          <w:pPr>
            <w:pStyle w:val="MRAL2Numbered"/>
          </w:pPr>
        </w:pPrChange>
      </w:pPr>
      <w:del w:id="5424" w:author="Debbie Houldsworth" w:date="2020-05-06T21:04:00Z">
        <w:r w:rsidDel="00C368C4">
          <w:delText>the BSC Representative, where the meeting is to consider matters which relate to or affect the BSC Requirements.</w:delText>
        </w:r>
        <w:bookmarkStart w:id="5425" w:name="_Toc40255416"/>
        <w:bookmarkEnd w:id="5425"/>
      </w:del>
    </w:p>
    <w:p w14:paraId="6927F2EA" w14:textId="5216CA10" w:rsidR="00FB7917" w:rsidDel="00C368C4" w:rsidRDefault="00FB7917">
      <w:pPr>
        <w:pStyle w:val="MRAL1NoHangingIndent"/>
        <w:ind w:left="851" w:hanging="709"/>
        <w:rPr>
          <w:del w:id="5426" w:author="Debbie Houldsworth" w:date="2020-05-06T21:04:00Z"/>
        </w:rPr>
        <w:pPrChange w:id="5427" w:author="Debbie Houldsworth" w:date="2020-05-07T07:29:00Z">
          <w:pPr>
            <w:pStyle w:val="MRAL1NoHangingIndent"/>
          </w:pPr>
        </w:pPrChange>
      </w:pPr>
      <w:del w:id="5428" w:author="Debbie Houldsworth" w:date="2020-05-06T21:04:00Z">
        <w:r w:rsidDel="00C368C4">
          <w:delText>PROVIDED THAT in the event no persons are present nor proxies received from one of the groups referred to in Clauses 7.17.1 and 7.17.2 it shall be deemed that the matter(s) to be considered at the meeting is (are) of no interest to them (“</w:delText>
        </w:r>
        <w:r w:rsidDel="00C368C4">
          <w:rPr>
            <w:b/>
            <w:bCs/>
          </w:rPr>
          <w:delText xml:space="preserve">Deemed </w:delText>
        </w:r>
        <w:r w:rsidDel="00C368C4">
          <w:rPr>
            <w:b/>
          </w:rPr>
          <w:delText>No Interest</w:delText>
        </w:r>
        <w:r w:rsidDel="00C368C4">
          <w:delText>”) and their absence shall not affect the quoracy of the meeting.</w:delText>
        </w:r>
        <w:bookmarkStart w:id="5429" w:name="_Toc40255417"/>
        <w:bookmarkEnd w:id="5429"/>
      </w:del>
    </w:p>
    <w:p w14:paraId="3C9EE076" w14:textId="0CA15706" w:rsidR="00FB7917" w:rsidDel="00BE3E44" w:rsidRDefault="00FB7917">
      <w:pPr>
        <w:pStyle w:val="MRAL1Numbered"/>
        <w:numPr>
          <w:ilvl w:val="0"/>
          <w:numId w:val="0"/>
        </w:numPr>
        <w:ind w:left="851" w:hanging="709"/>
        <w:rPr>
          <w:del w:id="5430" w:author="Debbie Houldsworth" w:date="2020-05-07T07:28:00Z"/>
        </w:rPr>
        <w:pPrChange w:id="5431" w:author="Debbie Houldsworth" w:date="2020-05-07T07:29:00Z">
          <w:pPr>
            <w:pStyle w:val="MRAL1Numbered"/>
          </w:pPr>
        </w:pPrChange>
      </w:pPr>
      <w:del w:id="5432" w:author="Debbie Houldsworth" w:date="2020-05-06T21:04:00Z">
        <w:r w:rsidDel="00C368C4">
          <w:delText>If within half an hour from the time appointed for holding any meeting of the MRA Forum a quorum is not present or during the course of a meeting the meeting becomes inquorate, the meeting shall be adjourned to a time and place reasonably determined by the Chairman and, where the meeting is adjourned until later the same day, communicated to those present at the meeting. Where the meeting is adjourned to another date, notice of the adjourned meeting shall be given to all parties, as if it were a new meeting.  If, where the meeting is adjourned to another date, at the adjourned meeting a quorum is not present within half an hour from the time appointed; those parties represented at the adjourned meeting shall constitute a quorum</w:delText>
        </w:r>
      </w:del>
      <w:del w:id="5433" w:author="Debbie Houldsworth" w:date="2020-05-07T07:28:00Z">
        <w:r w:rsidDel="00BE3E44">
          <w:delText>.</w:delText>
        </w:r>
        <w:bookmarkStart w:id="5434" w:name="_Toc40255418"/>
        <w:bookmarkEnd w:id="5434"/>
      </w:del>
    </w:p>
    <w:p w14:paraId="3615E676" w14:textId="593DAA64" w:rsidR="00FB7917" w:rsidDel="00C368C4" w:rsidRDefault="00FB7917">
      <w:pPr>
        <w:pStyle w:val="MRAL1Numbered"/>
        <w:numPr>
          <w:ilvl w:val="0"/>
          <w:numId w:val="0"/>
        </w:numPr>
        <w:ind w:left="851" w:hanging="709"/>
        <w:rPr>
          <w:del w:id="5435" w:author="Debbie Houldsworth" w:date="2020-05-06T21:04:00Z"/>
        </w:rPr>
        <w:pPrChange w:id="5436" w:author="Debbie Houldsworth" w:date="2020-05-07T07:29:00Z">
          <w:pPr>
            <w:pStyle w:val="MRAL1Numbered"/>
          </w:pPr>
        </w:pPrChange>
      </w:pPr>
      <w:del w:id="5437" w:author="Debbie Houldsworth" w:date="2020-05-06T21:04:00Z">
        <w:r w:rsidDel="00C368C4">
          <w:delText>The Forum Chairman at a meeting of the MRA Forum at which a quorum is present may, with the consent of the meeting (and shall if so directed by the meeting), adjourn the meeting from time to time and from place to place, provided that no business shall be transacted at any adjourned meeting other than the business left unfinished at the previous meeting.  When a meeting is adjourned to another date, notice of the adjourned meeting shall be given as if it were a new meeting, but it shall otherwise not be necessary to give notice of an adjourned meeting.</w:delText>
        </w:r>
        <w:bookmarkStart w:id="5438" w:name="_Toc40255419"/>
        <w:bookmarkEnd w:id="5438"/>
      </w:del>
    </w:p>
    <w:p w14:paraId="0136FD4F" w14:textId="47FC77EA" w:rsidR="00FB7917" w:rsidDel="00F10680" w:rsidRDefault="00FB7917">
      <w:pPr>
        <w:pStyle w:val="MRAL1Numbered"/>
        <w:numPr>
          <w:ilvl w:val="0"/>
          <w:numId w:val="0"/>
        </w:numPr>
        <w:ind w:left="851" w:hanging="709"/>
        <w:rPr>
          <w:del w:id="5439" w:author="Debbie Houldsworth" w:date="2020-05-06T21:04:00Z"/>
        </w:rPr>
        <w:pPrChange w:id="5440" w:author="Debbie Houldsworth" w:date="2020-05-07T07:29:00Z">
          <w:pPr>
            <w:pStyle w:val="MRAHeading3"/>
            <w:outlineLvl w:val="0"/>
          </w:pPr>
        </w:pPrChange>
      </w:pPr>
      <w:del w:id="5441" w:author="Debbie Houldsworth" w:date="2020-05-06T21:04:00Z">
        <w:r w:rsidDel="00F10680">
          <w:delText>Resolutions and Voting</w:delText>
        </w:r>
        <w:bookmarkStart w:id="5442" w:name="_Toc40255420"/>
        <w:bookmarkEnd w:id="5442"/>
      </w:del>
    </w:p>
    <w:p w14:paraId="35A07B45" w14:textId="241E726C" w:rsidR="00FB7917" w:rsidDel="00F10680" w:rsidRDefault="00FB7917">
      <w:pPr>
        <w:pStyle w:val="MRAL1Numbered"/>
        <w:numPr>
          <w:ilvl w:val="0"/>
          <w:numId w:val="0"/>
        </w:numPr>
        <w:ind w:left="851" w:hanging="709"/>
        <w:rPr>
          <w:del w:id="5443" w:author="Debbie Houldsworth" w:date="2020-05-06T21:04:00Z"/>
        </w:rPr>
        <w:pPrChange w:id="5444" w:author="Debbie Houldsworth" w:date="2020-05-07T07:29:00Z">
          <w:pPr>
            <w:pStyle w:val="MRAL1Numbered"/>
          </w:pPr>
        </w:pPrChange>
      </w:pPr>
      <w:del w:id="5445" w:author="Debbie Houldsworth" w:date="2020-05-06T21:04:00Z">
        <w:r w:rsidDel="00F10680">
          <w:delText>At any meeting of the MRA Forum, a resolution put to the vote of the meeting shall be taken in such manner as the chairman of the meeting directs and the result of the vote shall be deemed to be the resolution of the meeting and recorded in the minutes.</w:delText>
        </w:r>
        <w:bookmarkStart w:id="5446" w:name="_Toc40255421"/>
        <w:bookmarkEnd w:id="5446"/>
      </w:del>
    </w:p>
    <w:p w14:paraId="68A5C90D" w14:textId="69000804" w:rsidR="00FB7917" w:rsidDel="00F10680" w:rsidRDefault="00FB7917">
      <w:pPr>
        <w:pStyle w:val="MRAL1Numbered"/>
        <w:numPr>
          <w:ilvl w:val="0"/>
          <w:numId w:val="0"/>
        </w:numPr>
        <w:ind w:left="851" w:hanging="709"/>
        <w:rPr>
          <w:del w:id="5447" w:author="Debbie Houldsworth" w:date="2020-05-06T21:04:00Z"/>
        </w:rPr>
        <w:pPrChange w:id="5448" w:author="Debbie Houldsworth" w:date="2020-05-07T07:29:00Z">
          <w:pPr>
            <w:pStyle w:val="MRAL1Numbered"/>
          </w:pPr>
        </w:pPrChange>
      </w:pPr>
      <w:del w:id="5449" w:author="Debbie Houldsworth" w:date="2020-05-06T21:04:00Z">
        <w:r w:rsidDel="00F10680">
          <w:delText>A declaration by the Forum Chairman of the meeting that a resolution has on a vote been carried or lost and an entry to that effect in the book containing minutes of the proceedings of meetings of the MRA Forum shall be conclusive evidence of the fact.</w:delText>
        </w:r>
        <w:bookmarkStart w:id="5450" w:name="_Toc40255422"/>
        <w:bookmarkEnd w:id="5450"/>
      </w:del>
    </w:p>
    <w:p w14:paraId="3B1EEBDD" w14:textId="57F0D9E7" w:rsidR="00FB7917" w:rsidDel="00F10680" w:rsidRDefault="00FB7917">
      <w:pPr>
        <w:pStyle w:val="MRAL1Numbered"/>
        <w:numPr>
          <w:ilvl w:val="0"/>
          <w:numId w:val="0"/>
        </w:numPr>
        <w:ind w:left="851" w:hanging="709"/>
        <w:rPr>
          <w:del w:id="5451" w:author="Debbie Houldsworth" w:date="2020-05-06T21:04:00Z"/>
        </w:rPr>
        <w:pPrChange w:id="5452" w:author="Debbie Houldsworth" w:date="2020-05-07T07:29:00Z">
          <w:pPr>
            <w:pStyle w:val="MRAL1Numbered"/>
          </w:pPr>
        </w:pPrChange>
      </w:pPr>
      <w:bookmarkStart w:id="5453" w:name="_Ref4489957"/>
      <w:del w:id="5454" w:author="Debbie Houldsworth" w:date="2020-05-06T21:04:00Z">
        <w:r w:rsidDel="00F10680">
          <w:delText>A resolution of the MRA Forum will be carried where:</w:delText>
        </w:r>
        <w:bookmarkStart w:id="5455" w:name="_Toc40255423"/>
        <w:bookmarkEnd w:id="5453"/>
        <w:bookmarkEnd w:id="5455"/>
      </w:del>
    </w:p>
    <w:p w14:paraId="2C4B4598" w14:textId="2FE8AE7B" w:rsidR="00FB7917" w:rsidDel="00F10680" w:rsidRDefault="00FB7917">
      <w:pPr>
        <w:pStyle w:val="MRAL1Numbered"/>
        <w:numPr>
          <w:ilvl w:val="0"/>
          <w:numId w:val="0"/>
        </w:numPr>
        <w:ind w:left="851" w:hanging="709"/>
        <w:rPr>
          <w:del w:id="5456" w:author="Debbie Houldsworth" w:date="2020-05-06T21:04:00Z"/>
        </w:rPr>
        <w:pPrChange w:id="5457" w:author="Debbie Houldsworth" w:date="2020-05-07T07:29:00Z">
          <w:pPr>
            <w:pStyle w:val="MRAL2Numbered"/>
          </w:pPr>
        </w:pPrChange>
      </w:pPr>
      <w:bookmarkStart w:id="5458" w:name="_Ref4489889"/>
      <w:del w:id="5459" w:author="Debbie Houldsworth" w:date="2020-05-06T21:04:00Z">
        <w:r w:rsidDel="00F10680">
          <w:delText>more than 50% of the total Weighted Votes</w:delText>
        </w:r>
        <w:r w:rsidDel="00F10680">
          <w:rPr>
            <w:rFonts w:ascii="Courier New" w:hAnsi="Courier New" w:cs="Courier New"/>
            <w:sz w:val="20"/>
          </w:rPr>
          <w:delText xml:space="preserve"> </w:delText>
        </w:r>
        <w:r w:rsidDel="00F10680">
          <w:delText>cast by the Distribution Business Representatives present or represented (including by proxy) at the meeting; and</w:delText>
        </w:r>
        <w:bookmarkStart w:id="5460" w:name="_Toc40255424"/>
        <w:bookmarkEnd w:id="5458"/>
        <w:bookmarkEnd w:id="5460"/>
      </w:del>
    </w:p>
    <w:p w14:paraId="5EB9968F" w14:textId="266C3CFE" w:rsidR="00FB7917" w:rsidDel="00F10680" w:rsidRDefault="00FB7917">
      <w:pPr>
        <w:pStyle w:val="MRAL1Numbered"/>
        <w:numPr>
          <w:ilvl w:val="0"/>
          <w:numId w:val="0"/>
        </w:numPr>
        <w:ind w:left="851" w:hanging="709"/>
        <w:rPr>
          <w:del w:id="5461" w:author="Debbie Houldsworth" w:date="2020-05-06T21:03:00Z"/>
        </w:rPr>
        <w:pPrChange w:id="5462" w:author="Debbie Houldsworth" w:date="2020-05-07T07:29:00Z">
          <w:pPr>
            <w:pStyle w:val="MRAL2Numbered"/>
          </w:pPr>
        </w:pPrChange>
      </w:pPr>
      <w:bookmarkStart w:id="5463" w:name="_Ref4489894"/>
      <w:del w:id="5464" w:author="Debbie Houldsworth" w:date="2020-05-06T21:03:00Z">
        <w:r w:rsidDel="00F10680">
          <w:delText>more than 50% of the Total Weighted Vote cast by the Supplier Representatives present or represented (including by proxy) at the meeting; and</w:delText>
        </w:r>
        <w:bookmarkStart w:id="5465" w:name="_Toc40255425"/>
        <w:bookmarkEnd w:id="5463"/>
        <w:bookmarkEnd w:id="5465"/>
      </w:del>
    </w:p>
    <w:p w14:paraId="10D1CA96" w14:textId="671B0F3D" w:rsidR="00FB7917" w:rsidDel="00F10680" w:rsidRDefault="00FB7917">
      <w:pPr>
        <w:pStyle w:val="MRAL1Numbered"/>
        <w:numPr>
          <w:ilvl w:val="0"/>
          <w:numId w:val="0"/>
        </w:numPr>
        <w:ind w:left="851" w:hanging="709"/>
        <w:rPr>
          <w:del w:id="5466" w:author="Debbie Houldsworth" w:date="2020-05-06T21:03:00Z"/>
        </w:rPr>
        <w:pPrChange w:id="5467" w:author="Debbie Houldsworth" w:date="2020-05-07T07:29:00Z">
          <w:pPr>
            <w:pStyle w:val="MRAL2Numbered"/>
          </w:pPr>
        </w:pPrChange>
      </w:pPr>
      <w:del w:id="5468" w:author="Debbie Houldsworth" w:date="2020-05-06T21:03:00Z">
        <w:r w:rsidDel="00F10680">
          <w:delText>the BSC Representative, where, in the BSC Representative's reasonable opinion, the resolution relates to or affects the BSC Requirements</w:delText>
        </w:r>
        <w:bookmarkStart w:id="5469" w:name="_Toc40255426"/>
        <w:bookmarkEnd w:id="5469"/>
      </w:del>
    </w:p>
    <w:p w14:paraId="5B559FC7" w14:textId="68870D05" w:rsidR="00FB7917" w:rsidDel="00F10680" w:rsidRDefault="00FB7917">
      <w:pPr>
        <w:pStyle w:val="MRAL1Numbered"/>
        <w:numPr>
          <w:ilvl w:val="0"/>
          <w:numId w:val="0"/>
        </w:numPr>
        <w:ind w:left="851" w:hanging="709"/>
        <w:rPr>
          <w:del w:id="5470" w:author="Debbie Houldsworth" w:date="2020-05-06T21:03:00Z"/>
        </w:rPr>
        <w:pPrChange w:id="5471" w:author="Debbie Houldsworth" w:date="2020-05-07T07:29:00Z">
          <w:pPr>
            <w:pStyle w:val="MRAL2Numbered"/>
            <w:numPr>
              <w:ilvl w:val="0"/>
              <w:numId w:val="0"/>
            </w:numPr>
            <w:tabs>
              <w:tab w:val="clear" w:pos="1843"/>
            </w:tabs>
            <w:ind w:left="709" w:firstLine="0"/>
          </w:pPr>
        </w:pPrChange>
      </w:pPr>
      <w:del w:id="5472" w:author="Debbie Houldsworth" w:date="2020-05-06T21:03:00Z">
        <w:r w:rsidDel="00F10680">
          <w:delText>are in favour of the resolution.</w:delText>
        </w:r>
        <w:bookmarkStart w:id="5473" w:name="_Toc40255427"/>
        <w:bookmarkEnd w:id="5473"/>
      </w:del>
    </w:p>
    <w:p w14:paraId="7EDF7379" w14:textId="7604D190" w:rsidR="00FB7917" w:rsidDel="00F10680" w:rsidRDefault="00FB7917">
      <w:pPr>
        <w:pStyle w:val="MRAL1Numbered"/>
        <w:numPr>
          <w:ilvl w:val="0"/>
          <w:numId w:val="0"/>
        </w:numPr>
        <w:ind w:left="851" w:hanging="709"/>
        <w:rPr>
          <w:del w:id="5474" w:author="Debbie Houldsworth" w:date="2020-05-06T21:03:00Z"/>
        </w:rPr>
        <w:pPrChange w:id="5475" w:author="Debbie Houldsworth" w:date="2020-05-07T07:29:00Z">
          <w:pPr>
            <w:pStyle w:val="MRAL1NoHangingIndent"/>
          </w:pPr>
        </w:pPrChange>
      </w:pPr>
      <w:del w:id="5476" w:author="Debbie Houldsworth" w:date="2020-05-06T21:03:00Z">
        <w:r w:rsidDel="00F10680">
          <w:delText>PROVIDED THAT in the event that all of the Representatives of the Distribution Business or the Suppliers abstain from voting or where there is a Deemed No Interest then either Clause 7.22.1 or 7.22.2, as appropriate, shall be disregarded for the purposes of ascertaining whether a resolution has been carried or otherwise.</w:delText>
        </w:r>
        <w:bookmarkStart w:id="5477" w:name="_Toc40255428"/>
        <w:bookmarkEnd w:id="5477"/>
      </w:del>
    </w:p>
    <w:p w14:paraId="5D5DF585" w14:textId="481D612D" w:rsidR="00FB7917" w:rsidDel="00F10680" w:rsidRDefault="00FB7917">
      <w:pPr>
        <w:pStyle w:val="MRAL1Numbered"/>
        <w:numPr>
          <w:ilvl w:val="0"/>
          <w:numId w:val="0"/>
        </w:numPr>
        <w:ind w:left="851" w:hanging="709"/>
        <w:rPr>
          <w:del w:id="5478" w:author="Debbie Houldsworth" w:date="2020-05-06T21:03:00Z"/>
        </w:rPr>
        <w:pPrChange w:id="5479" w:author="Debbie Houldsworth" w:date="2020-05-07T07:29:00Z">
          <w:pPr>
            <w:pStyle w:val="MRAL1Numbered"/>
          </w:pPr>
        </w:pPrChange>
      </w:pPr>
      <w:del w:id="5480" w:author="Debbie Houldsworth" w:date="2020-05-06T21:03:00Z">
        <w:r w:rsidDel="00F10680">
          <w:delText>On a vote, each Distribution Business Representative shall be entitled to the Weighted Votes of the party whom that person is representing, calculated in accordance with Clauses 6.11 and 6.12.  Each Supplier Representative shall be entitled to the Weighted Votes of the party whom that person is representing, calculated in accordance with Clauses 6.7 to 6.10.</w:delText>
        </w:r>
        <w:bookmarkStart w:id="5481" w:name="_Toc40255429"/>
        <w:bookmarkEnd w:id="5481"/>
      </w:del>
    </w:p>
    <w:p w14:paraId="78A0E639" w14:textId="0B05865E" w:rsidR="00FB7917" w:rsidDel="00F10680" w:rsidRDefault="00FB7917">
      <w:pPr>
        <w:pStyle w:val="MRAL1Numbered"/>
        <w:numPr>
          <w:ilvl w:val="0"/>
          <w:numId w:val="0"/>
        </w:numPr>
        <w:ind w:left="851" w:hanging="709"/>
        <w:rPr>
          <w:del w:id="5482" w:author="Debbie Houldsworth" w:date="2020-05-06T21:03:00Z"/>
        </w:rPr>
        <w:pPrChange w:id="5483" w:author="Debbie Houldsworth" w:date="2020-05-07T07:29:00Z">
          <w:pPr>
            <w:pStyle w:val="MRAL1Numbered"/>
          </w:pPr>
        </w:pPrChange>
      </w:pPr>
      <w:del w:id="5484" w:author="Debbie Houldsworth" w:date="2020-05-06T21:03:00Z">
        <w:r w:rsidDel="00F10680">
          <w:delText>The Authority shall be entitled to send a representative to any meeting who shall be entitled to speak but not to vote on any issue.</w:delText>
        </w:r>
        <w:bookmarkStart w:id="5485" w:name="_Toc40255430"/>
        <w:bookmarkEnd w:id="5485"/>
      </w:del>
    </w:p>
    <w:p w14:paraId="4FAD2306" w14:textId="732420A5" w:rsidR="00FB7917" w:rsidDel="00F10680" w:rsidRDefault="00FB7917">
      <w:pPr>
        <w:pStyle w:val="MRAL1Numbered"/>
        <w:numPr>
          <w:ilvl w:val="0"/>
          <w:numId w:val="0"/>
        </w:numPr>
        <w:ind w:left="851" w:hanging="709"/>
        <w:rPr>
          <w:del w:id="5486" w:author="Debbie Houldsworth" w:date="2020-05-06T21:02:00Z"/>
        </w:rPr>
        <w:pPrChange w:id="5487" w:author="Debbie Houldsworth" w:date="2020-05-07T07:29:00Z">
          <w:pPr>
            <w:pStyle w:val="MRAHeading3"/>
            <w:outlineLvl w:val="0"/>
          </w:pPr>
        </w:pPrChange>
      </w:pPr>
      <w:del w:id="5488" w:author="Debbie Houldsworth" w:date="2020-05-06T21:02:00Z">
        <w:r w:rsidDel="00F10680">
          <w:delText>Minutes</w:delText>
        </w:r>
        <w:bookmarkStart w:id="5489" w:name="_Toc40255431"/>
        <w:bookmarkEnd w:id="5489"/>
      </w:del>
    </w:p>
    <w:p w14:paraId="40258302" w14:textId="0B04702B" w:rsidR="00FB7917" w:rsidDel="00F10680" w:rsidRDefault="00FB7917">
      <w:pPr>
        <w:pStyle w:val="MRAL1Numbered"/>
        <w:numPr>
          <w:ilvl w:val="0"/>
          <w:numId w:val="0"/>
        </w:numPr>
        <w:ind w:left="851" w:hanging="709"/>
        <w:rPr>
          <w:del w:id="5490" w:author="Debbie Houldsworth" w:date="2020-05-06T21:02:00Z"/>
        </w:rPr>
        <w:pPrChange w:id="5491" w:author="Debbie Houldsworth" w:date="2020-05-07T07:29:00Z">
          <w:pPr>
            <w:pStyle w:val="MRAL1Numbered"/>
          </w:pPr>
        </w:pPrChange>
      </w:pPr>
      <w:bookmarkStart w:id="5492" w:name="_Ref4489978"/>
      <w:del w:id="5493" w:author="Debbie Houldsworth" w:date="2020-05-06T21:02:00Z">
        <w:r w:rsidDel="00F10680">
          <w:delText>The Secretary shall prepare minutes of all meetings of the MRA Forum and shall circulate copies of such minutes to all parties, each MEC Member and the Authority as soon as practicable (and in any event within 10 Working Days) after the meeting has been held. If any representative disapproves of the minutes, he shall, within 10 Working Days of receipt of those minutes, notify the Secretary of those aspects with which he disagrees and the Secretary shall incorporate those aspects of the minutes upon which there is disagreement into the agenda for the next following meeting of MEC.</w:delText>
        </w:r>
        <w:bookmarkStart w:id="5494" w:name="_Toc40255432"/>
        <w:bookmarkEnd w:id="5492"/>
        <w:bookmarkEnd w:id="5494"/>
      </w:del>
    </w:p>
    <w:p w14:paraId="7A1FB7CB" w14:textId="1A05DC7A" w:rsidR="00FB7917" w:rsidDel="00F72CBC" w:rsidRDefault="00FB7917">
      <w:pPr>
        <w:pStyle w:val="MRAL1Numbered"/>
        <w:numPr>
          <w:ilvl w:val="0"/>
          <w:numId w:val="0"/>
        </w:numPr>
        <w:ind w:left="851" w:hanging="709"/>
        <w:rPr>
          <w:del w:id="5495" w:author="Debbie Houldsworth" w:date="2020-05-06T21:02:00Z"/>
        </w:rPr>
        <w:pPrChange w:id="5496" w:author="Debbie Houldsworth" w:date="2020-05-07T07:29:00Z">
          <w:pPr>
            <w:pStyle w:val="MRAHeading3"/>
            <w:outlineLvl w:val="0"/>
          </w:pPr>
        </w:pPrChange>
      </w:pPr>
      <w:del w:id="5497" w:author="Debbie Houldsworth" w:date="2020-05-06T21:02:00Z">
        <w:r w:rsidDel="00F72CBC">
          <w:delText>Appeals</w:delText>
        </w:r>
        <w:bookmarkStart w:id="5498" w:name="_Toc40255433"/>
        <w:bookmarkEnd w:id="5498"/>
      </w:del>
    </w:p>
    <w:p w14:paraId="2DDADF4F" w14:textId="06168E28" w:rsidR="00034DDE" w:rsidDel="00F72CBC" w:rsidRDefault="00FB7917">
      <w:pPr>
        <w:pStyle w:val="MRAL1Numbered"/>
        <w:numPr>
          <w:ilvl w:val="0"/>
          <w:numId w:val="0"/>
        </w:numPr>
        <w:ind w:left="851" w:hanging="709"/>
        <w:rPr>
          <w:del w:id="5499" w:author="Debbie Houldsworth" w:date="2020-05-06T21:02:00Z"/>
        </w:rPr>
        <w:pPrChange w:id="5500" w:author="Debbie Houldsworth" w:date="2020-05-07T07:29:00Z">
          <w:pPr>
            <w:pStyle w:val="MRAL1Numbered"/>
          </w:pPr>
        </w:pPrChange>
      </w:pPr>
      <w:bookmarkStart w:id="5501" w:name="_Ref4555150"/>
      <w:del w:id="5502" w:author="Debbie Houldsworth" w:date="2020-05-06T21:02:00Z">
        <w:r w:rsidDel="00F72CBC">
          <w:delText>Where</w:delText>
        </w:r>
        <w:r w:rsidR="00512752" w:rsidDel="00F72CBC">
          <w:delText>:</w:delText>
        </w:r>
        <w:r w:rsidDel="00F72CBC">
          <w:delText xml:space="preserve"> </w:delText>
        </w:r>
        <w:bookmarkStart w:id="5503" w:name="_Toc40255434"/>
        <w:bookmarkEnd w:id="5503"/>
      </w:del>
    </w:p>
    <w:p w14:paraId="40B59737" w14:textId="67717925" w:rsidR="00034DDE" w:rsidDel="00F72CBC" w:rsidRDefault="00034DDE">
      <w:pPr>
        <w:pStyle w:val="MRAL1Numbered"/>
        <w:numPr>
          <w:ilvl w:val="0"/>
          <w:numId w:val="0"/>
        </w:numPr>
        <w:ind w:left="851" w:hanging="709"/>
        <w:rPr>
          <w:del w:id="5504" w:author="Debbie Houldsworth" w:date="2020-05-06T21:02:00Z"/>
        </w:rPr>
        <w:pPrChange w:id="5505" w:author="Debbie Houldsworth" w:date="2020-05-07T07:29:00Z">
          <w:pPr>
            <w:pStyle w:val="MRAL1NoHangingIndent"/>
            <w:ind w:left="1843" w:hanging="850"/>
          </w:pPr>
        </w:pPrChange>
      </w:pPr>
      <w:del w:id="5506" w:author="Debbie Houldsworth" w:date="2020-05-06T21:02:00Z">
        <w:r w:rsidDel="00F72CBC">
          <w:delText xml:space="preserve">7.26.1  </w:delText>
        </w:r>
        <w:r w:rsidR="00FB7917" w:rsidDel="00F72CBC">
          <w:delText>a party reasonably believes that a resolution passed by the MRA Forum pursuant to Clause 7.22 or the MRA Forum's failure to pass any resolution put to the vote at any meeting of the MRA Forum</w:delText>
        </w:r>
        <w:r w:rsidDel="00F72CBC">
          <w:delText>:</w:delText>
        </w:r>
        <w:bookmarkStart w:id="5507" w:name="_Toc40255435"/>
        <w:bookmarkEnd w:id="5507"/>
      </w:del>
    </w:p>
    <w:p w14:paraId="1176F7B1" w14:textId="6EE39D90" w:rsidR="00034DDE" w:rsidDel="00F72CBC" w:rsidRDefault="00034DDE">
      <w:pPr>
        <w:pStyle w:val="MRAL1Numbered"/>
        <w:numPr>
          <w:ilvl w:val="0"/>
          <w:numId w:val="0"/>
        </w:numPr>
        <w:ind w:left="851" w:hanging="709"/>
        <w:rPr>
          <w:del w:id="5508" w:author="Debbie Houldsworth" w:date="2020-05-06T21:02:00Z"/>
        </w:rPr>
        <w:pPrChange w:id="5509" w:author="Debbie Houldsworth" w:date="2020-05-07T07:29:00Z">
          <w:pPr>
            <w:pStyle w:val="MRAL1NoHangingIndent"/>
            <w:ind w:left="1843" w:hanging="850"/>
          </w:pPr>
        </w:pPrChange>
      </w:pPr>
      <w:del w:id="5510" w:author="Debbie Houldsworth" w:date="2020-05-06T21:02:00Z">
        <w:r w:rsidDel="00F72CBC">
          <w:delText xml:space="preserve">(A)  </w:delText>
        </w:r>
        <w:r w:rsidR="00825564" w:rsidDel="00F72CBC">
          <w:tab/>
        </w:r>
        <w:r w:rsidR="00FB7917" w:rsidDel="00F72CBC">
          <w:delText>will or is likely to unfairly prejudice the interests of that party</w:delText>
        </w:r>
        <w:r w:rsidDel="00F72CBC">
          <w:delText>;</w:delText>
        </w:r>
        <w:bookmarkStart w:id="5511" w:name="_Toc40255436"/>
        <w:bookmarkEnd w:id="5511"/>
      </w:del>
    </w:p>
    <w:p w14:paraId="1C090B8F" w14:textId="4AE3FBD0" w:rsidR="00034DDE" w:rsidDel="00F72CBC" w:rsidRDefault="00034DDE">
      <w:pPr>
        <w:pStyle w:val="MRAL1Numbered"/>
        <w:numPr>
          <w:ilvl w:val="0"/>
          <w:numId w:val="0"/>
        </w:numPr>
        <w:ind w:left="851" w:hanging="709"/>
        <w:rPr>
          <w:del w:id="5512" w:author="Debbie Houldsworth" w:date="2020-05-06T21:02:00Z"/>
        </w:rPr>
        <w:pPrChange w:id="5513" w:author="Debbie Houldsworth" w:date="2020-05-07T07:29:00Z">
          <w:pPr>
            <w:pStyle w:val="MRAL1NoHangingIndent"/>
            <w:ind w:left="1843" w:hanging="850"/>
          </w:pPr>
        </w:pPrChange>
      </w:pPr>
      <w:del w:id="5514" w:author="Debbie Houldsworth" w:date="2020-05-06T21:02:00Z">
        <w:r w:rsidDel="00F72CBC">
          <w:delText xml:space="preserve">(B)  </w:delText>
        </w:r>
        <w:r w:rsidR="00825564" w:rsidDel="00F72CBC">
          <w:tab/>
        </w:r>
        <w:r w:rsidR="00FB7917" w:rsidDel="00F72CBC">
          <w:delText>will cause that party to be in breach of this Agreement or of its licence or the Act</w:delText>
        </w:r>
        <w:r w:rsidDel="00F72CBC">
          <w:delText>;</w:delText>
        </w:r>
        <w:bookmarkStart w:id="5515" w:name="_Toc40255437"/>
        <w:bookmarkEnd w:id="5515"/>
      </w:del>
    </w:p>
    <w:p w14:paraId="220D20A7" w14:textId="61127505" w:rsidR="00034DDE" w:rsidDel="003D2455" w:rsidRDefault="00034DDE">
      <w:pPr>
        <w:pStyle w:val="MRAL1Numbered"/>
        <w:numPr>
          <w:ilvl w:val="0"/>
          <w:numId w:val="0"/>
        </w:numPr>
        <w:ind w:left="851" w:hanging="709"/>
        <w:rPr>
          <w:del w:id="5516" w:author="Debbie Houldsworth" w:date="2020-05-13T07:53:00Z"/>
        </w:rPr>
        <w:pPrChange w:id="5517" w:author="Debbie Houldsworth" w:date="2020-05-07T07:29:00Z">
          <w:pPr>
            <w:pStyle w:val="MRAL1NoHangingIndent"/>
            <w:ind w:left="1843" w:hanging="850"/>
          </w:pPr>
        </w:pPrChange>
      </w:pPr>
      <w:del w:id="5518" w:author="Debbie Houldsworth" w:date="2020-05-06T21:02:00Z">
        <w:r w:rsidDel="00F72CBC">
          <w:delText xml:space="preserve">(C) </w:delText>
        </w:r>
        <w:r w:rsidR="00512752" w:rsidDel="00F72CBC">
          <w:delText xml:space="preserve"> </w:delText>
        </w:r>
        <w:r w:rsidDel="00F72CBC">
          <w:delText xml:space="preserve"> </w:delText>
        </w:r>
        <w:r w:rsidR="00406C34" w:rsidDel="00F72CBC">
          <w:delText xml:space="preserve">  </w:delText>
        </w:r>
        <w:r w:rsidDel="00F72CBC">
          <w:delText xml:space="preserve">(where the resolution was to accept a Non-Authority Approved Change Proposal) that implementation of such Non-Authority Approved Change Proposal may not better </w:delText>
        </w:r>
        <w:r w:rsidR="00406C34" w:rsidRPr="00406C34" w:rsidDel="00F72CBC">
          <w:delText>facilitate the achievement of at least one of the MRA Objectives; or</w:delText>
        </w:r>
      </w:del>
      <w:bookmarkStart w:id="5519" w:name="_Toc40255438"/>
      <w:bookmarkEnd w:id="5519"/>
    </w:p>
    <w:p w14:paraId="6CAA66E1" w14:textId="6BDB0FD5" w:rsidR="00034DDE" w:rsidDel="00F72CBC" w:rsidRDefault="00F72CBC" w:rsidP="00825564">
      <w:pPr>
        <w:pStyle w:val="MRAL1NoHangingIndent"/>
        <w:ind w:left="1843" w:hanging="850"/>
        <w:rPr>
          <w:del w:id="5520" w:author="Debbie Houldsworth" w:date="2020-05-06T21:02:00Z"/>
        </w:rPr>
      </w:pPr>
      <w:ins w:id="5521" w:author="Debbie Houldsworth" w:date="2020-05-06T21:02:00Z">
        <w:r w:rsidDel="00F72CBC">
          <w:t xml:space="preserve"> </w:t>
        </w:r>
      </w:ins>
      <w:del w:id="5522" w:author="Debbie Houldsworth" w:date="2020-05-06T21:02:00Z">
        <w:r w:rsidR="00034DDE" w:rsidDel="00F72CBC">
          <w:delText xml:space="preserve">(D)  </w:delText>
        </w:r>
        <w:r w:rsidR="00512752" w:rsidDel="00F72CBC">
          <w:delText xml:space="preserve"> </w:delText>
        </w:r>
        <w:r w:rsidR="00406C34" w:rsidDel="00F72CBC">
          <w:delText xml:space="preserve">    </w:delText>
        </w:r>
        <w:r w:rsidR="00034DDE" w:rsidDel="00F72CBC">
          <w:delText>(</w:delText>
        </w:r>
        <w:r w:rsidR="00406C34" w:rsidDel="00F72CBC">
          <w:delText>in the case of the</w:delText>
        </w:r>
        <w:r w:rsidR="00034DDE" w:rsidDel="00F72CBC">
          <w:delText xml:space="preserve"> MRA Forum's failure to pass a resolution to accept a Non-Authority Approved Change Proposal) that implementation of such Non-Authority Approved Change Proposal may better </w:delText>
        </w:r>
        <w:r w:rsidR="00406C34" w:rsidRPr="00406C34" w:rsidDel="00F72CBC">
          <w:delText xml:space="preserve">facilitate the achievement of at least one of the MRA Objectives; or </w:delText>
        </w:r>
        <w:bookmarkStart w:id="5523" w:name="_Toc39727111"/>
        <w:bookmarkStart w:id="5524" w:name="_Toc40255439"/>
        <w:bookmarkEnd w:id="5523"/>
        <w:bookmarkEnd w:id="5524"/>
      </w:del>
    </w:p>
    <w:p w14:paraId="6039B920" w14:textId="41260D5A" w:rsidR="00034DDE" w:rsidDel="00F72CBC" w:rsidRDefault="00034DDE" w:rsidP="00825564">
      <w:pPr>
        <w:pStyle w:val="MRAL1NoHangingIndent"/>
        <w:ind w:left="1843" w:hanging="850"/>
        <w:rPr>
          <w:del w:id="5525" w:author="Debbie Houldsworth" w:date="2020-05-06T21:02:00Z"/>
        </w:rPr>
      </w:pPr>
      <w:del w:id="5526" w:author="Debbie Houldsworth" w:date="2020-05-06T21:02:00Z">
        <w:r w:rsidDel="00F72CBC">
          <w:delText>7.26.2  a Relevant Person reasonably believes that resolution passed by the MRA Forum pursuant to Clause 7.22 of the MRA Forum's failure to pass any resolution put to the vote at any meeting of the MRA Forum:</w:delText>
        </w:r>
        <w:bookmarkStart w:id="5527" w:name="_Toc39727112"/>
        <w:bookmarkStart w:id="5528" w:name="_Toc40255440"/>
        <w:bookmarkEnd w:id="5527"/>
        <w:bookmarkEnd w:id="5528"/>
      </w:del>
    </w:p>
    <w:p w14:paraId="217FF657" w14:textId="3CD3DDD7" w:rsidR="00DE204D" w:rsidDel="00F72CBC" w:rsidRDefault="00034DDE" w:rsidP="00825564">
      <w:pPr>
        <w:pStyle w:val="MRAL1NoHangingIndent"/>
        <w:ind w:left="1843" w:hanging="850"/>
        <w:rPr>
          <w:del w:id="5529" w:author="Debbie Houldsworth" w:date="2020-05-06T21:02:00Z"/>
        </w:rPr>
      </w:pPr>
      <w:del w:id="5530" w:author="Debbie Houldsworth" w:date="2020-05-06T21:02:00Z">
        <w:r w:rsidDel="00F72CBC">
          <w:delText xml:space="preserve">(A)  </w:delText>
        </w:r>
        <w:r w:rsidR="00825564" w:rsidDel="00F72CBC">
          <w:tab/>
        </w:r>
        <w:r w:rsidR="00DE204D" w:rsidDel="00F72CBC">
          <w:delText>will or is likely to unfairly prejudice the interests of that Relevant Person;</w:delText>
        </w:r>
        <w:bookmarkStart w:id="5531" w:name="_Toc39727113"/>
        <w:bookmarkStart w:id="5532" w:name="_Toc40255441"/>
        <w:bookmarkEnd w:id="5531"/>
        <w:bookmarkEnd w:id="5532"/>
      </w:del>
    </w:p>
    <w:p w14:paraId="451A28CB" w14:textId="3E4BA05A" w:rsidR="00DE204D" w:rsidDel="00F72CBC" w:rsidRDefault="00DE204D" w:rsidP="00825564">
      <w:pPr>
        <w:pStyle w:val="MRAL1NoHangingIndent"/>
        <w:ind w:left="1843" w:hanging="850"/>
        <w:rPr>
          <w:del w:id="5533" w:author="Debbie Houldsworth" w:date="2020-05-06T21:02:00Z"/>
        </w:rPr>
      </w:pPr>
      <w:del w:id="5534" w:author="Debbie Houldsworth" w:date="2020-05-06T21:02:00Z">
        <w:r w:rsidDel="00F72CBC">
          <w:delText xml:space="preserve">(B)  </w:delText>
        </w:r>
        <w:r w:rsidR="00512752" w:rsidDel="00F72CBC">
          <w:delText xml:space="preserve"> </w:delText>
        </w:r>
        <w:r w:rsidR="00825564" w:rsidDel="00F72CBC">
          <w:delText xml:space="preserve"> </w:delText>
        </w:r>
        <w:r w:rsidDel="00F72CBC">
          <w:delText xml:space="preserve">(where the resolution was to accept a Non-Authority Approved Change Proposal) that implementation of such Non-Authority Approved Change Proposal </w:delText>
        </w:r>
        <w:r w:rsidRPr="00512752" w:rsidDel="00F72CBC">
          <w:delText xml:space="preserve">may </w:delText>
        </w:r>
        <w:r w:rsidRPr="00DE204D" w:rsidDel="00F72CBC">
          <w:delText>not</w:delText>
        </w:r>
        <w:r w:rsidDel="00F72CBC">
          <w:delText xml:space="preserve"> better </w:delText>
        </w:r>
        <w:r w:rsidR="009C4CE1" w:rsidRPr="009C4CE1" w:rsidDel="00F72CBC">
          <w:delText xml:space="preserve">facilitate the achievement of at least one of the MRA Objectives; or </w:delText>
        </w:r>
        <w:bookmarkStart w:id="5535" w:name="_Toc39727114"/>
        <w:bookmarkStart w:id="5536" w:name="_Toc40255442"/>
        <w:bookmarkEnd w:id="5535"/>
        <w:bookmarkEnd w:id="5536"/>
      </w:del>
    </w:p>
    <w:p w14:paraId="179BCEA3" w14:textId="71EFDC49" w:rsidR="00DE204D" w:rsidDel="00F72CBC" w:rsidRDefault="00DE204D" w:rsidP="00825564">
      <w:pPr>
        <w:pStyle w:val="MRAL1NoHangingIndent"/>
        <w:ind w:left="1843" w:hanging="850"/>
        <w:rPr>
          <w:del w:id="5537" w:author="Debbie Houldsworth" w:date="2020-05-06T21:02:00Z"/>
        </w:rPr>
      </w:pPr>
      <w:del w:id="5538" w:author="Debbie Houldsworth" w:date="2020-05-06T21:02:00Z">
        <w:r w:rsidDel="00F72CBC">
          <w:delText xml:space="preserve">(C) </w:delText>
        </w:r>
        <w:r w:rsidR="00512752" w:rsidDel="00F72CBC">
          <w:delText xml:space="preserve"> </w:delText>
        </w:r>
        <w:r w:rsidDel="00F72CBC">
          <w:delText xml:space="preserve"> </w:delText>
        </w:r>
        <w:r w:rsidR="00406C34" w:rsidDel="00F72CBC">
          <w:delText xml:space="preserve"> </w:delText>
        </w:r>
        <w:r w:rsidR="009C4CE1" w:rsidDel="00F72CBC">
          <w:delText xml:space="preserve">   </w:delText>
        </w:r>
        <w:r w:rsidDel="00F72CBC">
          <w:delText>(</w:delText>
        </w:r>
        <w:r w:rsidR="009C4CE1" w:rsidDel="00F72CBC">
          <w:delText xml:space="preserve">in the case of </w:delText>
        </w:r>
        <w:r w:rsidDel="00F72CBC">
          <w:delText xml:space="preserve">the MRA Forum's failure to pass a resolution to accept a Non-Authority Approved Change Proposal) that implementation of such Non-Authority Approved Change Proposal may better </w:delText>
        </w:r>
        <w:r w:rsidR="009C4CE1" w:rsidRPr="009C4CE1" w:rsidDel="00F72CBC">
          <w:delText>facilitate the achievement of at least one of the MRA Objectives; or</w:delText>
        </w:r>
        <w:bookmarkStart w:id="5539" w:name="_Toc39727115"/>
        <w:bookmarkStart w:id="5540" w:name="_Toc40255443"/>
        <w:bookmarkEnd w:id="5539"/>
        <w:bookmarkEnd w:id="5540"/>
      </w:del>
    </w:p>
    <w:p w14:paraId="4F53035A" w14:textId="5AA78106" w:rsidR="00DE204D" w:rsidDel="00A040EA" w:rsidRDefault="00DE204D" w:rsidP="00825564">
      <w:pPr>
        <w:pStyle w:val="MRAL1NoHangingIndent"/>
        <w:ind w:left="1843" w:hanging="850"/>
        <w:rPr>
          <w:del w:id="5541" w:author="Debbie Houldsworth" w:date="2020-05-06T21:01:00Z"/>
        </w:rPr>
      </w:pPr>
      <w:del w:id="5542" w:author="Debbie Houldsworth" w:date="2020-05-06T21:01:00Z">
        <w:r w:rsidDel="00A040EA">
          <w:delText xml:space="preserve">7.26.3  </w:delText>
        </w:r>
        <w:r w:rsidR="00825564" w:rsidDel="00A040EA">
          <w:delText xml:space="preserve"> </w:delText>
        </w:r>
        <w:r w:rsidR="00FB7917" w:rsidDel="00A040EA">
          <w:delText>the BSC Agent reasonably believes or is advised that</w:delText>
        </w:r>
        <w:r w:rsidDel="00A040EA">
          <w:delText xml:space="preserve"> a resolution passed by the MRA Forum, or the MRA Forum's failure to pass any resolution put to the vote at any meeting of the MRA Forum</w:delText>
        </w:r>
        <w:r w:rsidR="00FB7917" w:rsidDel="00A040EA">
          <w:delText xml:space="preserve"> will or is likely to unfairly prejudice the interests (which may include the interests under the BSC) of one or more BSC Trading Parties, </w:delText>
        </w:r>
        <w:bookmarkStart w:id="5543" w:name="_Toc39727116"/>
        <w:bookmarkStart w:id="5544" w:name="_Toc40255444"/>
        <w:bookmarkEnd w:id="5543"/>
        <w:bookmarkEnd w:id="5544"/>
      </w:del>
    </w:p>
    <w:p w14:paraId="3EB4801E" w14:textId="13F329C0" w:rsidR="00FB7917" w:rsidDel="00CB6BB8" w:rsidRDefault="00FB7917" w:rsidP="00034DDE">
      <w:pPr>
        <w:pStyle w:val="MRAL1Numbered"/>
        <w:numPr>
          <w:ilvl w:val="0"/>
          <w:numId w:val="0"/>
        </w:numPr>
        <w:ind w:left="709"/>
        <w:rPr>
          <w:del w:id="5545" w:author="Debbie Houldsworth" w:date="2020-05-06T21:01:00Z"/>
        </w:rPr>
      </w:pPr>
      <w:del w:id="5546" w:author="Debbie Houldsworth" w:date="2020-05-06T21:01:00Z">
        <w:r w:rsidDel="00CB6BB8">
          <w:delText>that party</w:delText>
        </w:r>
        <w:r w:rsidR="00DE204D" w:rsidDel="00CB6BB8">
          <w:delText>, Relevant Person</w:delText>
        </w:r>
        <w:r w:rsidDel="00CB6BB8">
          <w:delText xml:space="preserve"> or the BSC Agent, as appropriate, may within 10 Working Days of receiving notice of the decision pursuant to Clause 7.25 appeal the matter to the Authority</w:delText>
        </w:r>
        <w:r w:rsidR="00DE204D" w:rsidDel="00CB6BB8">
          <w:delText>, in accordance with Clauses 7.27 to 7.30 (as appropriate),</w:delText>
        </w:r>
        <w:r w:rsidDel="00CB6BB8">
          <w:delText xml:space="preserve"> whose decision shall be final and binding. Where an appeal pursuant to this Clause 7.26 is notified to the Authority a copy shall also be issued at the same time to MEC for information. Where the BSC Agent appeals a matter under this Clause on behalf of one or more BSC Trading Parties, in such appeal the BSC Agent may be represented by the BSC Trading Party or BSC Trading Parties on whose behalf he or it has raised the appeal.  Pending the outcome of any such appeal, the resolution shall have no effect</w:delText>
        </w:r>
        <w:r w:rsidR="00512752" w:rsidDel="00CB6BB8">
          <w:delText xml:space="preserve"> (or in the case of an accepted Non-Authority Approved Change Proposal, such accepted Change Proposal shall be suspended subject to Clauses 7.27 to 7.30)</w:delText>
        </w:r>
        <w:r w:rsidDel="00CB6BB8">
          <w:delText>.</w:delText>
        </w:r>
        <w:bookmarkStart w:id="5547" w:name="_Toc39727117"/>
        <w:bookmarkStart w:id="5548" w:name="_Toc40255445"/>
        <w:bookmarkEnd w:id="5501"/>
        <w:bookmarkEnd w:id="5547"/>
        <w:bookmarkEnd w:id="5548"/>
      </w:del>
    </w:p>
    <w:p w14:paraId="2DA3D25F" w14:textId="27564B50" w:rsidR="00512752" w:rsidRPr="00512752" w:rsidDel="00CB6BB8" w:rsidRDefault="00512752" w:rsidP="00512752">
      <w:pPr>
        <w:pStyle w:val="MRAL1Numbered"/>
        <w:rPr>
          <w:del w:id="5549" w:author="Debbie Houldsworth" w:date="2020-05-06T21:01:00Z"/>
        </w:rPr>
      </w:pPr>
      <w:del w:id="5550" w:author="Debbie Houldsworth" w:date="2020-05-06T21:01:00Z">
        <w:r w:rsidRPr="00512752" w:rsidDel="00CB6BB8">
          <w:delText>the Authority shall be entitled to reject any appeal made on the grounds set out in Clause 7.26.1 (A) (where the resolution relates to a Non-Authority Approved Change Proposal), (C) or (D) or Clause 7.26. 2 (A), (B) or (C) if, in its opinion the appeal:</w:delText>
        </w:r>
        <w:bookmarkStart w:id="5551" w:name="_Toc39727118"/>
        <w:bookmarkStart w:id="5552" w:name="_Toc40255446"/>
        <w:bookmarkEnd w:id="5551"/>
        <w:bookmarkEnd w:id="5552"/>
      </w:del>
    </w:p>
    <w:p w14:paraId="00CA4754" w14:textId="0FBE8BFB" w:rsidR="00512752" w:rsidRPr="00512752" w:rsidDel="00CB6BB8" w:rsidRDefault="00512752" w:rsidP="00825564">
      <w:pPr>
        <w:pStyle w:val="MRAL1NoHangingIndent"/>
        <w:ind w:left="1843" w:hanging="850"/>
        <w:rPr>
          <w:del w:id="5553" w:author="Debbie Houldsworth" w:date="2020-05-06T21:01:00Z"/>
        </w:rPr>
      </w:pPr>
      <w:del w:id="5554" w:author="Debbie Houldsworth" w:date="2020-05-06T21:01:00Z">
        <w:r w:rsidRPr="00512752" w:rsidDel="00CB6BB8">
          <w:delText xml:space="preserve">7.27.1 </w:delText>
        </w:r>
        <w:r w:rsidR="00825564" w:rsidDel="00CB6BB8">
          <w:delText xml:space="preserve"> </w:delText>
        </w:r>
        <w:r w:rsidRPr="00512752" w:rsidDel="00CB6BB8">
          <w:delText>is brought for reasons that are trivial or vexatious or does not have a reasonable prospect of success; or</w:delText>
        </w:r>
        <w:bookmarkStart w:id="5555" w:name="_Toc39727119"/>
        <w:bookmarkStart w:id="5556" w:name="_Toc40255447"/>
        <w:bookmarkEnd w:id="5555"/>
        <w:bookmarkEnd w:id="5556"/>
      </w:del>
    </w:p>
    <w:p w14:paraId="6B1F198F" w14:textId="5B4C7670" w:rsidR="00512752" w:rsidDel="00CB6BB8" w:rsidRDefault="00512752" w:rsidP="00825564">
      <w:pPr>
        <w:pStyle w:val="MRAL1NoHangingIndent"/>
        <w:ind w:left="1843" w:hanging="850"/>
        <w:rPr>
          <w:del w:id="5557" w:author="Debbie Houldsworth" w:date="2020-05-06T21:01:00Z"/>
        </w:rPr>
      </w:pPr>
      <w:del w:id="5558" w:author="Debbie Houldsworth" w:date="2020-05-06T21:01:00Z">
        <w:r w:rsidRPr="00512752" w:rsidDel="00CB6BB8">
          <w:delText xml:space="preserve">7.27.2 </w:delText>
        </w:r>
        <w:r w:rsidR="00825564" w:rsidDel="00CB6BB8">
          <w:delText xml:space="preserve">  </w:delText>
        </w:r>
        <w:r w:rsidRPr="00512752" w:rsidDel="00CB6BB8">
          <w:delText>(as the case may be):</w:delText>
        </w:r>
        <w:bookmarkStart w:id="5559" w:name="_Toc39727120"/>
        <w:bookmarkStart w:id="5560" w:name="_Toc40255448"/>
        <w:bookmarkEnd w:id="5559"/>
        <w:bookmarkEnd w:id="5560"/>
      </w:del>
    </w:p>
    <w:p w14:paraId="23247E0F" w14:textId="42C745E5" w:rsidR="00512752" w:rsidDel="00CB6BB8" w:rsidRDefault="00512752" w:rsidP="00825564">
      <w:pPr>
        <w:pStyle w:val="MRAL1NoHangingIndent"/>
        <w:ind w:left="1843" w:hanging="850"/>
        <w:rPr>
          <w:del w:id="5561" w:author="Debbie Houldsworth" w:date="2020-05-06T21:01:00Z"/>
        </w:rPr>
      </w:pPr>
      <w:del w:id="5562" w:author="Debbie Houldsworth" w:date="2020-05-06T21:01:00Z">
        <w:r w:rsidRPr="00512752" w:rsidDel="00CB6BB8">
          <w:delText xml:space="preserve">(A) </w:delText>
        </w:r>
        <w:r w:rsidRPr="00512752" w:rsidDel="00CB6BB8">
          <w:tab/>
          <w:delText>acceptance or rejection of the Non-Authority Approved Change Proposal will not or is not likely to unfairly prejudice the interests of the Party or the Relevant Person;</w:delText>
        </w:r>
        <w:bookmarkStart w:id="5563" w:name="_Toc39727121"/>
        <w:bookmarkStart w:id="5564" w:name="_Toc40255449"/>
        <w:bookmarkEnd w:id="5563"/>
        <w:bookmarkEnd w:id="5564"/>
      </w:del>
    </w:p>
    <w:p w14:paraId="4A04D53F" w14:textId="473E469F" w:rsidR="00512752" w:rsidDel="00CB6BB8" w:rsidRDefault="00512752" w:rsidP="00825564">
      <w:pPr>
        <w:pStyle w:val="MRAL1NoHangingIndent"/>
        <w:ind w:left="1843" w:hanging="850"/>
        <w:rPr>
          <w:del w:id="5565" w:author="Debbie Houldsworth" w:date="2020-05-06T21:01:00Z"/>
        </w:rPr>
      </w:pPr>
      <w:del w:id="5566" w:author="Debbie Houldsworth" w:date="2020-05-06T21:01:00Z">
        <w:r w:rsidRPr="00512752" w:rsidDel="00CB6BB8">
          <w:delText>(B)</w:delText>
        </w:r>
        <w:r w:rsidRPr="00512752" w:rsidDel="00CB6BB8">
          <w:tab/>
          <w:delText xml:space="preserve">in the case of an accepted Non-Authority Approved Change Proposal, its implementation may better enable this Agreement to </w:delText>
        </w:r>
        <w:r w:rsidR="009C4CE1" w:rsidDel="00CB6BB8">
          <w:delText>f</w:delText>
        </w:r>
        <w:r w:rsidR="009C4CE1" w:rsidRPr="00C548EB" w:rsidDel="00CB6BB8">
          <w:delText>acilitate the achievement of at least one of the MRA Objectives; or</w:delText>
        </w:r>
        <w:bookmarkStart w:id="5567" w:name="_Toc39727122"/>
        <w:bookmarkStart w:id="5568" w:name="_Toc40255450"/>
        <w:bookmarkEnd w:id="5567"/>
        <w:bookmarkEnd w:id="5568"/>
      </w:del>
    </w:p>
    <w:p w14:paraId="3675BCE3" w14:textId="6BBF5C23" w:rsidR="00512752" w:rsidRPr="00512752" w:rsidDel="00CB6BB8" w:rsidRDefault="00512752" w:rsidP="00825564">
      <w:pPr>
        <w:pStyle w:val="MRAL1NoHangingIndent"/>
        <w:ind w:left="1843" w:hanging="850"/>
        <w:rPr>
          <w:del w:id="5569" w:author="Debbie Houldsworth" w:date="2020-05-06T21:01:00Z"/>
        </w:rPr>
      </w:pPr>
      <w:del w:id="5570" w:author="Debbie Houldsworth" w:date="2020-05-06T21:01:00Z">
        <w:r w:rsidRPr="00512752" w:rsidDel="00CB6BB8">
          <w:delText>(C)</w:delText>
        </w:r>
        <w:r w:rsidRPr="00512752" w:rsidDel="00CB6BB8">
          <w:tab/>
          <w:delText xml:space="preserve">in the case of a rejected  Non-Authority Approved Change Proposal, its implementation may not better enable this Agreement to </w:delText>
        </w:r>
        <w:r w:rsidR="009C4CE1" w:rsidRPr="00C548EB" w:rsidDel="00CB6BB8">
          <w:delText>facilitate the achievement of at least one of the MRA Objectives</w:delText>
        </w:r>
        <w:r w:rsidRPr="00512752" w:rsidDel="00CB6BB8">
          <w:delText>.</w:delText>
        </w:r>
        <w:bookmarkStart w:id="5571" w:name="_Toc39727123"/>
        <w:bookmarkStart w:id="5572" w:name="_Toc40255451"/>
        <w:bookmarkEnd w:id="5571"/>
        <w:bookmarkEnd w:id="5572"/>
      </w:del>
    </w:p>
    <w:p w14:paraId="5DDC12A0" w14:textId="18EB7F2B" w:rsidR="00512752" w:rsidRPr="00512752" w:rsidDel="00CB6BB8" w:rsidRDefault="00512752" w:rsidP="00512752">
      <w:pPr>
        <w:pStyle w:val="MRAL1NoHangingIndent"/>
        <w:ind w:hanging="709"/>
        <w:rPr>
          <w:del w:id="5573" w:author="Debbie Houldsworth" w:date="2020-05-06T21:01:00Z"/>
        </w:rPr>
      </w:pPr>
      <w:del w:id="5574" w:author="Debbie Houldsworth" w:date="2020-05-06T21:01:00Z">
        <w:r w:rsidRPr="00512752" w:rsidDel="00CB6BB8">
          <w:delText>7.28</w:delText>
        </w:r>
        <w:r w:rsidRPr="00512752" w:rsidDel="00CB6BB8">
          <w:tab/>
          <w:delText xml:space="preserve">Where the Authority rejects an appeal in accordance with Clause 7.27, then any suspension of an accepted Non-Authority Approved Change Proposal pursuant to Clause 7.26 shall cease. </w:delText>
        </w:r>
        <w:bookmarkStart w:id="5575" w:name="_Toc39727124"/>
        <w:bookmarkStart w:id="5576" w:name="_Toc40255452"/>
        <w:bookmarkEnd w:id="5575"/>
        <w:bookmarkEnd w:id="5576"/>
      </w:del>
    </w:p>
    <w:p w14:paraId="5EC36CE0" w14:textId="5C255887" w:rsidR="00512752" w:rsidRPr="00512752" w:rsidDel="00CB6BB8" w:rsidRDefault="00512752" w:rsidP="00512752">
      <w:pPr>
        <w:pStyle w:val="MRAL1Numbered"/>
        <w:numPr>
          <w:ilvl w:val="0"/>
          <w:numId w:val="0"/>
        </w:numPr>
        <w:ind w:left="709" w:hanging="709"/>
        <w:rPr>
          <w:del w:id="5577" w:author="Debbie Houldsworth" w:date="2020-05-06T21:01:00Z"/>
        </w:rPr>
      </w:pPr>
      <w:del w:id="5578" w:author="Debbie Houldsworth" w:date="2020-05-06T21:01:00Z">
        <w:r w:rsidRPr="00512752" w:rsidDel="00CB6BB8">
          <w:delText>7.29</w:delText>
        </w:r>
        <w:r w:rsidRPr="00512752" w:rsidDel="00CB6BB8">
          <w:tab/>
          <w:delText xml:space="preserve">Where an appeal is validly made in accordance with Clause 7.26 on the grounds set out in Clause 7.26.1 (A) (where the resolution relates to a Non-Authority Approved Change Proposal), (C) or (D) or Clause 7.26. 2 (A), (B) or (C) and is not rejected by the Authority on the grounds set out in Clause 7.27, Clause 7.30 shall apply. </w:delText>
        </w:r>
        <w:bookmarkStart w:id="5579" w:name="_Toc39727125"/>
        <w:bookmarkStart w:id="5580" w:name="_Toc40255453"/>
        <w:bookmarkEnd w:id="5579"/>
        <w:bookmarkEnd w:id="5580"/>
      </w:del>
    </w:p>
    <w:p w14:paraId="0A34A4AC" w14:textId="36543E74" w:rsidR="00512752" w:rsidRPr="00512752" w:rsidDel="00CB6BB8" w:rsidRDefault="00512752" w:rsidP="00512752">
      <w:pPr>
        <w:pStyle w:val="MRAL1NoHangingIndent"/>
        <w:ind w:hanging="709"/>
        <w:rPr>
          <w:del w:id="5581" w:author="Debbie Houldsworth" w:date="2020-05-06T21:01:00Z"/>
        </w:rPr>
      </w:pPr>
      <w:del w:id="5582" w:author="Debbie Houldsworth" w:date="2020-05-06T21:01:00Z">
        <w:r w:rsidRPr="00512752" w:rsidDel="00CB6BB8">
          <w:delText>7.30</w:delText>
        </w:r>
        <w:r w:rsidRPr="00512752" w:rsidDel="00CB6BB8">
          <w:tab/>
          <w:delText>Where this Clause 7.30 applies in respect of a Non-Authority Approved Change Proposal in accordance with Clause 7.29 then:</w:delText>
        </w:r>
        <w:bookmarkStart w:id="5583" w:name="_Toc39727126"/>
        <w:bookmarkStart w:id="5584" w:name="_Toc40255454"/>
        <w:bookmarkEnd w:id="5583"/>
        <w:bookmarkEnd w:id="5584"/>
      </w:del>
    </w:p>
    <w:p w14:paraId="209DFF0D" w14:textId="361EB714" w:rsidR="00512752" w:rsidRPr="00512752" w:rsidDel="00CB6BB8" w:rsidRDefault="00512752" w:rsidP="00825564">
      <w:pPr>
        <w:pStyle w:val="MRAL1NoHangingIndent"/>
        <w:ind w:left="1843" w:hanging="850"/>
        <w:rPr>
          <w:del w:id="5585" w:author="Debbie Houldsworth" w:date="2020-05-06T21:01:00Z"/>
        </w:rPr>
      </w:pPr>
      <w:del w:id="5586" w:author="Debbie Houldsworth" w:date="2020-05-06T21:01:00Z">
        <w:r w:rsidRPr="00512752" w:rsidDel="00CB6BB8">
          <w:delText>7.30.1</w:delText>
        </w:r>
        <w:r w:rsidRPr="00512752" w:rsidDel="00CB6BB8">
          <w:tab/>
          <w:delText>MEC shall give effect to any interim direction of the Authority pending the decision of the Authority for the purposes of Clause 7.30.2, which interim direction may include a direction to implement the Non-Authority Approved Change Proposal pending such decision of the Authority; and</w:delText>
        </w:r>
        <w:bookmarkStart w:id="5587" w:name="_Toc39727127"/>
        <w:bookmarkStart w:id="5588" w:name="_Toc40255455"/>
        <w:bookmarkEnd w:id="5587"/>
        <w:bookmarkEnd w:id="5588"/>
      </w:del>
    </w:p>
    <w:p w14:paraId="684E61C6" w14:textId="66B5A9BA" w:rsidR="00512752" w:rsidDel="00227669" w:rsidRDefault="00512752" w:rsidP="00825564">
      <w:pPr>
        <w:pStyle w:val="MRAL1NoHangingIndent"/>
        <w:ind w:left="1843" w:hanging="850"/>
        <w:rPr>
          <w:del w:id="5589" w:author="Debbie Houldsworth" w:date="2020-05-06T21:00:00Z"/>
        </w:rPr>
      </w:pPr>
      <w:del w:id="5590" w:author="Debbie Houldsworth" w:date="2020-05-06T21:00:00Z">
        <w:r w:rsidRPr="00512752" w:rsidDel="00227669">
          <w:delText>7.30.2</w:delText>
        </w:r>
        <w:r w:rsidR="00825564" w:rsidDel="00227669">
          <w:delText xml:space="preserve">  </w:delText>
        </w:r>
        <w:r w:rsidRPr="00512752" w:rsidDel="00227669">
          <w:delText xml:space="preserve"> the Authority may determine either that:</w:delText>
        </w:r>
        <w:bookmarkStart w:id="5591" w:name="_Toc39727128"/>
        <w:bookmarkStart w:id="5592" w:name="_Toc40255456"/>
        <w:bookmarkEnd w:id="5591"/>
        <w:bookmarkEnd w:id="5592"/>
      </w:del>
    </w:p>
    <w:p w14:paraId="2209D0C8" w14:textId="10339B91" w:rsidR="00512752" w:rsidDel="00227669" w:rsidRDefault="00512752" w:rsidP="00825564">
      <w:pPr>
        <w:pStyle w:val="MRAL1NoHangingIndent"/>
        <w:ind w:left="1843" w:hanging="850"/>
        <w:rPr>
          <w:del w:id="5593" w:author="Debbie Houldsworth" w:date="2020-05-06T21:00:00Z"/>
        </w:rPr>
      </w:pPr>
      <w:del w:id="5594" w:author="Debbie Houldsworth" w:date="2020-05-06T21:00:00Z">
        <w:r w:rsidRPr="00512752" w:rsidDel="00227669">
          <w:delText>(A)</w:delText>
        </w:r>
        <w:r w:rsidRPr="00512752" w:rsidDel="00227669">
          <w:tab/>
          <w:delText xml:space="preserve">the appeal is dismissed, in which case the acceptance or rejection of the Non-Authority Approved Change Proposal in accordance with Clause 7.22 shall stand (and any suspension of an accepted Non-Authority Approved Change Proposal pursuant to Clause 7.26 shall cease); or  </w:delText>
        </w:r>
        <w:bookmarkStart w:id="5595" w:name="_Toc39727129"/>
        <w:bookmarkStart w:id="5596" w:name="_Toc40255457"/>
        <w:bookmarkEnd w:id="5595"/>
        <w:bookmarkEnd w:id="5596"/>
      </w:del>
    </w:p>
    <w:p w14:paraId="6D9B590D" w14:textId="0F90B514" w:rsidR="00EA5FDC" w:rsidRPr="00EA5FDC" w:rsidDel="00227669" w:rsidRDefault="00512752" w:rsidP="00EA5FDC">
      <w:pPr>
        <w:pStyle w:val="MRAL1NoHangingIndent"/>
        <w:ind w:left="1843" w:hanging="850"/>
        <w:rPr>
          <w:del w:id="5597" w:author="Debbie Houldsworth" w:date="2020-05-06T21:00:00Z"/>
        </w:rPr>
      </w:pPr>
      <w:del w:id="5598" w:author="Debbie Houldsworth" w:date="2020-05-06T21:00:00Z">
        <w:r w:rsidRPr="00512752" w:rsidDel="00227669">
          <w:delText>(B)</w:delText>
        </w:r>
        <w:r w:rsidRPr="00512752" w:rsidDel="00227669">
          <w:tab/>
        </w:r>
        <w:r w:rsidR="00EA5FDC" w:rsidRPr="00EA5FDC" w:rsidDel="00227669">
          <w:delText>the appeal is successful, in which case the Authority may determine that:</w:delText>
        </w:r>
        <w:bookmarkStart w:id="5599" w:name="_Toc39727130"/>
        <w:bookmarkStart w:id="5600" w:name="_Toc40255458"/>
        <w:bookmarkEnd w:id="5599"/>
        <w:bookmarkEnd w:id="5600"/>
      </w:del>
    </w:p>
    <w:p w14:paraId="7BB4441A" w14:textId="3834BDAF" w:rsidR="00EA5FDC" w:rsidRPr="00EA5FDC" w:rsidDel="00227669" w:rsidRDefault="00EA5FDC" w:rsidP="00EA5FDC">
      <w:pPr>
        <w:pStyle w:val="MRAL1NoHangingIndent"/>
        <w:ind w:left="1843" w:hanging="850"/>
        <w:rPr>
          <w:del w:id="5601" w:author="Debbie Houldsworth" w:date="2020-05-06T21:00:00Z"/>
        </w:rPr>
      </w:pPr>
      <w:del w:id="5602" w:author="Debbie Houldsworth" w:date="2020-05-06T21:00:00Z">
        <w:r w:rsidRPr="00EA5FDC" w:rsidDel="00227669">
          <w:delText>(i)</w:delText>
        </w:r>
        <w:r w:rsidRPr="00EA5FDC" w:rsidDel="00227669">
          <w:tab/>
          <w:delText>the acceptance under Clause 7.22 shall be quashed (so that the Non-Authority Approved Change Proposal is deemed rejected) or the rejection under Clause 7.22 shall be quashed (so that the Non-Authority Approved Change Proposal is deemed accepted); or</w:delText>
        </w:r>
        <w:bookmarkStart w:id="5603" w:name="_Toc39727131"/>
        <w:bookmarkStart w:id="5604" w:name="_Toc40255459"/>
        <w:bookmarkEnd w:id="5603"/>
        <w:bookmarkEnd w:id="5604"/>
      </w:del>
    </w:p>
    <w:p w14:paraId="4DA5875D" w14:textId="2F365DDF" w:rsidR="00EA5FDC" w:rsidRPr="00EA5FDC" w:rsidDel="00227669" w:rsidRDefault="00EA5FDC" w:rsidP="00EA5FDC">
      <w:pPr>
        <w:pStyle w:val="MRAL1NoHangingIndent"/>
        <w:ind w:left="1843" w:hanging="850"/>
        <w:rPr>
          <w:del w:id="5605" w:author="Debbie Houldsworth" w:date="2020-05-06T21:00:00Z"/>
        </w:rPr>
      </w:pPr>
      <w:del w:id="5606" w:author="Debbie Houldsworth" w:date="2020-05-06T21:00:00Z">
        <w:r w:rsidRPr="00EA5FDC" w:rsidDel="00227669">
          <w:delText>(ii)</w:delText>
        </w:r>
        <w:r w:rsidRPr="00EA5FDC" w:rsidDel="00227669">
          <w:tab/>
          <w:delText xml:space="preserve">the Change Proposal shall be sent back to MEC for reconsideration, and once MEC is satisfied that the issues identified by the Authority have been addressed, MEC shall decide whether the Change Proposal should be accepted or rejected pursuant to Clause 9.20.  </w:delText>
        </w:r>
        <w:bookmarkStart w:id="5607" w:name="_Toc39727132"/>
        <w:bookmarkStart w:id="5608" w:name="_Toc40255460"/>
        <w:bookmarkEnd w:id="5607"/>
        <w:bookmarkEnd w:id="5608"/>
      </w:del>
    </w:p>
    <w:p w14:paraId="12BBAC65" w14:textId="77777777" w:rsidR="00512752" w:rsidRDefault="00512752" w:rsidP="00825564">
      <w:pPr>
        <w:pStyle w:val="MRAL1NoHangingIndent"/>
        <w:ind w:left="1843" w:hanging="850"/>
        <w:rPr>
          <w:del w:id="5609" w:author="TSWAN" w:date="2020-04-16T19:06:00Z"/>
        </w:rPr>
      </w:pPr>
      <w:bookmarkStart w:id="5610" w:name="_Toc39727133"/>
      <w:bookmarkStart w:id="5611" w:name="_Toc40255461"/>
      <w:bookmarkEnd w:id="5610"/>
      <w:bookmarkEnd w:id="5611"/>
    </w:p>
    <w:p w14:paraId="5509B0C2" w14:textId="40AE32B6" w:rsidR="00FB7917" w:rsidRDefault="00FB7917">
      <w:pPr>
        <w:pStyle w:val="MRAHeading2"/>
        <w:outlineLvl w:val="0"/>
        <w:rPr>
          <w:ins w:id="5612" w:author="Debbie Houldsworth" w:date="2020-05-13T11:46:00Z"/>
        </w:rPr>
      </w:pPr>
      <w:bookmarkStart w:id="5613" w:name="_Toc415033804"/>
      <w:bookmarkStart w:id="5614" w:name="_Toc416508890"/>
      <w:bookmarkStart w:id="5615" w:name="_Ref4484193"/>
      <w:bookmarkStart w:id="5616" w:name="_Ref4484503"/>
      <w:bookmarkStart w:id="5617" w:name="_Ref4489189"/>
      <w:bookmarkStart w:id="5618" w:name="_Ref4489348"/>
      <w:bookmarkStart w:id="5619" w:name="_Ref4490028"/>
      <w:bookmarkStart w:id="5620" w:name="_Ref4552243"/>
      <w:bookmarkStart w:id="5621" w:name="_Ref4555167"/>
      <w:bookmarkStart w:id="5622" w:name="_Toc18300513"/>
      <w:bookmarkStart w:id="5623" w:name="_Toc64264312"/>
      <w:bookmarkStart w:id="5624" w:name="_Ref36121419"/>
      <w:bookmarkStart w:id="5625" w:name="_Toc40260973"/>
      <w:del w:id="5626" w:author="Jonathan Hawkins" w:date="2020-05-22T12:38:00Z">
        <w:r w:rsidDel="00B52C51">
          <w:delText>Costs</w:delText>
        </w:r>
      </w:del>
      <w:bookmarkEnd w:id="5613"/>
      <w:bookmarkEnd w:id="5614"/>
      <w:bookmarkEnd w:id="5615"/>
      <w:bookmarkEnd w:id="5616"/>
      <w:bookmarkEnd w:id="5617"/>
      <w:bookmarkEnd w:id="5618"/>
      <w:bookmarkEnd w:id="5619"/>
      <w:bookmarkEnd w:id="5620"/>
      <w:bookmarkEnd w:id="5621"/>
      <w:bookmarkEnd w:id="5622"/>
      <w:bookmarkEnd w:id="5623"/>
      <w:bookmarkEnd w:id="5624"/>
      <w:bookmarkEnd w:id="5625"/>
      <w:ins w:id="5627" w:author="Jonathan Hawkins" w:date="2020-05-22T12:38:00Z">
        <w:r w:rsidR="00B52C51">
          <w:t>not used</w:t>
        </w:r>
      </w:ins>
    </w:p>
    <w:p w14:paraId="2CF277FF" w14:textId="0D1E8765" w:rsidR="007B1ACD" w:rsidDel="00B52C51" w:rsidRDefault="007B1ACD" w:rsidP="00BD3D35">
      <w:pPr>
        <w:pStyle w:val="MRAL1Numbered"/>
        <w:numPr>
          <w:ilvl w:val="1"/>
          <w:numId w:val="142"/>
        </w:numPr>
        <w:rPr>
          <w:del w:id="5628" w:author="Jonathan Hawkins" w:date="2020-05-22T12:38:00Z"/>
        </w:rPr>
      </w:pPr>
    </w:p>
    <w:p w14:paraId="6FCEE441" w14:textId="2CBAB3CB" w:rsidR="00FB7917" w:rsidDel="00B52C51" w:rsidRDefault="00FB7917">
      <w:pPr>
        <w:pStyle w:val="MRAL1Numbered"/>
        <w:numPr>
          <w:ilvl w:val="1"/>
          <w:numId w:val="22"/>
        </w:numPr>
        <w:rPr>
          <w:del w:id="5629" w:author="Jonathan Hawkins" w:date="2020-05-22T12:38:00Z"/>
        </w:rPr>
      </w:pPr>
      <w:bookmarkStart w:id="5630" w:name="_Ref4490054"/>
      <w:del w:id="5631" w:author="Jonathan Hawkins" w:date="2020-05-07T14:23:00Z">
        <w:r w:rsidDel="00392A03">
          <w:delText xml:space="preserve">MEC </w:delText>
        </w:r>
      </w:del>
      <w:ins w:id="5632" w:author="Debbie Houldsworth" w:date="2020-05-20T11:50:00Z">
        <w:del w:id="5633" w:author="Jonathan Hawkins" w:date="2020-05-22T12:38:00Z">
          <w:r w:rsidR="0074192C" w:rsidDel="00B52C51">
            <w:delText>MRASCO</w:delText>
          </w:r>
        </w:del>
      </w:ins>
      <w:del w:id="5634" w:author="Jonathan Hawkins" w:date="2020-05-22T12:38:00Z">
        <w:r w:rsidDel="00B52C51">
          <w:delText>shall be entitled to recover,</w:delText>
        </w:r>
      </w:del>
      <w:ins w:id="5635" w:author="TSWAN" w:date="2020-04-16T19:06:00Z">
        <w:del w:id="5636" w:author="Jonathan Hawkins" w:date="2020-05-22T12:38:00Z">
          <w:r w:rsidR="00E30AAC" w:rsidDel="00B52C51">
            <w:delText xml:space="preserve"> </w:delText>
          </w:r>
        </w:del>
      </w:ins>
      <w:del w:id="5637" w:author="Jonathan Hawkins" w:date="2020-05-22T12:38:00Z">
        <w:r w:rsidR="00E30AAC" w:rsidDel="00B52C51">
          <w:delText>(or, as appropriate, require the payment to it of)</w:delText>
        </w:r>
        <w:r w:rsidDel="00B52C51">
          <w:delText>, in accordance with the procedures set out in this Clause 8:</w:delText>
        </w:r>
        <w:bookmarkEnd w:id="5630"/>
      </w:del>
    </w:p>
    <w:p w14:paraId="6F179363" w14:textId="46B973AC" w:rsidR="00FB7917" w:rsidDel="00B52C51" w:rsidRDefault="00FB7917">
      <w:pPr>
        <w:pStyle w:val="MRAL2Numbered"/>
        <w:rPr>
          <w:del w:id="5638" w:author="Jonathan Hawkins" w:date="2020-05-22T12:38:00Z"/>
        </w:rPr>
      </w:pPr>
      <w:del w:id="5639" w:author="Jonathan Hawkins" w:date="2020-05-22T12:38:00Z">
        <w:r w:rsidDel="00B52C51">
          <w:delText>all its reasonable costs and expenses properly incurred, which may include:</w:delText>
        </w:r>
      </w:del>
    </w:p>
    <w:p w14:paraId="767E2DE1" w14:textId="756B4DEF" w:rsidR="00FB7917" w:rsidDel="00B52C51" w:rsidRDefault="00FB7917">
      <w:pPr>
        <w:pStyle w:val="MRAL3Numbered"/>
        <w:rPr>
          <w:del w:id="5640" w:author="Jonathan Hawkins" w:date="2020-05-22T12:38:00Z"/>
        </w:rPr>
      </w:pPr>
      <w:del w:id="5641" w:author="Jonathan Hawkins" w:date="2020-05-22T12:38:00Z">
        <w:r w:rsidDel="00B52C51">
          <w:delText xml:space="preserve">any general administration costs associated with </w:delText>
        </w:r>
      </w:del>
      <w:ins w:id="5642" w:author="Debbie Houldsworth" w:date="2020-05-20T11:50:00Z">
        <w:del w:id="5643" w:author="Jonathan Hawkins" w:date="2020-05-22T12:38:00Z">
          <w:r w:rsidR="0074192C" w:rsidDel="00B52C51">
            <w:delText>MRASCO</w:delText>
          </w:r>
        </w:del>
      </w:ins>
      <w:del w:id="5644" w:author="Jonathan Hawkins" w:date="2020-05-07T14:23:00Z">
        <w:r w:rsidDel="00392A03">
          <w:delText>MEC, the MRA Forum and the Secretariat</w:delText>
        </w:r>
      </w:del>
      <w:del w:id="5645" w:author="Jonathan Hawkins" w:date="2020-05-22T12:38:00Z">
        <w:r w:rsidDel="00B52C51">
          <w:delText xml:space="preserve"> including any costs incurred in holding any meetings; and</w:delText>
        </w:r>
      </w:del>
    </w:p>
    <w:p w14:paraId="61B306C0" w14:textId="15383D97" w:rsidR="00FB7917" w:rsidDel="00B52C51" w:rsidRDefault="00FB7917">
      <w:pPr>
        <w:pStyle w:val="MRAL3Numbered"/>
        <w:rPr>
          <w:del w:id="5646" w:author="Jonathan Hawkins" w:date="2020-05-22T12:38:00Z"/>
        </w:rPr>
      </w:pPr>
      <w:del w:id="5647" w:author="Jonathan Hawkins" w:date="2020-05-22T12:38:00Z">
        <w:r w:rsidDel="00B52C51">
          <w:delText xml:space="preserve">any costs and expenses of any consultant or adviser retained by </w:delText>
        </w:r>
      </w:del>
      <w:del w:id="5648" w:author="Jonathan Hawkins" w:date="2020-05-07T14:24:00Z">
        <w:r w:rsidDel="00392A03">
          <w:delText xml:space="preserve">MEC </w:delText>
        </w:r>
      </w:del>
      <w:ins w:id="5649" w:author="Debbie Houldsworth" w:date="2020-05-20T11:50:00Z">
        <w:del w:id="5650" w:author="Jonathan Hawkins" w:date="2020-05-22T12:38:00Z">
          <w:r w:rsidR="0074192C" w:rsidDel="00B52C51">
            <w:delText>MRASCO</w:delText>
          </w:r>
        </w:del>
      </w:ins>
      <w:del w:id="5651" w:author="Jonathan Hawkins" w:date="2020-05-22T12:38:00Z">
        <w:r w:rsidDel="00B52C51">
          <w:delText xml:space="preserve">in the proper performance of its or his duties and responsibilities; </w:delText>
        </w:r>
      </w:del>
    </w:p>
    <w:p w14:paraId="2C16D0E3" w14:textId="299F84AD" w:rsidR="00FB7917" w:rsidRPr="00641628" w:rsidDel="00B52C51" w:rsidRDefault="00FB7917">
      <w:pPr>
        <w:pStyle w:val="MRAL2Numbered"/>
        <w:numPr>
          <w:ilvl w:val="0"/>
          <w:numId w:val="0"/>
        </w:numPr>
        <w:ind w:left="1843"/>
        <w:rPr>
          <w:del w:id="5652" w:author="Jonathan Hawkins" w:date="2020-05-22T12:38:00Z"/>
          <w:b/>
        </w:rPr>
        <w:pPrChange w:id="5653" w:author="Jonathan Hawkins" w:date="2020-05-07T14:24:00Z">
          <w:pPr>
            <w:pStyle w:val="MRAL2Numbered"/>
          </w:pPr>
        </w:pPrChange>
      </w:pPr>
      <w:del w:id="5654" w:author="Jonathan Hawkins" w:date="2020-05-07T14:24:00Z">
        <w:r w:rsidDel="00392A03">
          <w:delText>the costs of any industry body specified by MEC, where those costs hav</w:delText>
        </w:r>
        <w:r w:rsidR="00641628" w:rsidDel="00392A03">
          <w:delText>e been approved by MEC</w:delText>
        </w:r>
        <w:r w:rsidDel="00392A03">
          <w:delText>.</w:delText>
        </w:r>
      </w:del>
      <w:ins w:id="5655" w:author="TSWAN" w:date="2020-04-16T19:06:00Z">
        <w:del w:id="5656" w:author="Jonathan Hawkins" w:date="2020-05-07T14:24:00Z">
          <w:r w:rsidR="00641628" w:rsidDel="00392A03">
            <w:delText xml:space="preserve">; and </w:delText>
          </w:r>
        </w:del>
      </w:ins>
    </w:p>
    <w:p w14:paraId="7DEC6984" w14:textId="4A761E5E" w:rsidR="00641628" w:rsidRPr="00164630" w:rsidDel="00B52C51" w:rsidRDefault="00641628">
      <w:pPr>
        <w:pStyle w:val="MRAL2Numbered"/>
        <w:rPr>
          <w:del w:id="5657" w:author="Jonathan Hawkins" w:date="2020-05-22T12:38:00Z"/>
          <w:b/>
        </w:rPr>
      </w:pPr>
      <w:del w:id="5658" w:author="Jonathan Hawkins" w:date="2020-05-22T12:38:00Z">
        <w:r w:rsidRPr="00F166E4" w:rsidDel="00B52C51">
          <w:delText>all MRASC</w:delText>
        </w:r>
      </w:del>
      <w:ins w:id="5659" w:author="Helen Fosberry" w:date="2020-05-18T09:56:00Z">
        <w:del w:id="5660" w:author="Jonathan Hawkins" w:date="2020-05-22T12:38:00Z">
          <w:r w:rsidR="00BC6F49" w:rsidDel="00B52C51">
            <w:delText>o</w:delText>
          </w:r>
        </w:del>
      </w:ins>
      <w:ins w:id="5661" w:author="Debbie Houldsworth" w:date="2020-05-20T11:50:00Z">
        <w:del w:id="5662" w:author="Jonathan Hawkins" w:date="2020-05-22T12:38:00Z">
          <w:r w:rsidR="0074192C" w:rsidDel="00B52C51">
            <w:delText>MRASCO</w:delText>
          </w:r>
        </w:del>
      </w:ins>
      <w:del w:id="5663" w:author="Jonathan Hawkins" w:date="2020-05-22T12:38:00Z">
        <w:r w:rsidRPr="00F166E4" w:rsidDel="00B52C51">
          <w:delText>O Wind Up Costs</w:delText>
        </w:r>
        <w:r w:rsidRPr="00164630" w:rsidDel="00B52C51">
          <w:delText xml:space="preserve"> </w:delText>
        </w:r>
        <w:r w:rsidR="004971F6" w:rsidRPr="00164630" w:rsidDel="00B52C51">
          <w:delText>reasonably</w:delText>
        </w:r>
        <w:r w:rsidR="004971F6" w:rsidRPr="00F166E4" w:rsidDel="00B52C51">
          <w:delText xml:space="preserve"> </w:delText>
        </w:r>
        <w:r w:rsidRPr="00F166E4" w:rsidDel="00B52C51">
          <w:delText xml:space="preserve">anticipated by </w:delText>
        </w:r>
      </w:del>
      <w:del w:id="5664" w:author="Jonathan Hawkins" w:date="2020-05-07T14:24:00Z">
        <w:r w:rsidRPr="00F166E4" w:rsidDel="00392A03">
          <w:delText>MEC</w:delText>
        </w:r>
      </w:del>
      <w:ins w:id="5665" w:author="Debbie Houldsworth" w:date="2020-05-20T11:50:00Z">
        <w:del w:id="5666" w:author="Jonathan Hawkins" w:date="2020-05-22T12:38:00Z">
          <w:r w:rsidR="0074192C" w:rsidDel="00B52C51">
            <w:delText>MRASCO</w:delText>
          </w:r>
        </w:del>
      </w:ins>
      <w:del w:id="5667" w:author="Jonathan Hawkins" w:date="2020-05-22T12:38:00Z">
        <w:r w:rsidRPr="00164630" w:rsidDel="00B52C51">
          <w:delText>.</w:delText>
        </w:r>
      </w:del>
    </w:p>
    <w:p w14:paraId="025865D7" w14:textId="0008A035" w:rsidR="00FB7917" w:rsidDel="00B52C51" w:rsidRDefault="00FB7917" w:rsidP="005B0540">
      <w:pPr>
        <w:pStyle w:val="MRAHeading3"/>
        <w:outlineLvl w:val="0"/>
        <w:rPr>
          <w:del w:id="5668" w:author="Jonathan Hawkins" w:date="2020-05-22T12:38:00Z"/>
        </w:rPr>
      </w:pPr>
      <w:del w:id="5669" w:author="Jonathan Hawkins" w:date="2020-05-22T12:38:00Z">
        <w:r w:rsidDel="00B52C51">
          <w:delText>Preparation and Approval of Budgets</w:delText>
        </w:r>
      </w:del>
    </w:p>
    <w:p w14:paraId="3EBBF538" w14:textId="30182845" w:rsidR="00A257A7" w:rsidDel="00B52C51" w:rsidRDefault="00FB7917">
      <w:pPr>
        <w:pStyle w:val="MRAL1Numbered"/>
        <w:rPr>
          <w:del w:id="5670" w:author="Jonathan Hawkins" w:date="2020-05-22T12:38:00Z"/>
        </w:rPr>
      </w:pPr>
      <w:del w:id="5671" w:author="Jonathan Hawkins" w:date="2020-05-22T12:38:00Z">
        <w:r w:rsidDel="00B52C51">
          <w:delText>Not earlier than 60 nor later than 40 Working Days</w:delText>
        </w:r>
        <w:r w:rsidR="00164630" w:rsidDel="00B52C51">
          <w:delText xml:space="preserve"> </w:delText>
        </w:r>
        <w:r w:rsidDel="00B52C51">
          <w:delText>before the comm</w:delText>
        </w:r>
        <w:r w:rsidR="009B5E66" w:rsidDel="00B52C51">
          <w:delText>encement of each Financial Year</w:delText>
        </w:r>
        <w:r w:rsidDel="00B52C51">
          <w:delText xml:space="preserve">, </w:delText>
        </w:r>
      </w:del>
      <w:del w:id="5672" w:author="Jonathan Hawkins" w:date="2020-05-07T14:24:00Z">
        <w:r w:rsidDel="00392A03">
          <w:delText xml:space="preserve">MEC </w:delText>
        </w:r>
      </w:del>
      <w:ins w:id="5673" w:author="Debbie Houldsworth" w:date="2020-05-20T11:50:00Z">
        <w:del w:id="5674" w:author="Jonathan Hawkins" w:date="2020-05-22T12:38:00Z">
          <w:r w:rsidR="0074192C" w:rsidDel="00B52C51">
            <w:delText>MRASCO</w:delText>
          </w:r>
        </w:del>
      </w:ins>
      <w:del w:id="5675" w:author="Jonathan Hawkins" w:date="2020-05-22T12:38:00Z">
        <w:r w:rsidDel="00B52C51">
          <w:delText xml:space="preserve">shall circulate to all </w:delText>
        </w:r>
      </w:del>
      <w:del w:id="5676" w:author="Jonathan Hawkins" w:date="2020-05-07T14:25:00Z">
        <w:r w:rsidDel="00392A03">
          <w:delText>representatives on the MRA Forum</w:delText>
        </w:r>
      </w:del>
      <w:del w:id="5677" w:author="Jonathan Hawkins" w:date="2020-05-22T12:38:00Z">
        <w:r w:rsidDel="00B52C51">
          <w:delText xml:space="preserve"> a draft budget for that Financial Year, which</w:delText>
        </w:r>
        <w:r w:rsidR="00A257A7" w:rsidDel="00B52C51">
          <w:delText xml:space="preserve"> </w:delText>
        </w:r>
        <w:r w:rsidDel="00B52C51">
          <w:delText>shall set out</w:delText>
        </w:r>
        <w:r w:rsidR="00A257A7" w:rsidDel="00B52C51">
          <w:delText>:</w:delText>
        </w:r>
      </w:del>
    </w:p>
    <w:p w14:paraId="164A6E09" w14:textId="15E63213" w:rsidR="00A257A7" w:rsidDel="00B52C51" w:rsidRDefault="00FB7917" w:rsidP="00A257A7">
      <w:pPr>
        <w:pStyle w:val="MRAL2Numbered"/>
        <w:rPr>
          <w:del w:id="5678" w:author="Jonathan Hawkins" w:date="2020-05-22T12:38:00Z"/>
        </w:rPr>
      </w:pPr>
      <w:del w:id="5679" w:author="Jonathan Hawkins" w:date="2020-05-07T14:25:00Z">
        <w:r w:rsidDel="00392A03">
          <w:delText xml:space="preserve">MEC's </w:delText>
        </w:r>
      </w:del>
      <w:ins w:id="5680" w:author="Debbie Houldsworth" w:date="2020-05-20T11:50:00Z">
        <w:del w:id="5681" w:author="Jonathan Hawkins" w:date="2020-05-22T12:38:00Z">
          <w:r w:rsidR="0074192C" w:rsidDel="00B52C51">
            <w:delText>MRASCO</w:delText>
          </w:r>
        </w:del>
      </w:ins>
      <w:del w:id="5682" w:author="Jonathan Hawkins" w:date="2020-05-22T12:38:00Z">
        <w:r w:rsidDel="00B52C51">
          <w:delText>good faith estimate of the costs that are anticipated to be incurred pursuant to Clause</w:delText>
        </w:r>
        <w:r w:rsidR="00A257A7" w:rsidDel="00B52C51">
          <w:delText xml:space="preserve"> 8.1 over that Financial Year; and</w:delText>
        </w:r>
      </w:del>
    </w:p>
    <w:p w14:paraId="280EE576" w14:textId="1E71F676" w:rsidR="00A257A7" w:rsidDel="00392A03" w:rsidRDefault="009B5E66" w:rsidP="00A257A7">
      <w:pPr>
        <w:pStyle w:val="MRAL2Numbered"/>
        <w:rPr>
          <w:del w:id="5683" w:author="Jonathan Hawkins" w:date="2020-05-07T14:25:00Z"/>
        </w:rPr>
      </w:pPr>
      <w:del w:id="5684" w:author="Jonathan Hawkins" w:date="2020-05-07T14:25:00Z">
        <w:r w:rsidDel="00392A03">
          <w:delText xml:space="preserve">if MEC so decides, </w:delText>
        </w:r>
        <w:r w:rsidR="00641628" w:rsidDel="00392A03">
          <w:delText>w</w:delText>
        </w:r>
        <w:r w:rsidR="00A257A7" w:rsidDel="00392A03">
          <w:delText>here the MEC anticipate</w:delText>
        </w:r>
        <w:r w:rsidR="00641628" w:rsidDel="00392A03">
          <w:delText>s</w:delText>
        </w:r>
        <w:r w:rsidR="00A257A7" w:rsidDel="00392A03">
          <w:delText xml:space="preserve"> that the Close Down Date will occur in (or at the end of) that Financial Year, MECs good faith estimate of the MRASCO Wind Up Costs.</w:delText>
        </w:r>
      </w:del>
    </w:p>
    <w:p w14:paraId="1447A6A0" w14:textId="3B1BC990" w:rsidR="00FB7917" w:rsidDel="00B52C51" w:rsidRDefault="00FB7917" w:rsidP="00B313FE">
      <w:pPr>
        <w:pStyle w:val="MRAL1Numbered"/>
        <w:numPr>
          <w:ilvl w:val="0"/>
          <w:numId w:val="0"/>
        </w:numPr>
        <w:ind w:left="851"/>
        <w:rPr>
          <w:del w:id="5685" w:author="Jonathan Hawkins" w:date="2020-05-22T12:38:00Z"/>
        </w:rPr>
      </w:pPr>
      <w:del w:id="5686" w:author="Jonathan Hawkins" w:date="2020-05-07T14:26:00Z">
        <w:r w:rsidDel="00392A03">
          <w:delText>For the costs referred to in Clause 55.6, the draft budget shall include provision for those costs to be funded in their entirety by Suppliers.</w:delText>
        </w:r>
      </w:del>
    </w:p>
    <w:p w14:paraId="1BD0007A" w14:textId="0CE7C3D7" w:rsidR="00FB7917" w:rsidDel="00B52C51" w:rsidRDefault="00FB7917">
      <w:pPr>
        <w:pStyle w:val="MRAHeading3"/>
        <w:outlineLvl w:val="1"/>
        <w:rPr>
          <w:del w:id="5687" w:author="Jonathan Hawkins" w:date="2020-05-22T12:38:00Z"/>
        </w:rPr>
        <w:pPrChange w:id="5688" w:author="Debbie Houldsworth" w:date="2020-05-13T09:49:00Z">
          <w:pPr>
            <w:pStyle w:val="MRAHeading3"/>
            <w:outlineLvl w:val="0"/>
          </w:pPr>
        </w:pPrChange>
      </w:pPr>
      <w:del w:id="5689" w:author="Jonathan Hawkins" w:date="2020-05-22T12:38:00Z">
        <w:r w:rsidDel="00B52C51">
          <w:delText>Approval of budgets</w:delText>
        </w:r>
      </w:del>
    </w:p>
    <w:p w14:paraId="15AF0338" w14:textId="6EB49AB8" w:rsidR="00FB7917" w:rsidDel="00B52C51" w:rsidRDefault="00FB7917">
      <w:pPr>
        <w:pStyle w:val="MRAL1Numbered"/>
        <w:rPr>
          <w:del w:id="5690" w:author="Jonathan Hawkins" w:date="2020-05-22T12:38:00Z"/>
        </w:rPr>
      </w:pPr>
      <w:bookmarkStart w:id="5691" w:name="_Ref4489510"/>
      <w:del w:id="5692" w:author="Jonathan Hawkins" w:date="2020-05-22T12:38:00Z">
        <w:r w:rsidDel="00B52C51">
          <w:delText xml:space="preserve">The draft budget shall be presented </w:delText>
        </w:r>
      </w:del>
      <w:del w:id="5693" w:author="Jonathan Hawkins" w:date="2020-05-07T14:28:00Z">
        <w:r w:rsidDel="00392A03">
          <w:delText>to the</w:delText>
        </w:r>
      </w:del>
      <w:del w:id="5694" w:author="Jonathan Hawkins" w:date="2020-05-22T12:38:00Z">
        <w:r w:rsidDel="00B52C51">
          <w:delText xml:space="preserve"> </w:delText>
        </w:r>
      </w:del>
      <w:del w:id="5695" w:author="Jonathan Hawkins" w:date="2020-05-07T14:26:00Z">
        <w:r w:rsidDel="00392A03">
          <w:delText xml:space="preserve">MRA Forum </w:delText>
        </w:r>
      </w:del>
      <w:ins w:id="5696" w:author="Debbie Houldsworth" w:date="2020-05-20T11:50:00Z">
        <w:del w:id="5697" w:author="Jonathan Hawkins" w:date="2020-05-22T12:38:00Z">
          <w:r w:rsidR="0074192C" w:rsidDel="00B52C51">
            <w:delText>MRASCO</w:delText>
          </w:r>
        </w:del>
      </w:ins>
      <w:del w:id="5698" w:author="Jonathan Hawkins" w:date="2020-05-22T12:38:00Z">
        <w:r w:rsidDel="00B52C51">
          <w:delText xml:space="preserve">for approval by resolution.  The </w:delText>
        </w:r>
      </w:del>
      <w:del w:id="5699" w:author="Jonathan Hawkins" w:date="2020-05-07T14:28:00Z">
        <w:r w:rsidDel="00392A03">
          <w:delText xml:space="preserve">MRA Forum </w:delText>
        </w:r>
      </w:del>
      <w:del w:id="5700" w:author="Jonathan Hawkins" w:date="2020-05-22T12:38:00Z">
        <w:r w:rsidDel="00B52C51">
          <w:delText xml:space="preserve">may, by resolution, approve the draft budget, or amend the draft budget and approve it as amended.  In the event of such </w:delText>
        </w:r>
      </w:del>
      <w:del w:id="5701" w:author="Jonathan Hawkins" w:date="2020-05-07T14:28:00Z">
        <w:r w:rsidDel="00392A03">
          <w:delText xml:space="preserve">MRA Forum </w:delText>
        </w:r>
      </w:del>
      <w:del w:id="5702" w:author="Jonathan Hawkins" w:date="2020-05-22T12:38:00Z">
        <w:r w:rsidDel="00B52C51">
          <w:delText xml:space="preserve">resolution not being carried the provisions of Clause 8.4 shall apply.  Where the resolution to approve the budget is carried by the </w:delText>
        </w:r>
      </w:del>
      <w:del w:id="5703" w:author="Jonathan Hawkins" w:date="2020-05-07T14:28:00Z">
        <w:r w:rsidDel="00392A03">
          <w:delText xml:space="preserve">MRA Forum </w:delText>
        </w:r>
      </w:del>
      <w:del w:id="5704" w:author="Jonathan Hawkins" w:date="2020-05-22T12:38:00Z">
        <w:r w:rsidDel="00B52C51">
          <w:delText>such budget shall be the approved budget for that Financial Year</w:delText>
        </w:r>
      </w:del>
      <w:del w:id="5705" w:author="Jonathan Hawkins" w:date="2020-05-07T14:29:00Z">
        <w:r w:rsidDel="00392A03">
          <w:delText xml:space="preserve"> and the funding for the MRA Secretariat in accordance with that budget shall be approved</w:delText>
        </w:r>
      </w:del>
      <w:del w:id="5706" w:author="Jonathan Hawkins" w:date="2020-05-22T12:38:00Z">
        <w:r w:rsidDel="00B52C51">
          <w:delText>.</w:delText>
        </w:r>
        <w:bookmarkEnd w:id="5691"/>
      </w:del>
    </w:p>
    <w:p w14:paraId="761B25FA" w14:textId="1C98E53B" w:rsidR="00FB7917" w:rsidDel="00B52C51" w:rsidRDefault="00FB7917">
      <w:pPr>
        <w:pStyle w:val="MRAL1Numbered"/>
        <w:rPr>
          <w:del w:id="5707" w:author="Jonathan Hawkins" w:date="2020-05-22T12:38:00Z"/>
        </w:rPr>
      </w:pPr>
      <w:bookmarkStart w:id="5708" w:name="_Ref4490075"/>
      <w:del w:id="5709" w:author="Jonathan Hawkins" w:date="2020-05-22T12:38:00Z">
        <w:r w:rsidDel="00B52C51">
          <w:delText xml:space="preserve">In the event of a failure of the </w:delText>
        </w:r>
      </w:del>
      <w:del w:id="5710" w:author="Jonathan Hawkins" w:date="2020-05-07T14:29:00Z">
        <w:r w:rsidDel="00114CAE">
          <w:delText xml:space="preserve">MRA Forum </w:delText>
        </w:r>
      </w:del>
      <w:del w:id="5711" w:author="Jonathan Hawkins" w:date="2020-05-22T12:38:00Z">
        <w:r w:rsidDel="00B52C51">
          <w:delText>to approve the form or content of any draft budget, the following provisions shall have effect:</w:delText>
        </w:r>
        <w:bookmarkEnd w:id="5708"/>
      </w:del>
    </w:p>
    <w:p w14:paraId="0A8CCF3A" w14:textId="4607FD98" w:rsidR="00FB7917" w:rsidRPr="00334BFF" w:rsidDel="00114CAE" w:rsidRDefault="00FB7917" w:rsidP="00114CAE">
      <w:pPr>
        <w:pStyle w:val="MRAL2Numbered"/>
        <w:rPr>
          <w:del w:id="5712" w:author="Jonathan Hawkins" w:date="2020-05-07T14:30:00Z"/>
          <w:szCs w:val="24"/>
        </w:rPr>
      </w:pPr>
      <w:del w:id="5713" w:author="Jonathan Hawkins" w:date="2020-05-22T12:38:00Z">
        <w:r w:rsidRPr="008B0207" w:rsidDel="00B52C51">
          <w:rPr>
            <w:szCs w:val="24"/>
          </w:rPr>
          <w:delText xml:space="preserve">pending resolution of the failure to agree, </w:delText>
        </w:r>
      </w:del>
      <w:del w:id="5714" w:author="Jonathan Hawkins" w:date="2020-05-07T14:30:00Z">
        <w:r w:rsidRPr="008B0207" w:rsidDel="00114CAE">
          <w:rPr>
            <w:szCs w:val="24"/>
          </w:rPr>
          <w:delText xml:space="preserve">MEC </w:delText>
        </w:r>
      </w:del>
      <w:ins w:id="5715" w:author="Debbie Houldsworth" w:date="2020-05-20T11:50:00Z">
        <w:del w:id="5716" w:author="Jonathan Hawkins" w:date="2020-05-22T12:38:00Z">
          <w:r w:rsidR="0074192C" w:rsidDel="00B52C51">
            <w:rPr>
              <w:szCs w:val="24"/>
            </w:rPr>
            <w:delText>MRASCO</w:delText>
          </w:r>
        </w:del>
      </w:ins>
      <w:del w:id="5717" w:author="Jonathan Hawkins" w:date="2020-05-22T12:38:00Z">
        <w:r w:rsidRPr="008B0207" w:rsidDel="00B52C51">
          <w:rPr>
            <w:szCs w:val="24"/>
          </w:rPr>
          <w:delText>shall not be entitled to carry out any activities which are the subject of dispute, except insofar as necessary in order to comply with legally binding obligations which it has previously incur</w:delText>
        </w:r>
        <w:r w:rsidRPr="00022B35" w:rsidDel="00B52C51">
          <w:rPr>
            <w:szCs w:val="24"/>
          </w:rPr>
          <w:delText>red in accordance with this Agreement or insofar as the carrying out of such activities falls within the terms of any previous approved budget</w:delText>
        </w:r>
      </w:del>
      <w:del w:id="5718" w:author="Jonathan Hawkins" w:date="2020-05-07T14:30:00Z">
        <w:r w:rsidRPr="00334BFF" w:rsidDel="00114CAE">
          <w:rPr>
            <w:szCs w:val="24"/>
          </w:rPr>
          <w:delText>; and</w:delText>
        </w:r>
      </w:del>
    </w:p>
    <w:p w14:paraId="56F68AA8" w14:textId="0598B716" w:rsidR="00FB7917" w:rsidRPr="00334BFF" w:rsidDel="00114CAE" w:rsidRDefault="00FB7917" w:rsidP="009008DF">
      <w:pPr>
        <w:pStyle w:val="MRAL2Numbered"/>
        <w:rPr>
          <w:del w:id="5719" w:author="Jonathan Hawkins" w:date="2020-05-07T14:30:00Z"/>
          <w:b/>
          <w:bCs/>
          <w:szCs w:val="24"/>
        </w:rPr>
      </w:pPr>
      <w:del w:id="5720" w:author="Jonathan Hawkins" w:date="2020-05-07T14:30:00Z">
        <w:r w:rsidRPr="00334BFF" w:rsidDel="00114CAE">
          <w:rPr>
            <w:b/>
            <w:bCs/>
            <w:szCs w:val="24"/>
          </w:rPr>
          <w:delText xml:space="preserve">the matter </w:delText>
        </w:r>
        <w:r w:rsidRPr="00163600" w:rsidDel="00114CAE">
          <w:rPr>
            <w:b/>
            <w:bCs/>
            <w:szCs w:val="24"/>
            <w:rPrChange w:id="5721" w:author="Debbie Houldsworth" w:date="2020-05-13T07:54:00Z">
              <w:rPr>
                <w:sz w:val="22"/>
              </w:rPr>
            </w:rPrChange>
          </w:rPr>
          <w:delText>shall</w:delText>
        </w:r>
        <w:r w:rsidRPr="00334BFF" w:rsidDel="00114CAE">
          <w:rPr>
            <w:b/>
            <w:bCs/>
            <w:szCs w:val="24"/>
          </w:rPr>
          <w:delText xml:space="preserve"> be referred forthwith to the Authority whose decision as to the contents of the budget shall be final and binding.</w:delText>
        </w:r>
      </w:del>
    </w:p>
    <w:p w14:paraId="4B323DC6" w14:textId="65993742" w:rsidR="00FB7917" w:rsidDel="00B52C51" w:rsidRDefault="00FB7917">
      <w:pPr>
        <w:pStyle w:val="MRAHeading3"/>
        <w:outlineLvl w:val="1"/>
        <w:rPr>
          <w:del w:id="5722" w:author="Jonathan Hawkins" w:date="2020-05-22T12:38:00Z"/>
        </w:rPr>
        <w:pPrChange w:id="5723" w:author="Debbie Houldsworth" w:date="2020-05-13T09:49:00Z">
          <w:pPr>
            <w:pStyle w:val="MRAHeading3"/>
            <w:outlineLvl w:val="0"/>
          </w:pPr>
        </w:pPrChange>
      </w:pPr>
      <w:del w:id="5724" w:author="Jonathan Hawkins" w:date="2020-05-22T12:38:00Z">
        <w:r w:rsidDel="00B52C51">
          <w:delText>Amendments to budgets</w:delText>
        </w:r>
      </w:del>
    </w:p>
    <w:p w14:paraId="6178C09A" w14:textId="31AD62F7" w:rsidR="00FB7917" w:rsidDel="00B52C51" w:rsidRDefault="00FB7917">
      <w:pPr>
        <w:pStyle w:val="MRAL1Numbered"/>
        <w:rPr>
          <w:del w:id="5725" w:author="Jonathan Hawkins" w:date="2020-05-22T12:38:00Z"/>
        </w:rPr>
      </w:pPr>
      <w:del w:id="5726" w:author="Jonathan Hawkins" w:date="2020-05-22T12:38:00Z">
        <w:r w:rsidDel="00B52C51">
          <w:delText xml:space="preserve">During the course of any Financial Year </w:delText>
        </w:r>
      </w:del>
      <w:del w:id="5727" w:author="Jonathan Hawkins" w:date="2020-05-07T14:30:00Z">
        <w:r w:rsidDel="00114CAE">
          <w:delText xml:space="preserve">MEC </w:delText>
        </w:r>
      </w:del>
      <w:ins w:id="5728" w:author="Debbie Houldsworth" w:date="2020-05-20T11:50:00Z">
        <w:del w:id="5729" w:author="Jonathan Hawkins" w:date="2020-05-22T12:38:00Z">
          <w:r w:rsidR="0074192C" w:rsidDel="00B52C51">
            <w:delText>MRASCO</w:delText>
          </w:r>
        </w:del>
      </w:ins>
      <w:del w:id="5730" w:author="Jonathan Hawkins" w:date="2020-05-22T12:38:00Z">
        <w:r w:rsidDel="00B52C51">
          <w:delText xml:space="preserve">may request any changes to be made to the approved budget.  </w:delText>
        </w:r>
      </w:del>
      <w:del w:id="5731" w:author="Jonathan Hawkins" w:date="2020-05-07T14:30:00Z">
        <w:r w:rsidDel="00114CAE">
          <w:delText xml:space="preserve">MEC </w:delText>
        </w:r>
      </w:del>
      <w:ins w:id="5732" w:author="Debbie Houldsworth" w:date="2020-05-20T11:50:00Z">
        <w:del w:id="5733" w:author="Jonathan Hawkins" w:date="2020-05-22T12:38:00Z">
          <w:r w:rsidR="0074192C" w:rsidDel="00B52C51">
            <w:delText>MRASCO</w:delText>
          </w:r>
        </w:del>
      </w:ins>
      <w:del w:id="5734" w:author="Jonathan Hawkins" w:date="2020-05-22T12:38:00Z">
        <w:r w:rsidDel="00B52C51">
          <w:delText xml:space="preserve">may approve revisions to the approved budget within limits defined from time to time by the </w:delText>
        </w:r>
      </w:del>
      <w:del w:id="5735" w:author="Jonathan Hawkins" w:date="2020-05-07T14:30:00Z">
        <w:r w:rsidDel="00114CAE">
          <w:delText>MRA Forum</w:delText>
        </w:r>
      </w:del>
      <w:del w:id="5736" w:author="Jonathan Hawkins" w:date="2020-05-22T12:38:00Z">
        <w:r w:rsidDel="00B52C51">
          <w:delText>. The procedure for the approval of changes greater than those limits shall be the same as that set out in Clauses 8.3 and 8.4 for the approval of a draft budget.</w:delText>
        </w:r>
      </w:del>
    </w:p>
    <w:p w14:paraId="7F69B03F" w14:textId="63E6A8A9" w:rsidR="009446F2" w:rsidDel="00B52C51" w:rsidRDefault="009446F2" w:rsidP="009446F2">
      <w:pPr>
        <w:pStyle w:val="MRAL1Numbered"/>
        <w:numPr>
          <w:ilvl w:val="0"/>
          <w:numId w:val="0"/>
        </w:numPr>
        <w:ind w:left="851"/>
        <w:rPr>
          <w:ins w:id="5737" w:author="TSWAN" w:date="2020-04-16T19:06:00Z"/>
          <w:del w:id="5738" w:author="Jonathan Hawkins" w:date="2020-05-22T12:38:00Z"/>
        </w:rPr>
      </w:pPr>
      <w:del w:id="5739" w:author="Jonathan Hawkins" w:date="2020-05-22T12:38:00Z">
        <w:r w:rsidDel="00B52C51">
          <w:delText xml:space="preserve">(For the avoidance of doubt, where the </w:delText>
        </w:r>
      </w:del>
      <w:del w:id="5740" w:author="Jonathan Hawkins" w:date="2020-05-07T14:31:00Z">
        <w:r w:rsidDel="00114CAE">
          <w:delText xml:space="preserve">MEC </w:delText>
        </w:r>
      </w:del>
      <w:ins w:id="5741" w:author="Debbie Houldsworth" w:date="2020-05-20T11:50:00Z">
        <w:del w:id="5742" w:author="Jonathan Hawkins" w:date="2020-05-22T12:38:00Z">
          <w:r w:rsidR="0074192C" w:rsidDel="00B52C51">
            <w:delText>MRASCO</w:delText>
          </w:r>
        </w:del>
      </w:ins>
      <w:del w:id="5743" w:author="Jonathan Hawkins" w:date="2020-05-22T12:38:00Z">
        <w:r w:rsidDel="00B52C51">
          <w:delText xml:space="preserve">anticipates that the Close Down Date will occur in (or at the end of) a Financial Year, an approved budget for that Financial Year may be amended so as to include </w:delText>
        </w:r>
      </w:del>
      <w:del w:id="5744" w:author="Jonathan Hawkins" w:date="2020-05-07T14:31:00Z">
        <w:r w:rsidDel="00114CAE">
          <w:delText xml:space="preserve">MECs </w:delText>
        </w:r>
      </w:del>
      <w:ins w:id="5745" w:author="Debbie Houldsworth" w:date="2020-05-20T11:50:00Z">
        <w:del w:id="5746" w:author="Jonathan Hawkins" w:date="2020-05-22T12:38:00Z">
          <w:r w:rsidR="0074192C" w:rsidDel="00B52C51">
            <w:delText>MRASCO</w:delText>
          </w:r>
        </w:del>
      </w:ins>
      <w:del w:id="5747" w:author="Jonathan Hawkins" w:date="2020-05-22T12:38:00Z">
        <w:r w:rsidDel="00B52C51">
          <w:delText>good faith estimate of the MRASCO</w:delText>
        </w:r>
      </w:del>
      <w:ins w:id="5748" w:author="Debbie Houldsworth" w:date="2020-05-20T11:50:00Z">
        <w:del w:id="5749" w:author="Jonathan Hawkins" w:date="2020-05-22T12:38:00Z">
          <w:r w:rsidR="0074192C" w:rsidDel="00B52C51">
            <w:delText>MRASCO</w:delText>
          </w:r>
        </w:del>
      </w:ins>
      <w:del w:id="5750" w:author="Jonathan Hawkins" w:date="2020-05-22T12:38:00Z">
        <w:r w:rsidDel="00B52C51">
          <w:delText xml:space="preserve"> Wind Up Costs (where such MRASCO</w:delText>
        </w:r>
      </w:del>
      <w:ins w:id="5751" w:author="Debbie Houldsworth" w:date="2020-05-20T11:50:00Z">
        <w:del w:id="5752" w:author="Jonathan Hawkins" w:date="2020-05-22T12:38:00Z">
          <w:r w:rsidR="0074192C" w:rsidDel="00B52C51">
            <w:delText>MRASCO</w:delText>
          </w:r>
        </w:del>
      </w:ins>
      <w:del w:id="5753" w:author="Jonathan Hawkins" w:date="2020-05-22T12:38:00Z">
        <w:r w:rsidDel="00B52C51">
          <w:delText xml:space="preserve"> Wind Up Costs were not included in the budget originally approved) or to amend such an estimate).</w:delText>
        </w:r>
      </w:del>
    </w:p>
    <w:p w14:paraId="7081AE75" w14:textId="3927FDE7" w:rsidR="00FB7917" w:rsidDel="00B52C51" w:rsidRDefault="00FB7917">
      <w:pPr>
        <w:pStyle w:val="MRAHeading3"/>
        <w:outlineLvl w:val="1"/>
        <w:rPr>
          <w:del w:id="5754" w:author="Jonathan Hawkins" w:date="2020-05-22T12:38:00Z"/>
        </w:rPr>
        <w:pPrChange w:id="5755" w:author="Debbie Houldsworth" w:date="2020-05-13T09:49:00Z">
          <w:pPr>
            <w:pStyle w:val="MRAHeading3"/>
            <w:outlineLvl w:val="0"/>
          </w:pPr>
        </w:pPrChange>
      </w:pPr>
      <w:del w:id="5756" w:author="Jonathan Hawkins" w:date="2020-05-22T12:38:00Z">
        <w:r w:rsidDel="00B52C51">
          <w:delText>Payment of Costs Incurred</w:delText>
        </w:r>
      </w:del>
    </w:p>
    <w:p w14:paraId="3A0EA887" w14:textId="25541C52" w:rsidR="00FB7917" w:rsidDel="00B52C51" w:rsidRDefault="00FB7917">
      <w:pPr>
        <w:pStyle w:val="MRAL1Numbered"/>
        <w:rPr>
          <w:del w:id="5757" w:author="Jonathan Hawkins" w:date="2020-05-22T12:38:00Z"/>
        </w:rPr>
      </w:pPr>
      <w:bookmarkStart w:id="5758" w:name="_Ref4550698"/>
      <w:del w:id="5759" w:author="Jonathan Hawkins" w:date="2020-05-07T14:32:00Z">
        <w:r w:rsidDel="00114CAE">
          <w:delText xml:space="preserve">MEC </w:delText>
        </w:r>
      </w:del>
      <w:ins w:id="5760" w:author="Debbie Houldsworth" w:date="2020-05-20T11:50:00Z">
        <w:del w:id="5761" w:author="Jonathan Hawkins" w:date="2020-05-22T12:38:00Z">
          <w:r w:rsidR="0074192C" w:rsidDel="00B52C51">
            <w:delText>MRASCO</w:delText>
          </w:r>
        </w:del>
      </w:ins>
      <w:ins w:id="5762" w:author="Debbie Houldsworth" w:date="2020-05-21T07:20:00Z">
        <w:del w:id="5763" w:author="Jonathan Hawkins" w:date="2020-05-22T12:38:00Z">
          <w:r w:rsidR="00F238F7" w:rsidDel="00B52C51">
            <w:delText xml:space="preserve"> Board</w:delText>
          </w:r>
        </w:del>
      </w:ins>
      <w:del w:id="5764" w:author="Jonathan Hawkins" w:date="2020-05-22T12:38:00Z">
        <w:r w:rsidDel="00B52C51">
          <w:delText>shall approve all costs incurred under Clause 8.1, which have been included in the approved budget for the relevant Financial Year in advance of submitting the same to the Secretariat for payment.</w:delText>
        </w:r>
        <w:bookmarkEnd w:id="5758"/>
      </w:del>
    </w:p>
    <w:p w14:paraId="5F641DC8" w14:textId="0D384232" w:rsidR="00FB7917" w:rsidDel="00B52C51" w:rsidRDefault="00FB7917">
      <w:pPr>
        <w:pStyle w:val="MRAL1Numbered"/>
        <w:rPr>
          <w:del w:id="5765" w:author="Jonathan Hawkins" w:date="2020-05-22T12:38:00Z"/>
        </w:rPr>
      </w:pPr>
      <w:del w:id="5766" w:author="Jonathan Hawkins" w:date="2020-05-22T12:38:00Z">
        <w:r w:rsidDel="00B52C51">
          <w:delText xml:space="preserve">Upon receipt of an invoice or other statement relating to costs which have been approved by or on behalf of </w:delText>
        </w:r>
      </w:del>
      <w:del w:id="5767" w:author="Jonathan Hawkins" w:date="2020-05-07T14:33:00Z">
        <w:r w:rsidDel="00114CAE">
          <w:delText xml:space="preserve">MEC </w:delText>
        </w:r>
      </w:del>
      <w:ins w:id="5768" w:author="Debbie Houldsworth" w:date="2020-05-20T11:50:00Z">
        <w:del w:id="5769" w:author="Jonathan Hawkins" w:date="2020-05-22T12:38:00Z">
          <w:r w:rsidR="0074192C" w:rsidDel="00B52C51">
            <w:delText>MRASCO</w:delText>
          </w:r>
        </w:del>
      </w:ins>
      <w:ins w:id="5770" w:author="Debbie Houldsworth" w:date="2020-05-21T07:20:00Z">
        <w:del w:id="5771" w:author="Jonathan Hawkins" w:date="2020-05-22T12:38:00Z">
          <w:r w:rsidR="00D83CBB" w:rsidDel="00B52C51">
            <w:delText xml:space="preserve">Board </w:delText>
          </w:r>
        </w:del>
      </w:ins>
      <w:del w:id="5772" w:author="Jonathan Hawkins" w:date="2020-05-22T12:38:00Z">
        <w:r w:rsidDel="00B52C51">
          <w:delText xml:space="preserve">in accordance with Clause 8.6, the Secretariat shall pay the amount stated in such invoice or other statement (together with Value Added Tax thereon, if applicable) to such person or persons as </w:delText>
        </w:r>
      </w:del>
      <w:del w:id="5773" w:author="Jonathan Hawkins" w:date="2020-05-07T14:33:00Z">
        <w:r w:rsidDel="00114CAE">
          <w:delText xml:space="preserve">MEC </w:delText>
        </w:r>
      </w:del>
      <w:ins w:id="5774" w:author="Debbie Houldsworth" w:date="2020-05-20T11:50:00Z">
        <w:del w:id="5775" w:author="Jonathan Hawkins" w:date="2020-05-22T12:38:00Z">
          <w:r w:rsidR="0074192C" w:rsidDel="00B52C51">
            <w:delText>MRASCO</w:delText>
          </w:r>
        </w:del>
      </w:ins>
      <w:del w:id="5776" w:author="Jonathan Hawkins" w:date="2020-05-22T12:38:00Z">
        <w:r w:rsidDel="00B52C51">
          <w:delText>shall direct.</w:delText>
        </w:r>
      </w:del>
    </w:p>
    <w:p w14:paraId="1ED75A39" w14:textId="17599341" w:rsidR="00FB7917" w:rsidDel="00B52C51" w:rsidRDefault="00FB7917">
      <w:pPr>
        <w:pStyle w:val="MRAHeading3"/>
        <w:outlineLvl w:val="1"/>
        <w:rPr>
          <w:del w:id="5777" w:author="Jonathan Hawkins" w:date="2020-05-22T12:38:00Z"/>
        </w:rPr>
        <w:pPrChange w:id="5778" w:author="Debbie Houldsworth" w:date="2020-05-13T09:49:00Z">
          <w:pPr>
            <w:pStyle w:val="MRAHeading3"/>
            <w:outlineLvl w:val="0"/>
          </w:pPr>
        </w:pPrChange>
      </w:pPr>
      <w:del w:id="5779" w:author="Jonathan Hawkins" w:date="2020-05-22T12:38:00Z">
        <w:r w:rsidDel="00B52C51">
          <w:delText>Recovery of Costs</w:delText>
        </w:r>
      </w:del>
    </w:p>
    <w:p w14:paraId="46AD0B02" w14:textId="5373CB4C" w:rsidR="00FB7917" w:rsidDel="00B52C51" w:rsidRDefault="00FB7917" w:rsidP="001737B4">
      <w:pPr>
        <w:pStyle w:val="MRAL1Numbered"/>
        <w:rPr>
          <w:del w:id="5780" w:author="Jonathan Hawkins" w:date="2020-05-22T12:38:00Z"/>
        </w:rPr>
      </w:pPr>
      <w:bookmarkStart w:id="5781" w:name="_Ref4489135"/>
      <w:del w:id="5782" w:author="Jonathan Hawkins" w:date="2020-05-22T12:38:00Z">
        <w:r w:rsidDel="00B52C51">
          <w:delText>For the purposes of Clause 8.10, the amount which each Supplier shall be obliged to pay towards the costs to be incurred in accordance with the most recent approved budget in respect of any Quarter shall be calculated as follows:</w:delText>
        </w:r>
        <w:bookmarkEnd w:id="5781"/>
      </w:del>
    </w:p>
    <w:p w14:paraId="778C1E72" w14:textId="28CCCEBD" w:rsidR="00FB7917" w:rsidRPr="00951A0A" w:rsidDel="00B52C51" w:rsidRDefault="006D5551">
      <w:pPr>
        <w:pStyle w:val="MRAL1NoHangingIndent"/>
        <w:rPr>
          <w:del w:id="5783" w:author="Jonathan Hawkins" w:date="2020-05-22T12:38:00Z"/>
          <w:rFonts w:ascii="Times New Roman Bold" w:hAnsi="Times New Roman Bold"/>
        </w:rPr>
      </w:pPr>
      <w:del w:id="5784" w:author="Jonathan Hawkins" w:date="2020-05-22T12:38:00Z">
        <w:r w:rsidDel="00B52C51">
          <w:rPr>
            <w:rFonts w:ascii="Times New Roman Bold" w:hAnsi="Times New Roman Bold"/>
            <w:noProof/>
            <w:lang w:eastAsia="en-GB"/>
          </w:rPr>
          <mc:AlternateContent>
            <mc:Choice Requires="wpc">
              <w:drawing>
                <wp:inline distT="0" distB="0" distL="0" distR="0" wp14:anchorId="7C511C31" wp14:editId="7026FD5A">
                  <wp:extent cx="1961515" cy="474345"/>
                  <wp:effectExtent l="0" t="0" r="0" b="0"/>
                  <wp:docPr id="44" name="Canvas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9" name="Line 5"/>
                          <wps:cNvCnPr>
                            <a:cxnSpLocks noChangeShapeType="1"/>
                          </wps:cNvCnPr>
                          <wps:spPr bwMode="auto">
                            <a:xfrm>
                              <a:off x="1031875" y="209550"/>
                              <a:ext cx="91440" cy="63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0" name="Line 6"/>
                          <wps:cNvCnPr>
                            <a:cxnSpLocks noChangeShapeType="1"/>
                          </wps:cNvCnPr>
                          <wps:spPr bwMode="auto">
                            <a:xfrm>
                              <a:off x="1417955" y="209550"/>
                              <a:ext cx="371475" cy="63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1" name="Rectangle 7"/>
                          <wps:cNvSpPr>
                            <a:spLocks noChangeArrowheads="1"/>
                          </wps:cNvSpPr>
                          <wps:spPr bwMode="auto">
                            <a:xfrm>
                              <a:off x="1808480" y="110490"/>
                              <a:ext cx="57785" cy="186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06179B" w14:textId="77777777" w:rsidR="00E1670D" w:rsidRDefault="00E1670D">
                                <w:r>
                                  <w:rPr>
                                    <w:rFonts w:ascii="Symbol" w:hAnsi="Symbol" w:cs="Symbol"/>
                                    <w:color w:val="000000"/>
                                    <w:szCs w:val="24"/>
                                    <w:lang w:val="en-US"/>
                                  </w:rPr>
                                  <w:t></w:t>
                                </w:r>
                              </w:p>
                            </w:txbxContent>
                          </wps:txbx>
                          <wps:bodyPr rot="0" vert="horz" wrap="none" lIns="0" tIns="0" rIns="0" bIns="0" anchor="t" anchorCtr="0" upright="1">
                            <a:spAutoFit/>
                          </wps:bodyPr>
                        </wps:wsp>
                        <wps:wsp>
                          <wps:cNvPr id="22" name="Rectangle 8"/>
                          <wps:cNvSpPr>
                            <a:spLocks noChangeArrowheads="1"/>
                          </wps:cNvSpPr>
                          <wps:spPr bwMode="auto">
                            <a:xfrm>
                              <a:off x="1808480" y="231140"/>
                              <a:ext cx="57785" cy="186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3A2C67" w14:textId="5732E74F" w:rsidR="00E1670D" w:rsidRDefault="00E1670D">
                                <w:del w:id="5785" w:author="Debbie Houldsworth" w:date="2020-05-21T07:41:00Z">
                                  <w:r w:rsidDel="004A60A5">
                                    <w:rPr>
                                      <w:rFonts w:ascii="Symbol" w:hAnsi="Symbol" w:cs="Symbol"/>
                                      <w:color w:val="000000"/>
                                      <w:szCs w:val="24"/>
                                      <w:lang w:val="en-US"/>
                                    </w:rPr>
                                    <w:delText></w:delText>
                                  </w:r>
                                </w:del>
                              </w:p>
                            </w:txbxContent>
                          </wps:txbx>
                          <wps:bodyPr rot="0" vert="horz" wrap="none" lIns="0" tIns="0" rIns="0" bIns="0" anchor="t" anchorCtr="0" upright="1">
                            <a:spAutoFit/>
                          </wps:bodyPr>
                        </wps:wsp>
                        <wps:wsp>
                          <wps:cNvPr id="23" name="Rectangle 9"/>
                          <wps:cNvSpPr>
                            <a:spLocks noChangeArrowheads="1"/>
                          </wps:cNvSpPr>
                          <wps:spPr bwMode="auto">
                            <a:xfrm>
                              <a:off x="1808480" y="15240"/>
                              <a:ext cx="57785" cy="186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DC72C9" w14:textId="5571F60C" w:rsidR="00E1670D" w:rsidRDefault="00E1670D">
                                <w:del w:id="5786" w:author="Debbie Houldsworth" w:date="2020-05-21T07:41:00Z">
                                  <w:r w:rsidDel="004A60A5">
                                    <w:rPr>
                                      <w:rFonts w:ascii="Symbol" w:hAnsi="Symbol" w:cs="Symbol"/>
                                      <w:color w:val="000000"/>
                                      <w:szCs w:val="24"/>
                                      <w:lang w:val="en-US"/>
                                    </w:rPr>
                                    <w:delText></w:delText>
                                  </w:r>
                                </w:del>
                              </w:p>
                            </w:txbxContent>
                          </wps:txbx>
                          <wps:bodyPr rot="0" vert="horz" wrap="none" lIns="0" tIns="0" rIns="0" bIns="0" anchor="t" anchorCtr="0" upright="1">
                            <a:spAutoFit/>
                          </wps:bodyPr>
                        </wps:wsp>
                        <wps:wsp>
                          <wps:cNvPr id="24" name="Rectangle 10"/>
                          <wps:cNvSpPr>
                            <a:spLocks noChangeArrowheads="1"/>
                          </wps:cNvSpPr>
                          <wps:spPr bwMode="auto">
                            <a:xfrm>
                              <a:off x="1340485" y="110490"/>
                              <a:ext cx="57785" cy="186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17C75A" w14:textId="77777777" w:rsidR="00E1670D" w:rsidRDefault="00E1670D">
                                <w:r>
                                  <w:rPr>
                                    <w:rFonts w:ascii="Symbol" w:hAnsi="Symbol" w:cs="Symbol"/>
                                    <w:color w:val="000000"/>
                                    <w:szCs w:val="24"/>
                                    <w:lang w:val="en-US"/>
                                  </w:rPr>
                                  <w:t></w:t>
                                </w:r>
                              </w:p>
                            </w:txbxContent>
                          </wps:txbx>
                          <wps:bodyPr rot="0" vert="horz" wrap="none" lIns="0" tIns="0" rIns="0" bIns="0" anchor="t" anchorCtr="0" upright="1">
                            <a:spAutoFit/>
                          </wps:bodyPr>
                        </wps:wsp>
                        <wps:wsp>
                          <wps:cNvPr id="25" name="Rectangle 11"/>
                          <wps:cNvSpPr>
                            <a:spLocks noChangeArrowheads="1"/>
                          </wps:cNvSpPr>
                          <wps:spPr bwMode="auto">
                            <a:xfrm>
                              <a:off x="1340485" y="231140"/>
                              <a:ext cx="57785" cy="186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5E2C5E" w14:textId="1DA75BD8" w:rsidR="00E1670D" w:rsidRDefault="00E1670D">
                                <w:del w:id="5787" w:author="Debbie Houldsworth" w:date="2020-05-21T07:41:00Z">
                                  <w:r w:rsidDel="004A60A5">
                                    <w:rPr>
                                      <w:rFonts w:ascii="Symbol" w:hAnsi="Symbol" w:cs="Symbol"/>
                                      <w:color w:val="000000"/>
                                      <w:szCs w:val="24"/>
                                      <w:lang w:val="en-US"/>
                                    </w:rPr>
                                    <w:delText></w:delText>
                                  </w:r>
                                </w:del>
                              </w:p>
                            </w:txbxContent>
                          </wps:txbx>
                          <wps:bodyPr rot="0" vert="horz" wrap="none" lIns="0" tIns="0" rIns="0" bIns="0" anchor="t" anchorCtr="0" upright="1">
                            <a:spAutoFit/>
                          </wps:bodyPr>
                        </wps:wsp>
                        <wps:wsp>
                          <wps:cNvPr id="26" name="Rectangle 12"/>
                          <wps:cNvSpPr>
                            <a:spLocks noChangeArrowheads="1"/>
                          </wps:cNvSpPr>
                          <wps:spPr bwMode="auto">
                            <a:xfrm>
                              <a:off x="1340485" y="15240"/>
                              <a:ext cx="57785" cy="186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62C6B8" w14:textId="454EC412" w:rsidR="00E1670D" w:rsidRDefault="00E1670D">
                                <w:del w:id="5788" w:author="Debbie Houldsworth" w:date="2020-05-21T07:41:00Z">
                                  <w:r w:rsidDel="004A60A5">
                                    <w:rPr>
                                      <w:rFonts w:ascii="Symbol" w:hAnsi="Symbol" w:cs="Symbol"/>
                                      <w:color w:val="000000"/>
                                      <w:szCs w:val="24"/>
                                      <w:lang w:val="en-US"/>
                                    </w:rPr>
                                    <w:delText></w:delText>
                                  </w:r>
                                </w:del>
                              </w:p>
                            </w:txbxContent>
                          </wps:txbx>
                          <wps:bodyPr rot="0" vert="horz" wrap="none" lIns="0" tIns="0" rIns="0" bIns="0" anchor="t" anchorCtr="0" upright="1">
                            <a:spAutoFit/>
                          </wps:bodyPr>
                        </wps:wsp>
                        <wps:wsp>
                          <wps:cNvPr id="28" name="Rectangle 14"/>
                          <wps:cNvSpPr>
                            <a:spLocks noChangeArrowheads="1"/>
                          </wps:cNvSpPr>
                          <wps:spPr bwMode="auto">
                            <a:xfrm>
                              <a:off x="1142365" y="110490"/>
                              <a:ext cx="57785" cy="186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2DDB7F" w14:textId="77777777" w:rsidR="00E1670D" w:rsidRDefault="00E1670D">
                                <w:r>
                                  <w:rPr>
                                    <w:rFonts w:ascii="Symbol" w:hAnsi="Symbol" w:cs="Symbol"/>
                                    <w:color w:val="000000"/>
                                    <w:szCs w:val="24"/>
                                    <w:lang w:val="en-US"/>
                                  </w:rPr>
                                  <w:t></w:t>
                                </w:r>
                              </w:p>
                            </w:txbxContent>
                          </wps:txbx>
                          <wps:bodyPr rot="0" vert="horz" wrap="none" lIns="0" tIns="0" rIns="0" bIns="0" anchor="t" anchorCtr="0" upright="1">
                            <a:spAutoFit/>
                          </wps:bodyPr>
                        </wps:wsp>
                        <wps:wsp>
                          <wps:cNvPr id="29" name="Rectangle 15"/>
                          <wps:cNvSpPr>
                            <a:spLocks noChangeArrowheads="1"/>
                          </wps:cNvSpPr>
                          <wps:spPr bwMode="auto">
                            <a:xfrm>
                              <a:off x="1142365" y="231140"/>
                              <a:ext cx="57785" cy="186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E108EF" w14:textId="77777777" w:rsidR="00E1670D" w:rsidRDefault="00E1670D">
                                <w:del w:id="5789" w:author="Debbie Houldsworth" w:date="2020-05-21T07:41:00Z">
                                  <w:r w:rsidDel="004A60A5">
                                    <w:rPr>
                                      <w:rFonts w:ascii="Symbol" w:hAnsi="Symbol" w:cs="Symbol"/>
                                      <w:color w:val="000000"/>
                                      <w:szCs w:val="24"/>
                                      <w:lang w:val="en-US"/>
                                    </w:rPr>
                                    <w:delText></w:delText>
                                  </w:r>
                                </w:del>
                              </w:p>
                            </w:txbxContent>
                          </wps:txbx>
                          <wps:bodyPr rot="0" vert="horz" wrap="none" lIns="0" tIns="0" rIns="0" bIns="0" anchor="t" anchorCtr="0" upright="1">
                            <a:spAutoFit/>
                          </wps:bodyPr>
                        </wps:wsp>
                        <wps:wsp>
                          <wps:cNvPr id="31" name="Rectangle 17"/>
                          <wps:cNvSpPr>
                            <a:spLocks noChangeArrowheads="1"/>
                          </wps:cNvSpPr>
                          <wps:spPr bwMode="auto">
                            <a:xfrm>
                              <a:off x="533400" y="110490"/>
                              <a:ext cx="57785" cy="186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B394B7" w14:textId="77777777" w:rsidR="00E1670D" w:rsidRDefault="00E1670D">
                                <w:r>
                                  <w:rPr>
                                    <w:rFonts w:ascii="Symbol" w:hAnsi="Symbol" w:cs="Symbol"/>
                                    <w:color w:val="000000"/>
                                    <w:szCs w:val="24"/>
                                    <w:lang w:val="en-US"/>
                                  </w:rPr>
                                  <w:t></w:t>
                                </w:r>
                              </w:p>
                            </w:txbxContent>
                          </wps:txbx>
                          <wps:bodyPr rot="0" vert="horz" wrap="none" lIns="0" tIns="0" rIns="0" bIns="0" anchor="t" anchorCtr="0" upright="1">
                            <a:spAutoFit/>
                          </wps:bodyPr>
                        </wps:wsp>
                        <wps:wsp>
                          <wps:cNvPr id="32" name="Rectangle 18"/>
                          <wps:cNvSpPr>
                            <a:spLocks noChangeArrowheads="1"/>
                          </wps:cNvSpPr>
                          <wps:spPr bwMode="auto">
                            <a:xfrm>
                              <a:off x="533400" y="231140"/>
                              <a:ext cx="57785" cy="186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8DBA2" w14:textId="77777777" w:rsidR="00E1670D" w:rsidRDefault="00E1670D">
                                <w:del w:id="5790" w:author="Debbie Houldsworth" w:date="2020-05-21T07:41:00Z">
                                  <w:r w:rsidDel="004A60A5">
                                    <w:rPr>
                                      <w:rFonts w:ascii="Symbol" w:hAnsi="Symbol" w:cs="Symbol"/>
                                      <w:color w:val="000000"/>
                                      <w:szCs w:val="24"/>
                                      <w:lang w:val="en-US"/>
                                    </w:rPr>
                                    <w:delText></w:delText>
                                  </w:r>
                                </w:del>
                              </w:p>
                            </w:txbxContent>
                          </wps:txbx>
                          <wps:bodyPr rot="0" vert="horz" wrap="none" lIns="0" tIns="0" rIns="0" bIns="0" anchor="t" anchorCtr="0" upright="1">
                            <a:spAutoFit/>
                          </wps:bodyPr>
                        </wps:wsp>
                        <wps:wsp>
                          <wps:cNvPr id="33" name="Rectangle 19"/>
                          <wps:cNvSpPr>
                            <a:spLocks noChangeArrowheads="1"/>
                          </wps:cNvSpPr>
                          <wps:spPr bwMode="auto">
                            <a:xfrm>
                              <a:off x="533400" y="15240"/>
                              <a:ext cx="57785" cy="186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5FF68F" w14:textId="0588E98B" w:rsidR="00E1670D" w:rsidRDefault="00E1670D">
                                <w:del w:id="5791" w:author="Debbie Houldsworth" w:date="2020-05-21T07:41:00Z">
                                  <w:r w:rsidDel="004A60A5">
                                    <w:rPr>
                                      <w:rFonts w:ascii="Symbol" w:hAnsi="Symbol" w:cs="Symbol"/>
                                      <w:color w:val="000000"/>
                                      <w:szCs w:val="24"/>
                                      <w:lang w:val="en-US"/>
                                    </w:rPr>
                                    <w:delText></w:delText>
                                  </w:r>
                                </w:del>
                              </w:p>
                            </w:txbxContent>
                          </wps:txbx>
                          <wps:bodyPr rot="0" vert="horz" wrap="none" lIns="0" tIns="0" rIns="0" bIns="0" anchor="t" anchorCtr="0" upright="1">
                            <a:spAutoFit/>
                          </wps:bodyPr>
                        </wps:wsp>
                        <wps:wsp>
                          <wps:cNvPr id="34" name="Rectangle 20"/>
                          <wps:cNvSpPr>
                            <a:spLocks noChangeArrowheads="1"/>
                          </wps:cNvSpPr>
                          <wps:spPr bwMode="auto">
                            <a:xfrm>
                              <a:off x="234950" y="97790"/>
                              <a:ext cx="83820" cy="186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B175F3" w14:textId="77777777" w:rsidR="00E1670D" w:rsidRDefault="00E1670D">
                                <w:del w:id="5792" w:author="Debbie Houldsworth" w:date="2020-05-21T07:40:00Z">
                                  <w:r w:rsidDel="0085743E">
                                    <w:rPr>
                                      <w:rFonts w:ascii="Symbol" w:hAnsi="Symbol" w:cs="Symbol"/>
                                      <w:color w:val="000000"/>
                                      <w:szCs w:val="24"/>
                                      <w:lang w:val="en-US"/>
                                    </w:rPr>
                                    <w:delText></w:delText>
                                  </w:r>
                                </w:del>
                              </w:p>
                            </w:txbxContent>
                          </wps:txbx>
                          <wps:bodyPr rot="0" vert="horz" wrap="none" lIns="0" tIns="0" rIns="0" bIns="0" anchor="t" anchorCtr="0" upright="1">
                            <a:spAutoFit/>
                          </wps:bodyPr>
                        </wps:wsp>
                        <wps:wsp>
                          <wps:cNvPr id="35" name="Rectangle 21"/>
                          <wps:cNvSpPr>
                            <a:spLocks noChangeArrowheads="1"/>
                          </wps:cNvSpPr>
                          <wps:spPr bwMode="auto">
                            <a:xfrm>
                              <a:off x="356235" y="57785"/>
                              <a:ext cx="15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7A24EF" w14:textId="77777777" w:rsidR="00E1670D" w:rsidRDefault="00E1670D">
                                <w:del w:id="5793" w:author="Debbie Houldsworth" w:date="2020-05-21T07:40:00Z">
                                  <w:r w:rsidDel="0085743E">
                                    <w:rPr>
                                      <w:rFonts w:ascii="Symbol" w:hAnsi="Symbol" w:cs="Symbol"/>
                                      <w:color w:val="000000"/>
                                      <w:sz w:val="34"/>
                                      <w:szCs w:val="34"/>
                                      <w:lang w:val="en-US"/>
                                    </w:rPr>
                                    <w:delText></w:delText>
                                  </w:r>
                                </w:del>
                              </w:p>
                            </w:txbxContent>
                          </wps:txbx>
                          <wps:bodyPr rot="0" vert="horz" wrap="none" lIns="0" tIns="0" rIns="0" bIns="0" anchor="t" anchorCtr="0" upright="1">
                            <a:spAutoFit/>
                          </wps:bodyPr>
                        </wps:wsp>
                        <wps:wsp>
                          <wps:cNvPr id="36" name="Rectangle 22"/>
                          <wps:cNvSpPr>
                            <a:spLocks noChangeArrowheads="1"/>
                          </wps:cNvSpPr>
                          <wps:spPr bwMode="auto">
                            <a:xfrm>
                              <a:off x="1549400" y="230505"/>
                              <a:ext cx="85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85FEA" w14:textId="056639DA" w:rsidR="00E1670D" w:rsidRDefault="00E1670D">
                                <w:del w:id="5794" w:author="Debbie Houldsworth" w:date="2020-05-21T07:40:00Z">
                                  <w:r w:rsidDel="0085743E">
                                    <w:rPr>
                                      <w:i/>
                                      <w:iCs/>
                                      <w:color w:val="000000"/>
                                      <w:szCs w:val="24"/>
                                      <w:lang w:val="en-US"/>
                                    </w:rPr>
                                    <w:delText>T</w:delText>
                                  </w:r>
                                </w:del>
                              </w:p>
                            </w:txbxContent>
                          </wps:txbx>
                          <wps:bodyPr rot="0" vert="horz" wrap="none" lIns="0" tIns="0" rIns="0" bIns="0" anchor="t" anchorCtr="0" upright="1">
                            <a:spAutoFit/>
                          </wps:bodyPr>
                        </wps:wsp>
                        <wps:wsp>
                          <wps:cNvPr id="37" name="Rectangle 23"/>
                          <wps:cNvSpPr>
                            <a:spLocks noChangeArrowheads="1"/>
                          </wps:cNvSpPr>
                          <wps:spPr bwMode="auto">
                            <a:xfrm>
                              <a:off x="1440180" y="21590"/>
                              <a:ext cx="339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63AE36" w14:textId="75660BA4" w:rsidR="00E1670D" w:rsidRDefault="00E1670D">
                                <w:del w:id="5795" w:author="Debbie Houldsworth" w:date="2020-05-21T07:38:00Z">
                                  <w:r w:rsidDel="000B58F6">
                                    <w:rPr>
                                      <w:i/>
                                      <w:iCs/>
                                      <w:color w:val="000000"/>
                                      <w:szCs w:val="24"/>
                                      <w:lang w:val="en-US"/>
                                    </w:rPr>
                                    <w:delText>AxSC</w:delText>
                                  </w:r>
                                </w:del>
                              </w:p>
                            </w:txbxContent>
                          </wps:txbx>
                          <wps:bodyPr rot="0" vert="horz" wrap="none" lIns="0" tIns="0" rIns="0" bIns="0" anchor="t" anchorCtr="0" upright="1">
                            <a:spAutoFit/>
                          </wps:bodyPr>
                        </wps:wsp>
                        <wps:wsp>
                          <wps:cNvPr id="38" name="Rectangle 24"/>
                          <wps:cNvSpPr>
                            <a:spLocks noChangeArrowheads="1"/>
                          </wps:cNvSpPr>
                          <wps:spPr bwMode="auto">
                            <a:xfrm>
                              <a:off x="940435" y="114935"/>
                              <a:ext cx="679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BB0ADE" w14:textId="77777777" w:rsidR="00E1670D" w:rsidRDefault="00E1670D">
                                <w:del w:id="5796" w:author="Debbie Houldsworth" w:date="2020-05-21T07:40:00Z">
                                  <w:r w:rsidDel="0085743E">
                                    <w:rPr>
                                      <w:i/>
                                      <w:iCs/>
                                      <w:color w:val="000000"/>
                                      <w:szCs w:val="24"/>
                                      <w:lang w:val="en-US"/>
                                    </w:rPr>
                                    <w:delText>x</w:delText>
                                  </w:r>
                                </w:del>
                              </w:p>
                            </w:txbxContent>
                          </wps:txbx>
                          <wps:bodyPr rot="0" vert="horz" wrap="none" lIns="0" tIns="0" rIns="0" bIns="0" anchor="t" anchorCtr="0" upright="1">
                            <a:spAutoFit/>
                          </wps:bodyPr>
                        </wps:wsp>
                        <wps:wsp>
                          <wps:cNvPr id="39" name="Rectangle 25"/>
                          <wps:cNvSpPr>
                            <a:spLocks noChangeArrowheads="1"/>
                          </wps:cNvSpPr>
                          <wps:spPr bwMode="auto">
                            <a:xfrm>
                              <a:off x="704850" y="230505"/>
                              <a:ext cx="85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ED9FF6" w14:textId="77777777" w:rsidR="00E1670D" w:rsidRDefault="00E1670D">
                                <w:del w:id="5797" w:author="Debbie Houldsworth" w:date="2020-05-21T07:40:00Z">
                                  <w:r w:rsidDel="0085743E">
                                    <w:rPr>
                                      <w:i/>
                                      <w:iCs/>
                                      <w:color w:val="000000"/>
                                      <w:szCs w:val="24"/>
                                      <w:lang w:val="en-US"/>
                                    </w:rPr>
                                    <w:delText>T</w:delText>
                                  </w:r>
                                </w:del>
                              </w:p>
                            </w:txbxContent>
                          </wps:txbx>
                          <wps:bodyPr rot="0" vert="horz" wrap="none" lIns="0" tIns="0" rIns="0" bIns="0" anchor="t" anchorCtr="0" upright="1">
                            <a:spAutoFit/>
                          </wps:bodyPr>
                        </wps:wsp>
                        <wps:wsp>
                          <wps:cNvPr id="40" name="Rectangle 26"/>
                          <wps:cNvSpPr>
                            <a:spLocks noChangeArrowheads="1"/>
                          </wps:cNvSpPr>
                          <wps:spPr bwMode="auto">
                            <a:xfrm>
                              <a:off x="633095" y="21590"/>
                              <a:ext cx="2628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1FE870" w14:textId="59961262" w:rsidR="00E1670D" w:rsidRDefault="00E1670D">
                                <w:del w:id="5798" w:author="Debbie Houldsworth" w:date="2020-05-21T07:40:00Z">
                                  <w:r w:rsidDel="0085743E">
                                    <w:rPr>
                                      <w:i/>
                                      <w:iCs/>
                                      <w:color w:val="000000"/>
                                      <w:szCs w:val="24"/>
                                      <w:lang w:val="en-US"/>
                                    </w:rPr>
                                    <w:delText>AxC</w:delText>
                                  </w:r>
                                </w:del>
                              </w:p>
                            </w:txbxContent>
                          </wps:txbx>
                          <wps:bodyPr rot="0" vert="horz" wrap="none" lIns="0" tIns="0" rIns="0" bIns="0" anchor="t" anchorCtr="0" upright="1">
                            <a:spAutoFit/>
                          </wps:bodyPr>
                        </wps:wsp>
                        <wps:wsp>
                          <wps:cNvPr id="41" name="Rectangle 27"/>
                          <wps:cNvSpPr>
                            <a:spLocks noChangeArrowheads="1"/>
                          </wps:cNvSpPr>
                          <wps:spPr bwMode="auto">
                            <a:xfrm>
                              <a:off x="25400" y="114935"/>
                              <a:ext cx="169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79CC64" w14:textId="77777777" w:rsidR="00E1670D" w:rsidRDefault="00E1670D">
                                <w:del w:id="5799" w:author="Debbie Houldsworth" w:date="2020-05-21T07:40:00Z">
                                  <w:r w:rsidRPr="0085743E" w:rsidDel="0085743E">
                                    <w:rPr>
                                      <w:i/>
                                      <w:iCs/>
                                      <w:color w:val="000000"/>
                                      <w:szCs w:val="24"/>
                                      <w:lang w:val="en-US"/>
                                    </w:rPr>
                                    <w:delText>SP</w:delText>
                                  </w:r>
                                </w:del>
                              </w:p>
                            </w:txbxContent>
                          </wps:txbx>
                          <wps:bodyPr rot="0" vert="horz" wrap="none" lIns="0" tIns="0" rIns="0" bIns="0" anchor="t" anchorCtr="0" upright="1">
                            <a:spAutoFit/>
                          </wps:bodyPr>
                        </wps:wsp>
                        <wps:wsp>
                          <wps:cNvPr id="42" name="Rectangle 28"/>
                          <wps:cNvSpPr>
                            <a:spLocks noChangeArrowheads="1"/>
                          </wps:cNvSpPr>
                          <wps:spPr bwMode="auto">
                            <a:xfrm>
                              <a:off x="1042670" y="230505"/>
                              <a:ext cx="7620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C1EBE3" w14:textId="77777777" w:rsidR="00E1670D" w:rsidRDefault="00E1670D">
                                <w:del w:id="5800" w:author="Debbie Houldsworth" w:date="2020-05-21T07:40:00Z">
                                  <w:r w:rsidDel="0085743E">
                                    <w:rPr>
                                      <w:color w:val="000000"/>
                                      <w:szCs w:val="24"/>
                                      <w:lang w:val="en-US"/>
                                    </w:rPr>
                                    <w:delText>3</w:delText>
                                  </w:r>
                                </w:del>
                              </w:p>
                            </w:txbxContent>
                          </wps:txbx>
                          <wps:bodyPr rot="0" vert="horz" wrap="none" lIns="0" tIns="0" rIns="0" bIns="0" anchor="t" anchorCtr="0" upright="1">
                            <a:spAutoFit/>
                          </wps:bodyPr>
                        </wps:wsp>
                        <wps:wsp>
                          <wps:cNvPr id="43" name="Rectangle 29"/>
                          <wps:cNvSpPr>
                            <a:spLocks noChangeArrowheads="1"/>
                          </wps:cNvSpPr>
                          <wps:spPr bwMode="auto">
                            <a:xfrm>
                              <a:off x="1042670" y="21590"/>
                              <a:ext cx="7620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BCAC0A" w14:textId="77777777" w:rsidR="00E1670D" w:rsidRDefault="00E1670D">
                                <w:del w:id="5801" w:author="Debbie Houldsworth" w:date="2020-05-21T07:40:00Z">
                                  <w:r w:rsidDel="0085743E">
                                    <w:rPr>
                                      <w:color w:val="000000"/>
                                      <w:szCs w:val="24"/>
                                      <w:lang w:val="en-US"/>
                                    </w:rPr>
                                    <w:delText>2</w:delText>
                                  </w:r>
                                </w:del>
                              </w:p>
                            </w:txbxContent>
                          </wps:txbx>
                          <wps:bodyPr rot="0" vert="horz" wrap="none" lIns="0" tIns="0" rIns="0" bIns="0" anchor="t" anchorCtr="0" upright="1">
                            <a:spAutoFit/>
                          </wps:bodyPr>
                        </wps:wsp>
                      </wpc:wpc>
                    </a:graphicData>
                  </a:graphic>
                </wp:inline>
              </w:drawing>
            </mc:Choice>
            <mc:Fallback>
              <w:pict>
                <v:group w14:anchorId="7C511C31" id="Canvas 2" o:spid="_x0000_s1026" editas="canvas" style="width:154.45pt;height:37.35pt;mso-position-horizontal-relative:char;mso-position-vertical-relative:line" coordsize="19615,4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">
                  <v:shape id="_x0000_s1027" type="#_x0000_t75" style="position:absolute;width:19615;height:4743;visibility:visible;mso-wrap-style:square">
                    <v:fill o:detectmouseclick="t"/>
                    <v:path o:connecttype="none"/>
                  </v:shape>
                  <v:line id="Line 5" o:spid="_x0000_s1028" style="position:absolute;visibility:visible;mso-wrap-style:square" from="10318,2095" to="11233,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" strokeweight=".5pt"/>
                  <v:line id="Line 6" o:spid="_x0000_s1029" style="position:absolute;visibility:visible;mso-wrap-style:square" from="14179,2095" to="17894,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" strokeweight=".5pt"/>
                  <v:rect id="Rectangle 7" o:spid="_x0000_s1030" style="position:absolute;left:18084;top:1104;width:578;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3106179B" w14:textId="77777777" w:rsidR="00E1670D" w:rsidRDefault="00E1670D">
                          <w:r>
                            <w:rPr>
                              <w:rFonts w:ascii="Symbol" w:hAnsi="Symbol" w:cs="Symbol"/>
                              <w:color w:val="000000"/>
                              <w:szCs w:val="24"/>
                              <w:lang w:val="en-US"/>
                            </w:rPr>
                            <w:t></w:t>
                          </w:r>
                        </w:p>
                      </w:txbxContent>
                    </v:textbox>
                  </v:rect>
                  <v:rect id="Rectangle 8" o:spid="_x0000_s1031" style="position:absolute;left:18084;top:2311;width:578;height:18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733A2C67" w14:textId="5732E74F" w:rsidR="00E1670D" w:rsidRDefault="00E1670D">
                          <w:del w:id="5802" w:author="Debbie Houldsworth" w:date="2020-05-21T07:41:00Z">
                            <w:r w:rsidDel="004A60A5">
                              <w:rPr>
                                <w:rFonts w:ascii="Symbol" w:hAnsi="Symbol" w:cs="Symbol"/>
                                <w:color w:val="000000"/>
                                <w:szCs w:val="24"/>
                                <w:lang w:val="en-US"/>
                              </w:rPr>
                              <w:delText></w:delText>
                            </w:r>
                          </w:del>
                        </w:p>
                      </w:txbxContent>
                    </v:textbox>
                  </v:rect>
                  <v:rect id="Rectangle 9" o:spid="_x0000_s1032" style="position:absolute;left:18084;top:152;width:578;height:18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6ADC72C9" w14:textId="5571F60C" w:rsidR="00E1670D" w:rsidRDefault="00E1670D">
                          <w:del w:id="5803" w:author="Debbie Houldsworth" w:date="2020-05-21T07:41:00Z">
                            <w:r w:rsidDel="004A60A5">
                              <w:rPr>
                                <w:rFonts w:ascii="Symbol" w:hAnsi="Symbol" w:cs="Symbol"/>
                                <w:color w:val="000000"/>
                                <w:szCs w:val="24"/>
                                <w:lang w:val="en-US"/>
                              </w:rPr>
                              <w:delText></w:delText>
                            </w:r>
                          </w:del>
                        </w:p>
                      </w:txbxContent>
                    </v:textbox>
                  </v:rect>
                  <v:rect id="Rectangle 10" o:spid="_x0000_s1033" style="position:absolute;left:13404;top:1104;width:578;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1517C75A" w14:textId="77777777" w:rsidR="00E1670D" w:rsidRDefault="00E1670D">
                          <w:r>
                            <w:rPr>
                              <w:rFonts w:ascii="Symbol" w:hAnsi="Symbol" w:cs="Symbol"/>
                              <w:color w:val="000000"/>
                              <w:szCs w:val="24"/>
                              <w:lang w:val="en-US"/>
                            </w:rPr>
                            <w:t></w:t>
                          </w:r>
                        </w:p>
                      </w:txbxContent>
                    </v:textbox>
                  </v:rect>
                  <v:rect id="Rectangle 11" o:spid="_x0000_s1034" style="position:absolute;left:13404;top:2311;width:578;height:18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6E5E2C5E" w14:textId="1DA75BD8" w:rsidR="00E1670D" w:rsidRDefault="00E1670D">
                          <w:del w:id="5804" w:author="Debbie Houldsworth" w:date="2020-05-21T07:41:00Z">
                            <w:r w:rsidDel="004A60A5">
                              <w:rPr>
                                <w:rFonts w:ascii="Symbol" w:hAnsi="Symbol" w:cs="Symbol"/>
                                <w:color w:val="000000"/>
                                <w:szCs w:val="24"/>
                                <w:lang w:val="en-US"/>
                              </w:rPr>
                              <w:delText></w:delText>
                            </w:r>
                          </w:del>
                        </w:p>
                      </w:txbxContent>
                    </v:textbox>
                  </v:rect>
                  <v:rect id="Rectangle 12" o:spid="_x0000_s1035" style="position:absolute;left:13404;top:152;width:578;height:18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14:paraId="7A62C6B8" w14:textId="454EC412" w:rsidR="00E1670D" w:rsidRDefault="00E1670D">
                          <w:del w:id="5805" w:author="Debbie Houldsworth" w:date="2020-05-21T07:41:00Z">
                            <w:r w:rsidDel="004A60A5">
                              <w:rPr>
                                <w:rFonts w:ascii="Symbol" w:hAnsi="Symbol" w:cs="Symbol"/>
                                <w:color w:val="000000"/>
                                <w:szCs w:val="24"/>
                                <w:lang w:val="en-US"/>
                              </w:rPr>
                              <w:delText></w:delText>
                            </w:r>
                          </w:del>
                        </w:p>
                      </w:txbxContent>
                    </v:textbox>
                  </v:rect>
                  <v:rect id="Rectangle 14" o:spid="_x0000_s1036" style="position:absolute;left:11423;top:1104;width:578;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042DDB7F" w14:textId="77777777" w:rsidR="00E1670D" w:rsidRDefault="00E1670D">
                          <w:r>
                            <w:rPr>
                              <w:rFonts w:ascii="Symbol" w:hAnsi="Symbol" w:cs="Symbol"/>
                              <w:color w:val="000000"/>
                              <w:szCs w:val="24"/>
                              <w:lang w:val="en-US"/>
                            </w:rPr>
                            <w:t></w:t>
                          </w:r>
                        </w:p>
                      </w:txbxContent>
                    </v:textbox>
                  </v:rect>
                  <v:rect id="Rectangle 15" o:spid="_x0000_s1037" style="position:absolute;left:11423;top:2311;width:578;height:18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31E108EF" w14:textId="77777777" w:rsidR="00E1670D" w:rsidRDefault="00E1670D">
                          <w:del w:id="5806" w:author="Debbie Houldsworth" w:date="2020-05-21T07:41:00Z">
                            <w:r w:rsidDel="004A60A5">
                              <w:rPr>
                                <w:rFonts w:ascii="Symbol" w:hAnsi="Symbol" w:cs="Symbol"/>
                                <w:color w:val="000000"/>
                                <w:szCs w:val="24"/>
                                <w:lang w:val="en-US"/>
                              </w:rPr>
                              <w:delText></w:delText>
                            </w:r>
                          </w:del>
                        </w:p>
                      </w:txbxContent>
                    </v:textbox>
                  </v:rect>
                  <v:rect id="Rectangle 17" o:spid="_x0000_s1038" style="position:absolute;left:5334;top:1104;width:577;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7EB394B7" w14:textId="77777777" w:rsidR="00E1670D" w:rsidRDefault="00E1670D">
                          <w:r>
                            <w:rPr>
                              <w:rFonts w:ascii="Symbol" w:hAnsi="Symbol" w:cs="Symbol"/>
                              <w:color w:val="000000"/>
                              <w:szCs w:val="24"/>
                              <w:lang w:val="en-US"/>
                            </w:rPr>
                            <w:t></w:t>
                          </w:r>
                        </w:p>
                      </w:txbxContent>
                    </v:textbox>
                  </v:rect>
                  <v:rect id="Rectangle 18" o:spid="_x0000_s1039" style="position:absolute;left:5334;top:2311;width:577;height:18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14:paraId="7418DBA2" w14:textId="77777777" w:rsidR="00E1670D" w:rsidRDefault="00E1670D">
                          <w:del w:id="5807" w:author="Debbie Houldsworth" w:date="2020-05-21T07:41:00Z">
                            <w:r w:rsidDel="004A60A5">
                              <w:rPr>
                                <w:rFonts w:ascii="Symbol" w:hAnsi="Symbol" w:cs="Symbol"/>
                                <w:color w:val="000000"/>
                                <w:szCs w:val="24"/>
                                <w:lang w:val="en-US"/>
                              </w:rPr>
                              <w:delText></w:delText>
                            </w:r>
                          </w:del>
                        </w:p>
                      </w:txbxContent>
                    </v:textbox>
                  </v:rect>
                  <v:rect id="Rectangle 19" o:spid="_x0000_s1040" style="position:absolute;left:5334;top:152;width:577;height:18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625FF68F" w14:textId="0588E98B" w:rsidR="00E1670D" w:rsidRDefault="00E1670D">
                          <w:del w:id="5808" w:author="Debbie Houldsworth" w:date="2020-05-21T07:41:00Z">
                            <w:r w:rsidDel="004A60A5">
                              <w:rPr>
                                <w:rFonts w:ascii="Symbol" w:hAnsi="Symbol" w:cs="Symbol"/>
                                <w:color w:val="000000"/>
                                <w:szCs w:val="24"/>
                                <w:lang w:val="en-US"/>
                              </w:rPr>
                              <w:delText></w:delText>
                            </w:r>
                          </w:del>
                        </w:p>
                      </w:txbxContent>
                    </v:textbox>
                  </v:rect>
                  <v:rect id="Rectangle 20" o:spid="_x0000_s1041" style="position:absolute;left:2349;top:977;width:838;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EzhwQAAANsAAAAPAAAAZHJzL2Rvd25yZXYueG1sRI/NigIx&#10;EITvgu8QWvCmGXVZ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GC4TOHBAAAA2wAAAA8AAAAA&#10;AAAAAAAAAAAABwIAAGRycy9kb3ducmV2LnhtbFBLBQYAAAAAAwADALcAAAD1AgAAAAA=&#10;" filled="f" stroked="f">
                    <v:textbox style="mso-fit-shape-to-text:t" inset="0,0,0,0">
                      <w:txbxContent>
                        <w:p w14:paraId="2EB175F3" w14:textId="77777777" w:rsidR="00E1670D" w:rsidRDefault="00E1670D">
                          <w:del w:id="5809" w:author="Debbie Houldsworth" w:date="2020-05-21T07:40:00Z">
                            <w:r w:rsidDel="0085743E">
                              <w:rPr>
                                <w:rFonts w:ascii="Symbol" w:hAnsi="Symbol" w:cs="Symbol"/>
                                <w:color w:val="000000"/>
                                <w:szCs w:val="24"/>
                                <w:lang w:val="en-US"/>
                              </w:rPr>
                              <w:delText></w:delText>
                            </w:r>
                          </w:del>
                        </w:p>
                      </w:txbxContent>
                    </v:textbox>
                  </v:rect>
                  <v:rect id="Rectangle 21" o:spid="_x0000_s1042" style="position:absolute;left:3562;top:577;width:1524;height:26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14:paraId="437A24EF" w14:textId="77777777" w:rsidR="00E1670D" w:rsidRDefault="00E1670D">
                          <w:del w:id="5810" w:author="Debbie Houldsworth" w:date="2020-05-21T07:40:00Z">
                            <w:r w:rsidDel="0085743E">
                              <w:rPr>
                                <w:rFonts w:ascii="Symbol" w:hAnsi="Symbol" w:cs="Symbol"/>
                                <w:color w:val="000000"/>
                                <w:sz w:val="34"/>
                                <w:szCs w:val="34"/>
                                <w:lang w:val="en-US"/>
                              </w:rPr>
                              <w:delText></w:delText>
                            </w:r>
                          </w:del>
                        </w:p>
                      </w:txbxContent>
                    </v:textbox>
                  </v:rect>
                  <v:rect id="Rectangle 22" o:spid="_x0000_s1043" style="position:absolute;left:15494;top:2305;width:85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cNwAAAANsAAAAPAAAAZHJzL2Rvd25yZXYueG1sRI/NigIx&#10;EITvC75DaMHbmlFB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yZ3DcAAAADbAAAADwAAAAAA&#10;AAAAAAAAAAAHAgAAZHJzL2Rvd25yZXYueG1sUEsFBgAAAAADAAMAtwAAAPQCAAAAAA==&#10;" filled="f" stroked="f">
                    <v:textbox style="mso-fit-shape-to-text:t" inset="0,0,0,0">
                      <w:txbxContent>
                        <w:p w14:paraId="37485FEA" w14:textId="056639DA" w:rsidR="00E1670D" w:rsidRDefault="00E1670D">
                          <w:del w:id="5811" w:author="Debbie Houldsworth" w:date="2020-05-21T07:40:00Z">
                            <w:r w:rsidDel="0085743E">
                              <w:rPr>
                                <w:i/>
                                <w:iCs/>
                                <w:color w:val="000000"/>
                                <w:szCs w:val="24"/>
                                <w:lang w:val="en-US"/>
                              </w:rPr>
                              <w:delText>T</w:delText>
                            </w:r>
                          </w:del>
                        </w:p>
                      </w:txbxContent>
                    </v:textbox>
                  </v:rect>
                  <v:rect id="Rectangle 23" o:spid="_x0000_s1044" style="position:absolute;left:14401;top:215;width:339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tKWwQAAANsAAAAPAAAAZHJzL2Rvd25yZXYueG1sRI/NigIx&#10;EITvgu8QWvCmGR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JBq0pbBAAAA2wAAAA8AAAAA&#10;AAAAAAAAAAAABwIAAGRycy9kb3ducmV2LnhtbFBLBQYAAAAAAwADALcAAAD1AgAAAAA=&#10;" filled="f" stroked="f">
                    <v:textbox style="mso-fit-shape-to-text:t" inset="0,0,0,0">
                      <w:txbxContent>
                        <w:p w14:paraId="4F63AE36" w14:textId="75660BA4" w:rsidR="00E1670D" w:rsidRDefault="00E1670D">
                          <w:del w:id="5812" w:author="Debbie Houldsworth" w:date="2020-05-21T07:38:00Z">
                            <w:r w:rsidDel="000B58F6">
                              <w:rPr>
                                <w:i/>
                                <w:iCs/>
                                <w:color w:val="000000"/>
                                <w:szCs w:val="24"/>
                                <w:lang w:val="en-US"/>
                              </w:rPr>
                              <w:delText>AxSC</w:delText>
                            </w:r>
                          </w:del>
                        </w:p>
                      </w:txbxContent>
                    </v:textbox>
                  </v:rect>
                  <v:rect id="Rectangle 24" o:spid="_x0000_s1045" style="position:absolute;left:9404;top:1149;width:679;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UbkvwAAANsAAAAPAAAAZHJzL2Rvd25yZXYueG1sRE9LasMw&#10;EN0XcgcxhexquQ6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Dh9UbkvwAAANsAAAAPAAAAAAAA&#10;AAAAAAAAAAcCAABkcnMvZG93bnJldi54bWxQSwUGAAAAAAMAAwC3AAAA8wIAAAAA&#10;" filled="f" stroked="f">
                    <v:textbox style="mso-fit-shape-to-text:t" inset="0,0,0,0">
                      <w:txbxContent>
                        <w:p w14:paraId="4BBB0ADE" w14:textId="77777777" w:rsidR="00E1670D" w:rsidRDefault="00E1670D">
                          <w:del w:id="5813" w:author="Debbie Houldsworth" w:date="2020-05-21T07:40:00Z">
                            <w:r w:rsidDel="0085743E">
                              <w:rPr>
                                <w:i/>
                                <w:iCs/>
                                <w:color w:val="000000"/>
                                <w:szCs w:val="24"/>
                                <w:lang w:val="en-US"/>
                              </w:rPr>
                              <w:delText>x</w:delText>
                            </w:r>
                          </w:del>
                        </w:p>
                      </w:txbxContent>
                    </v:textbox>
                  </v:rect>
                  <v:rect id="Rectangle 25" o:spid="_x0000_s1046" style="position:absolute;left:7048;top:2305;width:85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eN/wQAAANsAAAAPAAAAZHJzL2Rvd25yZXYueG1sRI/NigIx&#10;EITvC75DaMHbmlFh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I6543/BAAAA2wAAAA8AAAAA&#10;AAAAAAAAAAAABwIAAGRycy9kb3ducmV2LnhtbFBLBQYAAAAAAwADALcAAAD1AgAAAAA=&#10;" filled="f" stroked="f">
                    <v:textbox style="mso-fit-shape-to-text:t" inset="0,0,0,0">
                      <w:txbxContent>
                        <w:p w14:paraId="53ED9FF6" w14:textId="77777777" w:rsidR="00E1670D" w:rsidRDefault="00E1670D">
                          <w:del w:id="5814" w:author="Debbie Houldsworth" w:date="2020-05-21T07:40:00Z">
                            <w:r w:rsidDel="0085743E">
                              <w:rPr>
                                <w:i/>
                                <w:iCs/>
                                <w:color w:val="000000"/>
                                <w:szCs w:val="24"/>
                                <w:lang w:val="en-US"/>
                              </w:rPr>
                              <w:delText>T</w:delText>
                            </w:r>
                          </w:del>
                        </w:p>
                      </w:txbxContent>
                    </v:textbox>
                  </v:rect>
                  <v:rect id="Rectangle 26" o:spid="_x0000_s1047" style="position:absolute;left:6330;top:215;width:2629;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TmfvwAAANsAAAAPAAAAZHJzL2Rvd25yZXYueG1sRE9LasMw&#10;EN0XcgcxhexquS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BHhTmfvwAAANsAAAAPAAAAAAAA&#10;AAAAAAAAAAcCAABkcnMvZG93bnJldi54bWxQSwUGAAAAAAMAAwC3AAAA8wIAAAAA&#10;" filled="f" stroked="f">
                    <v:textbox style="mso-fit-shape-to-text:t" inset="0,0,0,0">
                      <w:txbxContent>
                        <w:p w14:paraId="561FE870" w14:textId="59961262" w:rsidR="00E1670D" w:rsidRDefault="00E1670D">
                          <w:del w:id="5815" w:author="Debbie Houldsworth" w:date="2020-05-21T07:40:00Z">
                            <w:r w:rsidDel="0085743E">
                              <w:rPr>
                                <w:i/>
                                <w:iCs/>
                                <w:color w:val="000000"/>
                                <w:szCs w:val="24"/>
                                <w:lang w:val="en-US"/>
                              </w:rPr>
                              <w:delText>AxC</w:delText>
                            </w:r>
                          </w:del>
                        </w:p>
                      </w:txbxContent>
                    </v:textbox>
                  </v:rect>
                  <v:rect id="Rectangle 27" o:spid="_x0000_s1048" style="position:absolute;left:254;top:1149;width:169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ZwEwAAAANsAAAAPAAAAZHJzL2Rvd25yZXYueG1sRI/NigIx&#10;EITvC75DaMHbmlGW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KMmcBMAAAADbAAAADwAAAAAA&#10;AAAAAAAAAAAHAgAAZHJzL2Rvd25yZXYueG1sUEsFBgAAAAADAAMAtwAAAPQCAAAAAA==&#10;" filled="f" stroked="f">
                    <v:textbox style="mso-fit-shape-to-text:t" inset="0,0,0,0">
                      <w:txbxContent>
                        <w:p w14:paraId="2079CC64" w14:textId="77777777" w:rsidR="00E1670D" w:rsidRDefault="00E1670D">
                          <w:del w:id="5816" w:author="Debbie Houldsworth" w:date="2020-05-21T07:40:00Z">
                            <w:r w:rsidRPr="0085743E" w:rsidDel="0085743E">
                              <w:rPr>
                                <w:i/>
                                <w:iCs/>
                                <w:color w:val="000000"/>
                                <w:szCs w:val="24"/>
                                <w:lang w:val="en-US"/>
                              </w:rPr>
                              <w:delText>SP</w:delText>
                            </w:r>
                          </w:del>
                        </w:p>
                      </w:txbxContent>
                    </v:textbox>
                  </v:rect>
                  <v:rect id="Rectangle 28" o:spid="_x0000_s1049" style="position:absolute;left:10426;top:2305;width:762;height:179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wJzwQAAANsAAAAPAAAAZHJzL2Rvd25yZXYueG1sRI/disIw&#10;FITvBd8hHGHvNLXI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NgbAnPBAAAA2wAAAA8AAAAA&#10;AAAAAAAAAAAABwIAAGRycy9kb3ducmV2LnhtbFBLBQYAAAAAAwADALcAAAD1AgAAAAA=&#10;" filled="f" stroked="f">
                    <v:textbox style="mso-fit-shape-to-text:t" inset="0,0,0,0">
                      <w:txbxContent>
                        <w:p w14:paraId="2FC1EBE3" w14:textId="77777777" w:rsidR="00E1670D" w:rsidRDefault="00E1670D">
                          <w:del w:id="5817" w:author="Debbie Houldsworth" w:date="2020-05-21T07:40:00Z">
                            <w:r w:rsidDel="0085743E">
                              <w:rPr>
                                <w:color w:val="000000"/>
                                <w:szCs w:val="24"/>
                                <w:lang w:val="en-US"/>
                              </w:rPr>
                              <w:delText>3</w:delText>
                            </w:r>
                          </w:del>
                        </w:p>
                      </w:txbxContent>
                    </v:textbox>
                  </v:rect>
                  <v:rect id="Rectangle 29" o:spid="_x0000_s1050" style="position:absolute;left:10426;top:215;width:762;height:179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6fowQAAANsAAAAPAAAAZHJzL2Rvd25yZXYueG1sRI/NigIx&#10;EITvgu8QWvCmGXVZ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dXp+jBAAAA2wAAAA8AAAAA&#10;AAAAAAAAAAAABwIAAGRycy9kb3ducmV2LnhtbFBLBQYAAAAAAwADALcAAAD1AgAAAAA=&#10;" filled="f" stroked="f">
                    <v:textbox style="mso-fit-shape-to-text:t" inset="0,0,0,0">
                      <w:txbxContent>
                        <w:p w14:paraId="6EBCAC0A" w14:textId="77777777" w:rsidR="00E1670D" w:rsidRDefault="00E1670D">
                          <w:del w:id="5818" w:author="Debbie Houldsworth" w:date="2020-05-21T07:40:00Z">
                            <w:r w:rsidDel="0085743E">
                              <w:rPr>
                                <w:color w:val="000000"/>
                                <w:szCs w:val="24"/>
                                <w:lang w:val="en-US"/>
                              </w:rPr>
                              <w:delText>2</w:delText>
                            </w:r>
                          </w:del>
                        </w:p>
                      </w:txbxContent>
                    </v:textbox>
                  </v:rect>
                  <w10:anchorlock/>
                </v:group>
              </w:pict>
            </mc:Fallback>
          </mc:AlternateContent>
        </w:r>
      </w:del>
    </w:p>
    <w:p w14:paraId="5578E9A2" w14:textId="018F9C0F" w:rsidR="00FB7917" w:rsidDel="00B52C51" w:rsidRDefault="00FB7917">
      <w:pPr>
        <w:pStyle w:val="MRAL1NoHangingIndent"/>
        <w:rPr>
          <w:del w:id="5819" w:author="Jonathan Hawkins" w:date="2020-05-22T12:38:00Z"/>
        </w:rPr>
      </w:pPr>
      <w:del w:id="5820" w:author="Jonathan Hawkins" w:date="2020-05-22T12:38:00Z">
        <w:r w:rsidDel="00B52C51">
          <w:delText>where:</w:delText>
        </w:r>
      </w:del>
    </w:p>
    <w:p w14:paraId="1AA7CD30" w14:textId="4C3B32FA" w:rsidR="00FB7917" w:rsidDel="00B52C51" w:rsidRDefault="00FB7917">
      <w:pPr>
        <w:pStyle w:val="MRAL2HangingIndent-2"/>
        <w:rPr>
          <w:del w:id="5821" w:author="Jonathan Hawkins" w:date="2020-05-22T12:38:00Z"/>
        </w:rPr>
      </w:pPr>
      <w:del w:id="5822" w:author="Jonathan Hawkins" w:date="2020-05-22T12:38:00Z">
        <w:r w:rsidDel="00B52C51">
          <w:delText xml:space="preserve">SP = </w:delText>
        </w:r>
        <w:r w:rsidDel="00B52C51">
          <w:tab/>
          <w:delText>the amount due from each Supplier;</w:delText>
        </w:r>
      </w:del>
    </w:p>
    <w:p w14:paraId="32775C0B" w14:textId="0DF4486D" w:rsidR="00FB7917" w:rsidDel="00B52C51" w:rsidRDefault="00FB7917">
      <w:pPr>
        <w:pStyle w:val="MRAL2HangingIndent-2"/>
        <w:rPr>
          <w:del w:id="5823" w:author="Jonathan Hawkins" w:date="2020-05-22T12:38:00Z"/>
        </w:rPr>
      </w:pPr>
      <w:del w:id="5824" w:author="Jonathan Hawkins" w:date="2020-05-22T12:38:00Z">
        <w:r w:rsidDel="00B52C51">
          <w:delText xml:space="preserve">A = </w:delText>
        </w:r>
        <w:r w:rsidDel="00B52C51">
          <w:tab/>
          <w:delText xml:space="preserve">average number of Metering Points for which the Supplier was Registered on all MPAS Registration Systems across the last three months </w:delText>
        </w:r>
      </w:del>
      <w:ins w:id="5825" w:author="Debbie Houldsworth" w:date="2020-05-13T12:03:00Z">
        <w:del w:id="5826" w:author="Jonathan Hawkins" w:date="2020-05-14T11:55:00Z">
          <w:r w:rsidR="00467B7A" w:rsidDel="00022B35">
            <w:delText>available</w:delText>
          </w:r>
        </w:del>
        <w:del w:id="5827" w:author="Jonathan Hawkins" w:date="2020-05-22T12:38:00Z">
          <w:r w:rsidR="00467B7A" w:rsidDel="00B52C51">
            <w:delText xml:space="preserve"> </w:delText>
          </w:r>
        </w:del>
      </w:ins>
      <w:del w:id="5828" w:author="Jonathan Hawkins" w:date="2020-05-22T12:38:00Z">
        <w:r w:rsidDel="00B52C51">
          <w:delText xml:space="preserve">for which reports pursuant to Clause 27.6 have been submitted per MPAS Registration System which shall be determined by summing the number contained in </w:delText>
        </w:r>
      </w:del>
      <w:del w:id="5829" w:author="Jonathan Hawkins" w:date="2020-05-14T11:57:00Z">
        <w:r w:rsidDel="00022B35">
          <w:delText xml:space="preserve">those three reports </w:delText>
        </w:r>
      </w:del>
      <w:del w:id="5830" w:author="Jonathan Hawkins" w:date="2020-05-22T12:38:00Z">
        <w:r w:rsidDel="00B52C51">
          <w:delText>over all MPAS Registration Systems and dividing that figure by three;</w:delText>
        </w:r>
      </w:del>
    </w:p>
    <w:p w14:paraId="5D7E0AF5" w14:textId="3A112367" w:rsidR="00E30AAC" w:rsidDel="00B52C51" w:rsidRDefault="00FB7917">
      <w:pPr>
        <w:pStyle w:val="MRAL2HangingIndent-2"/>
        <w:rPr>
          <w:ins w:id="5831" w:author="TSWAN" w:date="2020-04-16T19:06:00Z"/>
          <w:del w:id="5832" w:author="Jonathan Hawkins" w:date="2020-05-22T12:38:00Z"/>
        </w:rPr>
      </w:pPr>
      <w:del w:id="5833" w:author="Jonathan Hawkins" w:date="2020-05-22T12:38:00Z">
        <w:r w:rsidDel="00B52C51">
          <w:delText>C =</w:delText>
        </w:r>
        <w:r w:rsidDel="00B52C51">
          <w:tab/>
        </w:r>
      </w:del>
      <w:ins w:id="5834" w:author="TSWAN" w:date="2020-04-16T19:06:00Z">
        <w:del w:id="5835" w:author="Jonathan Hawkins" w:date="2020-05-22T12:38:00Z">
          <w:r w:rsidR="00E30AAC" w:rsidDel="00B52C51">
            <w:delText>an amount equal to the aggregate of:</w:delText>
          </w:r>
        </w:del>
      </w:ins>
    </w:p>
    <w:p w14:paraId="0B44BFA3" w14:textId="26884CEE" w:rsidR="00E30AAC" w:rsidDel="00B52C51" w:rsidRDefault="00E30AAC" w:rsidP="00E30AAC">
      <w:pPr>
        <w:pStyle w:val="MRAL2HangingIndent-2"/>
        <w:numPr>
          <w:ilvl w:val="0"/>
          <w:numId w:val="90"/>
        </w:numPr>
        <w:tabs>
          <w:tab w:val="left" w:pos="2835"/>
        </w:tabs>
        <w:ind w:left="2835" w:hanging="708"/>
        <w:rPr>
          <w:ins w:id="5836" w:author="TSWAN" w:date="2020-04-16T19:06:00Z"/>
          <w:del w:id="5837" w:author="Jonathan Hawkins" w:date="2020-05-22T12:38:00Z"/>
        </w:rPr>
      </w:pPr>
      <w:ins w:id="5838" w:author="TSWAN" w:date="2020-04-16T19:06:00Z">
        <w:del w:id="5839" w:author="Jonathan Hawkins" w:date="2020-05-22T12:38:00Z">
          <w:r w:rsidDel="00B52C51">
            <w:delText xml:space="preserve">the </w:delText>
          </w:r>
        </w:del>
      </w:ins>
      <w:del w:id="5840" w:author="Jonathan Hawkins" w:date="2020-05-22T12:38:00Z">
        <w:r w:rsidR="00FB7917" w:rsidDel="00B52C51">
          <w:delText>estimated costs for the Quarter</w:delText>
        </w:r>
      </w:del>
      <w:ins w:id="5841" w:author="TSWAN" w:date="2020-04-16T19:06:00Z">
        <w:del w:id="5842" w:author="Jonathan Hawkins" w:date="2020-05-22T12:38:00Z">
          <w:r w:rsidDel="00B52C51">
            <w:delText>; and</w:delText>
          </w:r>
        </w:del>
      </w:ins>
    </w:p>
    <w:p w14:paraId="72C0C454" w14:textId="7EB197D4" w:rsidR="00E30AAC" w:rsidDel="00B52C51" w:rsidRDefault="00E30AAC" w:rsidP="00E30AAC">
      <w:pPr>
        <w:pStyle w:val="MRAL2HangingIndent-2"/>
        <w:numPr>
          <w:ilvl w:val="0"/>
          <w:numId w:val="90"/>
        </w:numPr>
        <w:tabs>
          <w:tab w:val="left" w:pos="2835"/>
        </w:tabs>
        <w:ind w:left="2835" w:hanging="708"/>
        <w:rPr>
          <w:ins w:id="5843" w:author="TSWAN" w:date="2020-04-16T19:06:00Z"/>
          <w:del w:id="5844" w:author="Jonathan Hawkins" w:date="2020-05-22T12:38:00Z"/>
        </w:rPr>
      </w:pPr>
      <w:ins w:id="5845" w:author="TSWAN" w:date="2020-04-16T19:06:00Z">
        <w:del w:id="5846" w:author="Jonathan Hawkins" w:date="2020-05-22T12:38:00Z">
          <w:r w:rsidDel="00B52C51">
            <w:delText xml:space="preserve">in relation to the Final Quarter, </w:delText>
          </w:r>
          <w:r w:rsidR="004971F6" w:rsidDel="00B52C51">
            <w:delText>the estimated MRASCO</w:delText>
          </w:r>
        </w:del>
      </w:ins>
      <w:ins w:id="5847" w:author="Debbie Houldsworth" w:date="2020-05-20T11:50:00Z">
        <w:del w:id="5848" w:author="Jonathan Hawkins" w:date="2020-05-22T12:38:00Z">
          <w:r w:rsidR="0074192C" w:rsidDel="00B52C51">
            <w:delText>MRASCO</w:delText>
          </w:r>
        </w:del>
      </w:ins>
      <w:ins w:id="5849" w:author="TSWAN" w:date="2020-04-16T19:06:00Z">
        <w:del w:id="5850" w:author="Jonathan Hawkins" w:date="2020-05-22T12:38:00Z">
          <w:r w:rsidR="004971F6" w:rsidDel="00B52C51">
            <w:delText xml:space="preserve"> Wind Up Costs,</w:delText>
          </w:r>
        </w:del>
      </w:ins>
    </w:p>
    <w:p w14:paraId="2812CEEA" w14:textId="3CD26187" w:rsidR="00FB7917" w:rsidDel="00B52C51" w:rsidRDefault="004971F6" w:rsidP="00B313FE">
      <w:pPr>
        <w:pStyle w:val="MRAL2HangingIndent-2"/>
        <w:tabs>
          <w:tab w:val="left" w:pos="2835"/>
        </w:tabs>
        <w:ind w:firstLine="0"/>
        <w:rPr>
          <w:del w:id="5851" w:author="Jonathan Hawkins" w:date="2020-05-22T12:38:00Z"/>
        </w:rPr>
      </w:pPr>
      <w:ins w:id="5852" w:author="TSWAN" w:date="2020-04-16T19:06:00Z">
        <w:del w:id="5853" w:author="Jonathan Hawkins" w:date="2020-05-22T12:38:00Z">
          <w:r w:rsidDel="00B52C51">
            <w:delText>in each case which are</w:delText>
          </w:r>
        </w:del>
      </w:ins>
      <w:del w:id="5854" w:author="Jonathan Hawkins" w:date="2020-05-22T12:38:00Z">
        <w:r w:rsidDel="00B52C51">
          <w:delText xml:space="preserve"> </w:delText>
        </w:r>
        <w:r w:rsidR="00FB7917" w:rsidDel="00B52C51">
          <w:delText>included in the most recent budget approved pursuant to Clause 8.3 or 8.4 where those costs are to be borne by Suppliers and Distribution Businesses</w:delText>
        </w:r>
      </w:del>
      <w:del w:id="5855" w:author="Jonathan Hawkins" w:date="2020-05-14T11:47:00Z">
        <w:r w:rsidR="00FB7917" w:rsidDel="008B0207">
          <w:delText xml:space="preserve"> (excluding, for the avoidance of doubt, costs under Clause 55.6)</w:delText>
        </w:r>
      </w:del>
      <w:del w:id="5856" w:author="Jonathan Hawkins" w:date="2020-05-22T12:38:00Z">
        <w:r w:rsidR="00FB7917" w:rsidDel="00B52C51">
          <w:delText xml:space="preserve">; </w:delText>
        </w:r>
      </w:del>
    </w:p>
    <w:p w14:paraId="7498B455" w14:textId="2A004128" w:rsidR="00FB7917" w:rsidDel="008B0207" w:rsidRDefault="00FB7917">
      <w:pPr>
        <w:pStyle w:val="MRAL2HangingIndent-2"/>
        <w:rPr>
          <w:del w:id="5857" w:author="Jonathan Hawkins" w:date="2020-05-14T11:49:00Z"/>
        </w:rPr>
      </w:pPr>
      <w:bookmarkStart w:id="5858" w:name="_DV_C215"/>
      <w:del w:id="5859" w:author="Jonathan Hawkins" w:date="2020-05-14T11:49:00Z">
        <w:r w:rsidDel="008B0207">
          <w:delText>SC =</w:delText>
        </w:r>
        <w:r w:rsidDel="008B0207">
          <w:tab/>
          <w:delText>estimated costs for the Quarter included in the most recent budget approved pursuant to clause 8.3 or 8.4 where those costs are to be borne by Suppliers only</w:delText>
        </w:r>
        <w:bookmarkEnd w:id="5858"/>
        <w:r w:rsidDel="008B0207">
          <w:delText xml:space="preserve"> under Clause 55.6; and</w:delText>
        </w:r>
      </w:del>
    </w:p>
    <w:p w14:paraId="214B0C1A" w14:textId="33F4A51B" w:rsidR="00FB7917" w:rsidDel="00B52C51" w:rsidRDefault="00FB7917">
      <w:pPr>
        <w:pStyle w:val="MRAL2HangingIndent-2"/>
        <w:rPr>
          <w:del w:id="5860" w:author="Jonathan Hawkins" w:date="2020-05-22T12:38:00Z"/>
        </w:rPr>
      </w:pPr>
      <w:del w:id="5861" w:author="Jonathan Hawkins" w:date="2020-05-22T12:38:00Z">
        <w:r w:rsidDel="00B52C51">
          <w:delText>T =</w:delText>
        </w:r>
        <w:r w:rsidDel="00B52C51">
          <w:tab/>
          <w:delText xml:space="preserve">the average number of Metering Points contained on </w:delText>
        </w:r>
      </w:del>
      <w:ins w:id="5862" w:author="Debbie Houldsworth" w:date="2020-05-13T11:51:00Z">
        <w:del w:id="5863" w:author="Jonathan Hawkins" w:date="2020-05-22T12:38:00Z">
          <w:r w:rsidR="00D30263" w:rsidDel="00B52C51">
            <w:delText xml:space="preserve">the </w:delText>
          </w:r>
        </w:del>
      </w:ins>
      <w:del w:id="5864" w:author="Jonathan Hawkins" w:date="2020-05-22T12:38:00Z">
        <w:r w:rsidDel="00B52C51">
          <w:delText>all MPAS Registration Systems</w:delText>
        </w:r>
      </w:del>
      <w:ins w:id="5865" w:author="Debbie Houldsworth" w:date="2020-05-13T11:51:00Z">
        <w:del w:id="5866" w:author="Jonathan Hawkins" w:date="2020-05-22T12:38:00Z">
          <w:r w:rsidR="00D30263" w:rsidDel="00B52C51">
            <w:delText xml:space="preserve"> Report</w:delText>
          </w:r>
        </w:del>
      </w:ins>
      <w:del w:id="5867" w:author="Jonathan Hawkins" w:date="2020-05-22T12:38:00Z">
        <w:r w:rsidDel="00B52C51">
          <w:delText xml:space="preserve"> across the last three months </w:delText>
        </w:r>
      </w:del>
      <w:ins w:id="5868" w:author="Debbie Houldsworth" w:date="2020-05-13T12:03:00Z">
        <w:del w:id="5869" w:author="Jonathan Hawkins" w:date="2020-05-22T12:38:00Z">
          <w:r w:rsidR="00467B7A" w:rsidDel="00B52C51">
            <w:delText xml:space="preserve">available </w:delText>
          </w:r>
        </w:del>
      </w:ins>
      <w:del w:id="5870" w:author="Jonathan Hawkins" w:date="2020-05-22T12:38:00Z">
        <w:r w:rsidDel="00B52C51">
          <w:delText>for which</w:delText>
        </w:r>
      </w:del>
      <w:ins w:id="5871" w:author="Debbie Houldsworth" w:date="2020-05-13T11:49:00Z">
        <w:del w:id="5872" w:author="Jonathan Hawkins" w:date="2020-05-22T12:38:00Z">
          <w:r w:rsidR="00FB30FF" w:rsidDel="00B52C51">
            <w:delText>a</w:delText>
          </w:r>
        </w:del>
      </w:ins>
      <w:ins w:id="5873" w:author="Debbie Houldsworth" w:date="2020-05-13T11:50:00Z">
        <w:del w:id="5874" w:author="Jonathan Hawkins" w:date="2020-05-22T12:38:00Z">
          <w:r w:rsidR="00EA0542" w:rsidDel="00B52C51">
            <w:delText xml:space="preserve"> </w:delText>
          </w:r>
        </w:del>
      </w:ins>
      <w:del w:id="5875" w:author="Jonathan Hawkins" w:date="2020-05-22T12:38:00Z">
        <w:r w:rsidDel="00B52C51">
          <w:delText xml:space="preserve"> reports pursuant to Clause 27.6 have been submitted per MPAS Registration System which shall be determined by summing the total number of Metering Points contained in those three reports over all MPAS Registration Systems and dividing that figure by three.</w:delText>
        </w:r>
      </w:del>
    </w:p>
    <w:p w14:paraId="571C1896" w14:textId="39BA3714" w:rsidR="00FB7917" w:rsidDel="00B52C51" w:rsidRDefault="00FB7917">
      <w:pPr>
        <w:pStyle w:val="MRAL1Numbered"/>
        <w:rPr>
          <w:del w:id="5876" w:author="Jonathan Hawkins" w:date="2020-05-22T12:38:00Z"/>
        </w:rPr>
      </w:pPr>
      <w:bookmarkStart w:id="5877" w:name="_Ref4489150"/>
      <w:del w:id="5878" w:author="Jonathan Hawkins" w:date="2020-05-22T12:38:00Z">
        <w:r w:rsidDel="00B52C51">
          <w:delText>For the purposes of Clause 8.10, the amount which each Distribution Business shall be obliged to pay towards the costs to be incurred in accordance with the most recent approved budget in any Quarter shall be calculated as follows:</w:delText>
        </w:r>
        <w:bookmarkEnd w:id="5877"/>
      </w:del>
    </w:p>
    <w:p w14:paraId="6BE815D8" w14:textId="415597A0" w:rsidR="00FB7917" w:rsidDel="00B52C51" w:rsidRDefault="00FB7917">
      <w:pPr>
        <w:pStyle w:val="MRAL2Numbered"/>
        <w:rPr>
          <w:del w:id="5879" w:author="Jonathan Hawkins" w:date="2020-05-22T12:38:00Z"/>
        </w:rPr>
      </w:pPr>
      <w:del w:id="5880" w:author="Jonathan Hawkins" w:date="2020-05-22T12:38:00Z">
        <w:r w:rsidDel="00B52C51">
          <w:delText>For Distribution Businesses who ha</w:delText>
        </w:r>
      </w:del>
      <w:ins w:id="5881" w:author="Debbie Houldsworth" w:date="2020-05-13T11:31:00Z">
        <w:del w:id="5882" w:author="Jonathan Hawkins" w:date="2020-05-22T12:38:00Z">
          <w:r w:rsidR="00A615FA" w:rsidDel="00B52C51">
            <w:delText>d</w:delText>
          </w:r>
        </w:del>
      </w:ins>
      <w:del w:id="5883" w:author="Jonathan Hawkins" w:date="2020-05-22T12:38:00Z">
        <w:r w:rsidDel="00B52C51">
          <w:delText>ve less than 750,000 Registered Metering Points on their MPAS Registration System</w:delText>
        </w:r>
      </w:del>
      <w:ins w:id="5884" w:author="Debbie Houldsworth" w:date="2020-05-13T11:32:00Z">
        <w:del w:id="5885" w:author="Jonathan Hawkins" w:date="2020-05-22T12:38:00Z">
          <w:r w:rsidR="00A615FA" w:rsidDel="00B52C51">
            <w:delText xml:space="preserve"> at the </w:delText>
          </w:r>
        </w:del>
        <w:del w:id="5886" w:author="Jonathan Hawkins" w:date="2020-05-14T11:57:00Z">
          <w:r w:rsidR="00A615FA" w:rsidDel="00022B35">
            <w:delText>Close</w:delText>
          </w:r>
          <w:r w:rsidR="00576D2A" w:rsidDel="00022B35">
            <w:delText xml:space="preserve"> Down Date</w:delText>
          </w:r>
        </w:del>
      </w:ins>
      <w:del w:id="5887" w:author="Jonathan Hawkins" w:date="2020-05-22T12:38:00Z">
        <w:r w:rsidDel="00B52C51">
          <w:delText>:</w:delText>
        </w:r>
      </w:del>
    </w:p>
    <w:p w14:paraId="419AFA20" w14:textId="6179E5B0" w:rsidR="00FB7917" w:rsidDel="00B52C51" w:rsidRDefault="00FB7917">
      <w:pPr>
        <w:pStyle w:val="MRAL2Numbered"/>
        <w:numPr>
          <w:ilvl w:val="0"/>
          <w:numId w:val="0"/>
        </w:numPr>
        <w:tabs>
          <w:tab w:val="clear" w:pos="2160"/>
          <w:tab w:val="left" w:pos="1560"/>
        </w:tabs>
        <w:ind w:left="709"/>
        <w:rPr>
          <w:del w:id="5888" w:author="Jonathan Hawkins" w:date="2020-05-22T12:38:00Z"/>
        </w:rPr>
      </w:pPr>
      <w:del w:id="5889" w:author="Jonathan Hawkins" w:date="2020-05-22T12:38:00Z">
        <w:r w:rsidDel="00B52C51">
          <w:tab/>
        </w:r>
        <w:r w:rsidRPr="00065D96" w:rsidDel="00B52C51">
          <w:rPr>
            <w:position w:val="-24"/>
          </w:rPr>
          <w:object w:dxaOrig="1320" w:dyaOrig="620" w14:anchorId="56D657CD">
            <v:shape id="_x0000_i1323" type="#_x0000_t75" style="width:66.5pt;height:31pt" o:ole="">
              <v:imagedata r:id="rId24" o:title=""/>
            </v:shape>
            <o:OLEObject Type="Embed" ProgID="Equation.3" ShapeID="_x0000_i1323" DrawAspect="Content" ObjectID="_1651656796" r:id="rId25"/>
          </w:object>
        </w:r>
      </w:del>
    </w:p>
    <w:p w14:paraId="717A84CC" w14:textId="31774E7C" w:rsidR="00FB7917" w:rsidDel="00B52C51" w:rsidRDefault="00FB7917">
      <w:pPr>
        <w:pStyle w:val="MRAL2HangingIndent-2"/>
        <w:ind w:hanging="567"/>
        <w:rPr>
          <w:del w:id="5890" w:author="Jonathan Hawkins" w:date="2020-05-22T12:38:00Z"/>
        </w:rPr>
      </w:pPr>
      <w:del w:id="5891" w:author="Jonathan Hawkins" w:date="2020-05-22T12:38:00Z">
        <w:r w:rsidDel="00B52C51">
          <w:delText>where:</w:delText>
        </w:r>
      </w:del>
    </w:p>
    <w:p w14:paraId="04458AE3" w14:textId="76B21218" w:rsidR="00FB7917" w:rsidDel="00B52C51" w:rsidRDefault="00FB7917">
      <w:pPr>
        <w:pStyle w:val="MRAL2HangingIndent-2"/>
        <w:ind w:hanging="567"/>
        <w:rPr>
          <w:del w:id="5892" w:author="Jonathan Hawkins" w:date="2020-05-22T12:38:00Z"/>
        </w:rPr>
      </w:pPr>
      <w:del w:id="5893" w:author="Jonathan Hawkins" w:date="2020-05-22T12:38:00Z">
        <w:r w:rsidDel="00B52C51">
          <w:delText>PP =</w:delText>
        </w:r>
        <w:r w:rsidDel="00B52C51">
          <w:tab/>
          <w:delText xml:space="preserve">the amount due from the Distribution Business; </w:delText>
        </w:r>
      </w:del>
    </w:p>
    <w:p w14:paraId="7AEDD4D8" w14:textId="6880D42F" w:rsidR="00FB7917" w:rsidDel="00B52C51" w:rsidRDefault="00FB7917">
      <w:pPr>
        <w:pStyle w:val="MRAL2HangingIndent-2"/>
        <w:ind w:hanging="507"/>
        <w:rPr>
          <w:del w:id="5894" w:author="Jonathan Hawkins" w:date="2020-05-22T12:38:00Z"/>
        </w:rPr>
      </w:pPr>
      <w:del w:id="5895" w:author="Jonathan Hawkins" w:date="2020-05-22T12:38:00Z">
        <w:r w:rsidDel="00B52C51">
          <w:delText xml:space="preserve">M = </w:delText>
        </w:r>
        <w:r w:rsidDel="00B52C51">
          <w:tab/>
          <w:delText xml:space="preserve">average number of Metering Points on a Distribution Business’ MPAS Registration System across the last three months </w:delText>
        </w:r>
      </w:del>
      <w:ins w:id="5896" w:author="Debbie Houldsworth" w:date="2020-05-13T12:02:00Z">
        <w:del w:id="5897" w:author="Jonathan Hawkins" w:date="2020-05-14T11:58:00Z">
          <w:r w:rsidR="006B3747" w:rsidDel="00022B35">
            <w:delText>available</w:delText>
          </w:r>
        </w:del>
      </w:ins>
      <w:del w:id="5898" w:author="Jonathan Hawkins" w:date="2020-05-22T12:38:00Z">
        <w:r w:rsidDel="00B52C51">
          <w:delText>for which reports pursuant to Clause 27.6 have been submitted which shall be determined by summing the number contained in those three reports from its MPAS Registration System and dividing that number by three;</w:delText>
        </w:r>
      </w:del>
    </w:p>
    <w:p w14:paraId="3344DF72" w14:textId="4447DE47" w:rsidR="001A128E" w:rsidDel="00B52C51" w:rsidRDefault="00FB7917">
      <w:pPr>
        <w:pStyle w:val="MRAL2HangingIndent-2"/>
        <w:ind w:left="2130" w:hanging="510"/>
        <w:rPr>
          <w:ins w:id="5899" w:author="TSWAN" w:date="2020-04-16T19:06:00Z"/>
          <w:del w:id="5900" w:author="Jonathan Hawkins" w:date="2020-05-22T12:38:00Z"/>
        </w:rPr>
      </w:pPr>
      <w:del w:id="5901" w:author="Jonathan Hawkins" w:date="2020-05-22T12:38:00Z">
        <w:r w:rsidDel="00B52C51">
          <w:delText xml:space="preserve">D = </w:delText>
        </w:r>
        <w:r w:rsidDel="00B52C51">
          <w:tab/>
          <w:delText xml:space="preserve">is </w:delText>
        </w:r>
      </w:del>
      <w:ins w:id="5902" w:author="TSWAN" w:date="2020-04-16T19:06:00Z">
        <w:del w:id="5903" w:author="Jonathan Hawkins" w:date="2020-05-22T12:38:00Z">
          <w:r w:rsidR="001A128E" w:rsidDel="00B52C51">
            <w:delText>an amount equal to the aggregate of:</w:delText>
          </w:r>
        </w:del>
      </w:ins>
    </w:p>
    <w:p w14:paraId="0A47D55B" w14:textId="77710B96" w:rsidR="001A128E" w:rsidDel="00B52C51" w:rsidRDefault="001A128E" w:rsidP="001A128E">
      <w:pPr>
        <w:pStyle w:val="MRAL2HangingIndent-2"/>
        <w:numPr>
          <w:ilvl w:val="0"/>
          <w:numId w:val="93"/>
        </w:numPr>
        <w:tabs>
          <w:tab w:val="left" w:pos="2694"/>
        </w:tabs>
        <w:ind w:left="2694" w:hanging="567"/>
        <w:rPr>
          <w:ins w:id="5904" w:author="TSWAN" w:date="2020-04-16T19:06:00Z"/>
          <w:del w:id="5905" w:author="Jonathan Hawkins" w:date="2020-05-22T12:38:00Z"/>
        </w:rPr>
      </w:pPr>
      <w:del w:id="5906" w:author="Jonathan Hawkins" w:date="2020-05-22T12:38:00Z">
        <w:r w:rsidDel="00B52C51">
          <w:delText>t</w:delText>
        </w:r>
        <w:r w:rsidR="00FB7917" w:rsidDel="00B52C51">
          <w:delText>he estimated total Distribution Businesses’</w:delText>
        </w:r>
        <w:r w:rsidDel="00B52C51">
          <w:delText xml:space="preserve"> costs for the Quarter</w:delText>
        </w:r>
        <w:r w:rsidR="00FB7917" w:rsidDel="00B52C51">
          <w:delText xml:space="preserve">. </w:delText>
        </w:r>
      </w:del>
      <w:ins w:id="5907" w:author="TSWAN" w:date="2020-04-16T19:06:00Z">
        <w:del w:id="5908" w:author="Jonathan Hawkins" w:date="2020-05-22T12:38:00Z">
          <w:r w:rsidDel="00B52C51">
            <w:delText>; and</w:delText>
          </w:r>
        </w:del>
      </w:ins>
    </w:p>
    <w:p w14:paraId="42C789A4" w14:textId="0DA3978B" w:rsidR="001A128E" w:rsidDel="00B52C51" w:rsidRDefault="001A128E" w:rsidP="001A128E">
      <w:pPr>
        <w:pStyle w:val="MRAL2HangingIndent-2"/>
        <w:numPr>
          <w:ilvl w:val="0"/>
          <w:numId w:val="93"/>
        </w:numPr>
        <w:tabs>
          <w:tab w:val="left" w:pos="2694"/>
        </w:tabs>
        <w:ind w:left="2694" w:hanging="567"/>
        <w:rPr>
          <w:ins w:id="5909" w:author="TSWAN" w:date="2020-04-16T19:06:00Z"/>
          <w:del w:id="5910" w:author="Jonathan Hawkins" w:date="2020-05-22T12:38:00Z"/>
        </w:rPr>
      </w:pPr>
      <w:ins w:id="5911" w:author="TSWAN" w:date="2020-04-16T19:06:00Z">
        <w:del w:id="5912" w:author="Jonathan Hawkins" w:date="2020-05-22T12:38:00Z">
          <w:r w:rsidDel="00B52C51">
            <w:delText>in relation to the Final Quarter, the estimated MRASCO</w:delText>
          </w:r>
        </w:del>
      </w:ins>
      <w:ins w:id="5913" w:author="Debbie Houldsworth" w:date="2020-05-20T11:50:00Z">
        <w:del w:id="5914" w:author="Jonathan Hawkins" w:date="2020-05-22T12:38:00Z">
          <w:r w:rsidR="0074192C" w:rsidDel="00B52C51">
            <w:delText>MRASCO</w:delText>
          </w:r>
        </w:del>
      </w:ins>
      <w:ins w:id="5915" w:author="TSWAN" w:date="2020-04-16T19:06:00Z">
        <w:del w:id="5916" w:author="Jonathan Hawkins" w:date="2020-05-22T12:38:00Z">
          <w:r w:rsidDel="00B52C51">
            <w:delText xml:space="preserve"> Wind Up Costs,</w:delText>
          </w:r>
        </w:del>
      </w:ins>
    </w:p>
    <w:p w14:paraId="110B4D05" w14:textId="721823E7" w:rsidR="00FB7917" w:rsidDel="00B52C51" w:rsidRDefault="00FB7917" w:rsidP="00B313FE">
      <w:pPr>
        <w:pStyle w:val="MRAL2HangingIndent-2"/>
        <w:tabs>
          <w:tab w:val="left" w:pos="2694"/>
        </w:tabs>
        <w:ind w:firstLine="0"/>
        <w:rPr>
          <w:del w:id="5917" w:author="Jonathan Hawkins" w:date="2020-05-22T12:38:00Z"/>
        </w:rPr>
      </w:pPr>
      <w:del w:id="5918" w:author="Jonathan Hawkins" w:date="2020-05-22T12:38:00Z">
        <w:r w:rsidDel="00B52C51">
          <w:delText xml:space="preserve">(This is a third of the </w:delText>
        </w:r>
      </w:del>
      <w:ins w:id="5919" w:author="TSWAN" w:date="2020-04-16T19:06:00Z">
        <w:del w:id="5920" w:author="Jonathan Hawkins" w:date="2020-05-22T12:38:00Z">
          <w:r w:rsidR="001A128E" w:rsidDel="00B52C51">
            <w:delText xml:space="preserve">aggregate of the </w:delText>
          </w:r>
        </w:del>
      </w:ins>
      <w:del w:id="5921" w:author="Jonathan Hawkins" w:date="2020-05-22T12:38:00Z">
        <w:r w:rsidDel="00B52C51">
          <w:delText>estimated total costs for the Quarter</w:delText>
        </w:r>
      </w:del>
      <w:ins w:id="5922" w:author="TSWAN" w:date="2020-04-16T19:06:00Z">
        <w:del w:id="5923" w:author="Jonathan Hawkins" w:date="2020-05-22T12:38:00Z">
          <w:r w:rsidR="001A128E" w:rsidDel="00B52C51">
            <w:delText xml:space="preserve"> and, in relation to the Final Quarter, the estimated MRASCO</w:delText>
          </w:r>
        </w:del>
      </w:ins>
      <w:ins w:id="5924" w:author="Debbie Houldsworth" w:date="2020-05-20T11:50:00Z">
        <w:del w:id="5925" w:author="Jonathan Hawkins" w:date="2020-05-22T12:38:00Z">
          <w:r w:rsidR="0074192C" w:rsidDel="00B52C51">
            <w:delText>MRASCO</w:delText>
          </w:r>
        </w:del>
      </w:ins>
      <w:ins w:id="5926" w:author="TSWAN" w:date="2020-04-16T19:06:00Z">
        <w:del w:id="5927" w:author="Jonathan Hawkins" w:date="2020-05-22T12:38:00Z">
          <w:r w:rsidR="001A128E" w:rsidDel="00B52C51">
            <w:delText xml:space="preserve"> Wind Up Costs, in each case</w:delText>
          </w:r>
        </w:del>
      </w:ins>
      <w:del w:id="5928" w:author="Jonathan Hawkins" w:date="2020-05-22T12:38:00Z">
        <w:r w:rsidDel="00B52C51">
          <w:delText xml:space="preserve"> which are to be borne by each category of party and excluding, for the avoidance of doubt costs are to be borne by Suppliers only under Clause 55.6, included in the most recent budget approved pursuant to Clause 8.3 or 8.4); and</w:delText>
        </w:r>
      </w:del>
    </w:p>
    <w:p w14:paraId="799677AE" w14:textId="0CEB3D44" w:rsidR="00FB7917" w:rsidDel="00B52C51" w:rsidRDefault="00FB7917">
      <w:pPr>
        <w:pStyle w:val="MRAL2HangingIndent-2"/>
        <w:ind w:hanging="567"/>
        <w:rPr>
          <w:del w:id="5929" w:author="Jonathan Hawkins" w:date="2020-05-22T12:38:00Z"/>
        </w:rPr>
      </w:pPr>
      <w:del w:id="5930" w:author="Jonathan Hawkins" w:date="2020-05-22T12:38:00Z">
        <w:r w:rsidDel="00B52C51">
          <w:delText xml:space="preserve">T = </w:delText>
        </w:r>
        <w:r w:rsidDel="00B52C51">
          <w:tab/>
          <w:delText xml:space="preserve">the average number of Metering Points contained on all MPAS Registration Systems </w:delText>
        </w:r>
      </w:del>
      <w:ins w:id="5931" w:author="Debbie Houldsworth" w:date="2020-05-13T12:01:00Z">
        <w:del w:id="5932" w:author="Jonathan Hawkins" w:date="2020-05-22T12:38:00Z">
          <w:r w:rsidR="00952EBE" w:rsidDel="00B52C51">
            <w:delText xml:space="preserve">Report </w:delText>
          </w:r>
        </w:del>
      </w:ins>
      <w:del w:id="5933" w:author="Jonathan Hawkins" w:date="2020-05-22T12:38:00Z">
        <w:r w:rsidDel="00B52C51">
          <w:delText>across the last three months</w:delText>
        </w:r>
      </w:del>
      <w:ins w:id="5934" w:author="Debbie Houldsworth" w:date="2020-05-13T11:38:00Z">
        <w:del w:id="5935" w:author="Jonathan Hawkins" w:date="2020-05-22T12:38:00Z">
          <w:r w:rsidR="006E615F" w:rsidDel="00B52C51">
            <w:delText xml:space="preserve"> </w:delText>
          </w:r>
        </w:del>
      </w:ins>
      <w:ins w:id="5936" w:author="Debbie Houldsworth" w:date="2020-05-13T12:01:00Z">
        <w:del w:id="5937" w:author="Jonathan Hawkins" w:date="2020-05-22T12:38:00Z">
          <w:r w:rsidR="00E96591" w:rsidDel="00B52C51">
            <w:delText>available</w:delText>
          </w:r>
        </w:del>
      </w:ins>
      <w:del w:id="5938" w:author="Jonathan Hawkins" w:date="2020-05-22T12:38:00Z">
        <w:r w:rsidDel="00B52C51">
          <w:delText xml:space="preserve"> for which reports pursuant to Clause 27.6 have been submitted which shall be determined by summing the total number of Metering Points contained in those three reports over all MPAS Registration Systems and dividing that number by three.</w:delText>
        </w:r>
      </w:del>
    </w:p>
    <w:p w14:paraId="1C7A3743" w14:textId="7A6B6B13" w:rsidR="00FB7917" w:rsidDel="00B52C51" w:rsidRDefault="00FB7917">
      <w:pPr>
        <w:pStyle w:val="MRAL2Numbered"/>
        <w:rPr>
          <w:del w:id="5939" w:author="Jonathan Hawkins" w:date="2020-05-22T12:38:00Z"/>
        </w:rPr>
      </w:pPr>
      <w:del w:id="5940" w:author="Jonathan Hawkins" w:date="2020-05-22T12:38:00Z">
        <w:r w:rsidDel="00B52C51">
          <w:delText>For Distribution Business who have more than 750,000 Registered Metering Points on their MPAS Registration System:</w:delText>
        </w:r>
      </w:del>
    </w:p>
    <w:p w14:paraId="17A6D24B" w14:textId="4A9065E1" w:rsidR="00FB7917" w:rsidDel="00B52C51" w:rsidRDefault="00FB7917">
      <w:pPr>
        <w:pStyle w:val="MRAL2Numbered"/>
        <w:numPr>
          <w:ilvl w:val="0"/>
          <w:numId w:val="0"/>
        </w:numPr>
        <w:tabs>
          <w:tab w:val="clear" w:pos="2160"/>
          <w:tab w:val="left" w:pos="1560"/>
        </w:tabs>
        <w:ind w:left="709"/>
        <w:rPr>
          <w:del w:id="5941" w:author="Jonathan Hawkins" w:date="2020-05-22T12:38:00Z"/>
        </w:rPr>
      </w:pPr>
      <w:del w:id="5942" w:author="Jonathan Hawkins" w:date="2020-05-22T12:38:00Z">
        <w:r w:rsidDel="00B52C51">
          <w:tab/>
        </w:r>
        <w:r w:rsidRPr="00065D96" w:rsidDel="00B52C51">
          <w:rPr>
            <w:position w:val="-24"/>
          </w:rPr>
          <w:object w:dxaOrig="1260" w:dyaOrig="620" w14:anchorId="77F34A9B">
            <v:shape id="_x0000_i1324" type="#_x0000_t75" style="width:66.5pt;height:31pt" o:ole="">
              <v:imagedata r:id="rId26" o:title=""/>
            </v:shape>
            <o:OLEObject Type="Embed" ProgID="Equation.3" ShapeID="_x0000_i1324" DrawAspect="Content" ObjectID="_1651656797" r:id="rId27"/>
          </w:object>
        </w:r>
      </w:del>
    </w:p>
    <w:p w14:paraId="75DE4FA0" w14:textId="66DFC9C9" w:rsidR="00FB7917" w:rsidDel="00B52C51" w:rsidRDefault="00FB7917">
      <w:pPr>
        <w:pStyle w:val="MRAL2Numbered"/>
        <w:numPr>
          <w:ilvl w:val="0"/>
          <w:numId w:val="0"/>
        </w:numPr>
        <w:tabs>
          <w:tab w:val="clear" w:pos="2160"/>
          <w:tab w:val="left" w:pos="1620"/>
        </w:tabs>
        <w:ind w:left="709"/>
        <w:rPr>
          <w:del w:id="5943" w:author="Jonathan Hawkins" w:date="2020-05-22T12:38:00Z"/>
        </w:rPr>
      </w:pPr>
      <w:del w:id="5944" w:author="Jonathan Hawkins" w:date="2020-05-22T12:38:00Z">
        <w:r w:rsidDel="00B52C51">
          <w:tab/>
          <w:delText>Where:</w:delText>
        </w:r>
      </w:del>
    </w:p>
    <w:p w14:paraId="6CA198CB" w14:textId="54651106" w:rsidR="00FB7917" w:rsidDel="00B52C51" w:rsidRDefault="00FB7917">
      <w:pPr>
        <w:pStyle w:val="MRAL2Numbered"/>
        <w:numPr>
          <w:ilvl w:val="0"/>
          <w:numId w:val="0"/>
        </w:numPr>
        <w:tabs>
          <w:tab w:val="clear" w:pos="2880"/>
          <w:tab w:val="left" w:pos="1620"/>
        </w:tabs>
        <w:ind w:left="709"/>
        <w:rPr>
          <w:del w:id="5945" w:author="Jonathan Hawkins" w:date="2020-05-22T12:38:00Z"/>
        </w:rPr>
      </w:pPr>
      <w:del w:id="5946" w:author="Jonathan Hawkins" w:date="2020-05-22T12:38:00Z">
        <w:r w:rsidDel="00B52C51">
          <w:tab/>
          <w:delText>PP = the amount due from the Distribution Business;</w:delText>
        </w:r>
      </w:del>
    </w:p>
    <w:p w14:paraId="52E5EE36" w14:textId="431F0B3E" w:rsidR="005872D4" w:rsidDel="00B52C51" w:rsidRDefault="00FB7917" w:rsidP="005872D4">
      <w:pPr>
        <w:pStyle w:val="MRAL2Numbered"/>
        <w:numPr>
          <w:ilvl w:val="0"/>
          <w:numId w:val="0"/>
        </w:numPr>
        <w:tabs>
          <w:tab w:val="clear" w:pos="2880"/>
          <w:tab w:val="left" w:pos="1620"/>
        </w:tabs>
        <w:ind w:left="709"/>
        <w:rPr>
          <w:ins w:id="5947" w:author="TSWAN" w:date="2020-04-16T19:06:00Z"/>
          <w:del w:id="5948" w:author="Jonathan Hawkins" w:date="2020-05-22T12:38:00Z"/>
        </w:rPr>
      </w:pPr>
      <w:del w:id="5949" w:author="Jonathan Hawkins" w:date="2020-05-22T12:38:00Z">
        <w:r w:rsidDel="00B52C51">
          <w:tab/>
          <w:delText xml:space="preserve">D = </w:delText>
        </w:r>
        <w:r w:rsidDel="00B52C51">
          <w:tab/>
          <w:delText xml:space="preserve">is </w:delText>
        </w:r>
      </w:del>
      <w:ins w:id="5950" w:author="TSWAN" w:date="2020-04-16T19:06:00Z">
        <w:del w:id="5951" w:author="Jonathan Hawkins" w:date="2020-05-22T12:38:00Z">
          <w:r w:rsidR="005872D4" w:rsidDel="00B52C51">
            <w:delText>an amount equal to the aggregate of:</w:delText>
          </w:r>
        </w:del>
      </w:ins>
    </w:p>
    <w:p w14:paraId="59F060DC" w14:textId="34808430" w:rsidR="005872D4" w:rsidDel="00B52C51" w:rsidRDefault="005872D4" w:rsidP="005872D4">
      <w:pPr>
        <w:pStyle w:val="MRAL2HangingIndent-2"/>
        <w:numPr>
          <w:ilvl w:val="0"/>
          <w:numId w:val="96"/>
        </w:numPr>
        <w:tabs>
          <w:tab w:val="left" w:pos="2694"/>
        </w:tabs>
        <w:ind w:left="2694" w:hanging="567"/>
        <w:rPr>
          <w:ins w:id="5952" w:author="TSWAN" w:date="2020-04-16T19:06:00Z"/>
          <w:del w:id="5953" w:author="Jonathan Hawkins" w:date="2020-05-22T12:38:00Z"/>
        </w:rPr>
      </w:pPr>
      <w:del w:id="5954" w:author="Jonathan Hawkins" w:date="2020-05-22T12:38:00Z">
        <w:r w:rsidDel="00B52C51">
          <w:delText>the estimated total Distribution Businesses’ costs for the Quarter</w:delText>
        </w:r>
        <w:r w:rsidR="00FB7917" w:rsidDel="00B52C51">
          <w:delText xml:space="preserve">. </w:delText>
        </w:r>
      </w:del>
      <w:ins w:id="5955" w:author="TSWAN" w:date="2020-04-16T19:06:00Z">
        <w:del w:id="5956" w:author="Jonathan Hawkins" w:date="2020-05-22T12:38:00Z">
          <w:r w:rsidDel="00B52C51">
            <w:delText>; and</w:delText>
          </w:r>
        </w:del>
      </w:ins>
    </w:p>
    <w:p w14:paraId="75C0D08E" w14:textId="7520B5AE" w:rsidR="005872D4" w:rsidDel="00B52C51" w:rsidRDefault="005872D4" w:rsidP="005872D4">
      <w:pPr>
        <w:pStyle w:val="MRAL2HangingIndent-2"/>
        <w:numPr>
          <w:ilvl w:val="0"/>
          <w:numId w:val="96"/>
        </w:numPr>
        <w:tabs>
          <w:tab w:val="left" w:pos="2694"/>
        </w:tabs>
        <w:ind w:left="2694" w:hanging="567"/>
        <w:rPr>
          <w:ins w:id="5957" w:author="TSWAN" w:date="2020-04-16T19:06:00Z"/>
          <w:del w:id="5958" w:author="Jonathan Hawkins" w:date="2020-05-22T12:38:00Z"/>
        </w:rPr>
      </w:pPr>
      <w:ins w:id="5959" w:author="TSWAN" w:date="2020-04-16T19:06:00Z">
        <w:del w:id="5960" w:author="Jonathan Hawkins" w:date="2020-05-22T12:38:00Z">
          <w:r w:rsidDel="00B52C51">
            <w:delText>in relation to the Final Quarter, the estimated MRASCO</w:delText>
          </w:r>
        </w:del>
      </w:ins>
      <w:ins w:id="5961" w:author="Debbie Houldsworth" w:date="2020-05-20T11:50:00Z">
        <w:del w:id="5962" w:author="Jonathan Hawkins" w:date="2020-05-22T12:38:00Z">
          <w:r w:rsidR="0074192C" w:rsidDel="00B52C51">
            <w:delText>MRASCO</w:delText>
          </w:r>
        </w:del>
      </w:ins>
      <w:ins w:id="5963" w:author="TSWAN" w:date="2020-04-16T19:06:00Z">
        <w:del w:id="5964" w:author="Jonathan Hawkins" w:date="2020-05-22T12:38:00Z">
          <w:r w:rsidDel="00B52C51">
            <w:delText xml:space="preserve"> Wind Up Costs,</w:delText>
          </w:r>
        </w:del>
      </w:ins>
    </w:p>
    <w:p w14:paraId="010DC25D" w14:textId="5B6B0743" w:rsidR="005872D4" w:rsidDel="00B52C51" w:rsidRDefault="005872D4" w:rsidP="00B313FE">
      <w:pPr>
        <w:pStyle w:val="MRAL2HangingIndent-2"/>
        <w:tabs>
          <w:tab w:val="left" w:pos="2694"/>
        </w:tabs>
        <w:ind w:firstLine="0"/>
        <w:rPr>
          <w:del w:id="5965" w:author="Jonathan Hawkins" w:date="2020-05-22T12:38:00Z"/>
        </w:rPr>
      </w:pPr>
      <w:del w:id="5966" w:author="Jonathan Hawkins" w:date="2020-05-22T12:38:00Z">
        <w:r w:rsidDel="00B52C51">
          <w:delText xml:space="preserve">(This is a third of the </w:delText>
        </w:r>
      </w:del>
      <w:ins w:id="5967" w:author="TSWAN" w:date="2020-04-16T19:06:00Z">
        <w:del w:id="5968" w:author="Jonathan Hawkins" w:date="2020-05-22T12:38:00Z">
          <w:r w:rsidDel="00B52C51">
            <w:delText xml:space="preserve">aggregate of the </w:delText>
          </w:r>
        </w:del>
      </w:ins>
      <w:del w:id="5969" w:author="Jonathan Hawkins" w:date="2020-05-22T12:38:00Z">
        <w:r w:rsidDel="00B52C51">
          <w:delText xml:space="preserve">estimated total costs for the Quarter </w:delText>
        </w:r>
      </w:del>
      <w:ins w:id="5970" w:author="TSWAN" w:date="2020-04-16T19:06:00Z">
        <w:del w:id="5971" w:author="Jonathan Hawkins" w:date="2020-05-22T12:38:00Z">
          <w:r w:rsidDel="00B52C51">
            <w:delText>and, in relation to the Final Quarter, the estimated MRASCO</w:delText>
          </w:r>
        </w:del>
      </w:ins>
      <w:ins w:id="5972" w:author="Debbie Houldsworth" w:date="2020-05-20T11:50:00Z">
        <w:del w:id="5973" w:author="Jonathan Hawkins" w:date="2020-05-22T12:38:00Z">
          <w:r w:rsidR="0074192C" w:rsidDel="00B52C51">
            <w:delText>MRASCO</w:delText>
          </w:r>
        </w:del>
      </w:ins>
      <w:ins w:id="5974" w:author="TSWAN" w:date="2020-04-16T19:06:00Z">
        <w:del w:id="5975" w:author="Jonathan Hawkins" w:date="2020-05-22T12:38:00Z">
          <w:r w:rsidDel="00B52C51">
            <w:delText xml:space="preserve"> Wind Up Costs, in each case </w:delText>
          </w:r>
        </w:del>
      </w:ins>
      <w:del w:id="5976" w:author="Jonathan Hawkins" w:date="2020-05-22T12:38:00Z">
        <w:r w:rsidDel="00B52C51">
          <w:delText>which are to be borne by each category of party and excluding, for the avoidance of doubt</w:delText>
        </w:r>
        <w:r w:rsidR="00FB7917" w:rsidDel="00B52C51">
          <w:delText>,</w:delText>
        </w:r>
        <w:r w:rsidDel="00B52C51">
          <w:delText xml:space="preserve"> costs</w:delText>
        </w:r>
        <w:r w:rsidR="00FB7917" w:rsidDel="00B52C51">
          <w:delText xml:space="preserve"> which</w:delText>
        </w:r>
        <w:r w:rsidDel="00B52C51">
          <w:delText xml:space="preserve"> are to be borne by Suppliers only under Clause 55.6, included in the most recent budget approved pursuant to Clause 8.3 or 8.4);</w:delText>
        </w:r>
      </w:del>
    </w:p>
    <w:p w14:paraId="6C0E31BA" w14:textId="43C946D3" w:rsidR="00FB7917" w:rsidDel="00B52C51" w:rsidRDefault="00FB7917">
      <w:pPr>
        <w:pStyle w:val="MRAL2Numbered"/>
        <w:numPr>
          <w:ilvl w:val="0"/>
          <w:numId w:val="0"/>
        </w:numPr>
        <w:tabs>
          <w:tab w:val="clear" w:pos="2880"/>
          <w:tab w:val="left" w:pos="1620"/>
        </w:tabs>
        <w:ind w:left="2160" w:hanging="1451"/>
        <w:rPr>
          <w:del w:id="5977" w:author="Jonathan Hawkins" w:date="2020-05-22T12:38:00Z"/>
        </w:rPr>
      </w:pPr>
      <w:del w:id="5978" w:author="Jonathan Hawkins" w:date="2020-05-22T12:38:00Z">
        <w:r w:rsidDel="00B52C51">
          <w:tab/>
          <w:delText xml:space="preserve">B = </w:delText>
        </w:r>
        <w:r w:rsidDel="00B52C51">
          <w:tab/>
          <w:delText xml:space="preserve">The total amount due from those Distribution Businesses who have less than 750,000 Registered Metering Points on their </w:delText>
        </w:r>
      </w:del>
      <w:ins w:id="5979" w:author="Debbie Houldsworth" w:date="2020-05-13T12:04:00Z">
        <w:del w:id="5980" w:author="Jonathan Hawkins" w:date="2020-05-22T12:38:00Z">
          <w:r w:rsidR="00760E78" w:rsidDel="00B52C51">
            <w:delText xml:space="preserve">last </w:delText>
          </w:r>
        </w:del>
      </w:ins>
      <w:del w:id="5981" w:author="Jonathan Hawkins" w:date="2020-05-22T12:38:00Z">
        <w:r w:rsidDel="00B52C51">
          <w:delText>MPAS Registration System</w:delText>
        </w:r>
      </w:del>
      <w:ins w:id="5982" w:author="Debbie Houldsworth" w:date="2020-05-13T12:03:00Z">
        <w:del w:id="5983" w:author="Jonathan Hawkins" w:date="2020-05-22T12:38:00Z">
          <w:r w:rsidR="0044075F" w:rsidDel="00B52C51">
            <w:delText xml:space="preserve"> Report</w:delText>
          </w:r>
        </w:del>
      </w:ins>
      <w:del w:id="5984" w:author="Jonathan Hawkins" w:date="2020-05-22T12:38:00Z">
        <w:r w:rsidDel="00B52C51">
          <w:delText>; and</w:delText>
        </w:r>
      </w:del>
    </w:p>
    <w:p w14:paraId="7796B071" w14:textId="190472E5" w:rsidR="00FB7917" w:rsidDel="00B52C51" w:rsidRDefault="00FB7917">
      <w:pPr>
        <w:pStyle w:val="MRAL2Numbered"/>
        <w:numPr>
          <w:ilvl w:val="0"/>
          <w:numId w:val="0"/>
        </w:numPr>
        <w:tabs>
          <w:tab w:val="clear" w:pos="2880"/>
          <w:tab w:val="left" w:pos="1620"/>
        </w:tabs>
        <w:ind w:left="2160" w:hanging="1451"/>
        <w:rPr>
          <w:del w:id="5985" w:author="Jonathan Hawkins" w:date="2020-05-22T12:38:00Z"/>
        </w:rPr>
      </w:pPr>
      <w:del w:id="5986" w:author="Jonathan Hawkins" w:date="2020-05-22T12:38:00Z">
        <w:r w:rsidDel="00B52C51">
          <w:tab/>
          <w:delText xml:space="preserve">F = The total number of Distribution Businesses who have more than 750,000 Registered Metering Points on their </w:delText>
        </w:r>
      </w:del>
      <w:ins w:id="5987" w:author="Debbie Houldsworth" w:date="2020-05-13T12:04:00Z">
        <w:del w:id="5988" w:author="Jonathan Hawkins" w:date="2020-05-22T12:38:00Z">
          <w:r w:rsidR="00760E78" w:rsidDel="00B52C51">
            <w:delText xml:space="preserve">last </w:delText>
          </w:r>
        </w:del>
      </w:ins>
      <w:del w:id="5989" w:author="Jonathan Hawkins" w:date="2020-05-22T12:38:00Z">
        <w:r w:rsidDel="00B52C51">
          <w:delText>MPAS Registration System</w:delText>
        </w:r>
      </w:del>
      <w:ins w:id="5990" w:author="Debbie Houldsworth" w:date="2020-05-13T12:04:00Z">
        <w:del w:id="5991" w:author="Jonathan Hawkins" w:date="2020-05-22T12:38:00Z">
          <w:r w:rsidR="00760E78" w:rsidDel="00B52C51">
            <w:delText xml:space="preserve"> Report</w:delText>
          </w:r>
        </w:del>
      </w:ins>
      <w:del w:id="5992" w:author="Jonathan Hawkins" w:date="2020-05-22T12:38:00Z">
        <w:r w:rsidDel="00B52C51">
          <w:delText>.</w:delText>
        </w:r>
      </w:del>
    </w:p>
    <w:p w14:paraId="6AFBD343" w14:textId="21D3C88B" w:rsidR="00FB7917" w:rsidDel="00B52C51" w:rsidRDefault="00FB7917">
      <w:pPr>
        <w:pStyle w:val="MRAL1Numbered"/>
        <w:rPr>
          <w:del w:id="5993" w:author="Jonathan Hawkins" w:date="2020-05-22T12:38:00Z"/>
        </w:rPr>
      </w:pPr>
      <w:bookmarkStart w:id="5994" w:name="_Ref4550719"/>
      <w:del w:id="5995" w:author="Jonathan Hawkins" w:date="2020-05-22T12:38:00Z">
        <w:r w:rsidDel="00B52C51">
          <w:delText xml:space="preserve">The Secretariat shall arrange for collection from Distribution Businesses and Suppliers of their respective proportionate share of the costs to be incurred in accordance with the most recent approved budget in any Quarter, calculated in accordance with Clauses 8.8 and 8.9, as appropriate, (together with Value Added Tax thereon, if applicable) in accordance with such procedures as may be agreed by </w:delText>
        </w:r>
      </w:del>
      <w:del w:id="5996" w:author="Jonathan Hawkins" w:date="2020-05-07T14:37:00Z">
        <w:r w:rsidDel="00114CAE">
          <w:delText xml:space="preserve">MEC </w:delText>
        </w:r>
      </w:del>
      <w:ins w:id="5997" w:author="Debbie Houldsworth" w:date="2020-05-20T11:50:00Z">
        <w:del w:id="5998" w:author="Jonathan Hawkins" w:date="2020-05-22T12:38:00Z">
          <w:r w:rsidR="0074192C" w:rsidDel="00B52C51">
            <w:delText>MRASCO</w:delText>
          </w:r>
        </w:del>
      </w:ins>
      <w:del w:id="5999" w:author="Jonathan Hawkins" w:date="2020-05-22T12:38:00Z">
        <w:r w:rsidDel="00B52C51">
          <w:delText>from time to time (which may include collection in advance) and Distribution Businesses and Suppliers shall comply with such collection procedures and, in particular, shall pay the amounts which that Distribution Business or Supplier is obliged to pay within the time period prescribed by such procedures, following the receipt of an invoice or other statement issued by the Secretariat.</w:delText>
        </w:r>
        <w:bookmarkEnd w:id="5994"/>
      </w:del>
    </w:p>
    <w:p w14:paraId="59E4A70D" w14:textId="10398FA7" w:rsidR="00FB7917" w:rsidDel="00B52C51" w:rsidRDefault="00FB7917">
      <w:pPr>
        <w:pStyle w:val="MRAL1Numbered"/>
        <w:rPr>
          <w:del w:id="6000" w:author="Jonathan Hawkins" w:date="2020-05-22T12:38:00Z"/>
        </w:rPr>
      </w:pPr>
      <w:bookmarkStart w:id="6001" w:name="_Ref4552160"/>
      <w:del w:id="6002" w:author="Jonathan Hawkins" w:date="2020-05-07T14:38:00Z">
        <w:r w:rsidDel="00114CAE">
          <w:delText>Within 20 Working Days of the 1 April in each Financial Year the Secretariat shall calculate each Distribution Business and each Supplier's proportionate share, in accordance with the proportions set out in Clauses 8.8 and 8.9, of the actual costs incurred during the previous Financial Year and shall reconcile them against amounts paid by each Distribution Business and each Supplier in respect of estimated costs pursuant to Clause 8.10.  Where the aggregate amount paid by the Distribution Business or Supplier in accordance with Clause 8.10 in respect of the previous Financial Year is greater than the aggregate amount as calculated in accordance with this Clause 8.11 in respect of that Distribution Business or Supplier, the Secretariat shall reimburse that Distribution Business or Supplier (as appropriate) with the difference by means of a credit against the invoice to be raised pursuant to Clause 8.10 in respect of the second quarter of the current Financial Year.</w:delText>
        </w:r>
      </w:del>
      <w:bookmarkEnd w:id="6001"/>
    </w:p>
    <w:p w14:paraId="74DB8DF9" w14:textId="5DA7463F" w:rsidR="004605AB" w:rsidDel="00B52C51" w:rsidRDefault="005872D4">
      <w:pPr>
        <w:pStyle w:val="MRAL1Numbered"/>
        <w:rPr>
          <w:ins w:id="6003" w:author="TSWAN" w:date="2020-04-16T19:06:00Z"/>
          <w:del w:id="6004" w:author="Jonathan Hawkins" w:date="2020-05-22T12:38:00Z"/>
        </w:rPr>
      </w:pPr>
      <w:ins w:id="6005" w:author="TSWAN" w:date="2020-04-16T19:06:00Z">
        <w:del w:id="6006" w:author="Jonathan Hawkins" w:date="2020-05-22T12:38:00Z">
          <w:r w:rsidDel="00B52C51">
            <w:delText>For the avoidance of doubt</w:delText>
          </w:r>
          <w:r w:rsidR="004605AB" w:rsidDel="00B52C51">
            <w:delText>:</w:delText>
          </w:r>
        </w:del>
      </w:ins>
    </w:p>
    <w:p w14:paraId="20750FDB" w14:textId="626775E5" w:rsidR="004605AB" w:rsidDel="00B52C51" w:rsidRDefault="005872D4" w:rsidP="004605AB">
      <w:pPr>
        <w:pStyle w:val="MRAL2Numbered"/>
        <w:rPr>
          <w:ins w:id="6007" w:author="TSWAN" w:date="2020-04-16T19:06:00Z"/>
          <w:del w:id="6008" w:author="Jonathan Hawkins" w:date="2020-05-22T12:38:00Z"/>
        </w:rPr>
      </w:pPr>
      <w:ins w:id="6009" w:author="TSWAN" w:date="2020-04-16T19:06:00Z">
        <w:del w:id="6010" w:author="Jonathan Hawkins" w:date="2020-05-22T12:38:00Z">
          <w:r w:rsidDel="00B52C51">
            <w:delText xml:space="preserve">without prejudice to the generality of Clause </w:delText>
          </w:r>
          <w:r w:rsidDel="00B52C51">
            <w:fldChar w:fldCharType="begin"/>
          </w:r>
          <w:r w:rsidDel="00B52C51">
            <w:delInstrText xml:space="preserve"> REF _Ref35263899 \r \h </w:delInstrText>
          </w:r>
        </w:del>
      </w:ins>
      <w:del w:id="6011" w:author="Jonathan Hawkins" w:date="2020-05-22T12:38:00Z"/>
      <w:ins w:id="6012" w:author="TSWAN" w:date="2020-04-16T19:06:00Z">
        <w:del w:id="6013" w:author="Jonathan Hawkins" w:date="2020-05-22T12:38:00Z">
          <w:r w:rsidDel="00B52C51">
            <w:fldChar w:fldCharType="separate"/>
          </w:r>
          <w:r w:rsidDel="00B52C51">
            <w:delText>5</w:delText>
          </w:r>
        </w:del>
        <w:del w:id="6014" w:author="Jonathan Hawkins" w:date="2020-05-14T12:00:00Z">
          <w:r w:rsidDel="00022B35">
            <w:delText>8</w:delText>
          </w:r>
        </w:del>
        <w:del w:id="6015" w:author="Jonathan Hawkins" w:date="2020-05-22T12:38:00Z">
          <w:r w:rsidDel="00B52C51">
            <w:fldChar w:fldCharType="end"/>
          </w:r>
          <w:r w:rsidR="00A364DE" w:rsidDel="00B52C51">
            <w:delText xml:space="preserve">, Clause </w:delText>
          </w:r>
          <w:r w:rsidR="00A364DE" w:rsidDel="00B52C51">
            <w:fldChar w:fldCharType="begin"/>
          </w:r>
          <w:r w:rsidR="00A364DE" w:rsidDel="00B52C51">
            <w:delInstrText xml:space="preserve"> REF _Ref4552160 \r \h </w:delInstrText>
          </w:r>
        </w:del>
      </w:ins>
      <w:del w:id="6016" w:author="Jonathan Hawkins" w:date="2020-05-22T12:38:00Z"/>
      <w:ins w:id="6017" w:author="TSWAN" w:date="2020-04-16T19:06:00Z">
        <w:del w:id="6018" w:author="Jonathan Hawkins" w:date="2020-05-22T12:38:00Z">
          <w:r w:rsidR="00A364DE" w:rsidDel="00B52C51">
            <w:fldChar w:fldCharType="separate"/>
          </w:r>
          <w:r w:rsidR="00A364DE" w:rsidDel="00B52C51">
            <w:delText>8.11</w:delText>
          </w:r>
          <w:r w:rsidR="00A364DE" w:rsidDel="00B52C51">
            <w:fldChar w:fldCharType="end"/>
          </w:r>
          <w:r w:rsidR="00A364DE" w:rsidDel="00B52C51">
            <w:delText xml:space="preserve"> will not apply following termination of this Ag</w:delText>
          </w:r>
          <w:r w:rsidR="004605AB" w:rsidDel="00B52C51">
            <w:delText>reem</w:delText>
          </w:r>
          <w:r w:rsidR="000C4102" w:rsidDel="00B52C51">
            <w:delText>ent pursuant to that Clause;</w:delText>
          </w:r>
        </w:del>
      </w:ins>
    </w:p>
    <w:p w14:paraId="39CE53A6" w14:textId="13DF88BF" w:rsidR="005872D4" w:rsidDel="00B52C51" w:rsidRDefault="004605AB" w:rsidP="004605AB">
      <w:pPr>
        <w:pStyle w:val="MRAL2Numbered"/>
        <w:rPr>
          <w:ins w:id="6019" w:author="TSWAN" w:date="2020-04-16T19:06:00Z"/>
          <w:del w:id="6020" w:author="Jonathan Hawkins" w:date="2020-05-22T12:38:00Z"/>
        </w:rPr>
      </w:pPr>
      <w:ins w:id="6021" w:author="TSWAN" w:date="2020-04-16T19:06:00Z">
        <w:del w:id="6022" w:author="Jonathan Hawkins" w:date="2020-05-22T12:38:00Z">
          <w:r w:rsidDel="00B52C51">
            <w:delText xml:space="preserve">any payment towards any costs by a Distribution Business or Supplier shall only be repayable to it pursuant to the terms of Clause </w:delText>
          </w:r>
          <w:r w:rsidDel="00B52C51">
            <w:fldChar w:fldCharType="begin"/>
          </w:r>
          <w:r w:rsidDel="00B52C51">
            <w:delInstrText xml:space="preserve"> REF _Ref4552160 \r \h </w:delInstrText>
          </w:r>
        </w:del>
      </w:ins>
      <w:del w:id="6023" w:author="Jonathan Hawkins" w:date="2020-05-22T12:38:00Z"/>
      <w:ins w:id="6024" w:author="TSWAN" w:date="2020-04-16T19:06:00Z">
        <w:del w:id="6025" w:author="Jonathan Hawkins" w:date="2020-05-22T12:38:00Z">
          <w:r w:rsidDel="00B52C51">
            <w:fldChar w:fldCharType="separate"/>
          </w:r>
          <w:r w:rsidDel="00B52C51">
            <w:delText>8.11</w:delText>
          </w:r>
          <w:r w:rsidDel="00B52C51">
            <w:fldChar w:fldCharType="end"/>
          </w:r>
          <w:r w:rsidR="000C4102" w:rsidDel="00B52C51">
            <w:delText xml:space="preserve"> or Schedule 16; and </w:delText>
          </w:r>
          <w:r w:rsidDel="00B52C51">
            <w:delText xml:space="preserve"> </w:delText>
          </w:r>
        </w:del>
      </w:ins>
    </w:p>
    <w:p w14:paraId="15256F95" w14:textId="00997522" w:rsidR="000C4102" w:rsidDel="00B52C51" w:rsidRDefault="000C4102" w:rsidP="004605AB">
      <w:pPr>
        <w:pStyle w:val="MRAL2Numbered"/>
        <w:rPr>
          <w:ins w:id="6026" w:author="TSWAN" w:date="2020-04-16T19:06:00Z"/>
          <w:del w:id="6027" w:author="Jonathan Hawkins" w:date="2020-05-22T12:38:00Z"/>
        </w:rPr>
      </w:pPr>
      <w:ins w:id="6028" w:author="TSWAN" w:date="2020-04-16T19:06:00Z">
        <w:del w:id="6029" w:author="Jonathan Hawkins" w:date="2020-05-22T12:38:00Z">
          <w:r w:rsidDel="00B52C51">
            <w:delText>nothing in any other provision of this Agreement (including Schedule 11) shall restrict any obligation of Suppliers and Distribution Businesses to pay any MRASCO</w:delText>
          </w:r>
        </w:del>
      </w:ins>
      <w:ins w:id="6030" w:author="Debbie Houldsworth" w:date="2020-05-20T11:50:00Z">
        <w:del w:id="6031" w:author="Jonathan Hawkins" w:date="2020-05-22T12:38:00Z">
          <w:r w:rsidR="0074192C" w:rsidDel="00B52C51">
            <w:delText>MRASCO</w:delText>
          </w:r>
        </w:del>
      </w:ins>
      <w:ins w:id="6032" w:author="TSWAN" w:date="2020-04-16T19:06:00Z">
        <w:del w:id="6033" w:author="Jonathan Hawkins" w:date="2020-05-22T12:38:00Z">
          <w:r w:rsidDel="00B52C51">
            <w:delText xml:space="preserve"> Wind Up Costs in accordance with this Clause </w:delText>
          </w:r>
          <w:r w:rsidDel="00B52C51">
            <w:fldChar w:fldCharType="begin"/>
          </w:r>
          <w:r w:rsidDel="00B52C51">
            <w:delInstrText xml:space="preserve"> REF _Ref36121419 \r \h </w:delInstrText>
          </w:r>
        </w:del>
      </w:ins>
      <w:del w:id="6034" w:author="Jonathan Hawkins" w:date="2020-05-22T12:38:00Z"/>
      <w:ins w:id="6035" w:author="TSWAN" w:date="2020-04-16T19:06:00Z">
        <w:del w:id="6036" w:author="Jonathan Hawkins" w:date="2020-05-22T12:38:00Z">
          <w:r w:rsidDel="00B52C51">
            <w:fldChar w:fldCharType="separate"/>
          </w:r>
          <w:r w:rsidDel="00B52C51">
            <w:delText>8</w:delText>
          </w:r>
          <w:r w:rsidDel="00B52C51">
            <w:fldChar w:fldCharType="end"/>
          </w:r>
          <w:r w:rsidDel="00B52C51">
            <w:delText>.</w:delText>
          </w:r>
        </w:del>
      </w:ins>
    </w:p>
    <w:p w14:paraId="33E98559" w14:textId="2B7D00A9" w:rsidR="00FB7917" w:rsidDel="0095164B" w:rsidRDefault="00FB7917">
      <w:pPr>
        <w:pStyle w:val="MRAHeading3"/>
        <w:outlineLvl w:val="0"/>
        <w:rPr>
          <w:del w:id="6037" w:author="Jonathan Hawkins" w:date="2020-05-07T14:39:00Z"/>
        </w:rPr>
      </w:pPr>
      <w:del w:id="6038" w:author="Jonathan Hawkins" w:date="2020-05-07T14:39:00Z">
        <w:r w:rsidDel="0095164B">
          <w:delText>Audit</w:delText>
        </w:r>
      </w:del>
    </w:p>
    <w:p w14:paraId="20AD8931" w14:textId="6E3C8047" w:rsidR="00FB7917" w:rsidDel="00B52C51" w:rsidRDefault="00FB7917">
      <w:pPr>
        <w:pStyle w:val="MRAL1Numbered"/>
        <w:rPr>
          <w:del w:id="6039" w:author="Jonathan Hawkins" w:date="2020-05-22T12:38:00Z"/>
        </w:rPr>
      </w:pPr>
      <w:del w:id="6040" w:author="Jonathan Hawkins" w:date="2020-05-07T14:38:00Z">
        <w:r w:rsidDel="00114CAE">
          <w:delText>MEC shall arrange for the costs incurred pursuant to Clause 8.1 to be audited by a firm of chartered accountants on an annual basis.  MEC shall copy the auditor's report to all parties within 15 Working Days of receipt</w:delText>
        </w:r>
      </w:del>
      <w:del w:id="6041" w:author="Jonathan Hawkins" w:date="2020-05-22T12:38:00Z">
        <w:r w:rsidDel="00B52C51">
          <w:delText>.</w:delText>
        </w:r>
      </w:del>
    </w:p>
    <w:p w14:paraId="3C74D8D2" w14:textId="2DB806F4" w:rsidR="00FB7917" w:rsidDel="00B52C51" w:rsidRDefault="00FB7917">
      <w:pPr>
        <w:pStyle w:val="MRAHeading3"/>
        <w:outlineLvl w:val="1"/>
        <w:rPr>
          <w:del w:id="6042" w:author="Jonathan Hawkins" w:date="2020-05-22T12:38:00Z"/>
        </w:rPr>
        <w:pPrChange w:id="6043" w:author="Debbie Houldsworth" w:date="2020-05-13T09:49:00Z">
          <w:pPr>
            <w:pStyle w:val="MRAHeading3"/>
            <w:outlineLvl w:val="0"/>
          </w:pPr>
        </w:pPrChange>
      </w:pPr>
      <w:del w:id="6044" w:author="Jonathan Hawkins" w:date="2020-05-22T12:38:00Z">
        <w:r w:rsidDel="00B52C51">
          <w:delText>Review of Cost Recovery Mechanism</w:delText>
        </w:r>
      </w:del>
    </w:p>
    <w:p w14:paraId="69AEB6B8" w14:textId="422AB105" w:rsidR="005C36A9" w:rsidDel="00B52C51" w:rsidRDefault="00FB7917" w:rsidP="00FE5EA3">
      <w:pPr>
        <w:pStyle w:val="MRAL1Numbered"/>
        <w:rPr>
          <w:del w:id="6045" w:author="Jonathan Hawkins" w:date="2020-05-22T12:38:00Z"/>
        </w:rPr>
      </w:pPr>
      <w:del w:id="6046" w:author="Jonathan Hawkins" w:date="2020-05-22T12:38:00Z">
        <w:r w:rsidDel="00B52C51">
          <w:delText>Each party acknowledges that the cost recovery mechanism included in this Clause 8 has been agreed to on the basis that the scope of this Agreement is limited to those activities that are described in this Agreement. Each party agrees to review the cost recovery mechanism included in this Clause 8 if the scope of this Agreement (as so described and provided for) is materially amended.</w:delText>
        </w:r>
      </w:del>
    </w:p>
    <w:p w14:paraId="6EA4A727" w14:textId="58F1D5A0" w:rsidR="005C36A9" w:rsidDel="00B52C51" w:rsidRDefault="005C36A9" w:rsidP="00B462AB">
      <w:pPr>
        <w:pStyle w:val="MRAL1Numbered"/>
        <w:rPr>
          <w:del w:id="6047" w:author="Jonathan Hawkins" w:date="2020-05-22T12:38:00Z"/>
        </w:rPr>
      </w:pPr>
      <w:del w:id="6048" w:author="Jonathan Hawkins" w:date="2020-05-22T12:38:00Z">
        <w:r w:rsidDel="00B52C51">
          <w:delText>If any amount payable by a company in debt to MRASCo</w:delText>
        </w:r>
      </w:del>
      <w:ins w:id="6049" w:author="Debbie Houldsworth" w:date="2020-05-20T11:50:00Z">
        <w:del w:id="6050" w:author="Jonathan Hawkins" w:date="2020-05-22T12:38:00Z">
          <w:r w:rsidR="0074192C" w:rsidDel="00B52C51">
            <w:delText>MRASCO</w:delText>
          </w:r>
        </w:del>
      </w:ins>
      <w:del w:id="6051" w:author="Jonathan Hawkins" w:date="2020-05-22T12:38:00Z">
        <w:r w:rsidDel="00B52C51">
          <w:delText xml:space="preserve"> is not paid on or before the due date, the paying company shall pay interest, after as well as before judgment, at a rate of</w:delText>
        </w:r>
        <w:r w:rsidRPr="0003659A" w:rsidDel="00B52C51">
          <w:delText xml:space="preserve"> 8% plus the Bank of England base rate</w:delText>
        </w:r>
        <w:r w:rsidDel="00B52C51">
          <w:delText>, on the unpaid amount from the due date until the day on which payment is made.</w:delText>
        </w:r>
      </w:del>
    </w:p>
    <w:p w14:paraId="3DAD7C1A" w14:textId="1B4AFB33" w:rsidR="00FB7917" w:rsidRDefault="00FB7917">
      <w:pPr>
        <w:pStyle w:val="MRAHeading2"/>
        <w:outlineLvl w:val="0"/>
        <w:rPr>
          <w:ins w:id="6052" w:author="Debbie Houldsworth" w:date="2020-05-11T07:06:00Z"/>
        </w:rPr>
        <w:pPrChange w:id="6053" w:author="Debbie Houldsworth" w:date="2020-05-13T08:01:00Z">
          <w:pPr>
            <w:pStyle w:val="MRAHeading2"/>
          </w:pPr>
        </w:pPrChange>
      </w:pPr>
      <w:bookmarkStart w:id="6054" w:name="_Toc403360769"/>
      <w:bookmarkStart w:id="6055" w:name="_Toc403360847"/>
      <w:bookmarkStart w:id="6056" w:name="_Toc403360923"/>
      <w:bookmarkStart w:id="6057" w:name="_Toc403360979"/>
      <w:bookmarkStart w:id="6058" w:name="_Toc403361436"/>
      <w:bookmarkStart w:id="6059" w:name="_Toc403371510"/>
      <w:bookmarkStart w:id="6060" w:name="_Toc415033805"/>
      <w:bookmarkStart w:id="6061" w:name="_Toc416508891"/>
      <w:bookmarkStart w:id="6062" w:name="_Ref4474683"/>
      <w:bookmarkStart w:id="6063" w:name="_Ref4474827"/>
      <w:bookmarkStart w:id="6064" w:name="_Ref4475896"/>
      <w:bookmarkStart w:id="6065" w:name="_Ref4482279"/>
      <w:bookmarkStart w:id="6066" w:name="_Ref4552319"/>
      <w:bookmarkStart w:id="6067" w:name="_Ref4558565"/>
      <w:bookmarkStart w:id="6068" w:name="_Ref4558805"/>
      <w:bookmarkStart w:id="6069" w:name="_Ref4559786"/>
      <w:bookmarkStart w:id="6070" w:name="_Ref9048143"/>
      <w:bookmarkStart w:id="6071" w:name="_Ref9048228"/>
      <w:bookmarkStart w:id="6072" w:name="_Toc18300514"/>
      <w:bookmarkStart w:id="6073" w:name="_Toc64264313"/>
      <w:bookmarkStart w:id="6074" w:name="_Toc40260974"/>
      <w:r>
        <w:t>change control</w:t>
      </w:r>
      <w:bookmarkEnd w:id="6054"/>
      <w:bookmarkEnd w:id="6055"/>
      <w:bookmarkEnd w:id="6056"/>
      <w:bookmarkEnd w:id="6057"/>
      <w:bookmarkEnd w:id="6058"/>
      <w:bookmarkEnd w:id="6059"/>
      <w:bookmarkEnd w:id="6060"/>
      <w:bookmarkEnd w:id="6061"/>
      <w:bookmarkEnd w:id="6062"/>
      <w:bookmarkEnd w:id="6063"/>
      <w:bookmarkEnd w:id="6064"/>
      <w:bookmarkEnd w:id="6065"/>
      <w:bookmarkEnd w:id="6066"/>
      <w:bookmarkEnd w:id="6067"/>
      <w:bookmarkEnd w:id="6068"/>
      <w:bookmarkEnd w:id="6069"/>
      <w:bookmarkEnd w:id="6070"/>
      <w:bookmarkEnd w:id="6071"/>
      <w:bookmarkEnd w:id="6072"/>
      <w:bookmarkEnd w:id="6073"/>
      <w:bookmarkEnd w:id="6074"/>
    </w:p>
    <w:p w14:paraId="2E04DE0A" w14:textId="730EFA38" w:rsidR="00322106" w:rsidRDefault="00322106">
      <w:pPr>
        <w:pStyle w:val="MRAHeading2"/>
        <w:numPr>
          <w:ilvl w:val="0"/>
          <w:numId w:val="0"/>
        </w:numPr>
        <w:ind w:left="709"/>
        <w:rPr>
          <w:ins w:id="6075" w:author="Debbie Houldsworth" w:date="2020-05-11T09:31:00Z"/>
        </w:rPr>
        <w:pPrChange w:id="6076" w:author="Debbie Houldsworth" w:date="2020-05-11T09:31:00Z">
          <w:pPr>
            <w:pStyle w:val="MRAHeading2"/>
          </w:pPr>
        </w:pPrChange>
      </w:pPr>
      <w:ins w:id="6077" w:author="Debbie Houldsworth" w:date="2020-05-11T09:31:00Z">
        <w:r>
          <w:rPr>
            <w:caps w:val="0"/>
          </w:rPr>
          <w:t>Procedure</w:t>
        </w:r>
      </w:ins>
    </w:p>
    <w:p w14:paraId="26938249" w14:textId="77777777" w:rsidR="00C801C5" w:rsidRDefault="00C801C5">
      <w:pPr>
        <w:pStyle w:val="MRAL1Numbered"/>
        <w:numPr>
          <w:ilvl w:val="0"/>
          <w:numId w:val="0"/>
        </w:numPr>
        <w:ind w:left="851" w:hanging="709"/>
        <w:pPrChange w:id="6078" w:author="Debbie Houldsworth" w:date="2020-05-11T07:27:00Z">
          <w:pPr>
            <w:pStyle w:val="MRAHeading2"/>
          </w:pPr>
        </w:pPrChange>
      </w:pPr>
    </w:p>
    <w:p w14:paraId="437ED1E1" w14:textId="506856E6" w:rsidR="00FB7917" w:rsidDel="00B164B3" w:rsidRDefault="00FB7917">
      <w:pPr>
        <w:pStyle w:val="MRAHeading3"/>
        <w:outlineLvl w:val="0"/>
        <w:rPr>
          <w:del w:id="6079" w:author="Debbie Houldsworth" w:date="2020-05-06T21:10:00Z"/>
        </w:rPr>
      </w:pPr>
      <w:del w:id="6080" w:author="Debbie Houldsworth" w:date="2020-05-06T21:10:00Z">
        <w:r w:rsidDel="00B164B3">
          <w:delText>External Inconsistencies and Conflicts with the Balancing and Settlement Code</w:delText>
        </w:r>
      </w:del>
    </w:p>
    <w:p w14:paraId="734675CF" w14:textId="09A14892" w:rsidR="00FB7917" w:rsidDel="00FB0ECD" w:rsidRDefault="00FB7917">
      <w:pPr>
        <w:pStyle w:val="MRAL1Numbered"/>
        <w:numPr>
          <w:ilvl w:val="1"/>
          <w:numId w:val="23"/>
        </w:numPr>
        <w:rPr>
          <w:del w:id="6081" w:author="Debbie Houldsworth" w:date="2020-05-06T21:18:00Z"/>
        </w:rPr>
      </w:pPr>
      <w:del w:id="6082" w:author="Debbie Houldsworth" w:date="2020-05-06T21:18:00Z">
        <w:r w:rsidDel="00FB0ECD">
          <w:delText>Each of the parties hereby acknowledges and agrees the desirability of achieving and maintaining consistency and the absence of conflict between the provisions of this Agreement and the Balancing and Settlement Code but recognise that it will not in all circumstances be possible to avoid inconsistency or conflict.</w:delText>
        </w:r>
      </w:del>
    </w:p>
    <w:p w14:paraId="71227491" w14:textId="457FAF00" w:rsidR="00FB7917" w:rsidDel="00FB0ECD" w:rsidRDefault="00FB7917">
      <w:pPr>
        <w:pStyle w:val="MRAL1Numbered"/>
        <w:rPr>
          <w:del w:id="6083" w:author="Debbie Houldsworth" w:date="2020-05-06T21:18:00Z"/>
        </w:rPr>
      </w:pPr>
      <w:bookmarkStart w:id="6084" w:name="_Ref4482133"/>
      <w:del w:id="6085" w:author="Debbie Houldsworth" w:date="2020-05-06T21:18:00Z">
        <w:r w:rsidDel="00FB0ECD">
          <w:delText>If at any time there is any conflict between the Priority Provisions (as interpreted in the context of this Agreement) and the equivalent provisions contained in the Balancing and Settlement Code (as interpreted in the context of that agreement) the parties agree that:</w:delText>
        </w:r>
        <w:bookmarkEnd w:id="6084"/>
      </w:del>
    </w:p>
    <w:p w14:paraId="51DECDF2" w14:textId="6EA39231" w:rsidR="00FB7917" w:rsidDel="00FB0ECD" w:rsidRDefault="00FB7917">
      <w:pPr>
        <w:pStyle w:val="MRAL2Numbered"/>
        <w:rPr>
          <w:del w:id="6086" w:author="Debbie Houldsworth" w:date="2020-05-06T21:18:00Z"/>
        </w:rPr>
      </w:pPr>
      <w:del w:id="6087" w:author="Debbie Houldsworth" w:date="2020-05-06T21:18:00Z">
        <w:r w:rsidDel="00FB0ECD">
          <w:delText>if and for so long as a party complies with the Priority Provisions, it will not be in breach of its obligations under the BSC in respect of those provisions which are in conflict with the Priority Provisions; and</w:delText>
        </w:r>
      </w:del>
    </w:p>
    <w:p w14:paraId="6B8F8CB6" w14:textId="23653177" w:rsidR="00FB7917" w:rsidDel="00FB0ECD" w:rsidRDefault="00FB7917">
      <w:pPr>
        <w:pStyle w:val="MRAL2Numbered"/>
        <w:rPr>
          <w:del w:id="6088" w:author="Debbie Houldsworth" w:date="2020-05-06T21:18:00Z"/>
        </w:rPr>
      </w:pPr>
      <w:del w:id="6089" w:author="Debbie Houldsworth" w:date="2020-05-06T21:18:00Z">
        <w:r w:rsidDel="00FB0ECD">
          <w:delText>until such time as such conflict is resolved through the procedures set out in this Clause 9 and the equivalent procedures in the BSC, the Priority Provisions shall prevail over the equivalent provisions in the BSC with which they are in conflict, provided that nothing in this Clause 9.2 shall prejudice the form or content of any proposed change to resolve the conflict.</w:delText>
        </w:r>
      </w:del>
    </w:p>
    <w:p w14:paraId="7D160D1D" w14:textId="44A53E58" w:rsidR="00FB7917" w:rsidDel="00FB0ECD" w:rsidRDefault="00FB7917">
      <w:pPr>
        <w:pStyle w:val="MRAHeading3"/>
        <w:outlineLvl w:val="0"/>
        <w:rPr>
          <w:del w:id="6090" w:author="Debbie Houldsworth" w:date="2020-05-06T21:18:00Z"/>
        </w:rPr>
      </w:pPr>
      <w:del w:id="6091" w:author="Debbie Houldsworth" w:date="2020-05-06T21:18:00Z">
        <w:r w:rsidDel="00FB0ECD">
          <w:delText>Change Co-ordination</w:delText>
        </w:r>
      </w:del>
    </w:p>
    <w:p w14:paraId="5201FA0F" w14:textId="6555EEFE" w:rsidR="00FB7917" w:rsidDel="00FB0ECD" w:rsidRDefault="00FB7917">
      <w:pPr>
        <w:pStyle w:val="MRAL1Numbered"/>
        <w:rPr>
          <w:del w:id="6092" w:author="Debbie Houldsworth" w:date="2020-05-06T21:18:00Z"/>
        </w:rPr>
      </w:pPr>
      <w:bookmarkStart w:id="6093" w:name="_Ref4558997"/>
      <w:del w:id="6094" w:author="Debbie Houldsworth" w:date="2020-05-06T21:18:00Z">
        <w:r w:rsidDel="00FB0ECD">
          <w:rPr>
            <w:szCs w:val="24"/>
          </w:rPr>
          <w:delText>Subject to Clause 9.25,</w:delText>
        </w:r>
        <w:r w:rsidDel="00FB0ECD">
          <w:rPr>
            <w:sz w:val="22"/>
            <w:szCs w:val="22"/>
          </w:rPr>
          <w:delText xml:space="preserve"> </w:delText>
        </w:r>
        <w:r w:rsidDel="00FB0ECD">
          <w:delText>the parties agree that no changes to the Priority Provisions shall be made under this Agreement without first ensuring that the relevant procedures to change the corresponding provisions under the BSC have been complied with and the change has been approved under the BSC (or, where applicable, by the Authority).</w:delText>
        </w:r>
        <w:bookmarkEnd w:id="6093"/>
      </w:del>
    </w:p>
    <w:p w14:paraId="30E2FA46" w14:textId="28BB7F2F" w:rsidR="00FB7917" w:rsidDel="00FB0ECD" w:rsidRDefault="00FB7917">
      <w:pPr>
        <w:pStyle w:val="MRAL1Numbered"/>
        <w:rPr>
          <w:del w:id="6095" w:author="Debbie Houldsworth" w:date="2020-05-06T21:18:00Z"/>
        </w:rPr>
      </w:pPr>
      <w:bookmarkStart w:id="6096" w:name="_Ref4559012"/>
      <w:del w:id="6097" w:author="Debbie Houldsworth" w:date="2020-05-06T21:18:00Z">
        <w:r w:rsidDel="00FB0ECD">
          <w:delText>MEC shall be responsible for liaising with the appropriate forum under the Balancing and Settlement Code to ensure the co-ordination of the implementation of changes to the Priority Provisions within the agreed timescales (and to this end shall establish appropriate joint working arrangements with such a forum).</w:delText>
        </w:r>
        <w:bookmarkEnd w:id="6096"/>
      </w:del>
    </w:p>
    <w:p w14:paraId="0EA82DB1" w14:textId="4A375368" w:rsidR="00FB7917" w:rsidDel="00FB0ECD" w:rsidRDefault="00FB7917">
      <w:pPr>
        <w:pStyle w:val="MRAL1Numbered"/>
        <w:numPr>
          <w:ilvl w:val="0"/>
          <w:numId w:val="0"/>
        </w:numPr>
        <w:tabs>
          <w:tab w:val="clear" w:pos="5040"/>
          <w:tab w:val="left" w:pos="709"/>
        </w:tabs>
        <w:ind w:left="709" w:hanging="709"/>
        <w:rPr>
          <w:del w:id="6098" w:author="Debbie Houldsworth" w:date="2020-05-06T21:18:00Z"/>
        </w:rPr>
      </w:pPr>
      <w:del w:id="6099" w:author="Debbie Houldsworth" w:date="2020-05-06T21:18:00Z">
        <w:r w:rsidDel="00FB0ECD">
          <w:delText>9.4A</w:delText>
        </w:r>
        <w:r w:rsidDel="00FB0ECD">
          <w:tab/>
          <w:delText>MEC shall be responsible for liaising with the GDAA Panel to seek to ensure the co-ordination of the implementation of changes to the Green Deal Matters within the agreed timescales (and to this end shall establish appropriate joint working arrangements with GDAA Panel).</w:delText>
        </w:r>
      </w:del>
    </w:p>
    <w:p w14:paraId="64EDA61B" w14:textId="60F7AF02" w:rsidR="00FB7917" w:rsidDel="00FB0ECD" w:rsidRDefault="00FB7917">
      <w:pPr>
        <w:pStyle w:val="MRAHeading3"/>
        <w:rPr>
          <w:del w:id="6100" w:author="Debbie Houldsworth" w:date="2020-05-06T21:18:00Z"/>
        </w:rPr>
      </w:pPr>
      <w:del w:id="6101" w:author="Debbie Houldsworth" w:date="2020-05-06T21:18:00Z">
        <w:r w:rsidDel="00FB0ECD">
          <w:delText>Changes to the Authority's Requirements and Consideration of the Authority's requests</w:delText>
        </w:r>
      </w:del>
    </w:p>
    <w:p w14:paraId="3EC2E019" w14:textId="3F4B8D33" w:rsidR="004132AB" w:rsidRDefault="00FB7917" w:rsidP="002913D8">
      <w:pPr>
        <w:pStyle w:val="MRAL1Numbered"/>
        <w:rPr>
          <w:ins w:id="6102" w:author="Debbie Houldsworth" w:date="2020-05-11T07:28:00Z"/>
        </w:rPr>
      </w:pPr>
      <w:bookmarkStart w:id="6103" w:name="_Ref4483915"/>
      <w:del w:id="6104" w:author="Debbie Houldsworth" w:date="2020-05-11T07:25:00Z">
        <w:r w:rsidDel="004132AB">
          <w:rPr>
            <w:szCs w:val="24"/>
          </w:rPr>
          <w:delText>Subject to Clause 9.25</w:delText>
        </w:r>
      </w:del>
      <w:del w:id="6105" w:author="Debbie Houldsworth" w:date="2020-05-11T09:25:00Z">
        <w:r w:rsidDel="00322106">
          <w:rPr>
            <w:szCs w:val="24"/>
          </w:rPr>
          <w:delText>, t</w:delText>
        </w:r>
      </w:del>
      <w:ins w:id="6106" w:author="Debbie Houldsworth" w:date="2020-05-11T09:25:00Z">
        <w:r w:rsidR="00322106">
          <w:rPr>
            <w:szCs w:val="24"/>
          </w:rPr>
          <w:t>T</w:t>
        </w:r>
      </w:ins>
      <w:r>
        <w:rPr>
          <w:szCs w:val="24"/>
        </w:rPr>
        <w:t>he</w:t>
      </w:r>
      <w:r>
        <w:t xml:space="preserve"> parties acknowledge and agree that, notwithstanding any other provision of this Agreement, </w:t>
      </w:r>
      <w:r w:rsidR="002913D8" w:rsidRPr="002913D8">
        <w:t>a</w:t>
      </w:r>
      <w:ins w:id="6107" w:author="Debbie Houldsworth" w:date="2020-05-11T07:26:00Z">
        <w:r w:rsidR="004132AB">
          <w:t>ll</w:t>
        </w:r>
      </w:ins>
      <w:r w:rsidR="002913D8" w:rsidRPr="002913D8">
        <w:t xml:space="preserve"> </w:t>
      </w:r>
      <w:ins w:id="6108" w:author="Debbie Houldsworth" w:date="2020-05-11T07:59:00Z">
        <w:del w:id="6109" w:author="Jonathan Hawkins" w:date="2020-05-12T07:45:00Z">
          <w:r w:rsidR="009D7048" w:rsidDel="004D11BD">
            <w:delText xml:space="preserve">Party and MRASCo initiated </w:delText>
          </w:r>
        </w:del>
      </w:ins>
      <w:r w:rsidR="002913D8" w:rsidRPr="002913D8">
        <w:t>Change Proposal</w:t>
      </w:r>
      <w:ins w:id="6110" w:author="Debbie Houldsworth" w:date="2020-05-11T07:26:00Z">
        <w:r w:rsidR="004132AB">
          <w:t>s shall be dealt with</w:t>
        </w:r>
      </w:ins>
      <w:ins w:id="6111" w:author="Debbie Houldsworth" w:date="2020-05-11T07:27:00Z">
        <w:r w:rsidR="004132AB">
          <w:t xml:space="preserve"> </w:t>
        </w:r>
      </w:ins>
      <w:ins w:id="6112" w:author="Debbie Houldsworth" w:date="2020-05-11T07:59:00Z">
        <w:r w:rsidR="009D7048">
          <w:t>by the following procedure</w:t>
        </w:r>
      </w:ins>
      <w:ins w:id="6113" w:author="Debbie Houldsworth" w:date="2020-05-11T07:28:00Z">
        <w:r w:rsidR="004132AB">
          <w:t>:</w:t>
        </w:r>
      </w:ins>
    </w:p>
    <w:p w14:paraId="20682064" w14:textId="7BAF9C64" w:rsidR="009D7048" w:rsidRDefault="009D7048" w:rsidP="009D7048">
      <w:pPr>
        <w:pStyle w:val="MRAL1Numbered"/>
        <w:rPr>
          <w:ins w:id="6114" w:author="Debbie Houldsworth" w:date="2020-05-11T08:00:00Z"/>
        </w:rPr>
      </w:pPr>
      <w:bookmarkStart w:id="6115" w:name="_Ref40077983"/>
      <w:ins w:id="6116" w:author="Debbie Houldsworth" w:date="2020-05-11T08:00:00Z">
        <w:r w:rsidRPr="003C57ED">
          <w:t>Any party</w:t>
        </w:r>
        <w:del w:id="6117" w:author="Jonathan Hawkins" w:date="2020-05-12T07:45:00Z">
          <w:r w:rsidRPr="003C57ED" w:rsidDel="004D11BD">
            <w:delText xml:space="preserve"> </w:delText>
          </w:r>
          <w:r w:rsidDel="004D11BD">
            <w:delText>(</w:delText>
          </w:r>
          <w:r w:rsidRPr="003C57ED" w:rsidDel="004D11BD">
            <w:delText>apart from the BSC Agent</w:delText>
          </w:r>
          <w:r w:rsidDel="004D11BD">
            <w:delText>)</w:delText>
          </w:r>
        </w:del>
        <w:r w:rsidRPr="003C57ED">
          <w:t xml:space="preserve">, may submit a Change Proposal to </w:t>
        </w:r>
      </w:ins>
      <w:ins w:id="6118" w:author="Debbie Houldsworth" w:date="2020-05-20T11:50:00Z">
        <w:r w:rsidR="0074192C">
          <w:t>MRASCO</w:t>
        </w:r>
      </w:ins>
      <w:ins w:id="6119" w:author="Jonathan Hawkins" w:date="2020-05-14T12:01:00Z">
        <w:r w:rsidR="00022B35">
          <w:t xml:space="preserve"> Board</w:t>
        </w:r>
      </w:ins>
      <w:ins w:id="6120" w:author="Debbie Houldsworth" w:date="2020-05-11T08:00:00Z">
        <w:r w:rsidRPr="003C57ED">
          <w:t xml:space="preserve"> requesting that </w:t>
        </w:r>
        <w:r>
          <w:t>a</w:t>
        </w:r>
        <w:r w:rsidRPr="003C57ED">
          <w:t xml:space="preserve"> change be made</w:t>
        </w:r>
        <w:r>
          <w:t xml:space="preserve"> </w:t>
        </w:r>
      </w:ins>
      <w:ins w:id="6121" w:author="Debbie Houldsworth" w:date="2020-05-11T08:16:00Z">
        <w:r w:rsidR="002B6873">
          <w:t>for the following purposes</w:t>
        </w:r>
      </w:ins>
      <w:ins w:id="6122" w:author="Debbie Houldsworth" w:date="2020-05-11T08:00:00Z">
        <w:r>
          <w:t>:</w:t>
        </w:r>
        <w:bookmarkEnd w:id="6115"/>
      </w:ins>
    </w:p>
    <w:p w14:paraId="42F6F39A" w14:textId="7A3A8942" w:rsidR="009D7048" w:rsidRDefault="009D7048" w:rsidP="009D7048">
      <w:pPr>
        <w:pStyle w:val="MRAL2Numbered"/>
        <w:rPr>
          <w:ins w:id="6123" w:author="Debbie Houldsworth" w:date="2020-05-11T08:01:00Z"/>
        </w:rPr>
      </w:pPr>
      <w:ins w:id="6124" w:author="Debbie Houldsworth" w:date="2020-05-11T08:01:00Z">
        <w:r>
          <w:t>c</w:t>
        </w:r>
      </w:ins>
      <w:ins w:id="6125" w:author="Debbie Houldsworth" w:date="2020-05-11T08:00:00Z">
        <w:r>
          <w:t xml:space="preserve">omply with </w:t>
        </w:r>
      </w:ins>
      <w:ins w:id="6126" w:author="Debbie Houldsworth" w:date="2020-05-11T08:01:00Z">
        <w:r>
          <w:t xml:space="preserve">a </w:t>
        </w:r>
      </w:ins>
      <w:ins w:id="6127" w:author="Debbie Houldsworth" w:date="2020-05-11T08:02:00Z">
        <w:r>
          <w:t>c</w:t>
        </w:r>
      </w:ins>
      <w:ins w:id="6128" w:author="Debbie Houldsworth" w:date="2020-05-11T08:01:00Z">
        <w:r>
          <w:t xml:space="preserve">hange in </w:t>
        </w:r>
      </w:ins>
      <w:ins w:id="6129" w:author="Debbie Houldsworth" w:date="2020-05-11T08:03:00Z">
        <w:r>
          <w:t>l</w:t>
        </w:r>
      </w:ins>
      <w:ins w:id="6130" w:author="Debbie Houldsworth" w:date="2020-05-11T08:01:00Z">
        <w:r>
          <w:t>aw</w:t>
        </w:r>
      </w:ins>
      <w:ins w:id="6131" w:author="Debbie Houldsworth" w:date="2020-05-11T08:03:00Z">
        <w:r>
          <w:t xml:space="preserve"> or applicable industry re</w:t>
        </w:r>
      </w:ins>
      <w:ins w:id="6132" w:author="Debbie Houldsworth" w:date="2020-05-11T08:04:00Z">
        <w:r>
          <w:t>gulation;</w:t>
        </w:r>
      </w:ins>
    </w:p>
    <w:p w14:paraId="6D3D9959" w14:textId="13E21239" w:rsidR="009D7048" w:rsidRDefault="009D7048" w:rsidP="009D7048">
      <w:pPr>
        <w:pStyle w:val="MRAL2Numbered"/>
        <w:rPr>
          <w:ins w:id="6133" w:author="Debbie Houldsworth" w:date="2020-05-11T08:06:00Z"/>
        </w:rPr>
      </w:pPr>
      <w:ins w:id="6134" w:author="Debbie Houldsworth" w:date="2020-05-11T08:01:00Z">
        <w:r>
          <w:t>better facilitate the endu</w:t>
        </w:r>
      </w:ins>
      <w:ins w:id="6135" w:author="Debbie Houldsworth" w:date="2020-05-11T08:04:00Z">
        <w:r>
          <w:t>ri</w:t>
        </w:r>
      </w:ins>
      <w:ins w:id="6136" w:author="Debbie Houldsworth" w:date="2020-05-11T08:01:00Z">
        <w:r>
          <w:t>ng provisions of this Agreement</w:t>
        </w:r>
      </w:ins>
      <w:ins w:id="6137" w:author="Debbie Houldsworth" w:date="2020-05-11T08:04:00Z">
        <w:r>
          <w:t>;</w:t>
        </w:r>
      </w:ins>
      <w:ins w:id="6138" w:author="Debbie Houldsworth" w:date="2020-05-11T08:07:00Z">
        <w:r>
          <w:t xml:space="preserve"> or</w:t>
        </w:r>
      </w:ins>
    </w:p>
    <w:p w14:paraId="07FCB87A" w14:textId="1B0F9F51" w:rsidR="009D7048" w:rsidRDefault="009D7048" w:rsidP="009D7048">
      <w:pPr>
        <w:pStyle w:val="MRAL2Numbered"/>
        <w:rPr>
          <w:ins w:id="6139" w:author="Debbie Houldsworth" w:date="2020-05-11T11:05:00Z"/>
        </w:rPr>
      </w:pPr>
      <w:ins w:id="6140" w:author="Debbie Houldsworth" w:date="2020-05-11T08:07:00Z">
        <w:del w:id="6141" w:author="Jonathan Hawkins" w:date="2020-05-12T07:48:00Z">
          <w:r w:rsidDel="004D11BD">
            <w:delText>provide a significant benefit to electricity consumers</w:delText>
          </w:r>
        </w:del>
      </w:ins>
      <w:ins w:id="6142" w:author="Jonathan Hawkins" w:date="2020-05-12T07:48:00Z">
        <w:r w:rsidR="004D11BD">
          <w:t xml:space="preserve">facilitate the </w:t>
        </w:r>
      </w:ins>
      <w:ins w:id="6143" w:author="Jonathan Hawkins" w:date="2020-05-12T07:49:00Z">
        <w:del w:id="6144" w:author="Debbie Houldsworth" w:date="2020-05-20T11:50:00Z">
          <w:r w:rsidR="004D11BD" w:rsidDel="0074192C">
            <w:delText>MRASCo</w:delText>
          </w:r>
        </w:del>
      </w:ins>
      <w:ins w:id="6145" w:author="Debbie Houldsworth" w:date="2020-05-20T11:50:00Z">
        <w:r w:rsidR="0074192C">
          <w:t>MRASCO</w:t>
        </w:r>
      </w:ins>
      <w:ins w:id="6146" w:author="Jonathan Hawkins" w:date="2020-05-12T07:49:00Z">
        <w:r w:rsidR="004D11BD">
          <w:t xml:space="preserve"> Wind Up Activities</w:t>
        </w:r>
      </w:ins>
      <w:ins w:id="6147" w:author="Debbie Houldsworth" w:date="2020-05-11T08:07:00Z">
        <w:r>
          <w:t>.</w:t>
        </w:r>
      </w:ins>
    </w:p>
    <w:p w14:paraId="7CC074A4" w14:textId="4AAC8BCB" w:rsidR="00BB61FB" w:rsidRDefault="00BB61FB">
      <w:pPr>
        <w:pStyle w:val="MRAL2Numbered"/>
        <w:numPr>
          <w:ilvl w:val="0"/>
          <w:numId w:val="0"/>
        </w:numPr>
        <w:ind w:left="1843" w:hanging="850"/>
        <w:rPr>
          <w:ins w:id="6148" w:author="Debbie Houldsworth" w:date="2020-05-11T08:04:00Z"/>
        </w:rPr>
        <w:pPrChange w:id="6149" w:author="Debbie Houldsworth" w:date="2020-05-11T11:05:00Z">
          <w:pPr>
            <w:pStyle w:val="MRAL2Numbered"/>
          </w:pPr>
        </w:pPrChange>
      </w:pPr>
      <w:ins w:id="6150" w:author="Debbie Houldsworth" w:date="2020-05-11T11:06:00Z">
        <w:r>
          <w:t xml:space="preserve">These shall be known as the </w:t>
        </w:r>
        <w:r w:rsidRPr="00AC661C">
          <w:rPr>
            <w:b/>
            <w:bCs/>
          </w:rPr>
          <w:t>Objectives.</w:t>
        </w:r>
      </w:ins>
    </w:p>
    <w:p w14:paraId="631D402B" w14:textId="0047CF8B" w:rsidR="00EA3B65" w:rsidRDefault="0074192C" w:rsidP="002B6873">
      <w:pPr>
        <w:pStyle w:val="MRAL1Numbered"/>
        <w:rPr>
          <w:ins w:id="6151" w:author="Debbie Houldsworth" w:date="2020-05-11T09:15:00Z"/>
        </w:rPr>
      </w:pPr>
      <w:bookmarkStart w:id="6152" w:name="_Ref40077850"/>
      <w:ins w:id="6153" w:author="Debbie Houldsworth" w:date="2020-05-20T11:50:00Z">
        <w:r>
          <w:t>MRASCO</w:t>
        </w:r>
      </w:ins>
      <w:ins w:id="6154" w:author="Debbie Houldsworth" w:date="2020-05-21T08:37:00Z">
        <w:r w:rsidR="00D80B64">
          <w:t xml:space="preserve"> Board</w:t>
        </w:r>
      </w:ins>
      <w:ins w:id="6155" w:author="Debbie Houldsworth" w:date="2020-05-11T09:16:00Z">
        <w:r w:rsidR="00EA3B65">
          <w:t xml:space="preserve"> may </w:t>
        </w:r>
        <w:r w:rsidR="00EA3B65" w:rsidRPr="00EA3B65">
          <w:t>return the Change Proposal to the party who raised it recommending that the party retract or revise the Change Proposal</w:t>
        </w:r>
      </w:ins>
      <w:ins w:id="6156" w:author="Debbie Houldsworth" w:date="2020-05-11T09:17:00Z">
        <w:r w:rsidR="00EA3B65">
          <w:t>.</w:t>
        </w:r>
      </w:ins>
      <w:ins w:id="6157" w:author="Debbie Houldsworth" w:date="2020-05-11T09:18:00Z">
        <w:r w:rsidR="00EA3B65" w:rsidRPr="00EA3B65">
          <w:t xml:space="preserve"> </w:t>
        </w:r>
        <w:r w:rsidR="00EA3B65">
          <w:t>The party who raised the Change Proposal shall notify the Secretar</w:t>
        </w:r>
      </w:ins>
      <w:ins w:id="6158" w:author="Debbie Houldsworth" w:date="2020-05-13T10:23:00Z">
        <w:r w:rsidR="003B48EA">
          <w:t>iat</w:t>
        </w:r>
      </w:ins>
      <w:ins w:id="6159" w:author="Debbie Houldsworth" w:date="2020-05-11T09:18:00Z">
        <w:r w:rsidR="00EA3B65">
          <w:t xml:space="preserve"> whether it accepts or rejects </w:t>
        </w:r>
      </w:ins>
      <w:ins w:id="6160" w:author="Debbie Houldsworth" w:date="2020-05-20T11:50:00Z">
        <w:r>
          <w:t>MRASCO</w:t>
        </w:r>
      </w:ins>
      <w:ins w:id="6161" w:author="Debbie Houldsworth" w:date="2020-05-21T08:37:00Z">
        <w:r w:rsidR="00EC4519">
          <w:t xml:space="preserve"> Board</w:t>
        </w:r>
      </w:ins>
      <w:ins w:id="6162" w:author="Debbie Houldsworth" w:date="2020-05-11T09:18:00Z">
        <w:r w:rsidR="00EA3B65">
          <w:t>’s recommendation</w:t>
        </w:r>
      </w:ins>
      <w:ins w:id="6163" w:author="Jonathan Hawkins" w:date="2020-05-12T07:53:00Z">
        <w:r w:rsidR="004D11BD">
          <w:t xml:space="preserve"> and the Change Proposal shall proceed accordingly</w:t>
        </w:r>
      </w:ins>
      <w:ins w:id="6164" w:author="Debbie Houldsworth" w:date="2020-05-11T09:18:00Z">
        <w:r w:rsidR="00EA3B65">
          <w:t xml:space="preserve">. </w:t>
        </w:r>
        <w:del w:id="6165" w:author="Jonathan Hawkins" w:date="2020-05-12T07:53:00Z">
          <w:r w:rsidR="00EA3B65" w:rsidDel="004D11BD">
            <w:delText>If the party who raised the Change Proposal accepts MRASCo’s recommendation, the Change Proposal shall be deemed to have been retracted and shall not progress.</w:delText>
          </w:r>
        </w:del>
      </w:ins>
    </w:p>
    <w:p w14:paraId="17DBF3AF" w14:textId="29ADF089" w:rsidR="002B6873" w:rsidRDefault="002B6873" w:rsidP="002B6873">
      <w:pPr>
        <w:pStyle w:val="MRAL1Numbered"/>
        <w:rPr>
          <w:ins w:id="6166" w:author="Debbie Houldsworth" w:date="2020-05-11T09:15:00Z"/>
        </w:rPr>
      </w:pPr>
      <w:ins w:id="6167" w:author="Debbie Houldsworth" w:date="2020-05-11T08:19:00Z">
        <w:r>
          <w:t xml:space="preserve">Where </w:t>
        </w:r>
      </w:ins>
      <w:ins w:id="6168" w:author="Debbie Houldsworth" w:date="2020-05-20T11:50:00Z">
        <w:r w:rsidR="0074192C">
          <w:t>MRASCO</w:t>
        </w:r>
      </w:ins>
      <w:ins w:id="6169" w:author="Debbie Houldsworth" w:date="2020-05-11T08:19:00Z">
        <w:r>
          <w:t xml:space="preserve"> </w:t>
        </w:r>
      </w:ins>
      <w:ins w:id="6170" w:author="Jonathan Hawkins" w:date="2020-05-14T12:01:00Z">
        <w:r w:rsidR="00022B35">
          <w:t>Boar</w:t>
        </w:r>
      </w:ins>
      <w:ins w:id="6171" w:author="Jonathan Hawkins" w:date="2020-05-14T12:02:00Z">
        <w:r w:rsidR="00022B35">
          <w:t xml:space="preserve">d </w:t>
        </w:r>
      </w:ins>
      <w:ins w:id="6172" w:author="Debbie Houldsworth" w:date="2020-05-11T08:19:00Z">
        <w:r>
          <w:t xml:space="preserve">receives a Change Proposal pursuant to Clause </w:t>
        </w:r>
      </w:ins>
      <w:ins w:id="6173" w:author="Debbie Houldsworth" w:date="2020-05-11T08:26:00Z">
        <w:r w:rsidR="00526021">
          <w:fldChar w:fldCharType="begin"/>
        </w:r>
        <w:r w:rsidR="00526021">
          <w:instrText xml:space="preserve"> REF _Ref40077983 \r \h </w:instrText>
        </w:r>
      </w:ins>
      <w:r w:rsidR="00526021">
        <w:fldChar w:fldCharType="separate"/>
      </w:r>
      <w:ins w:id="6174" w:author="Debbie Houldsworth" w:date="2020-05-11T08:26:00Z">
        <w:r w:rsidR="00526021">
          <w:t>9.2</w:t>
        </w:r>
        <w:r w:rsidR="00526021">
          <w:fldChar w:fldCharType="end"/>
        </w:r>
      </w:ins>
      <w:ins w:id="6175" w:author="Debbie Houldsworth" w:date="2020-05-11T08:19:00Z">
        <w:r>
          <w:t>, it shall copy such request to all parties</w:t>
        </w:r>
        <w:del w:id="6176" w:author="Jonathan Hawkins" w:date="2020-05-12T07:53:00Z">
          <w:r w:rsidDel="004D11BD">
            <w:delText>, any other Interested Industry Participants for consideration</w:delText>
          </w:r>
        </w:del>
        <w:r>
          <w:t>. Such notification shall indicate the timescale for submitting comments.</w:t>
        </w:r>
      </w:ins>
      <w:bookmarkEnd w:id="6152"/>
    </w:p>
    <w:p w14:paraId="1276B510" w14:textId="6211209B" w:rsidR="00322106" w:rsidRDefault="0074192C" w:rsidP="009D7048">
      <w:pPr>
        <w:pStyle w:val="MRAL1Numbered"/>
        <w:rPr>
          <w:ins w:id="6177" w:author="Debbie Houldsworth" w:date="2020-05-11T09:30:00Z"/>
        </w:rPr>
      </w:pPr>
      <w:ins w:id="6178" w:author="Debbie Houldsworth" w:date="2020-05-20T11:50:00Z">
        <w:r>
          <w:t>MRASCO</w:t>
        </w:r>
      </w:ins>
      <w:ins w:id="6179" w:author="Debbie Houldsworth" w:date="2020-05-11T08:23:00Z">
        <w:r w:rsidR="002B6873" w:rsidRPr="002B6873">
          <w:t xml:space="preserve"> </w:t>
        </w:r>
      </w:ins>
      <w:ins w:id="6180" w:author="Jonathan Hawkins" w:date="2020-05-14T12:02:00Z">
        <w:r w:rsidR="00022B35">
          <w:t xml:space="preserve">Board </w:t>
        </w:r>
      </w:ins>
      <w:ins w:id="6181" w:author="Debbie Houldsworth" w:date="2020-05-11T08:23:00Z">
        <w:r w:rsidR="002B6873" w:rsidRPr="002B6873">
          <w:t xml:space="preserve">shall collate and circulate all comments received within the proposed timescale indicated in the notification under </w:t>
        </w:r>
        <w:del w:id="6182" w:author="Jonathan Hawkins" w:date="2020-05-12T07:54:00Z">
          <w:r w:rsidR="002B6873" w:rsidRPr="002B6873" w:rsidDel="004D11BD">
            <w:delText>c</w:delText>
          </w:r>
        </w:del>
      </w:ins>
      <w:ins w:id="6183" w:author="Jonathan Hawkins" w:date="2020-05-12T07:54:00Z">
        <w:r w:rsidR="004D11BD">
          <w:t>C</w:t>
        </w:r>
      </w:ins>
      <w:ins w:id="6184" w:author="Debbie Houldsworth" w:date="2020-05-11T08:23:00Z">
        <w:r w:rsidR="002B6873" w:rsidRPr="002B6873">
          <w:t xml:space="preserve">lause </w:t>
        </w:r>
      </w:ins>
      <w:ins w:id="6185" w:author="Debbie Houldsworth" w:date="2020-05-11T09:20:00Z">
        <w:r w:rsidR="00EA3B65">
          <w:t>9.4</w:t>
        </w:r>
      </w:ins>
      <w:ins w:id="6186" w:author="Debbie Houldsworth" w:date="2020-05-11T09:10:00Z">
        <w:r w:rsidR="00A27199">
          <w:t xml:space="preserve"> within </w:t>
        </w:r>
        <w:del w:id="6187" w:author="Jonathan Hawkins" w:date="2020-05-12T07:55:00Z">
          <w:r w:rsidR="00A27199" w:rsidDel="004D11BD">
            <w:delText>10</w:delText>
          </w:r>
        </w:del>
      </w:ins>
      <w:ins w:id="6188" w:author="Jonathan Hawkins" w:date="2020-05-12T07:55:00Z">
        <w:r w:rsidR="004D11BD">
          <w:t>5</w:t>
        </w:r>
      </w:ins>
      <w:ins w:id="6189" w:author="Debbie Houldsworth" w:date="2020-05-11T09:10:00Z">
        <w:r w:rsidR="00A27199">
          <w:t xml:space="preserve"> Working Days of </w:t>
        </w:r>
      </w:ins>
      <w:ins w:id="6190" w:author="Debbie Houldsworth" w:date="2020-05-11T09:21:00Z">
        <w:r w:rsidR="00EA3B65">
          <w:t>the submission deadline</w:t>
        </w:r>
      </w:ins>
      <w:ins w:id="6191" w:author="Debbie Houldsworth" w:date="2020-05-11T09:10:00Z">
        <w:r w:rsidR="00A27199">
          <w:t xml:space="preserve"> to all parties</w:t>
        </w:r>
      </w:ins>
      <w:ins w:id="6192" w:author="Debbie Houldsworth" w:date="2020-05-11T08:23:00Z">
        <w:r w:rsidR="002B6873" w:rsidRPr="002B6873">
          <w:t xml:space="preserve">. </w:t>
        </w:r>
      </w:ins>
    </w:p>
    <w:p w14:paraId="1125A7FA" w14:textId="708806C2" w:rsidR="00393010" w:rsidRDefault="002B6873" w:rsidP="00393010">
      <w:pPr>
        <w:pStyle w:val="MRAL1Numbered"/>
        <w:rPr>
          <w:ins w:id="6193" w:author="Debbie Houldsworth" w:date="2020-05-11T10:19:00Z"/>
        </w:rPr>
      </w:pPr>
      <w:ins w:id="6194" w:author="Debbie Houldsworth" w:date="2020-05-11T08:23:00Z">
        <w:del w:id="6195" w:author="Jonathan Hawkins" w:date="2020-05-12T07:55:00Z">
          <w:r w:rsidRPr="002B6873" w:rsidDel="004D11BD">
            <w:delText xml:space="preserve"> </w:delText>
          </w:r>
        </w:del>
      </w:ins>
      <w:ins w:id="6196" w:author="Debbie Houldsworth" w:date="2020-05-11T10:00:00Z">
        <w:r w:rsidR="00AD64A3">
          <w:t xml:space="preserve">Once the </w:t>
        </w:r>
      </w:ins>
      <w:ins w:id="6197" w:author="Debbie Houldsworth" w:date="2020-05-11T10:02:00Z">
        <w:r w:rsidR="00AD64A3">
          <w:t xml:space="preserve">steps </w:t>
        </w:r>
      </w:ins>
      <w:ins w:id="6198" w:author="Debbie Houldsworth" w:date="2020-05-11T10:00:00Z">
        <w:r w:rsidR="00AD64A3">
          <w:t>set out in Clauses 9.1 to 9.5 ha</w:t>
        </w:r>
      </w:ins>
      <w:ins w:id="6199" w:author="Debbie Houldsworth" w:date="2020-05-11T10:02:00Z">
        <w:r w:rsidR="00AD64A3">
          <w:t>ve</w:t>
        </w:r>
      </w:ins>
      <w:ins w:id="6200" w:author="Debbie Houldsworth" w:date="2020-05-11T10:00:00Z">
        <w:r w:rsidR="00AD64A3">
          <w:t xml:space="preserve"> been completed, </w:t>
        </w:r>
      </w:ins>
      <w:ins w:id="6201" w:author="Debbie Houldsworth" w:date="2020-05-20T11:50:00Z">
        <w:r w:rsidR="0074192C">
          <w:t>MRASCO</w:t>
        </w:r>
      </w:ins>
      <w:ins w:id="6202" w:author="Debbie Houldsworth" w:date="2020-05-13T10:24:00Z">
        <w:r w:rsidR="004D208E">
          <w:t xml:space="preserve"> Board</w:t>
        </w:r>
      </w:ins>
      <w:ins w:id="6203" w:author="Debbie Houldsworth" w:date="2020-05-11T10:00:00Z">
        <w:r w:rsidR="00AD64A3">
          <w:t xml:space="preserve"> </w:t>
        </w:r>
        <w:del w:id="6204" w:author="Jonathan Hawkins" w:date="2020-05-20T10:58:00Z">
          <w:r w:rsidR="00AD64A3" w:rsidDel="00DB6360">
            <w:delText xml:space="preserve"> </w:delText>
          </w:r>
        </w:del>
        <w:r w:rsidR="00AD64A3">
          <w:t xml:space="preserve">shall </w:t>
        </w:r>
      </w:ins>
      <w:ins w:id="6205" w:author="Debbie Houldsworth" w:date="2020-05-13T12:06:00Z">
        <w:r w:rsidR="00ED75E0">
          <w:t>convene</w:t>
        </w:r>
      </w:ins>
      <w:ins w:id="6206" w:author="Debbie Houldsworth" w:date="2020-05-11T10:00:00Z">
        <w:r w:rsidR="00AD64A3">
          <w:t xml:space="preserve"> to consider </w:t>
        </w:r>
      </w:ins>
      <w:ins w:id="6207" w:author="Debbie Houldsworth" w:date="2020-05-11T10:17:00Z">
        <w:r w:rsidR="00393010">
          <w:t>th</w:t>
        </w:r>
        <w:del w:id="6208" w:author="Jonathan Hawkins" w:date="2020-05-12T07:56:00Z">
          <w:r w:rsidR="00393010" w:rsidDel="001A5F91">
            <w:delText>w</w:delText>
          </w:r>
        </w:del>
      </w:ins>
      <w:ins w:id="6209" w:author="Jonathan Hawkins" w:date="2020-05-12T07:56:00Z">
        <w:r w:rsidR="001A5F91">
          <w:t>e</w:t>
        </w:r>
      </w:ins>
      <w:ins w:id="6210" w:author="Debbie Houldsworth" w:date="2020-05-11T10:00:00Z">
        <w:r w:rsidR="00AD64A3">
          <w:t xml:space="preserve"> </w:t>
        </w:r>
      </w:ins>
      <w:ins w:id="6211" w:author="Debbie Houldsworth" w:date="2020-05-21T07:09:00Z">
        <w:r w:rsidR="002A0187">
          <w:t xml:space="preserve">the final form of the change and the timing of the implementation as outlined in the Change Proposal. A </w:t>
        </w:r>
      </w:ins>
      <w:ins w:id="6212" w:author="Debbie Houldsworth" w:date="2020-05-11T10:00:00Z">
        <w:r w:rsidR="00AD64A3">
          <w:t xml:space="preserve">vote to accept or reject the change </w:t>
        </w:r>
      </w:ins>
      <w:ins w:id="6213" w:author="Debbie Houldsworth" w:date="2020-05-21T07:09:00Z">
        <w:r w:rsidR="002A0187">
          <w:t xml:space="preserve">shall be </w:t>
        </w:r>
      </w:ins>
      <w:ins w:id="6214" w:author="Debbie Houldsworth" w:date="2020-05-11T10:00:00Z">
        <w:r w:rsidR="00AD64A3">
          <w:t xml:space="preserve">based </w:t>
        </w:r>
        <w:r w:rsidR="00AD64A3" w:rsidRPr="00D63FB8">
          <w:t xml:space="preserve">on </w:t>
        </w:r>
        <w:r w:rsidR="00AD64A3" w:rsidRPr="00D63FB8">
          <w:rPr>
            <w:rPrChange w:id="6215" w:author="Debbie Houldsworth" w:date="2020-05-13T10:28:00Z">
              <w:rPr>
                <w:highlight w:val="yellow"/>
              </w:rPr>
            </w:rPrChange>
          </w:rPr>
          <w:t>a simple majority vote</w:t>
        </w:r>
      </w:ins>
      <w:ins w:id="6216" w:author="Debbie Houldsworth" w:date="2020-05-13T12:06:00Z">
        <w:r w:rsidR="00A6744A">
          <w:t xml:space="preserve">. </w:t>
        </w:r>
      </w:ins>
      <w:ins w:id="6217" w:author="Debbie Houldsworth" w:date="2020-05-11T10:00:00Z">
        <w:r w:rsidR="00AD64A3" w:rsidRPr="00D63FB8">
          <w:t>In</w:t>
        </w:r>
        <w:r w:rsidR="00AD64A3">
          <w:t xml:space="preserve"> considering whether to accept or reject a Change Proposal, </w:t>
        </w:r>
      </w:ins>
      <w:ins w:id="6218" w:author="Debbie Houldsworth" w:date="2020-05-20T11:50:00Z">
        <w:r w:rsidR="0074192C">
          <w:t>MRASCO</w:t>
        </w:r>
      </w:ins>
      <w:ins w:id="6219" w:author="Debbie Houldsworth" w:date="2020-05-11T10:00:00Z">
        <w:r w:rsidR="00AD64A3">
          <w:t xml:space="preserve"> </w:t>
        </w:r>
      </w:ins>
      <w:ins w:id="6220" w:author="Debbie Houldsworth" w:date="2020-05-13T12:07:00Z">
        <w:r w:rsidR="00A6744A">
          <w:t>Board</w:t>
        </w:r>
      </w:ins>
      <w:ins w:id="6221" w:author="Debbie Houldsworth" w:date="2020-05-11T10:00:00Z">
        <w:r w:rsidR="00AD64A3">
          <w:t xml:space="preserve"> shall consider whether the modification would, as compared to the existing provision of this Agreement, better enable this Agreement to </w:t>
        </w:r>
        <w:r w:rsidR="00AD64A3" w:rsidRPr="00E57B22">
          <w:t xml:space="preserve">achieve the </w:t>
        </w:r>
        <w:r w:rsidR="00AD64A3" w:rsidRPr="00C40361">
          <w:rPr>
            <w:rPrChange w:id="6222" w:author="Debbie Houldsworth" w:date="2020-05-13T10:26:00Z">
              <w:rPr>
                <w:highlight w:val="yellow"/>
              </w:rPr>
            </w:rPrChange>
          </w:rPr>
          <w:t xml:space="preserve">stated </w:t>
        </w:r>
      </w:ins>
      <w:ins w:id="6223" w:author="Debbie Houldsworth" w:date="2020-05-11T11:06:00Z">
        <w:r w:rsidR="00BB61FB" w:rsidRPr="00C40361">
          <w:rPr>
            <w:rPrChange w:id="6224" w:author="Debbie Houldsworth" w:date="2020-05-13T10:26:00Z">
              <w:rPr>
                <w:highlight w:val="yellow"/>
              </w:rPr>
            </w:rPrChange>
          </w:rPr>
          <w:t>O</w:t>
        </w:r>
      </w:ins>
      <w:ins w:id="6225" w:author="Debbie Houldsworth" w:date="2020-05-11T10:00:00Z">
        <w:r w:rsidR="00AD64A3" w:rsidRPr="00C40361">
          <w:rPr>
            <w:rPrChange w:id="6226" w:author="Debbie Houldsworth" w:date="2020-05-13T10:26:00Z">
              <w:rPr>
                <w:highlight w:val="yellow"/>
              </w:rPr>
            </w:rPrChange>
          </w:rPr>
          <w:t>bjectives set out in 9.2</w:t>
        </w:r>
      </w:ins>
    </w:p>
    <w:p w14:paraId="2C1013A3" w14:textId="73AEAC3F" w:rsidR="004D4AD4" w:rsidDel="001A5F91" w:rsidRDefault="004D4AD4" w:rsidP="004D4AD4">
      <w:pPr>
        <w:pStyle w:val="MRAHeading2"/>
        <w:numPr>
          <w:ilvl w:val="0"/>
          <w:numId w:val="0"/>
        </w:numPr>
        <w:rPr>
          <w:ins w:id="6227" w:author="Debbie Houldsworth" w:date="2020-05-11T10:50:00Z"/>
          <w:del w:id="6228" w:author="Jonathan Hawkins" w:date="2020-05-12T08:02:00Z"/>
        </w:rPr>
      </w:pPr>
      <w:ins w:id="6229" w:author="Debbie Houldsworth" w:date="2020-05-11T10:50:00Z">
        <w:del w:id="6230" w:author="Jonathan Hawkins" w:date="2020-05-12T08:02:00Z">
          <w:r w:rsidDel="001A5F91">
            <w:rPr>
              <w:caps w:val="0"/>
            </w:rPr>
            <w:delText>Emergencies</w:delText>
          </w:r>
        </w:del>
      </w:ins>
    </w:p>
    <w:p w14:paraId="7FCE0D62" w14:textId="01B68040" w:rsidR="004D4AD4" w:rsidDel="001A5F91" w:rsidRDefault="004D4AD4" w:rsidP="005174C3">
      <w:pPr>
        <w:pStyle w:val="MRAL1Numbered"/>
        <w:numPr>
          <w:ilvl w:val="1"/>
          <w:numId w:val="121"/>
        </w:numPr>
        <w:rPr>
          <w:ins w:id="6231" w:author="Debbie Houldsworth" w:date="2020-05-11T10:50:00Z"/>
          <w:del w:id="6232" w:author="Jonathan Hawkins" w:date="2020-05-12T08:02:00Z"/>
        </w:rPr>
      </w:pPr>
      <w:ins w:id="6233" w:author="Debbie Houldsworth" w:date="2020-05-11T10:50:00Z">
        <w:del w:id="6234" w:author="Jonathan Hawkins" w:date="2020-05-12T08:02:00Z">
          <w:r w:rsidDel="001A5F91">
            <w:delText>Where any change is proposed to this Agreement pursuant to the terms of this Clause 9 which MRASCo decides is of an urgent nature; and is a change which should be accepted, they may reduce the timescales set out in this Clause 9 accordingly.</w:delText>
          </w:r>
        </w:del>
      </w:ins>
    </w:p>
    <w:p w14:paraId="1EE45925" w14:textId="77777777" w:rsidR="004D4AD4" w:rsidRPr="005D5E93" w:rsidRDefault="004D4AD4" w:rsidP="004D4AD4">
      <w:pPr>
        <w:pStyle w:val="MRAL1Numbered"/>
        <w:numPr>
          <w:ilvl w:val="0"/>
          <w:numId w:val="0"/>
        </w:numPr>
        <w:ind w:left="142"/>
        <w:rPr>
          <w:ins w:id="6235" w:author="Debbie Houldsworth" w:date="2020-05-11T10:50:00Z"/>
          <w:b/>
          <w:bCs/>
        </w:rPr>
      </w:pPr>
      <w:ins w:id="6236" w:author="Debbie Houldsworth" w:date="2020-05-11T10:50:00Z">
        <w:r w:rsidRPr="005D5E93">
          <w:rPr>
            <w:b/>
            <w:bCs/>
          </w:rPr>
          <w:t>Secretary of State Changes</w:t>
        </w:r>
      </w:ins>
    </w:p>
    <w:p w14:paraId="393CB3B0" w14:textId="77777777" w:rsidR="004D4AD4" w:rsidRPr="003C57ED" w:rsidRDefault="004D4AD4" w:rsidP="004D4AD4">
      <w:pPr>
        <w:pStyle w:val="MRAL1Numbered"/>
        <w:rPr>
          <w:ins w:id="6237" w:author="Debbie Houldsworth" w:date="2020-05-11T10:50:00Z"/>
        </w:rPr>
      </w:pPr>
      <w:ins w:id="6238" w:author="Debbie Houldsworth" w:date="2020-05-11T10:50:00Z">
        <w:r>
          <w:rPr>
            <w:lang w:eastAsia="en-GB"/>
          </w:rPr>
          <w:t>Each of the parties hereby agree that any modification to this Agreement which is directed by the Secretary of State using powers arising from the Act or other Relevant Instrument shall not be considered a Change Proposal and shall be implemented without the application of any other requirements of this Clause 9</w:t>
        </w:r>
        <w:r w:rsidRPr="003C57ED">
          <w:t>.</w:t>
        </w:r>
      </w:ins>
    </w:p>
    <w:p w14:paraId="3335CA87" w14:textId="00F11867" w:rsidR="004D4AD4" w:rsidRPr="00AC661C" w:rsidRDefault="004D4AD4">
      <w:pPr>
        <w:pStyle w:val="MRAL1Numbered"/>
        <w:numPr>
          <w:ilvl w:val="0"/>
          <w:numId w:val="0"/>
        </w:numPr>
        <w:ind w:left="851"/>
        <w:rPr>
          <w:ins w:id="6239" w:author="Debbie Houldsworth" w:date="2020-05-11T10:44:00Z"/>
          <w:b/>
          <w:bCs/>
        </w:rPr>
        <w:pPrChange w:id="6240" w:author="Debbie Houldsworth" w:date="2020-05-11T10:44:00Z">
          <w:pPr>
            <w:pStyle w:val="MRAL1Numbered"/>
          </w:pPr>
        </w:pPrChange>
      </w:pPr>
      <w:ins w:id="6241" w:author="Debbie Houldsworth" w:date="2020-05-11T10:44:00Z">
        <w:r w:rsidRPr="00AC661C">
          <w:rPr>
            <w:b/>
            <w:bCs/>
          </w:rPr>
          <w:t>Appe</w:t>
        </w:r>
      </w:ins>
      <w:ins w:id="6242" w:author="Debbie Houldsworth" w:date="2020-05-11T10:45:00Z">
        <w:r w:rsidRPr="00AC661C">
          <w:rPr>
            <w:b/>
            <w:bCs/>
          </w:rPr>
          <w:t>als</w:t>
        </w:r>
      </w:ins>
    </w:p>
    <w:p w14:paraId="1A008AF6" w14:textId="0CA44688" w:rsidR="004D4AD4" w:rsidRDefault="004D4AD4" w:rsidP="004D4AD4">
      <w:pPr>
        <w:pStyle w:val="MRAL1Numbered"/>
        <w:rPr>
          <w:ins w:id="6243" w:author="Debbie Houldsworth" w:date="2020-05-11T10:45:00Z"/>
        </w:rPr>
      </w:pPr>
      <w:ins w:id="6244" w:author="Debbie Houldsworth" w:date="2020-05-11T10:45:00Z">
        <w:r>
          <w:t xml:space="preserve">Where: a party reasonably believes that a Change Proposal decision made by the </w:t>
        </w:r>
      </w:ins>
      <w:ins w:id="6245" w:author="Debbie Houldsworth" w:date="2020-05-20T11:50:00Z">
        <w:r w:rsidR="0074192C">
          <w:t>MRASCO</w:t>
        </w:r>
      </w:ins>
      <w:ins w:id="6246" w:author="Debbie Houldsworth" w:date="2020-05-11T10:45:00Z">
        <w:r>
          <w:t xml:space="preserve"> </w:t>
        </w:r>
      </w:ins>
      <w:ins w:id="6247" w:author="Debbie Houldsworth" w:date="2020-05-13T12:07:00Z">
        <w:r w:rsidR="00107A07">
          <w:t xml:space="preserve">Board </w:t>
        </w:r>
      </w:ins>
      <w:ins w:id="6248" w:author="Debbie Houldsworth" w:date="2020-05-11T10:45:00Z">
        <w:r>
          <w:t>pursuant to Clause 9:</w:t>
        </w:r>
      </w:ins>
    </w:p>
    <w:p w14:paraId="21DFCBF2" w14:textId="77777777" w:rsidR="004D4AD4" w:rsidRDefault="004D4AD4" w:rsidP="004D4AD4">
      <w:pPr>
        <w:pStyle w:val="MRAL1NoHangingIndent"/>
        <w:ind w:left="1843" w:hanging="850"/>
        <w:rPr>
          <w:ins w:id="6249" w:author="Debbie Houldsworth" w:date="2020-05-11T10:45:00Z"/>
        </w:rPr>
      </w:pPr>
      <w:ins w:id="6250" w:author="Debbie Houldsworth" w:date="2020-05-11T10:45:00Z">
        <w:r>
          <w:t xml:space="preserve">(A)  </w:t>
        </w:r>
        <w:r>
          <w:tab/>
          <w:t>will or is likely to unfairly prejudice the interests of that party;</w:t>
        </w:r>
      </w:ins>
    </w:p>
    <w:p w14:paraId="219FCED2" w14:textId="77777777" w:rsidR="004D4AD4" w:rsidRDefault="004D4AD4" w:rsidP="004D4AD4">
      <w:pPr>
        <w:pStyle w:val="MRAL1NoHangingIndent"/>
        <w:ind w:left="1843" w:hanging="850"/>
        <w:rPr>
          <w:ins w:id="6251" w:author="Debbie Houldsworth" w:date="2020-05-11T10:45:00Z"/>
        </w:rPr>
      </w:pPr>
      <w:ins w:id="6252" w:author="Debbie Houldsworth" w:date="2020-05-11T10:45:00Z">
        <w:r>
          <w:t xml:space="preserve">(B)  </w:t>
        </w:r>
        <w:r>
          <w:tab/>
          <w:t>will cause that party to be in breach of this Agreement or of its licence or the Act;</w:t>
        </w:r>
      </w:ins>
    </w:p>
    <w:p w14:paraId="0ACE01D8" w14:textId="03824630" w:rsidR="004D4AD4" w:rsidRDefault="004D4AD4" w:rsidP="004D4AD4">
      <w:pPr>
        <w:pStyle w:val="MRAL1NoHangingIndent"/>
        <w:ind w:left="1843" w:hanging="850"/>
        <w:rPr>
          <w:ins w:id="6253" w:author="Debbie Houldsworth" w:date="2020-05-11T10:45:00Z"/>
        </w:rPr>
      </w:pPr>
      <w:ins w:id="6254" w:author="Debbie Houldsworth" w:date="2020-05-11T10:45:00Z">
        <w:r>
          <w:t xml:space="preserve">(C)    </w:t>
        </w:r>
        <w:r>
          <w:tab/>
          <w:t xml:space="preserve">in the case of an accepted Change Proposal, that the implementation of such </w:t>
        </w:r>
      </w:ins>
      <w:ins w:id="6255" w:author="Debbie Houldsworth" w:date="2020-05-21T07:33:00Z">
        <w:r w:rsidR="00553D20">
          <w:t>a</w:t>
        </w:r>
      </w:ins>
      <w:ins w:id="6256" w:author="Debbie Houldsworth" w:date="2020-05-11T10:45:00Z">
        <w:r>
          <w:t xml:space="preserve">pproved Change Proposal may not better </w:t>
        </w:r>
        <w:r w:rsidRPr="00406C34">
          <w:t>facilitate the achievement of at least one of the Objectives; or</w:t>
        </w:r>
      </w:ins>
    </w:p>
    <w:p w14:paraId="1C296DC0" w14:textId="4282B295" w:rsidR="004D4AD4" w:rsidRDefault="004D4AD4" w:rsidP="004D4AD4">
      <w:pPr>
        <w:pStyle w:val="MRAL1NoHangingIndent"/>
        <w:ind w:left="1843" w:hanging="850"/>
        <w:rPr>
          <w:ins w:id="6257" w:author="Debbie Houldsworth" w:date="2020-05-11T10:45:00Z"/>
        </w:rPr>
      </w:pPr>
      <w:ins w:id="6258" w:author="Debbie Houldsworth" w:date="2020-05-11T10:45:00Z">
        <w:r>
          <w:t xml:space="preserve">(D)     in the case of a rejected Change Proposal that implementation of such </w:t>
        </w:r>
      </w:ins>
      <w:ins w:id="6259" w:author="Debbie Houldsworth" w:date="2020-05-21T07:33:00Z">
        <w:r w:rsidR="00553D20">
          <w:t>a</w:t>
        </w:r>
      </w:ins>
      <w:ins w:id="6260" w:author="Debbie Houldsworth" w:date="2020-05-11T10:45:00Z">
        <w:r>
          <w:t xml:space="preserve">pproved Change Proposal may better </w:t>
        </w:r>
        <w:r w:rsidRPr="00406C34">
          <w:t>facilitate the achievement of at least one of the Objectives</w:t>
        </w:r>
      </w:ins>
      <w:ins w:id="6261" w:author="Debbie Houldsworth" w:date="2020-05-13T10:33:00Z">
        <w:r w:rsidR="00187328">
          <w:t xml:space="preserve"> or provide other </w:t>
        </w:r>
        <w:del w:id="6262" w:author="Jonathan Hawkins" w:date="2020-05-14T12:03:00Z">
          <w:r w:rsidR="00187328" w:rsidDel="00187E48">
            <w:delText>significant</w:delText>
          </w:r>
        </w:del>
      </w:ins>
      <w:ins w:id="6263" w:author="Jonathan Hawkins" w:date="2020-05-14T12:03:00Z">
        <w:r w:rsidR="00187E48">
          <w:t>sufficient</w:t>
        </w:r>
      </w:ins>
      <w:ins w:id="6264" w:author="Debbie Houldsworth" w:date="2020-05-13T10:33:00Z">
        <w:r w:rsidR="00187328">
          <w:t xml:space="preserve"> be</w:t>
        </w:r>
        <w:r w:rsidR="00F52CD5">
          <w:t>nefit that should be reasonably consi</w:t>
        </w:r>
      </w:ins>
      <w:ins w:id="6265" w:author="Debbie Houldsworth" w:date="2020-05-13T10:34:00Z">
        <w:r w:rsidR="00F52CD5">
          <w:t>dered</w:t>
        </w:r>
      </w:ins>
      <w:ins w:id="6266" w:author="Jonathan Hawkins" w:date="2020-05-12T08:08:00Z">
        <w:r w:rsidR="00A42B0F">
          <w:t>;</w:t>
        </w:r>
      </w:ins>
      <w:ins w:id="6267" w:author="Debbie Houldsworth" w:date="2020-05-11T10:45:00Z">
        <w:del w:id="6268" w:author="Jonathan Hawkins" w:date="2020-05-12T08:06:00Z">
          <w:r w:rsidRPr="00406C34" w:rsidDel="00A42B0F">
            <w:delText xml:space="preserve">; or </w:delText>
          </w:r>
        </w:del>
      </w:ins>
    </w:p>
    <w:p w14:paraId="4B416CDA" w14:textId="66247BC8" w:rsidR="004D4AD4" w:rsidRDefault="004D4AD4">
      <w:pPr>
        <w:pStyle w:val="MRAL1Numbered"/>
        <w:numPr>
          <w:ilvl w:val="0"/>
          <w:numId w:val="0"/>
        </w:numPr>
        <w:ind w:left="851"/>
        <w:rPr>
          <w:ins w:id="6269" w:author="Debbie Houldsworth" w:date="2020-05-11T10:49:00Z"/>
        </w:rPr>
        <w:pPrChange w:id="6270" w:author="Jonathan Hawkins" w:date="2020-05-12T08:07:00Z">
          <w:pPr>
            <w:pStyle w:val="MRAL1Numbered"/>
          </w:pPr>
        </w:pPrChange>
      </w:pPr>
      <w:ins w:id="6271" w:author="Debbie Houldsworth" w:date="2020-05-11T10:45:00Z">
        <w:r>
          <w:t xml:space="preserve">that party, as appropriate, may within 10 Working Days of receiving notice of the decision appeal the matter </w:t>
        </w:r>
      </w:ins>
      <w:ins w:id="6272" w:author="Debbie Houldsworth" w:date="2020-05-13T10:35:00Z">
        <w:r w:rsidR="00FA68EA">
          <w:t xml:space="preserve">to </w:t>
        </w:r>
      </w:ins>
      <w:ins w:id="6273" w:author="Debbie Houldsworth" w:date="2020-05-13T10:36:00Z">
        <w:r w:rsidR="00084D9B">
          <w:t xml:space="preserve">the </w:t>
        </w:r>
      </w:ins>
      <w:ins w:id="6274" w:author="Debbie Houldsworth" w:date="2020-05-13T10:35:00Z">
        <w:r w:rsidR="00FA68EA">
          <w:t>S</w:t>
        </w:r>
      </w:ins>
      <w:ins w:id="6275" w:author="Debbie Houldsworth" w:date="2020-05-13T10:36:00Z">
        <w:r w:rsidR="00084D9B">
          <w:t>e</w:t>
        </w:r>
      </w:ins>
      <w:ins w:id="6276" w:author="Debbie Houldsworth" w:date="2020-05-13T10:35:00Z">
        <w:r w:rsidR="00FA68EA">
          <w:t>cretariat</w:t>
        </w:r>
      </w:ins>
      <w:ins w:id="6277" w:author="Debbie Houldsworth" w:date="2020-05-13T10:36:00Z">
        <w:r w:rsidR="00084D9B">
          <w:t xml:space="preserve">. </w:t>
        </w:r>
      </w:ins>
      <w:ins w:id="6278" w:author="Debbie Houldsworth" w:date="2020-05-20T11:50:00Z">
        <w:r w:rsidR="0074192C">
          <w:t>MRASCO</w:t>
        </w:r>
      </w:ins>
      <w:ins w:id="6279" w:author="Debbie Houldsworth" w:date="2020-05-13T10:36:00Z">
        <w:r w:rsidR="00084D9B">
          <w:t xml:space="preserve"> </w:t>
        </w:r>
      </w:ins>
      <w:ins w:id="6280" w:author="Debbie Houldsworth" w:date="2020-05-21T08:38:00Z">
        <w:r w:rsidR="00846107">
          <w:t xml:space="preserve">Board </w:t>
        </w:r>
      </w:ins>
      <w:ins w:id="6281" w:author="Debbie Houldsworth" w:date="2020-05-13T10:36:00Z">
        <w:r w:rsidR="00084D9B">
          <w:t>shall then conve</w:t>
        </w:r>
        <w:r w:rsidR="0050492D">
          <w:t xml:space="preserve">ne a General Meeting tabling the </w:t>
        </w:r>
      </w:ins>
      <w:ins w:id="6282" w:author="Debbie Houldsworth" w:date="2020-05-13T10:37:00Z">
        <w:r w:rsidR="001042CF">
          <w:t>appeal</w:t>
        </w:r>
      </w:ins>
      <w:ins w:id="6283" w:author="Debbie Houldsworth" w:date="2020-05-13T10:35:00Z">
        <w:r w:rsidR="00FA68EA">
          <w:t xml:space="preserve"> </w:t>
        </w:r>
      </w:ins>
      <w:ins w:id="6284" w:author="Debbie Houldsworth" w:date="2020-05-11T10:45:00Z">
        <w:r>
          <w:t>for discussion</w:t>
        </w:r>
      </w:ins>
      <w:ins w:id="6285" w:author="Debbie Houldsworth" w:date="2020-05-13T10:37:00Z">
        <w:r w:rsidR="001042CF">
          <w:t>. The decision of the General Meeting</w:t>
        </w:r>
      </w:ins>
      <w:ins w:id="6286" w:author="Debbie Houldsworth" w:date="2020-05-11T10:45:00Z">
        <w:r>
          <w:t>, shall</w:t>
        </w:r>
      </w:ins>
      <w:ins w:id="6287" w:author="Debbie Houldsworth" w:date="2020-05-13T10:38:00Z">
        <w:r w:rsidR="001121C4">
          <w:t xml:space="preserve"> be made by simple majority vote and shall</w:t>
        </w:r>
      </w:ins>
      <w:ins w:id="6288" w:author="Debbie Houldsworth" w:date="2020-05-11T10:45:00Z">
        <w:r>
          <w:t xml:space="preserve"> be final and binding. </w:t>
        </w:r>
      </w:ins>
    </w:p>
    <w:p w14:paraId="2E5A650C" w14:textId="51EE6231" w:rsidR="004D4AD4" w:rsidRPr="00512752" w:rsidRDefault="00A42B0F">
      <w:pPr>
        <w:pStyle w:val="MRAL1Numbered"/>
        <w:rPr>
          <w:ins w:id="6289" w:author="Debbie Houldsworth" w:date="2020-05-11T10:49:00Z"/>
        </w:rPr>
        <w:pPrChange w:id="6290" w:author="Debbie Houldsworth" w:date="2020-05-11T10:49:00Z">
          <w:pPr>
            <w:pStyle w:val="MRAHeading2"/>
          </w:pPr>
        </w:pPrChange>
      </w:pPr>
      <w:ins w:id="6291" w:author="Jonathan Hawkins" w:date="2020-05-12T08:12:00Z">
        <w:del w:id="6292" w:author="Debbie Houldsworth" w:date="2020-05-20T11:50:00Z">
          <w:r w:rsidDel="0074192C">
            <w:delText>MRASCo</w:delText>
          </w:r>
        </w:del>
      </w:ins>
      <w:ins w:id="6293" w:author="Debbie Houldsworth" w:date="2020-05-20T11:50:00Z">
        <w:r w:rsidR="0074192C">
          <w:t>MRASCO</w:t>
        </w:r>
      </w:ins>
      <w:ins w:id="6294" w:author="Debbie Houldsworth" w:date="2020-05-11T10:49:00Z">
        <w:r w:rsidR="004D4AD4" w:rsidRPr="00512752">
          <w:t xml:space="preserve"> </w:t>
        </w:r>
      </w:ins>
      <w:ins w:id="6295" w:author="Jonathan Hawkins" w:date="2020-05-14T12:03:00Z">
        <w:r w:rsidR="00187E48">
          <w:t xml:space="preserve">Board </w:t>
        </w:r>
      </w:ins>
      <w:ins w:id="6296" w:author="Debbie Houldsworth" w:date="2020-05-11T10:49:00Z">
        <w:r w:rsidR="004D4AD4" w:rsidRPr="00512752">
          <w:t xml:space="preserve">shall be entitled to reject any appeal made on the grounds set out in </w:t>
        </w:r>
        <w:r w:rsidR="004D4AD4">
          <w:t>below</w:t>
        </w:r>
        <w:r w:rsidR="004D4AD4" w:rsidRPr="00512752">
          <w:t xml:space="preserve"> if, in its opinion the appeal:</w:t>
        </w:r>
      </w:ins>
    </w:p>
    <w:p w14:paraId="5CE33781" w14:textId="3A43F326" w:rsidR="004D4AD4" w:rsidRPr="00512752" w:rsidRDefault="004D4AD4">
      <w:pPr>
        <w:pStyle w:val="MRAL2Numbered"/>
        <w:rPr>
          <w:ins w:id="6297" w:author="Debbie Houldsworth" w:date="2020-05-11T10:49:00Z"/>
        </w:rPr>
        <w:pPrChange w:id="6298" w:author="Debbie Houldsworth" w:date="2020-05-11T10:49:00Z">
          <w:pPr>
            <w:pStyle w:val="MRAL1Numbered"/>
          </w:pPr>
        </w:pPrChange>
      </w:pPr>
      <w:ins w:id="6299" w:author="Debbie Houldsworth" w:date="2020-05-11T10:49:00Z">
        <w:r w:rsidRPr="00512752">
          <w:t>is brought for reasons that are trivial or vexatious or does not have a reasonable prospect of success; or</w:t>
        </w:r>
      </w:ins>
    </w:p>
    <w:p w14:paraId="13D527E8" w14:textId="2723B61A" w:rsidR="004D4AD4" w:rsidDel="00A42B0F" w:rsidRDefault="004D4AD4">
      <w:pPr>
        <w:pStyle w:val="MRAL2Numbered"/>
        <w:rPr>
          <w:ins w:id="6300" w:author="Debbie Houldsworth" w:date="2020-05-11T10:49:00Z"/>
          <w:del w:id="6301" w:author="Jonathan Hawkins" w:date="2020-05-12T08:12:00Z"/>
        </w:rPr>
        <w:pPrChange w:id="6302" w:author="Debbie Houldsworth" w:date="2020-05-11T10:50:00Z">
          <w:pPr>
            <w:pStyle w:val="MRAL1Numbered"/>
          </w:pPr>
        </w:pPrChange>
      </w:pPr>
      <w:ins w:id="6303" w:author="Debbie Houldsworth" w:date="2020-05-11T10:49:00Z">
        <w:del w:id="6304" w:author="Jonathan Hawkins" w:date="2020-05-12T08:12:00Z">
          <w:r w:rsidRPr="00512752" w:rsidDel="00A42B0F">
            <w:delText>acceptance or rejection of the Approved Change Proposal will not or is not likely to unfairly prejudice the interests of the Party;</w:delText>
          </w:r>
        </w:del>
      </w:ins>
    </w:p>
    <w:p w14:paraId="7368B32A" w14:textId="197DB2CA" w:rsidR="004D4AD4" w:rsidDel="00A42B0F" w:rsidRDefault="004D4AD4">
      <w:pPr>
        <w:pStyle w:val="MRAL2Numbered"/>
        <w:rPr>
          <w:ins w:id="6305" w:author="Debbie Houldsworth" w:date="2020-05-11T10:49:00Z"/>
          <w:del w:id="6306" w:author="Jonathan Hawkins" w:date="2020-05-12T08:12:00Z"/>
        </w:rPr>
        <w:pPrChange w:id="6307" w:author="Debbie Houldsworth" w:date="2020-05-11T10:50:00Z">
          <w:pPr>
            <w:pStyle w:val="MRAL1Numbered"/>
          </w:pPr>
        </w:pPrChange>
      </w:pPr>
      <w:ins w:id="6308" w:author="Debbie Houldsworth" w:date="2020-05-11T10:49:00Z">
        <w:del w:id="6309" w:author="Jonathan Hawkins" w:date="2020-05-12T08:12:00Z">
          <w:r w:rsidRPr="00512752" w:rsidDel="00A42B0F">
            <w:delText xml:space="preserve">in the case of an accepted Approved Change Proposal, its implementation may better enable this Agreement to </w:delText>
          </w:r>
          <w:r w:rsidDel="00A42B0F">
            <w:delText>f</w:delText>
          </w:r>
          <w:r w:rsidRPr="00C548EB" w:rsidDel="00A42B0F">
            <w:delText>acilitate the achievement of at least one of the Objectives; or</w:delText>
          </w:r>
        </w:del>
      </w:ins>
    </w:p>
    <w:p w14:paraId="5186759A" w14:textId="74DAE978" w:rsidR="004D4AD4" w:rsidDel="00A42B0F" w:rsidRDefault="004D4AD4">
      <w:pPr>
        <w:pStyle w:val="MRAL2Numbered"/>
        <w:rPr>
          <w:ins w:id="6310" w:author="Debbie Houldsworth" w:date="2020-05-11T10:20:00Z"/>
          <w:del w:id="6311" w:author="Jonathan Hawkins" w:date="2020-05-12T08:12:00Z"/>
        </w:rPr>
      </w:pPr>
      <w:ins w:id="6312" w:author="Debbie Houldsworth" w:date="2020-05-11T10:49:00Z">
        <w:del w:id="6313" w:author="Jonathan Hawkins" w:date="2020-05-12T08:12:00Z">
          <w:r w:rsidRPr="00512752" w:rsidDel="00A42B0F">
            <w:delText xml:space="preserve">in the case of a rejected Change Proposal, its implementation may not better enable this Agreement to </w:delText>
          </w:r>
          <w:r w:rsidRPr="00C548EB" w:rsidDel="00A42B0F">
            <w:delText>facilitate the achievement of at least one of the Objectives</w:delText>
          </w:r>
        </w:del>
      </w:ins>
    </w:p>
    <w:p w14:paraId="519ED134" w14:textId="025123F6" w:rsidR="00962F5D" w:rsidRDefault="00962F5D" w:rsidP="00962F5D">
      <w:pPr>
        <w:pStyle w:val="MRAL2Numbered"/>
        <w:rPr>
          <w:ins w:id="6314" w:author="Debbie Houldsworth" w:date="2020-05-11T11:01:00Z"/>
        </w:rPr>
      </w:pPr>
      <w:ins w:id="6315" w:author="Debbie Houldsworth" w:date="2020-05-11T11:01:00Z">
        <w:r>
          <w:t xml:space="preserve">Where </w:t>
        </w:r>
        <w:r w:rsidRPr="00A31D7B">
          <w:t>the G</w:t>
        </w:r>
      </w:ins>
      <w:ins w:id="6316" w:author="Debbie Houldsworth" w:date="2020-05-13T12:07:00Z">
        <w:r w:rsidR="00107A07">
          <w:t xml:space="preserve">eneral </w:t>
        </w:r>
      </w:ins>
      <w:ins w:id="6317" w:author="Debbie Houldsworth" w:date="2020-05-11T11:01:00Z">
        <w:r w:rsidRPr="00A31D7B">
          <w:t>M</w:t>
        </w:r>
      </w:ins>
      <w:ins w:id="6318" w:author="Debbie Houldsworth" w:date="2020-05-13T12:08:00Z">
        <w:r w:rsidR="00107A07">
          <w:t>eeting</w:t>
        </w:r>
      </w:ins>
      <w:ins w:id="6319" w:author="Debbie Houldsworth" w:date="2020-05-11T11:01:00Z">
        <w:r>
          <w:t xml:space="preserve"> rejects an appeal in accordance with Clause 9</w:t>
        </w:r>
      </w:ins>
      <w:ins w:id="6320" w:author="Debbie Houldsworth" w:date="2020-05-11T11:04:00Z">
        <w:r w:rsidR="00BB61FB">
          <w:t>.12</w:t>
        </w:r>
      </w:ins>
      <w:ins w:id="6321" w:author="Debbie Houldsworth" w:date="2020-05-11T11:01:00Z">
        <w:r>
          <w:t xml:space="preserve">, then any suspension of an accepted Change Proposal pursuant to Clause </w:t>
        </w:r>
      </w:ins>
      <w:ins w:id="6322" w:author="Debbie Houldsworth" w:date="2020-05-11T11:04:00Z">
        <w:r w:rsidR="00BB61FB">
          <w:t>9.11</w:t>
        </w:r>
      </w:ins>
      <w:ins w:id="6323" w:author="Debbie Houldsworth" w:date="2020-05-11T11:01:00Z">
        <w:r>
          <w:t xml:space="preserve"> shall cease. </w:t>
        </w:r>
      </w:ins>
    </w:p>
    <w:p w14:paraId="54CC9E9E" w14:textId="575F4CB8" w:rsidR="00962F5D" w:rsidRDefault="00962F5D">
      <w:pPr>
        <w:pStyle w:val="MRAL1Numbered"/>
        <w:rPr>
          <w:ins w:id="6324" w:author="Debbie Houldsworth" w:date="2020-05-11T11:01:00Z"/>
        </w:rPr>
        <w:pPrChange w:id="6325" w:author="Debbie Houldsworth" w:date="2020-05-11T11:01:00Z">
          <w:pPr>
            <w:pStyle w:val="MRAL2Numbered"/>
          </w:pPr>
        </w:pPrChange>
      </w:pPr>
      <w:ins w:id="6326" w:author="Debbie Houldsworth" w:date="2020-05-11T11:01:00Z">
        <w:r>
          <w:t xml:space="preserve">Where an appeal is validly made in the grounds set out in Clause </w:t>
        </w:r>
      </w:ins>
      <w:ins w:id="6327" w:author="Debbie Houldsworth" w:date="2020-05-11T11:04:00Z">
        <w:r w:rsidR="00BB61FB">
          <w:t>9.10</w:t>
        </w:r>
      </w:ins>
      <w:ins w:id="6328" w:author="Debbie Houldsworth" w:date="2020-05-11T11:01:00Z">
        <w:r>
          <w:t xml:space="preserve"> then </w:t>
        </w:r>
      </w:ins>
      <w:ins w:id="6329" w:author="Debbie Houldsworth" w:date="2020-05-13T12:08:00Z">
        <w:r w:rsidR="00107A07">
          <w:t>a</w:t>
        </w:r>
      </w:ins>
      <w:ins w:id="6330" w:author="Debbie Houldsworth" w:date="2020-05-13T12:09:00Z">
        <w:r w:rsidR="00107A07">
          <w:t xml:space="preserve"> General Meeting</w:t>
        </w:r>
      </w:ins>
      <w:ins w:id="6331" w:author="Debbie Houldsworth" w:date="2020-05-11T11:01:00Z">
        <w:r>
          <w:t xml:space="preserve"> shall consider </w:t>
        </w:r>
      </w:ins>
      <w:ins w:id="6332" w:author="Debbie Houldsworth" w:date="2020-05-13T12:08:00Z">
        <w:r w:rsidR="00107A07">
          <w:t>the a</w:t>
        </w:r>
      </w:ins>
      <w:ins w:id="6333" w:author="Debbie Houldsworth" w:date="2020-05-11T11:01:00Z">
        <w:r>
          <w:t>ppeal.</w:t>
        </w:r>
      </w:ins>
      <w:ins w:id="6334" w:author="Debbie Houldsworth" w:date="2020-05-13T10:32:00Z">
        <w:r w:rsidR="00F72C40">
          <w:t xml:space="preserve"> The </w:t>
        </w:r>
      </w:ins>
      <w:ins w:id="6335" w:author="Debbie Houldsworth" w:date="2020-05-11T11:01:00Z">
        <w:r>
          <w:t xml:space="preserve"> </w:t>
        </w:r>
        <w:r w:rsidRPr="00BB61FB">
          <w:rPr>
            <w:highlight w:val="yellow"/>
            <w:rPrChange w:id="6336" w:author="Debbie Houldsworth" w:date="2020-05-11T11:02:00Z">
              <w:rPr/>
            </w:rPrChange>
          </w:rPr>
          <w:t>G</w:t>
        </w:r>
      </w:ins>
      <w:ins w:id="6337" w:author="Debbie Houldsworth" w:date="2020-05-13T12:08:00Z">
        <w:r w:rsidR="00107A07">
          <w:rPr>
            <w:highlight w:val="yellow"/>
          </w:rPr>
          <w:t xml:space="preserve">eneral </w:t>
        </w:r>
      </w:ins>
      <w:ins w:id="6338" w:author="Debbie Houldsworth" w:date="2020-05-11T11:01:00Z">
        <w:r w:rsidRPr="00BB61FB">
          <w:rPr>
            <w:highlight w:val="yellow"/>
            <w:rPrChange w:id="6339" w:author="Debbie Houldsworth" w:date="2020-05-11T11:02:00Z">
              <w:rPr/>
            </w:rPrChange>
          </w:rPr>
          <w:t>M</w:t>
        </w:r>
      </w:ins>
      <w:ins w:id="6340" w:author="Debbie Houldsworth" w:date="2020-05-13T12:08:00Z">
        <w:r w:rsidR="00107A07">
          <w:t>eeting</w:t>
        </w:r>
      </w:ins>
      <w:ins w:id="6341" w:author="Debbie Houldsworth" w:date="2020-05-11T11:01:00Z">
        <w:r>
          <w:t xml:space="preserve"> may determine either that:</w:t>
        </w:r>
      </w:ins>
    </w:p>
    <w:p w14:paraId="48EDEE5C" w14:textId="716757F9" w:rsidR="00962F5D" w:rsidRDefault="00962F5D" w:rsidP="00962F5D">
      <w:pPr>
        <w:pStyle w:val="MRAL2Numbered"/>
        <w:rPr>
          <w:ins w:id="6342" w:author="Debbie Houldsworth" w:date="2020-05-11T11:01:00Z"/>
        </w:rPr>
      </w:pPr>
      <w:ins w:id="6343" w:author="Debbie Houldsworth" w:date="2020-05-11T11:01:00Z">
        <w:r>
          <w:t xml:space="preserve">the appeal is dismissed, in which case the acceptance or rejection of the Change Proposal in accordance with Clause </w:t>
        </w:r>
      </w:ins>
      <w:ins w:id="6344" w:author="Debbie Houldsworth" w:date="2020-05-11T11:05:00Z">
        <w:r w:rsidR="00BB61FB">
          <w:t>9.6</w:t>
        </w:r>
      </w:ins>
      <w:ins w:id="6345" w:author="Debbie Houldsworth" w:date="2020-05-11T11:01:00Z">
        <w:r>
          <w:t xml:space="preserve"> shall stand (and any suspension of an accepted Change Proposal shall cease); or  </w:t>
        </w:r>
      </w:ins>
    </w:p>
    <w:p w14:paraId="3A393235" w14:textId="145F9AF3" w:rsidR="00393010" w:rsidRDefault="00962F5D">
      <w:pPr>
        <w:pStyle w:val="MRAL2Numbered"/>
        <w:rPr>
          <w:ins w:id="6346" w:author="Debbie Houldsworth" w:date="2020-05-11T09:09:00Z"/>
        </w:rPr>
        <w:pPrChange w:id="6347" w:author="Debbie Houldsworth" w:date="2020-05-11T11:08:00Z">
          <w:pPr>
            <w:pStyle w:val="MRAL1Numbered"/>
          </w:pPr>
        </w:pPrChange>
      </w:pPr>
      <w:ins w:id="6348" w:author="Debbie Houldsworth" w:date="2020-05-11T11:01:00Z">
        <w:r>
          <w:t xml:space="preserve">the appeal is successful, in which </w:t>
        </w:r>
        <w:r w:rsidRPr="00107A07">
          <w:t>case the G</w:t>
        </w:r>
      </w:ins>
      <w:ins w:id="6349" w:author="Debbie Houldsworth" w:date="2020-05-13T12:09:00Z">
        <w:r w:rsidR="00107A07" w:rsidRPr="00107A07">
          <w:rPr>
            <w:rPrChange w:id="6350" w:author="Debbie Houldsworth" w:date="2020-05-13T12:09:00Z">
              <w:rPr>
                <w:highlight w:val="yellow"/>
              </w:rPr>
            </w:rPrChange>
          </w:rPr>
          <w:t xml:space="preserve">eneral </w:t>
        </w:r>
      </w:ins>
      <w:ins w:id="6351" w:author="Debbie Houldsworth" w:date="2020-05-11T11:01:00Z">
        <w:r w:rsidRPr="00107A07">
          <w:t>M</w:t>
        </w:r>
      </w:ins>
      <w:ins w:id="6352" w:author="Debbie Houldsworth" w:date="2020-05-13T12:09:00Z">
        <w:r w:rsidR="00107A07" w:rsidRPr="00107A07">
          <w:t>eeting</w:t>
        </w:r>
      </w:ins>
      <w:ins w:id="6353" w:author="Debbie Houldsworth" w:date="2020-05-11T11:01:00Z">
        <w:r w:rsidRPr="00107A07">
          <w:t xml:space="preserve"> may</w:t>
        </w:r>
        <w:r>
          <w:t xml:space="preserve"> determine that</w:t>
        </w:r>
      </w:ins>
      <w:ins w:id="6354" w:author="Debbie Houldsworth" w:date="2020-05-11T11:02:00Z">
        <w:r w:rsidR="00BB61FB">
          <w:t xml:space="preserve"> </w:t>
        </w:r>
      </w:ins>
      <w:ins w:id="6355" w:author="Debbie Houldsworth" w:date="2020-05-11T11:01:00Z">
        <w:r>
          <w:t xml:space="preserve">the acceptance under Clause </w:t>
        </w:r>
      </w:ins>
      <w:ins w:id="6356" w:author="Debbie Houldsworth" w:date="2020-05-11T11:05:00Z">
        <w:r w:rsidR="00BB61FB">
          <w:t>9.6</w:t>
        </w:r>
      </w:ins>
      <w:ins w:id="6357" w:author="Debbie Houldsworth" w:date="2020-05-11T11:01:00Z">
        <w:r>
          <w:t xml:space="preserve"> shall be quashed (so that the Approved Change Proposal is deemed rejected) or the rejection under Clause XX shall be quashed (so that the Change Proposal is deemed accepted);</w:t>
        </w:r>
      </w:ins>
    </w:p>
    <w:p w14:paraId="2FF3A9FD" w14:textId="0C72C8E7" w:rsidR="00322106" w:rsidDel="00A42B0F" w:rsidRDefault="002913D8">
      <w:pPr>
        <w:pStyle w:val="MRAHeading2"/>
        <w:numPr>
          <w:ilvl w:val="0"/>
          <w:numId w:val="0"/>
        </w:numPr>
        <w:rPr>
          <w:ins w:id="6358" w:author="Debbie Houldsworth" w:date="2020-05-11T09:26:00Z"/>
          <w:del w:id="6359" w:author="Jonathan Hawkins" w:date="2020-05-12T08:14:00Z"/>
        </w:rPr>
        <w:pPrChange w:id="6360" w:author="Jonathan Hawkins" w:date="2020-05-12T08:14:00Z">
          <w:pPr>
            <w:pStyle w:val="MRAHeading3"/>
            <w:outlineLvl w:val="0"/>
          </w:pPr>
        </w:pPrChange>
      </w:pPr>
      <w:del w:id="6361" w:author="Debbie Houldsworth" w:date="2020-05-11T07:28:00Z">
        <w:r w:rsidRPr="002913D8" w:rsidDel="004132AB">
          <w:delText xml:space="preserve"> which includes a proposed </w:delText>
        </w:r>
      </w:del>
      <w:del w:id="6362" w:author="Debbie Houldsworth" w:date="2020-05-11T07:25:00Z">
        <w:r w:rsidR="00372D88" w:rsidDel="004132AB">
          <w:delText>material</w:delText>
        </w:r>
        <w:r w:rsidR="00FB7917" w:rsidDel="004132AB">
          <w:delText xml:space="preserve"> </w:delText>
        </w:r>
      </w:del>
      <w:del w:id="6363" w:author="Debbie Houldsworth" w:date="2020-05-11T07:28:00Z">
        <w:r w:rsidR="00FB7917" w:rsidDel="004132AB">
          <w:delText xml:space="preserve">amendment to or variation of any of the matters dealt with in </w:delText>
        </w:r>
      </w:del>
      <w:del w:id="6364" w:author="Debbie Houldsworth" w:date="2020-05-11T07:26:00Z">
        <w:r w:rsidR="00FB7917" w:rsidDel="004132AB">
          <w:delText xml:space="preserve">any of the </w:delText>
        </w:r>
      </w:del>
      <w:del w:id="6365" w:author="Debbie Houldsworth" w:date="2020-05-11T07:28:00Z">
        <w:r w:rsidR="00FB7917" w:rsidDel="004132AB">
          <w:delText>following provisions of this Agreement shall</w:delText>
        </w:r>
        <w:r w:rsidR="00E77722" w:rsidDel="004132AB">
          <w:delText xml:space="preserve"> </w:delText>
        </w:r>
        <w:bookmarkEnd w:id="6103"/>
        <w:r w:rsidRPr="002913D8" w:rsidDel="004132AB">
          <w:delText>be a Material Change Proposal</w:delText>
        </w:r>
      </w:del>
      <w:del w:id="6366" w:author="Jonathan Hawkins" w:date="2020-05-12T08:14:00Z">
        <w:r w:rsidRPr="002913D8" w:rsidDel="00A42B0F">
          <w:delText>:</w:delText>
        </w:r>
      </w:del>
      <w:ins w:id="6367" w:author="Debbie Houldsworth" w:date="2020-05-11T09:26:00Z">
        <w:del w:id="6368" w:author="Jonathan Hawkins" w:date="2020-05-12T08:14:00Z">
          <w:r w:rsidR="00322106" w:rsidRPr="00322106" w:rsidDel="00A42B0F">
            <w:delText xml:space="preserve"> </w:delText>
          </w:r>
          <w:r w:rsidR="00322106" w:rsidDel="00A42B0F">
            <w:rPr>
              <w:caps w:val="0"/>
            </w:rPr>
            <w:delText>Emergencies</w:delText>
          </w:r>
        </w:del>
      </w:ins>
    </w:p>
    <w:p w14:paraId="0C0A4C9A" w14:textId="40F929B3" w:rsidR="00FB7917" w:rsidDel="00A42B0F" w:rsidRDefault="00322106">
      <w:pPr>
        <w:pStyle w:val="MRAHeading2"/>
        <w:numPr>
          <w:ilvl w:val="0"/>
          <w:numId w:val="0"/>
        </w:numPr>
        <w:rPr>
          <w:del w:id="6369" w:author="Jonathan Hawkins" w:date="2020-05-12T08:14:00Z"/>
        </w:rPr>
        <w:pPrChange w:id="6370" w:author="Jonathan Hawkins" w:date="2020-05-12T08:14:00Z">
          <w:pPr>
            <w:pStyle w:val="MRAL1Numbered"/>
          </w:pPr>
        </w:pPrChange>
      </w:pPr>
      <w:ins w:id="6371" w:author="Debbie Houldsworth" w:date="2020-05-11T09:26:00Z">
        <w:del w:id="6372" w:author="Jonathan Hawkins" w:date="2020-05-12T08:14:00Z">
          <w:r w:rsidDel="00A42B0F">
            <w:delText>Where any change is proposed to this Agreement pursuant to the terms of this Clause 9 which MRASCo decides is of an urgent nature; and is a change which should be accepted,</w:delText>
          </w:r>
        </w:del>
      </w:ins>
      <w:ins w:id="6373" w:author="Debbie Houldsworth" w:date="2020-05-11T09:30:00Z">
        <w:del w:id="6374" w:author="Jonathan Hawkins" w:date="2020-05-12T08:14:00Z">
          <w:r w:rsidDel="00A42B0F">
            <w:delText xml:space="preserve"> </w:delText>
          </w:r>
        </w:del>
      </w:ins>
      <w:ins w:id="6375" w:author="Debbie Houldsworth" w:date="2020-05-11T09:26:00Z">
        <w:del w:id="6376" w:author="Jonathan Hawkins" w:date="2020-05-12T08:14:00Z">
          <w:r w:rsidDel="00A42B0F">
            <w:delText>they may reduce the timescales set out in this Clause 9 accordingly.</w:delText>
          </w:r>
        </w:del>
      </w:ins>
    </w:p>
    <w:p w14:paraId="36C4E8AA" w14:textId="6BBD8F88" w:rsidR="00322106" w:rsidRPr="00A42B0F" w:rsidDel="00A42B0F" w:rsidRDefault="00322106">
      <w:pPr>
        <w:pStyle w:val="MRAHeading2"/>
        <w:numPr>
          <w:ilvl w:val="0"/>
          <w:numId w:val="0"/>
        </w:numPr>
        <w:rPr>
          <w:ins w:id="6377" w:author="Debbie Houldsworth" w:date="2020-05-11T09:28:00Z"/>
          <w:del w:id="6378" w:author="Jonathan Hawkins" w:date="2020-05-12T08:14:00Z"/>
          <w:bCs/>
        </w:rPr>
        <w:pPrChange w:id="6379" w:author="Jonathan Hawkins" w:date="2020-05-12T08:14:00Z">
          <w:pPr>
            <w:pStyle w:val="MRAL1Numbered"/>
          </w:pPr>
        </w:pPrChange>
      </w:pPr>
      <w:bookmarkStart w:id="6380" w:name="_Ref4556802"/>
      <w:moveToRangeStart w:id="6381" w:author="Debbie Houldsworth" w:date="2020-05-11T09:27:00Z" w:name="move40081650"/>
      <w:moveTo w:id="6382" w:author="Debbie Houldsworth" w:date="2020-05-11T09:27:00Z">
        <w:del w:id="6383" w:author="Jonathan Hawkins" w:date="2020-05-12T08:14:00Z">
          <w:r w:rsidRPr="00A42B0F" w:rsidDel="00A42B0F">
            <w:rPr>
              <w:bCs/>
            </w:rPr>
            <w:delText>Secretary of State Changes</w:delText>
          </w:r>
        </w:del>
      </w:moveTo>
    </w:p>
    <w:p w14:paraId="3DE449FC" w14:textId="1174AE98" w:rsidR="00322106" w:rsidRPr="003C57ED" w:rsidDel="00A42B0F" w:rsidRDefault="00322106">
      <w:pPr>
        <w:pStyle w:val="MRAHeading2"/>
        <w:numPr>
          <w:ilvl w:val="0"/>
          <w:numId w:val="0"/>
        </w:numPr>
        <w:rPr>
          <w:ins w:id="6384" w:author="Debbie Houldsworth" w:date="2020-05-11T09:28:00Z"/>
          <w:del w:id="6385" w:author="Jonathan Hawkins" w:date="2020-05-12T08:14:00Z"/>
        </w:rPr>
        <w:pPrChange w:id="6386" w:author="Jonathan Hawkins" w:date="2020-05-12T08:14:00Z">
          <w:pPr>
            <w:pStyle w:val="MRAHeading2"/>
          </w:pPr>
        </w:pPrChange>
      </w:pPr>
      <w:ins w:id="6387" w:author="Debbie Houldsworth" w:date="2020-05-11T09:28:00Z">
        <w:del w:id="6388" w:author="Jonathan Hawkins" w:date="2020-05-12T08:14:00Z">
          <w:r w:rsidDel="00A42B0F">
            <w:rPr>
              <w:lang w:eastAsia="en-GB"/>
            </w:rPr>
            <w:delText>Each of the parties hereby agree that any modification to this Agreement which is directed by the Secretary of State using powers arising from the Act or other Relevant Instrument shall not be considered a Change Proposal and shall be implemented without the application of any other requirements of this Clause 9</w:delText>
          </w:r>
          <w:r w:rsidRPr="003C57ED" w:rsidDel="00A42B0F">
            <w:delText>.</w:delText>
          </w:r>
        </w:del>
      </w:ins>
    </w:p>
    <w:p w14:paraId="22B938CE" w14:textId="1DD9CEC9" w:rsidR="00322106" w:rsidDel="00BB61FB" w:rsidRDefault="00322106">
      <w:pPr>
        <w:pStyle w:val="MRAL1Numbered"/>
        <w:rPr>
          <w:del w:id="6389" w:author="Debbie Houldsworth" w:date="2020-05-11T11:08:00Z"/>
          <w:moveTo w:id="6390" w:author="Debbie Houldsworth" w:date="2020-05-11T09:27:00Z"/>
        </w:rPr>
        <w:pPrChange w:id="6391" w:author="Debbie Houldsworth" w:date="2020-05-11T09:28:00Z">
          <w:pPr>
            <w:pStyle w:val="MRAHeading3"/>
            <w:outlineLvl w:val="0"/>
          </w:pPr>
        </w:pPrChange>
      </w:pPr>
    </w:p>
    <w:p w14:paraId="02296DEA" w14:textId="1E760BD7" w:rsidR="00FB7917" w:rsidDel="00FB0ECD" w:rsidRDefault="00322106" w:rsidP="00322106">
      <w:pPr>
        <w:pStyle w:val="MRAL2Numbered"/>
        <w:rPr>
          <w:del w:id="6392" w:author="Debbie Houldsworth" w:date="2020-05-06T21:18:00Z"/>
        </w:rPr>
      </w:pPr>
      <w:moveTo w:id="6393" w:author="Debbie Houldsworth" w:date="2020-05-11T09:27:00Z">
        <w:del w:id="6394" w:author="Debbie Houldsworth" w:date="2020-05-11T09:28:00Z">
          <w:r w:rsidDel="00322106">
            <w:rPr>
              <w:szCs w:val="24"/>
              <w:lang w:eastAsia="en-GB"/>
            </w:rPr>
            <w:delText>Each of the parties hereby agree that any modification to this Agreement which is directed by the Secretary of State using powers arising from the Act or other Relevant Instrument shall not be considered a Change Proposal and shall be implemented without the application of any other requirements of this Clause 9</w:delText>
          </w:r>
        </w:del>
      </w:moveTo>
      <w:moveToRangeEnd w:id="6381"/>
      <w:del w:id="6395" w:author="Debbie Houldsworth" w:date="2020-05-06T21:18:00Z">
        <w:r w:rsidR="00372D88" w:rsidRPr="00372D88" w:rsidDel="00FB0ECD">
          <w:delText>Clauses 4.4, 6.1 to 6.18 (inclusive), 6.31, 6.37, 6.39 to 6.42, (inclusive), 6.45 to 6.47 (inclusive), 6.50 to 6.57 (inclusive), 7.1 t</w:delText>
        </w:r>
        <w:r w:rsidR="00A90C7E" w:rsidDel="00FB0ECD">
          <w:delText>o 7.4 (inclusive), 7.22 to 7.</w:delText>
        </w:r>
        <w:r w:rsidR="00372D88" w:rsidRPr="00372D88" w:rsidDel="00FB0ECD">
          <w:delText>30 (inclusive), 8, 9.5, 9.6, 9.20, 9.18A to 9.18D (inclusive), 9.19A, 11.7, 11.9, 11.10, 12.1, 13, 14, 15, 16, 18.14, 18.15, 21.1A, 24.3, 24.18, 26, 27.1. 29, 36, 55, Schedule 2, Schedule 5 and Schedule 7</w:delText>
        </w:r>
        <w:r w:rsidR="00FB7917" w:rsidDel="00FB0ECD">
          <w:delText>;</w:delText>
        </w:r>
        <w:bookmarkEnd w:id="6380"/>
      </w:del>
    </w:p>
    <w:p w14:paraId="0A6A65CE" w14:textId="5A25DF31" w:rsidR="00FB7917" w:rsidDel="00FB0ECD" w:rsidRDefault="00FB7917">
      <w:pPr>
        <w:pStyle w:val="MRAL2Numbered"/>
        <w:rPr>
          <w:del w:id="6396" w:author="Debbie Houldsworth" w:date="2020-05-06T21:18:00Z"/>
        </w:rPr>
      </w:pPr>
      <w:del w:id="6397" w:author="Debbie Houldsworth" w:date="2020-05-06T21:18:00Z">
        <w:r w:rsidDel="00FB0ECD">
          <w:delText>any change to any definitions in Clause 1.1 which may materially affect the provisions in the Clauses set out in Clause 9.5.1; or</w:delText>
        </w:r>
      </w:del>
    </w:p>
    <w:p w14:paraId="2ED0415E" w14:textId="5C474515" w:rsidR="00FB7917" w:rsidDel="00FB0ECD" w:rsidRDefault="00FB7917">
      <w:pPr>
        <w:pStyle w:val="MRAL2Numbered"/>
        <w:rPr>
          <w:del w:id="6398" w:author="Debbie Houldsworth" w:date="2020-05-06T21:18:00Z"/>
        </w:rPr>
      </w:pPr>
      <w:del w:id="6399" w:author="Debbie Houldsworth" w:date="2020-05-06T21:18:00Z">
        <w:r w:rsidDel="00FB0ECD">
          <w:delText>any provision of this Agreement which requires or permits any matter to be referred to the Authority for approval, consent, direction or decision or confers any rights or benefits upon the Authority.</w:delText>
        </w:r>
      </w:del>
    </w:p>
    <w:p w14:paraId="06688018" w14:textId="7CD8D3B2" w:rsidR="00372D88" w:rsidDel="00EE4F2B" w:rsidRDefault="00372D88" w:rsidP="00372D88">
      <w:pPr>
        <w:pStyle w:val="MRAL1Numbered"/>
        <w:numPr>
          <w:ilvl w:val="0"/>
          <w:numId w:val="0"/>
        </w:numPr>
        <w:ind w:left="709" w:hanging="709"/>
        <w:rPr>
          <w:del w:id="6400" w:author="Debbie Houldsworth" w:date="2020-05-06T21:17:00Z"/>
        </w:rPr>
      </w:pPr>
      <w:del w:id="6401" w:author="Debbie Houldsworth" w:date="2020-05-06T21:17:00Z">
        <w:r w:rsidDel="00EE4F2B">
          <w:delText>9.5A</w:delText>
        </w:r>
        <w:r w:rsidDel="00EE4F2B">
          <w:tab/>
          <w:delText>Subject to Clause 9.25, the parties acknowledge and agree that, notwithstanding any other provision of this Agreement</w:delText>
        </w:r>
        <w:r w:rsidR="0031711D" w:rsidDel="00EE4F2B">
          <w:delText xml:space="preserve"> </w:delText>
        </w:r>
        <w:r w:rsidR="0031711D" w:rsidRPr="0031711D" w:rsidDel="00EE4F2B">
          <w:delText>or any MRA Agreed Procedure</w:delText>
        </w:r>
        <w:r w:rsidDel="00EE4F2B">
          <w:delText xml:space="preserve">, </w:delText>
        </w:r>
        <w:r w:rsidR="0031711D" w:rsidRPr="0031711D" w:rsidDel="00EE4F2B">
          <w:delText xml:space="preserve">a Change Proposal which includes a proposed </w:delText>
        </w:r>
        <w:r w:rsidDel="00EE4F2B">
          <w:delText xml:space="preserve">amendment to or variation of this Agreement </w:delText>
        </w:r>
        <w:r w:rsidR="0031711D" w:rsidRPr="0031711D" w:rsidDel="00EE4F2B">
          <w:delText xml:space="preserve">or any MRA Agreed Procedure </w:delText>
        </w:r>
        <w:r w:rsidDel="00EE4F2B">
          <w:delText>which is likely to:</w:delText>
        </w:r>
      </w:del>
    </w:p>
    <w:p w14:paraId="7206D1D9" w14:textId="63A2B7B4" w:rsidR="00372D88" w:rsidDel="00EE4F2B" w:rsidRDefault="00372D88" w:rsidP="00372D88">
      <w:pPr>
        <w:pStyle w:val="MRAL1Numbered"/>
        <w:numPr>
          <w:ilvl w:val="0"/>
          <w:numId w:val="0"/>
        </w:numPr>
        <w:ind w:left="709"/>
        <w:rPr>
          <w:del w:id="6402" w:author="Debbie Houldsworth" w:date="2020-05-06T21:17:00Z"/>
        </w:rPr>
      </w:pPr>
      <w:del w:id="6403" w:author="Debbie Houldsworth" w:date="2020-05-06T21:17:00Z">
        <w:r w:rsidDel="00EE4F2B">
          <w:delText xml:space="preserve">   9.5A.1</w:delText>
        </w:r>
        <w:r w:rsidDel="00EE4F2B">
          <w:tab/>
          <w:delText xml:space="preserve">  have a significant impact on the interests of electricity consumers;</w:delText>
        </w:r>
      </w:del>
    </w:p>
    <w:p w14:paraId="0AAD7213" w14:textId="4BA14C85" w:rsidR="00372D88" w:rsidDel="00EE4F2B" w:rsidRDefault="00372D88" w:rsidP="00372D88">
      <w:pPr>
        <w:pStyle w:val="MRAL1Numbered"/>
        <w:numPr>
          <w:ilvl w:val="0"/>
          <w:numId w:val="0"/>
        </w:numPr>
        <w:tabs>
          <w:tab w:val="clear" w:pos="2880"/>
          <w:tab w:val="left" w:pos="2268"/>
        </w:tabs>
        <w:ind w:left="2268" w:hanging="1417"/>
        <w:rPr>
          <w:del w:id="6404" w:author="Debbie Houldsworth" w:date="2020-05-06T21:17:00Z"/>
        </w:rPr>
      </w:pPr>
      <w:del w:id="6405" w:author="Debbie Houldsworth" w:date="2020-05-06T21:17:00Z">
        <w:r w:rsidDel="00EE4F2B">
          <w:delText>9.5A.2</w:delText>
        </w:r>
        <w:r w:rsidDel="00EE4F2B">
          <w:tab/>
          <w:delText xml:space="preserve">  have a significant impact on competition in the supply of electricity and/or any commercial activities connected with the supply of electricity; or</w:delText>
        </w:r>
      </w:del>
    </w:p>
    <w:p w14:paraId="3AFE04EA" w14:textId="2CADB3D0" w:rsidR="00372D88" w:rsidDel="00EE4F2B" w:rsidRDefault="00372D88" w:rsidP="00372D88">
      <w:pPr>
        <w:pStyle w:val="MRAL1Numbered"/>
        <w:numPr>
          <w:ilvl w:val="0"/>
          <w:numId w:val="0"/>
        </w:numPr>
        <w:ind w:left="2268" w:hanging="1417"/>
        <w:rPr>
          <w:del w:id="6406" w:author="Debbie Houldsworth" w:date="2020-05-06T21:17:00Z"/>
        </w:rPr>
      </w:pPr>
      <w:del w:id="6407" w:author="Debbie Houldsworth" w:date="2020-05-06T21:17:00Z">
        <w:r w:rsidDel="00EE4F2B">
          <w:delText>9.5A.3</w:delText>
        </w:r>
        <w:r w:rsidDel="00EE4F2B">
          <w:tab/>
          <w:delText xml:space="preserve"> discriminate in its effects between one Party (or class of Parties) and another Party (or class of Parties),</w:delText>
        </w:r>
      </w:del>
    </w:p>
    <w:p w14:paraId="3E0F5FD2" w14:textId="27C31C5E" w:rsidR="00372D88" w:rsidDel="00EE4F2B" w:rsidRDefault="00372D88" w:rsidP="00372D88">
      <w:pPr>
        <w:pStyle w:val="MRAL1Numbered"/>
        <w:numPr>
          <w:ilvl w:val="0"/>
          <w:numId w:val="0"/>
        </w:numPr>
        <w:ind w:left="709"/>
        <w:rPr>
          <w:del w:id="6408" w:author="Debbie Houldsworth" w:date="2020-05-06T21:17:00Z"/>
        </w:rPr>
      </w:pPr>
      <w:del w:id="6409" w:author="Debbie Houldsworth" w:date="2020-05-06T21:17:00Z">
        <w:r w:rsidDel="00EE4F2B">
          <w:delText>shall</w:delText>
        </w:r>
        <w:r w:rsidR="0031711D" w:rsidRPr="0031711D" w:rsidDel="00EE4F2B">
          <w:delText xml:space="preserve"> be a Material Change Proposal</w:delText>
        </w:r>
        <w:r w:rsidDel="00EE4F2B">
          <w:delText>.</w:delText>
        </w:r>
      </w:del>
    </w:p>
    <w:p w14:paraId="6EDBDAD2" w14:textId="47E58307" w:rsidR="00372D88" w:rsidDel="00EE4F2B" w:rsidRDefault="00372D88" w:rsidP="00372D88">
      <w:pPr>
        <w:pStyle w:val="MRAL1Numbered"/>
        <w:numPr>
          <w:ilvl w:val="0"/>
          <w:numId w:val="0"/>
        </w:numPr>
        <w:ind w:left="709" w:hanging="709"/>
        <w:rPr>
          <w:del w:id="6410" w:author="Debbie Houldsworth" w:date="2020-05-06T21:17:00Z"/>
        </w:rPr>
      </w:pPr>
      <w:del w:id="6411" w:author="Debbie Houldsworth" w:date="2020-05-06T21:17:00Z">
        <w:r w:rsidDel="00EE4F2B">
          <w:delText>9.5B</w:delText>
        </w:r>
        <w:r w:rsidDel="00EE4F2B">
          <w:tab/>
          <w:delText>MEC will comply with a direction issued by the Authority requiring MEC to determine that a Change Proposal does or does not fall within the scope of either Clause 9.5 or 9.5A, provided that the Authority has issued such direction prior to MEC accepting or rejecting the relevant Change Proposal pursuant to Clause 9.20.</w:delText>
        </w:r>
      </w:del>
    </w:p>
    <w:p w14:paraId="03669AD6" w14:textId="0307178A" w:rsidR="00FB7917" w:rsidDel="00EE4F2B" w:rsidRDefault="00FB7917">
      <w:pPr>
        <w:pStyle w:val="MRAL1Numbered"/>
        <w:rPr>
          <w:del w:id="6412" w:author="Debbie Houldsworth" w:date="2020-05-06T21:17:00Z"/>
        </w:rPr>
      </w:pPr>
      <w:bookmarkStart w:id="6413" w:name="_Ref4555205"/>
      <w:del w:id="6414" w:author="Debbie Houldsworth" w:date="2020-05-06T21:17:00Z">
        <w:r w:rsidDel="00EE4F2B">
          <w:delText>MEC shall:</w:delText>
        </w:r>
        <w:bookmarkEnd w:id="6413"/>
      </w:del>
    </w:p>
    <w:p w14:paraId="124EB0A1" w14:textId="307E5B1D" w:rsidR="00FB7917" w:rsidDel="00EE4F2B" w:rsidRDefault="00FB7917">
      <w:pPr>
        <w:pStyle w:val="MRAL2Numbered"/>
        <w:rPr>
          <w:del w:id="6415" w:author="Debbie Houldsworth" w:date="2020-05-06T21:17:00Z"/>
        </w:rPr>
      </w:pPr>
      <w:del w:id="6416" w:author="Debbie Houldsworth" w:date="2020-05-06T21:17:00Z">
        <w:r w:rsidDel="00EE4F2B">
          <w:delText>give due and prompt consideration to any matter referred to it in writing by the Authority;</w:delText>
        </w:r>
      </w:del>
    </w:p>
    <w:p w14:paraId="6FDABC65" w14:textId="7ADBD855" w:rsidR="00FB7917" w:rsidDel="00EE4F2B" w:rsidRDefault="00FB7917">
      <w:pPr>
        <w:pStyle w:val="MRAL2Numbered"/>
        <w:rPr>
          <w:del w:id="6417" w:author="Debbie Houldsworth" w:date="2020-05-06T21:17:00Z"/>
        </w:rPr>
      </w:pPr>
      <w:del w:id="6418" w:author="Debbie Houldsworth" w:date="2020-05-06T21:17:00Z">
        <w:r w:rsidDel="00EE4F2B">
          <w:delText>advise the Authority in writing of any decision or action of MEC and the MRA Forum in relation to any matter;</w:delText>
        </w:r>
      </w:del>
    </w:p>
    <w:p w14:paraId="357A5977" w14:textId="33D3E9A2" w:rsidR="00FB7917" w:rsidDel="00EE4F2B" w:rsidRDefault="00FB7917">
      <w:pPr>
        <w:pStyle w:val="MRAL2Numbered"/>
        <w:rPr>
          <w:del w:id="6419" w:author="Debbie Houldsworth" w:date="2020-05-06T21:17:00Z"/>
        </w:rPr>
      </w:pPr>
      <w:del w:id="6420" w:author="Debbie Houldsworth" w:date="2020-05-06T21:17:00Z">
        <w:r w:rsidDel="00EE4F2B">
          <w:delText>if reasonably requested by the Authority, give the Authority in writing reasons for such decision or action; and</w:delText>
        </w:r>
      </w:del>
    </w:p>
    <w:p w14:paraId="31C6FDED" w14:textId="553DBE17" w:rsidR="00FB7917" w:rsidRPr="00372D88" w:rsidDel="008B1A49" w:rsidRDefault="00FB7917">
      <w:pPr>
        <w:pStyle w:val="MRAL2Numbered"/>
        <w:rPr>
          <w:del w:id="6421" w:author="Debbie Houldsworth" w:date="2020-05-06T21:17:00Z"/>
          <w:szCs w:val="24"/>
        </w:rPr>
      </w:pPr>
      <w:del w:id="6422" w:author="Debbie Houldsworth" w:date="2020-05-06T21:17:00Z">
        <w:r w:rsidDel="008B1A49">
          <w:delText xml:space="preserve">if reasonably requested by the Authority (having regard, in particular, to the resources available to MEC), in relation to any proposal by the Authority for a change to any provision of this Agreement provide or procure the provision of advice and assistance to the Authority as soon as reasonably practicable as to the implications of the change and the actions </w:delText>
        </w:r>
        <w:r w:rsidRPr="00372D88" w:rsidDel="008B1A49">
          <w:rPr>
            <w:szCs w:val="24"/>
          </w:rPr>
          <w:delText>necessary to implement it (including any relevant impact assessment).</w:delText>
        </w:r>
      </w:del>
    </w:p>
    <w:p w14:paraId="3A0842D1" w14:textId="274D523C" w:rsidR="00FB7917" w:rsidDel="008B1A49" w:rsidRDefault="00FB7917">
      <w:pPr>
        <w:pStyle w:val="MRAHeading3"/>
        <w:outlineLvl w:val="0"/>
        <w:rPr>
          <w:del w:id="6423" w:author="Debbie Houldsworth" w:date="2020-05-06T21:17:00Z"/>
        </w:rPr>
      </w:pPr>
      <w:del w:id="6424" w:author="Debbie Houldsworth" w:date="2020-05-06T21:17:00Z">
        <w:r w:rsidDel="008B1A49">
          <w:delText>Changes to Priority Provisions - MRASCO Led</w:delText>
        </w:r>
      </w:del>
    </w:p>
    <w:p w14:paraId="69F81DF8" w14:textId="3B0DD2C9" w:rsidR="008A13E9" w:rsidRPr="003C57ED" w:rsidDel="008B1A49" w:rsidRDefault="008A13E9" w:rsidP="008A13E9">
      <w:pPr>
        <w:pStyle w:val="MRAL1Numbered"/>
        <w:rPr>
          <w:del w:id="6425" w:author="Debbie Houldsworth" w:date="2020-05-06T21:17:00Z"/>
        </w:rPr>
      </w:pPr>
      <w:bookmarkStart w:id="6426" w:name="_Ref4556910"/>
      <w:del w:id="6427" w:author="Debbie Houldsworth" w:date="2020-05-06T21:17:00Z">
        <w:r w:rsidRPr="003C57ED" w:rsidDel="008B1A49">
          <w:delText>Any party, Interested Industry Participant</w:delText>
        </w:r>
        <w:r w:rsidDel="008B1A49">
          <w:delText xml:space="preserve"> or (where related to a Green Deal Matter) </w:delText>
        </w:r>
        <w:r w:rsidRPr="003C57ED" w:rsidDel="008B1A49">
          <w:delText>Green Deal Interested Participant that wishes to change the Priority Provisions may submit a Change Proposal to MEC requesting that such change be made (provided that a Green Deal Interested Participant or Interested Industry Participant may only submit a Change Proposal to MEC if such Change Proposal is sponsored by a party in accordance with the Change Procedure(s).</w:delText>
        </w:r>
      </w:del>
    </w:p>
    <w:p w14:paraId="6EA2AF53" w14:textId="5E11BE76" w:rsidR="00FB7917" w:rsidDel="008B1A49" w:rsidRDefault="00FB7917">
      <w:pPr>
        <w:pStyle w:val="MRAL1Numbered"/>
        <w:rPr>
          <w:del w:id="6428" w:author="Debbie Houldsworth" w:date="2020-05-06T21:17:00Z"/>
        </w:rPr>
      </w:pPr>
      <w:bookmarkStart w:id="6429" w:name="_Ref4556933"/>
      <w:bookmarkEnd w:id="6426"/>
      <w:del w:id="6430" w:author="Debbie Houldsworth" w:date="2020-05-06T21:17:00Z">
        <w:r w:rsidDel="008B1A49">
          <w:delText>Subject to Clause 9.19</w:delText>
        </w:r>
        <w:r w:rsidR="000F15DC" w:rsidDel="008B1A49">
          <w:delText xml:space="preserve"> and Clause 9.19A</w:delText>
        </w:r>
        <w:r w:rsidDel="008B1A49">
          <w:delText>, where MEC receives a Change Proposal pursuant to Clause 9.7, it shall copy such request to all parties, any other Interested Industry Participants (including the Data Transfer Service Controller where the Change Proposal affects the Data Transfer Catalogue and Green Deal Interested Industry Participants where the Change Proposal relates to a Green Deal Matter) and the relevant forum under the Balancing and Settlement Code (if the change relates to or affects the Priority Provisions of the BSC Requirements) for consideration.  Such notification shall indicate the timescale for submitting comments.</w:delText>
        </w:r>
        <w:bookmarkEnd w:id="6429"/>
      </w:del>
    </w:p>
    <w:p w14:paraId="722CE322" w14:textId="4C4DA25E" w:rsidR="00FB7917" w:rsidDel="008B1A49" w:rsidRDefault="00FB7917">
      <w:pPr>
        <w:pStyle w:val="MRAL1Numbered"/>
        <w:rPr>
          <w:del w:id="6431" w:author="Debbie Houldsworth" w:date="2020-05-06T21:16:00Z"/>
        </w:rPr>
      </w:pPr>
      <w:bookmarkStart w:id="6432" w:name="_Ref4558306"/>
      <w:del w:id="6433" w:author="Debbie Houldsworth" w:date="2020-05-06T21:16:00Z">
        <w:r w:rsidDel="008B1A49">
          <w:delText>MEC shall collate all comments received within the proposed timescale indicated in the notification under Clause 9.8.  MEC shall copy all comments and the results of any impact assessment received to the relevant forums under the Balancing and Settlement Code (if the change relates to or affects the Priority Provisions of the BSC Requirements).</w:delText>
        </w:r>
        <w:bookmarkEnd w:id="6432"/>
      </w:del>
    </w:p>
    <w:p w14:paraId="3F12836A" w14:textId="0FB61D95" w:rsidR="00FB7917" w:rsidDel="008B1A49" w:rsidRDefault="00FB7917">
      <w:pPr>
        <w:pStyle w:val="MRAL1Numbered"/>
        <w:rPr>
          <w:del w:id="6434" w:author="Debbie Houldsworth" w:date="2020-05-06T21:16:00Z"/>
        </w:rPr>
      </w:pPr>
      <w:bookmarkStart w:id="6435" w:name="_Ref4559031"/>
      <w:del w:id="6436" w:author="Debbie Houldsworth" w:date="2020-05-06T21:16:00Z">
        <w:r w:rsidDel="008B1A49">
          <w:rPr>
            <w:szCs w:val="24"/>
          </w:rPr>
          <w:delText>Subject to Clause 9.25,</w:delText>
        </w:r>
        <w:r w:rsidDel="008B1A49">
          <w:rPr>
            <w:sz w:val="22"/>
            <w:szCs w:val="22"/>
          </w:rPr>
          <w:delText xml:space="preserve"> </w:delText>
        </w:r>
        <w:r w:rsidDel="008B1A49">
          <w:delText>the parties agree that where changes to the Priority Provisions are agreed to under the terms of this Agreement and the BSC (or, where applicable, approved by the Authority), they shall use their reasonable endeavours to ensure that any changes to the BSC are made with effect from the same date as the changes agreed or approved (as the case may be) to this Agreement.</w:delText>
        </w:r>
        <w:bookmarkEnd w:id="6435"/>
      </w:del>
    </w:p>
    <w:p w14:paraId="44486149" w14:textId="1769EF2E" w:rsidR="00FB7917" w:rsidDel="008B1A49" w:rsidRDefault="00FB7917">
      <w:pPr>
        <w:pStyle w:val="MRAHeading3"/>
        <w:outlineLvl w:val="0"/>
        <w:rPr>
          <w:del w:id="6437" w:author="Debbie Houldsworth" w:date="2020-05-06T21:16:00Z"/>
        </w:rPr>
      </w:pPr>
      <w:del w:id="6438" w:author="Debbie Houldsworth" w:date="2020-05-06T21:16:00Z">
        <w:r w:rsidDel="008B1A49">
          <w:delText>Changes to Priority Provisions – Elexon Limited Led</w:delText>
        </w:r>
      </w:del>
    </w:p>
    <w:p w14:paraId="27C8F6F3" w14:textId="5B209FB6" w:rsidR="00FB7917" w:rsidDel="008B1A49" w:rsidRDefault="00FB7917">
      <w:pPr>
        <w:pStyle w:val="MRAL1Numbered"/>
        <w:rPr>
          <w:del w:id="6439" w:author="Debbie Houldsworth" w:date="2020-05-06T21:16:00Z"/>
        </w:rPr>
      </w:pPr>
      <w:bookmarkStart w:id="6440" w:name="_Ref4557430"/>
      <w:del w:id="6441" w:author="Debbie Houldsworth" w:date="2020-05-06T21:16:00Z">
        <w:r w:rsidDel="008B1A49">
          <w:delText>Where any Change Proposal to the Priority Provisions is proposed under the terms of the BSC or BSC Panel (or the relevant sub-committee of the BSC Panel which is empowered to co-ordinate the change control process under the Balancing and Settlement Code) shall ensure that a copy of the Change Proposal under the terms of the BSC is copied to MEC for its consideration.</w:delText>
        </w:r>
        <w:bookmarkEnd w:id="6440"/>
      </w:del>
    </w:p>
    <w:p w14:paraId="63B6A26A" w14:textId="6CAC54F9" w:rsidR="00FB7917" w:rsidDel="008B1A49" w:rsidRDefault="00FB7917">
      <w:pPr>
        <w:pStyle w:val="MRAL1Numbered"/>
        <w:rPr>
          <w:del w:id="6442" w:author="Debbie Houldsworth" w:date="2020-05-06T21:16:00Z"/>
        </w:rPr>
      </w:pPr>
      <w:bookmarkStart w:id="6443" w:name="_Ref4558600"/>
      <w:del w:id="6444" w:author="Debbie Houldsworth" w:date="2020-05-06T21:16:00Z">
        <w:r w:rsidDel="008B1A49">
          <w:delText>Subject to Clause 9.19</w:delText>
        </w:r>
        <w:r w:rsidR="000F15DC" w:rsidDel="008B1A49">
          <w:delText xml:space="preserve"> and Clause 9.19A</w:delText>
        </w:r>
        <w:r w:rsidDel="008B1A49">
          <w:delText>, where MEC receives a copy of a Change Proposal pursuant to the terms of Clause 9.11, it shall consider the request and shall provide the relevant forum under the BSC with its comments, if any, on the Change Proposal within the timescale indicated in the copy of the Change Proposal.</w:delText>
        </w:r>
        <w:bookmarkEnd w:id="6443"/>
      </w:del>
    </w:p>
    <w:p w14:paraId="7081AA0D" w14:textId="45A9CF8B" w:rsidR="00FB7917" w:rsidDel="008B1A49" w:rsidRDefault="00FB7917">
      <w:pPr>
        <w:pStyle w:val="MRAL1Numbered"/>
        <w:rPr>
          <w:del w:id="6445" w:author="Debbie Houldsworth" w:date="2020-05-06T21:16:00Z"/>
        </w:rPr>
      </w:pPr>
      <w:bookmarkStart w:id="6446" w:name="_Ref4557457"/>
      <w:del w:id="6447" w:author="Debbie Houldsworth" w:date="2020-05-06T21:16:00Z">
        <w:r w:rsidDel="008B1A49">
          <w:delText>The BSC Member shall ensure that all comments received in accordance with the BSC on a Change Proposal to the Priority Provisions proposed under the terms of the BSC, together with any report or results of an impact assessment conducted under the BSC, if any, on a Change Proposal to the Priority Provisions are (subject to any applicable restrictions on disclosure for reasons of confidentiality) provided to MEC. Where a Change Proposal relates to items of the Data Transfer Catalogue which are used exclusively under the Balancing and Settlement Code, MEC shall accept the proposed changes provided that MEC is satisfied that (a) the BSC Agent has in accordance with the relevant Change Procedure(s) properly consulted all parties which may be affected by the Change Proposal; (b) the Change Proposal does relate to items of the Data Transfer Catalogue which are used exclusively under the BSC; and (c) the BSC Agent has agreed the Change Proposal.</w:delText>
        </w:r>
        <w:bookmarkEnd w:id="6446"/>
      </w:del>
    </w:p>
    <w:p w14:paraId="3965A3FE" w14:textId="6829403A" w:rsidR="00FB7917" w:rsidDel="008B1A49" w:rsidRDefault="00FB7917">
      <w:pPr>
        <w:pStyle w:val="MRAL1Numbered"/>
        <w:rPr>
          <w:del w:id="6448" w:author="Debbie Houldsworth" w:date="2020-05-06T21:16:00Z"/>
        </w:rPr>
      </w:pPr>
      <w:bookmarkStart w:id="6449" w:name="_Ref4559036"/>
      <w:del w:id="6450" w:author="Debbie Houldsworth" w:date="2020-05-06T21:16:00Z">
        <w:r w:rsidDel="008B1A49">
          <w:rPr>
            <w:szCs w:val="24"/>
          </w:rPr>
          <w:delText>Subject to Clause 9.25, the</w:delText>
        </w:r>
        <w:r w:rsidDel="008B1A49">
          <w:delText xml:space="preserve"> parties agree that where changes to the Priority Provisions are agreed to under the terms of this Agreement and the BSC (or, where applicable, approved by the Authority), they shall use their reasonable endeavours to ensure that any changes to this Agreement are made with effect from the same date as the changes agreed or approved (as the case may be) to the BSC.</w:delText>
        </w:r>
        <w:bookmarkEnd w:id="6449"/>
      </w:del>
    </w:p>
    <w:p w14:paraId="0B511713" w14:textId="1353769B" w:rsidR="00FB7917" w:rsidDel="008B1A49" w:rsidRDefault="00FB7917">
      <w:pPr>
        <w:pStyle w:val="MRAHeading3"/>
        <w:outlineLvl w:val="0"/>
        <w:rPr>
          <w:del w:id="6451" w:author="Debbie Houldsworth" w:date="2020-05-06T21:16:00Z"/>
        </w:rPr>
      </w:pPr>
      <w:del w:id="6452" w:author="Debbie Houldsworth" w:date="2020-05-06T21:16:00Z">
        <w:r w:rsidDel="008B1A49">
          <w:delText>Changes to Agreement that are not Priority Provisions</w:delText>
        </w:r>
      </w:del>
    </w:p>
    <w:p w14:paraId="40EEF889" w14:textId="4041F86D" w:rsidR="008A13E9" w:rsidRPr="003C57ED" w:rsidDel="00322106" w:rsidRDefault="008A13E9">
      <w:pPr>
        <w:pStyle w:val="MRAL2Numbered"/>
        <w:numPr>
          <w:ilvl w:val="0"/>
          <w:numId w:val="0"/>
        </w:numPr>
        <w:ind w:left="993"/>
        <w:rPr>
          <w:del w:id="6453" w:author="Debbie Houldsworth" w:date="2020-05-11T09:28:00Z"/>
        </w:rPr>
        <w:pPrChange w:id="6454" w:author="Debbie Houldsworth" w:date="2020-05-11T08:29:00Z">
          <w:pPr>
            <w:pStyle w:val="MRAL1Numbered"/>
          </w:pPr>
        </w:pPrChange>
      </w:pPr>
      <w:bookmarkStart w:id="6455" w:name="_Ref4557776"/>
      <w:del w:id="6456" w:author="Debbie Houldsworth" w:date="2020-05-11T08:00:00Z">
        <w:r w:rsidRPr="003C57ED" w:rsidDel="009D7048">
          <w:delText xml:space="preserve">Any party </w:delText>
        </w:r>
        <w:r w:rsidDel="009D7048">
          <w:delText>(</w:delText>
        </w:r>
        <w:r w:rsidRPr="003C57ED" w:rsidDel="009D7048">
          <w:delText>apart from the BSC Agent</w:delText>
        </w:r>
        <w:r w:rsidDel="009D7048">
          <w:delText>)</w:delText>
        </w:r>
        <w:r w:rsidRPr="003C57ED" w:rsidDel="009D7048">
          <w:delText xml:space="preserve">, </w:delText>
        </w:r>
      </w:del>
      <w:del w:id="6457" w:author="Debbie Houldsworth" w:date="2020-05-11T07:54:00Z">
        <w:r w:rsidRPr="003C57ED" w:rsidDel="003F2312">
          <w:delText>Interested Industry Participant</w:delText>
        </w:r>
        <w:r w:rsidDel="003F2312">
          <w:delText xml:space="preserve"> or (where related to a Green Deal Matter)</w:delText>
        </w:r>
        <w:r w:rsidRPr="003C57ED" w:rsidDel="003F2312">
          <w:delText xml:space="preserve"> Green Deal Interested Participant </w:delText>
        </w:r>
      </w:del>
      <w:del w:id="6458" w:author="Debbie Houldsworth" w:date="2020-05-11T08:00:00Z">
        <w:r w:rsidRPr="003C57ED" w:rsidDel="009D7048">
          <w:delText xml:space="preserve">may submit a Change Proposal </w:delText>
        </w:r>
      </w:del>
      <w:del w:id="6459" w:author="Debbie Houldsworth" w:date="2020-05-11T07:54:00Z">
        <w:r w:rsidRPr="003C57ED" w:rsidDel="003F2312">
          <w:delText xml:space="preserve">that is not a change to the Priority Provisions </w:delText>
        </w:r>
      </w:del>
      <w:del w:id="6460" w:author="Debbie Houldsworth" w:date="2020-05-11T08:00:00Z">
        <w:r w:rsidRPr="003C57ED" w:rsidDel="009D7048">
          <w:delText>to M</w:delText>
        </w:r>
      </w:del>
      <w:del w:id="6461" w:author="Debbie Houldsworth" w:date="2020-05-11T07:54:00Z">
        <w:r w:rsidRPr="003C57ED" w:rsidDel="003F2312">
          <w:delText>EC</w:delText>
        </w:r>
      </w:del>
      <w:del w:id="6462" w:author="Debbie Houldsworth" w:date="2020-05-11T08:00:00Z">
        <w:r w:rsidRPr="003C57ED" w:rsidDel="009D7048">
          <w:delText xml:space="preserve"> requesting that </w:delText>
        </w:r>
      </w:del>
      <w:del w:id="6463" w:author="Debbie Houldsworth" w:date="2020-05-11T07:55:00Z">
        <w:r w:rsidRPr="003C57ED" w:rsidDel="003F2312">
          <w:delText>such</w:delText>
        </w:r>
      </w:del>
      <w:del w:id="6464" w:author="Debbie Houldsworth" w:date="2020-05-11T08:00:00Z">
        <w:r w:rsidRPr="003C57ED" w:rsidDel="009D7048">
          <w:delText xml:space="preserve"> change be made</w:delText>
        </w:r>
      </w:del>
      <w:del w:id="6465" w:author="Debbie Houldsworth" w:date="2020-05-11T07:55:00Z">
        <w:r w:rsidRPr="003C57ED" w:rsidDel="003F2312">
          <w:delText xml:space="preserve"> (provided that a Green Deal Interested Participant or Interested Industry Participant may only submit a Change Proposal to MEC if such Change Proposal is sponsored by a party in accordance with the Change Procedure(s)</w:delText>
        </w:r>
      </w:del>
      <w:del w:id="6466" w:author="Debbie Houldsworth" w:date="2020-05-11T09:28:00Z">
        <w:r w:rsidRPr="003C57ED" w:rsidDel="00322106">
          <w:delText>.</w:delText>
        </w:r>
      </w:del>
    </w:p>
    <w:p w14:paraId="2AC1884C" w14:textId="151534E3" w:rsidR="00FB7917" w:rsidDel="008B1A49" w:rsidRDefault="00FB7917">
      <w:pPr>
        <w:pStyle w:val="MRAL1Numbered"/>
        <w:rPr>
          <w:del w:id="6467" w:author="Debbie Houldsworth" w:date="2020-05-06T21:16:00Z"/>
        </w:rPr>
      </w:pPr>
      <w:bookmarkStart w:id="6468" w:name="_Ref4558531"/>
      <w:bookmarkEnd w:id="6455"/>
      <w:del w:id="6469" w:author="Debbie Houldsworth" w:date="2020-05-06T21:16:00Z">
        <w:r w:rsidDel="008B1A49">
          <w:delText>Subject to Clause 9.19</w:delText>
        </w:r>
        <w:r w:rsidR="000F15DC" w:rsidDel="008B1A49">
          <w:delText xml:space="preserve"> and Clause 9.19A</w:delText>
        </w:r>
        <w:r w:rsidDel="008B1A49">
          <w:delText>, where MEC receives a Change Proposal pursuant to Clause 9.15, it shall copy such request to all parties, any other Interested Industry Participants (including the Data Transfer Service Controller where the Change Proposal affects the Data Transfer Catalogue and Green Deal Interested Industry Participants where the Change Proposal relates to a Green Deal Matter).  Such notification shall indicate the timescale for submitting comments. If the BSC Member notifies MEC that it considers that the Change Proposal relates to the Priority Provisions, then the provisions of Clauses 9.8 and 9.9 shall apply to such change and the provisions of Clauses 9.17 and 9.18 shall not apply.</w:delText>
        </w:r>
        <w:bookmarkEnd w:id="6468"/>
      </w:del>
    </w:p>
    <w:p w14:paraId="5D968DFF" w14:textId="13AE61D1" w:rsidR="00FB7917" w:rsidDel="008B1A49" w:rsidRDefault="00FB7917">
      <w:pPr>
        <w:pStyle w:val="MRAL1Numbered"/>
        <w:rPr>
          <w:del w:id="6470" w:author="Debbie Houldsworth" w:date="2020-05-06T21:16:00Z"/>
        </w:rPr>
      </w:pPr>
      <w:bookmarkStart w:id="6471" w:name="_Ref4558334"/>
      <w:del w:id="6472" w:author="Debbie Houldsworth" w:date="2020-05-06T21:16:00Z">
        <w:r w:rsidDel="008B1A49">
          <w:delText>MEC shall collate all comments received within the proposed timescale indicated in the notification under Clause 9.16.</w:delText>
        </w:r>
        <w:bookmarkEnd w:id="6471"/>
      </w:del>
    </w:p>
    <w:p w14:paraId="73D246ED" w14:textId="11D697B0" w:rsidR="00FB7917" w:rsidDel="008B1A49" w:rsidRDefault="00FB7917">
      <w:pPr>
        <w:pStyle w:val="MRAL1Numbered"/>
        <w:rPr>
          <w:del w:id="6473" w:author="Debbie Houldsworth" w:date="2020-05-06T21:16:00Z"/>
        </w:rPr>
      </w:pPr>
      <w:bookmarkStart w:id="6474" w:name="_Ref4558358"/>
      <w:del w:id="6475" w:author="Debbie Houldsworth" w:date="2020-05-06T21:16:00Z">
        <w:r w:rsidDel="008B1A49">
          <w:delText>MEC shall copy all information referred to in Clause 9.17 within 10 Working Days of such comments or result of an impact assessment being received by it, to all parties and any other Interested Industry Participants.</w:delText>
        </w:r>
        <w:bookmarkEnd w:id="6474"/>
      </w:del>
    </w:p>
    <w:p w14:paraId="64F7E363" w14:textId="16DA30C0" w:rsidR="00FB7917" w:rsidDel="008B1A49" w:rsidRDefault="00FB7917">
      <w:pPr>
        <w:pStyle w:val="MRAHeading3"/>
        <w:outlineLvl w:val="0"/>
        <w:rPr>
          <w:del w:id="6476" w:author="Debbie Houldsworth" w:date="2020-05-06T21:16:00Z"/>
        </w:rPr>
      </w:pPr>
      <w:del w:id="6477" w:author="Debbie Houldsworth" w:date="2020-05-06T21:16:00Z">
        <w:r w:rsidDel="008B1A49">
          <w:delText>Changes relating to Green Deal Matters</w:delText>
        </w:r>
      </w:del>
    </w:p>
    <w:p w14:paraId="14DB3F62" w14:textId="7AAAA66D" w:rsidR="008A13E9" w:rsidRPr="003C57ED" w:rsidDel="00513A5A" w:rsidRDefault="00FB7917" w:rsidP="00B46C0C">
      <w:pPr>
        <w:pStyle w:val="BodyText"/>
        <w:ind w:left="709" w:hanging="709"/>
        <w:rPr>
          <w:del w:id="6478" w:author="Debbie Houldsworth" w:date="2020-05-06T21:15:00Z"/>
          <w:i/>
          <w:szCs w:val="24"/>
        </w:rPr>
      </w:pPr>
      <w:del w:id="6479" w:author="Debbie Houldsworth" w:date="2020-05-06T21:15:00Z">
        <w:r w:rsidDel="00513A5A">
          <w:delText>9.18A</w:delText>
        </w:r>
        <w:r w:rsidR="008A13E9" w:rsidDel="00513A5A">
          <w:delText xml:space="preserve"> A</w:delText>
        </w:r>
        <w:r w:rsidR="008A13E9" w:rsidRPr="009522D6" w:rsidDel="00513A5A">
          <w:rPr>
            <w:szCs w:val="24"/>
          </w:rPr>
          <w:delText>ny party, Interested Industry Participant or (where related to a Green Deal Matter) Green Deal Interested Participant may submit a Change Proposal relating to a Green Deal Matter to MEC, requesting that such change be made (provided that a Green Deal Interested Participant or Interested Industry Participant may only submit a Change Proposal to MEC if such Change Proposal is sponsored by a party in accordance with the Change Procedure(s).</w:delText>
        </w:r>
      </w:del>
    </w:p>
    <w:p w14:paraId="3A1B5417" w14:textId="57E7A0CA" w:rsidR="00FB7917" w:rsidDel="00513A5A" w:rsidRDefault="00FB7917">
      <w:pPr>
        <w:pStyle w:val="MRAL1Numbered"/>
        <w:numPr>
          <w:ilvl w:val="0"/>
          <w:numId w:val="0"/>
        </w:numPr>
        <w:tabs>
          <w:tab w:val="clear" w:pos="2160"/>
          <w:tab w:val="clear" w:pos="2880"/>
          <w:tab w:val="clear" w:pos="3600"/>
          <w:tab w:val="clear" w:pos="4320"/>
          <w:tab w:val="clear" w:pos="5040"/>
          <w:tab w:val="left" w:pos="709"/>
        </w:tabs>
        <w:ind w:left="705" w:hanging="705"/>
        <w:rPr>
          <w:del w:id="6480" w:author="Debbie Houldsworth" w:date="2020-05-06T21:15:00Z"/>
        </w:rPr>
      </w:pPr>
      <w:del w:id="6481" w:author="Debbie Houldsworth" w:date="2020-05-06T21:15:00Z">
        <w:r w:rsidDel="00513A5A">
          <w:delText>9.18B</w:delText>
        </w:r>
        <w:r w:rsidDel="00513A5A">
          <w:tab/>
          <w:delText>Subject to Clause 9.19</w:delText>
        </w:r>
        <w:r w:rsidR="000F15DC" w:rsidDel="00513A5A">
          <w:delText xml:space="preserve"> and Clause 9.19A</w:delText>
        </w:r>
        <w:r w:rsidDel="00513A5A">
          <w:delText>, where MEC receives a Change Proposal pursuant to Clause 9.18A, it shall copy such request to all parties, the Data Transfer Service Controller (where the Change Proposal affects the Data Transfer Catalogue), Green Deal Interested Participants, the secretary to the GDAA Panel and the Secretary of State.  Such notification shall indicate the timescale for submitting comments.</w:delText>
        </w:r>
      </w:del>
    </w:p>
    <w:p w14:paraId="4575C6C1" w14:textId="4CA26D38" w:rsidR="00FB7917" w:rsidDel="00513A5A" w:rsidRDefault="00FB7917">
      <w:pPr>
        <w:pStyle w:val="MRAL1Numbered"/>
        <w:numPr>
          <w:ilvl w:val="0"/>
          <w:numId w:val="0"/>
        </w:numPr>
        <w:tabs>
          <w:tab w:val="clear" w:pos="2160"/>
          <w:tab w:val="clear" w:pos="2880"/>
          <w:tab w:val="clear" w:pos="3600"/>
          <w:tab w:val="clear" w:pos="4320"/>
          <w:tab w:val="clear" w:pos="5040"/>
          <w:tab w:val="left" w:pos="709"/>
        </w:tabs>
        <w:ind w:left="705" w:hanging="705"/>
        <w:rPr>
          <w:del w:id="6482" w:author="Debbie Houldsworth" w:date="2020-05-06T21:15:00Z"/>
        </w:rPr>
      </w:pPr>
      <w:del w:id="6483" w:author="Debbie Houldsworth" w:date="2020-05-06T21:15:00Z">
        <w:r w:rsidDel="00513A5A">
          <w:delText>9.18C</w:delText>
        </w:r>
        <w:r w:rsidDel="00513A5A">
          <w:tab/>
          <w:delText xml:space="preserve">MEC shall collate all comments received within the proposed timescale indicated in the notification under Clause 9.18B. </w:delText>
        </w:r>
      </w:del>
    </w:p>
    <w:p w14:paraId="5256B021" w14:textId="234AC117" w:rsidR="00FB7917" w:rsidDel="00513A5A" w:rsidRDefault="00FB7917">
      <w:pPr>
        <w:pStyle w:val="MRAL1Numbered"/>
        <w:numPr>
          <w:ilvl w:val="0"/>
          <w:numId w:val="0"/>
        </w:numPr>
        <w:tabs>
          <w:tab w:val="clear" w:pos="2160"/>
          <w:tab w:val="clear" w:pos="2880"/>
          <w:tab w:val="clear" w:pos="3600"/>
          <w:tab w:val="clear" w:pos="4320"/>
          <w:tab w:val="clear" w:pos="5040"/>
        </w:tabs>
        <w:ind w:left="705" w:hanging="705"/>
        <w:rPr>
          <w:del w:id="6484" w:author="Debbie Houldsworth" w:date="2020-05-06T21:15:00Z"/>
        </w:rPr>
      </w:pPr>
      <w:del w:id="6485" w:author="Debbie Houldsworth" w:date="2020-05-06T21:15:00Z">
        <w:r w:rsidDel="00513A5A">
          <w:delText>9.18D</w:delText>
        </w:r>
        <w:r w:rsidDel="00513A5A">
          <w:tab/>
          <w:delText xml:space="preserve">The parties acknowledge and agree that, notwithstanding any other provision of this Agreement, no </w:delText>
        </w:r>
        <w:r w:rsidR="00F7562B" w:rsidDel="00513A5A">
          <w:delText xml:space="preserve">material </w:delText>
        </w:r>
        <w:r w:rsidDel="00513A5A">
          <w:delText>amendment to or variation of:</w:delText>
        </w:r>
      </w:del>
    </w:p>
    <w:p w14:paraId="62AFCFE8" w14:textId="3ED5A797" w:rsidR="00FB7917" w:rsidDel="00513A5A" w:rsidRDefault="00FB7917">
      <w:pPr>
        <w:pStyle w:val="MRAL2Numbered"/>
        <w:numPr>
          <w:ilvl w:val="0"/>
          <w:numId w:val="0"/>
        </w:numPr>
        <w:tabs>
          <w:tab w:val="clear" w:pos="4320"/>
          <w:tab w:val="clear" w:pos="5040"/>
          <w:tab w:val="left" w:pos="1560"/>
        </w:tabs>
        <w:ind w:left="1560" w:hanging="851"/>
        <w:rPr>
          <w:del w:id="6486" w:author="Debbie Houldsworth" w:date="2020-05-06T21:15:00Z"/>
        </w:rPr>
      </w:pPr>
      <w:del w:id="6487" w:author="Debbie Houldsworth" w:date="2020-05-06T21:15:00Z">
        <w:r w:rsidDel="00513A5A">
          <w:delText>9.18D1</w:delText>
        </w:r>
        <w:r w:rsidDel="00513A5A">
          <w:tab/>
          <w:delText>any Green Deal Matters;</w:delText>
        </w:r>
      </w:del>
    </w:p>
    <w:p w14:paraId="0DC7E308" w14:textId="4C670170" w:rsidR="00FB7917" w:rsidDel="00513A5A" w:rsidRDefault="00FB7917">
      <w:pPr>
        <w:pStyle w:val="MRAL2Numbered"/>
        <w:numPr>
          <w:ilvl w:val="0"/>
          <w:numId w:val="0"/>
        </w:numPr>
        <w:tabs>
          <w:tab w:val="clear" w:pos="4320"/>
          <w:tab w:val="left" w:pos="1560"/>
        </w:tabs>
        <w:ind w:left="1560" w:hanging="851"/>
        <w:rPr>
          <w:del w:id="6488" w:author="Debbie Houldsworth" w:date="2020-05-06T21:15:00Z"/>
        </w:rPr>
      </w:pPr>
      <w:del w:id="6489" w:author="Debbie Houldsworth" w:date="2020-05-06T21:15:00Z">
        <w:r w:rsidDel="00513A5A">
          <w:delText>9.18D2</w:delText>
        </w:r>
        <w:r w:rsidDel="00513A5A">
          <w:tab/>
          <w:delText>any change to any definitions in Clause 1.1 which may materially affect any of the Green Deal Matters; or</w:delText>
        </w:r>
      </w:del>
    </w:p>
    <w:p w14:paraId="485D6506" w14:textId="2251526F" w:rsidR="00FB7917" w:rsidDel="00513A5A" w:rsidRDefault="00FB7917">
      <w:pPr>
        <w:pStyle w:val="MRAL2Numbered"/>
        <w:numPr>
          <w:ilvl w:val="0"/>
          <w:numId w:val="0"/>
        </w:numPr>
        <w:tabs>
          <w:tab w:val="clear" w:pos="4320"/>
          <w:tab w:val="left" w:pos="1560"/>
        </w:tabs>
        <w:ind w:left="1560" w:hanging="851"/>
        <w:rPr>
          <w:del w:id="6490" w:author="Debbie Houldsworth" w:date="2020-05-06T21:15:00Z"/>
        </w:rPr>
      </w:pPr>
      <w:del w:id="6491" w:author="Debbie Houldsworth" w:date="2020-05-06T21:15:00Z">
        <w:r w:rsidDel="00513A5A">
          <w:delText>9.18D3</w:delText>
        </w:r>
        <w:r w:rsidDel="00513A5A">
          <w:tab/>
          <w:delText>any provision of this Agreement which requires or permits any matter to be referred to the Secretary of State for approval, consent, direction or decision or confers any rights or benefits upon the Secretary of State,</w:delText>
        </w:r>
      </w:del>
    </w:p>
    <w:p w14:paraId="41F97D15" w14:textId="5EFCA900" w:rsidR="00FB7917" w:rsidDel="00513A5A" w:rsidRDefault="00FB7917">
      <w:pPr>
        <w:pStyle w:val="MRAL2Numbered"/>
        <w:numPr>
          <w:ilvl w:val="0"/>
          <w:numId w:val="0"/>
        </w:numPr>
        <w:ind w:left="709"/>
        <w:rPr>
          <w:del w:id="6492" w:author="Debbie Houldsworth" w:date="2020-05-06T21:15:00Z"/>
        </w:rPr>
      </w:pPr>
      <w:del w:id="6493" w:author="Debbie Houldsworth" w:date="2020-05-06T21:15:00Z">
        <w:r w:rsidDel="00513A5A">
          <w:delText>shall take effect without the prior written consent of the Secretary of State.</w:delText>
        </w:r>
      </w:del>
    </w:p>
    <w:p w14:paraId="1B4069AB" w14:textId="76D9ADAC" w:rsidR="008F3D9A" w:rsidRPr="006018B7" w:rsidDel="00513A5A" w:rsidRDefault="008F3D9A" w:rsidP="008F3D9A">
      <w:pPr>
        <w:pStyle w:val="MRAHeading3"/>
        <w:outlineLvl w:val="0"/>
        <w:rPr>
          <w:del w:id="6494" w:author="Debbie Houldsworth" w:date="2020-05-06T21:15:00Z"/>
          <w:szCs w:val="24"/>
        </w:rPr>
      </w:pPr>
      <w:del w:id="6495" w:author="Debbie Houldsworth" w:date="2020-05-06T21:15:00Z">
        <w:r w:rsidRPr="006018B7" w:rsidDel="00513A5A">
          <w:rPr>
            <w:szCs w:val="24"/>
          </w:rPr>
          <w:delText xml:space="preserve">Changes relating to the Regulation, decisions of the European Commission and/or </w:delText>
        </w:r>
        <w:r w:rsidDel="00513A5A">
          <w:rPr>
            <w:szCs w:val="24"/>
          </w:rPr>
          <w:delText xml:space="preserve">the </w:delText>
        </w:r>
        <w:r w:rsidRPr="006018B7" w:rsidDel="00513A5A">
          <w:rPr>
            <w:szCs w:val="24"/>
          </w:rPr>
          <w:delText>Agency for the Co-operation of Energy Regulators</w:delText>
        </w:r>
      </w:del>
    </w:p>
    <w:p w14:paraId="11229333" w14:textId="17E88E28" w:rsidR="008F3D9A" w:rsidRPr="006018B7" w:rsidDel="00513A5A" w:rsidRDefault="008F3D9A" w:rsidP="00513A5A">
      <w:pPr>
        <w:pStyle w:val="MRAL1Numbered"/>
        <w:numPr>
          <w:ilvl w:val="0"/>
          <w:numId w:val="0"/>
        </w:numPr>
        <w:tabs>
          <w:tab w:val="clear" w:pos="2160"/>
          <w:tab w:val="clear" w:pos="2880"/>
          <w:tab w:val="clear" w:pos="3600"/>
          <w:tab w:val="clear" w:pos="4320"/>
          <w:tab w:val="clear" w:pos="5040"/>
          <w:tab w:val="left" w:pos="709"/>
        </w:tabs>
        <w:ind w:left="705" w:hanging="705"/>
        <w:rPr>
          <w:del w:id="6496" w:author="Debbie Houldsworth" w:date="2020-05-06T21:15:00Z"/>
          <w:szCs w:val="24"/>
        </w:rPr>
      </w:pPr>
      <w:del w:id="6497" w:author="Debbie Houldsworth" w:date="2020-05-06T21:15:00Z">
        <w:r w:rsidRPr="006018B7" w:rsidDel="00513A5A">
          <w:rPr>
            <w:szCs w:val="24"/>
          </w:rPr>
          <w:delText>9.18E</w:delText>
        </w:r>
        <w:r w:rsidRPr="006018B7" w:rsidDel="00513A5A">
          <w:rPr>
            <w:szCs w:val="24"/>
          </w:rPr>
          <w:tab/>
        </w:r>
        <w:r w:rsidR="00D41638" w:rsidDel="00513A5A">
          <w:rPr>
            <w:szCs w:val="24"/>
          </w:rPr>
          <w:delText>In relation to Authority Change Proposals a licenced Distributor (acting at the direction of the Authority) or the Authority may submit an Authority Change Proposal</w:delText>
        </w:r>
        <w:r w:rsidR="00C245DD" w:rsidDel="00513A5A">
          <w:rPr>
            <w:szCs w:val="24"/>
          </w:rPr>
          <w:delText>.</w:delText>
        </w:r>
      </w:del>
    </w:p>
    <w:p w14:paraId="7675C957" w14:textId="1B79FA51" w:rsidR="008F3D9A" w:rsidRPr="006018B7" w:rsidDel="00513A5A" w:rsidRDefault="008F3D9A" w:rsidP="00513A5A">
      <w:pPr>
        <w:pStyle w:val="MRAL1Numbered"/>
        <w:numPr>
          <w:ilvl w:val="0"/>
          <w:numId w:val="0"/>
        </w:numPr>
        <w:tabs>
          <w:tab w:val="clear" w:pos="2160"/>
          <w:tab w:val="clear" w:pos="2880"/>
          <w:tab w:val="clear" w:pos="3600"/>
          <w:tab w:val="clear" w:pos="4320"/>
          <w:tab w:val="clear" w:pos="5040"/>
          <w:tab w:val="left" w:pos="709"/>
        </w:tabs>
        <w:ind w:left="705" w:hanging="705"/>
        <w:rPr>
          <w:del w:id="6498" w:author="Debbie Houldsworth" w:date="2020-05-06T21:15:00Z"/>
          <w:szCs w:val="24"/>
        </w:rPr>
      </w:pPr>
      <w:del w:id="6499" w:author="Debbie Houldsworth" w:date="2020-05-06T21:15:00Z">
        <w:r w:rsidRPr="006018B7" w:rsidDel="00513A5A">
          <w:rPr>
            <w:szCs w:val="24"/>
          </w:rPr>
          <w:delText>9.18F</w:delText>
        </w:r>
        <w:r w:rsidRPr="006018B7" w:rsidDel="00513A5A">
          <w:rPr>
            <w:szCs w:val="24"/>
          </w:rPr>
          <w:tab/>
          <w:delText xml:space="preserve">Where MEC receives a Change Proposal pursuant to Clause 9.18E, </w:delText>
        </w:r>
        <w:r w:rsidDel="00513A5A">
          <w:rPr>
            <w:szCs w:val="24"/>
          </w:rPr>
          <w:delText>MEC</w:delText>
        </w:r>
        <w:r w:rsidRPr="006018B7" w:rsidDel="00513A5A">
          <w:rPr>
            <w:szCs w:val="24"/>
          </w:rPr>
          <w:delText xml:space="preserve"> shall copy such request to all parties, the Data Transfer Service Controller (where the Change Proposal affects the Data Transfer Catalogue), Green Deal Interested Participants, the secretary to the GDAA Panel and the Secretary of State (where the Change Proposal relates to a Green Deal Matter) and the relevant forum under the Balancing and Settlement Code (if the change relates to or affects the Priority Provisions of the BSC Requirements). Such notification shall indicate the timescale for submitting comments</w:delText>
        </w:r>
        <w:r w:rsidDel="00513A5A">
          <w:rPr>
            <w:szCs w:val="24"/>
          </w:rPr>
          <w:delText xml:space="preserve"> (such timetable to be compliant with Clause 9.18I)</w:delText>
        </w:r>
        <w:r w:rsidRPr="006018B7" w:rsidDel="00513A5A">
          <w:rPr>
            <w:szCs w:val="24"/>
          </w:rPr>
          <w:delText>.</w:delText>
        </w:r>
      </w:del>
    </w:p>
    <w:p w14:paraId="1FBA0931" w14:textId="374F711F" w:rsidR="008F3D9A" w:rsidRPr="006018B7" w:rsidDel="00BB61FB" w:rsidRDefault="008F3D9A">
      <w:pPr>
        <w:pStyle w:val="MRAL1Numbered"/>
        <w:numPr>
          <w:ilvl w:val="0"/>
          <w:numId w:val="0"/>
        </w:numPr>
        <w:tabs>
          <w:tab w:val="clear" w:pos="2160"/>
          <w:tab w:val="clear" w:pos="2880"/>
          <w:tab w:val="clear" w:pos="3600"/>
          <w:tab w:val="clear" w:pos="4320"/>
          <w:tab w:val="clear" w:pos="5040"/>
          <w:tab w:val="left" w:pos="709"/>
        </w:tabs>
        <w:ind w:left="705" w:hanging="705"/>
        <w:rPr>
          <w:del w:id="6500" w:author="Debbie Houldsworth" w:date="2020-05-11T11:09:00Z"/>
          <w:szCs w:val="24"/>
        </w:rPr>
      </w:pPr>
      <w:del w:id="6501" w:author="Debbie Houldsworth" w:date="2020-05-06T21:15:00Z">
        <w:r w:rsidRPr="006018B7" w:rsidDel="00513A5A">
          <w:rPr>
            <w:szCs w:val="24"/>
          </w:rPr>
          <w:delText>9.18G</w:delText>
        </w:r>
        <w:r w:rsidRPr="006018B7" w:rsidDel="00513A5A">
          <w:rPr>
            <w:szCs w:val="24"/>
          </w:rPr>
          <w:tab/>
          <w:delText>MEC shall collate all comments received within the proposed timescale indicated in the notification under Clause 9.18F. MEC shall copy all comments and the results of any impact assessment received to the relevant forums under the Balancing and Settlement Code (if the change relates to or affects the Priority Provisions of the BSC Requirements).</w:delText>
        </w:r>
      </w:del>
      <w:del w:id="6502" w:author="Debbie Houldsworth" w:date="2020-05-11T11:08:00Z">
        <w:r w:rsidRPr="006018B7" w:rsidDel="00BB61FB">
          <w:rPr>
            <w:szCs w:val="24"/>
          </w:rPr>
          <w:delText xml:space="preserve"> </w:delText>
        </w:r>
      </w:del>
    </w:p>
    <w:p w14:paraId="3EFF5692" w14:textId="27065486" w:rsidR="008F3D9A" w:rsidRPr="00901908" w:rsidDel="001704CD" w:rsidRDefault="008F3D9A">
      <w:pPr>
        <w:pStyle w:val="MRAL1Numbered"/>
        <w:numPr>
          <w:ilvl w:val="0"/>
          <w:numId w:val="0"/>
        </w:numPr>
        <w:tabs>
          <w:tab w:val="clear" w:pos="2160"/>
          <w:tab w:val="clear" w:pos="2880"/>
          <w:tab w:val="clear" w:pos="3600"/>
          <w:tab w:val="clear" w:pos="4320"/>
          <w:tab w:val="clear" w:pos="5040"/>
          <w:tab w:val="left" w:pos="709"/>
        </w:tabs>
        <w:ind w:left="705" w:hanging="705"/>
        <w:rPr>
          <w:del w:id="6503" w:author="Debbie Houldsworth" w:date="2020-05-06T21:14:00Z"/>
          <w:szCs w:val="24"/>
        </w:rPr>
        <w:pPrChange w:id="6504" w:author="Debbie Houldsworth" w:date="2020-05-11T11:09:00Z">
          <w:pPr>
            <w:pStyle w:val="GSBodyPara"/>
            <w:spacing w:line="240" w:lineRule="auto"/>
            <w:ind w:left="720" w:hanging="720"/>
            <w:jc w:val="both"/>
          </w:pPr>
        </w:pPrChange>
      </w:pPr>
      <w:del w:id="6505" w:author="Debbie Houldsworth" w:date="2020-05-06T21:14:00Z">
        <w:r w:rsidRPr="006018B7" w:rsidDel="001704CD">
          <w:rPr>
            <w:szCs w:val="24"/>
          </w:rPr>
          <w:delText>9.18H</w:delText>
        </w:r>
        <w:r w:rsidRPr="006018B7" w:rsidDel="001704CD">
          <w:rPr>
            <w:color w:val="FF0000"/>
            <w:szCs w:val="24"/>
            <w:u w:val="single"/>
          </w:rPr>
          <w:delText xml:space="preserve"> </w:delText>
        </w:r>
        <w:r w:rsidRPr="00901908" w:rsidDel="001704CD">
          <w:rPr>
            <w:szCs w:val="24"/>
          </w:rPr>
          <w:delText xml:space="preserve">Notwithstanding any other provision of this Agreement, </w:delText>
        </w:r>
        <w:r w:rsidR="006254F4" w:rsidDel="001704CD">
          <w:rPr>
            <w:szCs w:val="24"/>
          </w:rPr>
          <w:delText>Authority Change Proposals made by the Authority or a licenced Distributor in accordance with Clause 9.18E:</w:delText>
        </w:r>
      </w:del>
    </w:p>
    <w:p w14:paraId="64A8FA99" w14:textId="54BD919E" w:rsidR="008F3D9A" w:rsidRPr="00901908" w:rsidDel="001704CD" w:rsidRDefault="008F3D9A">
      <w:pPr>
        <w:pStyle w:val="MRAL1Numbered"/>
        <w:numPr>
          <w:ilvl w:val="0"/>
          <w:numId w:val="0"/>
        </w:numPr>
        <w:tabs>
          <w:tab w:val="clear" w:pos="2160"/>
          <w:tab w:val="clear" w:pos="2880"/>
          <w:tab w:val="clear" w:pos="3600"/>
          <w:tab w:val="clear" w:pos="4320"/>
          <w:tab w:val="clear" w:pos="5040"/>
          <w:tab w:val="left" w:pos="709"/>
        </w:tabs>
        <w:ind w:left="705" w:hanging="705"/>
        <w:rPr>
          <w:del w:id="6506" w:author="Debbie Houldsworth" w:date="2020-05-06T21:14:00Z"/>
          <w:szCs w:val="24"/>
        </w:rPr>
        <w:pPrChange w:id="6507" w:author="Debbie Houldsworth" w:date="2020-05-11T11:09:00Z">
          <w:pPr>
            <w:pStyle w:val="GSBodyPara"/>
            <w:spacing w:line="240" w:lineRule="auto"/>
            <w:ind w:left="1560" w:hanging="851"/>
            <w:jc w:val="both"/>
          </w:pPr>
        </w:pPrChange>
      </w:pPr>
      <w:del w:id="6508" w:author="Debbie Houldsworth" w:date="2020-05-06T21:14:00Z">
        <w:r w:rsidRPr="00901908" w:rsidDel="001704CD">
          <w:rPr>
            <w:szCs w:val="24"/>
          </w:rPr>
          <w:delText>9.18H.1</w:delText>
        </w:r>
        <w:r w:rsidRPr="00901908" w:rsidDel="001704CD">
          <w:rPr>
            <w:szCs w:val="24"/>
          </w:rPr>
          <w:tab/>
          <w:delText>are to be accepted into the change process by MEC;</w:delText>
        </w:r>
      </w:del>
    </w:p>
    <w:p w14:paraId="41A2BE70" w14:textId="1128E43D" w:rsidR="008F3D9A" w:rsidRPr="00901908" w:rsidDel="001704CD" w:rsidRDefault="008F3D9A">
      <w:pPr>
        <w:pStyle w:val="MRAL1Numbered"/>
        <w:numPr>
          <w:ilvl w:val="0"/>
          <w:numId w:val="0"/>
        </w:numPr>
        <w:tabs>
          <w:tab w:val="clear" w:pos="2160"/>
          <w:tab w:val="clear" w:pos="2880"/>
          <w:tab w:val="clear" w:pos="3600"/>
          <w:tab w:val="clear" w:pos="4320"/>
          <w:tab w:val="clear" w:pos="5040"/>
          <w:tab w:val="left" w:pos="709"/>
        </w:tabs>
        <w:ind w:left="705" w:hanging="705"/>
        <w:rPr>
          <w:del w:id="6509" w:author="Debbie Houldsworth" w:date="2020-05-06T21:14:00Z"/>
          <w:szCs w:val="24"/>
        </w:rPr>
        <w:pPrChange w:id="6510" w:author="Debbie Houldsworth" w:date="2020-05-11T11:09:00Z">
          <w:pPr>
            <w:pStyle w:val="GSBodyPara"/>
            <w:spacing w:line="240" w:lineRule="auto"/>
            <w:ind w:left="1560" w:hanging="851"/>
            <w:jc w:val="both"/>
          </w:pPr>
        </w:pPrChange>
      </w:pPr>
      <w:del w:id="6511" w:author="Debbie Houldsworth" w:date="2020-05-06T21:14:00Z">
        <w:r w:rsidRPr="00901908" w:rsidDel="001704CD">
          <w:rPr>
            <w:szCs w:val="24"/>
          </w:rPr>
          <w:delText>9.18H.2 where raised by a licenced Distributor, may not be withdrawn without the Authority’s prior consent; and</w:delText>
        </w:r>
      </w:del>
    </w:p>
    <w:p w14:paraId="1B709606" w14:textId="75B53AA7" w:rsidR="008F3D9A" w:rsidRPr="00901908" w:rsidDel="001704CD" w:rsidRDefault="008F3D9A">
      <w:pPr>
        <w:pStyle w:val="MRAL1Numbered"/>
        <w:numPr>
          <w:ilvl w:val="0"/>
          <w:numId w:val="0"/>
        </w:numPr>
        <w:tabs>
          <w:tab w:val="clear" w:pos="2160"/>
          <w:tab w:val="clear" w:pos="2880"/>
          <w:tab w:val="clear" w:pos="3600"/>
          <w:tab w:val="clear" w:pos="4320"/>
          <w:tab w:val="clear" w:pos="5040"/>
          <w:tab w:val="left" w:pos="709"/>
        </w:tabs>
        <w:ind w:left="705" w:hanging="705"/>
        <w:rPr>
          <w:del w:id="6512" w:author="Debbie Houldsworth" w:date="2020-05-06T21:14:00Z"/>
          <w:szCs w:val="24"/>
        </w:rPr>
        <w:pPrChange w:id="6513" w:author="Debbie Houldsworth" w:date="2020-05-11T11:09:00Z">
          <w:pPr>
            <w:pStyle w:val="Heading2"/>
            <w:numPr>
              <w:ilvl w:val="0"/>
              <w:numId w:val="0"/>
            </w:numPr>
            <w:tabs>
              <w:tab w:val="clear" w:pos="1440"/>
            </w:tabs>
            <w:ind w:left="1560" w:hanging="851"/>
          </w:pPr>
        </w:pPrChange>
      </w:pPr>
      <w:del w:id="6514" w:author="Debbie Houldsworth" w:date="2020-05-06T21:14:00Z">
        <w:r w:rsidRPr="00901908" w:rsidDel="001704CD">
          <w:rPr>
            <w:szCs w:val="24"/>
          </w:rPr>
          <w:delText>9.18H.3 are to proceed in accordance with Clause 9.18I.</w:delText>
        </w:r>
      </w:del>
    </w:p>
    <w:p w14:paraId="493814A8" w14:textId="59E46375" w:rsidR="008F3D9A" w:rsidRPr="00901908" w:rsidDel="001704CD" w:rsidRDefault="008F3D9A">
      <w:pPr>
        <w:pStyle w:val="MRAL1Numbered"/>
        <w:numPr>
          <w:ilvl w:val="0"/>
          <w:numId w:val="0"/>
        </w:numPr>
        <w:tabs>
          <w:tab w:val="clear" w:pos="2160"/>
          <w:tab w:val="clear" w:pos="2880"/>
          <w:tab w:val="clear" w:pos="3600"/>
          <w:tab w:val="clear" w:pos="4320"/>
          <w:tab w:val="clear" w:pos="5040"/>
          <w:tab w:val="left" w:pos="709"/>
        </w:tabs>
        <w:ind w:left="705" w:hanging="705"/>
        <w:rPr>
          <w:del w:id="6515" w:author="Debbie Houldsworth" w:date="2020-05-06T21:14:00Z"/>
          <w:szCs w:val="24"/>
        </w:rPr>
        <w:pPrChange w:id="6516" w:author="Debbie Houldsworth" w:date="2020-05-11T11:09:00Z">
          <w:pPr>
            <w:pStyle w:val="Heading2"/>
            <w:numPr>
              <w:ilvl w:val="0"/>
              <w:numId w:val="0"/>
            </w:numPr>
            <w:tabs>
              <w:tab w:val="clear" w:pos="1440"/>
            </w:tabs>
            <w:ind w:left="709" w:hanging="709"/>
          </w:pPr>
        </w:pPrChange>
      </w:pPr>
      <w:del w:id="6517" w:author="Debbie Houldsworth" w:date="2020-05-06T21:14:00Z">
        <w:r w:rsidRPr="00901908" w:rsidDel="001704CD">
          <w:rPr>
            <w:szCs w:val="24"/>
          </w:rPr>
          <w:delText>9.18I</w:delText>
        </w:r>
        <w:r w:rsidRPr="00901908" w:rsidDel="001704CD">
          <w:rPr>
            <w:szCs w:val="24"/>
          </w:rPr>
          <w:tab/>
        </w:r>
        <w:r w:rsidR="00C068BB" w:rsidDel="001704CD">
          <w:rPr>
            <w:szCs w:val="24"/>
          </w:rPr>
          <w:delText>In respect of all Authority Change Proposals, the Authority may by direction set and/or amend the timetable to apply in relation to the following matters (and licenced Distributors and (where applicable) MEC shall comply with such direction(s)), and shall ensure that the timetable applicable under this Agreement is consistent with that direction in respect of:</w:delText>
        </w:r>
      </w:del>
    </w:p>
    <w:p w14:paraId="077D5EE1" w14:textId="176C0EF4" w:rsidR="008F3D9A" w:rsidRPr="00901908" w:rsidDel="001704CD" w:rsidRDefault="008F3D9A">
      <w:pPr>
        <w:pStyle w:val="MRAL1Numbered"/>
        <w:numPr>
          <w:ilvl w:val="0"/>
          <w:numId w:val="0"/>
        </w:numPr>
        <w:tabs>
          <w:tab w:val="clear" w:pos="2160"/>
          <w:tab w:val="clear" w:pos="2880"/>
          <w:tab w:val="clear" w:pos="3600"/>
          <w:tab w:val="clear" w:pos="4320"/>
          <w:tab w:val="clear" w:pos="5040"/>
          <w:tab w:val="left" w:pos="709"/>
        </w:tabs>
        <w:ind w:left="705" w:hanging="705"/>
        <w:rPr>
          <w:del w:id="6518" w:author="Debbie Houldsworth" w:date="2020-05-06T21:14:00Z"/>
          <w:szCs w:val="24"/>
        </w:rPr>
        <w:pPrChange w:id="6519" w:author="Debbie Houldsworth" w:date="2020-05-11T11:09:00Z">
          <w:pPr>
            <w:pStyle w:val="Heading3"/>
            <w:numPr>
              <w:ilvl w:val="0"/>
              <w:numId w:val="0"/>
            </w:numPr>
            <w:ind w:left="1560" w:hanging="851"/>
          </w:pPr>
        </w:pPrChange>
      </w:pPr>
      <w:del w:id="6520" w:author="Debbie Houldsworth" w:date="2020-05-06T21:14:00Z">
        <w:r w:rsidRPr="00901908" w:rsidDel="001704CD">
          <w:rPr>
            <w:szCs w:val="24"/>
          </w:rPr>
          <w:delText>9.18I.1</w:delText>
        </w:r>
        <w:r w:rsidRPr="00901908" w:rsidDel="001704CD">
          <w:rPr>
            <w:szCs w:val="24"/>
          </w:rPr>
          <w:tab/>
        </w:r>
        <w:r w:rsidR="00C068BB" w:rsidDel="001704CD">
          <w:rPr>
            <w:szCs w:val="24"/>
          </w:rPr>
          <w:delText xml:space="preserve">the raising of a Change Proposal by a licensed Distribution, and/or </w:delText>
        </w:r>
      </w:del>
    </w:p>
    <w:p w14:paraId="6FAD9C27" w14:textId="4CD5BEC6" w:rsidR="008F3D9A" w:rsidRPr="00901908" w:rsidDel="001704CD" w:rsidRDefault="008F3D9A">
      <w:pPr>
        <w:pStyle w:val="MRAL1Numbered"/>
        <w:numPr>
          <w:ilvl w:val="0"/>
          <w:numId w:val="0"/>
        </w:numPr>
        <w:tabs>
          <w:tab w:val="clear" w:pos="2160"/>
          <w:tab w:val="clear" w:pos="2880"/>
          <w:tab w:val="clear" w:pos="3600"/>
          <w:tab w:val="clear" w:pos="4320"/>
          <w:tab w:val="clear" w:pos="5040"/>
          <w:tab w:val="left" w:pos="709"/>
        </w:tabs>
        <w:ind w:left="705" w:hanging="705"/>
        <w:rPr>
          <w:del w:id="6521" w:author="Debbie Houldsworth" w:date="2020-05-06T21:14:00Z"/>
          <w:szCs w:val="24"/>
        </w:rPr>
        <w:pPrChange w:id="6522" w:author="Debbie Houldsworth" w:date="2020-05-11T11:09:00Z">
          <w:pPr>
            <w:pStyle w:val="Heading3"/>
            <w:numPr>
              <w:ilvl w:val="0"/>
              <w:numId w:val="0"/>
            </w:numPr>
            <w:ind w:left="1560" w:hanging="851"/>
          </w:pPr>
        </w:pPrChange>
      </w:pPr>
      <w:del w:id="6523" w:author="Debbie Houldsworth" w:date="2020-05-06T21:14:00Z">
        <w:r w:rsidRPr="00901908" w:rsidDel="001704CD">
          <w:rPr>
            <w:szCs w:val="24"/>
          </w:rPr>
          <w:delText>9.18I.2</w:delText>
        </w:r>
        <w:r w:rsidRPr="00901908" w:rsidDel="001704CD">
          <w:rPr>
            <w:szCs w:val="24"/>
          </w:rPr>
          <w:tab/>
        </w:r>
        <w:r w:rsidR="00C068BB" w:rsidDel="001704CD">
          <w:rPr>
            <w:szCs w:val="24"/>
          </w:rPr>
          <w:delText>the completion of each of the procedural steps outlined in the direction, to the extent that they are relevant, and/or</w:delText>
        </w:r>
      </w:del>
    </w:p>
    <w:p w14:paraId="724C69C5" w14:textId="2C47B82E" w:rsidR="008F3D9A" w:rsidDel="001704CD" w:rsidRDefault="008F3D9A">
      <w:pPr>
        <w:pStyle w:val="MRAL1Numbered"/>
        <w:numPr>
          <w:ilvl w:val="0"/>
          <w:numId w:val="0"/>
        </w:numPr>
        <w:tabs>
          <w:tab w:val="clear" w:pos="2160"/>
          <w:tab w:val="clear" w:pos="2880"/>
          <w:tab w:val="clear" w:pos="3600"/>
          <w:tab w:val="clear" w:pos="4320"/>
          <w:tab w:val="clear" w:pos="5040"/>
          <w:tab w:val="left" w:pos="709"/>
        </w:tabs>
        <w:ind w:left="705" w:hanging="705"/>
        <w:rPr>
          <w:del w:id="6524" w:author="Debbie Houldsworth" w:date="2020-05-06T21:14:00Z"/>
          <w:szCs w:val="24"/>
        </w:rPr>
        <w:pPrChange w:id="6525" w:author="Debbie Houldsworth" w:date="2020-05-11T11:09:00Z">
          <w:pPr>
            <w:pStyle w:val="Heading2"/>
            <w:numPr>
              <w:ilvl w:val="0"/>
              <w:numId w:val="0"/>
            </w:numPr>
            <w:tabs>
              <w:tab w:val="clear" w:pos="1440"/>
            </w:tabs>
            <w:ind w:left="1560" w:hanging="851"/>
          </w:pPr>
        </w:pPrChange>
      </w:pPr>
      <w:del w:id="6526" w:author="Debbie Houldsworth" w:date="2020-05-06T21:14:00Z">
        <w:r w:rsidRPr="00901908" w:rsidDel="001704CD">
          <w:rPr>
            <w:szCs w:val="24"/>
          </w:rPr>
          <w:delText>9.18I.3</w:delText>
        </w:r>
        <w:r w:rsidRPr="00901908" w:rsidDel="001704CD">
          <w:rPr>
            <w:szCs w:val="24"/>
          </w:rPr>
          <w:tab/>
          <w:delText xml:space="preserve">the implementation of the Change Proposal (if applicable). </w:delText>
        </w:r>
      </w:del>
    </w:p>
    <w:p w14:paraId="78829017" w14:textId="67F67C2A" w:rsidR="0019625D" w:rsidDel="001704CD" w:rsidRDefault="0019625D">
      <w:pPr>
        <w:pStyle w:val="MRAL1Numbered"/>
        <w:numPr>
          <w:ilvl w:val="0"/>
          <w:numId w:val="0"/>
        </w:numPr>
        <w:tabs>
          <w:tab w:val="clear" w:pos="2160"/>
          <w:tab w:val="clear" w:pos="2880"/>
          <w:tab w:val="clear" w:pos="3600"/>
          <w:tab w:val="clear" w:pos="4320"/>
          <w:tab w:val="clear" w:pos="5040"/>
          <w:tab w:val="left" w:pos="709"/>
        </w:tabs>
        <w:ind w:left="705" w:hanging="705"/>
        <w:rPr>
          <w:del w:id="6527" w:author="Debbie Houldsworth" w:date="2020-05-06T21:14:00Z"/>
        </w:rPr>
        <w:pPrChange w:id="6528" w:author="Debbie Houldsworth" w:date="2020-05-11T11:09:00Z">
          <w:pPr>
            <w:pStyle w:val="BodyText"/>
          </w:pPr>
        </w:pPrChange>
      </w:pPr>
      <w:del w:id="6529" w:author="Debbie Houldsworth" w:date="2020-05-06T21:14:00Z">
        <w:r w:rsidDel="001704CD">
          <w:delText>9.18J Where the Authority issues a direction under Condition 23.5(j) of the Electricity Distribution Licence in respect of one or more Change Proposals, those Change Proposals shall be deemed to have been withdrawn.</w:delText>
        </w:r>
      </w:del>
    </w:p>
    <w:p w14:paraId="43DEC75A" w14:textId="7DB395EA" w:rsidR="0019625D" w:rsidRPr="0019625D" w:rsidDel="00BB61FB" w:rsidRDefault="0019625D">
      <w:pPr>
        <w:pStyle w:val="MRAL1Numbered"/>
        <w:numPr>
          <w:ilvl w:val="0"/>
          <w:numId w:val="0"/>
        </w:numPr>
        <w:tabs>
          <w:tab w:val="clear" w:pos="2160"/>
          <w:tab w:val="clear" w:pos="2880"/>
          <w:tab w:val="clear" w:pos="3600"/>
          <w:tab w:val="clear" w:pos="4320"/>
          <w:tab w:val="clear" w:pos="5040"/>
          <w:tab w:val="left" w:pos="709"/>
        </w:tabs>
        <w:ind w:left="705" w:hanging="705"/>
        <w:rPr>
          <w:del w:id="6530" w:author="Debbie Houldsworth" w:date="2020-05-11T11:09:00Z"/>
        </w:rPr>
        <w:pPrChange w:id="6531" w:author="Debbie Houldsworth" w:date="2020-05-11T11:09:00Z">
          <w:pPr>
            <w:pStyle w:val="BodyText"/>
          </w:pPr>
        </w:pPrChange>
      </w:pPr>
    </w:p>
    <w:p w14:paraId="5492B16B" w14:textId="1195257E" w:rsidR="00FB7917" w:rsidDel="001704CD" w:rsidRDefault="00FB7917">
      <w:pPr>
        <w:pStyle w:val="MRAL1Numbered"/>
        <w:numPr>
          <w:ilvl w:val="0"/>
          <w:numId w:val="0"/>
        </w:numPr>
        <w:tabs>
          <w:tab w:val="clear" w:pos="2160"/>
          <w:tab w:val="clear" w:pos="2880"/>
          <w:tab w:val="clear" w:pos="3600"/>
          <w:tab w:val="clear" w:pos="4320"/>
          <w:tab w:val="clear" w:pos="5040"/>
          <w:tab w:val="left" w:pos="709"/>
        </w:tabs>
        <w:ind w:left="705" w:hanging="705"/>
        <w:rPr>
          <w:del w:id="6532" w:author="Debbie Houldsworth" w:date="2020-05-06T21:14:00Z"/>
        </w:rPr>
        <w:pPrChange w:id="6533" w:author="Debbie Houldsworth" w:date="2020-05-11T11:09:00Z">
          <w:pPr>
            <w:pStyle w:val="MRAHeading3"/>
            <w:outlineLvl w:val="0"/>
          </w:pPr>
        </w:pPrChange>
      </w:pPr>
      <w:del w:id="6534" w:author="Debbie Houldsworth" w:date="2020-05-06T21:14:00Z">
        <w:r w:rsidDel="001704CD">
          <w:delText>MRA Decision Making Process</w:delText>
        </w:r>
      </w:del>
    </w:p>
    <w:p w14:paraId="1AAD3B07" w14:textId="577EE072" w:rsidR="00FE4306" w:rsidDel="001704CD" w:rsidRDefault="00FE4306">
      <w:pPr>
        <w:pStyle w:val="MRAL1Numbered"/>
        <w:numPr>
          <w:ilvl w:val="0"/>
          <w:numId w:val="0"/>
        </w:numPr>
        <w:tabs>
          <w:tab w:val="clear" w:pos="2160"/>
          <w:tab w:val="clear" w:pos="2880"/>
          <w:tab w:val="clear" w:pos="3600"/>
          <w:tab w:val="clear" w:pos="4320"/>
          <w:tab w:val="clear" w:pos="5040"/>
          <w:tab w:val="left" w:pos="709"/>
        </w:tabs>
        <w:ind w:left="705" w:hanging="705"/>
        <w:rPr>
          <w:del w:id="6535" w:author="Debbie Houldsworth" w:date="2020-05-06T21:14:00Z"/>
        </w:rPr>
        <w:pPrChange w:id="6536" w:author="Debbie Houldsworth" w:date="2020-05-11T11:09:00Z">
          <w:pPr>
            <w:pStyle w:val="MRAL1Numbered"/>
          </w:pPr>
        </w:pPrChange>
      </w:pPr>
    </w:p>
    <w:p w14:paraId="02BE3744" w14:textId="24232049" w:rsidR="000F15DC" w:rsidRPr="000F15DC" w:rsidDel="001704CD" w:rsidRDefault="00FF5C8F">
      <w:pPr>
        <w:pStyle w:val="MRAL1Numbered"/>
        <w:numPr>
          <w:ilvl w:val="0"/>
          <w:numId w:val="0"/>
        </w:numPr>
        <w:tabs>
          <w:tab w:val="clear" w:pos="2160"/>
          <w:tab w:val="clear" w:pos="2880"/>
          <w:tab w:val="clear" w:pos="3600"/>
          <w:tab w:val="clear" w:pos="4320"/>
          <w:tab w:val="clear" w:pos="5040"/>
          <w:tab w:val="left" w:pos="709"/>
        </w:tabs>
        <w:ind w:left="705" w:hanging="705"/>
        <w:rPr>
          <w:del w:id="6537" w:author="Debbie Houldsworth" w:date="2020-05-06T21:14:00Z"/>
          <w:szCs w:val="24"/>
        </w:rPr>
        <w:pPrChange w:id="6538" w:author="Debbie Houldsworth" w:date="2020-05-11T11:09:00Z">
          <w:pPr>
            <w:pStyle w:val="MRABody"/>
            <w:spacing w:line="240" w:lineRule="auto"/>
            <w:ind w:left="709" w:hanging="709"/>
          </w:pPr>
        </w:pPrChange>
      </w:pPr>
      <w:del w:id="6539" w:author="Debbie Houldsworth" w:date="2020-05-06T21:14:00Z">
        <w:r w:rsidDel="001704CD">
          <w:delText xml:space="preserve">Except in the case of Authority Change Proposals and subject to Clauses 5.6 and 5.8, where MEC receives any Change Proposal in accordance with this Clause 9, (excluding Clause 9.18E), it may, before copying the Change Proposal to the parties, other Interested Industry Participants or Green Deal Interested Participants as required by Clauses 9.8, 9.12, 9.16 or 9.18B (as the case may be), return the Change Proposal to the party who raised it recommending that the party retract the Change Proposal and refer it to the Secretary as an Operational Issue to be considered in accordance with the Operational Issues Procedures. The party who raised the Change Proposal shall notify the Secretary whether it accepts or rejects MEC’s recommendation. If the party who raised the Change Proposal accepts MEC’s recommendation, the Change Proposal shall be deemed to have been retracted. If the party does not accept MEC’s recommendation, subject to Clause 9.19A, MEC shall copy the Change Proposal to the parties in accordance with Clause 9.8, 9.12 or 9.18B (as the case may be) and other industry participants and the remainder of this Clause 9 shall continue to apply to that Change Proposal. The provisions of this Clause 9.19 shall not apply to a Change Proposal to the BSC received under Clause 9.12. </w:delText>
        </w:r>
        <w:r w:rsidR="000F15DC" w:rsidRPr="000F15DC" w:rsidDel="001704CD">
          <w:rPr>
            <w:szCs w:val="24"/>
          </w:rPr>
          <w:delText>9.19A</w:delText>
        </w:r>
        <w:r w:rsidR="000F15DC" w:rsidRPr="000F15DC" w:rsidDel="001704CD">
          <w:rPr>
            <w:szCs w:val="24"/>
          </w:rPr>
          <w:tab/>
          <w:delText>MEC shall not, and shall not be required to, comply with Clauses 9.8 to 9.9, 9.11 to 9.13, 9.16 to 9.18, 9.18B to 9.18C or 9.19 (as the case may be), where it receives a Change Proposal that it considers to fall within the scope of a Significant Code Review and that is submitted during the relevant Significant Code Review Phase, unless the Authority otherwise directs (including where the Authority determines that the referral of the Change Proposal may be accepted, having taken into account (among other things) the urgency of the subject matter of the proposal).</w:delText>
        </w:r>
      </w:del>
    </w:p>
    <w:p w14:paraId="565AD643" w14:textId="7930EFA0" w:rsidR="000F15DC" w:rsidRPr="000F15DC" w:rsidDel="00181B73" w:rsidRDefault="000F15DC">
      <w:pPr>
        <w:pStyle w:val="MRAL1Numbered"/>
        <w:numPr>
          <w:ilvl w:val="0"/>
          <w:numId w:val="0"/>
        </w:numPr>
        <w:tabs>
          <w:tab w:val="clear" w:pos="2160"/>
          <w:tab w:val="clear" w:pos="2880"/>
          <w:tab w:val="clear" w:pos="3600"/>
          <w:tab w:val="clear" w:pos="4320"/>
          <w:tab w:val="clear" w:pos="5040"/>
          <w:tab w:val="left" w:pos="709"/>
        </w:tabs>
        <w:ind w:left="705" w:hanging="705"/>
        <w:rPr>
          <w:del w:id="6540" w:author="Debbie Houldsworth" w:date="2020-05-06T21:13:00Z"/>
          <w:szCs w:val="24"/>
        </w:rPr>
        <w:pPrChange w:id="6541" w:author="Debbie Houldsworth" w:date="2020-05-11T11:09:00Z">
          <w:pPr>
            <w:pStyle w:val="MRABody"/>
            <w:spacing w:line="240" w:lineRule="auto"/>
            <w:ind w:left="709" w:hanging="709"/>
          </w:pPr>
        </w:pPrChange>
      </w:pPr>
      <w:del w:id="6542" w:author="Debbie Houldsworth" w:date="2020-05-06T21:13:00Z">
        <w:r w:rsidRPr="000F15DC" w:rsidDel="00181B73">
          <w:rPr>
            <w:szCs w:val="24"/>
          </w:rPr>
          <w:delText>9.19B</w:delText>
        </w:r>
        <w:r w:rsidRPr="000F15DC" w:rsidDel="00181B73">
          <w:rPr>
            <w:szCs w:val="24"/>
          </w:rPr>
          <w:tab/>
          <w:delText>Where a Change Proposal is submitted during a Significant Code Review Phase, MEC shall:</w:delText>
        </w:r>
      </w:del>
    </w:p>
    <w:p w14:paraId="75DAA8C6" w14:textId="0E93F50E" w:rsidR="000F15DC" w:rsidDel="00181B73" w:rsidRDefault="000F15DC">
      <w:pPr>
        <w:pStyle w:val="MRAL1Numbered"/>
        <w:numPr>
          <w:ilvl w:val="0"/>
          <w:numId w:val="0"/>
        </w:numPr>
        <w:tabs>
          <w:tab w:val="clear" w:pos="2160"/>
          <w:tab w:val="clear" w:pos="2880"/>
          <w:tab w:val="clear" w:pos="3600"/>
          <w:tab w:val="clear" w:pos="4320"/>
          <w:tab w:val="clear" w:pos="5040"/>
          <w:tab w:val="left" w:pos="709"/>
        </w:tabs>
        <w:ind w:left="705" w:hanging="705"/>
        <w:rPr>
          <w:del w:id="6543" w:author="Debbie Houldsworth" w:date="2020-05-06T21:13:00Z"/>
          <w:szCs w:val="24"/>
        </w:rPr>
        <w:pPrChange w:id="6544" w:author="Debbie Houldsworth" w:date="2020-05-11T11:09:00Z">
          <w:pPr>
            <w:pStyle w:val="MRABody"/>
            <w:spacing w:line="240" w:lineRule="auto"/>
            <w:ind w:left="1560" w:hanging="851"/>
          </w:pPr>
        </w:pPrChange>
      </w:pPr>
      <w:del w:id="6545" w:author="Debbie Houldsworth" w:date="2020-05-06T21:13:00Z">
        <w:r w:rsidRPr="000F15DC" w:rsidDel="00181B73">
          <w:rPr>
            <w:szCs w:val="24"/>
          </w:rPr>
          <w:delText>9.19B.1</w:delText>
        </w:r>
        <w:r w:rsidRPr="000F15DC" w:rsidDel="00181B73">
          <w:rPr>
            <w:szCs w:val="24"/>
          </w:rPr>
          <w:tab/>
          <w:delText xml:space="preserve">unless the Authority gives notice otherwise, notify the Authority as soon as practicable of: </w:delText>
        </w:r>
      </w:del>
    </w:p>
    <w:p w14:paraId="60899C01" w14:textId="0ED648BD" w:rsidR="000F15DC" w:rsidDel="00181B73" w:rsidRDefault="000F15DC">
      <w:pPr>
        <w:pStyle w:val="MRAL1Numbered"/>
        <w:numPr>
          <w:ilvl w:val="0"/>
          <w:numId w:val="0"/>
        </w:numPr>
        <w:tabs>
          <w:tab w:val="clear" w:pos="2160"/>
          <w:tab w:val="clear" w:pos="2880"/>
          <w:tab w:val="clear" w:pos="3600"/>
          <w:tab w:val="clear" w:pos="4320"/>
          <w:tab w:val="clear" w:pos="5040"/>
          <w:tab w:val="left" w:pos="709"/>
        </w:tabs>
        <w:ind w:left="705" w:hanging="705"/>
        <w:rPr>
          <w:del w:id="6546" w:author="Debbie Houldsworth" w:date="2020-05-06T21:13:00Z"/>
          <w:szCs w:val="24"/>
        </w:rPr>
        <w:pPrChange w:id="6547" w:author="Debbie Houldsworth" w:date="2020-05-11T11:09:00Z">
          <w:pPr>
            <w:pStyle w:val="MRABody"/>
            <w:spacing w:line="240" w:lineRule="auto"/>
            <w:ind w:left="1560" w:hanging="851"/>
          </w:pPr>
        </w:pPrChange>
      </w:pPr>
      <w:del w:id="6548" w:author="Debbie Houldsworth" w:date="2020-05-06T21:13:00Z">
        <w:r w:rsidRPr="000F15DC" w:rsidDel="00181B73">
          <w:rPr>
            <w:szCs w:val="24"/>
          </w:rPr>
          <w:delText xml:space="preserve">(A) </w:delText>
        </w:r>
        <w:r w:rsidRPr="000F15DC" w:rsidDel="00181B73">
          <w:rPr>
            <w:szCs w:val="24"/>
          </w:rPr>
          <w:tab/>
          <w:delText>any representations received in relation to the relevance of the Significant Code Review to the Change Proposal; and</w:delText>
        </w:r>
      </w:del>
    </w:p>
    <w:p w14:paraId="1A32B7BE" w14:textId="471C66E4" w:rsidR="000F15DC" w:rsidRPr="000F15DC" w:rsidDel="00181B73" w:rsidRDefault="000F15DC">
      <w:pPr>
        <w:pStyle w:val="MRAL1Numbered"/>
        <w:numPr>
          <w:ilvl w:val="0"/>
          <w:numId w:val="0"/>
        </w:numPr>
        <w:tabs>
          <w:tab w:val="clear" w:pos="2160"/>
          <w:tab w:val="clear" w:pos="2880"/>
          <w:tab w:val="clear" w:pos="3600"/>
          <w:tab w:val="clear" w:pos="4320"/>
          <w:tab w:val="clear" w:pos="5040"/>
          <w:tab w:val="left" w:pos="709"/>
        </w:tabs>
        <w:ind w:left="705" w:hanging="705"/>
        <w:rPr>
          <w:del w:id="6549" w:author="Debbie Houldsworth" w:date="2020-05-06T21:13:00Z"/>
          <w:szCs w:val="24"/>
        </w:rPr>
        <w:pPrChange w:id="6550" w:author="Debbie Houldsworth" w:date="2020-05-11T11:09:00Z">
          <w:pPr>
            <w:pStyle w:val="MRABody"/>
            <w:spacing w:line="240" w:lineRule="auto"/>
            <w:ind w:left="1560" w:hanging="851"/>
          </w:pPr>
        </w:pPrChange>
      </w:pPr>
      <w:del w:id="6551" w:author="Debbie Houldsworth" w:date="2020-05-06T21:13:00Z">
        <w:r w:rsidRPr="000F15DC" w:rsidDel="00181B73">
          <w:rPr>
            <w:szCs w:val="24"/>
          </w:rPr>
          <w:delText xml:space="preserve">(B) </w:delText>
        </w:r>
        <w:r w:rsidRPr="000F15DC" w:rsidDel="00181B73">
          <w:rPr>
            <w:szCs w:val="24"/>
          </w:rPr>
          <w:tab/>
          <w:delText>MEC’s assessment of whether the Change Proposal falls within the scope of the Significant Code Review and its reasons for that assessment; and</w:delText>
        </w:r>
      </w:del>
    </w:p>
    <w:p w14:paraId="26BFC4A6" w14:textId="59A11BA5" w:rsidR="000F15DC" w:rsidDel="00181B73" w:rsidRDefault="000F15DC">
      <w:pPr>
        <w:pStyle w:val="MRAL1Numbered"/>
        <w:numPr>
          <w:ilvl w:val="0"/>
          <w:numId w:val="0"/>
        </w:numPr>
        <w:tabs>
          <w:tab w:val="clear" w:pos="2160"/>
          <w:tab w:val="clear" w:pos="2880"/>
          <w:tab w:val="clear" w:pos="3600"/>
          <w:tab w:val="clear" w:pos="4320"/>
          <w:tab w:val="clear" w:pos="5040"/>
          <w:tab w:val="left" w:pos="709"/>
        </w:tabs>
        <w:ind w:left="705" w:hanging="705"/>
        <w:rPr>
          <w:del w:id="6552" w:author="Debbie Houldsworth" w:date="2020-05-06T21:13:00Z"/>
          <w:szCs w:val="24"/>
        </w:rPr>
        <w:pPrChange w:id="6553" w:author="Debbie Houldsworth" w:date="2020-05-11T11:09:00Z">
          <w:pPr>
            <w:pStyle w:val="MRABody"/>
            <w:spacing w:line="240" w:lineRule="auto"/>
            <w:ind w:left="1560" w:hanging="851"/>
          </w:pPr>
        </w:pPrChange>
      </w:pPr>
      <w:del w:id="6554" w:author="Debbie Houldsworth" w:date="2020-05-06T21:13:00Z">
        <w:r w:rsidRPr="000F15DC" w:rsidDel="00181B73">
          <w:rPr>
            <w:szCs w:val="24"/>
          </w:rPr>
          <w:delText>9.19B.2</w:delText>
        </w:r>
        <w:r w:rsidRPr="000F15DC" w:rsidDel="00181B73">
          <w:rPr>
            <w:szCs w:val="24"/>
          </w:rPr>
          <w:tab/>
          <w:delText>comply with any direction of the Authority stating that the Change Proposal should be treated as falling:</w:delText>
        </w:r>
      </w:del>
    </w:p>
    <w:p w14:paraId="25E7D8DE" w14:textId="58D1661F" w:rsidR="000F15DC" w:rsidDel="00181B73" w:rsidRDefault="000F15DC">
      <w:pPr>
        <w:pStyle w:val="MRAL1Numbered"/>
        <w:numPr>
          <w:ilvl w:val="0"/>
          <w:numId w:val="0"/>
        </w:numPr>
        <w:tabs>
          <w:tab w:val="clear" w:pos="2160"/>
          <w:tab w:val="clear" w:pos="2880"/>
          <w:tab w:val="clear" w:pos="3600"/>
          <w:tab w:val="clear" w:pos="4320"/>
          <w:tab w:val="clear" w:pos="5040"/>
          <w:tab w:val="left" w:pos="709"/>
        </w:tabs>
        <w:ind w:left="705" w:hanging="705"/>
        <w:rPr>
          <w:del w:id="6555" w:author="Debbie Houldsworth" w:date="2020-05-06T21:13:00Z"/>
          <w:szCs w:val="24"/>
        </w:rPr>
        <w:pPrChange w:id="6556" w:author="Debbie Houldsworth" w:date="2020-05-11T11:09:00Z">
          <w:pPr>
            <w:pStyle w:val="MRABody"/>
            <w:spacing w:line="240" w:lineRule="auto"/>
            <w:ind w:left="1560" w:hanging="851"/>
          </w:pPr>
        </w:pPrChange>
      </w:pPr>
      <w:del w:id="6557" w:author="Debbie Houldsworth" w:date="2020-05-06T21:13:00Z">
        <w:r w:rsidRPr="000F15DC" w:rsidDel="00181B73">
          <w:rPr>
            <w:szCs w:val="24"/>
          </w:rPr>
          <w:delText>(A)</w:delText>
        </w:r>
        <w:r w:rsidRPr="000F15DC" w:rsidDel="00181B73">
          <w:rPr>
            <w:szCs w:val="24"/>
          </w:rPr>
          <w:tab/>
          <w:delText>within the scope of the Significant Code Review, in which case the circulation of the Change Proposal</w:delText>
        </w:r>
        <w:r w:rsidR="00471B4C" w:rsidDel="00181B73">
          <w:rPr>
            <w:szCs w:val="24"/>
          </w:rPr>
          <w:delText xml:space="preserve"> (unless it is an Authority-Led Modification)</w:delText>
        </w:r>
        <w:r w:rsidRPr="000F15DC" w:rsidDel="00181B73">
          <w:rPr>
            <w:szCs w:val="24"/>
          </w:rPr>
          <w:delText xml:space="preserve"> shall be rejected (or its progress suspended if its circulation was previously accepted); or</w:delText>
        </w:r>
      </w:del>
    </w:p>
    <w:p w14:paraId="4A7777D7" w14:textId="0ACCED13" w:rsidR="000F15DC" w:rsidRPr="000F15DC" w:rsidDel="00181B73" w:rsidRDefault="000F15DC">
      <w:pPr>
        <w:pStyle w:val="MRAL1Numbered"/>
        <w:numPr>
          <w:ilvl w:val="0"/>
          <w:numId w:val="0"/>
        </w:numPr>
        <w:tabs>
          <w:tab w:val="clear" w:pos="2160"/>
          <w:tab w:val="clear" w:pos="2880"/>
          <w:tab w:val="clear" w:pos="3600"/>
          <w:tab w:val="clear" w:pos="4320"/>
          <w:tab w:val="clear" w:pos="5040"/>
          <w:tab w:val="left" w:pos="709"/>
        </w:tabs>
        <w:ind w:left="705" w:hanging="705"/>
        <w:rPr>
          <w:del w:id="6558" w:author="Debbie Houldsworth" w:date="2020-05-06T21:13:00Z"/>
          <w:szCs w:val="24"/>
        </w:rPr>
        <w:pPrChange w:id="6559" w:author="Debbie Houldsworth" w:date="2020-05-11T11:09:00Z">
          <w:pPr>
            <w:pStyle w:val="MRABody"/>
            <w:spacing w:line="240" w:lineRule="auto"/>
            <w:ind w:left="1560" w:hanging="851"/>
          </w:pPr>
        </w:pPrChange>
      </w:pPr>
      <w:del w:id="6560" w:author="Debbie Houldsworth" w:date="2020-05-06T21:13:00Z">
        <w:r w:rsidRPr="000F15DC" w:rsidDel="00181B73">
          <w:rPr>
            <w:szCs w:val="24"/>
          </w:rPr>
          <w:delText>(B)</w:delText>
        </w:r>
        <w:r w:rsidRPr="000F15DC" w:rsidDel="00181B73">
          <w:rPr>
            <w:szCs w:val="24"/>
          </w:rPr>
          <w:tab/>
          <w:delText>outside the scope of the Significant Code Review, in which case the circulation of the Change Proposal shall be accepted.</w:delText>
        </w:r>
      </w:del>
    </w:p>
    <w:p w14:paraId="643D5FF9" w14:textId="49529C58" w:rsidR="000F15DC" w:rsidDel="00181B73" w:rsidRDefault="000F15DC">
      <w:pPr>
        <w:pStyle w:val="MRAL1Numbered"/>
        <w:numPr>
          <w:ilvl w:val="0"/>
          <w:numId w:val="0"/>
        </w:numPr>
        <w:tabs>
          <w:tab w:val="clear" w:pos="2160"/>
          <w:tab w:val="clear" w:pos="2880"/>
          <w:tab w:val="clear" w:pos="3600"/>
          <w:tab w:val="clear" w:pos="4320"/>
          <w:tab w:val="clear" w:pos="5040"/>
          <w:tab w:val="left" w:pos="709"/>
        </w:tabs>
        <w:ind w:left="705" w:hanging="705"/>
        <w:rPr>
          <w:del w:id="6561" w:author="Debbie Houldsworth" w:date="2020-05-06T21:13:00Z"/>
        </w:rPr>
        <w:pPrChange w:id="6562" w:author="Debbie Houldsworth" w:date="2020-05-11T11:09:00Z">
          <w:pPr>
            <w:pStyle w:val="MRAHeading2"/>
            <w:numPr>
              <w:numId w:val="0"/>
            </w:numPr>
            <w:tabs>
              <w:tab w:val="clear" w:pos="709"/>
            </w:tabs>
            <w:ind w:left="0" w:firstLine="0"/>
          </w:pPr>
        </w:pPrChange>
      </w:pPr>
    </w:p>
    <w:p w14:paraId="2197D0BD" w14:textId="111CB11B" w:rsidR="00FB7917" w:rsidDel="00181B73" w:rsidRDefault="00FB7917">
      <w:pPr>
        <w:pStyle w:val="MRAL1Numbered"/>
        <w:numPr>
          <w:ilvl w:val="0"/>
          <w:numId w:val="0"/>
        </w:numPr>
        <w:tabs>
          <w:tab w:val="clear" w:pos="2160"/>
          <w:tab w:val="clear" w:pos="2880"/>
          <w:tab w:val="clear" w:pos="3600"/>
          <w:tab w:val="clear" w:pos="4320"/>
          <w:tab w:val="clear" w:pos="5040"/>
          <w:tab w:val="left" w:pos="709"/>
        </w:tabs>
        <w:ind w:left="705" w:hanging="705"/>
        <w:rPr>
          <w:del w:id="6563" w:author="Debbie Houldsworth" w:date="2020-05-06T21:13:00Z"/>
        </w:rPr>
        <w:pPrChange w:id="6564" w:author="Debbie Houldsworth" w:date="2020-05-11T11:09:00Z">
          <w:pPr>
            <w:pStyle w:val="MRAL1Numbered"/>
          </w:pPr>
        </w:pPrChange>
      </w:pPr>
      <w:bookmarkStart w:id="6565" w:name="_Ref4555228"/>
      <w:del w:id="6566" w:author="Debbie Houldsworth" w:date="2020-05-06T21:13:00Z">
        <w:r w:rsidDel="00181B73">
          <w:delText>Subject to Clauses 5.6</w:delText>
        </w:r>
        <w:r w:rsidR="00C94913" w:rsidDel="00181B73">
          <w:delText>,</w:delText>
        </w:r>
        <w:r w:rsidDel="00181B73">
          <w:delText xml:space="preserve"> 5.8</w:delText>
        </w:r>
        <w:r w:rsidR="00C94913" w:rsidDel="00181B73">
          <w:delText xml:space="preserve"> </w:delText>
        </w:r>
        <w:r w:rsidR="00C94913" w:rsidRPr="00C94913" w:rsidDel="00181B73">
          <w:delText>and Clauses 9.18E to 9.18I</w:delText>
        </w:r>
        <w:r w:rsidDel="00181B73">
          <w:delText xml:space="preserve"> once the procedures set out in Clauses 9.7 to 9.9 and 9.11 to 9.13 or (as the case may be) 9.15 to 9.18 or 9.19 have been completed, MEC shall consider such Change Proposal and shall decide </w:delText>
        </w:r>
        <w:r w:rsidR="00E57B22" w:rsidRPr="00E57B22" w:rsidDel="00181B73">
          <w:delText xml:space="preserve">(1) whether the Change Proposal is a Material Change Proposal and (2) </w:delText>
        </w:r>
        <w:r w:rsidDel="00181B73">
          <w:delText>whether</w:delText>
        </w:r>
        <w:r w:rsidR="00E57B22" w:rsidDel="00181B73">
          <w:delText xml:space="preserve"> </w:delText>
        </w:r>
        <w:r w:rsidR="00E57B22" w:rsidRPr="00E57B22" w:rsidDel="00181B73">
          <w:delText>in any event</w:delText>
        </w:r>
        <w:r w:rsidDel="00181B73">
          <w:delText xml:space="preserve"> to accept or reject such Change Proposal in accordance with Clause 6, provided that where the change relates to items of the Data Transfer Catalogue which are used exclusively under the Balancing and Settlement Code MEC shall, in reaching its decision, take into consideration any recommendation made by the BSC Member. </w:delText>
        </w:r>
        <w:r w:rsidR="008256DB" w:rsidDel="00181B73">
          <w:delText>In considering whether to accept or reject a Change Proposal, MEC shall consider whether the modification would, as compare</w:delText>
        </w:r>
        <w:r w:rsidR="007C1A4D" w:rsidDel="00181B73">
          <w:delText>d</w:delText>
        </w:r>
        <w:r w:rsidR="008256DB" w:rsidDel="00181B73">
          <w:delText xml:space="preserve"> to the existing provision of this Agreement, better enable this Agreement to</w:delText>
        </w:r>
        <w:r w:rsidR="007C1A4D" w:rsidDel="00181B73">
          <w:delText xml:space="preserve"> </w:delText>
        </w:r>
        <w:r w:rsidR="00E57B22" w:rsidRPr="00E57B22" w:rsidDel="00181B73">
          <w:delText>achieve the MRA Objectives</w:delText>
        </w:r>
        <w:r w:rsidR="008256DB" w:rsidDel="00181B73">
          <w:delText>.</w:delText>
        </w:r>
        <w:r w:rsidDel="00181B73">
          <w:delText xml:space="preserve"> Where MEC</w:delText>
        </w:r>
        <w:r w:rsidR="00E57B22" w:rsidDel="00181B73">
          <w:delText xml:space="preserve">, </w:delText>
        </w:r>
        <w:r w:rsidR="00E57B22" w:rsidRPr="00E57B22" w:rsidDel="00181B73">
          <w:delText>or the Authority (where applicable)</w:delText>
        </w:r>
        <w:r w:rsidR="00E57B22" w:rsidDel="00181B73">
          <w:delText>,</w:delText>
        </w:r>
        <w:r w:rsidDel="00181B73">
          <w:delText xml:space="preserve"> decides to accept a Change Proposal, </w:delText>
        </w:r>
        <w:r w:rsidR="00E57B22" w:rsidDel="00181B73">
          <w:delText>MEC</w:delText>
        </w:r>
        <w:r w:rsidR="007C1A4D" w:rsidDel="00181B73">
          <w:delText xml:space="preserve"> </w:delText>
        </w:r>
        <w:r w:rsidDel="00181B73">
          <w:delText xml:space="preserve">shall decide the appropriate process for implementing the change </w:delText>
        </w:r>
        <w:r w:rsidR="00E57B22" w:rsidRPr="00E57B22" w:rsidDel="00181B73">
          <w:delText xml:space="preserve">(which MEC will do at the same time as deciding to accept a Material Change Proposal (where applicable)), </w:delText>
        </w:r>
        <w:r w:rsidDel="00181B73">
          <w:delText>which shall be in accordance with procedures for implementation agreed by MEC in accordance with Clause 9.23, but in any event shall include the parameters for:</w:delText>
        </w:r>
        <w:bookmarkEnd w:id="6565"/>
      </w:del>
    </w:p>
    <w:p w14:paraId="582FB11C" w14:textId="54493949" w:rsidR="00FB7917" w:rsidDel="00181B73" w:rsidRDefault="00FB7917">
      <w:pPr>
        <w:pStyle w:val="MRAL1Numbered"/>
        <w:numPr>
          <w:ilvl w:val="0"/>
          <w:numId w:val="0"/>
        </w:numPr>
        <w:tabs>
          <w:tab w:val="clear" w:pos="2160"/>
          <w:tab w:val="clear" w:pos="2880"/>
          <w:tab w:val="clear" w:pos="3600"/>
          <w:tab w:val="clear" w:pos="4320"/>
          <w:tab w:val="clear" w:pos="5040"/>
          <w:tab w:val="left" w:pos="709"/>
        </w:tabs>
        <w:ind w:left="705" w:hanging="705"/>
        <w:rPr>
          <w:del w:id="6567" w:author="Debbie Houldsworth" w:date="2020-05-06T21:13:00Z"/>
        </w:rPr>
        <w:pPrChange w:id="6568" w:author="Debbie Houldsworth" w:date="2020-05-11T11:09:00Z">
          <w:pPr>
            <w:pStyle w:val="MRAL2Numbered"/>
          </w:pPr>
        </w:pPrChange>
      </w:pPr>
      <w:del w:id="6569" w:author="Debbie Houldsworth" w:date="2020-05-06T21:13:00Z">
        <w:r w:rsidDel="00181B73">
          <w:delText xml:space="preserve">timing of the process and, subject </w:delText>
        </w:r>
        <w:r w:rsidR="00901908" w:rsidDel="00181B73">
          <w:delText xml:space="preserve">to clauses 9.3, 9.4, 9.4A, 9.10, </w:delText>
        </w:r>
        <w:r w:rsidDel="00181B73">
          <w:delText>9.14</w:delText>
        </w:r>
        <w:r w:rsidR="00901908" w:rsidDel="00181B73">
          <w:delText xml:space="preserve"> and 9.18I </w:delText>
        </w:r>
        <w:r w:rsidDel="00181B73">
          <w:delText>the timing of the implementation;</w:delText>
        </w:r>
      </w:del>
    </w:p>
    <w:p w14:paraId="38AA5FD5" w14:textId="294C0B75" w:rsidR="00FB7917" w:rsidDel="00181B73" w:rsidRDefault="00FB7917">
      <w:pPr>
        <w:pStyle w:val="MRAL1Numbered"/>
        <w:numPr>
          <w:ilvl w:val="0"/>
          <w:numId w:val="0"/>
        </w:numPr>
        <w:tabs>
          <w:tab w:val="clear" w:pos="2160"/>
          <w:tab w:val="clear" w:pos="2880"/>
          <w:tab w:val="clear" w:pos="3600"/>
          <w:tab w:val="clear" w:pos="4320"/>
          <w:tab w:val="clear" w:pos="5040"/>
          <w:tab w:val="left" w:pos="709"/>
        </w:tabs>
        <w:ind w:left="705" w:hanging="705"/>
        <w:rPr>
          <w:del w:id="6570" w:author="Debbie Houldsworth" w:date="2020-05-06T21:13:00Z"/>
        </w:rPr>
        <w:pPrChange w:id="6571" w:author="Debbie Houldsworth" w:date="2020-05-11T11:09:00Z">
          <w:pPr>
            <w:pStyle w:val="MRAL2Numbered"/>
          </w:pPr>
        </w:pPrChange>
      </w:pPr>
      <w:del w:id="6572" w:author="Debbie Houldsworth" w:date="2020-05-06T21:13:00Z">
        <w:r w:rsidDel="00181B73">
          <w:delText xml:space="preserve">the need for any sub-committees and the terms of reference for any such sub- committee; and </w:delText>
        </w:r>
      </w:del>
    </w:p>
    <w:p w14:paraId="7B2B2DFD" w14:textId="4B93C6C0" w:rsidR="00FB7917" w:rsidDel="00181B73" w:rsidRDefault="00FB7917">
      <w:pPr>
        <w:pStyle w:val="MRAL1Numbered"/>
        <w:numPr>
          <w:ilvl w:val="0"/>
          <w:numId w:val="0"/>
        </w:numPr>
        <w:tabs>
          <w:tab w:val="clear" w:pos="2160"/>
          <w:tab w:val="clear" w:pos="2880"/>
          <w:tab w:val="clear" w:pos="3600"/>
          <w:tab w:val="clear" w:pos="4320"/>
          <w:tab w:val="clear" w:pos="5040"/>
          <w:tab w:val="left" w:pos="709"/>
        </w:tabs>
        <w:ind w:left="705" w:hanging="705"/>
        <w:rPr>
          <w:del w:id="6573" w:author="Debbie Houldsworth" w:date="2020-05-06T21:13:00Z"/>
        </w:rPr>
        <w:pPrChange w:id="6574" w:author="Debbie Houldsworth" w:date="2020-05-11T11:09:00Z">
          <w:pPr>
            <w:pStyle w:val="MRAL2Numbered"/>
          </w:pPr>
        </w:pPrChange>
      </w:pPr>
      <w:del w:id="6575" w:author="Debbie Houldsworth" w:date="2020-05-06T21:13:00Z">
        <w:r w:rsidDel="00181B73">
          <w:delText>the process for agreeing the final form of the change and the manner in which the change should be made,</w:delText>
        </w:r>
      </w:del>
    </w:p>
    <w:p w14:paraId="42904B48" w14:textId="5FA9267D" w:rsidR="005E65F0" w:rsidDel="00181B73" w:rsidRDefault="00FB7917">
      <w:pPr>
        <w:pStyle w:val="MRAL1Numbered"/>
        <w:numPr>
          <w:ilvl w:val="0"/>
          <w:numId w:val="0"/>
        </w:numPr>
        <w:tabs>
          <w:tab w:val="clear" w:pos="2160"/>
          <w:tab w:val="clear" w:pos="2880"/>
          <w:tab w:val="clear" w:pos="3600"/>
          <w:tab w:val="clear" w:pos="4320"/>
          <w:tab w:val="clear" w:pos="5040"/>
          <w:tab w:val="left" w:pos="709"/>
        </w:tabs>
        <w:ind w:left="705" w:hanging="705"/>
        <w:rPr>
          <w:del w:id="6576" w:author="Debbie Houldsworth" w:date="2020-05-06T21:13:00Z"/>
        </w:rPr>
        <w:pPrChange w:id="6577" w:author="Debbie Houldsworth" w:date="2020-05-11T11:09:00Z">
          <w:pPr>
            <w:pStyle w:val="MRAL1NoHangingIndent"/>
          </w:pPr>
        </w:pPrChange>
      </w:pPr>
      <w:del w:id="6578" w:author="Debbie Houldsworth" w:date="2020-05-06T21:13:00Z">
        <w:r w:rsidDel="00181B73">
          <w:delText>such process to be subject to the provisions of Clauses 6 and 7, provided that where a decision relates to a change to items used under the Data Transfer Catalogue which are not used under the Balancing and Settlement Code, any industry participant affected by such change shall be entitled to appeal such decision pursuant to Clause 6.47 and Clause 7.26, notwithstanding that the industry participant is not a party to this Agreement. Once the final form of the change has been agreed or determined, the provisions of this Agreement or the relevant MRA Product (as the case may be) shall be amended in accordance with the resolution of MEC or as determined by the MRA Forum or the Authority (as the case may be).</w:delText>
        </w:r>
      </w:del>
    </w:p>
    <w:p w14:paraId="34A4D31D" w14:textId="75877AA6" w:rsidR="005E65F0" w:rsidRPr="002844A1" w:rsidDel="00E16B8D" w:rsidRDefault="005E65F0">
      <w:pPr>
        <w:pStyle w:val="MRAL1Numbered"/>
        <w:numPr>
          <w:ilvl w:val="0"/>
          <w:numId w:val="0"/>
        </w:numPr>
        <w:tabs>
          <w:tab w:val="clear" w:pos="2160"/>
          <w:tab w:val="clear" w:pos="2880"/>
          <w:tab w:val="clear" w:pos="3600"/>
          <w:tab w:val="clear" w:pos="4320"/>
          <w:tab w:val="clear" w:pos="5040"/>
          <w:tab w:val="left" w:pos="709"/>
        </w:tabs>
        <w:ind w:left="705" w:hanging="705"/>
        <w:rPr>
          <w:del w:id="6579" w:author="Debbie Houldsworth" w:date="2020-05-06T21:12:00Z"/>
        </w:rPr>
        <w:pPrChange w:id="6580" w:author="Debbie Houldsworth" w:date="2020-05-11T11:09:00Z">
          <w:pPr>
            <w:pStyle w:val="MRAL1NoHangingIndent"/>
            <w:ind w:left="1440" w:hanging="731"/>
          </w:pPr>
        </w:pPrChange>
      </w:pPr>
      <w:del w:id="6581" w:author="Debbie Houldsworth" w:date="2020-05-06T21:12:00Z">
        <w:r w:rsidRPr="002844A1" w:rsidDel="00E16B8D">
          <w:delText>9.20A</w:delText>
        </w:r>
        <w:r w:rsidRPr="002844A1" w:rsidDel="00E16B8D">
          <w:tab/>
          <w:delText>In the case of a Material Change Proposal, a decision by MEC to accept or reject that Material Change Proposal shall have the status of a recommendation to the Authority to determine that the proposal is to be accepted or rejected, and shall not by itself have the effect of an acceptance or rejection of the Material Change Proposal.</w:delText>
        </w:r>
        <w:r w:rsidRPr="002844A1" w:rsidDel="00E16B8D">
          <w:tab/>
        </w:r>
      </w:del>
    </w:p>
    <w:p w14:paraId="3243BDBA" w14:textId="063C864F" w:rsidR="005E65F0" w:rsidRPr="002844A1" w:rsidDel="00E16B8D" w:rsidRDefault="005E65F0">
      <w:pPr>
        <w:pStyle w:val="MRAL1Numbered"/>
        <w:numPr>
          <w:ilvl w:val="0"/>
          <w:numId w:val="0"/>
        </w:numPr>
        <w:tabs>
          <w:tab w:val="clear" w:pos="2160"/>
          <w:tab w:val="clear" w:pos="2880"/>
          <w:tab w:val="clear" w:pos="3600"/>
          <w:tab w:val="clear" w:pos="4320"/>
          <w:tab w:val="clear" w:pos="5040"/>
          <w:tab w:val="left" w:pos="709"/>
        </w:tabs>
        <w:ind w:left="705" w:hanging="705"/>
        <w:rPr>
          <w:del w:id="6582" w:author="Debbie Houldsworth" w:date="2020-05-06T21:12:00Z"/>
        </w:rPr>
        <w:pPrChange w:id="6583" w:author="Debbie Houldsworth" w:date="2020-05-11T11:09:00Z">
          <w:pPr>
            <w:pStyle w:val="MRAL1NoHangingIndent"/>
            <w:ind w:left="1440" w:hanging="731"/>
          </w:pPr>
        </w:pPrChange>
      </w:pPr>
      <w:del w:id="6584" w:author="Debbie Houldsworth" w:date="2020-05-06T21:12:00Z">
        <w:r w:rsidRPr="002844A1" w:rsidDel="00E16B8D">
          <w:delText>9.20B</w:delText>
        </w:r>
        <w:r w:rsidRPr="002844A1" w:rsidDel="00E16B8D">
          <w:tab/>
          <w:delText>MEC will procure that a Change Report relating to each Material Change Proposal is submitted to the Authority within 5 Working Days of its recommendation under Clause 9.20.</w:delText>
        </w:r>
      </w:del>
    </w:p>
    <w:p w14:paraId="6BD25944" w14:textId="290D8042" w:rsidR="005E65F0" w:rsidRPr="002844A1" w:rsidDel="00E16B8D" w:rsidRDefault="005E65F0">
      <w:pPr>
        <w:pStyle w:val="MRAL1Numbered"/>
        <w:numPr>
          <w:ilvl w:val="0"/>
          <w:numId w:val="0"/>
        </w:numPr>
        <w:tabs>
          <w:tab w:val="clear" w:pos="2160"/>
          <w:tab w:val="clear" w:pos="2880"/>
          <w:tab w:val="clear" w:pos="3600"/>
          <w:tab w:val="clear" w:pos="4320"/>
          <w:tab w:val="clear" w:pos="5040"/>
          <w:tab w:val="left" w:pos="709"/>
        </w:tabs>
        <w:ind w:left="705" w:hanging="705"/>
        <w:rPr>
          <w:del w:id="6585" w:author="Debbie Houldsworth" w:date="2020-05-06T21:12:00Z"/>
        </w:rPr>
        <w:pPrChange w:id="6586" w:author="Debbie Houldsworth" w:date="2020-05-11T11:09:00Z">
          <w:pPr>
            <w:pStyle w:val="MRAL1NoHangingIndent"/>
            <w:ind w:left="1440" w:hanging="731"/>
          </w:pPr>
        </w:pPrChange>
      </w:pPr>
      <w:del w:id="6587" w:author="Debbie Houldsworth" w:date="2020-05-06T21:12:00Z">
        <w:r w:rsidRPr="002844A1" w:rsidDel="00E16B8D">
          <w:delText>9.20C</w:delText>
        </w:r>
        <w:r w:rsidRPr="002844A1" w:rsidDel="00E16B8D">
          <w:tab/>
          <w:delText xml:space="preserve">Where the Authority receives a Change Report under Clause 9.20B, the Authority shall determine whether the Material Change Proposal shall be accepted or rejected. </w:delText>
        </w:r>
      </w:del>
    </w:p>
    <w:p w14:paraId="7FB77797" w14:textId="2FD866BD" w:rsidR="005E65F0" w:rsidRPr="002844A1" w:rsidDel="00E16B8D" w:rsidRDefault="005E65F0">
      <w:pPr>
        <w:pStyle w:val="MRAL1Numbered"/>
        <w:numPr>
          <w:ilvl w:val="0"/>
          <w:numId w:val="0"/>
        </w:numPr>
        <w:tabs>
          <w:tab w:val="clear" w:pos="2160"/>
          <w:tab w:val="clear" w:pos="2880"/>
          <w:tab w:val="clear" w:pos="3600"/>
          <w:tab w:val="clear" w:pos="4320"/>
          <w:tab w:val="clear" w:pos="5040"/>
          <w:tab w:val="left" w:pos="709"/>
        </w:tabs>
        <w:ind w:left="705" w:hanging="705"/>
        <w:rPr>
          <w:del w:id="6588" w:author="Debbie Houldsworth" w:date="2020-05-06T21:12:00Z"/>
        </w:rPr>
        <w:pPrChange w:id="6589" w:author="Debbie Houldsworth" w:date="2020-05-11T11:09:00Z">
          <w:pPr>
            <w:pStyle w:val="MRAL1NoHangingIndent"/>
            <w:ind w:left="1440" w:hanging="731"/>
          </w:pPr>
        </w:pPrChange>
      </w:pPr>
      <w:del w:id="6590" w:author="Debbie Houldsworth" w:date="2020-05-06T21:12:00Z">
        <w:r w:rsidRPr="002844A1" w:rsidDel="00E16B8D">
          <w:delText>9.20D</w:delText>
        </w:r>
        <w:r w:rsidRPr="002844A1" w:rsidDel="00E16B8D">
          <w:tab/>
          <w:delText>Where the Authority determines that it cannot properly form an opinion on whether to accept or reject a Material Change Proposal, the Authority may direct MEC to revise and resubmit the Material Change Proposal, in which case:</w:delText>
        </w:r>
      </w:del>
    </w:p>
    <w:p w14:paraId="3C73DFA8" w14:textId="03D5F20C" w:rsidR="005E65F0" w:rsidRPr="002844A1" w:rsidDel="00E16B8D" w:rsidRDefault="005E65F0">
      <w:pPr>
        <w:pStyle w:val="MRAL1Numbered"/>
        <w:numPr>
          <w:ilvl w:val="0"/>
          <w:numId w:val="0"/>
        </w:numPr>
        <w:tabs>
          <w:tab w:val="clear" w:pos="2160"/>
          <w:tab w:val="clear" w:pos="2880"/>
          <w:tab w:val="clear" w:pos="3600"/>
          <w:tab w:val="clear" w:pos="4320"/>
          <w:tab w:val="clear" w:pos="5040"/>
          <w:tab w:val="left" w:pos="709"/>
        </w:tabs>
        <w:ind w:left="705" w:hanging="705"/>
        <w:rPr>
          <w:del w:id="6591" w:author="Debbie Houldsworth" w:date="2020-05-06T21:12:00Z"/>
        </w:rPr>
        <w:pPrChange w:id="6592" w:author="Debbie Houldsworth" w:date="2020-05-11T11:09:00Z">
          <w:pPr>
            <w:pStyle w:val="MRAL1NoHangingIndent"/>
            <w:ind w:left="2880" w:hanging="1440"/>
          </w:pPr>
        </w:pPrChange>
      </w:pPr>
      <w:del w:id="6593" w:author="Debbie Houldsworth" w:date="2020-05-06T21:12:00Z">
        <w:r w:rsidRPr="002844A1" w:rsidDel="00E16B8D">
          <w:delText>9.20D.1</w:delText>
        </w:r>
        <w:r w:rsidRPr="002844A1" w:rsidDel="00E16B8D">
          <w:tab/>
          <w:delText xml:space="preserve">the resolution under Clause 6 if applicable in respect of such Material Change Proposal shall be null and void; </w:delText>
        </w:r>
      </w:del>
    </w:p>
    <w:p w14:paraId="4457F6FD" w14:textId="6994B1A6" w:rsidR="005E65F0" w:rsidRPr="002844A1" w:rsidDel="00E16B8D" w:rsidRDefault="005E65F0">
      <w:pPr>
        <w:pStyle w:val="MRAL1Numbered"/>
        <w:numPr>
          <w:ilvl w:val="0"/>
          <w:numId w:val="0"/>
        </w:numPr>
        <w:tabs>
          <w:tab w:val="clear" w:pos="2160"/>
          <w:tab w:val="clear" w:pos="2880"/>
          <w:tab w:val="clear" w:pos="3600"/>
          <w:tab w:val="clear" w:pos="4320"/>
          <w:tab w:val="clear" w:pos="5040"/>
          <w:tab w:val="left" w:pos="709"/>
        </w:tabs>
        <w:ind w:left="705" w:hanging="705"/>
        <w:rPr>
          <w:del w:id="6594" w:author="Debbie Houldsworth" w:date="2020-05-06T21:12:00Z"/>
        </w:rPr>
        <w:pPrChange w:id="6595" w:author="Debbie Houldsworth" w:date="2020-05-11T11:09:00Z">
          <w:pPr>
            <w:pStyle w:val="MRAL1NoHangingIndent"/>
            <w:ind w:left="2880" w:hanging="1440"/>
          </w:pPr>
        </w:pPrChange>
      </w:pPr>
      <w:del w:id="6596" w:author="Debbie Houldsworth" w:date="2020-05-06T21:12:00Z">
        <w:r w:rsidRPr="002844A1" w:rsidDel="00E16B8D">
          <w:delText xml:space="preserve">9.20D.2 </w:delText>
        </w:r>
        <w:r w:rsidRPr="002844A1" w:rsidDel="00E16B8D">
          <w:tab/>
          <w:delText>MEC shall give effect to any direction of the Authority as to how the Material Change Proposal should be treated, including where necessary sending the Material Change Proposal back to the relevant sub-committee (or establishing a sub-committee) to further consider the Material Change Proposal and any matters identified by the Authority in such direction; and</w:delText>
        </w:r>
      </w:del>
    </w:p>
    <w:p w14:paraId="7DAB2245" w14:textId="1683A03D" w:rsidR="005E65F0" w:rsidRPr="002844A1" w:rsidDel="00E16B8D" w:rsidRDefault="005E65F0">
      <w:pPr>
        <w:pStyle w:val="MRAL1Numbered"/>
        <w:numPr>
          <w:ilvl w:val="0"/>
          <w:numId w:val="0"/>
        </w:numPr>
        <w:tabs>
          <w:tab w:val="clear" w:pos="2160"/>
          <w:tab w:val="clear" w:pos="2880"/>
          <w:tab w:val="clear" w:pos="3600"/>
          <w:tab w:val="clear" w:pos="4320"/>
          <w:tab w:val="clear" w:pos="5040"/>
          <w:tab w:val="left" w:pos="709"/>
        </w:tabs>
        <w:ind w:left="705" w:hanging="705"/>
        <w:rPr>
          <w:del w:id="6597" w:author="Debbie Houldsworth" w:date="2020-05-06T21:12:00Z"/>
        </w:rPr>
        <w:pPrChange w:id="6598" w:author="Debbie Houldsworth" w:date="2020-05-11T11:09:00Z">
          <w:pPr>
            <w:pStyle w:val="MRAL1NoHangingIndent"/>
            <w:ind w:left="2880" w:hanging="1440"/>
          </w:pPr>
        </w:pPrChange>
      </w:pPr>
      <w:del w:id="6599" w:author="Debbie Houldsworth" w:date="2020-05-06T21:12:00Z">
        <w:r w:rsidRPr="002844A1" w:rsidDel="00E16B8D">
          <w:delText>9.20D.3</w:delText>
        </w:r>
        <w:r w:rsidRPr="002844A1" w:rsidDel="00E16B8D">
          <w:tab/>
          <w:delText xml:space="preserve">once MEC is satisfied that the issues identified by the Authority have been addressed, MEC shall resubmit the Material Change Proposal to the voting procedure set out in Clause 6. </w:delText>
        </w:r>
      </w:del>
    </w:p>
    <w:p w14:paraId="294EB385" w14:textId="431946D1" w:rsidR="005E65F0" w:rsidRPr="002844A1" w:rsidDel="00E16B8D" w:rsidRDefault="005E65F0">
      <w:pPr>
        <w:pStyle w:val="MRAL1Numbered"/>
        <w:numPr>
          <w:ilvl w:val="0"/>
          <w:numId w:val="0"/>
        </w:numPr>
        <w:tabs>
          <w:tab w:val="clear" w:pos="2160"/>
          <w:tab w:val="clear" w:pos="2880"/>
          <w:tab w:val="clear" w:pos="3600"/>
          <w:tab w:val="clear" w:pos="4320"/>
          <w:tab w:val="clear" w:pos="5040"/>
          <w:tab w:val="left" w:pos="709"/>
        </w:tabs>
        <w:ind w:left="705" w:hanging="705"/>
        <w:rPr>
          <w:del w:id="6600" w:author="Debbie Houldsworth" w:date="2020-05-06T21:12:00Z"/>
        </w:rPr>
        <w:pPrChange w:id="6601" w:author="Debbie Houldsworth" w:date="2020-05-11T11:09:00Z">
          <w:pPr>
            <w:pStyle w:val="MRAL1NoHangingIndent"/>
            <w:ind w:left="1440" w:hanging="731"/>
          </w:pPr>
        </w:pPrChange>
      </w:pPr>
      <w:del w:id="6602" w:author="Debbie Houldsworth" w:date="2020-05-06T21:12:00Z">
        <w:r w:rsidRPr="002844A1" w:rsidDel="00E16B8D">
          <w:delText>9.20E</w:delText>
        </w:r>
        <w:r w:rsidRPr="002844A1" w:rsidDel="00E16B8D">
          <w:tab/>
          <w:delText>Where any Material Change Proposal is accepted by virtue of Clause 9.20E, MEC shall ensure that the proposal is subject to implementation in accordance with Clause 9.20.</w:delText>
        </w:r>
      </w:del>
    </w:p>
    <w:p w14:paraId="4B49B1EF" w14:textId="6D8B222C" w:rsidR="00FB7917" w:rsidRPr="002844A1" w:rsidDel="00BB61FB" w:rsidRDefault="002E7647">
      <w:pPr>
        <w:pStyle w:val="MRAL1Numbered"/>
        <w:numPr>
          <w:ilvl w:val="0"/>
          <w:numId w:val="0"/>
        </w:numPr>
        <w:tabs>
          <w:tab w:val="clear" w:pos="2160"/>
          <w:tab w:val="clear" w:pos="2880"/>
          <w:tab w:val="clear" w:pos="3600"/>
          <w:tab w:val="clear" w:pos="4320"/>
          <w:tab w:val="clear" w:pos="5040"/>
          <w:tab w:val="left" w:pos="709"/>
        </w:tabs>
        <w:ind w:left="705" w:hanging="705"/>
        <w:rPr>
          <w:del w:id="6603" w:author="Debbie Houldsworth" w:date="2020-05-11T11:09:00Z"/>
        </w:rPr>
        <w:pPrChange w:id="6604" w:author="Debbie Houldsworth" w:date="2020-05-11T11:09:00Z">
          <w:pPr>
            <w:pStyle w:val="MRAL1NoHangingIndent"/>
            <w:ind w:left="1440" w:hanging="731"/>
          </w:pPr>
        </w:pPrChange>
      </w:pPr>
      <w:del w:id="6605" w:author="Debbie Houldsworth" w:date="2020-05-06T21:12:00Z">
        <w:r w:rsidRPr="003D36C1" w:rsidDel="00E16B8D">
          <w:delText xml:space="preserve">9.20F </w:delText>
        </w:r>
        <w:r w:rsidRPr="003D36C1" w:rsidDel="00E16B8D">
          <w:tab/>
        </w:r>
        <w:r w:rsidR="005E65F0" w:rsidRPr="002844A1" w:rsidDel="00E16B8D">
          <w:delText>Notwithstanding any other provision of this Agreement, no BSC Member, MEC Member, party, Relevant Person or BSC Agent may appeal, pursuant to Clauses 6.45 to 6.48 (inclusive), a recommendation to accept or reject a Material Change Proposal that MEC has made to the Authority under Clause 9.20</w:delText>
        </w:r>
      </w:del>
      <w:del w:id="6606" w:author="Debbie Houldsworth" w:date="2020-05-11T11:09:00Z">
        <w:r w:rsidR="005E65F0" w:rsidRPr="002844A1" w:rsidDel="00BB61FB">
          <w:delText>.</w:delText>
        </w:r>
        <w:r w:rsidR="00FB7917" w:rsidRPr="002844A1" w:rsidDel="00BB61FB">
          <w:tab/>
        </w:r>
      </w:del>
    </w:p>
    <w:p w14:paraId="653BF5A3" w14:textId="2F640432" w:rsidR="00FB7917" w:rsidDel="00E16B8D" w:rsidRDefault="00FB7917">
      <w:pPr>
        <w:pStyle w:val="MRAHeading3"/>
        <w:outlineLvl w:val="0"/>
        <w:rPr>
          <w:del w:id="6607" w:author="Debbie Houldsworth" w:date="2020-05-06T21:12:00Z"/>
        </w:rPr>
      </w:pPr>
      <w:del w:id="6608" w:author="Debbie Houldsworth" w:date="2020-05-06T21:12:00Z">
        <w:r w:rsidDel="00E16B8D">
          <w:delText>Settlement Requirement Change Proposal Acceptance or Rejection</w:delText>
        </w:r>
      </w:del>
    </w:p>
    <w:p w14:paraId="484B69EC" w14:textId="21E1B422" w:rsidR="00FB7917" w:rsidDel="00E16B8D" w:rsidRDefault="00FB7917">
      <w:pPr>
        <w:pStyle w:val="MRAL1Numbered"/>
        <w:rPr>
          <w:del w:id="6609" w:author="Debbie Houldsworth" w:date="2020-05-06T21:12:00Z"/>
        </w:rPr>
      </w:pPr>
      <w:del w:id="6610" w:author="Debbie Houldsworth" w:date="2020-05-06T21:12:00Z">
        <w:r w:rsidDel="00E16B8D">
          <w:delText>Where a Change Proposal to the Priority Provisions of the BSC Requirements is accepted pursuant to the procedures set out in Clause 9.20 and the Change Proposal is accepted by the relevant forum under the Balancing and Settlement Code (or approved by the Authority, as applicable) (if the change affects the Priority Provisions of the BSC Requirements), the Priority Provisions of the BSC Requirements shall be amended according to the resolution of MEC accepting the change within an appropriate timescale.</w:delText>
        </w:r>
      </w:del>
    </w:p>
    <w:p w14:paraId="102B584E" w14:textId="0D1395AE" w:rsidR="00FB7917" w:rsidDel="00E16B8D" w:rsidRDefault="00FB7917">
      <w:pPr>
        <w:pStyle w:val="MRAL1Numbered"/>
        <w:rPr>
          <w:del w:id="6611" w:author="Debbie Houldsworth" w:date="2020-05-06T21:12:00Z"/>
        </w:rPr>
      </w:pPr>
      <w:del w:id="6612" w:author="Debbie Houldsworth" w:date="2020-05-06T21:12:00Z">
        <w:r w:rsidDel="00E16B8D">
          <w:delText>Where either:</w:delText>
        </w:r>
      </w:del>
    </w:p>
    <w:p w14:paraId="69E76C72" w14:textId="677098DA" w:rsidR="00FB7917" w:rsidDel="00E16B8D" w:rsidRDefault="00FB7917">
      <w:pPr>
        <w:pStyle w:val="MRAL2Numbered"/>
        <w:rPr>
          <w:del w:id="6613" w:author="Debbie Houldsworth" w:date="2020-05-06T21:12:00Z"/>
        </w:rPr>
      </w:pPr>
      <w:del w:id="6614" w:author="Debbie Houldsworth" w:date="2020-05-06T21:12:00Z">
        <w:r w:rsidDel="00E16B8D">
          <w:delText>a Change Proposal to the Priority Provisions of the BSC Requirements has been accepted pursuant to the procedures set out in Clause 9.20 but the equivalent Change Proposal to the Balancing and Settlement Code is rejected by the relevant forum under that Agreement (or by the Authority, as applicable); or</w:delText>
        </w:r>
      </w:del>
    </w:p>
    <w:p w14:paraId="6E382F86" w14:textId="6E054F12" w:rsidR="00FB7917" w:rsidDel="00E16B8D" w:rsidRDefault="00FB7917">
      <w:pPr>
        <w:pStyle w:val="MRAL2Numbered"/>
        <w:rPr>
          <w:del w:id="6615" w:author="Debbie Houldsworth" w:date="2020-05-06T21:12:00Z"/>
        </w:rPr>
      </w:pPr>
      <w:del w:id="6616" w:author="Debbie Houldsworth" w:date="2020-05-06T21:12:00Z">
        <w:r w:rsidDel="00E16B8D">
          <w:delText>a Change Proposal to the Priority Provisions of the BSC Requirements has been rejected pursuant to the procedures set out in Clause 9.20, but the equivalent Change Proposal to the Balancing and Settlement Code is accepted by the relevant forum under that Agreement (or approved by the Authority, as applicable),</w:delText>
        </w:r>
      </w:del>
    </w:p>
    <w:p w14:paraId="7C8406E9" w14:textId="2C8C3E18" w:rsidR="00FB7917" w:rsidDel="00E16B8D" w:rsidRDefault="00FB7917">
      <w:pPr>
        <w:pStyle w:val="MRAL1NoHangingIndent"/>
        <w:rPr>
          <w:del w:id="6617" w:author="Debbie Houldsworth" w:date="2020-05-06T21:12:00Z"/>
        </w:rPr>
      </w:pPr>
      <w:del w:id="6618" w:author="Debbie Houldsworth" w:date="2020-05-06T21:12:00Z">
        <w:r w:rsidDel="00E16B8D">
          <w:delText>the Priority Provisions of the BSC Requirements shall not be amended pursuant to the Change Proposal.</w:delText>
        </w:r>
      </w:del>
    </w:p>
    <w:p w14:paraId="700A13C0" w14:textId="3468A577" w:rsidR="00FB7917" w:rsidDel="00367388" w:rsidRDefault="00FB7917">
      <w:pPr>
        <w:pStyle w:val="MRAHeading3"/>
        <w:outlineLvl w:val="0"/>
        <w:rPr>
          <w:del w:id="6619" w:author="Debbie Houldsworth" w:date="2020-05-06T21:12:00Z"/>
        </w:rPr>
      </w:pPr>
      <w:del w:id="6620" w:author="Debbie Houldsworth" w:date="2020-05-06T21:12:00Z">
        <w:r w:rsidDel="00367388">
          <w:delText>Procedures</w:delText>
        </w:r>
      </w:del>
    </w:p>
    <w:p w14:paraId="4DA4975F" w14:textId="6C265E5E" w:rsidR="00FB7917" w:rsidDel="00322106" w:rsidRDefault="00FB7917">
      <w:pPr>
        <w:pStyle w:val="MRAL1Numbered"/>
        <w:rPr>
          <w:del w:id="6621" w:author="Debbie Houldsworth" w:date="2020-05-11T09:26:00Z"/>
        </w:rPr>
      </w:pPr>
      <w:bookmarkStart w:id="6622" w:name="_Ref4474747"/>
      <w:del w:id="6623" w:author="Debbie Houldsworth" w:date="2020-05-06T21:12:00Z">
        <w:r w:rsidDel="00367388">
          <w:delText xml:space="preserve">MEC </w:delText>
        </w:r>
      </w:del>
      <w:del w:id="6624" w:author="Debbie Houldsworth" w:date="2020-05-11T09:26:00Z">
        <w:r w:rsidDel="00322106">
          <w:delText>shall</w:delText>
        </w:r>
      </w:del>
      <w:del w:id="6625" w:author="Debbie Houldsworth" w:date="2020-05-06T21:12:00Z">
        <w:r w:rsidDel="00367388">
          <w:delText xml:space="preserve"> agree and </w:delText>
        </w:r>
      </w:del>
      <w:del w:id="6626" w:author="Debbie Houldsworth" w:date="2020-05-11T09:26:00Z">
        <w:r w:rsidDel="00322106">
          <w:delText>issue appropriate procedures in relation to Change Proposals submitted pursuant to this Clause 9</w:delText>
        </w:r>
      </w:del>
      <w:del w:id="6627" w:author="Debbie Houldsworth" w:date="2020-05-06T21:12:00Z">
        <w:r w:rsidDel="00367388">
          <w:delText xml:space="preserve"> (which procedures shall be subordinate to and shall not be inconsistent with the procedures set out in Clauses 6, 7 and 9), </w:delText>
        </w:r>
      </w:del>
      <w:del w:id="6628" w:author="Debbie Houldsworth" w:date="2020-05-11T09:26:00Z">
        <w:r w:rsidDel="00322106">
          <w:delText>and the parties agree to comply with those procedures as issued from time to time.</w:delText>
        </w:r>
        <w:bookmarkEnd w:id="6622"/>
      </w:del>
    </w:p>
    <w:p w14:paraId="3E5003A2" w14:textId="47BB3E07" w:rsidR="00FB7917" w:rsidDel="00322106" w:rsidRDefault="00FB7917">
      <w:pPr>
        <w:pStyle w:val="MRAHeading3"/>
        <w:outlineLvl w:val="0"/>
        <w:rPr>
          <w:del w:id="6629" w:author="Debbie Houldsworth" w:date="2020-05-11T09:26:00Z"/>
        </w:rPr>
      </w:pPr>
      <w:del w:id="6630" w:author="Debbie Houldsworth" w:date="2020-05-11T09:26:00Z">
        <w:r w:rsidDel="00322106">
          <w:delText>Emergencies</w:delText>
        </w:r>
      </w:del>
    </w:p>
    <w:p w14:paraId="1EA83BD0" w14:textId="4B0C3FAD" w:rsidR="00FB7917" w:rsidDel="00322106" w:rsidRDefault="00FB7917">
      <w:pPr>
        <w:pStyle w:val="MRAL1Numbered"/>
        <w:rPr>
          <w:del w:id="6631" w:author="Debbie Houldsworth" w:date="2020-05-11T09:26:00Z"/>
        </w:rPr>
      </w:pPr>
      <w:del w:id="6632" w:author="Debbie Houldsworth" w:date="2020-05-11T09:26:00Z">
        <w:r w:rsidDel="00322106">
          <w:delText xml:space="preserve">Where any change is proposed to this Agreement pursuant to the terms of this Clause 9 which </w:delText>
        </w:r>
      </w:del>
      <w:del w:id="6633" w:author="Debbie Houldsworth" w:date="2020-05-06T21:11:00Z">
        <w:r w:rsidDel="00367388">
          <w:delText xml:space="preserve">MEC </w:delText>
        </w:r>
      </w:del>
      <w:del w:id="6634" w:author="Debbie Houldsworth" w:date="2020-05-11T09:26:00Z">
        <w:r w:rsidDel="00322106">
          <w:delText>decides is of an urgent nature; and is a change which should be accepted,</w:delText>
        </w:r>
      </w:del>
      <w:del w:id="6635" w:author="Debbie Houldsworth" w:date="2020-05-06T21:11:00Z">
        <w:r w:rsidDel="00367388">
          <w:delText xml:space="preserve"> MEC may decide to </w:delText>
        </w:r>
      </w:del>
      <w:del w:id="6636" w:author="Debbie Houldsworth" w:date="2020-05-11T09:26:00Z">
        <w:r w:rsidDel="00322106">
          <w:delText>reduce the timescales set out in this Clause 9 accordingly.</w:delText>
        </w:r>
      </w:del>
    </w:p>
    <w:p w14:paraId="370B6BDC" w14:textId="1CDFF0B1" w:rsidR="00FB7917" w:rsidDel="00322106" w:rsidRDefault="00FB7917">
      <w:pPr>
        <w:pStyle w:val="MRAHeading3"/>
        <w:outlineLvl w:val="0"/>
        <w:rPr>
          <w:moveFrom w:id="6637" w:author="Debbie Houldsworth" w:date="2020-05-11T09:27:00Z"/>
        </w:rPr>
      </w:pPr>
      <w:moveFromRangeStart w:id="6638" w:author="Debbie Houldsworth" w:date="2020-05-11T09:27:00Z" w:name="move40081650"/>
      <w:moveFrom w:id="6639" w:author="Debbie Houldsworth" w:date="2020-05-11T09:27:00Z">
        <w:r w:rsidDel="00322106">
          <w:t>Secretary of State Changes</w:t>
        </w:r>
      </w:moveFrom>
    </w:p>
    <w:p w14:paraId="4C35B3D5" w14:textId="09FAEA98" w:rsidR="00FB7917" w:rsidDel="00367388" w:rsidRDefault="00FB7917">
      <w:pPr>
        <w:pStyle w:val="MRAL1Numbered"/>
        <w:rPr>
          <w:del w:id="6640" w:author="Debbie Houldsworth" w:date="2020-05-06T21:11:00Z"/>
          <w:szCs w:val="24"/>
        </w:rPr>
      </w:pPr>
      <w:moveFrom w:id="6641" w:author="Debbie Houldsworth" w:date="2020-05-11T09:27:00Z">
        <w:r w:rsidDel="00322106">
          <w:rPr>
            <w:szCs w:val="24"/>
            <w:lang w:eastAsia="en-GB"/>
          </w:rPr>
          <w:t>Each of the parties hereby agree that any modification to this Agreement which is directed by the Secretary of State using powers arising from the Act or other Relevant Instrument shall not be considered a Change Proposal and shall be implemented without the application of any other requirements of this Clause 9</w:t>
        </w:r>
      </w:moveFrom>
      <w:moveFromRangeEnd w:id="6638"/>
      <w:del w:id="6642" w:author="Debbie Houldsworth" w:date="2020-05-06T21:11:00Z">
        <w:r w:rsidDel="00367388">
          <w:rPr>
            <w:szCs w:val="24"/>
            <w:lang w:eastAsia="en-GB"/>
          </w:rPr>
          <w:delText>,</w:delText>
        </w:r>
        <w:r w:rsidDel="00367388">
          <w:rPr>
            <w:color w:val="FF0000"/>
            <w:szCs w:val="24"/>
            <w:lang w:eastAsia="en-GB"/>
          </w:rPr>
          <w:delText xml:space="preserve"> </w:delText>
        </w:r>
        <w:r w:rsidDel="00367388">
          <w:rPr>
            <w:szCs w:val="24"/>
            <w:lang w:eastAsia="en-GB"/>
          </w:rPr>
          <w:delText>notwithstanding that nothing in this</w:delText>
        </w:r>
        <w:r w:rsidDel="00367388">
          <w:rPr>
            <w:color w:val="FF0000"/>
            <w:szCs w:val="24"/>
            <w:lang w:eastAsia="en-GB"/>
          </w:rPr>
          <w:delText xml:space="preserve"> </w:delText>
        </w:r>
        <w:r w:rsidDel="00367388">
          <w:rPr>
            <w:szCs w:val="24"/>
            <w:lang w:eastAsia="en-GB"/>
          </w:rPr>
          <w:delText xml:space="preserve">Clause 9.25 shall preclude the Change Procedures being revised to include reference to processing modifications implemented through SoS Modifications. Specifically, the following Clauses shall not be invoked: </w:delText>
        </w:r>
      </w:del>
    </w:p>
    <w:p w14:paraId="4340D536" w14:textId="35305585" w:rsidR="00FB7917" w:rsidDel="00367388" w:rsidRDefault="00FB7917" w:rsidP="00872BD4">
      <w:pPr>
        <w:numPr>
          <w:ilvl w:val="0"/>
          <w:numId w:val="69"/>
        </w:numPr>
        <w:tabs>
          <w:tab w:val="clear" w:pos="2160"/>
          <w:tab w:val="clear" w:pos="2880"/>
          <w:tab w:val="clear" w:pos="3600"/>
          <w:tab w:val="clear" w:pos="4320"/>
          <w:tab w:val="clear" w:pos="5040"/>
          <w:tab w:val="clear" w:pos="9029"/>
        </w:tabs>
        <w:autoSpaceDE w:val="0"/>
        <w:autoSpaceDN w:val="0"/>
        <w:adjustRightInd w:val="0"/>
        <w:spacing w:after="27" w:line="276" w:lineRule="auto"/>
        <w:ind w:left="1276" w:firstLine="22"/>
        <w:jc w:val="left"/>
        <w:rPr>
          <w:del w:id="6643" w:author="Debbie Houldsworth" w:date="2020-05-06T21:11:00Z"/>
          <w:szCs w:val="24"/>
          <w:lang w:eastAsia="en-GB"/>
        </w:rPr>
      </w:pPr>
      <w:del w:id="6644" w:author="Debbie Houldsworth" w:date="2020-05-06T21:11:00Z">
        <w:r w:rsidDel="00367388">
          <w:rPr>
            <w:szCs w:val="24"/>
            <w:lang w:eastAsia="en-GB"/>
          </w:rPr>
          <w:delText xml:space="preserve">Change Co-ordination – Clauses 9.3 to 9.4A </w:delText>
        </w:r>
      </w:del>
    </w:p>
    <w:p w14:paraId="29404280" w14:textId="6BC5714E" w:rsidR="00FB7917" w:rsidDel="00367388" w:rsidRDefault="00FB7917" w:rsidP="00872BD4">
      <w:pPr>
        <w:numPr>
          <w:ilvl w:val="0"/>
          <w:numId w:val="69"/>
        </w:numPr>
        <w:tabs>
          <w:tab w:val="clear" w:pos="2160"/>
          <w:tab w:val="clear" w:pos="2880"/>
          <w:tab w:val="clear" w:pos="3600"/>
          <w:tab w:val="clear" w:pos="4320"/>
          <w:tab w:val="clear" w:pos="5040"/>
          <w:tab w:val="clear" w:pos="9029"/>
        </w:tabs>
        <w:autoSpaceDE w:val="0"/>
        <w:autoSpaceDN w:val="0"/>
        <w:adjustRightInd w:val="0"/>
        <w:spacing w:after="27" w:line="276" w:lineRule="auto"/>
        <w:ind w:left="1418" w:hanging="120"/>
        <w:jc w:val="left"/>
        <w:rPr>
          <w:del w:id="6645" w:author="Debbie Houldsworth" w:date="2020-05-06T21:11:00Z"/>
          <w:szCs w:val="24"/>
          <w:lang w:eastAsia="en-GB"/>
        </w:rPr>
      </w:pPr>
      <w:del w:id="6646" w:author="Debbie Houldsworth" w:date="2020-05-06T21:11:00Z">
        <w:r w:rsidDel="00367388">
          <w:rPr>
            <w:szCs w:val="24"/>
            <w:lang w:eastAsia="en-GB"/>
          </w:rPr>
          <w:delText>Clause</w:delText>
        </w:r>
        <w:r w:rsidR="0023311F" w:rsidDel="00367388">
          <w:rPr>
            <w:szCs w:val="24"/>
            <w:lang w:eastAsia="en-GB"/>
          </w:rPr>
          <w:delText>s</w:delText>
        </w:r>
        <w:r w:rsidDel="00367388">
          <w:rPr>
            <w:szCs w:val="24"/>
            <w:lang w:eastAsia="en-GB"/>
          </w:rPr>
          <w:delText xml:space="preserve"> 9.5</w:delText>
        </w:r>
        <w:r w:rsidR="0023311F" w:rsidDel="00367388">
          <w:rPr>
            <w:szCs w:val="24"/>
            <w:lang w:eastAsia="en-GB"/>
          </w:rPr>
          <w:delText xml:space="preserve"> and 9.5A</w:delText>
        </w:r>
        <w:r w:rsidDel="00367388">
          <w:rPr>
            <w:szCs w:val="24"/>
            <w:lang w:eastAsia="en-GB"/>
          </w:rPr>
          <w:delText xml:space="preserve"> </w:delText>
        </w:r>
      </w:del>
    </w:p>
    <w:p w14:paraId="2143DFB9" w14:textId="4A3CBBE3" w:rsidR="00FB7917" w:rsidDel="00367388" w:rsidRDefault="00FB7917" w:rsidP="00872BD4">
      <w:pPr>
        <w:numPr>
          <w:ilvl w:val="0"/>
          <w:numId w:val="69"/>
        </w:numPr>
        <w:tabs>
          <w:tab w:val="clear" w:pos="2160"/>
          <w:tab w:val="clear" w:pos="2880"/>
          <w:tab w:val="clear" w:pos="3600"/>
          <w:tab w:val="clear" w:pos="4320"/>
          <w:tab w:val="clear" w:pos="5040"/>
          <w:tab w:val="clear" w:pos="9029"/>
        </w:tabs>
        <w:autoSpaceDE w:val="0"/>
        <w:autoSpaceDN w:val="0"/>
        <w:adjustRightInd w:val="0"/>
        <w:spacing w:after="27" w:line="276" w:lineRule="auto"/>
        <w:ind w:left="1276" w:firstLine="22"/>
        <w:jc w:val="left"/>
        <w:rPr>
          <w:del w:id="6647" w:author="Debbie Houldsworth" w:date="2020-05-06T21:11:00Z"/>
          <w:szCs w:val="24"/>
          <w:lang w:eastAsia="en-GB"/>
        </w:rPr>
      </w:pPr>
      <w:del w:id="6648" w:author="Debbie Houldsworth" w:date="2020-05-06T21:11:00Z">
        <w:r w:rsidDel="00367388">
          <w:rPr>
            <w:szCs w:val="24"/>
            <w:lang w:eastAsia="en-GB"/>
          </w:rPr>
          <w:delText xml:space="preserve">The MRA decision making process pursuant to Clause 9.20 </w:delText>
        </w:r>
      </w:del>
    </w:p>
    <w:p w14:paraId="43EA9107" w14:textId="0DF789B9" w:rsidR="00FB7917" w:rsidDel="00367388" w:rsidRDefault="00FB7917" w:rsidP="00872BD4">
      <w:pPr>
        <w:numPr>
          <w:ilvl w:val="0"/>
          <w:numId w:val="69"/>
        </w:numPr>
        <w:tabs>
          <w:tab w:val="clear" w:pos="2160"/>
          <w:tab w:val="clear" w:pos="2880"/>
          <w:tab w:val="clear" w:pos="3600"/>
          <w:tab w:val="clear" w:pos="4320"/>
          <w:tab w:val="clear" w:pos="5040"/>
          <w:tab w:val="clear" w:pos="9029"/>
        </w:tabs>
        <w:autoSpaceDE w:val="0"/>
        <w:autoSpaceDN w:val="0"/>
        <w:adjustRightInd w:val="0"/>
        <w:spacing w:line="276" w:lineRule="auto"/>
        <w:ind w:left="1276" w:firstLine="22"/>
        <w:jc w:val="left"/>
        <w:rPr>
          <w:del w:id="6649" w:author="Debbie Houldsworth" w:date="2020-05-06T21:11:00Z"/>
          <w:szCs w:val="24"/>
          <w:lang w:eastAsia="en-GB"/>
        </w:rPr>
      </w:pPr>
      <w:del w:id="6650" w:author="Debbie Houldsworth" w:date="2020-05-06T21:11:00Z">
        <w:r w:rsidDel="00367388">
          <w:rPr>
            <w:szCs w:val="24"/>
            <w:lang w:eastAsia="en-GB"/>
          </w:rPr>
          <w:delText xml:space="preserve">Any other Clause which relates to the processing of a Change Proposal </w:delText>
        </w:r>
      </w:del>
    </w:p>
    <w:p w14:paraId="18CA84B3" w14:textId="77777777" w:rsidR="00FB7917" w:rsidRDefault="00FB7917">
      <w:pPr>
        <w:autoSpaceDE w:val="0"/>
        <w:autoSpaceDN w:val="0"/>
        <w:adjustRightInd w:val="0"/>
        <w:spacing w:line="276" w:lineRule="auto"/>
        <w:rPr>
          <w:color w:val="FF0000"/>
          <w:sz w:val="23"/>
          <w:szCs w:val="23"/>
          <w:u w:val="single"/>
          <w:lang w:eastAsia="en-GB"/>
        </w:rPr>
      </w:pPr>
    </w:p>
    <w:p w14:paraId="1D61EE8B" w14:textId="18A538EA" w:rsidR="00FB7917" w:rsidRDefault="001555D1">
      <w:pPr>
        <w:pStyle w:val="MRAHeading2"/>
        <w:outlineLvl w:val="0"/>
        <w:pPrChange w:id="6651" w:author="Debbie Houldsworth" w:date="2020-05-13T12:14:00Z">
          <w:pPr>
            <w:pStyle w:val="MRAHeading2"/>
          </w:pPr>
        </w:pPrChange>
      </w:pPr>
      <w:bookmarkStart w:id="6652" w:name="_Toc39727136"/>
      <w:bookmarkStart w:id="6653" w:name="_Toc39727137"/>
      <w:bookmarkStart w:id="6654" w:name="_Toc39727138"/>
      <w:bookmarkStart w:id="6655" w:name="_Toc39727139"/>
      <w:bookmarkStart w:id="6656" w:name="_Toc39727140"/>
      <w:bookmarkEnd w:id="6652"/>
      <w:bookmarkEnd w:id="6653"/>
      <w:bookmarkEnd w:id="6654"/>
      <w:bookmarkEnd w:id="6655"/>
      <w:bookmarkEnd w:id="6656"/>
      <w:ins w:id="6657" w:author="Debbie Houldsworth" w:date="2020-05-13T12:14:00Z">
        <w:r>
          <w:t>NOT USED</w:t>
        </w:r>
      </w:ins>
    </w:p>
    <w:p w14:paraId="51091D84" w14:textId="694BD173" w:rsidR="00FB7917" w:rsidDel="00F22241" w:rsidRDefault="00FB7917">
      <w:pPr>
        <w:pStyle w:val="MRAL1Numbered"/>
        <w:numPr>
          <w:ilvl w:val="1"/>
          <w:numId w:val="24"/>
        </w:numPr>
        <w:rPr>
          <w:del w:id="6658" w:author="Debbie Houldsworth" w:date="2020-05-06T21:20:00Z"/>
        </w:rPr>
      </w:pPr>
      <w:del w:id="6659" w:author="Debbie Houldsworth" w:date="2020-05-06T21:20:00Z">
        <w:r w:rsidDel="00F22241">
          <w:rPr>
            <w:sz w:val="22"/>
          </w:rPr>
          <w:delText>The</w:delText>
        </w:r>
        <w:r w:rsidDel="00F22241">
          <w:delText xml:space="preserve"> Data Transfer Catalogue as at the date of this Agreement shall be initialled by MEC Members for the purposes of identification at the first meeting of MEC.</w:delText>
        </w:r>
        <w:bookmarkStart w:id="6660" w:name="_Toc39727142"/>
        <w:bookmarkStart w:id="6661" w:name="_Toc40255471"/>
        <w:bookmarkEnd w:id="6660"/>
        <w:bookmarkEnd w:id="6661"/>
      </w:del>
    </w:p>
    <w:p w14:paraId="65BE34AE" w14:textId="3EC2B3E9" w:rsidR="00FB7917" w:rsidDel="00F22241" w:rsidRDefault="00FB7917">
      <w:pPr>
        <w:pStyle w:val="MRAL1Numbered"/>
        <w:rPr>
          <w:del w:id="6662" w:author="Debbie Houldsworth" w:date="2020-05-06T21:20:00Z"/>
        </w:rPr>
      </w:pPr>
      <w:del w:id="6663" w:author="Debbie Houldsworth" w:date="2020-05-06T21:20:00Z">
        <w:r w:rsidDel="00F22241">
          <w:delText>Each of the parties agrees with each of the other parties that each party shall be entitled to use the Data Transfer Catalogue as contemplated by this Agreement, the Data Transfer Service Agreement, the BSC and each other agreement between two or more parties which requires or permits the use of the Data Transfer Catalogue.</w:delText>
        </w:r>
        <w:bookmarkStart w:id="6664" w:name="_Toc39727143"/>
        <w:bookmarkStart w:id="6665" w:name="_Toc40255472"/>
        <w:bookmarkEnd w:id="6664"/>
        <w:bookmarkEnd w:id="6665"/>
      </w:del>
    </w:p>
    <w:p w14:paraId="4CF7EE59" w14:textId="3E5ED525" w:rsidR="00FB7917" w:rsidDel="00F22241" w:rsidRDefault="00FB7917">
      <w:pPr>
        <w:pStyle w:val="MRAL1Numbered"/>
        <w:rPr>
          <w:del w:id="6666" w:author="Debbie Houldsworth" w:date="2020-05-06T21:20:00Z"/>
        </w:rPr>
      </w:pPr>
      <w:del w:id="6667" w:author="Debbie Houldsworth" w:date="2020-05-06T21:20:00Z">
        <w:r w:rsidDel="00F22241">
          <w:delText>Any party or other industry participant may raise an Operational Issue by written notification to the Secretary.</w:delText>
        </w:r>
        <w:bookmarkStart w:id="6668" w:name="_Toc39727144"/>
        <w:bookmarkStart w:id="6669" w:name="_Toc40255473"/>
        <w:bookmarkEnd w:id="6668"/>
        <w:bookmarkEnd w:id="6669"/>
      </w:del>
    </w:p>
    <w:p w14:paraId="5E7F9ED4" w14:textId="3AB525A4" w:rsidR="00FB7917" w:rsidDel="00F22241" w:rsidRDefault="00FB7917">
      <w:pPr>
        <w:pStyle w:val="MRAL1Numbered"/>
        <w:rPr>
          <w:del w:id="6670" w:author="Debbie Houldsworth" w:date="2020-05-06T21:20:00Z"/>
        </w:rPr>
      </w:pPr>
      <w:bookmarkStart w:id="6671" w:name="_Ref4482109"/>
      <w:del w:id="6672" w:author="Debbie Houldsworth" w:date="2020-05-06T21:20:00Z">
        <w:r w:rsidDel="00F22241">
          <w:delText>MEC shall agree and issue appropriate procedures to allow the consideration of Operational Issues which may be raised pursuant to this Clause 10 by the parties (“</w:delText>
        </w:r>
        <w:r w:rsidDel="00F22241">
          <w:rPr>
            <w:b/>
          </w:rPr>
          <w:delText>Operational Issues Procedures</w:delText>
        </w:r>
        <w:r w:rsidDel="00F22241">
          <w:delText>”) (which procedures shall be subordinate to and shall not be inconsistent with the procedures set out in Clauses 6, 7 and 9) and the parties, where they refer an Operational Issue to the Secretary in accordance with this Clause 10, agree to comply with those procedures as amended from time to time.</w:delText>
        </w:r>
        <w:bookmarkStart w:id="6673" w:name="_Toc39727145"/>
        <w:bookmarkStart w:id="6674" w:name="_Toc40255474"/>
        <w:bookmarkEnd w:id="6671"/>
        <w:bookmarkEnd w:id="6673"/>
        <w:bookmarkEnd w:id="6674"/>
      </w:del>
    </w:p>
    <w:p w14:paraId="60FD0454" w14:textId="598E981E" w:rsidR="00FB7917" w:rsidDel="00F22241" w:rsidRDefault="00FB7917">
      <w:pPr>
        <w:pStyle w:val="MRAL1Numbered"/>
        <w:rPr>
          <w:del w:id="6675" w:author="Debbie Houldsworth" w:date="2020-05-06T21:20:00Z"/>
        </w:rPr>
      </w:pPr>
      <w:del w:id="6676" w:author="Debbie Houldsworth" w:date="2020-05-06T21:20:00Z">
        <w:r w:rsidDel="00F22241">
          <w:delText xml:space="preserve">For the avoidance of doubt, nothing in Clause 9 or this Clause 10 shall prevent any party from raising a Change Proposal regarding any proposed change to this Agreement or the MRA Products at any time. </w:delText>
        </w:r>
        <w:bookmarkStart w:id="6677" w:name="_Toc39727146"/>
        <w:bookmarkStart w:id="6678" w:name="_Toc40255475"/>
        <w:bookmarkEnd w:id="6677"/>
        <w:bookmarkEnd w:id="6678"/>
      </w:del>
    </w:p>
    <w:p w14:paraId="659BF822" w14:textId="28B47735" w:rsidR="00FB7917" w:rsidRDefault="00301641">
      <w:pPr>
        <w:pStyle w:val="MRAHeading2"/>
        <w:outlineLvl w:val="0"/>
        <w:pPrChange w:id="6679" w:author="Debbie Houldsworth" w:date="2020-05-13T08:01:00Z">
          <w:pPr>
            <w:pStyle w:val="MRAHeading2"/>
          </w:pPr>
        </w:pPrChange>
      </w:pPr>
      <w:bookmarkStart w:id="6680" w:name="_Ref4484347"/>
      <w:bookmarkStart w:id="6681" w:name="_Ref4560112"/>
      <w:bookmarkStart w:id="6682" w:name="_Toc18300516"/>
      <w:bookmarkStart w:id="6683" w:name="_Toc64264315"/>
      <w:bookmarkStart w:id="6684" w:name="_Toc40260980"/>
      <w:ins w:id="6685" w:author="Debbie Houldsworth" w:date="2020-05-06T06:10:00Z">
        <w:r>
          <w:t xml:space="preserve">NOT USED </w:t>
        </w:r>
      </w:ins>
      <w:del w:id="6686" w:author="Debbie Houldsworth" w:date="2020-05-06T06:10:00Z">
        <w:r w:rsidR="00FB7917" w:rsidDel="00301641">
          <w:delText>ENTRY ASSESSMENT &amp; RE-QUALIFICATION</w:delText>
        </w:r>
        <w:bookmarkEnd w:id="6680"/>
        <w:bookmarkEnd w:id="6681"/>
        <w:bookmarkEnd w:id="6682"/>
        <w:bookmarkEnd w:id="6683"/>
        <w:bookmarkEnd w:id="6684"/>
        <w:r w:rsidR="00FB7917" w:rsidDel="00301641">
          <w:delText xml:space="preserve"> </w:delText>
        </w:r>
      </w:del>
    </w:p>
    <w:p w14:paraId="2B8B2697" w14:textId="6FEABBFB" w:rsidR="00FB7917" w:rsidDel="0095164B" w:rsidRDefault="00301641">
      <w:pPr>
        <w:pStyle w:val="MRAL1Numbered"/>
        <w:numPr>
          <w:ilvl w:val="1"/>
          <w:numId w:val="25"/>
        </w:numPr>
        <w:rPr>
          <w:del w:id="6687" w:author="Jonathan Hawkins" w:date="2020-05-07T14:43:00Z"/>
        </w:rPr>
      </w:pPr>
      <w:ins w:id="6688" w:author="Debbie Houldsworth" w:date="2020-05-06T06:11:00Z">
        <w:del w:id="6689" w:author="Jonathan Hawkins" w:date="2020-05-07T14:43:00Z">
          <w:r w:rsidDel="0095164B">
            <w:delText xml:space="preserve">Not </w:delText>
          </w:r>
        </w:del>
      </w:ins>
      <w:ins w:id="6690" w:author="Debbie Houldsworth" w:date="2020-05-06T06:13:00Z">
        <w:del w:id="6691" w:author="Jonathan Hawkins" w:date="2020-05-07T14:43:00Z">
          <w:r w:rsidDel="0095164B">
            <w:delText>u</w:delText>
          </w:r>
        </w:del>
      </w:ins>
      <w:ins w:id="6692" w:author="Debbie Houldsworth" w:date="2020-05-06T06:11:00Z">
        <w:del w:id="6693" w:author="Jonathan Hawkins" w:date="2020-05-07T14:43:00Z">
          <w:r w:rsidDel="0095164B">
            <w:delText>sed</w:delText>
          </w:r>
        </w:del>
      </w:ins>
      <w:del w:id="6694" w:author="Jonathan Hawkins" w:date="2020-05-07T14:43:00Z">
        <w:r w:rsidR="00FB7917" w:rsidDel="0095164B">
          <w:delText>An Applicant shall, by notice in writing to MEC, apply to be Approved and, where the Applicant is a Supplier, shall nominate in such application those Market Sectors for which it wishes to be Approved. Where MEC receives such notice, it shall arrange for an Entry Assessment to be completed and, where the Applicant is a Supplier, an Entry Assessment shall be completed for each Market Sector which has been nominated in that Applicant’s notice.</w:delText>
        </w:r>
      </w:del>
    </w:p>
    <w:p w14:paraId="14543A76" w14:textId="63F54D9A" w:rsidR="00FB7917" w:rsidDel="0095164B" w:rsidRDefault="00301641">
      <w:pPr>
        <w:pStyle w:val="MRAL2Numbered"/>
        <w:numPr>
          <w:ilvl w:val="2"/>
          <w:numId w:val="25"/>
        </w:numPr>
        <w:rPr>
          <w:del w:id="6695" w:author="Jonathan Hawkins" w:date="2020-05-07T14:43:00Z"/>
        </w:rPr>
      </w:pPr>
      <w:ins w:id="6696" w:author="Debbie Houldsworth" w:date="2020-05-06T06:12:00Z">
        <w:del w:id="6697" w:author="Jonathan Hawkins" w:date="2020-05-07T14:43:00Z">
          <w:r w:rsidDel="0095164B">
            <w:delText xml:space="preserve">Not </w:delText>
          </w:r>
        </w:del>
      </w:ins>
      <w:ins w:id="6698" w:author="Debbie Houldsworth" w:date="2020-05-06T06:13:00Z">
        <w:del w:id="6699" w:author="Jonathan Hawkins" w:date="2020-05-07T14:43:00Z">
          <w:r w:rsidDel="0095164B">
            <w:delText>u</w:delText>
          </w:r>
        </w:del>
      </w:ins>
      <w:ins w:id="6700" w:author="Debbie Houldsworth" w:date="2020-05-06T06:12:00Z">
        <w:del w:id="6701" w:author="Jonathan Hawkins" w:date="2020-05-07T14:43:00Z">
          <w:r w:rsidDel="0095164B">
            <w:delText>sed</w:delText>
          </w:r>
        </w:del>
      </w:ins>
      <w:del w:id="6702" w:author="Jonathan Hawkins" w:date="2020-05-07T14:43:00Z">
        <w:r w:rsidR="00FB7917" w:rsidDel="0095164B">
          <w:delText xml:space="preserve">Where the proposed location of the Entry Assessment is outside Great Britain, MEC will determine the appropriateness of such location and may propose an alternative. </w:delText>
        </w:r>
      </w:del>
    </w:p>
    <w:p w14:paraId="7E537EE8" w14:textId="7C9FF866" w:rsidR="00FB7917" w:rsidDel="0095164B" w:rsidRDefault="00301641">
      <w:pPr>
        <w:pStyle w:val="MRAL2Numbered"/>
        <w:numPr>
          <w:ilvl w:val="2"/>
          <w:numId w:val="25"/>
        </w:numPr>
        <w:rPr>
          <w:del w:id="6703" w:author="Jonathan Hawkins" w:date="2020-05-07T14:43:00Z"/>
        </w:rPr>
      </w:pPr>
      <w:ins w:id="6704" w:author="Debbie Houldsworth" w:date="2020-05-06T06:12:00Z">
        <w:del w:id="6705" w:author="Jonathan Hawkins" w:date="2020-05-07T14:43:00Z">
          <w:r w:rsidDel="0095164B">
            <w:delText xml:space="preserve">Not </w:delText>
          </w:r>
        </w:del>
      </w:ins>
      <w:ins w:id="6706" w:author="Debbie Houldsworth" w:date="2020-05-06T06:13:00Z">
        <w:del w:id="6707" w:author="Jonathan Hawkins" w:date="2020-05-07T14:43:00Z">
          <w:r w:rsidDel="0095164B">
            <w:delText>used</w:delText>
          </w:r>
        </w:del>
      </w:ins>
      <w:del w:id="6708" w:author="Jonathan Hawkins" w:date="2020-05-07T14:43:00Z">
        <w:r w:rsidR="00FB7917" w:rsidDel="0095164B">
          <w:delText>Where the location of the Entry Assessment is outside Great Britain and consequently results in additional costs being incurred over and above those reasonably expected these may be recovered from the Applicant.</w:delText>
        </w:r>
      </w:del>
    </w:p>
    <w:p w14:paraId="64387367" w14:textId="11D5A24C" w:rsidR="00FB7917" w:rsidDel="0095164B" w:rsidRDefault="00301641">
      <w:pPr>
        <w:pStyle w:val="MRAL1Numbered"/>
        <w:rPr>
          <w:del w:id="6709" w:author="Jonathan Hawkins" w:date="2020-05-07T14:43:00Z"/>
        </w:rPr>
      </w:pPr>
      <w:ins w:id="6710" w:author="Debbie Houldsworth" w:date="2020-05-06T06:13:00Z">
        <w:del w:id="6711" w:author="Jonathan Hawkins" w:date="2020-05-07T14:43:00Z">
          <w:r w:rsidDel="0095164B">
            <w:delText>Not used</w:delText>
          </w:r>
        </w:del>
      </w:ins>
      <w:del w:id="6712" w:author="Jonathan Hawkins" w:date="2020-05-07T14:43:00Z">
        <w:r w:rsidR="00FB7917" w:rsidDel="0095164B">
          <w:delText>A Supplier shall be deemed Approved for those Market Sectors for which it has received notification of approval but shall be required to apply to complete a further Entry Assessment and be Approved by MEC in relation to any additional Market Sectors in which it wishes to Register Metering Points.</w:delText>
        </w:r>
      </w:del>
    </w:p>
    <w:p w14:paraId="64B030A0" w14:textId="38BE202D" w:rsidR="00FB7917" w:rsidDel="0095164B" w:rsidRDefault="00301641">
      <w:pPr>
        <w:pStyle w:val="MRAL1Numbered"/>
        <w:rPr>
          <w:del w:id="6713" w:author="Jonathan Hawkins" w:date="2020-05-07T14:43:00Z"/>
        </w:rPr>
      </w:pPr>
      <w:bookmarkStart w:id="6714" w:name="_Ref4474197"/>
      <w:ins w:id="6715" w:author="Debbie Houldsworth" w:date="2020-05-06T06:13:00Z">
        <w:del w:id="6716" w:author="Jonathan Hawkins" w:date="2020-05-07T14:43:00Z">
          <w:r w:rsidDel="0095164B">
            <w:delText xml:space="preserve">Not used </w:delText>
          </w:r>
        </w:del>
      </w:ins>
      <w:del w:id="6717" w:author="Jonathan Hawkins" w:date="2020-05-07T14:43:00Z">
        <w:r w:rsidR="00FB7917" w:rsidDel="0095164B">
          <w:delText>MEC may resolve to Approve or Disapprove an Applicant where such Applicant has, in accordance with procedures and guidelines agreed by MEC from time to time, completed an Entry Assessment</w:delText>
        </w:r>
        <w:r w:rsidR="00F7562B" w:rsidDel="0095164B">
          <w:delText xml:space="preserve"> (which procedures shall be subordinate to and shall not be inconsistent with this Clause 11, and which the parties agree to comply with as amended from time to time)</w:delText>
        </w:r>
        <w:r w:rsidR="00FB7917" w:rsidDel="0095164B">
          <w:delText xml:space="preserve">. </w:delText>
        </w:r>
      </w:del>
    </w:p>
    <w:p w14:paraId="56464DC7" w14:textId="1670374A" w:rsidR="00FB7917" w:rsidDel="0095164B" w:rsidRDefault="00301641">
      <w:pPr>
        <w:pStyle w:val="MRAL2Numbered"/>
        <w:rPr>
          <w:del w:id="6718" w:author="Jonathan Hawkins" w:date="2020-05-07T14:43:00Z"/>
        </w:rPr>
      </w:pPr>
      <w:ins w:id="6719" w:author="Debbie Houldsworth" w:date="2020-05-06T06:13:00Z">
        <w:del w:id="6720" w:author="Jonathan Hawkins" w:date="2020-05-07T14:43:00Z">
          <w:r w:rsidDel="0095164B">
            <w:delText xml:space="preserve">Not used </w:delText>
          </w:r>
        </w:del>
      </w:ins>
      <w:del w:id="6721" w:author="Jonathan Hawkins" w:date="2020-05-07T14:43:00Z">
        <w:r w:rsidR="00FB7917" w:rsidDel="0095164B">
          <w:delText>An Applicant may submit a request for partial exemption from undertaking an Entry Assessment and, where the applicant is a Supplier, this request may be in relation to a particular Market Sector or Market Sectors.</w:delText>
        </w:r>
        <w:bookmarkEnd w:id="6714"/>
        <w:r w:rsidR="00FB7917" w:rsidDel="0095164B">
          <w:delText xml:space="preserve"> In its consideration of such application MEC may at its discretion determine (i) what (if any) Entry Assessment the Applicant shall undertake; and (ii) what evidence the Applicant will be required to provide to support the application.</w:delText>
        </w:r>
      </w:del>
    </w:p>
    <w:p w14:paraId="6222BB75" w14:textId="7547DF6D" w:rsidR="00FB7917" w:rsidDel="0095164B" w:rsidRDefault="00FB7917">
      <w:pPr>
        <w:pStyle w:val="MRAL1NoHangingIndent"/>
        <w:rPr>
          <w:del w:id="6722" w:author="Jonathan Hawkins" w:date="2020-05-07T14:43:00Z"/>
        </w:rPr>
      </w:pPr>
      <w:del w:id="6723" w:author="Jonathan Hawkins" w:date="2020-05-07T14:43:00Z">
        <w:r w:rsidDel="0095164B">
          <w:delText>PROVIDED THAT MEC shall only resolve to Approve an Applicant where, in MEC's reasonable opinion, that Applicant will be able to comply with its obligations under this Agreement.  In deciding whether to Approve or Disapprove an Applicant, MEC shall take into account the results of such Entry Assessment (if any) undertaken by that Applicant and the evidence provided in accordance with this Clause 11.3 (where relevant).</w:delText>
        </w:r>
      </w:del>
    </w:p>
    <w:p w14:paraId="697E747B" w14:textId="2DFC3A7C" w:rsidR="00FB7917" w:rsidDel="0095164B" w:rsidRDefault="00301641">
      <w:pPr>
        <w:pStyle w:val="MRAL1Numbered"/>
        <w:rPr>
          <w:del w:id="6724" w:author="Jonathan Hawkins" w:date="2020-05-07T14:43:00Z"/>
        </w:rPr>
      </w:pPr>
      <w:ins w:id="6725" w:author="Debbie Houldsworth" w:date="2020-05-06T06:13:00Z">
        <w:del w:id="6726" w:author="Jonathan Hawkins" w:date="2020-05-07T14:43:00Z">
          <w:r w:rsidDel="0095164B">
            <w:delText xml:space="preserve">Not used </w:delText>
          </w:r>
        </w:del>
      </w:ins>
      <w:del w:id="6727" w:author="Jonathan Hawkins" w:date="2020-05-07T14:43:00Z">
        <w:r w:rsidR="00FB7917" w:rsidDel="0095164B">
          <w:delText>Any Approval given by MEC pursuant to Clause 11.3 may be subject to conditions as MEC sees fit, which conditions may be retracted. An Applicant shall be required to provide MEC with such reasonable information and reports as MEC may require to monitor the Applicant’s compliance with any such conditions.</w:delText>
        </w:r>
      </w:del>
    </w:p>
    <w:p w14:paraId="334791FD" w14:textId="313FDC5F" w:rsidR="00FB7917" w:rsidDel="0095164B" w:rsidRDefault="00301641">
      <w:pPr>
        <w:pStyle w:val="MRAL1Numbered"/>
        <w:rPr>
          <w:del w:id="6728" w:author="Jonathan Hawkins" w:date="2020-05-07T14:43:00Z"/>
        </w:rPr>
      </w:pPr>
      <w:ins w:id="6729" w:author="Debbie Houldsworth" w:date="2020-05-06T06:13:00Z">
        <w:del w:id="6730" w:author="Jonathan Hawkins" w:date="2020-05-07T14:43:00Z">
          <w:r w:rsidDel="0095164B">
            <w:delText xml:space="preserve">Not used </w:delText>
          </w:r>
        </w:del>
      </w:ins>
      <w:del w:id="6731" w:author="Jonathan Hawkins" w:date="2020-05-07T14:43:00Z">
        <w:r w:rsidR="00FB7917" w:rsidDel="0095164B">
          <w:delText xml:space="preserve">MEC may establish a sub-committee which shall, taking into account the results of the Entry Assessment (if any) undertaken by an Applicant and any other evidence provided in accordance with Clause 11.3, advise MEC as to whether or not it considers that the Applicant will be able to comply with its obligations under this Agreement. </w:delText>
        </w:r>
      </w:del>
    </w:p>
    <w:p w14:paraId="5BB861B0" w14:textId="7069E99A" w:rsidR="00FB7917" w:rsidDel="0095164B" w:rsidRDefault="00301641">
      <w:pPr>
        <w:pStyle w:val="MRAL1Numbered"/>
        <w:rPr>
          <w:del w:id="6732" w:author="Jonathan Hawkins" w:date="2020-05-07T14:43:00Z"/>
        </w:rPr>
      </w:pPr>
      <w:ins w:id="6733" w:author="Debbie Houldsworth" w:date="2020-05-06T06:14:00Z">
        <w:del w:id="6734" w:author="Jonathan Hawkins" w:date="2020-05-07T14:43:00Z">
          <w:r w:rsidDel="0095164B">
            <w:delText xml:space="preserve">Not used </w:delText>
          </w:r>
        </w:del>
      </w:ins>
      <w:del w:id="6735" w:author="Jonathan Hawkins" w:date="2020-05-07T14:43:00Z">
        <w:r w:rsidR="00FB7917" w:rsidDel="0095164B">
          <w:delText xml:space="preserve">Each Applicant undertaking Entry Assessment agrees to comply with the procedures agreed and issued by MEC and acknowledges that Applicants will be allowed to undertake Entry Assessment in the order in which their applications were received by MEC, unless otherwise agreed. </w:delText>
        </w:r>
      </w:del>
    </w:p>
    <w:p w14:paraId="4B88816A" w14:textId="3B000BCA" w:rsidR="00FB7917" w:rsidDel="0095164B" w:rsidRDefault="00301641">
      <w:pPr>
        <w:pStyle w:val="MRAL1Numbered"/>
        <w:rPr>
          <w:del w:id="6736" w:author="Jonathan Hawkins" w:date="2020-05-07T14:43:00Z"/>
        </w:rPr>
      </w:pPr>
      <w:bookmarkStart w:id="6737" w:name="_Ref4555252"/>
      <w:ins w:id="6738" w:author="Debbie Houldsworth" w:date="2020-05-06T06:14:00Z">
        <w:del w:id="6739" w:author="Jonathan Hawkins" w:date="2020-05-07T14:43:00Z">
          <w:r w:rsidDel="0095164B">
            <w:delText xml:space="preserve">Not used </w:delText>
          </w:r>
        </w:del>
      </w:ins>
      <w:del w:id="6740" w:author="Jonathan Hawkins" w:date="2020-05-07T14:43:00Z">
        <w:r w:rsidR="00FB7917" w:rsidDel="0095164B">
          <w:delText>The sole and exclusive remedy of an Applicant who is dissatisfied with the decision of MEC</w:delText>
        </w:r>
        <w:bookmarkEnd w:id="6737"/>
        <w:r w:rsidR="00FB7917" w:rsidDel="0095164B">
          <w:delText xml:space="preserve">: </w:delText>
        </w:r>
      </w:del>
    </w:p>
    <w:p w14:paraId="4ED9AF9A" w14:textId="26ECAE0A" w:rsidR="00FB7917" w:rsidDel="0095164B" w:rsidRDefault="00301641">
      <w:pPr>
        <w:pStyle w:val="MRAL2Numbered"/>
        <w:rPr>
          <w:del w:id="6741" w:author="Jonathan Hawkins" w:date="2020-05-07T14:43:00Z"/>
        </w:rPr>
      </w:pPr>
      <w:ins w:id="6742" w:author="Debbie Houldsworth" w:date="2020-05-06T06:14:00Z">
        <w:del w:id="6743" w:author="Jonathan Hawkins" w:date="2020-05-07T14:43:00Z">
          <w:r w:rsidDel="0095164B">
            <w:delText xml:space="preserve">Not used </w:delText>
          </w:r>
        </w:del>
      </w:ins>
      <w:del w:id="6744" w:author="Jonathan Hawkins" w:date="2020-05-07T14:43:00Z">
        <w:r w:rsidR="00FB7917" w:rsidDel="0095164B">
          <w:delText>to Approve or Disapprove that Applicant, or amend the conditions on which   such Approval is given, pursuant to Clause 11.3 shall be to appeal the matter to the Authority in accordance with this Clause 11.7.  To be a valid appeal pursuant to this Clause, the Applicant must:</w:delText>
        </w:r>
      </w:del>
    </w:p>
    <w:p w14:paraId="10327699" w14:textId="5A9E84B0" w:rsidR="00FB7917" w:rsidDel="0095164B" w:rsidRDefault="00301641">
      <w:pPr>
        <w:pStyle w:val="MRAL3Numbered"/>
        <w:rPr>
          <w:del w:id="6745" w:author="Jonathan Hawkins" w:date="2020-05-07T14:43:00Z"/>
        </w:rPr>
      </w:pPr>
      <w:ins w:id="6746" w:author="Debbie Houldsworth" w:date="2020-05-06T06:14:00Z">
        <w:del w:id="6747" w:author="Jonathan Hawkins" w:date="2020-05-07T14:43:00Z">
          <w:r w:rsidDel="0095164B">
            <w:delText xml:space="preserve">Not used </w:delText>
          </w:r>
        </w:del>
      </w:ins>
      <w:del w:id="6748" w:author="Jonathan Hawkins" w:date="2020-05-07T14:43:00Z">
        <w:r w:rsidR="00FB7917" w:rsidDel="0095164B">
          <w:delText>refer the matter to the Authority (with a copy to MEC) within 10 Working Days of receiving notification of MEC's decision pursuant to Clause 11.3;</w:delText>
        </w:r>
      </w:del>
    </w:p>
    <w:p w14:paraId="7AFC8247" w14:textId="346C4F41" w:rsidR="00FB7917" w:rsidDel="0095164B" w:rsidRDefault="00301641">
      <w:pPr>
        <w:pStyle w:val="MRAL3Numbered"/>
        <w:rPr>
          <w:del w:id="6749" w:author="Jonathan Hawkins" w:date="2020-05-07T14:43:00Z"/>
        </w:rPr>
      </w:pPr>
      <w:ins w:id="6750" w:author="Debbie Houldsworth" w:date="2020-05-06T06:14:00Z">
        <w:del w:id="6751" w:author="Jonathan Hawkins" w:date="2020-05-07T14:43:00Z">
          <w:r w:rsidDel="0095164B">
            <w:delText>Not used</w:delText>
          </w:r>
        </w:del>
      </w:ins>
      <w:del w:id="6752" w:author="Jonathan Hawkins" w:date="2020-05-07T14:43:00Z">
        <w:r w:rsidR="00FB7917" w:rsidDel="0095164B">
          <w:delText>set out in its referral to the Authority the ground or grounds on which the Applicant is appealing the decision, which shall be limited to one or more of the following:</w:delText>
        </w:r>
      </w:del>
    </w:p>
    <w:p w14:paraId="441ECE8F" w14:textId="45B6D4A8" w:rsidR="00FB7917" w:rsidDel="0095164B" w:rsidRDefault="00FB7917" w:rsidP="00301641">
      <w:pPr>
        <w:pStyle w:val="MRAL4HangingIndent"/>
        <w:rPr>
          <w:del w:id="6753" w:author="Jonathan Hawkins" w:date="2020-05-07T14:43:00Z"/>
        </w:rPr>
      </w:pPr>
      <w:del w:id="6754" w:author="Jonathan Hawkins" w:date="2020-05-07T14:43:00Z">
        <w:r w:rsidDel="0095164B">
          <w:delText>(i)</w:delText>
        </w:r>
        <w:r w:rsidDel="0095164B">
          <w:tab/>
          <w:delText>that either MEC or its delegates did not comply with the Entry Assessment procedures;</w:delText>
        </w:r>
      </w:del>
    </w:p>
    <w:p w14:paraId="6CE72C06" w14:textId="0276C1B8" w:rsidR="00FB7917" w:rsidDel="0095164B" w:rsidRDefault="00FB7917" w:rsidP="00F5715A">
      <w:pPr>
        <w:pStyle w:val="MRAL4HangingIndent"/>
        <w:rPr>
          <w:del w:id="6755" w:author="Jonathan Hawkins" w:date="2020-05-07T14:43:00Z"/>
        </w:rPr>
      </w:pPr>
      <w:del w:id="6756" w:author="Jonathan Hawkins" w:date="2020-05-07T14:43:00Z">
        <w:r w:rsidDel="0095164B">
          <w:delText>(ii)</w:delText>
        </w:r>
        <w:r w:rsidDel="0095164B">
          <w:tab/>
          <w:delText>that MEC has given undue weight to particular evidence submitted or to the lack of particular evidence;</w:delText>
        </w:r>
      </w:del>
    </w:p>
    <w:p w14:paraId="7B90C77B" w14:textId="1335CCCC" w:rsidR="00FB7917" w:rsidDel="0095164B" w:rsidRDefault="00FB7917" w:rsidP="001E042B">
      <w:pPr>
        <w:pStyle w:val="MRAL4HangingIndent"/>
        <w:rPr>
          <w:del w:id="6757" w:author="Jonathan Hawkins" w:date="2020-05-07T14:43:00Z"/>
        </w:rPr>
      </w:pPr>
      <w:del w:id="6758" w:author="Jonathan Hawkins" w:date="2020-05-07T14:43:00Z">
        <w:r w:rsidDel="0095164B">
          <w:delText>(iii)</w:delText>
        </w:r>
        <w:r w:rsidDel="0095164B">
          <w:tab/>
          <w:delText>that MEC has misinterpreted all or some of the evidence submitted in connection with such application;</w:delText>
        </w:r>
      </w:del>
    </w:p>
    <w:p w14:paraId="7C41A9B3" w14:textId="67C73F98" w:rsidR="00FB7917" w:rsidDel="0095164B" w:rsidRDefault="00FB7917" w:rsidP="00507770">
      <w:pPr>
        <w:pStyle w:val="MRAL4HangingIndent"/>
        <w:rPr>
          <w:del w:id="6759" w:author="Jonathan Hawkins" w:date="2020-05-07T14:43:00Z"/>
        </w:rPr>
      </w:pPr>
      <w:del w:id="6760" w:author="Jonathan Hawkins" w:date="2020-05-07T14:43:00Z">
        <w:r w:rsidDel="0095164B">
          <w:delText>(iv)</w:delText>
        </w:r>
        <w:r w:rsidDel="0095164B">
          <w:tab/>
          <w:delText>that, where MEC has Approved the Applicant subject to certain conditions, those conditions are inappropriate or unreasonable; or</w:delText>
        </w:r>
      </w:del>
    </w:p>
    <w:p w14:paraId="7E182724" w14:textId="2D09CBF3" w:rsidR="00FB7917" w:rsidDel="0095164B" w:rsidRDefault="00FB7917" w:rsidP="00507770">
      <w:pPr>
        <w:pStyle w:val="MRAL4HangingIndent"/>
        <w:rPr>
          <w:del w:id="6761" w:author="Jonathan Hawkins" w:date="2020-05-07T14:43:00Z"/>
        </w:rPr>
      </w:pPr>
      <w:del w:id="6762" w:author="Jonathan Hawkins" w:date="2020-05-07T14:43:00Z">
        <w:r w:rsidDel="0095164B">
          <w:delText>(v)</w:delText>
        </w:r>
        <w:r w:rsidDel="0095164B">
          <w:tab/>
          <w:delText>that, notwithstanding the Entry Assessment procedures approved by MEC, MEC should not have taken into account the failure by the Applicant to satisfy one or more of the  requirements specified in such procedures.</w:delText>
        </w:r>
      </w:del>
    </w:p>
    <w:p w14:paraId="7FA29EAA" w14:textId="61DEF6AD" w:rsidR="00FB7917" w:rsidDel="0095164B" w:rsidRDefault="00301641">
      <w:pPr>
        <w:pStyle w:val="MRAL2Numbered"/>
        <w:rPr>
          <w:del w:id="6763" w:author="Jonathan Hawkins" w:date="2020-05-07T14:43:00Z"/>
        </w:rPr>
      </w:pPr>
      <w:ins w:id="6764" w:author="Debbie Houldsworth" w:date="2020-05-06T06:15:00Z">
        <w:del w:id="6765" w:author="Jonathan Hawkins" w:date="2020-05-07T14:43:00Z">
          <w:r w:rsidDel="0095164B">
            <w:delText xml:space="preserve">Not used </w:delText>
          </w:r>
        </w:del>
      </w:ins>
      <w:del w:id="6766" w:author="Jonathan Hawkins" w:date="2020-05-07T14:43:00Z">
        <w:r w:rsidR="00FB7917" w:rsidDel="0095164B">
          <w:delText>relating to (i) Entry Assessment to be undertaken in accordance with Clause 11.3 and/or (ii) the evidence to be provided in accordance with Clause 11.3 shall be to appeal the matter to the Authority in accordance with this Clause 11.7.  The only grounds for such appeal is that MEC has in the Applicant’s reasonable opinion imposed excessive requirements upon the Applicant. To be a valid appeal pursuant to this Clause, the Applicant must refer the matter to the Authority (with a copy to MEC) within 10 Working Days of receiving notification of MEC’s decision pursuant to Clause 11.3.</w:delText>
        </w:r>
      </w:del>
    </w:p>
    <w:p w14:paraId="1CADD313" w14:textId="73FB94FE" w:rsidR="00FB7917" w:rsidDel="0095164B" w:rsidRDefault="00301641">
      <w:pPr>
        <w:pStyle w:val="MRAL1Numbered"/>
        <w:rPr>
          <w:del w:id="6767" w:author="Jonathan Hawkins" w:date="2020-05-07T14:43:00Z"/>
        </w:rPr>
      </w:pPr>
      <w:ins w:id="6768" w:author="Debbie Houldsworth" w:date="2020-05-06T06:15:00Z">
        <w:del w:id="6769" w:author="Jonathan Hawkins" w:date="2020-05-07T14:43:00Z">
          <w:r w:rsidDel="0095164B">
            <w:delText xml:space="preserve">Not used </w:delText>
          </w:r>
        </w:del>
      </w:ins>
      <w:del w:id="6770" w:author="Jonathan Hawkins" w:date="2020-05-07T14:43:00Z">
        <w:r w:rsidR="00FB7917" w:rsidDel="0095164B">
          <w:delText>Where MEC receives notice of an appeal pursuant to Clause 11.7, it shall forward to the Authority a copy of the results of Entry Assessment for the relevant Applicant, and any other evidence on which MEC relied in making its decision.</w:delText>
        </w:r>
      </w:del>
    </w:p>
    <w:p w14:paraId="5387485B" w14:textId="0C0A57BA" w:rsidR="00FB7917" w:rsidDel="0095164B" w:rsidRDefault="00301641">
      <w:pPr>
        <w:pStyle w:val="MRAL1Numbered"/>
        <w:rPr>
          <w:del w:id="6771" w:author="Jonathan Hawkins" w:date="2020-05-07T14:43:00Z"/>
        </w:rPr>
      </w:pPr>
      <w:bookmarkStart w:id="6772" w:name="_Ref4555297"/>
      <w:ins w:id="6773" w:author="Debbie Houldsworth" w:date="2020-05-06T06:15:00Z">
        <w:del w:id="6774" w:author="Jonathan Hawkins" w:date="2020-05-07T14:43:00Z">
          <w:r w:rsidDel="0095164B">
            <w:delText xml:space="preserve">Not used </w:delText>
          </w:r>
        </w:del>
      </w:ins>
      <w:del w:id="6775" w:author="Jonathan Hawkins" w:date="2020-05-07T14:43:00Z">
        <w:r w:rsidR="00FB7917" w:rsidDel="0095164B">
          <w:delText>In making its determination the Authority may:</w:delText>
        </w:r>
        <w:bookmarkEnd w:id="6772"/>
      </w:del>
    </w:p>
    <w:p w14:paraId="07EFBDB4" w14:textId="60DB77D1" w:rsidR="00FB7917" w:rsidDel="0095164B" w:rsidRDefault="00301641">
      <w:pPr>
        <w:pStyle w:val="MRAL2Numbered"/>
        <w:rPr>
          <w:del w:id="6776" w:author="Jonathan Hawkins" w:date="2020-05-07T14:43:00Z"/>
        </w:rPr>
      </w:pPr>
      <w:ins w:id="6777" w:author="Debbie Houldsworth" w:date="2020-05-06T06:17:00Z">
        <w:del w:id="6778" w:author="Jonathan Hawkins" w:date="2020-05-07T14:43:00Z">
          <w:r w:rsidDel="0095164B">
            <w:delText xml:space="preserve">Not used </w:delText>
          </w:r>
        </w:del>
      </w:ins>
      <w:del w:id="6779" w:author="Jonathan Hawkins" w:date="2020-05-07T14:43:00Z">
        <w:r w:rsidR="00FB7917" w:rsidDel="0095164B">
          <w:delText>engage an independent consultant selected by the Authority and may take and rely on the evidence of such independent consultant; and</w:delText>
        </w:r>
      </w:del>
    </w:p>
    <w:p w14:paraId="134D526C" w14:textId="31287F22" w:rsidR="00FB7917" w:rsidDel="0095164B" w:rsidRDefault="00301641">
      <w:pPr>
        <w:pStyle w:val="MRAL2Numbered"/>
        <w:rPr>
          <w:del w:id="6780" w:author="Jonathan Hawkins" w:date="2020-05-07T14:43:00Z"/>
        </w:rPr>
      </w:pPr>
      <w:ins w:id="6781" w:author="Debbie Houldsworth" w:date="2020-05-06T06:17:00Z">
        <w:del w:id="6782" w:author="Jonathan Hawkins" w:date="2020-05-07T14:43:00Z">
          <w:r w:rsidDel="0095164B">
            <w:delText xml:space="preserve">Not used </w:delText>
          </w:r>
        </w:del>
      </w:ins>
      <w:del w:id="6783" w:author="Jonathan Hawkins" w:date="2020-05-07T14:43:00Z">
        <w:r w:rsidR="00FB7917" w:rsidDel="0095164B">
          <w:delText>make a determination that the Applicant should be Approved, Disapproved or Approved subject to such conditions as the Authority may see fit.</w:delText>
        </w:r>
      </w:del>
    </w:p>
    <w:p w14:paraId="185FBD46" w14:textId="488C0E7C" w:rsidR="00FB7917" w:rsidDel="0095164B" w:rsidRDefault="00301641">
      <w:pPr>
        <w:pStyle w:val="MRAL1Numbered"/>
        <w:rPr>
          <w:del w:id="6784" w:author="Jonathan Hawkins" w:date="2020-05-07T14:43:00Z"/>
        </w:rPr>
      </w:pPr>
      <w:bookmarkStart w:id="6785" w:name="_Ref4555326"/>
      <w:ins w:id="6786" w:author="Debbie Houldsworth" w:date="2020-05-06T06:17:00Z">
        <w:del w:id="6787" w:author="Jonathan Hawkins" w:date="2020-05-07T14:43:00Z">
          <w:r w:rsidDel="0095164B">
            <w:delText xml:space="preserve">Not used </w:delText>
          </w:r>
        </w:del>
      </w:ins>
      <w:del w:id="6788" w:author="Jonathan Hawkins" w:date="2020-05-07T14:43:00Z">
        <w:r w:rsidR="00FB7917" w:rsidDel="0095164B">
          <w:delText>Any determination made by the Authority on an appeal pursuant to this Clause shall be final and binding and may include a provision requiring the Applicant or MEC to pay the reasonable costs incurred by the Authority in making the determination.  The parties and MEC shall promptly give effect to such determination. Save for an appeal by the relevant Applicant pursuant to the provisions of Clause 11.7, all other rights of appeal contained in this Agreement are specifically excluded.</w:delText>
        </w:r>
        <w:bookmarkEnd w:id="6785"/>
      </w:del>
    </w:p>
    <w:p w14:paraId="2BECD736" w14:textId="6F5FFCF1" w:rsidR="00FB7917" w:rsidDel="0095164B" w:rsidRDefault="00FB7917">
      <w:pPr>
        <w:pStyle w:val="MRAHeading3"/>
        <w:rPr>
          <w:del w:id="6789" w:author="Jonathan Hawkins" w:date="2020-05-07T14:43:00Z"/>
        </w:rPr>
      </w:pPr>
      <w:del w:id="6790" w:author="Jonathan Hawkins" w:date="2020-05-07T14:43:00Z">
        <w:r w:rsidDel="0095164B">
          <w:delText>Re-Qualification</w:delText>
        </w:r>
      </w:del>
    </w:p>
    <w:p w14:paraId="3808EF9C" w14:textId="7E40C180" w:rsidR="00FB7917" w:rsidDel="0095164B" w:rsidRDefault="00301641">
      <w:pPr>
        <w:pStyle w:val="MRAL1Numbered"/>
        <w:rPr>
          <w:del w:id="6791" w:author="Jonathan Hawkins" w:date="2020-05-07T14:43:00Z"/>
        </w:rPr>
      </w:pPr>
      <w:ins w:id="6792" w:author="Debbie Houldsworth" w:date="2020-05-06T06:17:00Z">
        <w:del w:id="6793" w:author="Jonathan Hawkins" w:date="2020-05-07T14:43:00Z">
          <w:r w:rsidDel="0095164B">
            <w:delText xml:space="preserve">Not used </w:delText>
          </w:r>
        </w:del>
      </w:ins>
      <w:del w:id="6794" w:author="Jonathan Hawkins" w:date="2020-05-07T14:43:00Z">
        <w:r w:rsidR="00FB7917" w:rsidDel="0095164B">
          <w:delText>Nothing in this Clause 11 shall prevent an Applicant who has not been Approved unconditionally by MEC from re-applying to be Approved at any time.</w:delText>
        </w:r>
      </w:del>
    </w:p>
    <w:p w14:paraId="49DD07F7" w14:textId="510515CF" w:rsidR="00FB7917" w:rsidDel="0095164B" w:rsidRDefault="00301641">
      <w:pPr>
        <w:pStyle w:val="MRAL1Numbered"/>
        <w:rPr>
          <w:del w:id="6795" w:author="Jonathan Hawkins" w:date="2020-05-07T14:43:00Z"/>
        </w:rPr>
      </w:pPr>
      <w:bookmarkStart w:id="6796" w:name="_Ref4482174"/>
      <w:ins w:id="6797" w:author="Debbie Houldsworth" w:date="2020-05-06T06:17:00Z">
        <w:del w:id="6798" w:author="Jonathan Hawkins" w:date="2020-05-07T14:43:00Z">
          <w:r w:rsidDel="0095164B">
            <w:delText xml:space="preserve">Not used </w:delText>
          </w:r>
        </w:del>
      </w:ins>
      <w:del w:id="6799" w:author="Jonathan Hawkins" w:date="2020-05-07T14:43:00Z">
        <w:r w:rsidR="00FB7917" w:rsidDel="0095164B">
          <w:delText>Where any MPAS Provider</w:delText>
        </w:r>
        <w:r w:rsidR="00FB7917" w:rsidDel="0095164B">
          <w:rPr>
            <w:i/>
          </w:rPr>
          <w:delText xml:space="preserve"> </w:delText>
        </w:r>
        <w:r w:rsidR="00FB7917" w:rsidDel="0095164B">
          <w:delText>makes or intends to make a Material Change it shall:</w:delText>
        </w:r>
        <w:bookmarkEnd w:id="6796"/>
      </w:del>
    </w:p>
    <w:p w14:paraId="3F8775D5" w14:textId="4603765C" w:rsidR="00FB7917" w:rsidDel="0095164B" w:rsidRDefault="00301641">
      <w:pPr>
        <w:pStyle w:val="MRAL2Numbered"/>
        <w:rPr>
          <w:del w:id="6800" w:author="Jonathan Hawkins" w:date="2020-05-07T14:43:00Z"/>
        </w:rPr>
      </w:pPr>
      <w:ins w:id="6801" w:author="Debbie Houldsworth" w:date="2020-05-06T06:17:00Z">
        <w:del w:id="6802" w:author="Jonathan Hawkins" w:date="2020-05-07T14:43:00Z">
          <w:r w:rsidDel="0095164B">
            <w:delText xml:space="preserve">Not used </w:delText>
          </w:r>
        </w:del>
      </w:ins>
      <w:del w:id="6803" w:author="Jonathan Hawkins" w:date="2020-05-07T14:43:00Z">
        <w:r w:rsidR="00F7562B" w:rsidDel="0095164B">
          <w:delText>comply with relevant procedures issued by MEC (which procedures shall</w:delText>
        </w:r>
        <w:r w:rsidR="00F7562B" w:rsidRPr="009D6EC1" w:rsidDel="0095164B">
          <w:delText xml:space="preserve"> </w:delText>
        </w:r>
        <w:r w:rsidR="00F7562B" w:rsidDel="0095164B">
          <w:delText>be subordinate to and shall not be inconsistent with this Clause 11) (</w:delText>
        </w:r>
        <w:r w:rsidR="00F7562B" w:rsidRPr="009D6EC1" w:rsidDel="0095164B">
          <w:delText xml:space="preserve">the </w:delText>
        </w:r>
        <w:r w:rsidR="00F7562B" w:rsidDel="0095164B">
          <w:delText>"</w:delText>
        </w:r>
        <w:r w:rsidR="00F7562B" w:rsidRPr="00BD28E6" w:rsidDel="0095164B">
          <w:delText>Re-Qualification Procedures");</w:delText>
        </w:r>
        <w:r w:rsidR="00FB7917" w:rsidDel="0095164B">
          <w:delText xml:space="preserve"> </w:delText>
        </w:r>
      </w:del>
    </w:p>
    <w:p w14:paraId="4AC043D2" w14:textId="2E2CCBAD" w:rsidR="00FB7917" w:rsidDel="0095164B" w:rsidRDefault="00301641">
      <w:pPr>
        <w:pStyle w:val="MRAL2Numbered"/>
        <w:rPr>
          <w:del w:id="6804" w:author="Jonathan Hawkins" w:date="2020-05-07T14:43:00Z"/>
        </w:rPr>
      </w:pPr>
      <w:ins w:id="6805" w:author="Debbie Houldsworth" w:date="2020-05-06T06:18:00Z">
        <w:del w:id="6806" w:author="Jonathan Hawkins" w:date="2020-05-07T14:43:00Z">
          <w:r w:rsidDel="0095164B">
            <w:delText>Not used</w:delText>
          </w:r>
        </w:del>
      </w:ins>
      <w:del w:id="6807" w:author="Jonathan Hawkins" w:date="2020-05-07T14:43:00Z">
        <w:r w:rsidR="00FB7917" w:rsidDel="0095164B">
          <w:delText>at the earliest opportunity and no less than 10 Working Days before implementing the Material Change, notify MEC of the Material Change in the form specified in the Re-Qualification Procedures.</w:delText>
        </w:r>
      </w:del>
    </w:p>
    <w:p w14:paraId="4CF6A827" w14:textId="62357E87" w:rsidR="00FB7917" w:rsidDel="0095164B" w:rsidRDefault="00301641">
      <w:pPr>
        <w:pStyle w:val="MRAL1Numbered"/>
        <w:rPr>
          <w:del w:id="6808" w:author="Jonathan Hawkins" w:date="2020-05-07T14:43:00Z"/>
        </w:rPr>
      </w:pPr>
      <w:ins w:id="6809" w:author="Debbie Houldsworth" w:date="2020-05-06T06:18:00Z">
        <w:del w:id="6810" w:author="Jonathan Hawkins" w:date="2020-05-07T14:43:00Z">
          <w:r w:rsidDel="0095164B">
            <w:delText xml:space="preserve">Not used </w:delText>
          </w:r>
        </w:del>
      </w:ins>
      <w:del w:id="6811" w:author="Jonathan Hawkins" w:date="2020-05-07T14:43:00Z">
        <w:r w:rsidR="00FB7917" w:rsidDel="0095164B">
          <w:delText>Where a nominated associate enters into an Accession Agreement pursuant to Clause 37.2.3 and such Accession Agreement is agreed by MEC pursuant to Clause 4 and provided that no Material Change has been made, the new party shall not be required to undertake Entry Assessment and shall be considered an Approved party. Where a Material Change has or is intended to be made the new party shall act in accordance with Clause 11.12.</w:delText>
        </w:r>
      </w:del>
    </w:p>
    <w:p w14:paraId="2D9DCA58" w14:textId="4A416A2A" w:rsidR="00FB7917" w:rsidRDefault="00FB7917">
      <w:pPr>
        <w:pStyle w:val="MRAHeading1"/>
      </w:pPr>
      <w:r>
        <w:br w:type="page"/>
      </w:r>
      <w:bookmarkStart w:id="6812" w:name="_Toc18300517"/>
      <w:bookmarkStart w:id="6813" w:name="_Toc64264316"/>
      <w:r>
        <w:t xml:space="preserve">PART III: </w:t>
      </w:r>
      <w:ins w:id="6814" w:author="Debbie Houldsworth" w:date="2020-05-06T06:20:00Z">
        <w:r w:rsidR="00DA4847">
          <w:t xml:space="preserve">NOT USED </w:t>
        </w:r>
      </w:ins>
      <w:del w:id="6815" w:author="Debbie Houldsworth" w:date="2020-05-06T06:20:00Z">
        <w:r w:rsidDel="00DA4847">
          <w:delText>MPAS TECHNICAL CONSTRAINT, SERVICE AVAILABILITY AND SERVICE LEVELS</w:delText>
        </w:r>
      </w:del>
      <w:bookmarkEnd w:id="6812"/>
      <w:bookmarkEnd w:id="6813"/>
    </w:p>
    <w:p w14:paraId="19685435" w14:textId="4A92981C" w:rsidR="00FB7917" w:rsidRDefault="00DA4847">
      <w:pPr>
        <w:pStyle w:val="MRAHeading2"/>
        <w:outlineLvl w:val="0"/>
        <w:pPrChange w:id="6816" w:author="Debbie Houldsworth" w:date="2020-05-13T08:01:00Z">
          <w:pPr>
            <w:pStyle w:val="MRAHeading2"/>
          </w:pPr>
        </w:pPrChange>
      </w:pPr>
      <w:bookmarkStart w:id="6817" w:name="_Toc403360772"/>
      <w:bookmarkStart w:id="6818" w:name="_Toc403360850"/>
      <w:bookmarkStart w:id="6819" w:name="_Toc403360925"/>
      <w:bookmarkStart w:id="6820" w:name="_Toc403360981"/>
      <w:bookmarkStart w:id="6821" w:name="_Toc403361438"/>
      <w:bookmarkStart w:id="6822" w:name="_Toc403371512"/>
      <w:bookmarkStart w:id="6823" w:name="_Toc415033807"/>
      <w:bookmarkStart w:id="6824" w:name="_Toc416508893"/>
      <w:bookmarkStart w:id="6825" w:name="_Toc18300518"/>
      <w:bookmarkStart w:id="6826" w:name="_Toc64264317"/>
      <w:bookmarkStart w:id="6827" w:name="_Toc40260981"/>
      <w:ins w:id="6828" w:author="Debbie Houldsworth" w:date="2020-05-06T06:18:00Z">
        <w:r>
          <w:t xml:space="preserve">Not used </w:t>
        </w:r>
      </w:ins>
      <w:del w:id="6829" w:author="Debbie Houldsworth" w:date="2020-05-06T06:20:00Z">
        <w:r w:rsidR="00FB7917" w:rsidDel="00DA4847">
          <w:delText>MPAS TECHNICAL CONSTRAINT</w:delText>
        </w:r>
      </w:del>
      <w:bookmarkEnd w:id="6817"/>
      <w:bookmarkEnd w:id="6818"/>
      <w:bookmarkEnd w:id="6819"/>
      <w:bookmarkEnd w:id="6820"/>
      <w:bookmarkEnd w:id="6821"/>
      <w:bookmarkEnd w:id="6822"/>
      <w:bookmarkEnd w:id="6823"/>
      <w:bookmarkEnd w:id="6824"/>
      <w:bookmarkEnd w:id="6825"/>
      <w:bookmarkEnd w:id="6826"/>
      <w:bookmarkEnd w:id="6827"/>
    </w:p>
    <w:p w14:paraId="52733E9C" w14:textId="50C99FBB" w:rsidR="00FB7917" w:rsidDel="0095164B" w:rsidRDefault="00DA4847">
      <w:pPr>
        <w:pStyle w:val="MRAL1Numbered"/>
        <w:numPr>
          <w:ilvl w:val="1"/>
          <w:numId w:val="26"/>
        </w:numPr>
        <w:outlineLvl w:val="0"/>
        <w:rPr>
          <w:del w:id="6830" w:author="Jonathan Hawkins" w:date="2020-05-07T14:43:00Z"/>
        </w:rPr>
        <w:pPrChange w:id="6831" w:author="Debbie Houldsworth" w:date="2020-05-13T08:01:00Z">
          <w:pPr>
            <w:pStyle w:val="MRAL1Numbered"/>
            <w:numPr>
              <w:numId w:val="26"/>
            </w:numPr>
          </w:pPr>
        </w:pPrChange>
      </w:pPr>
      <w:bookmarkStart w:id="6832" w:name="_Ref4555355"/>
      <w:bookmarkStart w:id="6833" w:name="_Toc40256098"/>
      <w:bookmarkStart w:id="6834" w:name="_Toc40256946"/>
      <w:bookmarkStart w:id="6835" w:name="_Toc40257763"/>
      <w:bookmarkStart w:id="6836" w:name="_Toc40258578"/>
      <w:bookmarkStart w:id="6837" w:name="_Toc40259387"/>
      <w:bookmarkStart w:id="6838" w:name="_Toc40260189"/>
      <w:bookmarkStart w:id="6839" w:name="_Toc40260982"/>
      <w:ins w:id="6840" w:author="Debbie Houldsworth" w:date="2020-05-06T06:18:00Z">
        <w:del w:id="6841" w:author="Jonathan Hawkins" w:date="2020-05-07T14:43:00Z">
          <w:r w:rsidDel="0095164B">
            <w:delText xml:space="preserve">Not used </w:delText>
          </w:r>
        </w:del>
      </w:ins>
      <w:del w:id="6842" w:author="Jonathan Hawkins" w:date="2020-05-07T14:43:00Z">
        <w:r w:rsidR="00FB7917" w:rsidDel="0095164B">
          <w:delText>Each MPAS Provider shall ensure that its MPAS Registration System enables only one Supplier to be Registered as responsible for supplying any Metering Point for a particular day.</w:delText>
        </w:r>
        <w:bookmarkStart w:id="6843" w:name="_Toc40255478"/>
        <w:bookmarkEnd w:id="6832"/>
        <w:bookmarkEnd w:id="6833"/>
        <w:bookmarkEnd w:id="6834"/>
        <w:bookmarkEnd w:id="6835"/>
        <w:bookmarkEnd w:id="6836"/>
        <w:bookmarkEnd w:id="6837"/>
        <w:bookmarkEnd w:id="6838"/>
        <w:bookmarkEnd w:id="6839"/>
        <w:bookmarkEnd w:id="6843"/>
      </w:del>
    </w:p>
    <w:p w14:paraId="2A35B9D8" w14:textId="193D1E6D" w:rsidR="00FB7917" w:rsidDel="0095164B" w:rsidRDefault="00DA4847">
      <w:pPr>
        <w:pStyle w:val="MRAL1Numbered"/>
        <w:outlineLvl w:val="0"/>
        <w:rPr>
          <w:del w:id="6844" w:author="Jonathan Hawkins" w:date="2020-05-07T14:43:00Z"/>
        </w:rPr>
        <w:pPrChange w:id="6845" w:author="Debbie Houldsworth" w:date="2020-05-13T08:01:00Z">
          <w:pPr>
            <w:pStyle w:val="MRAL1Numbered"/>
          </w:pPr>
        </w:pPrChange>
      </w:pPr>
      <w:bookmarkStart w:id="6846" w:name="_Toc40256099"/>
      <w:bookmarkStart w:id="6847" w:name="_Toc40256947"/>
      <w:bookmarkStart w:id="6848" w:name="_Toc40257764"/>
      <w:bookmarkStart w:id="6849" w:name="_Toc40258579"/>
      <w:bookmarkStart w:id="6850" w:name="_Toc40259388"/>
      <w:bookmarkStart w:id="6851" w:name="_Toc40260190"/>
      <w:bookmarkStart w:id="6852" w:name="_Toc40260983"/>
      <w:ins w:id="6853" w:author="Debbie Houldsworth" w:date="2020-05-06T06:18:00Z">
        <w:del w:id="6854" w:author="Jonathan Hawkins" w:date="2020-05-07T14:43:00Z">
          <w:r w:rsidDel="0095164B">
            <w:delText xml:space="preserve">Not used </w:delText>
          </w:r>
        </w:del>
      </w:ins>
      <w:del w:id="6855" w:author="Jonathan Hawkins" w:date="2020-05-07T14:43:00Z">
        <w:r w:rsidR="00FB7917" w:rsidDel="0095164B">
          <w:delText>Each MPAS Provider shall ensure that it meets in full the requirements in relation to Qualification as set out in Section J of the BSC.</w:delText>
        </w:r>
        <w:bookmarkStart w:id="6856" w:name="_Toc40255479"/>
        <w:bookmarkEnd w:id="6846"/>
        <w:bookmarkEnd w:id="6847"/>
        <w:bookmarkEnd w:id="6848"/>
        <w:bookmarkEnd w:id="6849"/>
        <w:bookmarkEnd w:id="6850"/>
        <w:bookmarkEnd w:id="6851"/>
        <w:bookmarkEnd w:id="6852"/>
        <w:bookmarkEnd w:id="6856"/>
      </w:del>
    </w:p>
    <w:p w14:paraId="6A275EC5" w14:textId="3420C4F5" w:rsidR="00FB7917" w:rsidRDefault="00DA4847">
      <w:pPr>
        <w:pStyle w:val="MRAHeading2"/>
        <w:outlineLvl w:val="0"/>
        <w:pPrChange w:id="6857" w:author="Debbie Houldsworth" w:date="2020-05-13T08:01:00Z">
          <w:pPr>
            <w:pStyle w:val="MRAHeading2"/>
          </w:pPr>
        </w:pPrChange>
      </w:pPr>
      <w:bookmarkStart w:id="6858" w:name="_Toc403360774"/>
      <w:bookmarkStart w:id="6859" w:name="_Toc403360852"/>
      <w:bookmarkStart w:id="6860" w:name="_Toc403360927"/>
      <w:bookmarkStart w:id="6861" w:name="_Toc403360983"/>
      <w:bookmarkStart w:id="6862" w:name="_Toc403361440"/>
      <w:bookmarkStart w:id="6863" w:name="_Toc403371514"/>
      <w:bookmarkStart w:id="6864" w:name="_Toc415033809"/>
      <w:bookmarkStart w:id="6865" w:name="_Toc416508895"/>
      <w:bookmarkStart w:id="6866" w:name="_Ref4555384"/>
      <w:bookmarkStart w:id="6867" w:name="_Toc18300519"/>
      <w:bookmarkStart w:id="6868" w:name="_Toc64264318"/>
      <w:bookmarkStart w:id="6869" w:name="_Toc40260984"/>
      <w:ins w:id="6870" w:author="Debbie Houldsworth" w:date="2020-05-06T06:18:00Z">
        <w:r>
          <w:t xml:space="preserve">Not used </w:t>
        </w:r>
      </w:ins>
      <w:del w:id="6871" w:author="Debbie Houldsworth" w:date="2020-05-06T06:20:00Z">
        <w:r w:rsidR="00FB7917" w:rsidDel="00DA4847">
          <w:delText>Service Availability</w:delText>
        </w:r>
      </w:del>
      <w:bookmarkEnd w:id="6858"/>
      <w:bookmarkEnd w:id="6859"/>
      <w:bookmarkEnd w:id="6860"/>
      <w:bookmarkEnd w:id="6861"/>
      <w:bookmarkEnd w:id="6862"/>
      <w:bookmarkEnd w:id="6863"/>
      <w:bookmarkEnd w:id="6864"/>
      <w:bookmarkEnd w:id="6865"/>
      <w:bookmarkEnd w:id="6866"/>
      <w:bookmarkEnd w:id="6867"/>
      <w:bookmarkEnd w:id="6868"/>
      <w:bookmarkEnd w:id="6869"/>
    </w:p>
    <w:p w14:paraId="036B9A77" w14:textId="41F136D2" w:rsidR="00FB7917" w:rsidDel="0095164B" w:rsidRDefault="00DA4847">
      <w:pPr>
        <w:pStyle w:val="MRAL1Numbered"/>
        <w:numPr>
          <w:ilvl w:val="1"/>
          <w:numId w:val="27"/>
        </w:numPr>
        <w:outlineLvl w:val="0"/>
        <w:rPr>
          <w:del w:id="6872" w:author="Jonathan Hawkins" w:date="2020-05-07T14:44:00Z"/>
        </w:rPr>
        <w:pPrChange w:id="6873" w:author="Debbie Houldsworth" w:date="2020-05-13T08:01:00Z">
          <w:pPr>
            <w:pStyle w:val="MRAL1Numbered"/>
            <w:numPr>
              <w:numId w:val="27"/>
            </w:numPr>
          </w:pPr>
        </w:pPrChange>
      </w:pPr>
      <w:bookmarkStart w:id="6874" w:name="_Toc40256101"/>
      <w:bookmarkStart w:id="6875" w:name="_Toc40256949"/>
      <w:bookmarkStart w:id="6876" w:name="_Toc40257766"/>
      <w:bookmarkStart w:id="6877" w:name="_Toc40258581"/>
      <w:bookmarkStart w:id="6878" w:name="_Toc40259390"/>
      <w:bookmarkStart w:id="6879" w:name="_Toc40260192"/>
      <w:bookmarkStart w:id="6880" w:name="_Toc40260985"/>
      <w:ins w:id="6881" w:author="Debbie Houldsworth" w:date="2020-05-06T06:18:00Z">
        <w:del w:id="6882" w:author="Jonathan Hawkins" w:date="2020-05-07T14:44:00Z">
          <w:r w:rsidDel="0095164B">
            <w:delText xml:space="preserve">Not used </w:delText>
          </w:r>
        </w:del>
      </w:ins>
      <w:del w:id="6883" w:author="Jonathan Hawkins" w:date="2020-05-07T14:44:00Z">
        <w:r w:rsidR="00FB7917" w:rsidDel="0095164B">
          <w:delText>Each MPAS Provider shall provide, operate and maintain its MPAS Registration System or, as the case may be procure that its MPAS Registration System is provided, operated and maintained in accordance with Good Industry Practice and, subject to Clause 13.3, shall use its reasonable endeavours to ensure that staff are available between 09:00 hours and 18:00 hours on all Working Days to receive requests pursuant to Clauses 19,</w:delText>
        </w:r>
        <w:r w:rsidR="00CA7DA9" w:rsidDel="0095164B">
          <w:delText xml:space="preserve"> 20.12, 22.1, 23.1, 25.1, 27.2, </w:delText>
        </w:r>
        <w:r w:rsidR="00FB7917" w:rsidDel="0095164B">
          <w:delText>27.3 and</w:delText>
        </w:r>
        <w:r w:rsidR="00CA7DA9" w:rsidDel="0095164B">
          <w:delText xml:space="preserve"> 27.10 and</w:delText>
        </w:r>
        <w:r w:rsidR="00FB7917" w:rsidDel="0095164B">
          <w:delText xml:space="preserve"> to respond to queries from Suppliers </w:delText>
        </w:r>
        <w:r w:rsidR="00CA7DA9" w:rsidDel="0095164B">
          <w:delText xml:space="preserve">or the DCC </w:delText>
        </w:r>
        <w:r w:rsidR="00FB7917" w:rsidDel="0095164B">
          <w:delText>in relation to the provision of Services.</w:delText>
        </w:r>
        <w:bookmarkEnd w:id="6874"/>
        <w:bookmarkEnd w:id="6875"/>
        <w:bookmarkEnd w:id="6876"/>
        <w:bookmarkEnd w:id="6877"/>
        <w:bookmarkEnd w:id="6878"/>
        <w:bookmarkEnd w:id="6879"/>
        <w:bookmarkEnd w:id="6880"/>
      </w:del>
    </w:p>
    <w:p w14:paraId="5211741D" w14:textId="11DC5E58" w:rsidR="00FB7917" w:rsidDel="0095164B" w:rsidRDefault="00DA4847">
      <w:pPr>
        <w:pStyle w:val="MRAL1Numbered"/>
        <w:outlineLvl w:val="0"/>
        <w:rPr>
          <w:del w:id="6884" w:author="Jonathan Hawkins" w:date="2020-05-07T14:44:00Z"/>
        </w:rPr>
        <w:pPrChange w:id="6885" w:author="Debbie Houldsworth" w:date="2020-05-13T08:01:00Z">
          <w:pPr>
            <w:pStyle w:val="MRAL1Numbered"/>
          </w:pPr>
        </w:pPrChange>
      </w:pPr>
      <w:bookmarkStart w:id="6886" w:name="_Ref4561089"/>
      <w:bookmarkStart w:id="6887" w:name="_Toc40256102"/>
      <w:bookmarkStart w:id="6888" w:name="_Toc40256950"/>
      <w:bookmarkStart w:id="6889" w:name="_Toc40257767"/>
      <w:bookmarkStart w:id="6890" w:name="_Toc40258582"/>
      <w:bookmarkStart w:id="6891" w:name="_Toc40259391"/>
      <w:bookmarkStart w:id="6892" w:name="_Toc40260193"/>
      <w:bookmarkStart w:id="6893" w:name="_Toc40260986"/>
      <w:ins w:id="6894" w:author="Debbie Houldsworth" w:date="2020-05-06T06:18:00Z">
        <w:del w:id="6895" w:author="Jonathan Hawkins" w:date="2020-05-07T14:44:00Z">
          <w:r w:rsidDel="0095164B">
            <w:delText xml:space="preserve">Not used </w:delText>
          </w:r>
        </w:del>
      </w:ins>
      <w:del w:id="6896" w:author="Jonathan Hawkins" w:date="2020-05-07T14:44:00Z">
        <w:r w:rsidR="00FB7917" w:rsidDel="0095164B">
          <w:delText>Each MPAS Provider shall use its reasonable endeavours to ensure that any planned suspensions in the operation of its MPAS Registration System(s) are scheduled so that there is the minimum amount of disruption to the provision of MPAS. Each MPAS Provider shall provide the Suppliers and Data Aggregators with as much notice as possible of any planned suspension in the availability of its MPAS Registration System.</w:delText>
        </w:r>
        <w:bookmarkEnd w:id="6886"/>
        <w:bookmarkEnd w:id="6887"/>
        <w:bookmarkEnd w:id="6888"/>
        <w:bookmarkEnd w:id="6889"/>
        <w:bookmarkEnd w:id="6890"/>
        <w:bookmarkEnd w:id="6891"/>
        <w:bookmarkEnd w:id="6892"/>
        <w:bookmarkEnd w:id="6893"/>
      </w:del>
    </w:p>
    <w:p w14:paraId="02A04ECF" w14:textId="61FE9F24" w:rsidR="00FB7917" w:rsidDel="0095164B" w:rsidRDefault="00DA4847">
      <w:pPr>
        <w:pStyle w:val="MRAL1Numbered"/>
        <w:outlineLvl w:val="0"/>
        <w:rPr>
          <w:del w:id="6897" w:author="Jonathan Hawkins" w:date="2020-05-07T14:44:00Z"/>
        </w:rPr>
        <w:pPrChange w:id="6898" w:author="Debbie Houldsworth" w:date="2020-05-13T08:01:00Z">
          <w:pPr>
            <w:pStyle w:val="MRAL1Numbered"/>
          </w:pPr>
        </w:pPrChange>
      </w:pPr>
      <w:bookmarkStart w:id="6899" w:name="_Ref4560881"/>
      <w:bookmarkStart w:id="6900" w:name="_Toc40256103"/>
      <w:bookmarkStart w:id="6901" w:name="_Toc40256951"/>
      <w:bookmarkStart w:id="6902" w:name="_Toc40257768"/>
      <w:bookmarkStart w:id="6903" w:name="_Toc40258583"/>
      <w:bookmarkStart w:id="6904" w:name="_Toc40259392"/>
      <w:bookmarkStart w:id="6905" w:name="_Toc40260194"/>
      <w:bookmarkStart w:id="6906" w:name="_Toc40260987"/>
      <w:ins w:id="6907" w:author="Debbie Houldsworth" w:date="2020-05-06T06:18:00Z">
        <w:del w:id="6908" w:author="Jonathan Hawkins" w:date="2020-05-07T14:44:00Z">
          <w:r w:rsidDel="0095164B">
            <w:delText xml:space="preserve">Not used </w:delText>
          </w:r>
        </w:del>
      </w:ins>
      <w:del w:id="6909" w:author="Jonathan Hawkins" w:date="2020-05-07T14:44:00Z">
        <w:r w:rsidR="00FB7917" w:rsidDel="0095164B">
          <w:delText>In the event of any unplanned suspension in the operation of its MPAS Registration System(s), an MPAS Provider shall treat the suspension as an emergency and shall implement its disaster recovery procedures within 48 hours of the start of the suspension.  The MPAS Provider shall use its reasonable endeavours to make its MPAS Registration System available again as quickly as possible.</w:delText>
        </w:r>
        <w:bookmarkEnd w:id="6899"/>
        <w:bookmarkEnd w:id="6900"/>
        <w:bookmarkEnd w:id="6901"/>
        <w:bookmarkEnd w:id="6902"/>
        <w:bookmarkEnd w:id="6903"/>
        <w:bookmarkEnd w:id="6904"/>
        <w:bookmarkEnd w:id="6905"/>
        <w:bookmarkEnd w:id="6906"/>
      </w:del>
    </w:p>
    <w:p w14:paraId="5AFC1F9C" w14:textId="1C918213" w:rsidR="00FB7917" w:rsidRDefault="00DA4847">
      <w:pPr>
        <w:pStyle w:val="MRAL1Numbered"/>
        <w:numPr>
          <w:ilvl w:val="0"/>
          <w:numId w:val="0"/>
        </w:numPr>
        <w:ind w:left="851"/>
        <w:outlineLvl w:val="0"/>
        <w:pPrChange w:id="6910" w:author="Debbie Houldsworth" w:date="2020-05-13T08:01:00Z">
          <w:pPr>
            <w:pStyle w:val="MRAL1Numbered"/>
          </w:pPr>
        </w:pPrChange>
      </w:pPr>
      <w:ins w:id="6911" w:author="Debbie Houldsworth" w:date="2020-05-06T06:18:00Z">
        <w:del w:id="6912" w:author="Jonathan Hawkins" w:date="2020-05-07T14:44:00Z">
          <w:r w:rsidDel="0095164B">
            <w:delText xml:space="preserve">Not used </w:delText>
          </w:r>
        </w:del>
      </w:ins>
      <w:del w:id="6913" w:author="Jonathan Hawkins" w:date="2020-05-07T14:44:00Z">
        <w:r w:rsidR="00FB7917" w:rsidDel="0095164B">
          <w:delText>Any failure of an MPAS Provider to comply with the provisions of Clauses 13.2 and 13.3 shall not relieve that MPAS Provider from the application of the service levels referred to in Clause 14 except where such failure is due to a circumstance of Force Majeure in which case the provisions of Clause 39 or 46 shall apply.</w:delText>
        </w:r>
      </w:del>
    </w:p>
    <w:p w14:paraId="1555774C" w14:textId="22E8ECA6" w:rsidR="00FB7917" w:rsidRDefault="00DA4847">
      <w:pPr>
        <w:pStyle w:val="MRAHeading2"/>
        <w:outlineLvl w:val="0"/>
        <w:pPrChange w:id="6914" w:author="Debbie Houldsworth" w:date="2020-05-13T08:01:00Z">
          <w:pPr>
            <w:pStyle w:val="MRAHeading2"/>
          </w:pPr>
        </w:pPrChange>
      </w:pPr>
      <w:bookmarkStart w:id="6915" w:name="_Toc403360775"/>
      <w:bookmarkStart w:id="6916" w:name="_Toc403360853"/>
      <w:bookmarkStart w:id="6917" w:name="_Toc403360928"/>
      <w:bookmarkStart w:id="6918" w:name="_Toc403360984"/>
      <w:bookmarkStart w:id="6919" w:name="_Toc403361441"/>
      <w:bookmarkStart w:id="6920" w:name="_Toc403371515"/>
      <w:bookmarkStart w:id="6921" w:name="_Toc415033810"/>
      <w:bookmarkStart w:id="6922" w:name="_Toc416508896"/>
      <w:bookmarkStart w:id="6923" w:name="_Ref4555391"/>
      <w:bookmarkStart w:id="6924" w:name="_Ref4561121"/>
      <w:bookmarkStart w:id="6925" w:name="_Ref4838890"/>
      <w:bookmarkStart w:id="6926" w:name="_Ref9226471"/>
      <w:bookmarkStart w:id="6927" w:name="_Toc18300520"/>
      <w:bookmarkStart w:id="6928" w:name="_Toc64264319"/>
      <w:bookmarkStart w:id="6929" w:name="_Toc40260988"/>
      <w:ins w:id="6930" w:author="Debbie Houldsworth" w:date="2020-05-06T06:18:00Z">
        <w:r>
          <w:t xml:space="preserve">Not used </w:t>
        </w:r>
      </w:ins>
      <w:del w:id="6931" w:author="Debbie Houldsworth" w:date="2020-05-06T06:20:00Z">
        <w:r w:rsidR="00FB7917" w:rsidDel="00DA4847">
          <w:delText>service Levels and liquidated damages</w:delText>
        </w:r>
      </w:del>
      <w:bookmarkEnd w:id="6915"/>
      <w:bookmarkEnd w:id="6916"/>
      <w:bookmarkEnd w:id="6917"/>
      <w:bookmarkEnd w:id="6918"/>
      <w:bookmarkEnd w:id="6919"/>
      <w:bookmarkEnd w:id="6920"/>
      <w:bookmarkEnd w:id="6921"/>
      <w:bookmarkEnd w:id="6922"/>
      <w:bookmarkEnd w:id="6923"/>
      <w:bookmarkEnd w:id="6924"/>
      <w:bookmarkEnd w:id="6925"/>
      <w:bookmarkEnd w:id="6926"/>
      <w:bookmarkEnd w:id="6927"/>
      <w:bookmarkEnd w:id="6928"/>
      <w:bookmarkEnd w:id="6929"/>
    </w:p>
    <w:p w14:paraId="0ACE5E01" w14:textId="740CC227" w:rsidR="00FB7917" w:rsidDel="0095164B" w:rsidRDefault="00FB7917">
      <w:pPr>
        <w:pStyle w:val="MRAHeading3"/>
        <w:outlineLvl w:val="0"/>
        <w:rPr>
          <w:del w:id="6932" w:author="Jonathan Hawkins" w:date="2020-05-07T14:44:00Z"/>
        </w:rPr>
      </w:pPr>
      <w:del w:id="6933" w:author="Jonathan Hawkins" w:date="2020-05-07T14:44:00Z">
        <w:r w:rsidDel="0095164B">
          <w:tab/>
          <w:delText>Service Levels</w:delText>
        </w:r>
      </w:del>
    </w:p>
    <w:p w14:paraId="29F8F31A" w14:textId="1BCD8EAC" w:rsidR="00FB7917" w:rsidDel="0095164B" w:rsidRDefault="00DA4847">
      <w:pPr>
        <w:pStyle w:val="MRAL1Numbered"/>
        <w:numPr>
          <w:ilvl w:val="1"/>
          <w:numId w:val="28"/>
        </w:numPr>
        <w:rPr>
          <w:del w:id="6934" w:author="Jonathan Hawkins" w:date="2020-05-07T14:44:00Z"/>
        </w:rPr>
      </w:pPr>
      <w:ins w:id="6935" w:author="Debbie Houldsworth" w:date="2020-05-06T06:18:00Z">
        <w:del w:id="6936" w:author="Jonathan Hawkins" w:date="2020-05-07T14:44:00Z">
          <w:r w:rsidDel="0095164B">
            <w:delText xml:space="preserve">Not used </w:delText>
          </w:r>
        </w:del>
      </w:ins>
      <w:del w:id="6937" w:author="Jonathan Hawkins" w:date="2020-05-07T14:44:00Z">
        <w:r w:rsidR="00FB7917" w:rsidDel="0095164B">
          <w:delText>Save as otherwise provided in this Agreement, each MPAS Provider shall use its reasonable endeavours to ensure that notifications of any one type which it receives shall be processed in the order in which they were received.</w:delText>
        </w:r>
      </w:del>
    </w:p>
    <w:p w14:paraId="4E9302C3" w14:textId="11BED92C" w:rsidR="00FB7917" w:rsidDel="0095164B" w:rsidRDefault="00DA4847">
      <w:pPr>
        <w:pStyle w:val="MRAL1Numbered"/>
        <w:rPr>
          <w:del w:id="6938" w:author="Jonathan Hawkins" w:date="2020-05-07T14:44:00Z"/>
        </w:rPr>
      </w:pPr>
      <w:bookmarkStart w:id="6939" w:name="_Ref4572868"/>
      <w:ins w:id="6940" w:author="Debbie Houldsworth" w:date="2020-05-06T06:18:00Z">
        <w:del w:id="6941" w:author="Jonathan Hawkins" w:date="2020-05-07T14:44:00Z">
          <w:r w:rsidDel="0095164B">
            <w:delText xml:space="preserve">Not used </w:delText>
          </w:r>
        </w:del>
      </w:ins>
      <w:del w:id="6942" w:author="Jonathan Hawkins" w:date="2020-05-07T14:44:00Z">
        <w:r w:rsidR="00FB7917" w:rsidDel="0095164B">
          <w:delText>Where an MPAS Provider receives any notification pursuant to any of Clauses 15.9, 15.15, 16.8, 16.15, 16.16, 16.17, 17.2, 20.5, 20.8, 20.10, 20.11, 21.1, 24.3, 24.8, 24.14, 24.15, 24.16</w:delText>
        </w:r>
        <w:r w:rsidR="00CA7DA9" w:rsidDel="0095164B">
          <w:delText>, 24.22</w:delText>
        </w:r>
        <w:r w:rsidR="00FB7917" w:rsidDel="0095164B">
          <w:delText xml:space="preserve"> or the Objection Resolution Period has elapsed under Clause 16.20, it shall notify the relevant persons listed in those Clauses</w:delText>
        </w:r>
        <w:r w:rsidR="00CA7DA9" w:rsidDel="0095164B">
          <w:delText xml:space="preserve">; </w:delText>
        </w:r>
        <w:r w:rsidR="00FB7917" w:rsidDel="0095164B">
          <w:delText>or for notifications received under Clauses 21.1</w:delText>
        </w:r>
        <w:r w:rsidR="00CA7DA9" w:rsidDel="0095164B">
          <w:delText>,</w:delText>
        </w:r>
        <w:r w:rsidR="00FB7917" w:rsidDel="0095164B">
          <w:delText xml:space="preserve"> the </w:delText>
        </w:r>
        <w:r w:rsidR="00CA7DA9" w:rsidDel="0095164B">
          <w:delText xml:space="preserve">persons listed in Clauses 21.2; </w:delText>
        </w:r>
        <w:r w:rsidR="00CA7DA9" w:rsidRPr="00CA7DA9" w:rsidDel="0095164B">
          <w:delText>or for notifications received under 24.8, the persons listed in Clauses 24.13 and 27.11 (except for its Distribution Business)</w:delText>
        </w:r>
        <w:r w:rsidR="00FB7917" w:rsidDel="0095164B">
          <w:delText xml:space="preserve"> in the manner contained in Clause 14.4.</w:delText>
        </w:r>
        <w:bookmarkEnd w:id="6939"/>
      </w:del>
    </w:p>
    <w:p w14:paraId="78DDD644" w14:textId="2F19B2F9" w:rsidR="00FB7917" w:rsidDel="0095164B" w:rsidRDefault="00DA4847">
      <w:pPr>
        <w:pStyle w:val="MRAL1Numbered"/>
        <w:rPr>
          <w:del w:id="6943" w:author="Jonathan Hawkins" w:date="2020-05-07T14:44:00Z"/>
        </w:rPr>
      </w:pPr>
      <w:ins w:id="6944" w:author="Debbie Houldsworth" w:date="2020-05-06T06:18:00Z">
        <w:del w:id="6945" w:author="Jonathan Hawkins" w:date="2020-05-07T14:44:00Z">
          <w:r w:rsidDel="0095164B">
            <w:delText xml:space="preserve">Not used </w:delText>
          </w:r>
        </w:del>
      </w:ins>
      <w:del w:id="6946" w:author="Jonathan Hawkins" w:date="2020-05-07T14:44:00Z">
        <w:r w:rsidR="00FB7917" w:rsidDel="0095164B">
          <w:delText>Where an MPAS Provider receives any notification pursuant to Clause 24.9, it shall not process such notifications until the procedures agreed by MEC pursuant to Clause 14.15 have been satisfied.</w:delText>
        </w:r>
      </w:del>
    </w:p>
    <w:p w14:paraId="7171F054" w14:textId="277A0780" w:rsidR="00FB7917" w:rsidDel="0095164B" w:rsidRDefault="00DA4847">
      <w:pPr>
        <w:pStyle w:val="MRAL1Numbered"/>
        <w:rPr>
          <w:del w:id="6947" w:author="Jonathan Hawkins" w:date="2020-05-07T14:44:00Z"/>
        </w:rPr>
      </w:pPr>
      <w:ins w:id="6948" w:author="Debbie Houldsworth" w:date="2020-05-06T06:18:00Z">
        <w:del w:id="6949" w:author="Jonathan Hawkins" w:date="2020-05-07T14:44:00Z">
          <w:r w:rsidDel="0095164B">
            <w:delText xml:space="preserve">Not used </w:delText>
          </w:r>
        </w:del>
      </w:ins>
      <w:del w:id="6950" w:author="Jonathan Hawkins" w:date="2020-05-07T14:44:00Z">
        <w:r w:rsidR="00FB7917" w:rsidDel="0095164B">
          <w:delText>Each MPAS Provider shall produce the notifications required under the Clauses listed in Clause 14.2 in accordance with the requirement set out in Clause 28.2 in response to any notifications received by 18:00 hours on a Working Day or in response to the elapsing of the Objection Resolution Period on a particular Working Day (</w:delText>
        </w:r>
        <w:r w:rsidR="00FB7917" w:rsidDel="0095164B">
          <w:rPr>
            <w:b/>
          </w:rPr>
          <w:delText>"Message Receipt Working Day"</w:delText>
        </w:r>
        <w:r w:rsidR="00FB7917" w:rsidDel="0095164B">
          <w:delText>) and, subject to Clauses 14.5 and 14.6, shall operate its MPAS Registration System (or procure that its MPAS Registration System is operated) with the intent to deliver the total number of such notifications ("</w:delText>
        </w:r>
        <w:r w:rsidR="00FB7917" w:rsidDel="0095164B">
          <w:rPr>
            <w:b/>
          </w:rPr>
          <w:delText>Total Daily Processing</w:delText>
        </w:r>
        <w:r w:rsidR="00FB7917" w:rsidDel="0095164B">
          <w:delText>") to its Gateway by 06:00 hours on the following  Working Day or as soon as reasonably practicable thereafter</w:delText>
        </w:r>
        <w:bookmarkStart w:id="6951" w:name="_Ref4475827"/>
        <w:r w:rsidR="00FB7917" w:rsidDel="0095164B">
          <w:delText>.</w:delText>
        </w:r>
        <w:bookmarkEnd w:id="6951"/>
      </w:del>
    </w:p>
    <w:p w14:paraId="3B1DA9A5" w14:textId="2C76645C" w:rsidR="00FB7917" w:rsidDel="0095164B" w:rsidRDefault="00DA4847">
      <w:pPr>
        <w:pStyle w:val="MRAL1Numbered"/>
        <w:rPr>
          <w:del w:id="6952" w:author="Jonathan Hawkins" w:date="2020-05-07T14:44:00Z"/>
        </w:rPr>
      </w:pPr>
      <w:bookmarkStart w:id="6953" w:name="_Ref4573051"/>
      <w:ins w:id="6954" w:author="Debbie Houldsworth" w:date="2020-05-06T06:18:00Z">
        <w:del w:id="6955" w:author="Jonathan Hawkins" w:date="2020-05-07T14:44:00Z">
          <w:r w:rsidDel="0095164B">
            <w:delText xml:space="preserve">Not used </w:delText>
          </w:r>
        </w:del>
      </w:ins>
      <w:del w:id="6956" w:author="Jonathan Hawkins" w:date="2020-05-07T14:44:00Z">
        <w:r w:rsidR="00FB7917" w:rsidDel="0095164B">
          <w:delText>For the purposes of fulfilling its obligations in respect of the BSC Requirements</w:delText>
        </w:r>
        <w:r w:rsidR="00CA7DA9" w:rsidDel="0095164B">
          <w:delText xml:space="preserve"> and the DCC</w:delText>
        </w:r>
        <w:r w:rsidR="00FB7917" w:rsidDel="0095164B">
          <w:delText>, each MPAS Provider shall ensure that:</w:delText>
        </w:r>
        <w:bookmarkEnd w:id="6953"/>
      </w:del>
    </w:p>
    <w:p w14:paraId="7C0204C4" w14:textId="0D6C31B7" w:rsidR="00FB7917" w:rsidDel="0095164B" w:rsidRDefault="00DA4847">
      <w:pPr>
        <w:pStyle w:val="MRAL2Numbered"/>
        <w:rPr>
          <w:del w:id="6957" w:author="Jonathan Hawkins" w:date="2020-05-07T14:44:00Z"/>
        </w:rPr>
      </w:pPr>
      <w:bookmarkStart w:id="6958" w:name="_Ref4573431"/>
      <w:ins w:id="6959" w:author="Debbie Houldsworth" w:date="2020-05-06T06:18:00Z">
        <w:del w:id="6960" w:author="Jonathan Hawkins" w:date="2020-05-07T14:44:00Z">
          <w:r w:rsidDel="0095164B">
            <w:delText>Not used</w:delText>
          </w:r>
        </w:del>
      </w:ins>
      <w:del w:id="6961" w:author="Jonathan Hawkins" w:date="2020-05-07T14:44:00Z">
        <w:r w:rsidR="00FB7917" w:rsidDel="0095164B">
          <w:delText>the Total Daily Processing will be processed and delivered to its Gateway at a time not later than 06:00 hours on the first Working Day following the Message Receipt Working Day provided that it shall not be in breach of this obligation if it fails to meet this target on not more than six Working Days during each Quarter;</w:delText>
        </w:r>
        <w:bookmarkEnd w:id="6958"/>
      </w:del>
    </w:p>
    <w:p w14:paraId="747DCDA2" w14:textId="3C7F0907" w:rsidR="00FB7917" w:rsidDel="0095164B" w:rsidRDefault="00DA4847">
      <w:pPr>
        <w:pStyle w:val="MRAL2Numbered"/>
        <w:rPr>
          <w:del w:id="6962" w:author="Jonathan Hawkins" w:date="2020-05-07T14:44:00Z"/>
        </w:rPr>
      </w:pPr>
      <w:bookmarkStart w:id="6963" w:name="_Ref4573480"/>
      <w:ins w:id="6964" w:author="Debbie Houldsworth" w:date="2020-05-06T06:18:00Z">
        <w:del w:id="6965" w:author="Jonathan Hawkins" w:date="2020-05-07T14:44:00Z">
          <w:r w:rsidDel="0095164B">
            <w:delText xml:space="preserve">Not used </w:delText>
          </w:r>
        </w:del>
      </w:ins>
      <w:del w:id="6966" w:author="Jonathan Hawkins" w:date="2020-05-07T14:44:00Z">
        <w:r w:rsidR="00FB7917" w:rsidDel="0095164B">
          <w:delText>if the target in Clause 14.5.1 is not met, the Total Daily Processing will be processed and delivered to its Gateway at a time not later than 06:00 hours on the second Working Day following the Message Receipt Working Day provided that it shall not be in breach of this obligation if it fails to meet this target on not more than one Working Day during each Quarter;</w:delText>
        </w:r>
        <w:bookmarkEnd w:id="6963"/>
      </w:del>
    </w:p>
    <w:p w14:paraId="1946B890" w14:textId="4598D039" w:rsidR="00FB7917" w:rsidDel="0095164B" w:rsidRDefault="00DA4847">
      <w:pPr>
        <w:pStyle w:val="MRAL2Numbered"/>
        <w:rPr>
          <w:del w:id="6967" w:author="Jonathan Hawkins" w:date="2020-05-07T14:44:00Z"/>
        </w:rPr>
      </w:pPr>
      <w:bookmarkStart w:id="6968" w:name="_Ref4574484"/>
      <w:ins w:id="6969" w:author="Debbie Houldsworth" w:date="2020-05-06T06:18:00Z">
        <w:del w:id="6970" w:author="Jonathan Hawkins" w:date="2020-05-07T14:44:00Z">
          <w:r w:rsidDel="0095164B">
            <w:delText xml:space="preserve">Not used </w:delText>
          </w:r>
        </w:del>
      </w:ins>
      <w:del w:id="6971" w:author="Jonathan Hawkins" w:date="2020-05-07T14:44:00Z">
        <w:r w:rsidR="00FB7917" w:rsidDel="0095164B">
          <w:delText>if the target in Clause 14.5.2 is not met, the Total Daily Processing will be processed and delivered to its Gateway at a time not later than 06:00 hours on the third Working Day following the Message Receipt Working Day.</w:delText>
        </w:r>
        <w:bookmarkEnd w:id="6968"/>
      </w:del>
    </w:p>
    <w:p w14:paraId="492337C4" w14:textId="423408FB" w:rsidR="00FB7917" w:rsidDel="0095164B" w:rsidRDefault="00DA4847">
      <w:pPr>
        <w:pStyle w:val="MRAL1Numbered"/>
        <w:rPr>
          <w:del w:id="6972" w:author="Jonathan Hawkins" w:date="2020-05-07T14:44:00Z"/>
        </w:rPr>
      </w:pPr>
      <w:bookmarkStart w:id="6973" w:name="_Ref4573251"/>
      <w:ins w:id="6974" w:author="Debbie Houldsworth" w:date="2020-05-06T06:18:00Z">
        <w:del w:id="6975" w:author="Jonathan Hawkins" w:date="2020-05-07T14:44:00Z">
          <w:r w:rsidDel="0095164B">
            <w:delText xml:space="preserve">Not used </w:delText>
          </w:r>
        </w:del>
      </w:ins>
      <w:del w:id="6976" w:author="Jonathan Hawkins" w:date="2020-05-07T14:44:00Z">
        <w:r w:rsidR="00FB7917" w:rsidDel="0095164B">
          <w:delText>For the purposes of fulfilling its obligations in respect of Suppliers, each MPAS Provider shall:</w:delText>
        </w:r>
        <w:bookmarkEnd w:id="6973"/>
      </w:del>
    </w:p>
    <w:p w14:paraId="671F30AB" w14:textId="1FBFB7BD" w:rsidR="00FB7917" w:rsidDel="0095164B" w:rsidRDefault="00DA4847">
      <w:pPr>
        <w:pStyle w:val="MRAL2Numbered"/>
        <w:rPr>
          <w:del w:id="6977" w:author="Jonathan Hawkins" w:date="2020-05-07T14:44:00Z"/>
        </w:rPr>
      </w:pPr>
      <w:bookmarkStart w:id="6978" w:name="_Ref4837746"/>
      <w:ins w:id="6979" w:author="Debbie Houldsworth" w:date="2020-05-06T06:19:00Z">
        <w:del w:id="6980" w:author="Jonathan Hawkins" w:date="2020-05-07T14:44:00Z">
          <w:r w:rsidDel="0095164B">
            <w:delText>Not used</w:delText>
          </w:r>
        </w:del>
      </w:ins>
      <w:del w:id="6981" w:author="Jonathan Hawkins" w:date="2020-05-07T14:44:00Z">
        <w:r w:rsidR="00FB7917" w:rsidDel="0095164B">
          <w:delText>use its reasonable endeavours to ensure that on not more than 4 Working Days during each Quarter, the Total Daily Processing will be processed and delivered to its Gateway at a time later than 06:00 on the first Working Day following the Message Receipt Working Day;</w:delText>
        </w:r>
        <w:bookmarkEnd w:id="6978"/>
      </w:del>
    </w:p>
    <w:p w14:paraId="329B017D" w14:textId="094841BF" w:rsidR="00FB7917" w:rsidDel="0095164B" w:rsidRDefault="00DA4847">
      <w:pPr>
        <w:pStyle w:val="MRAL2Numbered"/>
        <w:rPr>
          <w:del w:id="6982" w:author="Jonathan Hawkins" w:date="2020-05-07T14:44:00Z"/>
        </w:rPr>
      </w:pPr>
      <w:bookmarkStart w:id="6983" w:name="_Ref4574551"/>
      <w:ins w:id="6984" w:author="Debbie Houldsworth" w:date="2020-05-06T06:21:00Z">
        <w:del w:id="6985" w:author="Jonathan Hawkins" w:date="2020-05-07T14:44:00Z">
          <w:r w:rsidDel="0095164B">
            <w:delText>Not used</w:delText>
          </w:r>
        </w:del>
      </w:ins>
      <w:del w:id="6986" w:author="Jonathan Hawkins" w:date="2020-05-07T14:44:00Z">
        <w:r w:rsidR="00FB7917" w:rsidDel="0095164B">
          <w:delText>ensure that on not more than 5 Working Days during each Quarter, the Total Daily Processing will be processed and delivered to its Gateway at a time later than 06:00 hours on the first Working Day following the Message Receipt Working Day;</w:delText>
        </w:r>
        <w:bookmarkEnd w:id="6983"/>
      </w:del>
    </w:p>
    <w:p w14:paraId="7F94EB6D" w14:textId="0DE38218" w:rsidR="00FB7917" w:rsidDel="0095164B" w:rsidRDefault="00DA4847">
      <w:pPr>
        <w:pStyle w:val="MRAL2Numbered"/>
        <w:rPr>
          <w:del w:id="6987" w:author="Jonathan Hawkins" w:date="2020-05-07T14:44:00Z"/>
        </w:rPr>
      </w:pPr>
      <w:bookmarkStart w:id="6988" w:name="_Ref4573827"/>
      <w:ins w:id="6989" w:author="Debbie Houldsworth" w:date="2020-05-06T06:21:00Z">
        <w:del w:id="6990" w:author="Jonathan Hawkins" w:date="2020-05-07T14:44:00Z">
          <w:r w:rsidDel="0095164B">
            <w:delText xml:space="preserve">Not used </w:delText>
          </w:r>
        </w:del>
      </w:ins>
      <w:del w:id="6991" w:author="Jonathan Hawkins" w:date="2020-05-07T14:44:00Z">
        <w:r w:rsidR="00FB7917" w:rsidDel="0095164B">
          <w:delText>ensure that on not more than 1 Working Day during each Quarter, the Total Daily Processing will be processed and delivered to its Gateway at a time later than 06:00 hours on the second Working Day following the Message Receipt Working Day; and</w:delText>
        </w:r>
        <w:bookmarkEnd w:id="6988"/>
      </w:del>
    </w:p>
    <w:p w14:paraId="0F18BEB2" w14:textId="42A96AB4" w:rsidR="00FB7917" w:rsidDel="0095164B" w:rsidRDefault="00DA4847">
      <w:pPr>
        <w:pStyle w:val="MRAL2Numbered"/>
        <w:rPr>
          <w:del w:id="6992" w:author="Jonathan Hawkins" w:date="2020-05-07T14:44:00Z"/>
        </w:rPr>
      </w:pPr>
      <w:bookmarkStart w:id="6993" w:name="_Ref4573942"/>
      <w:ins w:id="6994" w:author="Debbie Houldsworth" w:date="2020-05-06T06:21:00Z">
        <w:del w:id="6995" w:author="Jonathan Hawkins" w:date="2020-05-07T14:44:00Z">
          <w:r w:rsidDel="0095164B">
            <w:delText xml:space="preserve">Not used </w:delText>
          </w:r>
        </w:del>
      </w:ins>
      <w:del w:id="6996" w:author="Jonathan Hawkins" w:date="2020-05-07T14:44:00Z">
        <w:r w:rsidR="00FB7917" w:rsidDel="0095164B">
          <w:delText>ensure that on no occasion during each Quarter, the Total Daily Processing will be processed and delivered to its Gateway at a time later than 06:00 hours on the third Working Day following the Message Receipt Working Day.</w:delText>
        </w:r>
        <w:bookmarkEnd w:id="6993"/>
      </w:del>
    </w:p>
    <w:p w14:paraId="43585D26" w14:textId="174D5312" w:rsidR="00FB7917" w:rsidDel="0095164B" w:rsidRDefault="00DA4847">
      <w:pPr>
        <w:pStyle w:val="MRAL1Numbered"/>
        <w:rPr>
          <w:del w:id="6997" w:author="Jonathan Hawkins" w:date="2020-05-07T14:44:00Z"/>
        </w:rPr>
      </w:pPr>
      <w:ins w:id="6998" w:author="Debbie Houldsworth" w:date="2020-05-06T06:21:00Z">
        <w:del w:id="6999" w:author="Jonathan Hawkins" w:date="2020-05-07T14:44:00Z">
          <w:r w:rsidDel="0095164B">
            <w:delText xml:space="preserve">Not used </w:delText>
          </w:r>
        </w:del>
      </w:ins>
      <w:del w:id="7000" w:author="Jonathan Hawkins" w:date="2020-05-07T14:44:00Z">
        <w:r w:rsidR="00FB7917" w:rsidDel="0095164B">
          <w:delText>In order to determine whether the relevant MPAS Provider has fulfilled the requirements set out in each of Clauses 14.5 to 14.6, it shall note the time on the Working Day when the Total Daily Processing is delivered to its Gateway in relation to the Message Receipt Working Day relevant to that Total Daily Processing.</w:delText>
        </w:r>
      </w:del>
    </w:p>
    <w:p w14:paraId="2FFA5445" w14:textId="5C397678" w:rsidR="00FB7917" w:rsidDel="0095164B" w:rsidRDefault="00DA4847">
      <w:pPr>
        <w:pStyle w:val="MRAL1Numbered"/>
        <w:rPr>
          <w:del w:id="7001" w:author="Jonathan Hawkins" w:date="2020-05-07T14:44:00Z"/>
        </w:rPr>
      </w:pPr>
      <w:ins w:id="7002" w:author="Debbie Houldsworth" w:date="2020-05-06T06:22:00Z">
        <w:del w:id="7003" w:author="Jonathan Hawkins" w:date="2020-05-07T14:44:00Z">
          <w:r w:rsidDel="0095164B">
            <w:delText xml:space="preserve">Not used </w:delText>
          </w:r>
        </w:del>
      </w:ins>
      <w:del w:id="7004" w:author="Jonathan Hawkins" w:date="2020-05-07T14:44:00Z">
        <w:r w:rsidR="00FB7917" w:rsidDel="0095164B">
          <w:delText xml:space="preserve">Each MPAS Provider shall measure its performance against the requirements set out in Clauses 14.5 and 14.6 over each Quarter provided that where there are breaches of the requirements in Clauses 14.6.3 and 14.6.4, the breach shall be deemed to have occurred in the Quarter in which the second Working Day following the Message Receipt Working Day occurred. </w:delText>
        </w:r>
      </w:del>
    </w:p>
    <w:p w14:paraId="317FB043" w14:textId="2A149718" w:rsidR="00FB7917" w:rsidDel="0095164B" w:rsidRDefault="00DA4847">
      <w:pPr>
        <w:pStyle w:val="MRAL1Numbered"/>
        <w:rPr>
          <w:del w:id="7005" w:author="Jonathan Hawkins" w:date="2020-05-07T14:44:00Z"/>
        </w:rPr>
      </w:pPr>
      <w:ins w:id="7006" w:author="Debbie Houldsworth" w:date="2020-05-06T06:22:00Z">
        <w:del w:id="7007" w:author="Jonathan Hawkins" w:date="2020-05-07T14:44:00Z">
          <w:r w:rsidDel="0095164B">
            <w:delText>Not used</w:delText>
          </w:r>
        </w:del>
      </w:ins>
      <w:del w:id="7008" w:author="Jonathan Hawkins" w:date="2020-05-07T14:44:00Z">
        <w:r w:rsidR="00FB7917" w:rsidDel="0095164B">
          <w:delText>Each MPAS Provider agrees that it is their long-term objective to achieve a service level ensuring the processing and delivery of the Total Daily Processing by 06:00 hours on the first Working Day following the Message Receipt Working Day.</w:delText>
        </w:r>
      </w:del>
    </w:p>
    <w:p w14:paraId="0A99C1FA" w14:textId="26929A4C" w:rsidR="00FB7917" w:rsidDel="0095164B" w:rsidRDefault="00FB7917">
      <w:pPr>
        <w:pStyle w:val="MRAHeading3"/>
        <w:outlineLvl w:val="0"/>
        <w:rPr>
          <w:del w:id="7009" w:author="Jonathan Hawkins" w:date="2020-05-07T14:44:00Z"/>
        </w:rPr>
      </w:pPr>
      <w:del w:id="7010" w:author="Jonathan Hawkins" w:date="2020-05-07T14:44:00Z">
        <w:r w:rsidDel="0095164B">
          <w:tab/>
          <w:delText>Elexon Limited Liquidated Damages</w:delText>
        </w:r>
      </w:del>
    </w:p>
    <w:p w14:paraId="47B339CF" w14:textId="7099DF56" w:rsidR="00FB7917" w:rsidDel="0095164B" w:rsidRDefault="00DA4847">
      <w:pPr>
        <w:pStyle w:val="MRAL1Numbered"/>
        <w:rPr>
          <w:del w:id="7011" w:author="Jonathan Hawkins" w:date="2020-05-07T14:44:00Z"/>
        </w:rPr>
      </w:pPr>
      <w:bookmarkStart w:id="7012" w:name="_Ref4837420"/>
      <w:ins w:id="7013" w:author="Debbie Houldsworth" w:date="2020-05-06T06:23:00Z">
        <w:del w:id="7014" w:author="Jonathan Hawkins" w:date="2020-05-07T14:44:00Z">
          <w:r w:rsidDel="0095164B">
            <w:delText>Not used</w:delText>
          </w:r>
        </w:del>
      </w:ins>
      <w:del w:id="7015" w:author="Jonathan Hawkins" w:date="2020-05-07T14:44:00Z">
        <w:r w:rsidR="00FB7917" w:rsidDel="0095164B">
          <w:delText>Where the number of occasions in any Quarter that an MPAS Provider fails to deliver the Total Daily Processing to its Gateway within the timescales indicated in Clauses 14.5.1 to 14.5.3 exceeds the number of allowable failures indicated in the relevant Clause, that MPAS Provider shall pay the BSC Agent £125 for each such extra occasion on which it has failed to deliver the Total Daily Processing to its Gateway.</w:delText>
        </w:r>
        <w:bookmarkEnd w:id="7012"/>
      </w:del>
    </w:p>
    <w:p w14:paraId="41BD978F" w14:textId="2CE44999" w:rsidR="00FB7917" w:rsidDel="0095164B" w:rsidRDefault="00FB7917">
      <w:pPr>
        <w:pStyle w:val="MRAHeading3"/>
        <w:outlineLvl w:val="0"/>
        <w:rPr>
          <w:del w:id="7016" w:author="Jonathan Hawkins" w:date="2020-05-07T14:44:00Z"/>
        </w:rPr>
      </w:pPr>
      <w:del w:id="7017" w:author="Jonathan Hawkins" w:date="2020-05-07T14:44:00Z">
        <w:r w:rsidDel="0095164B">
          <w:tab/>
          <w:delText>Supplier Liquidated Damages</w:delText>
        </w:r>
      </w:del>
    </w:p>
    <w:p w14:paraId="216C2F3B" w14:textId="1DBE2962" w:rsidR="00FB7917" w:rsidDel="0095164B" w:rsidRDefault="00DA4847">
      <w:pPr>
        <w:pStyle w:val="MRAL1Numbered"/>
        <w:rPr>
          <w:del w:id="7018" w:author="Jonathan Hawkins" w:date="2020-05-07T14:44:00Z"/>
        </w:rPr>
      </w:pPr>
      <w:bookmarkStart w:id="7019" w:name="_Ref4831475"/>
      <w:ins w:id="7020" w:author="Debbie Houldsworth" w:date="2020-05-06T06:23:00Z">
        <w:del w:id="7021" w:author="Jonathan Hawkins" w:date="2020-05-07T14:44:00Z">
          <w:r w:rsidDel="0095164B">
            <w:delText xml:space="preserve">Not used </w:delText>
          </w:r>
        </w:del>
      </w:ins>
      <w:del w:id="7022" w:author="Jonathan Hawkins" w:date="2020-05-07T14:44:00Z">
        <w:r w:rsidR="00FB7917" w:rsidDel="0095164B">
          <w:delText>Where the number of occasions in any Quarter that an MPAS Provider fails to deliver the Total Daily Processing to its Gateway within the timescales indicated in Clauses 14.6.2 to 14.6.4 exceeds the number of allowable failures indicated in the relevant Clause, that MPAS Provider shall be liable to pay Suppliers the following amounts:</w:delText>
        </w:r>
        <w:bookmarkEnd w:id="7019"/>
      </w:del>
    </w:p>
    <w:p w14:paraId="4E5C9B96" w14:textId="3E41BD4B" w:rsidR="00FB7917" w:rsidDel="0095164B" w:rsidRDefault="00FB7917">
      <w:pPr>
        <w:pStyle w:val="MRAL2Numbered"/>
        <w:rPr>
          <w:del w:id="7023" w:author="Jonathan Hawkins" w:date="2020-05-07T14:44:00Z"/>
        </w:rPr>
      </w:pPr>
      <w:del w:id="7024" w:author="Jonathan Hawkins" w:date="2020-05-07T14:44:00Z">
        <w:r w:rsidDel="0095164B">
          <w:delText>£</w:delText>
        </w:r>
      </w:del>
      <w:ins w:id="7025" w:author="Debbie Houldsworth" w:date="2020-05-06T06:23:00Z">
        <w:del w:id="7026" w:author="Jonathan Hawkins" w:date="2020-05-07T14:44:00Z">
          <w:r w:rsidR="00DA4847" w:rsidRPr="00DA4847" w:rsidDel="0095164B">
            <w:delText xml:space="preserve"> </w:delText>
          </w:r>
          <w:r w:rsidR="00DA4847" w:rsidDel="0095164B">
            <w:delText xml:space="preserve">Not used </w:delText>
          </w:r>
        </w:del>
      </w:ins>
      <w:del w:id="7027" w:author="Jonathan Hawkins" w:date="2020-05-07T14:44:00Z">
        <w:r w:rsidDel="0095164B">
          <w:delText>200 for each extra failure in that Quarter over and above those allowed in 14.6.2, where a payment is not made pursuant to Clause 14.11.2 or Clause 14.11.3;</w:delText>
        </w:r>
      </w:del>
    </w:p>
    <w:p w14:paraId="51C9A953" w14:textId="2C278A15" w:rsidR="00FB7917" w:rsidDel="0095164B" w:rsidRDefault="00DA4847">
      <w:pPr>
        <w:pStyle w:val="MRAL2Numbered"/>
        <w:rPr>
          <w:del w:id="7028" w:author="Jonathan Hawkins" w:date="2020-05-07T14:44:00Z"/>
        </w:rPr>
      </w:pPr>
      <w:bookmarkStart w:id="7029" w:name="_Ref4830179"/>
      <w:ins w:id="7030" w:author="Debbie Houldsworth" w:date="2020-05-06T06:23:00Z">
        <w:del w:id="7031" w:author="Jonathan Hawkins" w:date="2020-05-07T14:44:00Z">
          <w:r w:rsidDel="0095164B">
            <w:delText xml:space="preserve">Not used </w:delText>
          </w:r>
        </w:del>
      </w:ins>
      <w:del w:id="7032" w:author="Jonathan Hawkins" w:date="2020-05-07T14:44:00Z">
        <w:r w:rsidR="00FB7917" w:rsidDel="0095164B">
          <w:delText>£250 for each extra failure in that Quarter over and above those allowed in Clause 14.6.3, where a payment is not made pursuant to Clause 14.11.3;</w:delText>
        </w:r>
        <w:bookmarkEnd w:id="7029"/>
      </w:del>
    </w:p>
    <w:p w14:paraId="4071BB34" w14:textId="7292FB04" w:rsidR="00FB7917" w:rsidDel="0095164B" w:rsidRDefault="00DA4847">
      <w:pPr>
        <w:pStyle w:val="MRAL2Numbered"/>
        <w:rPr>
          <w:del w:id="7033" w:author="Jonathan Hawkins" w:date="2020-05-07T14:44:00Z"/>
        </w:rPr>
      </w:pPr>
      <w:bookmarkStart w:id="7034" w:name="_Ref4830259"/>
      <w:ins w:id="7035" w:author="Debbie Houldsworth" w:date="2020-05-06T06:23:00Z">
        <w:del w:id="7036" w:author="Jonathan Hawkins" w:date="2020-05-07T14:44:00Z">
          <w:r w:rsidDel="0095164B">
            <w:delText xml:space="preserve">Not used </w:delText>
          </w:r>
        </w:del>
      </w:ins>
      <w:del w:id="7037" w:author="Jonathan Hawkins" w:date="2020-05-07T14:44:00Z">
        <w:r w:rsidR="00FB7917" w:rsidDel="0095164B">
          <w:delText>£5,000 for each failure in that Quarter of the type referred to in Clause 14.6.4,</w:delText>
        </w:r>
        <w:bookmarkEnd w:id="7034"/>
      </w:del>
    </w:p>
    <w:p w14:paraId="6627A2DD" w14:textId="692C7FBD" w:rsidR="00FB7917" w:rsidDel="0095164B" w:rsidRDefault="00DA4847">
      <w:pPr>
        <w:pStyle w:val="MRAL1Numbered"/>
        <w:rPr>
          <w:del w:id="7038" w:author="Jonathan Hawkins" w:date="2020-05-07T14:44:00Z"/>
        </w:rPr>
      </w:pPr>
      <w:ins w:id="7039" w:author="Debbie Houldsworth" w:date="2020-05-06T06:24:00Z">
        <w:del w:id="7040" w:author="Jonathan Hawkins" w:date="2020-05-07T14:44:00Z">
          <w:r w:rsidDel="0095164B">
            <w:delText xml:space="preserve">Not used </w:delText>
          </w:r>
        </w:del>
      </w:ins>
      <w:del w:id="7041" w:author="Jonathan Hawkins" w:date="2020-05-07T14:44:00Z">
        <w:r w:rsidR="00FB7917" w:rsidDel="0095164B">
          <w:delText>Any liquidated damage payment for which an MPAS Provider is liable under Clause 14.11 shall be apportioned amongst Suppliers in accordance with the following formula:</w:delText>
        </w:r>
      </w:del>
    </w:p>
    <w:p w14:paraId="199FE47C" w14:textId="64E09DA0" w:rsidR="00FB7917" w:rsidDel="0095164B" w:rsidRDefault="00FB7917" w:rsidP="00DA4847">
      <w:pPr>
        <w:pStyle w:val="MRAL1NoHangingIndent"/>
        <w:rPr>
          <w:del w:id="7042" w:author="Jonathan Hawkins" w:date="2020-05-07T14:44:00Z"/>
        </w:rPr>
      </w:pPr>
      <w:del w:id="7043" w:author="Jonathan Hawkins" w:date="2020-05-07T14:44:00Z">
        <w:r w:rsidRPr="00065D96" w:rsidDel="0095164B">
          <w:rPr>
            <w:position w:val="-32"/>
            <w:sz w:val="20"/>
          </w:rPr>
          <w:object w:dxaOrig="1880" w:dyaOrig="720" w14:anchorId="4B82152B">
            <v:shape id="_x0000_i1325" type="#_x0000_t75" style="width:92pt;height:36.5pt" o:ole="" fillcolor="window">
              <v:imagedata r:id="rId28" o:title=""/>
            </v:shape>
            <o:OLEObject Type="Embed" ProgID="Equation.3" ShapeID="_x0000_i1325" DrawAspect="Content" ObjectID="_1651656798" r:id="rId29"/>
          </w:object>
        </w:r>
      </w:del>
    </w:p>
    <w:p w14:paraId="260D279D" w14:textId="3C7C77B7" w:rsidR="00FB7917" w:rsidDel="0095164B" w:rsidRDefault="00FB7917">
      <w:pPr>
        <w:pStyle w:val="MRAL1NoHangingIndent"/>
        <w:rPr>
          <w:del w:id="7044" w:author="Jonathan Hawkins" w:date="2020-05-07T14:44:00Z"/>
        </w:rPr>
      </w:pPr>
      <w:del w:id="7045" w:author="Jonathan Hawkins" w:date="2020-05-07T14:44:00Z">
        <w:r w:rsidDel="0095164B">
          <w:delText>where:</w:delText>
        </w:r>
      </w:del>
    </w:p>
    <w:p w14:paraId="61B57F36" w14:textId="1B3A94EA" w:rsidR="00FB7917" w:rsidDel="0095164B" w:rsidRDefault="00FB7917">
      <w:pPr>
        <w:pStyle w:val="MRAL2HangingIndent-2"/>
        <w:rPr>
          <w:del w:id="7046" w:author="Jonathan Hawkins" w:date="2020-05-07T14:44:00Z"/>
        </w:rPr>
      </w:pPr>
      <w:del w:id="7047" w:author="Jonathan Hawkins" w:date="2020-05-07T14:44:00Z">
        <w:r w:rsidDel="0095164B">
          <w:delText>SLD =</w:delText>
        </w:r>
        <w:r w:rsidDel="0095164B">
          <w:tab/>
          <w:delText>liquidated damage payment to be made to a Supplier in respect of that Quarter;</w:delText>
        </w:r>
      </w:del>
    </w:p>
    <w:p w14:paraId="0ADE17E8" w14:textId="3A25CB77" w:rsidR="00FB7917" w:rsidDel="0095164B" w:rsidRDefault="00FB7917">
      <w:pPr>
        <w:pStyle w:val="MRAL2HangingIndent-2"/>
        <w:rPr>
          <w:del w:id="7048" w:author="Jonathan Hawkins" w:date="2020-05-07T14:44:00Z"/>
        </w:rPr>
      </w:pPr>
      <w:del w:id="7049" w:author="Jonathan Hawkins" w:date="2020-05-07T14:44:00Z">
        <w:r w:rsidDel="0095164B">
          <w:delText>L =</w:delText>
        </w:r>
        <w:r w:rsidDel="0095164B">
          <w:tab/>
          <w:delText>liquidated damage payment for which the relevant MPAS Provider is liable in accordance with Clause 14.11;</w:delText>
        </w:r>
      </w:del>
    </w:p>
    <w:p w14:paraId="0547D83B" w14:textId="3829E85E" w:rsidR="00FB7917" w:rsidDel="0095164B" w:rsidRDefault="00FB7917">
      <w:pPr>
        <w:pStyle w:val="MRAL2HangingIndent-2"/>
        <w:rPr>
          <w:del w:id="7050" w:author="Jonathan Hawkins" w:date="2020-05-07T14:44:00Z"/>
        </w:rPr>
      </w:pPr>
      <w:del w:id="7051" w:author="Jonathan Hawkins" w:date="2020-05-07T14:44:00Z">
        <w:r w:rsidDel="0095164B">
          <w:delText>A</w:delText>
        </w:r>
        <w:r w:rsidDel="0095164B">
          <w:rPr>
            <w:vertAlign w:val="subscript"/>
          </w:rPr>
          <w:delText xml:space="preserve">i </w:delText>
        </w:r>
        <w:r w:rsidDel="0095164B">
          <w:delText>=</w:delText>
        </w:r>
        <w:r w:rsidDel="0095164B">
          <w:tab/>
          <w:delText>maximum ((</w:delText>
        </w:r>
        <w:r w:rsidDel="0095164B">
          <w:rPr>
            <w:i/>
          </w:rPr>
          <w:delText>x</w:delText>
        </w:r>
        <w:r w:rsidDel="0095164B">
          <w:rPr>
            <w:i/>
            <w:vertAlign w:val="subscript"/>
          </w:rPr>
          <w:delText>1</w:delText>
        </w:r>
        <w:r w:rsidDel="0095164B">
          <w:rPr>
            <w:i/>
          </w:rPr>
          <w:delText xml:space="preserve"> - x</w:delText>
        </w:r>
        <w:r w:rsidDel="0095164B">
          <w:rPr>
            <w:i/>
            <w:vertAlign w:val="subscript"/>
          </w:rPr>
          <w:delText>0</w:delText>
        </w:r>
        <w:r w:rsidDel="0095164B">
          <w:rPr>
            <w:i/>
          </w:rPr>
          <w:delText xml:space="preserve">), </w:delText>
        </w:r>
        <w:r w:rsidDel="0095164B">
          <w:delText>0) + maximum ((</w:delText>
        </w:r>
        <w:r w:rsidDel="0095164B">
          <w:rPr>
            <w:i/>
          </w:rPr>
          <w:delText>x</w:delText>
        </w:r>
        <w:r w:rsidDel="0095164B">
          <w:rPr>
            <w:vertAlign w:val="subscript"/>
          </w:rPr>
          <w:delText>2</w:delText>
        </w:r>
        <w:r w:rsidDel="0095164B">
          <w:delText xml:space="preserve"> - </w:delText>
        </w:r>
        <w:r w:rsidDel="0095164B">
          <w:rPr>
            <w:i/>
          </w:rPr>
          <w:delText>x</w:delText>
        </w:r>
        <w:r w:rsidDel="0095164B">
          <w:rPr>
            <w:i/>
            <w:vertAlign w:val="subscript"/>
          </w:rPr>
          <w:delText>1</w:delText>
        </w:r>
        <w:r w:rsidDel="0095164B">
          <w:delText>), 0) + maximum ((</w:delText>
        </w:r>
        <w:r w:rsidDel="0095164B">
          <w:rPr>
            <w:i/>
          </w:rPr>
          <w:delText>x</w:delText>
        </w:r>
        <w:r w:rsidDel="0095164B">
          <w:rPr>
            <w:i/>
            <w:vertAlign w:val="subscript"/>
          </w:rPr>
          <w:delText>3</w:delText>
        </w:r>
        <w:r w:rsidDel="0095164B">
          <w:delText xml:space="preserve"> - </w:delText>
        </w:r>
        <w:r w:rsidDel="0095164B">
          <w:rPr>
            <w:i/>
          </w:rPr>
          <w:delText>x</w:delText>
        </w:r>
        <w:r w:rsidDel="0095164B">
          <w:rPr>
            <w:i/>
            <w:vertAlign w:val="subscript"/>
          </w:rPr>
          <w:delText>2</w:delText>
        </w:r>
        <w:r w:rsidDel="0095164B">
          <w:delText>), 0) for the relevant Supplier;</w:delText>
        </w:r>
      </w:del>
    </w:p>
    <w:p w14:paraId="303F04B5" w14:textId="3AEE1F82" w:rsidR="00FB7917" w:rsidDel="0095164B" w:rsidRDefault="00FB7917">
      <w:pPr>
        <w:pStyle w:val="MRAL2HangingIndent-2"/>
        <w:rPr>
          <w:del w:id="7052" w:author="Jonathan Hawkins" w:date="2020-05-07T14:44:00Z"/>
        </w:rPr>
      </w:pPr>
      <w:del w:id="7053" w:author="Jonathan Hawkins" w:date="2020-05-07T14:44:00Z">
        <w:r w:rsidRPr="00065D96" w:rsidDel="0095164B">
          <w:rPr>
            <w:position w:val="-14"/>
            <w:sz w:val="20"/>
          </w:rPr>
          <w:object w:dxaOrig="859" w:dyaOrig="400" w14:anchorId="5872EC02">
            <v:shape id="_x0000_i1326" type="#_x0000_t75" style="width:52pt;height:20pt" o:ole="" fillcolor="window">
              <v:imagedata r:id="rId30" o:title=""/>
            </v:shape>
            <o:OLEObject Type="Embed" ProgID="Equation.3" ShapeID="_x0000_i1326" DrawAspect="Content" ObjectID="_1651656799" r:id="rId31"/>
          </w:object>
        </w:r>
        <w:r w:rsidDel="0095164B">
          <w:delText>=</w:delText>
        </w:r>
        <w:r w:rsidDel="0095164B">
          <w:tab/>
          <w:delText>sum of (maximum ((</w:delText>
        </w:r>
        <w:r w:rsidDel="0095164B">
          <w:rPr>
            <w:i/>
          </w:rPr>
          <w:delText>x</w:delText>
        </w:r>
        <w:r w:rsidDel="0095164B">
          <w:rPr>
            <w:i/>
            <w:vertAlign w:val="subscript"/>
          </w:rPr>
          <w:delText>1</w:delText>
        </w:r>
        <w:r w:rsidDel="0095164B">
          <w:rPr>
            <w:i/>
          </w:rPr>
          <w:delText xml:space="preserve"> - x</w:delText>
        </w:r>
        <w:r w:rsidDel="0095164B">
          <w:rPr>
            <w:i/>
            <w:vertAlign w:val="subscript"/>
          </w:rPr>
          <w:delText>0</w:delText>
        </w:r>
        <w:r w:rsidDel="0095164B">
          <w:rPr>
            <w:i/>
          </w:rPr>
          <w:delText xml:space="preserve">), </w:delText>
        </w:r>
        <w:r w:rsidDel="0095164B">
          <w:delText>0) + maximum ((</w:delText>
        </w:r>
        <w:r w:rsidDel="0095164B">
          <w:rPr>
            <w:i/>
          </w:rPr>
          <w:delText>x</w:delText>
        </w:r>
        <w:r w:rsidDel="0095164B">
          <w:rPr>
            <w:vertAlign w:val="subscript"/>
          </w:rPr>
          <w:delText>2</w:delText>
        </w:r>
        <w:r w:rsidDel="0095164B">
          <w:delText xml:space="preserve"> - </w:delText>
        </w:r>
        <w:r w:rsidDel="0095164B">
          <w:rPr>
            <w:i/>
          </w:rPr>
          <w:delText>x</w:delText>
        </w:r>
        <w:r w:rsidDel="0095164B">
          <w:rPr>
            <w:i/>
            <w:vertAlign w:val="subscript"/>
          </w:rPr>
          <w:delText>1</w:delText>
        </w:r>
        <w:r w:rsidDel="0095164B">
          <w:delText>), 0) + maximum (</w:delText>
        </w:r>
        <w:r w:rsidDel="0095164B">
          <w:rPr>
            <w:i/>
          </w:rPr>
          <w:delText>x</w:delText>
        </w:r>
        <w:r w:rsidDel="0095164B">
          <w:rPr>
            <w:i/>
            <w:vertAlign w:val="subscript"/>
          </w:rPr>
          <w:delText>3</w:delText>
        </w:r>
        <w:r w:rsidDel="0095164B">
          <w:delText xml:space="preserve"> - </w:delText>
        </w:r>
        <w:r w:rsidDel="0095164B">
          <w:rPr>
            <w:i/>
          </w:rPr>
          <w:delText>x</w:delText>
        </w:r>
        <w:r w:rsidDel="0095164B">
          <w:rPr>
            <w:i/>
            <w:vertAlign w:val="subscript"/>
          </w:rPr>
          <w:delText>2</w:delText>
        </w:r>
        <w:r w:rsidDel="0095164B">
          <w:delText>), 0)) for all Suppliers in the relevant Distribution System;</w:delText>
        </w:r>
      </w:del>
    </w:p>
    <w:p w14:paraId="7CA47336" w14:textId="7478C775" w:rsidR="00FB7917" w:rsidDel="0095164B" w:rsidRDefault="00FB7917">
      <w:pPr>
        <w:pStyle w:val="MRAL2HangingIndent-2"/>
        <w:rPr>
          <w:del w:id="7054" w:author="Jonathan Hawkins" w:date="2020-05-07T14:44:00Z"/>
          <w:i/>
        </w:rPr>
      </w:pPr>
      <w:del w:id="7055" w:author="Jonathan Hawkins" w:date="2020-05-07T14:44:00Z">
        <w:r w:rsidDel="0095164B">
          <w:rPr>
            <w:i/>
          </w:rPr>
          <w:delText>x</w:delText>
        </w:r>
        <w:r w:rsidDel="0095164B">
          <w:rPr>
            <w:i/>
            <w:vertAlign w:val="subscript"/>
          </w:rPr>
          <w:delText xml:space="preserve">0 </w:delText>
        </w:r>
        <w:r w:rsidDel="0095164B">
          <w:delText>=</w:delText>
        </w:r>
        <w:r w:rsidDel="0095164B">
          <w:tab/>
          <w:delText>the number of Metering Points in respect of which the Supplier was Registered at the 15th day of the third month in the preceding Quarter;</w:delText>
        </w:r>
      </w:del>
    </w:p>
    <w:p w14:paraId="4BE4C831" w14:textId="54F10E5B" w:rsidR="00FB7917" w:rsidDel="0095164B" w:rsidRDefault="00FB7917">
      <w:pPr>
        <w:pStyle w:val="MRAL2HangingIndent-2"/>
        <w:rPr>
          <w:del w:id="7056" w:author="Jonathan Hawkins" w:date="2020-05-07T14:44:00Z"/>
        </w:rPr>
      </w:pPr>
      <w:del w:id="7057" w:author="Jonathan Hawkins" w:date="2020-05-07T14:44:00Z">
        <w:r w:rsidDel="0095164B">
          <w:rPr>
            <w:i/>
          </w:rPr>
          <w:delText>x</w:delText>
        </w:r>
        <w:r w:rsidDel="0095164B">
          <w:rPr>
            <w:i/>
            <w:vertAlign w:val="subscript"/>
          </w:rPr>
          <w:delText xml:space="preserve">1 </w:delText>
        </w:r>
        <w:r w:rsidDel="0095164B">
          <w:delText>=</w:delText>
        </w:r>
        <w:r w:rsidDel="0095164B">
          <w:tab/>
          <w:delText>the number of Metering Points in respect of which the Supplier was Registered at the 15th day of the first month in the relevant Quarter;</w:delText>
        </w:r>
      </w:del>
    </w:p>
    <w:p w14:paraId="22E0D718" w14:textId="700134BF" w:rsidR="00FB7917" w:rsidDel="0095164B" w:rsidRDefault="00FB7917">
      <w:pPr>
        <w:pStyle w:val="MRAL2HangingIndent-2"/>
        <w:rPr>
          <w:del w:id="7058" w:author="Jonathan Hawkins" w:date="2020-05-07T14:44:00Z"/>
        </w:rPr>
      </w:pPr>
      <w:del w:id="7059" w:author="Jonathan Hawkins" w:date="2020-05-07T14:44:00Z">
        <w:r w:rsidDel="0095164B">
          <w:rPr>
            <w:i/>
          </w:rPr>
          <w:delText>x</w:delText>
        </w:r>
        <w:r w:rsidDel="0095164B">
          <w:rPr>
            <w:i/>
            <w:vertAlign w:val="subscript"/>
          </w:rPr>
          <w:delText xml:space="preserve">2 </w:delText>
        </w:r>
        <w:r w:rsidDel="0095164B">
          <w:delText>=</w:delText>
        </w:r>
        <w:r w:rsidDel="0095164B">
          <w:tab/>
          <w:delText>the number of Metering Points in respect of which the Supplier was Registered at the 15th day of the second month in the Quarter; and</w:delText>
        </w:r>
      </w:del>
    </w:p>
    <w:p w14:paraId="26A87EA6" w14:textId="1AB4165E" w:rsidR="00FB7917" w:rsidDel="0095164B" w:rsidRDefault="00FB7917">
      <w:pPr>
        <w:pStyle w:val="MRAL2HangingIndent-2"/>
        <w:rPr>
          <w:del w:id="7060" w:author="Jonathan Hawkins" w:date="2020-05-07T14:44:00Z"/>
        </w:rPr>
      </w:pPr>
      <w:del w:id="7061" w:author="Jonathan Hawkins" w:date="2020-05-07T14:44:00Z">
        <w:r w:rsidDel="0095164B">
          <w:rPr>
            <w:i/>
          </w:rPr>
          <w:delText>x</w:delText>
        </w:r>
        <w:r w:rsidDel="0095164B">
          <w:rPr>
            <w:i/>
            <w:vertAlign w:val="subscript"/>
          </w:rPr>
          <w:delText xml:space="preserve">3 </w:delText>
        </w:r>
        <w:r w:rsidDel="0095164B">
          <w:delText>=</w:delText>
        </w:r>
        <w:r w:rsidDel="0095164B">
          <w:tab/>
          <w:delText>the number of Metering Points in respect of which the Supplier was Registered at the 15th day of the third month in the Quarter.</w:delText>
        </w:r>
      </w:del>
    </w:p>
    <w:p w14:paraId="290F725C" w14:textId="478666B0" w:rsidR="00FB7917" w:rsidDel="0095164B" w:rsidRDefault="00FB7917">
      <w:pPr>
        <w:pStyle w:val="MRAHeading3"/>
        <w:outlineLvl w:val="0"/>
        <w:rPr>
          <w:del w:id="7062" w:author="Jonathan Hawkins" w:date="2020-05-07T14:44:00Z"/>
        </w:rPr>
      </w:pPr>
      <w:del w:id="7063" w:author="Jonathan Hawkins" w:date="2020-05-07T14:44:00Z">
        <w:r w:rsidDel="0095164B">
          <w:delText>Data Transfer Service Escalation</w:delText>
        </w:r>
      </w:del>
    </w:p>
    <w:p w14:paraId="50A2F4E9" w14:textId="5C9F3CD7" w:rsidR="00FB7917" w:rsidDel="0095164B" w:rsidRDefault="00DA4847">
      <w:pPr>
        <w:pStyle w:val="MRAL1Numbered"/>
        <w:rPr>
          <w:del w:id="7064" w:author="Jonathan Hawkins" w:date="2020-05-07T14:44:00Z"/>
        </w:rPr>
      </w:pPr>
      <w:ins w:id="7065" w:author="Debbie Houldsworth" w:date="2020-05-06T06:25:00Z">
        <w:del w:id="7066" w:author="Jonathan Hawkins" w:date="2020-05-07T14:44:00Z">
          <w:r w:rsidDel="0095164B">
            <w:delText xml:space="preserve">Not used </w:delText>
          </w:r>
        </w:del>
      </w:ins>
      <w:del w:id="7067" w:author="Jonathan Hawkins" w:date="2020-05-07T14:44:00Z">
        <w:r w:rsidR="00FB7917" w:rsidDel="0095164B">
          <w:delText>Where an MPAS Provider receives a notification from the Data Transfer Network indicating that a Message sent by it pursuant to the terms of this Agreement has not been received by the Supplier or Data Aggregator, that MPAS Provider shall contact the Supplier or Data Aggregator as soon as reasonably practicable.  The relevant MPAS Provider and Supplier or Data Aggregator shall utilise the Problem Management Procedures under the Data Transfer Service Agreement which may require the MPAS Provider to Resend the original Message.</w:delText>
        </w:r>
      </w:del>
    </w:p>
    <w:p w14:paraId="169A5F0C" w14:textId="4957B780" w:rsidR="00FB7917" w:rsidDel="0095164B" w:rsidRDefault="00FB7917">
      <w:pPr>
        <w:pStyle w:val="MRAHeading3"/>
        <w:outlineLvl w:val="0"/>
        <w:rPr>
          <w:del w:id="7068" w:author="Jonathan Hawkins" w:date="2020-05-07T14:44:00Z"/>
        </w:rPr>
      </w:pPr>
      <w:del w:id="7069" w:author="Jonathan Hawkins" w:date="2020-05-07T14:44:00Z">
        <w:r w:rsidDel="0095164B">
          <w:tab/>
          <w:delText>MEC Discretion</w:delText>
        </w:r>
      </w:del>
    </w:p>
    <w:p w14:paraId="3B3CFF04" w14:textId="526881DB" w:rsidR="00FB7917" w:rsidDel="0095164B" w:rsidRDefault="00DA4847">
      <w:pPr>
        <w:pStyle w:val="MRAL1Numbered"/>
        <w:rPr>
          <w:del w:id="7070" w:author="Jonathan Hawkins" w:date="2020-05-07T14:44:00Z"/>
        </w:rPr>
      </w:pPr>
      <w:ins w:id="7071" w:author="Debbie Houldsworth" w:date="2020-05-06T06:25:00Z">
        <w:del w:id="7072" w:author="Jonathan Hawkins" w:date="2020-05-07T14:44:00Z">
          <w:r w:rsidDel="0095164B">
            <w:delText xml:space="preserve">Not used </w:delText>
          </w:r>
        </w:del>
      </w:ins>
      <w:del w:id="7073" w:author="Jonathan Hawkins" w:date="2020-05-07T14:44:00Z">
        <w:r w:rsidR="00FB7917" w:rsidDel="0095164B">
          <w:delText>MEC may at any time decide to change the time scales within which Total Daily Processing is to be carried out and delivered to an MPAS Providers Gateway pursuant to Clauses 14.4, 14.5 and 14.6 and may do so where the number of Applications for Registrations received by that MPAS Provider on a Working Day is materially greater than the number of Applications for Registration which the MPAS Provider acting reasonably expected to receive on any particular Working Day as at the date of this Agreement.</w:delText>
        </w:r>
      </w:del>
    </w:p>
    <w:p w14:paraId="2E100403" w14:textId="1E00117B" w:rsidR="00FB7917" w:rsidDel="0095164B" w:rsidRDefault="00DA4847">
      <w:pPr>
        <w:pStyle w:val="MRAL1Numbered"/>
        <w:rPr>
          <w:del w:id="7074" w:author="Jonathan Hawkins" w:date="2020-05-07T14:44:00Z"/>
        </w:rPr>
      </w:pPr>
      <w:ins w:id="7075" w:author="Debbie Houldsworth" w:date="2020-05-06T06:25:00Z">
        <w:del w:id="7076" w:author="Jonathan Hawkins" w:date="2020-05-07T14:44:00Z">
          <w:r w:rsidDel="0095164B">
            <w:delText xml:space="preserve">Not used </w:delText>
          </w:r>
        </w:del>
      </w:ins>
      <w:del w:id="7077" w:author="Jonathan Hawkins" w:date="2020-05-07T14:44:00Z">
        <w:r w:rsidR="00FB7917" w:rsidDel="0095164B">
          <w:delText>MEC shall agree and issue appropriate procedures in relation to changes to data items 11 and/or 12 and/or 13 of Schedule 2 where the number of Metering Points which are affected by the change exceeds the volumes set out in these procedures, which includes the threshold(s) as defined in the BSC.  Such procedures shall be subordinate to and shall not be inconsistent with this Clause 14.15 and Clauses 14.3 and 24.9</w:delText>
        </w:r>
        <w:r w:rsidR="00C06963" w:rsidDel="0095164B">
          <w:delText xml:space="preserve"> and the parties agree to comply with those procedures as amended from time to time</w:delText>
        </w:r>
        <w:r w:rsidR="00FB7917" w:rsidDel="0095164B">
          <w:delText>.</w:delText>
        </w:r>
      </w:del>
    </w:p>
    <w:p w14:paraId="3776AC79" w14:textId="6197E091" w:rsidR="00FB7917" w:rsidDel="0095164B" w:rsidRDefault="00FB7917">
      <w:pPr>
        <w:pStyle w:val="MRAHeading3"/>
        <w:outlineLvl w:val="0"/>
        <w:rPr>
          <w:del w:id="7078" w:author="Jonathan Hawkins" w:date="2020-05-07T14:44:00Z"/>
        </w:rPr>
      </w:pPr>
      <w:del w:id="7079" w:author="Jonathan Hawkins" w:date="2020-05-07T14:44:00Z">
        <w:r w:rsidDel="0095164B">
          <w:delText>Review</w:delText>
        </w:r>
      </w:del>
    </w:p>
    <w:p w14:paraId="5EC37F70" w14:textId="6EE172EF" w:rsidR="00FB7917" w:rsidDel="0095164B" w:rsidRDefault="00FB7917">
      <w:pPr>
        <w:pStyle w:val="MRAL1Numbered"/>
        <w:rPr>
          <w:del w:id="7080" w:author="Jonathan Hawkins" w:date="2020-05-07T14:44:00Z"/>
        </w:rPr>
      </w:pPr>
      <w:bookmarkStart w:id="7081" w:name="_Ref4838747"/>
      <w:del w:id="7082" w:author="Jonathan Hawkins" w:date="2020-05-07T14:44:00Z">
        <w:r w:rsidDel="0095164B">
          <w:delText>MEC may conduct a formal review of liquidated damages.</w:delText>
        </w:r>
        <w:bookmarkEnd w:id="7081"/>
      </w:del>
    </w:p>
    <w:p w14:paraId="0CFCD198" w14:textId="157CEE0F" w:rsidR="00FB7917" w:rsidDel="0095164B" w:rsidRDefault="00FB7917">
      <w:pPr>
        <w:pStyle w:val="MRAL1Numbered"/>
        <w:rPr>
          <w:del w:id="7083" w:author="Jonathan Hawkins" w:date="2020-05-07T14:44:00Z"/>
        </w:rPr>
      </w:pPr>
      <w:bookmarkStart w:id="7084" w:name="_Ref4838689"/>
      <w:del w:id="7085" w:author="Jonathan Hawkins" w:date="2020-05-07T14:44:00Z">
        <w:r w:rsidDel="0095164B">
          <w:delText>The liquidated damage payments referred to in Clauses 14.10 and 14.11 have been based on assumptions relating to percentages of Application for Registration where the Supply Start Date for such Application for Registration would be affected by a failure to comply with the service levels set out in Clause 14.5 and 14.6 and the corresponding costs per Total Daily Processing and per Metering Point incurred by Suppliers in changing the Supply Start Date for such affected Applications for Registration.  The detailed assumptions made by the parties as at the date of this Agreement are set out below and shall be taken into account by MEC in considering the appropriateness of the level of the liquidated damage payments as part of its review and in particular whether such assumptions remain valid or the values ascribed to such assumptions are appropriate.  Any differences shall be taken into account by MEC when proposing any revised liquidated damage payments to be applied after the review:</w:delText>
        </w:r>
        <w:bookmarkEnd w:id="7084"/>
      </w:del>
    </w:p>
    <w:p w14:paraId="5A0168E4" w14:textId="59FD6D9C" w:rsidR="00FB7917" w:rsidDel="0095164B" w:rsidRDefault="00FB7917">
      <w:pPr>
        <w:pStyle w:val="MRAL2Numbered"/>
        <w:rPr>
          <w:del w:id="7086" w:author="Jonathan Hawkins" w:date="2020-05-07T14:44:00Z"/>
        </w:rPr>
      </w:pPr>
      <w:del w:id="7087" w:author="Jonathan Hawkins" w:date="2020-05-07T14:44:00Z">
        <w:r w:rsidDel="0095164B">
          <w:delText>Suppliers will not take any action on a Metering Point specific basis where  an MPAS Provider fails the service levels set out in 14.6.1, 14.6.2 and 14.6.3;</w:delText>
        </w:r>
      </w:del>
    </w:p>
    <w:p w14:paraId="0321E745" w14:textId="0D61B516" w:rsidR="00FB7917" w:rsidDel="0095164B" w:rsidRDefault="00FB7917">
      <w:pPr>
        <w:pStyle w:val="MRAL2Numbered"/>
        <w:rPr>
          <w:del w:id="7088" w:author="Jonathan Hawkins" w:date="2020-05-07T14:44:00Z"/>
        </w:rPr>
      </w:pPr>
      <w:del w:id="7089" w:author="Jonathan Hawkins" w:date="2020-05-07T14:44:00Z">
        <w:r w:rsidDel="0095164B">
          <w:delText>Applications for Registrations are spread evenly over the period of 28 calendar days before the Supply Start Date included in the Applications for Registration;</w:delText>
        </w:r>
      </w:del>
    </w:p>
    <w:p w14:paraId="46B1FFE2" w14:textId="7B26DCCF" w:rsidR="00FB7917" w:rsidDel="0095164B" w:rsidRDefault="00FB7917">
      <w:pPr>
        <w:pStyle w:val="MRAL2Numbered"/>
        <w:rPr>
          <w:del w:id="7090" w:author="Jonathan Hawkins" w:date="2020-05-07T14:44:00Z"/>
        </w:rPr>
      </w:pPr>
      <w:del w:id="7091" w:author="Jonathan Hawkins" w:date="2020-05-07T14:44:00Z">
        <w:r w:rsidDel="0095164B">
          <w:delText>an average of 20 Suppliers are affected by a failure to process and deliver a Total Daily Processing;</w:delText>
        </w:r>
      </w:del>
    </w:p>
    <w:p w14:paraId="35B25553" w14:textId="7CE24C1E" w:rsidR="00FB7917" w:rsidDel="0095164B" w:rsidRDefault="00DA4847" w:rsidP="00DA4847">
      <w:pPr>
        <w:pStyle w:val="MRAL2Numbered"/>
        <w:rPr>
          <w:del w:id="7092" w:author="Jonathan Hawkins" w:date="2020-05-07T14:44:00Z"/>
        </w:rPr>
      </w:pPr>
      <w:ins w:id="7093" w:author="Debbie Houldsworth" w:date="2020-05-06T06:25:00Z">
        <w:del w:id="7094" w:author="Jonathan Hawkins" w:date="2020-05-07T14:44:00Z">
          <w:r w:rsidDel="0095164B">
            <w:delText xml:space="preserve">Not used </w:delText>
          </w:r>
        </w:del>
      </w:ins>
      <w:del w:id="7095" w:author="Jonathan Hawkins" w:date="2020-05-07T14:44:00Z">
        <w:r w:rsidR="00FB7917" w:rsidDel="0095164B">
          <w:delText>Suppliers carry out the following activities where an MPAS Provider fails the service level set out in Clause 14.6.4:</w:delText>
        </w:r>
      </w:del>
    </w:p>
    <w:p w14:paraId="158021EE" w14:textId="5988EECD" w:rsidR="00FB7917" w:rsidDel="0095164B" w:rsidRDefault="00FB7917">
      <w:pPr>
        <w:pStyle w:val="MRAL2Numbered"/>
        <w:rPr>
          <w:del w:id="7096" w:author="Jonathan Hawkins" w:date="2020-05-07T14:44:00Z"/>
        </w:rPr>
        <w:pPrChange w:id="7097" w:author="Debbie Houldsworth" w:date="2020-05-06T06:25:00Z">
          <w:pPr>
            <w:pStyle w:val="MRAL3HangingIndent"/>
          </w:pPr>
        </w:pPrChange>
      </w:pPr>
      <w:del w:id="7098" w:author="Jonathan Hawkins" w:date="2020-05-07T14:44:00Z">
        <w:r w:rsidDel="0095164B">
          <w:delText>(A)</w:delText>
        </w:r>
        <w:r w:rsidDel="0095164B">
          <w:tab/>
          <w:delText>contact all Customers affected by the failure of the service level set out in Clause 14.6.4 in writing;</w:delText>
        </w:r>
      </w:del>
    </w:p>
    <w:p w14:paraId="6FA25397" w14:textId="08A0CAB2" w:rsidR="00FB7917" w:rsidDel="0095164B" w:rsidRDefault="00FB7917">
      <w:pPr>
        <w:pStyle w:val="MRAL2Numbered"/>
        <w:rPr>
          <w:del w:id="7099" w:author="Jonathan Hawkins" w:date="2020-05-07T14:44:00Z"/>
        </w:rPr>
        <w:pPrChange w:id="7100" w:author="Debbie Houldsworth" w:date="2020-05-06T06:25:00Z">
          <w:pPr>
            <w:pStyle w:val="MRAL3HangingIndent"/>
          </w:pPr>
        </w:pPrChange>
      </w:pPr>
      <w:del w:id="7101" w:author="Jonathan Hawkins" w:date="2020-05-07T14:44:00Z">
        <w:r w:rsidDel="0095164B">
          <w:delText>(B)</w:delText>
        </w:r>
        <w:r w:rsidDel="0095164B">
          <w:tab/>
          <w:delText>contact each Meter Operator, Data Collector and Data Aggregator that has been appointed in relation to Metering Points which are affected by the failure of the service level set out in Clause 14.6.4 in writing to indicate that the Supply Start Dates for those affected Metering Points are likely to change;</w:delText>
        </w:r>
      </w:del>
    </w:p>
    <w:p w14:paraId="416DC789" w14:textId="753E3B54" w:rsidR="00FB7917" w:rsidDel="0095164B" w:rsidRDefault="00FB7917">
      <w:pPr>
        <w:pStyle w:val="MRAL2Numbered"/>
        <w:rPr>
          <w:del w:id="7102" w:author="Jonathan Hawkins" w:date="2020-05-07T14:44:00Z"/>
        </w:rPr>
        <w:pPrChange w:id="7103" w:author="Debbie Houldsworth" w:date="2020-05-06T06:25:00Z">
          <w:pPr>
            <w:pStyle w:val="MRAL3HangingIndent"/>
          </w:pPr>
        </w:pPrChange>
      </w:pPr>
      <w:del w:id="7104" w:author="Jonathan Hawkins" w:date="2020-05-07T14:44:00Z">
        <w:r w:rsidDel="0095164B">
          <w:delText>(C)</w:delText>
        </w:r>
        <w:r w:rsidDel="0095164B">
          <w:tab/>
          <w:delText>take or procure the taking of a revised actual meter read in respect of each Metering Point that is affected by the failure of the service level set out in Clause 14.6.4;</w:delText>
        </w:r>
      </w:del>
    </w:p>
    <w:p w14:paraId="2B8C9A07" w14:textId="607E94A3" w:rsidR="00FB7917" w:rsidDel="0095164B" w:rsidRDefault="00FB7917">
      <w:pPr>
        <w:pStyle w:val="MRAL2Numbered"/>
        <w:rPr>
          <w:del w:id="7105" w:author="Jonathan Hawkins" w:date="2020-05-07T14:44:00Z"/>
        </w:rPr>
        <w:pPrChange w:id="7106" w:author="Debbie Houldsworth" w:date="2020-05-06T06:25:00Z">
          <w:pPr>
            <w:pStyle w:val="MRAL3HangingIndent"/>
          </w:pPr>
        </w:pPrChange>
      </w:pPr>
      <w:del w:id="7107" w:author="Jonathan Hawkins" w:date="2020-05-07T14:44:00Z">
        <w:r w:rsidDel="0095164B">
          <w:delText>(D)</w:delText>
        </w:r>
        <w:r w:rsidDel="0095164B">
          <w:tab/>
          <w:delText>undertake manual correction of internal databases to effect changes to Supply Start Dates to all Metering Points which are affected by the failure of the service level set out in Clause 14.6.4.</w:delText>
        </w:r>
      </w:del>
    </w:p>
    <w:p w14:paraId="4BFDCE6B" w14:textId="1858D58A" w:rsidR="00FB7917" w:rsidDel="0095164B" w:rsidRDefault="00FB7917">
      <w:pPr>
        <w:pStyle w:val="MRAL1Numbered"/>
        <w:rPr>
          <w:del w:id="7108" w:author="Jonathan Hawkins" w:date="2020-05-07T14:44:00Z"/>
        </w:rPr>
      </w:pPr>
      <w:del w:id="7109" w:author="Jonathan Hawkins" w:date="2020-05-07T14:44:00Z">
        <w:r w:rsidDel="0095164B">
          <w:delText>Each party agrees to provide MEC with all reasonable information that MEC may require for the purposes of carrying out its review pursuant to this Clause 14.  This may include information relating to the level of market activity, the average number of Messages within the Total Daily Processing, the average composition of a Total Daily Processing and information to verify the assumptions set out in Clause 14.17 and how the values ascribed to such assumptions may have changed since the date of this Agreement.</w:delText>
        </w:r>
      </w:del>
    </w:p>
    <w:p w14:paraId="62E4AA79" w14:textId="738C7751" w:rsidR="00FB7917" w:rsidDel="0095164B" w:rsidRDefault="00FB7917">
      <w:pPr>
        <w:pStyle w:val="MRAL1Numbered"/>
        <w:rPr>
          <w:del w:id="7110" w:author="Jonathan Hawkins" w:date="2020-05-07T14:44:00Z"/>
        </w:rPr>
      </w:pPr>
      <w:del w:id="7111" w:author="Jonathan Hawkins" w:date="2020-05-07T14:44:00Z">
        <w:r w:rsidDel="0095164B">
          <w:delText>Nothing in this Clause shall be construed as restricting the scope of MEC's review pursuant to Clause 14.16. In particular, MEC shall consider whether there is a need for further reviews to be carried out by it after the conclusion of its review pursuant to this Clause 14.</w:delText>
        </w:r>
      </w:del>
    </w:p>
    <w:p w14:paraId="796CC85C" w14:textId="0BC6CAA0" w:rsidR="00FB7917" w:rsidDel="0095164B" w:rsidRDefault="00FB7917">
      <w:pPr>
        <w:pStyle w:val="MRAL1Numbered"/>
        <w:rPr>
          <w:del w:id="7112" w:author="Jonathan Hawkins" w:date="2020-05-07T14:44:00Z"/>
        </w:rPr>
      </w:pPr>
      <w:del w:id="7113" w:author="Jonathan Hawkins" w:date="2020-05-07T14:44:00Z">
        <w:r w:rsidDel="0095164B">
          <w:delText>MEC shall copy the results of its review to all parties as soon as reasonably practicable following the conclusion of its review.  Any changes to this Agreement that MEC reasonably considers should be made as a result of the review shall be treated as a change request and the procedures set out in Clause 9 shall be followed.</w:delText>
        </w:r>
      </w:del>
    </w:p>
    <w:p w14:paraId="5D4F5A8B" w14:textId="77777777" w:rsidR="00FB7917" w:rsidRDefault="00FB7917">
      <w:pPr>
        <w:pStyle w:val="MRAHeading1"/>
        <w:pPrChange w:id="7114" w:author="Debbie Houldsworth" w:date="2020-05-13T09:52:00Z">
          <w:pPr>
            <w:pStyle w:val="MRAHeading1"/>
            <w:outlineLvl w:val="0"/>
          </w:pPr>
        </w:pPrChange>
      </w:pPr>
      <w:r>
        <w:br w:type="page"/>
      </w:r>
      <w:bookmarkStart w:id="7115" w:name="_Toc18300521"/>
      <w:bookmarkStart w:id="7116" w:name="_Toc64264320"/>
      <w:r>
        <w:t>PART IV: REGISTRATION SERVICES</w:t>
      </w:r>
      <w:bookmarkEnd w:id="7115"/>
      <w:bookmarkEnd w:id="7116"/>
    </w:p>
    <w:p w14:paraId="485180B4" w14:textId="392E0302" w:rsidR="00FB7917" w:rsidRDefault="00084FAF">
      <w:pPr>
        <w:pStyle w:val="MRAHeading2"/>
        <w:outlineLvl w:val="0"/>
        <w:pPrChange w:id="7117" w:author="Debbie Houldsworth" w:date="2020-05-13T08:02:00Z">
          <w:pPr>
            <w:pStyle w:val="MRAHeading2"/>
          </w:pPr>
        </w:pPrChange>
      </w:pPr>
      <w:bookmarkStart w:id="7118" w:name="Section15"/>
      <w:bookmarkStart w:id="7119" w:name="_Toc403360777"/>
      <w:bookmarkStart w:id="7120" w:name="_Toc403360855"/>
      <w:bookmarkStart w:id="7121" w:name="_Toc403360929"/>
      <w:bookmarkStart w:id="7122" w:name="_Toc403360985"/>
      <w:bookmarkStart w:id="7123" w:name="_Toc403361442"/>
      <w:bookmarkStart w:id="7124" w:name="_Toc403371516"/>
      <w:bookmarkStart w:id="7125" w:name="_Toc415033811"/>
      <w:bookmarkStart w:id="7126" w:name="_Toc416508897"/>
      <w:bookmarkStart w:id="7127" w:name="_Ref4482416"/>
      <w:bookmarkStart w:id="7128" w:name="_Ref4482564"/>
      <w:bookmarkStart w:id="7129" w:name="_Ref4555400"/>
      <w:bookmarkStart w:id="7130" w:name="_Ref4839004"/>
      <w:bookmarkStart w:id="7131" w:name="_Ref4925131"/>
      <w:bookmarkStart w:id="7132" w:name="_Ref5601532"/>
      <w:bookmarkStart w:id="7133" w:name="_Ref5601958"/>
      <w:bookmarkStart w:id="7134" w:name="_Ref5602067"/>
      <w:bookmarkStart w:id="7135" w:name="_Ref9047601"/>
      <w:bookmarkStart w:id="7136" w:name="_Toc18300522"/>
      <w:bookmarkStart w:id="7137" w:name="_Toc64264321"/>
      <w:bookmarkStart w:id="7138" w:name="_Toc40260989"/>
      <w:bookmarkEnd w:id="7118"/>
      <w:ins w:id="7139" w:author="Debbie Houldsworth" w:date="2020-05-06T06:39:00Z">
        <w:r>
          <w:t>NOt USED</w:t>
        </w:r>
      </w:ins>
      <w:del w:id="7140" w:author="Debbie Houldsworth" w:date="2020-05-06T06:39:00Z">
        <w:r w:rsidR="00FB7917" w:rsidDel="00084FAF">
          <w:delText>PROCEDURE FOR APPLICATION FOR REGISTRATION BY A SUPPLIER</w:delText>
        </w:r>
      </w:del>
      <w:bookmarkEnd w:id="7119"/>
      <w:bookmarkEnd w:id="7120"/>
      <w:bookmarkEnd w:id="7121"/>
      <w:bookmarkEnd w:id="7122"/>
      <w:bookmarkEnd w:id="7123"/>
      <w:bookmarkEnd w:id="7124"/>
      <w:bookmarkEnd w:id="7125"/>
      <w:bookmarkEnd w:id="7126"/>
      <w:bookmarkEnd w:id="7127"/>
      <w:bookmarkEnd w:id="7128"/>
      <w:bookmarkEnd w:id="7129"/>
      <w:bookmarkEnd w:id="7130"/>
      <w:bookmarkEnd w:id="7131"/>
      <w:bookmarkEnd w:id="7132"/>
      <w:bookmarkEnd w:id="7133"/>
      <w:bookmarkEnd w:id="7134"/>
      <w:bookmarkEnd w:id="7135"/>
      <w:bookmarkEnd w:id="7136"/>
      <w:bookmarkEnd w:id="7137"/>
      <w:bookmarkEnd w:id="7138"/>
    </w:p>
    <w:p w14:paraId="79C35D0B" w14:textId="63DFD8A0" w:rsidR="00FB7917" w:rsidDel="00701055" w:rsidRDefault="00FB7917">
      <w:pPr>
        <w:pStyle w:val="MRAL1Numbered"/>
        <w:numPr>
          <w:ilvl w:val="1"/>
          <w:numId w:val="29"/>
        </w:numPr>
        <w:rPr>
          <w:del w:id="7141" w:author="Debbie Houldsworth" w:date="2020-05-07T06:46:00Z"/>
        </w:rPr>
      </w:pPr>
      <w:bookmarkStart w:id="7142" w:name="_Ref4925280"/>
      <w:del w:id="7143" w:author="Debbie Houldsworth" w:date="2020-05-07T06:46:00Z">
        <w:r w:rsidDel="00701055">
          <w:delText>A Supplier that has a contract (including a Deemed Contract) to supply or receive electricity through or from a Metering Point, shall apply to the MPAS Provider whose MPAS Registration System has the Metering Point recorded on it (the ”</w:delText>
        </w:r>
        <w:r w:rsidDel="00701055">
          <w:rPr>
            <w:b/>
            <w:bCs/>
          </w:rPr>
          <w:delText>relevant MPAS Provider”)</w:delText>
        </w:r>
        <w:r w:rsidDel="00701055">
          <w:delText>, for Registration in respect of that Metering Point, pursuant to the provisions of this Clause 15 or Clause 20, as appropriate except where:</w:delText>
        </w:r>
        <w:bookmarkStart w:id="7144" w:name="_Toc40255484"/>
        <w:bookmarkEnd w:id="7142"/>
        <w:bookmarkEnd w:id="7144"/>
      </w:del>
    </w:p>
    <w:p w14:paraId="56D55F2A" w14:textId="0F9FA009" w:rsidR="00FB7917" w:rsidDel="00701055" w:rsidRDefault="00FB7917">
      <w:pPr>
        <w:pStyle w:val="MRAL2Numbered"/>
        <w:rPr>
          <w:del w:id="7145" w:author="Debbie Houldsworth" w:date="2020-05-07T06:46:00Z"/>
        </w:rPr>
      </w:pPr>
      <w:del w:id="7146" w:author="Debbie Houldsworth" w:date="2020-05-06T06:39:00Z">
        <w:r w:rsidDel="00084FAF">
          <w:delText>that Supplier is already Registered in relation to that Metering Point; or</w:delText>
        </w:r>
      </w:del>
      <w:bookmarkStart w:id="7147" w:name="_Toc40255485"/>
      <w:bookmarkEnd w:id="7147"/>
    </w:p>
    <w:p w14:paraId="52B0A4F3" w14:textId="06B76440" w:rsidR="00FB7917" w:rsidDel="008B14E4" w:rsidRDefault="00FB7917">
      <w:pPr>
        <w:pStyle w:val="MRAL2Numbered"/>
        <w:numPr>
          <w:ilvl w:val="0"/>
          <w:numId w:val="0"/>
        </w:numPr>
        <w:ind w:left="1843"/>
        <w:rPr>
          <w:del w:id="7148" w:author="Debbie Houldsworth" w:date="2020-05-13T06:59:00Z"/>
        </w:rPr>
        <w:pPrChange w:id="7149" w:author="Debbie Houldsworth" w:date="2020-05-11T07:12:00Z">
          <w:pPr>
            <w:pStyle w:val="MRAL2Numbered"/>
          </w:pPr>
        </w:pPrChange>
      </w:pPr>
      <w:del w:id="7150" w:author="Debbie Houldsworth" w:date="2020-05-06T06:39:00Z">
        <w:r w:rsidDel="00084FAF">
          <w:delText>that Metering Point is registered in CMRS.</w:delText>
        </w:r>
      </w:del>
      <w:bookmarkStart w:id="7151" w:name="_Toc40255486"/>
      <w:bookmarkEnd w:id="7151"/>
    </w:p>
    <w:p w14:paraId="5DB4DE2F" w14:textId="7DB28468" w:rsidR="00FB7917" w:rsidDel="00701055" w:rsidRDefault="00E56CEF">
      <w:pPr>
        <w:pStyle w:val="MRAL2Numbered"/>
        <w:numPr>
          <w:ilvl w:val="0"/>
          <w:numId w:val="0"/>
        </w:numPr>
        <w:ind w:left="1843"/>
        <w:rPr>
          <w:del w:id="7152" w:author="Debbie Houldsworth" w:date="2020-05-07T06:46:00Z"/>
        </w:rPr>
        <w:pPrChange w:id="7153" w:author="Debbie Houldsworth" w:date="2020-05-13T06:59:00Z">
          <w:pPr>
            <w:pStyle w:val="MRAL1Numbered"/>
          </w:pPr>
        </w:pPrChange>
      </w:pPr>
      <w:del w:id="7154" w:author="Debbie Houldsworth" w:date="2020-05-07T06:46:00Z">
        <w:r w:rsidDel="00701055">
          <w:delText>Not Used.</w:delText>
        </w:r>
        <w:bookmarkStart w:id="7155" w:name="_Toc40255487"/>
        <w:bookmarkEnd w:id="7155"/>
      </w:del>
    </w:p>
    <w:p w14:paraId="7EBC9E17" w14:textId="57947D04" w:rsidR="00656781" w:rsidDel="00701055" w:rsidRDefault="00FB7917">
      <w:pPr>
        <w:pStyle w:val="MRAL2Numbered"/>
        <w:rPr>
          <w:del w:id="7156" w:author="Debbie Houldsworth" w:date="2020-05-07T06:46:00Z"/>
        </w:rPr>
        <w:pPrChange w:id="7157" w:author="Debbie Houldsworth" w:date="2020-05-13T06:59:00Z">
          <w:pPr>
            <w:pStyle w:val="MRAL1Numbered"/>
          </w:pPr>
        </w:pPrChange>
      </w:pPr>
      <w:del w:id="7158" w:author="Debbie Houldsworth" w:date="2020-05-06T06:39:00Z">
        <w:r w:rsidDel="00084FAF">
          <w:delText>The Supplier shall, prior to applying for Registration in respect of any Metering Point, establish data item 7 of Schedule 2 for that Metering Point by satisfying itself whether its Customer is a new owner or occupier</w:delText>
        </w:r>
      </w:del>
      <w:del w:id="7159" w:author="Debbie Houldsworth" w:date="2020-05-07T06:46:00Z">
        <w:r w:rsidDel="00701055">
          <w:delText>.</w:delText>
        </w:r>
        <w:bookmarkStart w:id="7160" w:name="_Toc40255488"/>
        <w:bookmarkEnd w:id="7160"/>
      </w:del>
    </w:p>
    <w:p w14:paraId="2509E393" w14:textId="08FF7D03" w:rsidR="00656781" w:rsidDel="008B14E4" w:rsidRDefault="00656781">
      <w:pPr>
        <w:pStyle w:val="MRAL2Numbered"/>
        <w:rPr>
          <w:del w:id="7161" w:author="Debbie Houldsworth" w:date="2020-05-13T06:59:00Z"/>
        </w:rPr>
        <w:pPrChange w:id="7162" w:author="Debbie Houldsworth" w:date="2020-05-13T06:59:00Z">
          <w:pPr>
            <w:pStyle w:val="MRAL1Numbered"/>
            <w:numPr>
              <w:ilvl w:val="0"/>
              <w:numId w:val="0"/>
            </w:numPr>
            <w:tabs>
              <w:tab w:val="clear" w:pos="851"/>
            </w:tabs>
            <w:ind w:left="709" w:firstLine="0"/>
          </w:pPr>
        </w:pPrChange>
      </w:pPr>
      <w:del w:id="7163" w:author="Debbie Houldsworth" w:date="2020-05-07T06:46:00Z">
        <w:r w:rsidDel="00701055">
          <w:delText xml:space="preserve">15.3.1  </w:delText>
        </w:r>
      </w:del>
      <w:del w:id="7164" w:author="Debbie Houldsworth" w:date="2020-05-06T07:25:00Z">
        <w:r w:rsidR="00CB0B87" w:rsidRPr="00CB0B87" w:rsidDel="00E54A2F">
          <w:rPr>
            <w:iCs/>
          </w:rPr>
          <w:delText>Where a Supplier includes in its Application for Registration data item 7, it shall only set that data item to “True” where it has reasonable grounds to believe, having made reasonable enquiries of the Customer, that the Customer is a new owner or occupier. The Supplier shall retain for a period of not less than one year evidence to substantiate</w:delText>
        </w:r>
        <w:r w:rsidR="00CB0B87" w:rsidRPr="00CB0B87" w:rsidDel="00E54A2F">
          <w:delText xml:space="preserve"> </w:delText>
        </w:r>
        <w:r w:rsidR="00CB0B87" w:rsidRPr="00CB0B87" w:rsidDel="00E54A2F">
          <w:rPr>
            <w:iCs/>
          </w:rPr>
          <w:delText>that belief. This Clause applies to Applications for Registration of Domestic Premises and Non-Domestic Premises</w:delText>
        </w:r>
        <w:r w:rsidR="00CB0B87" w:rsidRPr="00CB0B87" w:rsidDel="00E54A2F">
          <w:delText>.</w:delText>
        </w:r>
      </w:del>
      <w:bookmarkStart w:id="7165" w:name="_Toc40255489"/>
      <w:bookmarkEnd w:id="7165"/>
    </w:p>
    <w:p w14:paraId="076C44C4" w14:textId="68B8A6F9" w:rsidR="00FB7917" w:rsidDel="00701055" w:rsidRDefault="00FB7917">
      <w:pPr>
        <w:pStyle w:val="MRAL2Numbered"/>
        <w:rPr>
          <w:del w:id="7166" w:author="Debbie Houldsworth" w:date="2020-05-07T06:46:00Z"/>
        </w:rPr>
        <w:pPrChange w:id="7167" w:author="Debbie Houldsworth" w:date="2020-05-13T06:59:00Z">
          <w:pPr>
            <w:pStyle w:val="MRAL1Numbered"/>
          </w:pPr>
        </w:pPrChange>
      </w:pPr>
      <w:bookmarkStart w:id="7168" w:name="_Ref4925326"/>
      <w:del w:id="7169" w:author="Debbie Houldsworth" w:date="2020-05-06T07:25:00Z">
        <w:r w:rsidDel="00E54A2F">
          <w:delText>The Supplier shall use its reasonable endeavours to apply for Registration in respect of all Related Metering Points on the same Working Day for a Supply Start Date on the same date, except where a new Related Metering Point is created after the Supplier applies for Registration in relation to the other Related Metering Point(s).  Where a new Related Metering Point or Pseudo Metering Point is created the Supplier shall apply for Registration in relation to it as soon as reasonably practicable.</w:delText>
        </w:r>
      </w:del>
      <w:bookmarkStart w:id="7170" w:name="_Toc40255490"/>
      <w:bookmarkEnd w:id="7168"/>
      <w:bookmarkEnd w:id="7170"/>
    </w:p>
    <w:p w14:paraId="5F96B5D2" w14:textId="2497DBF4" w:rsidR="00FB7917" w:rsidDel="00701055" w:rsidRDefault="00FB7917">
      <w:pPr>
        <w:pStyle w:val="MRAL2Numbered"/>
        <w:rPr>
          <w:del w:id="7171" w:author="Debbie Houldsworth" w:date="2020-05-07T06:46:00Z"/>
        </w:rPr>
        <w:pPrChange w:id="7172" w:author="Debbie Houldsworth" w:date="2020-05-13T06:59:00Z">
          <w:pPr>
            <w:pStyle w:val="MRAL1Numbered"/>
          </w:pPr>
        </w:pPrChange>
      </w:pPr>
      <w:bookmarkStart w:id="7173" w:name="_Ref4482761"/>
      <w:del w:id="7174" w:author="Debbie Houldsworth" w:date="2020-05-06T06:40:00Z">
        <w:r w:rsidDel="00084FAF">
          <w:delText>A Valid Application for Registration for the purposes of this Clause 15 is one that:</w:delText>
        </w:r>
      </w:del>
      <w:bookmarkStart w:id="7175" w:name="_Toc40255491"/>
      <w:bookmarkEnd w:id="7173"/>
      <w:bookmarkEnd w:id="7175"/>
    </w:p>
    <w:p w14:paraId="33CA0FFB" w14:textId="39399E49" w:rsidR="00FB7917" w:rsidDel="00701055" w:rsidRDefault="00FB7917" w:rsidP="00643512">
      <w:pPr>
        <w:pStyle w:val="MRAL2Numbered"/>
        <w:rPr>
          <w:del w:id="7176" w:author="Debbie Houldsworth" w:date="2020-05-07T06:46:00Z"/>
        </w:rPr>
      </w:pPr>
      <w:bookmarkStart w:id="7177" w:name="_Ref4925201"/>
      <w:del w:id="7178" w:author="Debbie Houldsworth" w:date="2020-05-06T06:40:00Z">
        <w:r w:rsidDel="00084FAF">
          <w:delText>contains values that the Supplier has identified as representing data items 1, 2, 3, 8 and 10 of Schedule 2 for the Metering Point against which it wishes to Register which are Accepted on the MPAS Registration System</w:delText>
        </w:r>
        <w:r w:rsidDel="00084FAF">
          <w:rPr>
            <w:i/>
          </w:rPr>
          <w:delText>;</w:delText>
        </w:r>
      </w:del>
      <w:bookmarkStart w:id="7179" w:name="_Toc40255492"/>
      <w:bookmarkEnd w:id="7177"/>
      <w:bookmarkEnd w:id="7179"/>
    </w:p>
    <w:p w14:paraId="69D3F017" w14:textId="2ABE76E4" w:rsidR="00FB7917" w:rsidDel="00701055" w:rsidRDefault="00FB7917" w:rsidP="00643512">
      <w:pPr>
        <w:pStyle w:val="MRAL2Numbered"/>
        <w:rPr>
          <w:del w:id="7180" w:author="Debbie Houldsworth" w:date="2020-05-07T06:46:00Z"/>
        </w:rPr>
      </w:pPr>
      <w:bookmarkStart w:id="7181" w:name="_Ref5095520"/>
      <w:del w:id="7182" w:author="Debbie Houldsworth" w:date="2020-05-06T06:40:00Z">
        <w:r w:rsidDel="00084FAF">
          <w:delText xml:space="preserve">is received by the relevant MPAS Provider no later than the last Working Day before the Supply Start Date included in the Supplier’s application </w:delText>
        </w:r>
      </w:del>
      <w:del w:id="7183" w:author="Debbie Houldsworth" w:date="2020-05-06T07:27:00Z">
        <w:r w:rsidDel="00E54A2F">
          <w:delText>under Clause 15.5.1 and no more than 28 days in advance of that date;</w:delText>
        </w:r>
      </w:del>
      <w:bookmarkStart w:id="7184" w:name="_Toc40255493"/>
      <w:bookmarkEnd w:id="7181"/>
      <w:bookmarkEnd w:id="7184"/>
    </w:p>
    <w:p w14:paraId="02AE8F61" w14:textId="1109F70B" w:rsidR="00FB7917" w:rsidDel="00701055" w:rsidRDefault="00FB7917" w:rsidP="00643512">
      <w:pPr>
        <w:pStyle w:val="MRAL2Numbered"/>
        <w:rPr>
          <w:del w:id="7185" w:author="Debbie Houldsworth" w:date="2020-05-07T06:45:00Z"/>
        </w:rPr>
      </w:pPr>
      <w:del w:id="7186" w:author="Debbie Houldsworth" w:date="2020-05-06T06:40:00Z">
        <w:r w:rsidDel="00084FAF">
          <w:delText>is received by the relevant MPAS Provider on or after the later of:</w:delText>
        </w:r>
      </w:del>
      <w:bookmarkStart w:id="7187" w:name="_Toc40255494"/>
      <w:bookmarkEnd w:id="7187"/>
    </w:p>
    <w:p w14:paraId="7DBF3ABA" w14:textId="06777E1A" w:rsidR="00FB7917" w:rsidDel="00084FAF" w:rsidRDefault="00FB7917">
      <w:pPr>
        <w:pStyle w:val="MRAL2Numbered"/>
        <w:rPr>
          <w:del w:id="7188" w:author="Debbie Houldsworth" w:date="2020-05-06T06:40:00Z"/>
        </w:rPr>
        <w:pPrChange w:id="7189" w:author="Debbie Houldsworth" w:date="2020-05-13T06:59:00Z">
          <w:pPr>
            <w:pStyle w:val="MRAL3HangingIndent"/>
          </w:pPr>
        </w:pPrChange>
      </w:pPr>
      <w:del w:id="7190" w:author="Debbie Houldsworth" w:date="2020-05-06T06:40:00Z">
        <w:r w:rsidDel="00084FAF">
          <w:delText>(A)</w:delText>
        </w:r>
        <w:r w:rsidDel="00084FAF">
          <w:tab/>
          <w:delText>the eleventh Working Day following the date when the relevant MPAS Provider has Registered the Old Supplier for the relevant Metering Point; and</w:delText>
        </w:r>
        <w:bookmarkStart w:id="7191" w:name="_Toc40255495"/>
        <w:bookmarkEnd w:id="7191"/>
      </w:del>
    </w:p>
    <w:p w14:paraId="2C3CDE25" w14:textId="34127BBF" w:rsidR="00FB7917" w:rsidDel="00084FAF" w:rsidRDefault="00FB7917">
      <w:pPr>
        <w:pStyle w:val="MRAL2Numbered"/>
        <w:rPr>
          <w:del w:id="7192" w:author="Debbie Houldsworth" w:date="2020-05-06T06:40:00Z"/>
        </w:rPr>
        <w:pPrChange w:id="7193" w:author="Debbie Houldsworth" w:date="2020-05-13T06:59:00Z">
          <w:pPr>
            <w:pStyle w:val="MRAL3HangingIndent"/>
          </w:pPr>
        </w:pPrChange>
      </w:pPr>
      <w:del w:id="7194" w:author="Debbie Houldsworth" w:date="2020-05-06T06:40:00Z">
        <w:r w:rsidDel="00084FAF">
          <w:delText>(B)</w:delText>
        </w:r>
        <w:r w:rsidDel="00084FAF">
          <w:tab/>
          <w:delText>the Supply Start Date provided by that Old Supplier; and</w:delText>
        </w:r>
        <w:bookmarkStart w:id="7195" w:name="_Toc40255496"/>
        <w:bookmarkEnd w:id="7195"/>
      </w:del>
    </w:p>
    <w:p w14:paraId="3623037D" w14:textId="7CF384BA" w:rsidR="00FB7917" w:rsidDel="00701055" w:rsidRDefault="00FB7917" w:rsidP="00643512">
      <w:pPr>
        <w:pStyle w:val="MRAL2Numbered"/>
        <w:rPr>
          <w:del w:id="7196" w:author="Debbie Houldsworth" w:date="2020-05-07T06:45:00Z"/>
        </w:rPr>
      </w:pPr>
      <w:del w:id="7197" w:author="Debbie Houldsworth" w:date="2020-05-06T06:40:00Z">
        <w:r w:rsidDel="009C6BB5">
          <w:delText xml:space="preserve">where it relates to a Green Deal Metering Point, is made by a Green Deal Licensee. </w:delText>
        </w:r>
      </w:del>
      <w:bookmarkStart w:id="7198" w:name="_Toc40255497"/>
      <w:bookmarkEnd w:id="7198"/>
    </w:p>
    <w:p w14:paraId="7849A846" w14:textId="3E41C613" w:rsidR="00FB7917" w:rsidDel="00701055" w:rsidRDefault="00FB7917">
      <w:pPr>
        <w:pStyle w:val="MRAL2Numbered"/>
        <w:rPr>
          <w:del w:id="7199" w:author="Debbie Houldsworth" w:date="2020-05-07T06:45:00Z"/>
        </w:rPr>
        <w:pPrChange w:id="7200" w:author="Debbie Houldsworth" w:date="2020-05-13T06:59:00Z">
          <w:pPr>
            <w:pStyle w:val="MRAL1Numbered"/>
          </w:pPr>
        </w:pPrChange>
      </w:pPr>
      <w:del w:id="7201" w:author="Debbie Houldsworth" w:date="2020-05-06T07:27:00Z">
        <w:r w:rsidDel="00E54A2F">
          <w:delText>The relevant MPAS Provider shall not be obliged to check the validity or accuracy of any data items contained in a Supplier’s Application for Registration or whether a Supplier has complied with the provisions of Clauses 15.1 to 15.4 except to the extent that the relevant MPAS Provider Accepts the application.</w:delText>
        </w:r>
      </w:del>
      <w:bookmarkStart w:id="7202" w:name="_Toc40255498"/>
      <w:bookmarkEnd w:id="7202"/>
    </w:p>
    <w:p w14:paraId="3CC98BC7" w14:textId="4195D2A4" w:rsidR="00FB7917" w:rsidDel="00701055" w:rsidRDefault="00FB7917">
      <w:pPr>
        <w:pStyle w:val="MRAL2Numbered"/>
        <w:rPr>
          <w:del w:id="7203" w:author="Debbie Houldsworth" w:date="2020-05-07T06:45:00Z"/>
        </w:rPr>
        <w:pPrChange w:id="7204" w:author="Debbie Houldsworth" w:date="2020-05-13T06:59:00Z">
          <w:pPr>
            <w:pStyle w:val="MRAL1Numbered"/>
          </w:pPr>
        </w:pPrChange>
      </w:pPr>
      <w:bookmarkStart w:id="7205" w:name="_Ref4925440"/>
      <w:del w:id="7206" w:author="Debbie Houldsworth" w:date="2020-05-06T07:27:00Z">
        <w:r w:rsidDel="00E54A2F">
          <w:delText xml:space="preserve">The Supplier may also include in its Application for Registration data items 4, 5, 7 and 11 to 14, 16 and 17 of Schedule 2 for the Metering Point. Where the Application for Registration relates to a Pseudo Metering Point the Supplier shall ensure that data items 4, 7, 11, 12, 14, 16 and 17 of Schedule 2 contain the same value as the corresponding data items for the associated Half Hourly Metering Point. The Supplier shall use its reasonable endeavours to ensure that data item 7 is set to "T" (True) in its Application for Registration if the Customer at </w:delText>
        </w:r>
        <w:r w:rsidR="00CB0B87" w:rsidDel="00E54A2F">
          <w:delText xml:space="preserve">the Metering Point </w:delText>
        </w:r>
        <w:r w:rsidDel="00E54A2F">
          <w:delText xml:space="preserve">is a new owner or occupier.  The MPAS Provider shall not be required to check that data item 7 has been included or is accurate in an Application for </w:delText>
        </w:r>
        <w:r w:rsidR="00CB0B87" w:rsidDel="00E54A2F">
          <w:delText xml:space="preserve">any </w:delText>
        </w:r>
        <w:r w:rsidDel="00E54A2F">
          <w:delText>Registration fo</w:delText>
        </w:r>
        <w:r w:rsidR="00CB0B87" w:rsidDel="00E54A2F">
          <w:delText>r</w:delText>
        </w:r>
        <w:r w:rsidDel="00E54A2F">
          <w:delText xml:space="preserve"> where there is a Customer that is a new owner or occupier.</w:delText>
        </w:r>
      </w:del>
      <w:bookmarkStart w:id="7207" w:name="_Toc40255499"/>
      <w:bookmarkEnd w:id="7205"/>
      <w:bookmarkEnd w:id="7207"/>
    </w:p>
    <w:p w14:paraId="1B041EFF" w14:textId="308AED8F" w:rsidR="00FB7917" w:rsidDel="00701055" w:rsidRDefault="00FB7917">
      <w:pPr>
        <w:pStyle w:val="MRAL2Numbered"/>
        <w:rPr>
          <w:del w:id="7208" w:author="Debbie Houldsworth" w:date="2020-05-07T06:45:00Z"/>
        </w:rPr>
        <w:pPrChange w:id="7209" w:author="Debbie Houldsworth" w:date="2020-05-13T06:59:00Z">
          <w:pPr>
            <w:pStyle w:val="MRAL1Numbered"/>
          </w:pPr>
        </w:pPrChange>
      </w:pPr>
      <w:del w:id="7210" w:author="Debbie Houldsworth" w:date="2020-05-06T07:27:00Z">
        <w:r w:rsidDel="00E54A2F">
          <w:delText>Where the New Supplier does not include any of the optional items listed in Clause 15.7 in its Valid Application for Registration, the data items that are held on the MPAS Registration System for the Metering Point and are valid as at the date of receipt of the Valid Application for Registration that correspond to the optional data items not provided shall continue to be held on the MPAS Registration System and it shall be presumed that such data items shall continue to be valid in respect of the New Supplier's Registration.</w:delText>
        </w:r>
      </w:del>
      <w:bookmarkStart w:id="7211" w:name="_Toc40255500"/>
      <w:bookmarkEnd w:id="7211"/>
    </w:p>
    <w:p w14:paraId="0825DDFA" w14:textId="6D5D366D" w:rsidR="00FB7917" w:rsidDel="00701055" w:rsidRDefault="00FB7917">
      <w:pPr>
        <w:pStyle w:val="MRAL2Numbered"/>
        <w:rPr>
          <w:del w:id="7212" w:author="Debbie Houldsworth" w:date="2020-05-07T06:45:00Z"/>
        </w:rPr>
        <w:pPrChange w:id="7213" w:author="Debbie Houldsworth" w:date="2020-05-13T06:59:00Z">
          <w:pPr>
            <w:pStyle w:val="MRAL1Numbered"/>
          </w:pPr>
        </w:pPrChange>
      </w:pPr>
      <w:bookmarkStart w:id="7214" w:name="_Ref4481893"/>
      <w:del w:id="7215" w:author="Debbie Houldsworth" w:date="2020-05-06T07:27:00Z">
        <w:r w:rsidDel="00E54A2F">
          <w:delText xml:space="preserve">Where an MPAS Provider receives a Valid Application for Registration from a Supplier in relation to a Metering Point, it shall Register that Supplier and shall notify that Supplier (the </w:delText>
        </w:r>
        <w:r w:rsidDel="00E54A2F">
          <w:rPr>
            <w:b/>
          </w:rPr>
          <w:delText>“New Supplier</w:delText>
        </w:r>
        <w:r w:rsidDel="00E54A2F">
          <w:delText>”), the New Supplier’s Data Aggregator, the Old Supplier, the Old Supplier’s Data Aggregator, any Data Aggregator the Old Supplier may have appointed for a future date, and the Distribution Business for that Metering Point that the Supplier has been Registered.</w:delText>
        </w:r>
      </w:del>
      <w:bookmarkStart w:id="7216" w:name="_Toc40255501"/>
      <w:bookmarkEnd w:id="7214"/>
      <w:bookmarkEnd w:id="7216"/>
    </w:p>
    <w:p w14:paraId="2FC18248" w14:textId="18CA819C" w:rsidR="00FB7917" w:rsidDel="00701055" w:rsidRDefault="00FB7917">
      <w:pPr>
        <w:pStyle w:val="MRAL2Numbered"/>
        <w:rPr>
          <w:del w:id="7217" w:author="Debbie Houldsworth" w:date="2020-05-07T06:45:00Z"/>
        </w:rPr>
        <w:pPrChange w:id="7218" w:author="Debbie Houldsworth" w:date="2020-05-13T06:59:00Z">
          <w:pPr>
            <w:pStyle w:val="MRAL1Numbered"/>
          </w:pPr>
        </w:pPrChange>
      </w:pPr>
      <w:bookmarkStart w:id="7219" w:name="_Ref5095434"/>
      <w:del w:id="7220" w:author="Debbie Houldsworth" w:date="2020-05-06T07:27:00Z">
        <w:r w:rsidDel="00E54A2F">
          <w:delText>Subject to Clauses 15.11, 16.12 and 16.20, the New Supplier shall be deemed responsible, and the Old Supplier shall cease to be responsible for the supply of electricity through the Metering Point from 00:00 hours on the Supply Start Date.</w:delText>
        </w:r>
      </w:del>
      <w:bookmarkStart w:id="7221" w:name="_Toc40255502"/>
      <w:bookmarkEnd w:id="7219"/>
      <w:bookmarkEnd w:id="7221"/>
    </w:p>
    <w:p w14:paraId="2DAFE26B" w14:textId="0EE3BEEC" w:rsidR="00FB7917" w:rsidDel="00701055" w:rsidRDefault="00FB7917">
      <w:pPr>
        <w:pStyle w:val="MRAL2Numbered"/>
        <w:rPr>
          <w:del w:id="7222" w:author="Debbie Houldsworth" w:date="2020-05-07T06:45:00Z"/>
        </w:rPr>
        <w:pPrChange w:id="7223" w:author="Debbie Houldsworth" w:date="2020-05-13T06:59:00Z">
          <w:pPr>
            <w:pStyle w:val="MRAL1Numbered"/>
          </w:pPr>
        </w:pPrChange>
      </w:pPr>
      <w:bookmarkStart w:id="7224" w:name="_Ref4926093"/>
      <w:del w:id="7225" w:author="Debbie Houldsworth" w:date="2020-05-06T07:27:00Z">
        <w:r w:rsidDel="00E54A2F">
          <w:delText>Where the New Supplier has been appointed to the Metering Point as a result of a Last Resort Supply Direction pursuant to Clause 26.1, then Clause 26.3 shall apply and Clause 15.10 shall not apply.</w:delText>
        </w:r>
      </w:del>
      <w:bookmarkStart w:id="7226" w:name="_Toc40255503"/>
      <w:bookmarkEnd w:id="7224"/>
      <w:bookmarkEnd w:id="7226"/>
    </w:p>
    <w:p w14:paraId="4F8DE9AD" w14:textId="01842782" w:rsidR="00FB7917" w:rsidDel="008B14E4" w:rsidRDefault="00E56CEF">
      <w:pPr>
        <w:pStyle w:val="MRAL2Numbered"/>
        <w:rPr>
          <w:del w:id="7227" w:author="Debbie Houldsworth" w:date="2020-05-13T06:59:00Z"/>
        </w:rPr>
        <w:pPrChange w:id="7228" w:author="Debbie Houldsworth" w:date="2020-05-13T06:59:00Z">
          <w:pPr>
            <w:pStyle w:val="MRAL1Numbered"/>
          </w:pPr>
        </w:pPrChange>
      </w:pPr>
      <w:bookmarkStart w:id="7229" w:name="_Ref5095582"/>
      <w:del w:id="7230" w:author="Debbie Houldsworth" w:date="2020-05-06T07:27:00Z">
        <w:r w:rsidDel="00E54A2F">
          <w:delText>T</w:delText>
        </w:r>
        <w:r w:rsidR="00FB7917" w:rsidDel="00E54A2F">
          <w:delText>he New Supplier shall use its reasonable endeavours to submit a Valid Application for Registration to the relevant MPAS Provider as far in advance of the Supply Start Date as reasonably possible taking into account the restrictions set out in Clause 15.5.2.  The MPAS Provider shall not be responsible for ensuring that the New Supplier complies with the requirements of this Clause 15.12.</w:delText>
        </w:r>
      </w:del>
      <w:bookmarkStart w:id="7231" w:name="_Toc40255504"/>
      <w:bookmarkEnd w:id="7229"/>
      <w:bookmarkEnd w:id="7231"/>
    </w:p>
    <w:p w14:paraId="124A84A4" w14:textId="3F498EEC" w:rsidR="00FB7917" w:rsidDel="00701055" w:rsidRDefault="00FB7917">
      <w:pPr>
        <w:pStyle w:val="MRAL2Numbered"/>
        <w:rPr>
          <w:del w:id="7232" w:author="Debbie Houldsworth" w:date="2020-05-07T06:45:00Z"/>
        </w:rPr>
        <w:pPrChange w:id="7233" w:author="Debbie Houldsworth" w:date="2020-05-13T06:59:00Z">
          <w:pPr>
            <w:pStyle w:val="MRAL1Numbered"/>
          </w:pPr>
        </w:pPrChange>
      </w:pPr>
      <w:bookmarkStart w:id="7234" w:name="_Ref5095636"/>
      <w:del w:id="7235" w:author="Debbie Houldsworth" w:date="2020-05-06T07:27:00Z">
        <w:r w:rsidDel="00E54A2F">
          <w:delText>The New Supplier shall use its reasonable endeavours not to commence supplying electricity through any Metering Point or make any material changes to that Metering Point until it has received a notice confirming its Registration in respect of the Metering Point or (if later) the Supply Start Date specified in the New Supplier's Application for Registration. The MPAS Provider shall not be responsible for ensuring that the New Supplier complies with the requirements of this Clause 15.13.  Where the New Supplier is unable to comply with the provisions of this Clause 15.13 due to the relevant MPAS Provider’s failure to send out a notice confirming its Registration within the timescales indicated in Clause 14.5 or 14.6, or the New Supplier is a SoLR, that New Supplier shall be deemed not to be in breach of the obligation set out in this Clause 15.13.</w:delText>
        </w:r>
      </w:del>
      <w:bookmarkStart w:id="7236" w:name="_Toc39727155"/>
      <w:bookmarkStart w:id="7237" w:name="_Toc40255505"/>
      <w:bookmarkEnd w:id="7234"/>
      <w:bookmarkEnd w:id="7236"/>
      <w:bookmarkEnd w:id="7237"/>
    </w:p>
    <w:p w14:paraId="4FCF458B" w14:textId="5DDC375A" w:rsidR="00FB7917" w:rsidDel="00701055" w:rsidRDefault="00FB7917">
      <w:pPr>
        <w:pStyle w:val="MRAL2Numbered"/>
        <w:rPr>
          <w:del w:id="7238" w:author="Debbie Houldsworth" w:date="2020-05-07T06:45:00Z"/>
        </w:rPr>
        <w:pPrChange w:id="7239" w:author="Debbie Houldsworth" w:date="2020-05-13T06:59:00Z">
          <w:pPr>
            <w:pStyle w:val="MRAL1Numbered"/>
          </w:pPr>
        </w:pPrChange>
      </w:pPr>
      <w:del w:id="7240" w:author="Debbie Houldsworth" w:date="2020-05-06T07:27:00Z">
        <w:r w:rsidDel="00E54A2F">
          <w:delText>Where an Old Supplier makes a change to one of the data items for which it is stated to be responsible in Schedule 2, in relation to a Metering Point, and its Message to the relevant MPAS Provider is Rejected and the reason for such Rejection is stated to be the New Supplier's Registration, the Old Supplier shall contact the New Supplier as soon as possible and inform it of the change, using the contact notice facility provided under Clause 17, if necessary.</w:delText>
        </w:r>
      </w:del>
      <w:bookmarkStart w:id="7241" w:name="_Toc39727156"/>
      <w:bookmarkStart w:id="7242" w:name="_Toc40255506"/>
      <w:bookmarkEnd w:id="7241"/>
      <w:bookmarkEnd w:id="7242"/>
    </w:p>
    <w:p w14:paraId="5DABC7A7" w14:textId="12F619A9" w:rsidR="00FB7917" w:rsidDel="00701055" w:rsidRDefault="00FB7917">
      <w:pPr>
        <w:pStyle w:val="MRAL2Numbered"/>
        <w:rPr>
          <w:del w:id="7243" w:author="Debbie Houldsworth" w:date="2020-05-07T06:45:00Z"/>
        </w:rPr>
        <w:pPrChange w:id="7244" w:author="Debbie Houldsworth" w:date="2020-05-13T06:59:00Z">
          <w:pPr>
            <w:pStyle w:val="MRAL1Numbered"/>
          </w:pPr>
        </w:pPrChange>
      </w:pPr>
      <w:bookmarkStart w:id="7245" w:name="_Ref4561356"/>
      <w:del w:id="7246" w:author="Debbie Houldsworth" w:date="2020-05-06T07:27:00Z">
        <w:r w:rsidDel="00E54A2F">
          <w:delText>Where an MPAS Provider receives an Application for Registration from a Supplier which is not a Valid Application for Registration, it shall Reject the Application for Registration and shall notify the Supplier that such application has been Rejected, setting out all the reasons for the Rejection.  Notwithstanding Clause 15.5.2, the MPAS Registration Systems of some MPAS Providers may not Reject an otherwise Valid Application for Registration even though the Application for Registration is received after the date that is the last Working Day before the Supply Start Date included in the Supplier's Application for Registration.</w:delText>
        </w:r>
        <w:bookmarkEnd w:id="7245"/>
        <w:r w:rsidDel="00E54A2F">
          <w:delText xml:space="preserve">  </w:delText>
        </w:r>
      </w:del>
      <w:bookmarkStart w:id="7247" w:name="_Toc39727157"/>
      <w:bookmarkStart w:id="7248" w:name="_Toc40255507"/>
      <w:bookmarkEnd w:id="7247"/>
      <w:bookmarkEnd w:id="7248"/>
    </w:p>
    <w:p w14:paraId="22172990" w14:textId="3301650A" w:rsidR="003E219F" w:rsidDel="00701055" w:rsidRDefault="003E219F">
      <w:pPr>
        <w:pStyle w:val="MRAL2Numbered"/>
        <w:rPr>
          <w:del w:id="7249" w:author="Debbie Houldsworth" w:date="2020-05-07T06:45:00Z"/>
        </w:rPr>
        <w:pPrChange w:id="7250" w:author="Debbie Houldsworth" w:date="2020-05-13T06:59:00Z">
          <w:pPr>
            <w:pStyle w:val="MRAL1Numbered"/>
          </w:pPr>
        </w:pPrChange>
      </w:pPr>
      <w:del w:id="7251" w:author="Debbie Houldsworth" w:date="2020-05-06T07:28:00Z">
        <w:r w:rsidRPr="003E219F" w:rsidDel="00E54A2F">
          <w:delText>The New Supplier at any point on or before the second working day before Supply Start Date may request the relevant MPAS provider withdraw the Registration for a Metering Point.</w:delText>
        </w:r>
      </w:del>
      <w:bookmarkStart w:id="7252" w:name="_Toc39727158"/>
      <w:bookmarkStart w:id="7253" w:name="_Toc40255508"/>
      <w:bookmarkEnd w:id="7252"/>
      <w:bookmarkEnd w:id="7253"/>
    </w:p>
    <w:p w14:paraId="6DA22F42" w14:textId="05618B79" w:rsidR="003E219F" w:rsidDel="00701055" w:rsidRDefault="003E219F">
      <w:pPr>
        <w:pStyle w:val="MRAL2Numbered"/>
        <w:rPr>
          <w:del w:id="7254" w:author="Debbie Houldsworth" w:date="2020-05-07T06:45:00Z"/>
        </w:rPr>
        <w:pPrChange w:id="7255" w:author="Debbie Houldsworth" w:date="2020-05-13T06:59:00Z">
          <w:pPr>
            <w:pStyle w:val="MRAL1Numbered"/>
          </w:pPr>
        </w:pPrChange>
      </w:pPr>
      <w:del w:id="7256" w:author="Debbie Houldsworth" w:date="2020-05-06T07:28:00Z">
        <w:r w:rsidRPr="003E219F" w:rsidDel="00E54A2F">
          <w:delText>Where the relevant MPAS Provider receives and Accepts a valid withdrawal of the Registration, that MPAS Provider shall:</w:delText>
        </w:r>
      </w:del>
      <w:bookmarkStart w:id="7257" w:name="_Toc39727159"/>
      <w:bookmarkStart w:id="7258" w:name="_Toc40255509"/>
      <w:bookmarkEnd w:id="7257"/>
      <w:bookmarkEnd w:id="7258"/>
    </w:p>
    <w:p w14:paraId="01FBEECB" w14:textId="60C1EA3F" w:rsidR="003E219F" w:rsidDel="00701055" w:rsidRDefault="003E219F" w:rsidP="00643512">
      <w:pPr>
        <w:pStyle w:val="MRAL2Numbered"/>
        <w:rPr>
          <w:del w:id="7259" w:author="Debbie Houldsworth" w:date="2020-05-07T06:45:00Z"/>
        </w:rPr>
      </w:pPr>
      <w:del w:id="7260" w:author="Debbie Houldsworth" w:date="2020-05-06T07:28:00Z">
        <w:r w:rsidRPr="003E219F" w:rsidDel="00E54A2F">
          <w:delText>record the withdrawal on its MPAS registration system</w:delText>
        </w:r>
        <w:r w:rsidDel="00E54A2F">
          <w:delText>;</w:delText>
        </w:r>
      </w:del>
      <w:bookmarkStart w:id="7261" w:name="_Toc39727160"/>
      <w:bookmarkStart w:id="7262" w:name="_Toc40255510"/>
      <w:bookmarkEnd w:id="7261"/>
      <w:bookmarkEnd w:id="7262"/>
    </w:p>
    <w:p w14:paraId="39047FF1" w14:textId="74CE1B9A" w:rsidR="003E219F" w:rsidDel="00701055" w:rsidRDefault="003E219F" w:rsidP="00643512">
      <w:pPr>
        <w:pStyle w:val="MRAL2Numbered"/>
        <w:rPr>
          <w:del w:id="7263" w:author="Debbie Houldsworth" w:date="2020-05-07T06:45:00Z"/>
        </w:rPr>
      </w:pPr>
      <w:del w:id="7264" w:author="Debbie Houldsworth" w:date="2020-05-06T07:28:00Z">
        <w:r w:rsidRPr="003E219F" w:rsidDel="00E54A2F">
          <w:delText>notify the Old Supplier and New Supplier, the Old Supplier's Data Aggregator, any Data Aggregator the Old Supplier may have appointed for a future date, the New Supplier's Data Aggregator, any Data Aggregator the New Supplier may have appointed for a future date and, where necessary, the Distribution Business, that the Registration has been withdrawn;</w:delText>
        </w:r>
      </w:del>
      <w:bookmarkStart w:id="7265" w:name="_Toc39727161"/>
      <w:bookmarkStart w:id="7266" w:name="_Toc40255511"/>
      <w:bookmarkEnd w:id="7265"/>
      <w:bookmarkEnd w:id="7266"/>
    </w:p>
    <w:p w14:paraId="7CAD221B" w14:textId="0F183396" w:rsidR="003E219F" w:rsidDel="00701055" w:rsidRDefault="003E219F" w:rsidP="00643512">
      <w:pPr>
        <w:pStyle w:val="MRAL2Numbered"/>
        <w:rPr>
          <w:del w:id="7267" w:author="Debbie Houldsworth" w:date="2020-05-07T06:45:00Z"/>
        </w:rPr>
      </w:pPr>
      <w:del w:id="7268" w:author="Debbie Houldsworth" w:date="2020-05-06T07:28:00Z">
        <w:r w:rsidRPr="003E219F" w:rsidDel="00E54A2F">
          <w:delText>delete all data items relating to the New Supplier's Registration, including any changes to data items a New Supplier has made pursuant to Clause 24.7</w:delText>
        </w:r>
        <w:r w:rsidDel="00E54A2F">
          <w:delText>.</w:delText>
        </w:r>
      </w:del>
      <w:bookmarkStart w:id="7269" w:name="_Toc39727162"/>
      <w:bookmarkStart w:id="7270" w:name="_Toc40255512"/>
      <w:bookmarkEnd w:id="7269"/>
      <w:bookmarkEnd w:id="7270"/>
    </w:p>
    <w:p w14:paraId="190269AF" w14:textId="07C23B47" w:rsidR="003E219F" w:rsidDel="00701055" w:rsidRDefault="003E219F">
      <w:pPr>
        <w:pStyle w:val="MRAL2Numbered"/>
        <w:rPr>
          <w:del w:id="7271" w:author="Debbie Houldsworth" w:date="2020-05-07T06:45:00Z"/>
        </w:rPr>
        <w:pPrChange w:id="7272" w:author="Debbie Houldsworth" w:date="2020-05-13T06:59:00Z">
          <w:pPr>
            <w:pStyle w:val="MRAL1Numbered"/>
          </w:pPr>
        </w:pPrChange>
      </w:pPr>
      <w:del w:id="7273" w:author="Debbie Houldsworth" w:date="2020-05-06T07:28:00Z">
        <w:r w:rsidRPr="003E219F" w:rsidDel="00E54A2F">
          <w:delText>The New Supplier shall not be able to make any changes to data items 4, 5, 7, 11 to 14, 16 or 17 in Schedule 2 for the Metering Point after the withdrawal is accepted.</w:delText>
        </w:r>
      </w:del>
      <w:bookmarkStart w:id="7274" w:name="_Toc39727163"/>
      <w:bookmarkStart w:id="7275" w:name="_Toc40255513"/>
      <w:bookmarkEnd w:id="7274"/>
      <w:bookmarkEnd w:id="7275"/>
    </w:p>
    <w:p w14:paraId="0C9D2C6E" w14:textId="6A01C3AF" w:rsidR="003E219F" w:rsidDel="00701055" w:rsidRDefault="003E219F">
      <w:pPr>
        <w:pStyle w:val="MRAL2Numbered"/>
        <w:rPr>
          <w:del w:id="7276" w:author="Debbie Houldsworth" w:date="2020-05-07T06:45:00Z"/>
        </w:rPr>
        <w:pPrChange w:id="7277" w:author="Debbie Houldsworth" w:date="2020-05-13T06:59:00Z">
          <w:pPr>
            <w:pStyle w:val="MRAL1Numbered"/>
          </w:pPr>
        </w:pPrChange>
      </w:pPr>
      <w:del w:id="7278" w:author="Debbie Houldsworth" w:date="2020-05-06T07:28:00Z">
        <w:r w:rsidRPr="003E219F" w:rsidDel="00E54A2F">
          <w:delText>Where the withdrawal is not Accepted or was not received within the timescales in Clause 15.16, the relevant MPAS Provider shall Reject such request to withdraw the Registration and notify the New Supplier that it has Rejected its withdrawal and all the reasons for the Rejection</w:delText>
        </w:r>
      </w:del>
      <w:del w:id="7279" w:author="Debbie Houldsworth" w:date="2020-05-07T06:45:00Z">
        <w:r w:rsidRPr="003E219F" w:rsidDel="00701055">
          <w:delText>.</w:delText>
        </w:r>
        <w:bookmarkStart w:id="7280" w:name="_Toc39727164"/>
        <w:bookmarkStart w:id="7281" w:name="_Toc40255514"/>
        <w:bookmarkEnd w:id="7280"/>
        <w:bookmarkEnd w:id="7281"/>
      </w:del>
    </w:p>
    <w:p w14:paraId="04BE20E0" w14:textId="72830684" w:rsidR="003E219F" w:rsidDel="00701055" w:rsidRDefault="003E219F">
      <w:pPr>
        <w:pStyle w:val="MRAL2Numbered"/>
        <w:rPr>
          <w:del w:id="7282" w:author="Debbie Houldsworth" w:date="2020-05-07T06:45:00Z"/>
        </w:rPr>
        <w:pPrChange w:id="7283" w:author="Debbie Houldsworth" w:date="2020-05-13T06:59:00Z">
          <w:pPr>
            <w:pStyle w:val="MRAL1Numbered"/>
          </w:pPr>
        </w:pPrChange>
      </w:pPr>
      <w:del w:id="7284" w:author="Debbie Houldsworth" w:date="2020-05-06T07:29:00Z">
        <w:r w:rsidRPr="003E219F" w:rsidDel="00CD7BBA">
          <w:delText>Where the MPAS Provider records a withdrawal in accordance with Clause 15.16 it shall note within its MPAS Registration System that the Registration of the New Supplier in relation to the Metering Point has been withdrawn and the responsibility for supplying that Metering Point shall remain with the Old Supplier, such that the New Supplier’s Registration shall be deemed not to have taken place.</w:delText>
        </w:r>
      </w:del>
      <w:bookmarkStart w:id="7285" w:name="_Toc39727165"/>
      <w:bookmarkStart w:id="7286" w:name="_Toc40255515"/>
      <w:bookmarkEnd w:id="7285"/>
      <w:bookmarkEnd w:id="7286"/>
    </w:p>
    <w:p w14:paraId="0CFFEB99" w14:textId="640A5621" w:rsidR="003E219F" w:rsidDel="00A96D01" w:rsidRDefault="003E219F">
      <w:pPr>
        <w:pStyle w:val="MRAL2Numbered"/>
        <w:rPr>
          <w:del w:id="7287" w:author="Debbie Houldsworth" w:date="2020-05-07T06:45:00Z"/>
        </w:rPr>
      </w:pPr>
      <w:del w:id="7288" w:author="Debbie Houldsworth" w:date="2020-05-06T07:28:00Z">
        <w:r w:rsidRPr="003E219F" w:rsidDel="00CD7BBA">
          <w:delText>Where the New Supplier's request to withdraw the Registration has been Rejected the New Supplier may re-request a withdrawal of the Registration in accordance with Clause 15.16</w:delText>
        </w:r>
        <w:r w:rsidDel="00CD7BBA">
          <w:delText>.</w:delText>
        </w:r>
      </w:del>
      <w:bookmarkStart w:id="7289" w:name="_Toc39727166"/>
      <w:bookmarkStart w:id="7290" w:name="_Toc40255516"/>
      <w:bookmarkEnd w:id="7289"/>
      <w:bookmarkEnd w:id="7290"/>
    </w:p>
    <w:p w14:paraId="7B970CAC" w14:textId="34AC2D5D" w:rsidR="00A96D01" w:rsidRDefault="00A96D01">
      <w:pPr>
        <w:pStyle w:val="MRAHeading2"/>
        <w:rPr>
          <w:ins w:id="7291" w:author="Jonathan Hawkins" w:date="2020-05-15T12:39:00Z"/>
        </w:rPr>
        <w:pPrChange w:id="7292" w:author="Jonathan Hawkins" w:date="2020-05-15T12:39:00Z">
          <w:pPr>
            <w:pStyle w:val="MRAL1Numbered"/>
          </w:pPr>
        </w:pPrChange>
      </w:pPr>
      <w:del w:id="7293" w:author="Jonathan Hawkins" w:date="2020-05-15T12:40:00Z">
        <w:r w:rsidDel="00A96D01">
          <w:delText>Procedure for objection by old supplier</w:delText>
        </w:r>
      </w:del>
      <w:ins w:id="7294" w:author="Jonathan Hawkins" w:date="2020-05-15T12:40:00Z">
        <w:r>
          <w:t>not used</w:t>
        </w:r>
      </w:ins>
    </w:p>
    <w:p w14:paraId="3C1B6833" w14:textId="5B45A6FB" w:rsidR="00FB7917" w:rsidDel="00701055" w:rsidRDefault="00FB7917">
      <w:pPr>
        <w:pStyle w:val="MRAL1Numbered"/>
        <w:rPr>
          <w:del w:id="7295" w:author="Debbie Houldsworth" w:date="2020-05-07T06:45:00Z"/>
        </w:rPr>
      </w:pPr>
      <w:bookmarkStart w:id="7296" w:name="Section16"/>
      <w:bookmarkStart w:id="7297" w:name="_Ref4481965"/>
      <w:bookmarkEnd w:id="7296"/>
      <w:del w:id="7298" w:author="Debbie Houldsworth" w:date="2020-05-06T07:39:00Z">
        <w:r w:rsidDel="00CD7BBA">
          <w:delText>The circumstances under which an Old Supplier may issue an objection (“</w:delText>
        </w:r>
        <w:r w:rsidDel="00CD7BBA">
          <w:rPr>
            <w:b/>
          </w:rPr>
          <w:delText>Notice of Objection</w:delText>
        </w:r>
        <w:r w:rsidDel="00CD7BBA">
          <w:delText>”) to the relevant MPAS Provider in relation to an Application for Registration of which it has been notified pursuant to Clause 15.9 are defined in Condition 14 of the Electricity Supply Licence.</w:delText>
        </w:r>
      </w:del>
      <w:bookmarkStart w:id="7299" w:name="_Toc39727168"/>
      <w:bookmarkStart w:id="7300" w:name="_Toc40255518"/>
      <w:bookmarkEnd w:id="7299"/>
      <w:bookmarkEnd w:id="7300"/>
    </w:p>
    <w:p w14:paraId="0279361C" w14:textId="36FFE744" w:rsidR="00FB7917" w:rsidDel="00701055" w:rsidRDefault="00FB7917">
      <w:pPr>
        <w:pStyle w:val="MRAL1Numbered"/>
        <w:rPr>
          <w:del w:id="7301" w:author="Debbie Houldsworth" w:date="2020-05-07T06:45:00Z"/>
        </w:rPr>
      </w:pPr>
      <w:bookmarkStart w:id="7302" w:name="_Ref5096632"/>
      <w:bookmarkEnd w:id="7297"/>
      <w:del w:id="7303" w:author="Debbie Houldsworth" w:date="2020-05-06T07:39:00Z">
        <w:r w:rsidDel="00CD7BBA">
          <w:delText>Where the notice received by the Old Supplier pursuant to Clause 15.9 indicates that data item 7 in Schedule 2 for the Metering Point in the New Supplier’s Application for Registration has been set to "T" ("True") the Old Supplier should use reasonable endeavours to establish whether that data item has been set accurately by the New Supplier when determining whether it has reasonable grounds to issue an objection in accordance with Condition 14 of the Electricity Supply Licence</w:delText>
        </w:r>
      </w:del>
      <w:del w:id="7304" w:author="Debbie Houldsworth" w:date="2020-05-07T06:45:00Z">
        <w:r w:rsidDel="00701055">
          <w:delText>.</w:delText>
        </w:r>
        <w:bookmarkStart w:id="7305" w:name="_Toc39727169"/>
        <w:bookmarkStart w:id="7306" w:name="_Toc40255519"/>
        <w:bookmarkEnd w:id="7302"/>
        <w:bookmarkEnd w:id="7305"/>
        <w:bookmarkEnd w:id="7306"/>
      </w:del>
    </w:p>
    <w:p w14:paraId="7F1D91E1" w14:textId="48778009" w:rsidR="00FB7917" w:rsidDel="00701055" w:rsidRDefault="00FB7917">
      <w:pPr>
        <w:pStyle w:val="MRAL1Numbered"/>
        <w:rPr>
          <w:del w:id="7307" w:author="Debbie Houldsworth" w:date="2020-05-07T06:45:00Z"/>
        </w:rPr>
      </w:pPr>
      <w:bookmarkStart w:id="7308" w:name="_Ref4482826"/>
      <w:del w:id="7309" w:author="Debbie Houldsworth" w:date="2020-05-06T07:37:00Z">
        <w:r w:rsidDel="00CD7BBA">
          <w:delText>A Notice of Objection that complies with the requirements of Condition 14 of the Electricity Supply Licence and Clause 16.2 shall be a Valid Notice of Objection ("</w:delText>
        </w:r>
        <w:r w:rsidDel="00CD7BBA">
          <w:rPr>
            <w:b/>
          </w:rPr>
          <w:delText>Valid Notice of Objection</w:delText>
        </w:r>
        <w:r w:rsidDel="00CD7BBA">
          <w:delText>").</w:delText>
        </w:r>
      </w:del>
      <w:bookmarkStart w:id="7310" w:name="_Toc39727170"/>
      <w:bookmarkStart w:id="7311" w:name="_Toc40255520"/>
      <w:bookmarkEnd w:id="7308"/>
      <w:bookmarkEnd w:id="7310"/>
      <w:bookmarkEnd w:id="7311"/>
    </w:p>
    <w:p w14:paraId="2C727069" w14:textId="689CF6BD" w:rsidR="00FB7917" w:rsidDel="00701055" w:rsidRDefault="00FB7917">
      <w:pPr>
        <w:pStyle w:val="MRAL1Numbered"/>
        <w:rPr>
          <w:del w:id="7312" w:author="Debbie Houldsworth" w:date="2020-05-07T06:45:00Z"/>
        </w:rPr>
      </w:pPr>
      <w:del w:id="7313" w:author="Debbie Houldsworth" w:date="2020-05-06T07:39:00Z">
        <w:r w:rsidDel="00CD7BBA">
          <w:delText>The relevant MPAS Provider shall not be responsible for checking that any Notice of Objection that it receives is a Valid Notice of Objection.</w:delText>
        </w:r>
      </w:del>
      <w:bookmarkStart w:id="7314" w:name="_Toc39727171"/>
      <w:bookmarkStart w:id="7315" w:name="_Toc40255521"/>
      <w:bookmarkEnd w:id="7314"/>
      <w:bookmarkEnd w:id="7315"/>
    </w:p>
    <w:p w14:paraId="3D4F2684" w14:textId="6F31BD2B" w:rsidR="00FB7917" w:rsidDel="00701055" w:rsidRDefault="00FB7917">
      <w:pPr>
        <w:pStyle w:val="MRAL1Numbered"/>
        <w:rPr>
          <w:del w:id="7316" w:author="Debbie Houldsworth" w:date="2020-05-07T06:45:00Z"/>
        </w:rPr>
      </w:pPr>
      <w:del w:id="7317" w:author="Debbie Houldsworth" w:date="2020-05-06T07:39:00Z">
        <w:r w:rsidDel="00CD7BBA">
          <w:delText>Where an Old Supplier has raised an objection pursuant to Condition 14.2(c) or 14.4(e) of the Electricity Supply Licence in respect of a particular Metering Point, the Old Supplier shall on the request of the New Supplier as soon as reasonably practical, notify the New Supplier of all Related Metering Points for the Metering Point for which the Old Supplier is or has been Registered.</w:delText>
        </w:r>
      </w:del>
      <w:bookmarkStart w:id="7318" w:name="_Toc39727172"/>
      <w:bookmarkStart w:id="7319" w:name="_Toc40255522"/>
      <w:bookmarkEnd w:id="7318"/>
      <w:bookmarkEnd w:id="7319"/>
    </w:p>
    <w:p w14:paraId="20855C8A" w14:textId="7D5564EF" w:rsidR="00FB7917" w:rsidDel="00701055" w:rsidRDefault="00FB7917">
      <w:pPr>
        <w:pStyle w:val="MRAL1Numbered"/>
        <w:rPr>
          <w:del w:id="7320" w:author="Debbie Houldsworth" w:date="2020-05-07T06:45:00Z"/>
        </w:rPr>
      </w:pPr>
      <w:bookmarkStart w:id="7321" w:name="_Ref5530356"/>
      <w:del w:id="7322" w:author="Debbie Houldsworth" w:date="2020-05-06T07:39:00Z">
        <w:r w:rsidDel="00CD7BBA">
          <w:delText>Where an Old Supplier wishes to issue a Notice of Objection to the MPAS Provider in relation to an Application for Registration of which it has been notified pursuant to Clause 15.9 it shall issue such notice to the relevant MPAS Provider so that it is received by that MPAS Provider within the Objection Raising Period.</w:delText>
        </w:r>
      </w:del>
      <w:bookmarkStart w:id="7323" w:name="_Toc39727173"/>
      <w:bookmarkStart w:id="7324" w:name="_Toc40255523"/>
      <w:bookmarkEnd w:id="7321"/>
      <w:bookmarkEnd w:id="7323"/>
      <w:bookmarkEnd w:id="7324"/>
    </w:p>
    <w:p w14:paraId="373BD1A8" w14:textId="00AA7ED8" w:rsidR="00FB7917" w:rsidDel="00701055" w:rsidRDefault="00FB7917">
      <w:pPr>
        <w:pStyle w:val="MRAL1Numbered"/>
        <w:rPr>
          <w:del w:id="7325" w:author="Debbie Houldsworth" w:date="2020-05-07T06:45:00Z"/>
        </w:rPr>
      </w:pPr>
      <w:del w:id="7326" w:author="Debbie Houldsworth" w:date="2020-05-06T07:39:00Z">
        <w:r w:rsidDel="00CD7BBA">
          <w:delText>Where the Old Supplier issues a Notice of Objection (i) pursuant to Conditions 14.4(a), 14.4(b), 14.4(d), 14.4(e), 14.2(a), 14.2(b), 14.2(c) and 14.2A of the Electricity Supply Licence it shall, at the same time, in accordance with Conditions 14.3 and 14.6 of the Electricity Supply Licence, send notification to its Customer at the Premises of the grounds for the objection and how the Customer may dispute or resolve such grounds (which notification shall include resolution pursuant to Clause 30.2, if applicable) or, (ii) pursuant to Condition 14.4(c) of the Electricity Supply Licence, it shall at the same time, send notification to the New Supplier and confirmation to its Customer at the Premises that a Customer Requested Objection has been issued.</w:delText>
        </w:r>
      </w:del>
      <w:bookmarkStart w:id="7327" w:name="_Toc39727174"/>
      <w:bookmarkStart w:id="7328" w:name="_Toc40255524"/>
      <w:bookmarkEnd w:id="7327"/>
      <w:bookmarkEnd w:id="7328"/>
    </w:p>
    <w:p w14:paraId="0CE6E45D" w14:textId="1C806FB8" w:rsidR="00FB7917" w:rsidDel="00701055" w:rsidRDefault="00FB7917">
      <w:pPr>
        <w:pStyle w:val="MRAL1Numbered"/>
        <w:rPr>
          <w:del w:id="7329" w:author="Debbie Houldsworth" w:date="2020-05-07T06:45:00Z"/>
        </w:rPr>
      </w:pPr>
      <w:bookmarkStart w:id="7330" w:name="_Ref4561392"/>
      <w:del w:id="7331" w:author="Debbie Houldsworth" w:date="2020-05-06T07:38:00Z">
        <w:r w:rsidDel="00CD7BBA">
          <w:delText>Where the relevant MPAS Provider receives and Accepts a Notice of Objection within the Objection Raising Period</w:delText>
        </w:r>
        <w:r w:rsidDel="00CD7BBA">
          <w:rPr>
            <w:i/>
          </w:rPr>
          <w:delText>,</w:delText>
        </w:r>
        <w:r w:rsidDel="00CD7BBA">
          <w:delText xml:space="preserve"> that MPAS Provider shall:</w:delText>
        </w:r>
        <w:bookmarkEnd w:id="7330"/>
        <w:r w:rsidDel="00CD7BBA">
          <w:delText xml:space="preserve"> </w:delText>
        </w:r>
      </w:del>
      <w:bookmarkStart w:id="7332" w:name="_Toc39727175"/>
      <w:bookmarkStart w:id="7333" w:name="_Toc40255525"/>
      <w:bookmarkEnd w:id="7332"/>
      <w:bookmarkEnd w:id="7333"/>
    </w:p>
    <w:p w14:paraId="10D37E75" w14:textId="25228BEB" w:rsidR="00FB7917" w:rsidDel="00701055" w:rsidRDefault="00FB7917">
      <w:pPr>
        <w:pStyle w:val="MRAL2Numbered"/>
        <w:rPr>
          <w:del w:id="7334" w:author="Debbie Houldsworth" w:date="2020-05-07T06:45:00Z"/>
        </w:rPr>
      </w:pPr>
      <w:del w:id="7335" w:author="Debbie Houldsworth" w:date="2020-05-06T07:38:00Z">
        <w:r w:rsidDel="00CD7BBA">
          <w:delText>record the notice on its MPAS Registration System;</w:delText>
        </w:r>
      </w:del>
      <w:bookmarkStart w:id="7336" w:name="_Toc39727176"/>
      <w:bookmarkStart w:id="7337" w:name="_Toc40255526"/>
      <w:bookmarkEnd w:id="7336"/>
      <w:bookmarkEnd w:id="7337"/>
    </w:p>
    <w:p w14:paraId="1CA70A99" w14:textId="5B58976B" w:rsidR="00FB7917" w:rsidDel="00701055" w:rsidRDefault="00FB7917">
      <w:pPr>
        <w:pStyle w:val="MRAL2Numbered"/>
        <w:rPr>
          <w:del w:id="7338" w:author="Debbie Houldsworth" w:date="2020-05-07T06:45:00Z"/>
        </w:rPr>
      </w:pPr>
      <w:del w:id="7339" w:author="Debbie Houldsworth" w:date="2020-05-06T07:38:00Z">
        <w:r w:rsidDel="00CD7BBA">
          <w:delText>notify the Old Supplier and New Supplier, the Old Supplier's Data Aggregator, any Data Aggregator the Old Supplier may have appointed for a future date, the New Supplier's Data Aggregator, any Data Aggregator the New Supplier may have appointed for a future date and, where necessary, the Distribution Business, that such Notice of Objection has been received and Accepted;</w:delText>
        </w:r>
      </w:del>
      <w:bookmarkStart w:id="7340" w:name="_Toc39727177"/>
      <w:bookmarkStart w:id="7341" w:name="_Toc40255527"/>
      <w:bookmarkEnd w:id="7340"/>
      <w:bookmarkEnd w:id="7341"/>
    </w:p>
    <w:p w14:paraId="4F4E5CFB" w14:textId="1192193A" w:rsidR="00FB7917" w:rsidDel="00701055" w:rsidRDefault="00FB7917">
      <w:pPr>
        <w:pStyle w:val="MRAL2Numbered"/>
        <w:rPr>
          <w:del w:id="7342" w:author="Debbie Houldsworth" w:date="2020-05-07T06:45:00Z"/>
        </w:rPr>
      </w:pPr>
      <w:del w:id="7343" w:author="Debbie Houldsworth" w:date="2020-05-06T07:38:00Z">
        <w:r w:rsidDel="00CD7BBA">
          <w:delText>delete all data items relating to the New Supplier's Registration, including any changes to data items a New Supplier has made pursuant to Clause 24.7;</w:delText>
        </w:r>
      </w:del>
      <w:bookmarkStart w:id="7344" w:name="_Toc39727178"/>
      <w:bookmarkStart w:id="7345" w:name="_Toc40255528"/>
      <w:bookmarkEnd w:id="7344"/>
      <w:bookmarkEnd w:id="7345"/>
    </w:p>
    <w:p w14:paraId="0C51FB61" w14:textId="50E5038E" w:rsidR="00FB7917" w:rsidDel="00701055" w:rsidRDefault="00FB7917">
      <w:pPr>
        <w:pStyle w:val="MRAL2Numbered"/>
        <w:rPr>
          <w:del w:id="7346" w:author="Debbie Houldsworth" w:date="2020-05-07T06:45:00Z"/>
        </w:rPr>
      </w:pPr>
      <w:del w:id="7347" w:author="Debbie Houldsworth" w:date="2020-05-06T07:38:00Z">
        <w:r w:rsidDel="00CD7BBA">
          <w:delText>notify the Old Supplier of all changes to data items made by the New Supplier pursuant to Clause 24.8 or made by the Distribution Business pursuant to Clause 24.3 which were entered on or after the Working Day on which the New Supplier's Registration was Accepted, and which have an effective date which is not later than the Working Day on which the Notice of Objection is Accepted.  Such notification shall exclude any items which were provided by the Old Supplier.</w:delText>
        </w:r>
      </w:del>
      <w:bookmarkStart w:id="7348" w:name="_Toc39727179"/>
      <w:bookmarkStart w:id="7349" w:name="_Toc40255529"/>
      <w:bookmarkEnd w:id="7348"/>
      <w:bookmarkEnd w:id="7349"/>
    </w:p>
    <w:p w14:paraId="402564D2" w14:textId="04CF0027" w:rsidR="00FB7917" w:rsidDel="00701055" w:rsidRDefault="00FB7917">
      <w:pPr>
        <w:pStyle w:val="MRAL1Numbered"/>
        <w:rPr>
          <w:del w:id="7350" w:author="Debbie Houldsworth" w:date="2020-05-07T06:45:00Z"/>
        </w:rPr>
      </w:pPr>
      <w:bookmarkStart w:id="7351" w:name="_Ref8809084"/>
      <w:del w:id="7352" w:author="Debbie Houldsworth" w:date="2020-05-06T07:38:00Z">
        <w:r w:rsidDel="00CD7BBA">
          <w:delText>The New Supplier shall not be able to make any changes to data items 4, 5, 7, 11 to 14, 16 or 17 in Schedule 2 for the Metering Point after the Old Supplier's Notice of Objection is lodged unless and until the Notice of Objection is removed by the relevant MPAS Provider in accordance with Clause 16.13.</w:delText>
        </w:r>
      </w:del>
      <w:bookmarkStart w:id="7353" w:name="_Toc39727180"/>
      <w:bookmarkStart w:id="7354" w:name="_Toc40255530"/>
      <w:bookmarkEnd w:id="7351"/>
      <w:bookmarkEnd w:id="7353"/>
      <w:bookmarkEnd w:id="7354"/>
    </w:p>
    <w:p w14:paraId="7599A90C" w14:textId="4FCB1C38" w:rsidR="00FB7917" w:rsidDel="00701055" w:rsidRDefault="00FB7917">
      <w:pPr>
        <w:pStyle w:val="MRAL1Numbered"/>
        <w:rPr>
          <w:del w:id="7355" w:author="Debbie Houldsworth" w:date="2020-05-07T06:45:00Z"/>
        </w:rPr>
      </w:pPr>
      <w:del w:id="7356" w:author="Debbie Houldsworth" w:date="2020-05-06T07:38:00Z">
        <w:r w:rsidDel="00CD7BBA">
          <w:delText>Where the Notice of Objection is not Accepted or was not received within the Objection Raising Period, the relevant MPAS Provider shall Reject such Notice of Objection and notify the Old Supplier that it has Rejected its Notice of Objection and all the reasons for the Rejection.</w:delText>
        </w:r>
      </w:del>
      <w:bookmarkStart w:id="7357" w:name="_Toc39727181"/>
      <w:bookmarkStart w:id="7358" w:name="_Toc40255531"/>
      <w:bookmarkEnd w:id="7357"/>
      <w:bookmarkEnd w:id="7358"/>
    </w:p>
    <w:p w14:paraId="22F72C9E" w14:textId="0A95827C" w:rsidR="003E219F" w:rsidDel="00701055" w:rsidRDefault="003E219F" w:rsidP="00061C01">
      <w:pPr>
        <w:pStyle w:val="MRAL2Numbered"/>
        <w:rPr>
          <w:del w:id="7359" w:author="Debbie Houldsworth" w:date="2020-05-07T06:45:00Z"/>
        </w:rPr>
      </w:pPr>
      <w:del w:id="7360" w:author="Debbie Houldsworth" w:date="2020-05-06T07:38:00Z">
        <w:r w:rsidRPr="003E219F" w:rsidDel="00CD7BBA">
          <w:delText>Where an Old New Supplier has raised a withdrawal which has been accepted as set out in Clause 15.16 in respect of a particular Metering Point, the relevant MPAS provider in addition to Clause 15.20 shall Reject such Notice of Objection.</w:delText>
        </w:r>
      </w:del>
      <w:bookmarkStart w:id="7361" w:name="_Toc39727182"/>
      <w:bookmarkStart w:id="7362" w:name="_Toc40255532"/>
      <w:bookmarkEnd w:id="7361"/>
      <w:bookmarkEnd w:id="7362"/>
    </w:p>
    <w:p w14:paraId="7F777B97" w14:textId="126B2A22" w:rsidR="00FB7917" w:rsidDel="00701055" w:rsidRDefault="00FB7917">
      <w:pPr>
        <w:pStyle w:val="MRAL1Numbered"/>
        <w:rPr>
          <w:del w:id="7363" w:author="Debbie Houldsworth" w:date="2020-05-07T06:45:00Z"/>
        </w:rPr>
      </w:pPr>
      <w:del w:id="7364" w:author="Debbie Houldsworth" w:date="2020-05-06T07:38:00Z">
        <w:r w:rsidDel="00CD7BBA">
          <w:delText>Where the Old Supplier's Notice of Objection has been Rejected the Old Supplier may re-submit a Notice of Objection within the Objection Raising Period</w:delText>
        </w:r>
      </w:del>
      <w:del w:id="7365" w:author="Debbie Houldsworth" w:date="2020-05-07T06:45:00Z">
        <w:r w:rsidDel="00701055">
          <w:delText>.</w:delText>
        </w:r>
        <w:bookmarkStart w:id="7366" w:name="_Toc39727183"/>
        <w:bookmarkStart w:id="7367" w:name="_Toc40255533"/>
        <w:bookmarkEnd w:id="7366"/>
        <w:bookmarkEnd w:id="7367"/>
      </w:del>
    </w:p>
    <w:p w14:paraId="25CD5A06" w14:textId="08393741" w:rsidR="00FB7917" w:rsidDel="00701055" w:rsidRDefault="00FB7917">
      <w:pPr>
        <w:pStyle w:val="MRAL1Numbered"/>
        <w:rPr>
          <w:del w:id="7368" w:author="Debbie Houldsworth" w:date="2020-05-07T06:45:00Z"/>
        </w:rPr>
      </w:pPr>
      <w:bookmarkStart w:id="7369" w:name="_Ref4926139"/>
      <w:del w:id="7370" w:author="Debbie Houldsworth" w:date="2020-05-06T07:38:00Z">
        <w:r w:rsidDel="00CD7BBA">
          <w:delText>Where the MPAS Provider records a Notice of Objection in accordance with Clause 16.8 it shall note within its MPAS Registration System that the Registration of the New Supplier in relation to the Metering Point has been objected to and the responsibility for supplying that Metering Point shall revert to or remain with the Old Supplier, such that the New Supplier’s Registration shall be deemed not to have taken place.</w:delText>
        </w:r>
      </w:del>
      <w:bookmarkStart w:id="7371" w:name="_Toc39727184"/>
      <w:bookmarkStart w:id="7372" w:name="_Toc40255534"/>
      <w:bookmarkEnd w:id="7369"/>
      <w:bookmarkEnd w:id="7371"/>
      <w:bookmarkEnd w:id="7372"/>
    </w:p>
    <w:p w14:paraId="52036FEC" w14:textId="1096E899" w:rsidR="00FB7917" w:rsidDel="00701055" w:rsidRDefault="00FB7917">
      <w:pPr>
        <w:pStyle w:val="MRAL1Numbered"/>
        <w:rPr>
          <w:del w:id="7373" w:author="Debbie Houldsworth" w:date="2020-05-07T06:45:00Z"/>
        </w:rPr>
      </w:pPr>
      <w:bookmarkStart w:id="7374" w:name="_Ref5098222"/>
      <w:del w:id="7375" w:author="Debbie Houldsworth" w:date="2020-05-06T07:38:00Z">
        <w:r w:rsidDel="00CD7BBA">
          <w:delText>The Old Supplier may withdraw a Notice of Objection that has been Accepted by the relevant MPAS Provider within the Objection Resolution Period, other than where such objection was issued pursuant to Condition 14.4(c) of the Electricity Supply Licence (in which case the procedures established in accordance with Clause 16.13.1 shall apply), and shall do so where the grounds for its objection have been resolved within the Objection Resolution Period. The relevant MPAS Provider shall not be responsible for checking that the grounds for objection in the Old Supplier’s Notice of Objection have been resolved within the Objection Resolution Period.</w:delText>
        </w:r>
      </w:del>
      <w:bookmarkStart w:id="7376" w:name="_Toc39727185"/>
      <w:bookmarkStart w:id="7377" w:name="_Toc40255535"/>
      <w:bookmarkEnd w:id="7374"/>
      <w:bookmarkEnd w:id="7376"/>
      <w:bookmarkEnd w:id="7377"/>
    </w:p>
    <w:p w14:paraId="68E97F1B" w14:textId="6FEACE71" w:rsidR="00FB7917" w:rsidDel="00701055" w:rsidRDefault="00FB7917">
      <w:pPr>
        <w:pStyle w:val="MRAL2Numbered"/>
        <w:rPr>
          <w:del w:id="7378" w:author="Debbie Houldsworth" w:date="2020-05-07T06:45:00Z"/>
        </w:rPr>
      </w:pPr>
      <w:del w:id="7379" w:author="Debbie Houldsworth" w:date="2020-05-06T07:38:00Z">
        <w:r w:rsidDel="00CD7BBA">
          <w:delText>MEC shall agree and issue appropriate procedures in relation to Customer Requested Objections, which procedures shall be subordinate to and shall not be inconsistent with this Clause 16 and Condition 14 of the Electricity Supply Licence</w:delText>
        </w:r>
        <w:r w:rsidR="00C06963" w:rsidDel="00CD7BBA">
          <w:delText xml:space="preserve"> and the parties agree to comply with those procedures as amended from time to time</w:delText>
        </w:r>
      </w:del>
      <w:del w:id="7380" w:author="Debbie Houldsworth" w:date="2020-05-07T06:45:00Z">
        <w:r w:rsidDel="00701055">
          <w:delText>.</w:delText>
        </w:r>
        <w:bookmarkStart w:id="7381" w:name="_Toc39727186"/>
        <w:bookmarkStart w:id="7382" w:name="_Toc40255536"/>
        <w:bookmarkEnd w:id="7381"/>
        <w:bookmarkEnd w:id="7382"/>
      </w:del>
    </w:p>
    <w:p w14:paraId="60BE2EDC" w14:textId="3A3B270D" w:rsidR="00FB7917" w:rsidDel="00701055" w:rsidRDefault="00FB7917">
      <w:pPr>
        <w:pStyle w:val="MRAL1Numbered"/>
        <w:rPr>
          <w:del w:id="7383" w:author="Debbie Houldsworth" w:date="2020-05-07T06:45:00Z"/>
        </w:rPr>
      </w:pPr>
      <w:del w:id="7384" w:author="Debbie Houldsworth" w:date="2020-05-06T07:38:00Z">
        <w:r w:rsidDel="00CD7BBA">
          <w:delText>Where the Old Supplier withdraws a Notice of Objection pursuant to Clause 16.13 it may not re-submit a Notice of Objection in respect of the same Application for Registration pursuant to Clause 16.6.</w:delText>
        </w:r>
      </w:del>
      <w:bookmarkStart w:id="7385" w:name="_Toc39727187"/>
      <w:bookmarkStart w:id="7386" w:name="_Toc40255537"/>
      <w:bookmarkEnd w:id="7385"/>
      <w:bookmarkEnd w:id="7386"/>
    </w:p>
    <w:p w14:paraId="7B189804" w14:textId="28BD0B79" w:rsidR="00FB7917" w:rsidDel="00701055" w:rsidRDefault="00FB7917">
      <w:pPr>
        <w:pStyle w:val="MRAL1Numbered"/>
        <w:rPr>
          <w:del w:id="7387" w:author="Debbie Houldsworth" w:date="2020-05-07T06:45:00Z"/>
        </w:rPr>
      </w:pPr>
      <w:bookmarkStart w:id="7388" w:name="_Ref4561420"/>
      <w:del w:id="7389" w:author="Debbie Houldsworth" w:date="2020-05-06T07:38:00Z">
        <w:r w:rsidDel="00CD7BBA">
          <w:delText>Where the relevant MPAS Provider Accepts the Old Supplier's withdrawal of its Notice of Objection it shall remove the Notice of Objection and shall notify the Old Supplier, the New Supplier, the Old Supplier's Data Aggregator, any Data Aggregator the Old Supplier may have appointed for a future date, the New Supplier's Data Aggregator, any Data Aggregator the New Supplier may have appointed for a future date and, where necessary, the Distribution Business of the removal of the Notice of Objection.</w:delText>
        </w:r>
      </w:del>
      <w:bookmarkStart w:id="7390" w:name="_Toc39727188"/>
      <w:bookmarkStart w:id="7391" w:name="_Toc40255538"/>
      <w:bookmarkEnd w:id="7388"/>
      <w:bookmarkEnd w:id="7390"/>
      <w:bookmarkEnd w:id="7391"/>
    </w:p>
    <w:p w14:paraId="798CD972" w14:textId="7FB497F8" w:rsidR="00FB7917" w:rsidDel="00701055" w:rsidRDefault="00FB7917">
      <w:pPr>
        <w:pStyle w:val="MRAL1Numbered"/>
        <w:rPr>
          <w:del w:id="7392" w:author="Debbie Houldsworth" w:date="2020-05-07T06:45:00Z"/>
        </w:rPr>
      </w:pPr>
      <w:bookmarkStart w:id="7393" w:name="_Ref4565351"/>
      <w:del w:id="7394" w:author="Debbie Houldsworth" w:date="2020-05-06T07:38:00Z">
        <w:r w:rsidDel="00CD7BBA">
          <w:delText>Where the Old Supplier has made changes to the data items pursuant to Clause 24.7, or the Distribution Business has made any changes to data items pursuant to Clause 24.3, which were entered on or after the Working Day on which the Notice of Objection was Accepted, and such changes have an effective date which is not later than the Working Day on which the Notice of Objection is withdrawn, during the Objection Resolution Period, the relevant MPAS Provider shall notify the New Supplier that such changes were made. The data items relevant to the New Supplier's Registration shall be included in the notification to the New Supplier.</w:delText>
        </w:r>
      </w:del>
      <w:bookmarkStart w:id="7395" w:name="_Toc39727189"/>
      <w:bookmarkStart w:id="7396" w:name="_Toc40255539"/>
      <w:bookmarkEnd w:id="7393"/>
      <w:bookmarkEnd w:id="7395"/>
      <w:bookmarkEnd w:id="7396"/>
    </w:p>
    <w:p w14:paraId="2B7EDE54" w14:textId="58F625CE" w:rsidR="00FB7917" w:rsidDel="00701055" w:rsidRDefault="00FB7917">
      <w:pPr>
        <w:pStyle w:val="MRAL1Numbered"/>
        <w:rPr>
          <w:del w:id="7397" w:author="Debbie Houldsworth" w:date="2020-05-07T06:45:00Z"/>
        </w:rPr>
      </w:pPr>
      <w:bookmarkStart w:id="7398" w:name="_Ref4565410"/>
      <w:del w:id="7399" w:author="Debbie Houldsworth" w:date="2020-05-06T07:38:00Z">
        <w:r w:rsidDel="00CD7BBA">
          <w:delText>Where the relevant MPAS Provider does not Accept the Old Supplier’s request to withdraw its Notice of Objection it shall Reject such application and shall notify the Old Supplier of its reasons.</w:delText>
        </w:r>
      </w:del>
      <w:bookmarkStart w:id="7400" w:name="_Toc39727190"/>
      <w:bookmarkStart w:id="7401" w:name="_Toc40255540"/>
      <w:bookmarkEnd w:id="7398"/>
      <w:bookmarkEnd w:id="7400"/>
      <w:bookmarkEnd w:id="7401"/>
    </w:p>
    <w:p w14:paraId="3D24165B" w14:textId="69928202" w:rsidR="00FB7917" w:rsidDel="00701055" w:rsidRDefault="00FB7917">
      <w:pPr>
        <w:pStyle w:val="MRAL1Numbered"/>
        <w:rPr>
          <w:del w:id="7402" w:author="Debbie Houldsworth" w:date="2020-05-07T06:45:00Z"/>
        </w:rPr>
      </w:pPr>
      <w:del w:id="7403" w:author="Debbie Houldsworth" w:date="2020-05-06T07:38:00Z">
        <w:r w:rsidDel="00CD7BBA">
          <w:delText>Where the Old Supplier withdraws a Notice of Objection or where the grounds for objection are later resolved, it shall notify the Customer at the Premises as soon as is reasonably practicable.</w:delText>
        </w:r>
      </w:del>
      <w:bookmarkStart w:id="7404" w:name="_Toc39727191"/>
      <w:bookmarkStart w:id="7405" w:name="_Toc40255541"/>
      <w:bookmarkEnd w:id="7404"/>
      <w:bookmarkEnd w:id="7405"/>
    </w:p>
    <w:p w14:paraId="2C7A72BB" w14:textId="5C5CC96B" w:rsidR="00FB7917" w:rsidDel="00701055" w:rsidRDefault="00FB7917">
      <w:pPr>
        <w:pStyle w:val="MRAL1Numbered"/>
        <w:rPr>
          <w:del w:id="7406" w:author="Debbie Houldsworth" w:date="2020-05-07T06:45:00Z"/>
        </w:rPr>
      </w:pPr>
      <w:del w:id="7407" w:author="Debbie Houldsworth" w:date="2020-05-06T07:38:00Z">
        <w:r w:rsidDel="00CD7BBA">
          <w:delText>Where the relevant MPAS Provider removes a Notice of Objection in accordance with Clause 16.15, it shall restore the Registration of the New Supplier, who shall be deemed to be responsible for the supply of electricity through the Metering Point from the Supply Start Date included in its Valid Application for Registration.  If the Old Supplier made changes to data items pursuant to Clause 24.5 during the Objection Resolution Period which were to be effective from a date on or after the New Supplier's Start Date, such changes shall be deemed not to have been made.  If the New Supplier made any changes to data items pursuant to Clause 24.5 before the relevant MPAS Provider recorded the Old Supplier's Notice of Objection those changes shall be re-instated on the MPAS Registration System to be effective from the dates originally specified in the New Supplier's application.</w:delText>
        </w:r>
      </w:del>
      <w:bookmarkStart w:id="7408" w:name="_Toc39727192"/>
      <w:bookmarkStart w:id="7409" w:name="_Toc40255542"/>
      <w:bookmarkEnd w:id="7408"/>
      <w:bookmarkEnd w:id="7409"/>
    </w:p>
    <w:p w14:paraId="70904952" w14:textId="2D637A10" w:rsidR="00FB7917" w:rsidDel="00701055" w:rsidRDefault="00FB7917">
      <w:pPr>
        <w:pStyle w:val="MRAL1Numbered"/>
        <w:rPr>
          <w:del w:id="7410" w:author="Debbie Houldsworth" w:date="2020-05-07T06:45:00Z"/>
        </w:rPr>
      </w:pPr>
      <w:bookmarkStart w:id="7411" w:name="_Ref5095179"/>
      <w:del w:id="7412" w:author="Debbie Houldsworth" w:date="2020-05-06T07:38:00Z">
        <w:r w:rsidDel="00CD7BBA">
          <w:delText>Where a Notice of Objection is not withdrawn or the request to withdraw has been Rejected within the Objection Resolution Period, the relevant MPAS Provider shall inform the Old Supplier and the New Supplier that the Objection Resolution Period has expired and the Old Supplier shall retain responsibility for the Metering Point.</w:delText>
        </w:r>
      </w:del>
      <w:bookmarkStart w:id="7413" w:name="_Toc39727193"/>
      <w:bookmarkStart w:id="7414" w:name="_Toc40255543"/>
      <w:bookmarkEnd w:id="7411"/>
      <w:bookmarkEnd w:id="7413"/>
      <w:bookmarkEnd w:id="7414"/>
    </w:p>
    <w:p w14:paraId="6A59C360" w14:textId="1B6417E9" w:rsidR="00FB7917" w:rsidRDefault="00F5715A">
      <w:pPr>
        <w:pStyle w:val="MRAHeading2"/>
        <w:outlineLvl w:val="0"/>
        <w:pPrChange w:id="7415" w:author="Debbie Houldsworth" w:date="2020-05-13T08:02:00Z">
          <w:pPr>
            <w:pStyle w:val="MRAHeading2"/>
          </w:pPr>
        </w:pPrChange>
      </w:pPr>
      <w:bookmarkStart w:id="7416" w:name="_Toc403360779"/>
      <w:bookmarkStart w:id="7417" w:name="_Toc403360857"/>
      <w:bookmarkStart w:id="7418" w:name="_Toc403360931"/>
      <w:bookmarkStart w:id="7419" w:name="_Toc403360987"/>
      <w:bookmarkStart w:id="7420" w:name="_Toc403361444"/>
      <w:bookmarkStart w:id="7421" w:name="_Toc403371518"/>
      <w:bookmarkStart w:id="7422" w:name="_Toc415033813"/>
      <w:bookmarkStart w:id="7423" w:name="_Toc416508899"/>
      <w:bookmarkStart w:id="7424" w:name="_Ref5095869"/>
      <w:bookmarkStart w:id="7425" w:name="_Ref5602345"/>
      <w:bookmarkStart w:id="7426" w:name="_Ref5602402"/>
      <w:bookmarkStart w:id="7427" w:name="_Ref5602425"/>
      <w:bookmarkStart w:id="7428" w:name="_Ref5785346"/>
      <w:bookmarkStart w:id="7429" w:name="_Ref5785457"/>
      <w:bookmarkStart w:id="7430" w:name="_Ref9049826"/>
      <w:bookmarkStart w:id="7431" w:name="_Toc18300524"/>
      <w:bookmarkStart w:id="7432" w:name="_Toc64264323"/>
      <w:bookmarkStart w:id="7433" w:name="_Toc40260990"/>
      <w:ins w:id="7434" w:author="Debbie Houldsworth" w:date="2020-05-06T07:39:00Z">
        <w:r>
          <w:t xml:space="preserve">Not Used </w:t>
        </w:r>
      </w:ins>
      <w:del w:id="7435" w:author="Debbie Houldsworth" w:date="2020-05-06T07:40:00Z">
        <w:r w:rsidR="00FB7917" w:rsidDel="00F5715A">
          <w:delText>Contact Notice Facility</w:delText>
        </w:r>
      </w:del>
      <w:bookmarkEnd w:id="7416"/>
      <w:bookmarkEnd w:id="7417"/>
      <w:bookmarkEnd w:id="7418"/>
      <w:bookmarkEnd w:id="7419"/>
      <w:bookmarkEnd w:id="7420"/>
      <w:bookmarkEnd w:id="7421"/>
      <w:bookmarkEnd w:id="7422"/>
      <w:bookmarkEnd w:id="7423"/>
      <w:bookmarkEnd w:id="7424"/>
      <w:bookmarkEnd w:id="7425"/>
      <w:bookmarkEnd w:id="7426"/>
      <w:bookmarkEnd w:id="7427"/>
      <w:bookmarkEnd w:id="7428"/>
      <w:bookmarkEnd w:id="7429"/>
      <w:bookmarkEnd w:id="7430"/>
      <w:bookmarkEnd w:id="7431"/>
      <w:bookmarkEnd w:id="7432"/>
      <w:bookmarkEnd w:id="7433"/>
    </w:p>
    <w:p w14:paraId="10A92BFE" w14:textId="0B0EAF4E" w:rsidR="00FB7917" w:rsidDel="00533109" w:rsidRDefault="00FB7917">
      <w:pPr>
        <w:pStyle w:val="MRAL1Numbered"/>
        <w:numPr>
          <w:ilvl w:val="1"/>
          <w:numId w:val="30"/>
        </w:numPr>
        <w:outlineLvl w:val="0"/>
        <w:rPr>
          <w:del w:id="7436" w:author="Debbie Houldsworth" w:date="2020-05-07T06:44:00Z"/>
        </w:rPr>
        <w:pPrChange w:id="7437" w:author="Debbie Houldsworth" w:date="2020-05-13T08:02:00Z">
          <w:pPr>
            <w:pStyle w:val="MRAL1Numbered"/>
            <w:numPr>
              <w:numId w:val="30"/>
            </w:numPr>
          </w:pPr>
        </w:pPrChange>
      </w:pPr>
      <w:bookmarkStart w:id="7438" w:name="_Toc40256108"/>
      <w:bookmarkStart w:id="7439" w:name="_Toc40256956"/>
      <w:bookmarkStart w:id="7440" w:name="_Toc40257773"/>
      <w:bookmarkStart w:id="7441" w:name="_Toc40258587"/>
      <w:bookmarkStart w:id="7442" w:name="_Toc40259396"/>
      <w:bookmarkStart w:id="7443" w:name="_Toc40260198"/>
      <w:bookmarkStart w:id="7444" w:name="_Toc40260991"/>
      <w:del w:id="7445" w:author="Debbie Houldsworth" w:date="2020-05-06T07:40:00Z">
        <w:r w:rsidDel="00F5715A">
          <w:delText>An MPAS Provider shall provide a facility whereby the identities of the Old and the New Supplier are automatically notified to each other where a registration is taking place pursuant to Clause 15.</w:delText>
        </w:r>
        <w:bookmarkEnd w:id="7438"/>
        <w:bookmarkEnd w:id="7439"/>
        <w:bookmarkEnd w:id="7440"/>
        <w:bookmarkEnd w:id="7441"/>
        <w:bookmarkEnd w:id="7442"/>
        <w:bookmarkEnd w:id="7443"/>
        <w:bookmarkEnd w:id="7444"/>
        <w:r w:rsidDel="00F5715A">
          <w:delText xml:space="preserve">  </w:delText>
        </w:r>
      </w:del>
      <w:bookmarkStart w:id="7446" w:name="_Toc39727195"/>
      <w:bookmarkStart w:id="7447" w:name="_Toc40255545"/>
      <w:bookmarkEnd w:id="7446"/>
      <w:bookmarkEnd w:id="7447"/>
    </w:p>
    <w:p w14:paraId="45097B40" w14:textId="6A1A5215" w:rsidR="00FB7917" w:rsidDel="00533109" w:rsidRDefault="00FB7917">
      <w:pPr>
        <w:pStyle w:val="MRAL1Numbered"/>
        <w:outlineLvl w:val="0"/>
        <w:rPr>
          <w:del w:id="7448" w:author="Debbie Houldsworth" w:date="2020-05-07T06:44:00Z"/>
        </w:rPr>
        <w:pPrChange w:id="7449" w:author="Debbie Houldsworth" w:date="2020-05-13T08:02:00Z">
          <w:pPr>
            <w:pStyle w:val="MRAL1Numbered"/>
          </w:pPr>
        </w:pPrChange>
      </w:pPr>
      <w:bookmarkStart w:id="7450" w:name="_Ref4565474"/>
      <w:bookmarkStart w:id="7451" w:name="_Toc40256109"/>
      <w:bookmarkStart w:id="7452" w:name="_Toc40256957"/>
      <w:bookmarkStart w:id="7453" w:name="_Toc40257774"/>
      <w:bookmarkStart w:id="7454" w:name="_Toc40258588"/>
      <w:bookmarkStart w:id="7455" w:name="_Toc40259397"/>
      <w:bookmarkStart w:id="7456" w:name="_Toc40260199"/>
      <w:bookmarkStart w:id="7457" w:name="_Toc40260992"/>
      <w:del w:id="7458" w:author="Debbie Houldsworth" w:date="2020-05-06T07:40:00Z">
        <w:r w:rsidDel="00F5715A">
          <w:delText xml:space="preserve">Notwithstanding the above, where the relevant MPAS Provider receives a Message from a Supplier requesting the identity of the Old or New Supplier, it shall send a Message to both the Suppliers containing the other's identity.  </w:delText>
        </w:r>
      </w:del>
      <w:del w:id="7459" w:author="Debbie Houldsworth" w:date="2020-05-07T06:44:00Z">
        <w:r w:rsidDel="00533109">
          <w:delText>Wh</w:delText>
        </w:r>
      </w:del>
      <w:del w:id="7460" w:author="Debbie Houldsworth" w:date="2020-05-06T07:40:00Z">
        <w:r w:rsidDel="00F5715A">
          <w:delText>ere the MPAS Provider Rejects the Message it shall notify the Supplier of its Rejection and all the reasons for so doing.</w:delText>
        </w:r>
      </w:del>
      <w:bookmarkStart w:id="7461" w:name="_Toc39727196"/>
      <w:bookmarkStart w:id="7462" w:name="_Toc40255546"/>
      <w:bookmarkEnd w:id="7450"/>
      <w:bookmarkEnd w:id="7451"/>
      <w:bookmarkEnd w:id="7452"/>
      <w:bookmarkEnd w:id="7453"/>
      <w:bookmarkEnd w:id="7454"/>
      <w:bookmarkEnd w:id="7455"/>
      <w:bookmarkEnd w:id="7456"/>
      <w:bookmarkEnd w:id="7457"/>
      <w:bookmarkEnd w:id="7461"/>
      <w:bookmarkEnd w:id="7462"/>
    </w:p>
    <w:p w14:paraId="17CA2723" w14:textId="56D563EA" w:rsidR="00FB7917" w:rsidDel="00533109" w:rsidRDefault="00FB7917">
      <w:pPr>
        <w:pStyle w:val="MRAL1Numbered"/>
        <w:outlineLvl w:val="0"/>
        <w:rPr>
          <w:del w:id="7463" w:author="Debbie Houldsworth" w:date="2020-05-07T06:44:00Z"/>
          <w:b/>
          <w:u w:val="single"/>
        </w:rPr>
        <w:pPrChange w:id="7464" w:author="Debbie Houldsworth" w:date="2020-05-13T08:02:00Z">
          <w:pPr>
            <w:pStyle w:val="MRAL1Numbered"/>
          </w:pPr>
        </w:pPrChange>
      </w:pPr>
      <w:bookmarkStart w:id="7465" w:name="_Ref5601803"/>
      <w:bookmarkStart w:id="7466" w:name="_Toc40256110"/>
      <w:bookmarkStart w:id="7467" w:name="_Toc40256958"/>
      <w:bookmarkStart w:id="7468" w:name="_Toc40257775"/>
      <w:bookmarkStart w:id="7469" w:name="_Toc40258589"/>
      <w:bookmarkStart w:id="7470" w:name="_Toc40259398"/>
      <w:bookmarkStart w:id="7471" w:name="_Toc40260200"/>
      <w:bookmarkStart w:id="7472" w:name="_Toc40260993"/>
      <w:del w:id="7473" w:author="Debbie Houldsworth" w:date="2020-05-06T07:40:00Z">
        <w:r w:rsidDel="00F5715A">
          <w:delText xml:space="preserve">The relevant MPAS Provider shall not be required to check the validity of any request made in accordance with Clause 17.2 except to check that the Supplier requesting the information </w:delText>
        </w:r>
        <w:bookmarkStart w:id="7474" w:name="_Toc403360780"/>
        <w:bookmarkStart w:id="7475" w:name="_Toc403360858"/>
        <w:bookmarkStart w:id="7476" w:name="_Toc403360932"/>
        <w:bookmarkStart w:id="7477" w:name="_Toc403360988"/>
        <w:bookmarkStart w:id="7478" w:name="_Toc403361445"/>
        <w:bookmarkStart w:id="7479" w:name="_Toc403371519"/>
        <w:bookmarkStart w:id="7480" w:name="_Toc415033814"/>
        <w:bookmarkStart w:id="7481" w:name="_Toc416508900"/>
        <w:r w:rsidDel="00F5715A">
          <w:delText>is the New or Old Supplier</w:delText>
        </w:r>
      </w:del>
      <w:del w:id="7482" w:author="Debbie Houldsworth" w:date="2020-05-07T06:44:00Z">
        <w:r w:rsidDel="00533109">
          <w:delText>.</w:delText>
        </w:r>
        <w:bookmarkStart w:id="7483" w:name="_Toc39727197"/>
        <w:bookmarkStart w:id="7484" w:name="_Toc40255547"/>
        <w:bookmarkEnd w:id="7465"/>
        <w:bookmarkEnd w:id="7466"/>
        <w:bookmarkEnd w:id="7467"/>
        <w:bookmarkEnd w:id="7468"/>
        <w:bookmarkEnd w:id="7469"/>
        <w:bookmarkEnd w:id="7470"/>
        <w:bookmarkEnd w:id="7471"/>
        <w:bookmarkEnd w:id="7472"/>
        <w:bookmarkEnd w:id="7483"/>
        <w:bookmarkEnd w:id="7484"/>
      </w:del>
    </w:p>
    <w:p w14:paraId="414C17DF" w14:textId="58E6C806" w:rsidR="00FB7917" w:rsidRDefault="00F5715A">
      <w:pPr>
        <w:pStyle w:val="MRAHeading2"/>
        <w:outlineLvl w:val="0"/>
        <w:pPrChange w:id="7485" w:author="Debbie Houldsworth" w:date="2020-05-13T08:02:00Z">
          <w:pPr>
            <w:pStyle w:val="MRAHeading2"/>
          </w:pPr>
        </w:pPrChange>
      </w:pPr>
      <w:bookmarkStart w:id="7486" w:name="_Ref5602194"/>
      <w:bookmarkStart w:id="7487" w:name="_Ref5785295"/>
      <w:bookmarkStart w:id="7488" w:name="_Ref5786979"/>
      <w:bookmarkStart w:id="7489" w:name="_Ref8809334"/>
      <w:bookmarkStart w:id="7490" w:name="_Toc18300525"/>
      <w:bookmarkStart w:id="7491" w:name="_Toc64264324"/>
      <w:bookmarkStart w:id="7492" w:name="_Toc40260994"/>
      <w:ins w:id="7493" w:author="Debbie Houldsworth" w:date="2020-05-06T07:41:00Z">
        <w:r>
          <w:t xml:space="preserve">Not Used </w:t>
        </w:r>
      </w:ins>
      <w:del w:id="7494" w:author="Debbie Houldsworth" w:date="2020-05-06T07:41:00Z">
        <w:r w:rsidR="00FB7917" w:rsidDel="00F5715A">
          <w:delText>Error rectification</w:delText>
        </w:r>
      </w:del>
      <w:bookmarkEnd w:id="7474"/>
      <w:bookmarkEnd w:id="7475"/>
      <w:bookmarkEnd w:id="7476"/>
      <w:bookmarkEnd w:id="7477"/>
      <w:bookmarkEnd w:id="7478"/>
      <w:bookmarkEnd w:id="7479"/>
      <w:bookmarkEnd w:id="7480"/>
      <w:bookmarkEnd w:id="7481"/>
      <w:bookmarkEnd w:id="7486"/>
      <w:bookmarkEnd w:id="7487"/>
      <w:bookmarkEnd w:id="7488"/>
      <w:bookmarkEnd w:id="7489"/>
      <w:bookmarkEnd w:id="7490"/>
      <w:bookmarkEnd w:id="7491"/>
      <w:bookmarkEnd w:id="7492"/>
    </w:p>
    <w:p w14:paraId="1F3C9BA8" w14:textId="79ED0C23" w:rsidR="00FB7917" w:rsidDel="00533109" w:rsidRDefault="00FB7917">
      <w:pPr>
        <w:pStyle w:val="MRAL1Numbered"/>
        <w:numPr>
          <w:ilvl w:val="1"/>
          <w:numId w:val="31"/>
        </w:numPr>
        <w:outlineLvl w:val="0"/>
        <w:rPr>
          <w:del w:id="7495" w:author="Debbie Houldsworth" w:date="2020-05-07T06:44:00Z"/>
        </w:rPr>
        <w:pPrChange w:id="7496" w:author="Debbie Houldsworth" w:date="2020-05-13T08:02:00Z">
          <w:pPr>
            <w:pStyle w:val="MRAL1Numbered"/>
            <w:numPr>
              <w:numId w:val="31"/>
            </w:numPr>
          </w:pPr>
        </w:pPrChange>
      </w:pPr>
      <w:bookmarkStart w:id="7497" w:name="_Ref5602003"/>
      <w:bookmarkStart w:id="7498" w:name="_Toc40256112"/>
      <w:bookmarkStart w:id="7499" w:name="_Toc40256960"/>
      <w:bookmarkStart w:id="7500" w:name="_Toc40257777"/>
      <w:bookmarkStart w:id="7501" w:name="_Toc40258591"/>
      <w:bookmarkStart w:id="7502" w:name="_Toc40259400"/>
      <w:bookmarkStart w:id="7503" w:name="_Toc40260202"/>
      <w:bookmarkStart w:id="7504" w:name="_Toc40260995"/>
      <w:del w:id="7505" w:author="Debbie Houldsworth" w:date="2020-05-06T07:41:00Z">
        <w:r w:rsidDel="00F5715A">
          <w:delText>Each Supplier shall use its reasonable endeavours to check any notice it receives from an MPAS Provider pursuant to Clause 15 for errors.</w:delText>
        </w:r>
      </w:del>
      <w:bookmarkEnd w:id="7497"/>
      <w:bookmarkEnd w:id="7498"/>
      <w:bookmarkEnd w:id="7499"/>
      <w:bookmarkEnd w:id="7500"/>
      <w:bookmarkEnd w:id="7501"/>
      <w:bookmarkEnd w:id="7502"/>
      <w:bookmarkEnd w:id="7503"/>
      <w:bookmarkEnd w:id="7504"/>
    </w:p>
    <w:p w14:paraId="732C471B" w14:textId="5372A3FC" w:rsidR="00FB7917" w:rsidDel="00533109" w:rsidRDefault="00FB7917" w:rsidP="00CA4155">
      <w:pPr>
        <w:pStyle w:val="MRAHeading3"/>
        <w:outlineLvl w:val="0"/>
        <w:rPr>
          <w:del w:id="7506" w:author="Debbie Houldsworth" w:date="2020-05-07T06:44:00Z"/>
        </w:rPr>
      </w:pPr>
      <w:del w:id="7507" w:author="Debbie Houldsworth" w:date="2020-05-07T06:44:00Z">
        <w:r w:rsidDel="00533109">
          <w:tab/>
        </w:r>
      </w:del>
      <w:del w:id="7508" w:author="Debbie Houldsworth" w:date="2020-05-06T07:41:00Z">
        <w:r w:rsidDel="00F5715A">
          <w:delText>Related Metering Points</w:delText>
        </w:r>
      </w:del>
    </w:p>
    <w:p w14:paraId="04B0D72A" w14:textId="287E155F" w:rsidR="00FB7917" w:rsidDel="00533109" w:rsidRDefault="00FB7917">
      <w:pPr>
        <w:pStyle w:val="MRAL1Numbered"/>
        <w:outlineLvl w:val="0"/>
        <w:rPr>
          <w:del w:id="7509" w:author="Debbie Houldsworth" w:date="2020-05-07T06:44:00Z"/>
          <w:bCs/>
        </w:rPr>
        <w:pPrChange w:id="7510" w:author="Debbie Houldsworth" w:date="2020-05-13T08:02:00Z">
          <w:pPr>
            <w:pStyle w:val="MRAL1Numbered"/>
          </w:pPr>
        </w:pPrChange>
      </w:pPr>
      <w:bookmarkStart w:id="7511" w:name="_Toc40256113"/>
      <w:bookmarkStart w:id="7512" w:name="_Toc40256961"/>
      <w:bookmarkStart w:id="7513" w:name="_Toc40257778"/>
      <w:bookmarkStart w:id="7514" w:name="_Toc40258592"/>
      <w:bookmarkStart w:id="7515" w:name="_Toc40259401"/>
      <w:bookmarkStart w:id="7516" w:name="_Toc40260203"/>
      <w:bookmarkStart w:id="7517" w:name="_Toc40260996"/>
      <w:del w:id="7518" w:author="Debbie Houldsworth" w:date="2020-05-06T07:41:00Z">
        <w:r w:rsidDel="00F5715A">
          <w:rPr>
            <w:bCs/>
          </w:rPr>
          <w:delText>Pursuant to Clause 18.1, where data item 5 of Schedule 2 for a Metering Point indicates that the Metering Point is a Related Metering Point, the New Supplier shall use its reasonable endeavours to ensure that all other Related Metering Points are Registered at the same time either in accordance with Clause 15 or this Clause 18.</w:delText>
        </w:r>
        <w:bookmarkEnd w:id="7511"/>
        <w:bookmarkEnd w:id="7512"/>
        <w:bookmarkEnd w:id="7513"/>
        <w:bookmarkEnd w:id="7514"/>
        <w:bookmarkEnd w:id="7515"/>
        <w:bookmarkEnd w:id="7516"/>
        <w:bookmarkEnd w:id="7517"/>
        <w:r w:rsidDel="00F5715A">
          <w:rPr>
            <w:bCs/>
          </w:rPr>
          <w:delText xml:space="preserve"> </w:delText>
        </w:r>
      </w:del>
    </w:p>
    <w:p w14:paraId="0F3B1F95" w14:textId="2C2EF320" w:rsidR="00FB7917" w:rsidDel="00533109" w:rsidRDefault="00FB7917">
      <w:pPr>
        <w:pStyle w:val="MRAL1Numbered"/>
        <w:outlineLvl w:val="0"/>
        <w:rPr>
          <w:del w:id="7519" w:author="Debbie Houldsworth" w:date="2020-05-07T06:44:00Z"/>
        </w:rPr>
        <w:pPrChange w:id="7520" w:author="Debbie Houldsworth" w:date="2020-05-13T08:02:00Z">
          <w:pPr>
            <w:pStyle w:val="MRAL1Numbered"/>
          </w:pPr>
        </w:pPrChange>
      </w:pPr>
      <w:bookmarkStart w:id="7521" w:name="_Ref5602448"/>
      <w:bookmarkStart w:id="7522" w:name="_Toc40256114"/>
      <w:bookmarkStart w:id="7523" w:name="_Toc40256962"/>
      <w:bookmarkStart w:id="7524" w:name="_Toc40257779"/>
      <w:bookmarkStart w:id="7525" w:name="_Toc40258593"/>
      <w:bookmarkStart w:id="7526" w:name="_Toc40259402"/>
      <w:bookmarkStart w:id="7527" w:name="_Toc40260204"/>
      <w:bookmarkStart w:id="7528" w:name="_Toc40260997"/>
      <w:del w:id="7529" w:author="Debbie Houldsworth" w:date="2020-05-06T07:41:00Z">
        <w:r w:rsidDel="00F5715A">
          <w:delText>Where the Old Supplier reasonably believes that the New Supplier has Registered for a Related Metering Point without Registering all other Related Metering Points it shall either:</w:delText>
        </w:r>
      </w:del>
      <w:bookmarkEnd w:id="7521"/>
      <w:bookmarkEnd w:id="7522"/>
      <w:bookmarkEnd w:id="7523"/>
      <w:bookmarkEnd w:id="7524"/>
      <w:bookmarkEnd w:id="7525"/>
      <w:bookmarkEnd w:id="7526"/>
      <w:bookmarkEnd w:id="7527"/>
      <w:bookmarkEnd w:id="7528"/>
    </w:p>
    <w:p w14:paraId="6A3748E1" w14:textId="30E11413" w:rsidR="00FB7917" w:rsidDel="00533109" w:rsidRDefault="00FB7917">
      <w:pPr>
        <w:pStyle w:val="MRAL2Numbered"/>
        <w:outlineLvl w:val="0"/>
        <w:rPr>
          <w:del w:id="7530" w:author="Debbie Houldsworth" w:date="2020-05-07T06:44:00Z"/>
        </w:rPr>
        <w:pPrChange w:id="7531" w:author="Debbie Houldsworth" w:date="2020-05-13T08:02:00Z">
          <w:pPr>
            <w:pStyle w:val="MRAL2Numbered"/>
          </w:pPr>
        </w:pPrChange>
      </w:pPr>
      <w:bookmarkStart w:id="7532" w:name="_Toc40256115"/>
      <w:bookmarkStart w:id="7533" w:name="_Toc40256963"/>
      <w:bookmarkStart w:id="7534" w:name="_Toc40257780"/>
      <w:bookmarkStart w:id="7535" w:name="_Toc40258594"/>
      <w:bookmarkStart w:id="7536" w:name="_Toc40259403"/>
      <w:bookmarkStart w:id="7537" w:name="_Toc40260205"/>
      <w:bookmarkStart w:id="7538" w:name="_Toc40260998"/>
      <w:del w:id="7539" w:author="Debbie Houldsworth" w:date="2020-05-06T07:41:00Z">
        <w:r w:rsidDel="00F5715A">
          <w:delText>raise an objection pursuant to Condition 14 of the Electricity Supply Licence within the time limits set out in Clause 16, using the facility provided under Clause 17 if necessary; or</w:delText>
        </w:r>
      </w:del>
      <w:bookmarkEnd w:id="7532"/>
      <w:bookmarkEnd w:id="7533"/>
      <w:bookmarkEnd w:id="7534"/>
      <w:bookmarkEnd w:id="7535"/>
      <w:bookmarkEnd w:id="7536"/>
      <w:bookmarkEnd w:id="7537"/>
      <w:bookmarkEnd w:id="7538"/>
    </w:p>
    <w:p w14:paraId="65F3D0F4" w14:textId="5F2AB405" w:rsidR="00FB7917" w:rsidDel="00533109" w:rsidRDefault="00FB7917">
      <w:pPr>
        <w:pStyle w:val="MRAL2Numbered"/>
        <w:outlineLvl w:val="0"/>
        <w:rPr>
          <w:del w:id="7540" w:author="Debbie Houldsworth" w:date="2020-05-07T06:44:00Z"/>
        </w:rPr>
        <w:pPrChange w:id="7541" w:author="Debbie Houldsworth" w:date="2020-05-13T08:02:00Z">
          <w:pPr>
            <w:pStyle w:val="MRAL2Numbered"/>
          </w:pPr>
        </w:pPrChange>
      </w:pPr>
      <w:bookmarkStart w:id="7542" w:name="_Toc40256116"/>
      <w:bookmarkStart w:id="7543" w:name="_Toc40256964"/>
      <w:bookmarkStart w:id="7544" w:name="_Toc40257781"/>
      <w:bookmarkStart w:id="7545" w:name="_Toc40258595"/>
      <w:bookmarkStart w:id="7546" w:name="_Toc40259404"/>
      <w:bookmarkStart w:id="7547" w:name="_Toc40260206"/>
      <w:bookmarkStart w:id="7548" w:name="_Toc40260999"/>
      <w:del w:id="7549" w:author="Debbie Houldsworth" w:date="2020-05-06T07:41:00Z">
        <w:r w:rsidDel="00F5715A">
          <w:delText>contact the New Supplier as soon as possible using the facility provided under Clause 17, if necessary.</w:delText>
        </w:r>
      </w:del>
      <w:bookmarkEnd w:id="7542"/>
      <w:bookmarkEnd w:id="7543"/>
      <w:bookmarkEnd w:id="7544"/>
      <w:bookmarkEnd w:id="7545"/>
      <w:bookmarkEnd w:id="7546"/>
      <w:bookmarkEnd w:id="7547"/>
      <w:bookmarkEnd w:id="7548"/>
    </w:p>
    <w:p w14:paraId="55A40C16" w14:textId="59C76B77" w:rsidR="00FB7917" w:rsidDel="00533109" w:rsidRDefault="00FB7917">
      <w:pPr>
        <w:pStyle w:val="MRAL1Numbered"/>
        <w:outlineLvl w:val="0"/>
        <w:rPr>
          <w:del w:id="7550" w:author="Debbie Houldsworth" w:date="2020-05-07T06:44:00Z"/>
        </w:rPr>
        <w:pPrChange w:id="7551" w:author="Debbie Houldsworth" w:date="2020-05-13T08:02:00Z">
          <w:pPr>
            <w:pStyle w:val="MRAL1Numbered"/>
          </w:pPr>
        </w:pPrChange>
      </w:pPr>
      <w:bookmarkStart w:id="7552" w:name="_Ref5602537"/>
      <w:bookmarkStart w:id="7553" w:name="_Toc40256117"/>
      <w:bookmarkStart w:id="7554" w:name="_Toc40256965"/>
      <w:bookmarkStart w:id="7555" w:name="_Toc40257782"/>
      <w:bookmarkStart w:id="7556" w:name="_Toc40258596"/>
      <w:bookmarkStart w:id="7557" w:name="_Toc40259405"/>
      <w:bookmarkStart w:id="7558" w:name="_Toc40260207"/>
      <w:bookmarkStart w:id="7559" w:name="_Toc40261000"/>
      <w:del w:id="7560" w:author="Debbie Houldsworth" w:date="2020-05-06T07:42:00Z">
        <w:r w:rsidDel="00F5715A">
          <w:delText>Where the New Supplier reasonably believes that it has Registered for a Related Metering Point without registering all other Related Metering Points and the Old Supplier has not objected to its original Registration; it shall apply for Registration of the Related Metering Point(s) as soon as reasonably practicable.  Where the Supplier makes such an application but does not apply in sufficient time to ensure that it receives confirmation from the relevant MPAS Provider before it commences supplying electricity through the Related Metering Points it shall contact the Old Supplier as soon as possible using the facility provided under Clause 17, if necessary.</w:delText>
        </w:r>
      </w:del>
      <w:bookmarkEnd w:id="7552"/>
      <w:bookmarkEnd w:id="7553"/>
      <w:bookmarkEnd w:id="7554"/>
      <w:bookmarkEnd w:id="7555"/>
      <w:bookmarkEnd w:id="7556"/>
      <w:bookmarkEnd w:id="7557"/>
      <w:bookmarkEnd w:id="7558"/>
      <w:bookmarkEnd w:id="7559"/>
    </w:p>
    <w:p w14:paraId="117093F8" w14:textId="6DCB880F" w:rsidR="00FB7917" w:rsidDel="00533109" w:rsidRDefault="00FB7917">
      <w:pPr>
        <w:pStyle w:val="MRAL1Numbered"/>
        <w:outlineLvl w:val="0"/>
        <w:rPr>
          <w:del w:id="7561" w:author="Debbie Houldsworth" w:date="2020-05-07T06:44:00Z"/>
        </w:rPr>
        <w:pPrChange w:id="7562" w:author="Debbie Houldsworth" w:date="2020-05-13T08:02:00Z">
          <w:pPr>
            <w:pStyle w:val="MRAL1Numbered"/>
          </w:pPr>
        </w:pPrChange>
      </w:pPr>
      <w:bookmarkStart w:id="7563" w:name="_Ref5785219"/>
      <w:bookmarkStart w:id="7564" w:name="_Toc40256118"/>
      <w:bookmarkStart w:id="7565" w:name="_Toc40256966"/>
      <w:bookmarkStart w:id="7566" w:name="_Toc40257783"/>
      <w:bookmarkStart w:id="7567" w:name="_Toc40258597"/>
      <w:bookmarkStart w:id="7568" w:name="_Toc40259406"/>
      <w:bookmarkStart w:id="7569" w:name="_Toc40260208"/>
      <w:bookmarkStart w:id="7570" w:name="_Toc40261001"/>
      <w:del w:id="7571" w:author="Debbie Houldsworth" w:date="2020-05-06T07:42:00Z">
        <w:r w:rsidDel="00F5715A">
          <w:delText>Where either the Old Supplier or New Supplier contacts the other pursuant to Clause 18.3 or 18.4, these Suppliers shall agree the appropriate method for Registering all other Related Metering Points.  This may include:</w:delText>
        </w:r>
      </w:del>
      <w:bookmarkEnd w:id="7563"/>
      <w:bookmarkEnd w:id="7564"/>
      <w:bookmarkEnd w:id="7565"/>
      <w:bookmarkEnd w:id="7566"/>
      <w:bookmarkEnd w:id="7567"/>
      <w:bookmarkEnd w:id="7568"/>
      <w:bookmarkEnd w:id="7569"/>
      <w:bookmarkEnd w:id="7570"/>
    </w:p>
    <w:p w14:paraId="26E93AC1" w14:textId="3C933E7B" w:rsidR="00FB7917" w:rsidDel="00533109" w:rsidRDefault="00FB7917">
      <w:pPr>
        <w:pStyle w:val="MRAL2Numbered"/>
        <w:outlineLvl w:val="0"/>
        <w:rPr>
          <w:del w:id="7572" w:author="Debbie Houldsworth" w:date="2020-05-07T06:43:00Z"/>
        </w:rPr>
        <w:pPrChange w:id="7573" w:author="Debbie Houldsworth" w:date="2020-05-13T08:02:00Z">
          <w:pPr>
            <w:pStyle w:val="MRAL2Numbered"/>
          </w:pPr>
        </w:pPrChange>
      </w:pPr>
      <w:bookmarkStart w:id="7574" w:name="_Toc40256119"/>
      <w:bookmarkStart w:id="7575" w:name="_Toc40256967"/>
      <w:bookmarkStart w:id="7576" w:name="_Toc40257784"/>
      <w:bookmarkStart w:id="7577" w:name="_Toc40258598"/>
      <w:bookmarkStart w:id="7578" w:name="_Toc40259407"/>
      <w:bookmarkStart w:id="7579" w:name="_Toc40260209"/>
      <w:bookmarkStart w:id="7580" w:name="_Toc40261002"/>
      <w:del w:id="7581" w:author="Debbie Houldsworth" w:date="2020-05-06T07:41:00Z">
        <w:r w:rsidDel="00F5715A">
          <w:delText>the Old Supplier objecting to the New Supplier's application under Condition 14 of the Electricity Supply Licence within the time limits set out in Clause 16; or</w:delText>
        </w:r>
      </w:del>
      <w:bookmarkEnd w:id="7574"/>
      <w:bookmarkEnd w:id="7575"/>
      <w:bookmarkEnd w:id="7576"/>
      <w:bookmarkEnd w:id="7577"/>
      <w:bookmarkEnd w:id="7578"/>
      <w:bookmarkEnd w:id="7579"/>
      <w:bookmarkEnd w:id="7580"/>
    </w:p>
    <w:p w14:paraId="5C7FD7A7" w14:textId="162F3034" w:rsidR="00FB7917" w:rsidDel="00533109" w:rsidRDefault="00FB7917">
      <w:pPr>
        <w:pStyle w:val="MRAL2Numbered"/>
        <w:outlineLvl w:val="0"/>
        <w:rPr>
          <w:del w:id="7582" w:author="Debbie Houldsworth" w:date="2020-05-07T06:43:00Z"/>
        </w:rPr>
        <w:pPrChange w:id="7583" w:author="Debbie Houldsworth" w:date="2020-05-13T08:02:00Z">
          <w:pPr>
            <w:pStyle w:val="MRAL2Numbered"/>
          </w:pPr>
        </w:pPrChange>
      </w:pPr>
      <w:bookmarkStart w:id="7584" w:name="_Toc40256120"/>
      <w:bookmarkStart w:id="7585" w:name="_Toc40256968"/>
      <w:bookmarkStart w:id="7586" w:name="_Toc40257785"/>
      <w:bookmarkStart w:id="7587" w:name="_Toc40258599"/>
      <w:bookmarkStart w:id="7588" w:name="_Toc40259408"/>
      <w:bookmarkStart w:id="7589" w:name="_Toc40260210"/>
      <w:bookmarkStart w:id="7590" w:name="_Toc40261003"/>
      <w:del w:id="7591" w:author="Debbie Houldsworth" w:date="2020-05-06T07:42:00Z">
        <w:r w:rsidDel="00F5715A">
          <w:delText>the Old Supplier withdrawing its objection; or</w:delText>
        </w:r>
      </w:del>
      <w:bookmarkEnd w:id="7584"/>
      <w:bookmarkEnd w:id="7585"/>
      <w:bookmarkEnd w:id="7586"/>
      <w:bookmarkEnd w:id="7587"/>
      <w:bookmarkEnd w:id="7588"/>
      <w:bookmarkEnd w:id="7589"/>
      <w:bookmarkEnd w:id="7590"/>
    </w:p>
    <w:p w14:paraId="2F80FDD5" w14:textId="517F83EB" w:rsidR="00FB7917" w:rsidDel="00533109" w:rsidRDefault="00FB7917">
      <w:pPr>
        <w:pStyle w:val="MRAL2Numbered"/>
        <w:outlineLvl w:val="0"/>
        <w:rPr>
          <w:del w:id="7592" w:author="Debbie Houldsworth" w:date="2020-05-07T06:43:00Z"/>
        </w:rPr>
        <w:pPrChange w:id="7593" w:author="Debbie Houldsworth" w:date="2020-05-13T08:02:00Z">
          <w:pPr>
            <w:pStyle w:val="MRAL2Numbered"/>
          </w:pPr>
        </w:pPrChange>
      </w:pPr>
      <w:bookmarkStart w:id="7594" w:name="_Ref5602782"/>
      <w:bookmarkStart w:id="7595" w:name="_Toc40256121"/>
      <w:bookmarkStart w:id="7596" w:name="_Toc40256969"/>
      <w:bookmarkStart w:id="7597" w:name="_Toc40257786"/>
      <w:bookmarkStart w:id="7598" w:name="_Toc40258600"/>
      <w:bookmarkStart w:id="7599" w:name="_Toc40259409"/>
      <w:bookmarkStart w:id="7600" w:name="_Toc40260211"/>
      <w:bookmarkStart w:id="7601" w:name="_Toc40261004"/>
      <w:del w:id="7602" w:author="Debbie Houldsworth" w:date="2020-05-06T07:42:00Z">
        <w:r w:rsidDel="00F5715A">
          <w:delText>the New Supplier Registering all Related Metering Points before it commences supplying electricity through the Related Metering Point(s) and if necessary the Old Supplier removing its objection under Condition 14 of the Electricity Supply Licence within the time limits set out in Clause 16; or</w:delText>
        </w:r>
      </w:del>
      <w:bookmarkEnd w:id="7594"/>
      <w:bookmarkEnd w:id="7595"/>
      <w:bookmarkEnd w:id="7596"/>
      <w:bookmarkEnd w:id="7597"/>
      <w:bookmarkEnd w:id="7598"/>
      <w:bookmarkEnd w:id="7599"/>
      <w:bookmarkEnd w:id="7600"/>
      <w:bookmarkEnd w:id="7601"/>
    </w:p>
    <w:p w14:paraId="029697E5" w14:textId="513C33DD" w:rsidR="00FB7917" w:rsidDel="00533109" w:rsidRDefault="00FB7917">
      <w:pPr>
        <w:pStyle w:val="MRAL2Numbered"/>
        <w:outlineLvl w:val="0"/>
        <w:rPr>
          <w:del w:id="7603" w:author="Debbie Houldsworth" w:date="2020-05-07T06:43:00Z"/>
        </w:rPr>
        <w:pPrChange w:id="7604" w:author="Debbie Houldsworth" w:date="2020-05-13T08:02:00Z">
          <w:pPr>
            <w:pStyle w:val="MRAL2Numbered"/>
          </w:pPr>
        </w:pPrChange>
      </w:pPr>
      <w:bookmarkStart w:id="7605" w:name="_Toc40256122"/>
      <w:bookmarkStart w:id="7606" w:name="_Toc40256970"/>
      <w:bookmarkStart w:id="7607" w:name="_Toc40257787"/>
      <w:bookmarkStart w:id="7608" w:name="_Toc40258601"/>
      <w:bookmarkStart w:id="7609" w:name="_Toc40259410"/>
      <w:bookmarkStart w:id="7610" w:name="_Toc40260212"/>
      <w:bookmarkStart w:id="7611" w:name="_Toc40261005"/>
      <w:del w:id="7612" w:author="Debbie Houldsworth" w:date="2020-05-06T07:41:00Z">
        <w:r w:rsidDel="00F5715A">
          <w:delText>the New Supplier applying for Registration in relation to the other associated Related Metering Points after the time period indicated in Clause 18.5.</w:delText>
        </w:r>
      </w:del>
      <w:del w:id="7613" w:author="Debbie Houldsworth" w:date="2020-05-06T07:42:00Z">
        <w:r w:rsidDel="00F5715A">
          <w:delText>3.</w:delText>
        </w:r>
      </w:del>
      <w:bookmarkEnd w:id="7605"/>
      <w:bookmarkEnd w:id="7606"/>
      <w:bookmarkEnd w:id="7607"/>
      <w:bookmarkEnd w:id="7608"/>
      <w:bookmarkEnd w:id="7609"/>
      <w:bookmarkEnd w:id="7610"/>
      <w:bookmarkEnd w:id="7611"/>
    </w:p>
    <w:p w14:paraId="664DD28D" w14:textId="72E67B0F" w:rsidR="00FB7917" w:rsidDel="00533109" w:rsidRDefault="00FB7917">
      <w:pPr>
        <w:pStyle w:val="MRAL1Numbered"/>
        <w:outlineLvl w:val="0"/>
        <w:rPr>
          <w:del w:id="7614" w:author="Debbie Houldsworth" w:date="2020-05-07T06:43:00Z"/>
        </w:rPr>
        <w:pPrChange w:id="7615" w:author="Debbie Houldsworth" w:date="2020-05-13T08:02:00Z">
          <w:pPr>
            <w:pStyle w:val="MRAL1Numbered"/>
          </w:pPr>
        </w:pPrChange>
      </w:pPr>
      <w:bookmarkStart w:id="7616" w:name="_Toc40256123"/>
      <w:bookmarkStart w:id="7617" w:name="_Toc40256971"/>
      <w:bookmarkStart w:id="7618" w:name="_Toc40257788"/>
      <w:bookmarkStart w:id="7619" w:name="_Toc40258602"/>
      <w:bookmarkStart w:id="7620" w:name="_Toc40259411"/>
      <w:bookmarkStart w:id="7621" w:name="_Toc40260213"/>
      <w:bookmarkStart w:id="7622" w:name="_Toc40261006"/>
      <w:del w:id="7623" w:author="Debbie Houldsworth" w:date="2020-05-06T07:42:00Z">
        <w:r w:rsidDel="00F5715A">
          <w:delText>The Suppliers shall, as soon as reasonably practicable, settle any costs between them including any settlement costs that are incorrectly allocated to the Suppliers and any costs incurred as a result of registering any Related Metering Points at a later time to the associated Related Metering Points.</w:delText>
        </w:r>
      </w:del>
      <w:bookmarkEnd w:id="7616"/>
      <w:bookmarkEnd w:id="7617"/>
      <w:bookmarkEnd w:id="7618"/>
      <w:bookmarkEnd w:id="7619"/>
      <w:bookmarkEnd w:id="7620"/>
      <w:bookmarkEnd w:id="7621"/>
      <w:bookmarkEnd w:id="7622"/>
    </w:p>
    <w:p w14:paraId="52936B6D" w14:textId="0594F0DC" w:rsidR="00FB7917" w:rsidDel="00533109" w:rsidRDefault="00FB7917">
      <w:pPr>
        <w:pStyle w:val="MRAL1Numbered"/>
        <w:outlineLvl w:val="0"/>
        <w:rPr>
          <w:del w:id="7624" w:author="Debbie Houldsworth" w:date="2020-05-07T06:43:00Z"/>
        </w:rPr>
        <w:pPrChange w:id="7625" w:author="Debbie Houldsworth" w:date="2020-05-13T08:02:00Z">
          <w:pPr>
            <w:pStyle w:val="MRAL1Numbered"/>
          </w:pPr>
        </w:pPrChange>
      </w:pPr>
      <w:bookmarkStart w:id="7626" w:name="_Toc40256124"/>
      <w:bookmarkStart w:id="7627" w:name="_Toc40256972"/>
      <w:bookmarkStart w:id="7628" w:name="_Toc40257789"/>
      <w:bookmarkStart w:id="7629" w:name="_Toc40258603"/>
      <w:bookmarkStart w:id="7630" w:name="_Toc40259412"/>
      <w:bookmarkStart w:id="7631" w:name="_Toc40260214"/>
      <w:bookmarkStart w:id="7632" w:name="_Toc40261007"/>
      <w:del w:id="7633" w:author="Debbie Houldsworth" w:date="2020-05-06T07:42:00Z">
        <w:r w:rsidDel="00F5715A">
          <w:delText>Where any costs are incurred by the relevant MPAS Provider in implementing the method of registering all other Related Metering Points pursuant to Clause 18.5 and such action is necessary because of an error which was, on balance, due to that MPAS Provider's fault, it shall bear the costs associated with registering all other Related Metering Points. In all other cases, the Suppliers concerned shall agree to pay the relevant MPAS Provider's reasonable additional costs in any such implementation incurred as a result of the error of either or both of the Suppliers.</w:delText>
        </w:r>
      </w:del>
      <w:bookmarkEnd w:id="7626"/>
      <w:bookmarkEnd w:id="7627"/>
      <w:bookmarkEnd w:id="7628"/>
      <w:bookmarkEnd w:id="7629"/>
      <w:bookmarkEnd w:id="7630"/>
      <w:bookmarkEnd w:id="7631"/>
      <w:bookmarkEnd w:id="7632"/>
    </w:p>
    <w:p w14:paraId="7C8D1D45" w14:textId="4230A285" w:rsidR="00FB7917" w:rsidDel="00F5715A" w:rsidRDefault="00FB7917" w:rsidP="00CA4155">
      <w:pPr>
        <w:pStyle w:val="MRAHeading3"/>
        <w:outlineLvl w:val="0"/>
        <w:rPr>
          <w:del w:id="7634" w:author="Debbie Houldsworth" w:date="2020-05-06T07:42:00Z"/>
        </w:rPr>
      </w:pPr>
      <w:del w:id="7635" w:author="Debbie Houldsworth" w:date="2020-05-06T07:42:00Z">
        <w:r w:rsidDel="00F5715A">
          <w:delText>Erroneous Registrations</w:delText>
        </w:r>
      </w:del>
    </w:p>
    <w:p w14:paraId="4CA8D6C1" w14:textId="3FFF6D48" w:rsidR="00FB7917" w:rsidDel="008B14E4" w:rsidRDefault="00FB7917">
      <w:pPr>
        <w:pStyle w:val="MRAL1Numbered"/>
        <w:numPr>
          <w:ilvl w:val="0"/>
          <w:numId w:val="0"/>
        </w:numPr>
        <w:ind w:left="851"/>
        <w:outlineLvl w:val="0"/>
        <w:rPr>
          <w:del w:id="7636" w:author="Debbie Houldsworth" w:date="2020-05-13T06:59:00Z"/>
        </w:rPr>
        <w:pPrChange w:id="7637" w:author="Debbie Houldsworth" w:date="2020-05-13T08:02:00Z">
          <w:pPr>
            <w:pStyle w:val="MRAL1Numbered"/>
          </w:pPr>
        </w:pPrChange>
      </w:pPr>
      <w:bookmarkStart w:id="7638" w:name="_Ref4475355"/>
      <w:bookmarkStart w:id="7639" w:name="_Ref5786273"/>
      <w:del w:id="7640" w:author="Debbie Houldsworth" w:date="2020-05-06T07:42:00Z">
        <w:r w:rsidDel="00F5715A">
          <w:delText xml:space="preserve">MEC shall agree and issue appropriate procedures in relation to rectifying a Registration for a particular Metering Point where the New Supplier determines that there is no valid contract (including a Deemed Contract) to supply electricity (an </w:delText>
        </w:r>
        <w:r w:rsidDel="00F5715A">
          <w:rPr>
            <w:b/>
            <w:bCs/>
          </w:rPr>
          <w:delText>Erroneous Registration</w:delText>
        </w:r>
        <w:r w:rsidDel="00F5715A">
          <w:delText xml:space="preserve">), which procedures shall be subordinate to and shall not be inconsistent with this Clause </w:delText>
        </w:r>
        <w:bookmarkEnd w:id="7638"/>
        <w:r w:rsidDel="00F5715A">
          <w:delText>18</w:delText>
        </w:r>
        <w:bookmarkEnd w:id="7639"/>
        <w:r w:rsidR="00C06963" w:rsidDel="00F5715A">
          <w:delText xml:space="preserve"> and the parties agree to comply with those procedures as amended from time to time</w:delText>
        </w:r>
        <w:r w:rsidR="00C06963" w:rsidRPr="005B7975" w:rsidDel="00F5715A">
          <w:delText>.</w:delText>
        </w:r>
      </w:del>
    </w:p>
    <w:p w14:paraId="0443792B" w14:textId="63333326" w:rsidR="00BF69D4" w:rsidDel="00533109" w:rsidRDefault="00BF69D4">
      <w:pPr>
        <w:pStyle w:val="MRAL2Numbered"/>
        <w:outlineLvl w:val="0"/>
        <w:rPr>
          <w:del w:id="7641" w:author="Debbie Houldsworth" w:date="2020-05-07T06:43:00Z"/>
        </w:rPr>
        <w:pPrChange w:id="7642" w:author="Debbie Houldsworth" w:date="2020-05-13T08:02:00Z">
          <w:pPr>
            <w:pStyle w:val="MRAL2Numbered"/>
          </w:pPr>
        </w:pPrChange>
      </w:pPr>
      <w:bookmarkStart w:id="7643" w:name="_Toc40256125"/>
      <w:bookmarkStart w:id="7644" w:name="_Toc40256973"/>
      <w:bookmarkStart w:id="7645" w:name="_Toc40257790"/>
      <w:bookmarkStart w:id="7646" w:name="_Toc40258604"/>
      <w:bookmarkStart w:id="7647" w:name="_Toc40259413"/>
      <w:bookmarkStart w:id="7648" w:name="_Toc40260215"/>
      <w:bookmarkStart w:id="7649" w:name="_Toc40261008"/>
      <w:del w:id="7650" w:author="Debbie Houldsworth" w:date="2020-05-06T07:42:00Z">
        <w:r w:rsidDel="00F5715A">
          <w:delText>Each Supplier shall comply with Condition 14A.10 of the Electricity Supply Licence.</w:delText>
        </w:r>
      </w:del>
      <w:bookmarkEnd w:id="7643"/>
      <w:bookmarkEnd w:id="7644"/>
      <w:bookmarkEnd w:id="7645"/>
      <w:bookmarkEnd w:id="7646"/>
      <w:bookmarkEnd w:id="7647"/>
      <w:bookmarkEnd w:id="7648"/>
      <w:bookmarkEnd w:id="7649"/>
    </w:p>
    <w:p w14:paraId="2B8C0BF0" w14:textId="3CA8C74C" w:rsidR="00FB7917" w:rsidDel="00533109" w:rsidRDefault="00FB7917">
      <w:pPr>
        <w:pStyle w:val="MRAL1Numbered"/>
        <w:outlineLvl w:val="0"/>
        <w:rPr>
          <w:del w:id="7651" w:author="Debbie Houldsworth" w:date="2020-05-07T06:43:00Z"/>
        </w:rPr>
        <w:pPrChange w:id="7652" w:author="Debbie Houldsworth" w:date="2020-05-13T08:02:00Z">
          <w:pPr>
            <w:pStyle w:val="MRAL1Numbered"/>
          </w:pPr>
        </w:pPrChange>
      </w:pPr>
      <w:bookmarkStart w:id="7653" w:name="_Ref5785401"/>
      <w:bookmarkStart w:id="7654" w:name="_Toc40256126"/>
      <w:bookmarkStart w:id="7655" w:name="_Toc40256974"/>
      <w:bookmarkStart w:id="7656" w:name="_Toc40257791"/>
      <w:bookmarkStart w:id="7657" w:name="_Toc40258605"/>
      <w:bookmarkStart w:id="7658" w:name="_Toc40259414"/>
      <w:bookmarkStart w:id="7659" w:name="_Toc40260216"/>
      <w:bookmarkStart w:id="7660" w:name="_Toc40261009"/>
      <w:del w:id="7661" w:author="Debbie Houldsworth" w:date="2020-05-06T07:42:00Z">
        <w:r w:rsidDel="00F5715A">
          <w:delText>Where the Old Supplier becomes aware, other than pursuant to Condition 14.4(c) of the Electricity Supply Licence, that the New Supplier’s Registration for a particular Metering Point may have occurred in error it shall use reasonable endeavours to notify the New Supplier within 2 Working Days of becoming aware that a potential Erroneous Registration has occurred, using the facility provided under Clause 17 if necessary.</w:delText>
        </w:r>
      </w:del>
      <w:bookmarkEnd w:id="7653"/>
      <w:bookmarkEnd w:id="7654"/>
      <w:bookmarkEnd w:id="7655"/>
      <w:bookmarkEnd w:id="7656"/>
      <w:bookmarkEnd w:id="7657"/>
      <w:bookmarkEnd w:id="7658"/>
      <w:bookmarkEnd w:id="7659"/>
      <w:bookmarkEnd w:id="7660"/>
    </w:p>
    <w:p w14:paraId="36B2BB33" w14:textId="66008E90" w:rsidR="00FB7917" w:rsidDel="00533109" w:rsidRDefault="00FB7917">
      <w:pPr>
        <w:pStyle w:val="MRAL1Numbered"/>
        <w:outlineLvl w:val="0"/>
        <w:rPr>
          <w:del w:id="7662" w:author="Debbie Houldsworth" w:date="2020-05-07T06:43:00Z"/>
        </w:rPr>
        <w:pPrChange w:id="7663" w:author="Debbie Houldsworth" w:date="2020-05-13T08:02:00Z">
          <w:pPr>
            <w:pStyle w:val="MRAL1Numbered"/>
          </w:pPr>
        </w:pPrChange>
      </w:pPr>
      <w:bookmarkStart w:id="7664" w:name="_Ref5786562"/>
      <w:bookmarkStart w:id="7665" w:name="_Toc40256127"/>
      <w:bookmarkStart w:id="7666" w:name="_Toc40256975"/>
      <w:bookmarkStart w:id="7667" w:name="_Toc40257792"/>
      <w:bookmarkStart w:id="7668" w:name="_Toc40258606"/>
      <w:bookmarkStart w:id="7669" w:name="_Toc40259415"/>
      <w:bookmarkStart w:id="7670" w:name="_Toc40260217"/>
      <w:bookmarkStart w:id="7671" w:name="_Toc40261010"/>
      <w:del w:id="7672" w:author="Debbie Houldsworth" w:date="2020-05-06T07:43:00Z">
        <w:r w:rsidDel="00F5715A">
          <w:delText>Where the New Supplier becomes aware, including notification pursuant to Clause 18.9, that its Registration for a particular Metering Point may have been made in error it shall, on becoming so aware, use reasonable endeavours to determine within 8 Working Days whether it has entered into a contract to supply electricity (including a Deemed Contract) for that Metering Point. In the event that the New Supplier determines that an Erroneous Registration has occurred, this shall be rectified by either;</w:delText>
        </w:r>
      </w:del>
      <w:bookmarkEnd w:id="7664"/>
      <w:bookmarkEnd w:id="7665"/>
      <w:bookmarkEnd w:id="7666"/>
      <w:bookmarkEnd w:id="7667"/>
      <w:bookmarkEnd w:id="7668"/>
      <w:bookmarkEnd w:id="7669"/>
      <w:bookmarkEnd w:id="7670"/>
      <w:bookmarkEnd w:id="7671"/>
    </w:p>
    <w:p w14:paraId="01C4522C" w14:textId="2686C427" w:rsidR="00FB7917" w:rsidDel="00533109" w:rsidRDefault="00FB7917">
      <w:pPr>
        <w:pStyle w:val="MRAL2Numbered"/>
        <w:outlineLvl w:val="0"/>
        <w:rPr>
          <w:del w:id="7673" w:author="Debbie Houldsworth" w:date="2020-05-07T06:43:00Z"/>
        </w:rPr>
        <w:pPrChange w:id="7674" w:author="Debbie Houldsworth" w:date="2020-05-13T08:02:00Z">
          <w:pPr>
            <w:pStyle w:val="MRAL2Numbered"/>
          </w:pPr>
        </w:pPrChange>
      </w:pPr>
      <w:bookmarkStart w:id="7675" w:name="_Toc40256128"/>
      <w:bookmarkStart w:id="7676" w:name="_Toc40256976"/>
      <w:bookmarkStart w:id="7677" w:name="_Toc40257793"/>
      <w:bookmarkStart w:id="7678" w:name="_Toc40258607"/>
      <w:bookmarkStart w:id="7679" w:name="_Toc40259416"/>
      <w:bookmarkStart w:id="7680" w:name="_Toc40260218"/>
      <w:bookmarkStart w:id="7681" w:name="_Toc40261011"/>
      <w:bookmarkStart w:id="7682" w:name="_Ref4474772"/>
      <w:del w:id="7683" w:author="Debbie Houldsworth" w:date="2020-05-06T07:43:00Z">
        <w:r w:rsidDel="00F5715A">
          <w:delText>The New Supplier contacting the Old Supplier i) using the facility provided under Clause 17 if necessary or ii) responding to a notification pursuant to Clause 18.9, and the Old Supplier objecting to the New Supplier’s application under Condition 14.2(b) or 14.4(b) of the Electricity Supply Licence within the time limit set out in Clause 16 (</w:delText>
        </w:r>
        <w:r w:rsidDel="00F5715A">
          <w:rPr>
            <w:b/>
            <w:bCs/>
          </w:rPr>
          <w:delText>a Co-operative Objection</w:delText>
        </w:r>
        <w:r w:rsidDel="00F5715A">
          <w:delText>);</w:delText>
        </w:r>
        <w:bookmarkEnd w:id="7675"/>
        <w:bookmarkEnd w:id="7676"/>
        <w:bookmarkEnd w:id="7677"/>
        <w:bookmarkEnd w:id="7678"/>
        <w:bookmarkEnd w:id="7679"/>
        <w:bookmarkEnd w:id="7680"/>
        <w:bookmarkEnd w:id="7681"/>
        <w:r w:rsidDel="00F5715A">
          <w:delText xml:space="preserve"> </w:delText>
        </w:r>
      </w:del>
      <w:bookmarkEnd w:id="7682"/>
    </w:p>
    <w:p w14:paraId="63910FC4" w14:textId="2B60CC09" w:rsidR="003E219F" w:rsidDel="00533109" w:rsidRDefault="00FB7917">
      <w:pPr>
        <w:pStyle w:val="MRAL2Numbered"/>
        <w:outlineLvl w:val="0"/>
        <w:rPr>
          <w:del w:id="7684" w:author="Debbie Houldsworth" w:date="2020-05-07T06:43:00Z"/>
        </w:rPr>
        <w:pPrChange w:id="7685" w:author="Debbie Houldsworth" w:date="2020-05-13T08:02:00Z">
          <w:pPr>
            <w:pStyle w:val="MRAL2Numbered"/>
          </w:pPr>
        </w:pPrChange>
      </w:pPr>
      <w:bookmarkStart w:id="7686" w:name="_Ref5786391"/>
      <w:bookmarkStart w:id="7687" w:name="_Toc40256129"/>
      <w:bookmarkStart w:id="7688" w:name="_Toc40256977"/>
      <w:bookmarkStart w:id="7689" w:name="_Toc40257794"/>
      <w:bookmarkStart w:id="7690" w:name="_Toc40258608"/>
      <w:bookmarkStart w:id="7691" w:name="_Toc40259417"/>
      <w:bookmarkStart w:id="7692" w:name="_Toc40260219"/>
      <w:bookmarkStart w:id="7693" w:name="_Toc40261012"/>
      <w:del w:id="7694" w:author="Debbie Houldsworth" w:date="2020-05-06T07:43:00Z">
        <w:r w:rsidDel="00F5715A">
          <w:delText>Where 18.10.1 is not applicable, in accordance with the procedures established by MEC pursuant to Clause 18.8</w:delText>
        </w:r>
        <w:bookmarkEnd w:id="7686"/>
        <w:r w:rsidR="003E219F" w:rsidDel="00F5715A">
          <w:delText>; or</w:delText>
        </w:r>
      </w:del>
      <w:bookmarkEnd w:id="7687"/>
      <w:bookmarkEnd w:id="7688"/>
      <w:bookmarkEnd w:id="7689"/>
      <w:bookmarkEnd w:id="7690"/>
      <w:bookmarkEnd w:id="7691"/>
      <w:bookmarkEnd w:id="7692"/>
      <w:bookmarkEnd w:id="7693"/>
    </w:p>
    <w:p w14:paraId="4F16AB5F" w14:textId="4673D87E" w:rsidR="00FB7917" w:rsidDel="00533109" w:rsidRDefault="003E219F">
      <w:pPr>
        <w:pStyle w:val="MRAL2Numbered"/>
        <w:outlineLvl w:val="0"/>
        <w:rPr>
          <w:del w:id="7695" w:author="Debbie Houldsworth" w:date="2020-05-07T06:43:00Z"/>
        </w:rPr>
        <w:pPrChange w:id="7696" w:author="Debbie Houldsworth" w:date="2020-05-13T08:02:00Z">
          <w:pPr>
            <w:pStyle w:val="MRAL2Numbered"/>
          </w:pPr>
        </w:pPrChange>
      </w:pPr>
      <w:bookmarkStart w:id="7697" w:name="_Toc40256130"/>
      <w:bookmarkStart w:id="7698" w:name="_Toc40256978"/>
      <w:bookmarkStart w:id="7699" w:name="_Toc40257795"/>
      <w:bookmarkStart w:id="7700" w:name="_Toc40258609"/>
      <w:bookmarkStart w:id="7701" w:name="_Toc40259418"/>
      <w:bookmarkStart w:id="7702" w:name="_Toc40260220"/>
      <w:bookmarkStart w:id="7703" w:name="_Toc40261013"/>
      <w:del w:id="7704" w:author="Debbie Houldsworth" w:date="2020-05-06T07:43:00Z">
        <w:r w:rsidRPr="003E219F" w:rsidDel="00F5715A">
          <w:delText>The New Supplier using the facili</w:delText>
        </w:r>
        <w:r w:rsidDel="00F5715A">
          <w:delText>ty provided under Clause 15.16.</w:delText>
        </w:r>
      </w:del>
      <w:bookmarkEnd w:id="7697"/>
      <w:bookmarkEnd w:id="7698"/>
      <w:bookmarkEnd w:id="7699"/>
      <w:bookmarkEnd w:id="7700"/>
      <w:bookmarkEnd w:id="7701"/>
      <w:bookmarkEnd w:id="7702"/>
      <w:bookmarkEnd w:id="7703"/>
    </w:p>
    <w:p w14:paraId="33B92BD6" w14:textId="43F49577" w:rsidR="00FB7917" w:rsidDel="00533109" w:rsidRDefault="00FB7917">
      <w:pPr>
        <w:pStyle w:val="MRAL1Numbered"/>
        <w:outlineLvl w:val="0"/>
        <w:rPr>
          <w:del w:id="7705" w:author="Debbie Houldsworth" w:date="2020-05-07T06:43:00Z"/>
        </w:rPr>
        <w:pPrChange w:id="7706" w:author="Debbie Houldsworth" w:date="2020-05-13T08:02:00Z">
          <w:pPr>
            <w:pStyle w:val="MRAL1Numbered"/>
          </w:pPr>
        </w:pPrChange>
      </w:pPr>
      <w:bookmarkStart w:id="7707" w:name="_Toc40256131"/>
      <w:bookmarkStart w:id="7708" w:name="_Toc40256979"/>
      <w:bookmarkStart w:id="7709" w:name="_Toc40257796"/>
      <w:bookmarkStart w:id="7710" w:name="_Toc40258610"/>
      <w:bookmarkStart w:id="7711" w:name="_Toc40259419"/>
      <w:bookmarkStart w:id="7712" w:name="_Toc40260221"/>
      <w:bookmarkStart w:id="7713" w:name="_Toc40261014"/>
      <w:del w:id="7714" w:author="Debbie Houldsworth" w:date="2020-05-06T07:44:00Z">
        <w:r w:rsidDel="00F5715A">
          <w:delText>Where the Old Supplier acts in accordance with Clause 18.10.2 the Suppliers shall agree the appropriate method for settling any costs incurred. This may include:</w:delText>
        </w:r>
      </w:del>
      <w:bookmarkEnd w:id="7707"/>
      <w:bookmarkEnd w:id="7708"/>
      <w:bookmarkEnd w:id="7709"/>
      <w:bookmarkEnd w:id="7710"/>
      <w:bookmarkEnd w:id="7711"/>
      <w:bookmarkEnd w:id="7712"/>
      <w:bookmarkEnd w:id="7713"/>
    </w:p>
    <w:p w14:paraId="61D37FCA" w14:textId="2BFB2F5D" w:rsidR="00FB7917" w:rsidDel="00533109" w:rsidRDefault="00FB7917">
      <w:pPr>
        <w:pStyle w:val="MRAL2Numbered"/>
        <w:outlineLvl w:val="0"/>
        <w:rPr>
          <w:del w:id="7715" w:author="Debbie Houldsworth" w:date="2020-05-07T06:43:00Z"/>
        </w:rPr>
        <w:pPrChange w:id="7716" w:author="Debbie Houldsworth" w:date="2020-05-13T08:02:00Z">
          <w:pPr>
            <w:pStyle w:val="MRAL2Numbered"/>
          </w:pPr>
        </w:pPrChange>
      </w:pPr>
      <w:bookmarkStart w:id="7717" w:name="_Toc40256132"/>
      <w:bookmarkStart w:id="7718" w:name="_Toc40256980"/>
      <w:bookmarkStart w:id="7719" w:name="_Toc40257797"/>
      <w:bookmarkStart w:id="7720" w:name="_Toc40258611"/>
      <w:bookmarkStart w:id="7721" w:name="_Toc40259420"/>
      <w:bookmarkStart w:id="7722" w:name="_Toc40260222"/>
      <w:bookmarkStart w:id="7723" w:name="_Toc40261015"/>
      <w:del w:id="7724" w:author="Debbie Houldsworth" w:date="2020-05-06T07:44:00Z">
        <w:r w:rsidDel="00F5715A">
          <w:delText>ignoring the effect of the error; or</w:delText>
        </w:r>
      </w:del>
      <w:bookmarkEnd w:id="7717"/>
      <w:bookmarkEnd w:id="7718"/>
      <w:bookmarkEnd w:id="7719"/>
      <w:bookmarkEnd w:id="7720"/>
      <w:bookmarkEnd w:id="7721"/>
      <w:bookmarkEnd w:id="7722"/>
      <w:bookmarkEnd w:id="7723"/>
    </w:p>
    <w:p w14:paraId="09DA5A6D" w14:textId="06628EBB" w:rsidR="00FB7917" w:rsidDel="00533109" w:rsidRDefault="00FB7917">
      <w:pPr>
        <w:pStyle w:val="MRAL2Numbered"/>
        <w:outlineLvl w:val="0"/>
        <w:rPr>
          <w:del w:id="7725" w:author="Debbie Houldsworth" w:date="2020-05-07T06:43:00Z"/>
        </w:rPr>
        <w:pPrChange w:id="7726" w:author="Debbie Houldsworth" w:date="2020-05-13T08:02:00Z">
          <w:pPr>
            <w:pStyle w:val="MRAL2Numbered"/>
          </w:pPr>
        </w:pPrChange>
      </w:pPr>
      <w:bookmarkStart w:id="7727" w:name="_Toc40256133"/>
      <w:bookmarkStart w:id="7728" w:name="_Toc40256981"/>
      <w:bookmarkStart w:id="7729" w:name="_Toc40257798"/>
      <w:bookmarkStart w:id="7730" w:name="_Toc40258612"/>
      <w:bookmarkStart w:id="7731" w:name="_Toc40259421"/>
      <w:bookmarkStart w:id="7732" w:name="_Toc40260223"/>
      <w:bookmarkStart w:id="7733" w:name="_Toc40261016"/>
      <w:del w:id="7734" w:author="Debbie Houldsworth" w:date="2020-05-06T07:44:00Z">
        <w:r w:rsidDel="00F5715A">
          <w:delText>carrying out a bi-lateral cash adjustment; or</w:delText>
        </w:r>
      </w:del>
      <w:bookmarkEnd w:id="7727"/>
      <w:bookmarkEnd w:id="7728"/>
      <w:bookmarkEnd w:id="7729"/>
      <w:bookmarkEnd w:id="7730"/>
      <w:bookmarkEnd w:id="7731"/>
      <w:bookmarkEnd w:id="7732"/>
      <w:bookmarkEnd w:id="7733"/>
    </w:p>
    <w:p w14:paraId="18CBCC9C" w14:textId="1FE7B25B" w:rsidR="00FB7917" w:rsidRDefault="00FB7917">
      <w:pPr>
        <w:pStyle w:val="MRAL2Numbered"/>
        <w:numPr>
          <w:ilvl w:val="0"/>
          <w:numId w:val="0"/>
        </w:numPr>
        <w:ind w:left="993"/>
        <w:outlineLvl w:val="0"/>
        <w:pPrChange w:id="7735" w:author="Debbie Houldsworth" w:date="2020-05-13T08:02:00Z">
          <w:pPr>
            <w:pStyle w:val="MRAL2Numbered"/>
          </w:pPr>
        </w:pPrChange>
      </w:pPr>
      <w:del w:id="7736" w:author="Debbie Houldsworth" w:date="2020-05-06T07:43:00Z">
        <w:r w:rsidDel="00F5715A">
          <w:delText>the Old Supplier executing a Nil Advance to Meter Procedure where the Metering Point is a Non Half Hourly Metering Point that has been Erroneously Registered for no longer than 3 calendar months; and there has been no meter reading, or change of meter, or change of Profile Class, Data Collector, Data Aggregator, Standard Settlement Configuration or Measurement Class during the period of the Erroneous Registration; and the Supplier has not Erroneously Registered more than 100 Metering Points on that Working Day.</w:delText>
        </w:r>
      </w:del>
    </w:p>
    <w:p w14:paraId="5D753B4F" w14:textId="480D31AD" w:rsidR="00FB7917" w:rsidDel="00533109" w:rsidRDefault="00FB7917">
      <w:pPr>
        <w:pStyle w:val="MRAL1Numbered"/>
        <w:outlineLvl w:val="0"/>
        <w:rPr>
          <w:del w:id="7737" w:author="Debbie Houldsworth" w:date="2020-05-07T06:43:00Z"/>
        </w:rPr>
        <w:pPrChange w:id="7738" w:author="Debbie Houldsworth" w:date="2020-05-13T08:02:00Z">
          <w:pPr>
            <w:pStyle w:val="MRAL1Numbered"/>
          </w:pPr>
        </w:pPrChange>
      </w:pPr>
      <w:bookmarkStart w:id="7739" w:name="_Toc40256134"/>
      <w:bookmarkStart w:id="7740" w:name="_Toc40256982"/>
      <w:bookmarkStart w:id="7741" w:name="_Toc40257799"/>
      <w:bookmarkStart w:id="7742" w:name="_Toc40258613"/>
      <w:bookmarkStart w:id="7743" w:name="_Toc40259422"/>
      <w:bookmarkStart w:id="7744" w:name="_Toc40260224"/>
      <w:bookmarkStart w:id="7745" w:name="_Toc40261017"/>
      <w:del w:id="7746" w:author="Debbie Houldsworth" w:date="2020-05-06T07:44:00Z">
        <w:r w:rsidDel="00F5715A">
          <w:delText>The Suppliers shall, as soon as reasonably practicable, settle any costs incurred as a result of implementing any methods to correct errors or as a result of those errors including those outlined in Clause 18.10 between them including any settlement costs that are incorrectly allocated to the Suppliers.</w:delText>
        </w:r>
      </w:del>
      <w:bookmarkStart w:id="7747" w:name="_Toc39727199"/>
      <w:bookmarkStart w:id="7748" w:name="_Toc40255549"/>
      <w:bookmarkEnd w:id="7739"/>
      <w:bookmarkEnd w:id="7740"/>
      <w:bookmarkEnd w:id="7741"/>
      <w:bookmarkEnd w:id="7742"/>
      <w:bookmarkEnd w:id="7743"/>
      <w:bookmarkEnd w:id="7744"/>
      <w:bookmarkEnd w:id="7745"/>
      <w:bookmarkEnd w:id="7747"/>
      <w:bookmarkEnd w:id="7748"/>
    </w:p>
    <w:p w14:paraId="75714034" w14:textId="738594F7" w:rsidR="00FB7917" w:rsidDel="00533109" w:rsidRDefault="00FB7917">
      <w:pPr>
        <w:pStyle w:val="MRAL1Numbered"/>
        <w:outlineLvl w:val="0"/>
        <w:rPr>
          <w:del w:id="7749" w:author="Debbie Houldsworth" w:date="2020-05-07T06:43:00Z"/>
        </w:rPr>
        <w:pPrChange w:id="7750" w:author="Debbie Houldsworth" w:date="2020-05-13T08:02:00Z">
          <w:pPr>
            <w:pStyle w:val="MRAL1Numbered"/>
          </w:pPr>
        </w:pPrChange>
      </w:pPr>
      <w:bookmarkStart w:id="7751" w:name="_Toc40256135"/>
      <w:bookmarkStart w:id="7752" w:name="_Toc40256983"/>
      <w:bookmarkStart w:id="7753" w:name="_Toc40257800"/>
      <w:bookmarkStart w:id="7754" w:name="_Toc40258614"/>
      <w:bookmarkStart w:id="7755" w:name="_Toc40259423"/>
      <w:bookmarkStart w:id="7756" w:name="_Toc40260225"/>
      <w:bookmarkStart w:id="7757" w:name="_Toc40261018"/>
      <w:del w:id="7758" w:author="Debbie Houldsworth" w:date="2020-05-06T07:44:00Z">
        <w:r w:rsidDel="00F5715A">
          <w:delText>Where any costs are incurred by the relevant MPAS Provider in implementing the method of rectifying an Erroneous Registration pursuant to Clause 18.10 and such action is necessary because of an error which was, on balance, due to that MPAS Provider's fault, it shall bear the costs associated with rectifying the Erroneous Registration. In all other cases, the Suppliers concerned shall agree to pay the relevant MPAS Provider's reasonable additional costs in any such implementation incurred as a result of the error of either or both of the Suppliers</w:delText>
        </w:r>
      </w:del>
      <w:del w:id="7759" w:author="Debbie Houldsworth" w:date="2020-05-07T06:43:00Z">
        <w:r w:rsidDel="00533109">
          <w:delText>.</w:delText>
        </w:r>
        <w:bookmarkStart w:id="7760" w:name="_Toc39727200"/>
        <w:bookmarkStart w:id="7761" w:name="_Toc40255550"/>
        <w:bookmarkEnd w:id="7751"/>
        <w:bookmarkEnd w:id="7752"/>
        <w:bookmarkEnd w:id="7753"/>
        <w:bookmarkEnd w:id="7754"/>
        <w:bookmarkEnd w:id="7755"/>
        <w:bookmarkEnd w:id="7756"/>
        <w:bookmarkEnd w:id="7757"/>
        <w:bookmarkEnd w:id="7760"/>
        <w:bookmarkEnd w:id="7761"/>
      </w:del>
    </w:p>
    <w:p w14:paraId="14B90A6C" w14:textId="3504B7F2" w:rsidR="00FB7917" w:rsidDel="00F5715A" w:rsidRDefault="00FB7917">
      <w:pPr>
        <w:pStyle w:val="MRAL1Numbered"/>
        <w:numPr>
          <w:ilvl w:val="0"/>
          <w:numId w:val="0"/>
        </w:numPr>
        <w:ind w:left="709"/>
        <w:outlineLvl w:val="0"/>
        <w:rPr>
          <w:del w:id="7762" w:author="Debbie Houldsworth" w:date="2020-05-06T07:44:00Z"/>
          <w:b/>
          <w:u w:val="single"/>
        </w:rPr>
        <w:pPrChange w:id="7763" w:author="Debbie Houldsworth" w:date="2020-05-13T08:02:00Z">
          <w:pPr>
            <w:pStyle w:val="MRAL1Numbered"/>
            <w:numPr>
              <w:ilvl w:val="0"/>
              <w:numId w:val="0"/>
            </w:numPr>
            <w:tabs>
              <w:tab w:val="clear" w:pos="851"/>
            </w:tabs>
            <w:ind w:left="709" w:firstLine="0"/>
          </w:pPr>
        </w:pPrChange>
      </w:pPr>
      <w:del w:id="7764" w:author="Debbie Houldsworth" w:date="2020-05-06T07:44:00Z">
        <w:r w:rsidDel="00F5715A">
          <w:rPr>
            <w:b/>
            <w:u w:val="single"/>
          </w:rPr>
          <w:delText>Green Deal Charges and Erroneous Registrations</w:delText>
        </w:r>
        <w:bookmarkStart w:id="7765" w:name="_Toc39727201"/>
        <w:bookmarkStart w:id="7766" w:name="_Toc40255551"/>
        <w:bookmarkEnd w:id="7765"/>
        <w:bookmarkEnd w:id="7766"/>
      </w:del>
    </w:p>
    <w:p w14:paraId="19D18AB5" w14:textId="507D6EC9" w:rsidR="00FB7917" w:rsidDel="00533109" w:rsidRDefault="00FB7917">
      <w:pPr>
        <w:pStyle w:val="MRAL1Numbered"/>
        <w:outlineLvl w:val="0"/>
        <w:rPr>
          <w:del w:id="7767" w:author="Debbie Houldsworth" w:date="2020-05-07T06:43:00Z"/>
        </w:rPr>
        <w:pPrChange w:id="7768" w:author="Debbie Houldsworth" w:date="2020-05-13T08:02:00Z">
          <w:pPr>
            <w:pStyle w:val="MRAL1Numbered"/>
          </w:pPr>
        </w:pPrChange>
      </w:pPr>
      <w:bookmarkStart w:id="7769" w:name="_Toc40256136"/>
      <w:bookmarkStart w:id="7770" w:name="_Toc40256984"/>
      <w:bookmarkStart w:id="7771" w:name="_Toc40257801"/>
      <w:bookmarkStart w:id="7772" w:name="_Toc40258615"/>
      <w:bookmarkStart w:id="7773" w:name="_Toc40259424"/>
      <w:bookmarkStart w:id="7774" w:name="_Toc40260226"/>
      <w:bookmarkStart w:id="7775" w:name="_Toc40261019"/>
      <w:del w:id="7776" w:author="Debbie Houldsworth" w:date="2020-05-06T07:44:00Z">
        <w:r w:rsidDel="00F5715A">
          <w:delText>Where there has been an Erroneous Registration of a Green Deal Metering Point and Clause 18.10.1 is not applicable, the New Supplier shall use reasonable endeavours to notify the Secretariat no later than the end of the second Working Day of becoming aware that an Erroneous Registration has occurred.</w:delText>
        </w:r>
        <w:bookmarkEnd w:id="7769"/>
        <w:bookmarkEnd w:id="7770"/>
        <w:bookmarkEnd w:id="7771"/>
        <w:bookmarkEnd w:id="7772"/>
        <w:bookmarkEnd w:id="7773"/>
        <w:bookmarkEnd w:id="7774"/>
        <w:bookmarkEnd w:id="7775"/>
        <w:r w:rsidDel="00F5715A">
          <w:rPr>
            <w:rStyle w:val="FootnoteReference"/>
          </w:rPr>
          <w:delText xml:space="preserve"> </w:delText>
        </w:r>
      </w:del>
      <w:bookmarkStart w:id="7777" w:name="_Toc39727202"/>
      <w:bookmarkStart w:id="7778" w:name="_Toc40255552"/>
      <w:bookmarkEnd w:id="7777"/>
      <w:bookmarkEnd w:id="7778"/>
    </w:p>
    <w:p w14:paraId="16C30172" w14:textId="1FC142B1" w:rsidR="00FB7917" w:rsidDel="00533109" w:rsidRDefault="00FB7917">
      <w:pPr>
        <w:pStyle w:val="MRAL1Numbered"/>
        <w:outlineLvl w:val="0"/>
        <w:rPr>
          <w:del w:id="7779" w:author="Debbie Houldsworth" w:date="2020-05-07T06:43:00Z"/>
        </w:rPr>
        <w:pPrChange w:id="7780" w:author="Debbie Houldsworth" w:date="2020-05-13T08:02:00Z">
          <w:pPr>
            <w:pStyle w:val="MRAL1Numbered"/>
          </w:pPr>
        </w:pPrChange>
      </w:pPr>
      <w:bookmarkStart w:id="7781" w:name="_Toc40256137"/>
      <w:bookmarkStart w:id="7782" w:name="_Toc40256985"/>
      <w:bookmarkStart w:id="7783" w:name="_Toc40257802"/>
      <w:bookmarkStart w:id="7784" w:name="_Toc40258616"/>
      <w:bookmarkStart w:id="7785" w:name="_Toc40259425"/>
      <w:bookmarkStart w:id="7786" w:name="_Toc40260227"/>
      <w:bookmarkStart w:id="7787" w:name="_Toc40261020"/>
      <w:del w:id="7788" w:author="Debbie Houldsworth" w:date="2020-05-06T07:44:00Z">
        <w:r w:rsidDel="00F5715A">
          <w:delText>Where the Secretariat is notified that an Erroneous Registration has occurred under Clause 18.14, it shall inform the secretary to the GDAA Panel, the relevant Green Deal Provider and, where a different person, the relevant Green Deal Remittance Processor of the Erroneous Registration.</w:delText>
        </w:r>
        <w:bookmarkEnd w:id="7781"/>
        <w:bookmarkEnd w:id="7782"/>
        <w:bookmarkEnd w:id="7783"/>
        <w:bookmarkEnd w:id="7784"/>
        <w:bookmarkEnd w:id="7785"/>
        <w:bookmarkEnd w:id="7786"/>
        <w:bookmarkEnd w:id="7787"/>
        <w:r w:rsidDel="00F5715A">
          <w:delText xml:space="preserve"> </w:delText>
        </w:r>
      </w:del>
      <w:bookmarkStart w:id="7789" w:name="_Toc39727203"/>
      <w:bookmarkStart w:id="7790" w:name="_Toc40255553"/>
      <w:bookmarkEnd w:id="7789"/>
      <w:bookmarkEnd w:id="7790"/>
    </w:p>
    <w:p w14:paraId="521B3506" w14:textId="1BDA49EC" w:rsidR="00FB7917" w:rsidRDefault="00F5715A">
      <w:pPr>
        <w:pStyle w:val="MRAHeading2"/>
        <w:outlineLvl w:val="0"/>
        <w:pPrChange w:id="7791" w:author="Debbie Houldsworth" w:date="2020-05-13T08:02:00Z">
          <w:pPr>
            <w:pStyle w:val="MRAHeading2"/>
          </w:pPr>
        </w:pPrChange>
      </w:pPr>
      <w:bookmarkStart w:id="7792" w:name="_Toc403360781"/>
      <w:bookmarkStart w:id="7793" w:name="_Toc403360859"/>
      <w:bookmarkStart w:id="7794" w:name="_Toc403360933"/>
      <w:bookmarkStart w:id="7795" w:name="_Toc403360989"/>
      <w:bookmarkStart w:id="7796" w:name="_Toc403361446"/>
      <w:bookmarkStart w:id="7797" w:name="_Toc403371520"/>
      <w:bookmarkStart w:id="7798" w:name="_Toc415033815"/>
      <w:bookmarkStart w:id="7799" w:name="_Toc416508901"/>
      <w:bookmarkStart w:id="7800" w:name="_Ref4560931"/>
      <w:bookmarkStart w:id="7801" w:name="_Ref5786914"/>
      <w:bookmarkStart w:id="7802" w:name="_Ref8806863"/>
      <w:bookmarkStart w:id="7803" w:name="_Ref8809371"/>
      <w:bookmarkStart w:id="7804" w:name="_Toc18300526"/>
      <w:bookmarkStart w:id="7805" w:name="_Toc64264325"/>
      <w:bookmarkStart w:id="7806" w:name="_Toc40261021"/>
      <w:ins w:id="7807" w:author="Debbie Houldsworth" w:date="2020-05-06T07:44:00Z">
        <w:r>
          <w:t xml:space="preserve">Not Used </w:t>
        </w:r>
      </w:ins>
      <w:del w:id="7808" w:author="Debbie Houldsworth" w:date="2020-05-06T07:45:00Z">
        <w:r w:rsidR="00FB7917" w:rsidDel="00F5715A">
          <w:delText>retrospective Amendment of MPAS</w:delText>
        </w:r>
        <w:bookmarkEnd w:id="7792"/>
        <w:bookmarkEnd w:id="7793"/>
        <w:bookmarkEnd w:id="7794"/>
        <w:bookmarkEnd w:id="7795"/>
        <w:bookmarkEnd w:id="7796"/>
        <w:bookmarkEnd w:id="7797"/>
        <w:r w:rsidR="00FB7917" w:rsidDel="00F5715A">
          <w:delText xml:space="preserve"> registration system</w:delText>
        </w:r>
      </w:del>
      <w:bookmarkEnd w:id="7798"/>
      <w:bookmarkEnd w:id="7799"/>
      <w:bookmarkEnd w:id="7800"/>
      <w:bookmarkEnd w:id="7801"/>
      <w:bookmarkEnd w:id="7802"/>
      <w:bookmarkEnd w:id="7803"/>
      <w:bookmarkEnd w:id="7804"/>
      <w:bookmarkEnd w:id="7805"/>
      <w:bookmarkEnd w:id="7806"/>
    </w:p>
    <w:p w14:paraId="78CE135F" w14:textId="3837F843" w:rsidR="00FB7917" w:rsidDel="00D02334" w:rsidRDefault="00FB7917">
      <w:pPr>
        <w:pStyle w:val="MRAL1Numbered"/>
        <w:numPr>
          <w:ilvl w:val="1"/>
          <w:numId w:val="32"/>
        </w:numPr>
        <w:outlineLvl w:val="0"/>
        <w:rPr>
          <w:del w:id="7809" w:author="Debbie Houldsworth" w:date="2020-05-07T06:43:00Z"/>
        </w:rPr>
        <w:pPrChange w:id="7810" w:author="Debbie Houldsworth" w:date="2020-05-13T08:02:00Z">
          <w:pPr>
            <w:pStyle w:val="MRAL1Numbered"/>
            <w:numPr>
              <w:numId w:val="32"/>
            </w:numPr>
          </w:pPr>
        </w:pPrChange>
      </w:pPr>
      <w:bookmarkStart w:id="7811" w:name="_Ref4482220"/>
      <w:bookmarkStart w:id="7812" w:name="_Toc40256139"/>
      <w:bookmarkStart w:id="7813" w:name="_Toc40256987"/>
      <w:bookmarkStart w:id="7814" w:name="_Toc40257804"/>
      <w:bookmarkStart w:id="7815" w:name="_Toc40258618"/>
      <w:bookmarkStart w:id="7816" w:name="_Toc40259427"/>
      <w:bookmarkStart w:id="7817" w:name="_Toc40260229"/>
      <w:bookmarkStart w:id="7818" w:name="_Toc40261022"/>
      <w:del w:id="7819" w:author="Debbie Houldsworth" w:date="2020-05-06T07:44:00Z">
        <w:r w:rsidDel="00F5715A">
          <w:delText>MEC shall agree and issue appropriate procedures in relation to the retrospective manual amendment of MPAS Registration Systems (which procedures shall be subordinate to and shall not be inconsistent with this Clause 19) and the parties agree to comply with those procedures as issued from time to time.</w:delText>
        </w:r>
      </w:del>
      <w:bookmarkStart w:id="7820" w:name="_Toc39727205"/>
      <w:bookmarkStart w:id="7821" w:name="_Toc40255555"/>
      <w:bookmarkEnd w:id="7811"/>
      <w:bookmarkEnd w:id="7812"/>
      <w:bookmarkEnd w:id="7813"/>
      <w:bookmarkEnd w:id="7814"/>
      <w:bookmarkEnd w:id="7815"/>
      <w:bookmarkEnd w:id="7816"/>
      <w:bookmarkEnd w:id="7817"/>
      <w:bookmarkEnd w:id="7818"/>
      <w:bookmarkEnd w:id="7820"/>
      <w:bookmarkEnd w:id="7821"/>
    </w:p>
    <w:p w14:paraId="14CA2ECE" w14:textId="745EB9E6" w:rsidR="00FB7917" w:rsidDel="00D02334" w:rsidRDefault="00FB7917">
      <w:pPr>
        <w:pStyle w:val="MRAL1Numbered"/>
        <w:outlineLvl w:val="0"/>
        <w:rPr>
          <w:del w:id="7822" w:author="Debbie Houldsworth" w:date="2020-05-07T06:43:00Z"/>
        </w:rPr>
        <w:pPrChange w:id="7823" w:author="Debbie Houldsworth" w:date="2020-05-13T08:02:00Z">
          <w:pPr>
            <w:pStyle w:val="MRAL1Numbered"/>
          </w:pPr>
        </w:pPrChange>
      </w:pPr>
      <w:bookmarkStart w:id="7824" w:name="_Toc40256140"/>
      <w:bookmarkStart w:id="7825" w:name="_Toc40256988"/>
      <w:bookmarkStart w:id="7826" w:name="_Toc40257805"/>
      <w:bookmarkStart w:id="7827" w:name="_Toc40258619"/>
      <w:bookmarkStart w:id="7828" w:name="_Toc40259428"/>
      <w:bookmarkStart w:id="7829" w:name="_Toc40260230"/>
      <w:bookmarkStart w:id="7830" w:name="_Toc40261023"/>
      <w:del w:id="7831" w:author="Debbie Houldsworth" w:date="2020-05-06T07:44:00Z">
        <w:r w:rsidDel="00F5715A">
          <w:delText>Where the procedures detailed in Clause 18 cannot be used, the Old Supplier and New Supplier may request the relevant MPAS Provider to amend its MPAS Registration System manually to rectify an erroneous Registration.  Where the relevant MPAS Provider has received a joint written confirmation from the Old Supplier and the New Supplier agreeing to the amendment to the MPAS Registration System and any associated charges, that MPAS Provider shall undertake the manual amendment in the limited circumstances set out in the procedures established by MEC pursuant to Clause 19.1 at a charge to be agreed between the relevant MPAS Provider and the Suppliers.</w:delText>
        </w:r>
      </w:del>
      <w:bookmarkStart w:id="7832" w:name="_Toc39727206"/>
      <w:bookmarkStart w:id="7833" w:name="_Toc40255556"/>
      <w:bookmarkEnd w:id="7824"/>
      <w:bookmarkEnd w:id="7825"/>
      <w:bookmarkEnd w:id="7826"/>
      <w:bookmarkEnd w:id="7827"/>
      <w:bookmarkEnd w:id="7828"/>
      <w:bookmarkEnd w:id="7829"/>
      <w:bookmarkEnd w:id="7830"/>
      <w:bookmarkEnd w:id="7832"/>
      <w:bookmarkEnd w:id="7833"/>
    </w:p>
    <w:p w14:paraId="2B726217" w14:textId="759D1F16" w:rsidR="00FB7917" w:rsidRDefault="00F5715A">
      <w:pPr>
        <w:pStyle w:val="MRAHeading2"/>
        <w:outlineLvl w:val="0"/>
        <w:pPrChange w:id="7834" w:author="Debbie Houldsworth" w:date="2020-05-13T08:02:00Z">
          <w:pPr>
            <w:pStyle w:val="MRAHeading2"/>
          </w:pPr>
        </w:pPrChange>
      </w:pPr>
      <w:bookmarkStart w:id="7835" w:name="Section20"/>
      <w:bookmarkStart w:id="7836" w:name="_Toc399857005"/>
      <w:bookmarkStart w:id="7837" w:name="_Toc403360782"/>
      <w:bookmarkStart w:id="7838" w:name="_Toc403360860"/>
      <w:bookmarkStart w:id="7839" w:name="_Toc403360934"/>
      <w:bookmarkStart w:id="7840" w:name="_Toc403360990"/>
      <w:bookmarkStart w:id="7841" w:name="_Toc403361447"/>
      <w:bookmarkStart w:id="7842" w:name="_Toc403371521"/>
      <w:bookmarkStart w:id="7843" w:name="_Toc415033816"/>
      <w:bookmarkStart w:id="7844" w:name="_Toc416508902"/>
      <w:bookmarkStart w:id="7845" w:name="_Ref4839085"/>
      <w:bookmarkStart w:id="7846" w:name="_Toc18300527"/>
      <w:bookmarkStart w:id="7847" w:name="_Toc64264326"/>
      <w:bookmarkStart w:id="7848" w:name="_Toc40261024"/>
      <w:bookmarkEnd w:id="7835"/>
      <w:ins w:id="7849" w:author="Debbie Houldsworth" w:date="2020-05-06T07:45:00Z">
        <w:r>
          <w:t xml:space="preserve">Not Used </w:t>
        </w:r>
      </w:ins>
      <w:del w:id="7850" w:author="Debbie Houldsworth" w:date="2020-05-06T07:48:00Z">
        <w:r w:rsidR="00FB7917" w:rsidDel="00F5715A">
          <w:delText>NEW CONNECTIONS, new metering points and REGISTRATION OF NEW SUPPLY NUMBERS</w:delText>
        </w:r>
      </w:del>
      <w:bookmarkEnd w:id="7836"/>
      <w:bookmarkEnd w:id="7837"/>
      <w:bookmarkEnd w:id="7838"/>
      <w:bookmarkEnd w:id="7839"/>
      <w:bookmarkEnd w:id="7840"/>
      <w:bookmarkEnd w:id="7841"/>
      <w:bookmarkEnd w:id="7842"/>
      <w:bookmarkEnd w:id="7843"/>
      <w:bookmarkEnd w:id="7844"/>
      <w:bookmarkEnd w:id="7845"/>
      <w:bookmarkEnd w:id="7846"/>
      <w:bookmarkEnd w:id="7847"/>
      <w:bookmarkEnd w:id="7848"/>
    </w:p>
    <w:p w14:paraId="5E29CA3F" w14:textId="06010EE6" w:rsidR="00FB7917" w:rsidDel="00D02334" w:rsidRDefault="00FB7917" w:rsidP="00F5715A">
      <w:pPr>
        <w:pStyle w:val="MRAL1Numbered"/>
        <w:numPr>
          <w:ilvl w:val="1"/>
          <w:numId w:val="33"/>
        </w:numPr>
        <w:rPr>
          <w:del w:id="7851" w:author="Debbie Houldsworth" w:date="2020-05-07T06:43:00Z"/>
        </w:rPr>
      </w:pPr>
      <w:bookmarkStart w:id="7852" w:name="_Ref4481836"/>
      <w:del w:id="7853" w:author="Debbie Houldsworth" w:date="2020-05-06T07:48:00Z">
        <w:r w:rsidDel="00F5715A">
          <w:delText>Where a Distribution Business:</w:delText>
        </w:r>
      </w:del>
      <w:bookmarkEnd w:id="7852"/>
    </w:p>
    <w:p w14:paraId="0440AE14" w14:textId="71A54D04" w:rsidR="00FB7917" w:rsidDel="00D02334" w:rsidRDefault="00FB7917" w:rsidP="00F5715A">
      <w:pPr>
        <w:pStyle w:val="MRAL2Numbered"/>
        <w:rPr>
          <w:del w:id="7854" w:author="Debbie Houldsworth" w:date="2020-05-07T06:43:00Z"/>
        </w:rPr>
      </w:pPr>
      <w:bookmarkStart w:id="7855" w:name="_Ref4481812"/>
      <w:del w:id="7856" w:author="Debbie Houldsworth" w:date="2020-05-06T07:47:00Z">
        <w:r w:rsidDel="00F5715A">
          <w:delText>creates a new connection to Premises from its Distribution System (a "</w:delText>
        </w:r>
        <w:r w:rsidRPr="00F5715A" w:rsidDel="00F5715A">
          <w:rPr>
            <w:b/>
          </w:rPr>
          <w:delText>New Connection</w:delText>
        </w:r>
        <w:r w:rsidDel="00F5715A">
          <w:delText>") and hence creates a new Metering Point (unless the Metering Point is to be registered in CMRS); or</w:delText>
        </w:r>
      </w:del>
      <w:bookmarkEnd w:id="7855"/>
    </w:p>
    <w:p w14:paraId="4062EAEA" w14:textId="0B7A43D9" w:rsidR="00FB7917" w:rsidDel="00D02334" w:rsidRDefault="00FB7917">
      <w:pPr>
        <w:pStyle w:val="MRAL2Numbered"/>
        <w:rPr>
          <w:del w:id="7857" w:author="Debbie Houldsworth" w:date="2020-05-07T06:43:00Z"/>
        </w:rPr>
      </w:pPr>
      <w:bookmarkStart w:id="7858" w:name="_Ref5787284"/>
      <w:del w:id="7859" w:author="Debbie Houldsworth" w:date="2020-05-06T07:47:00Z">
        <w:r w:rsidDel="00F5715A">
          <w:delText>in circumstances other than those set out in Clause 20.1.1, agrees with a Supplier that a new Metering Point should be created; or</w:delText>
        </w:r>
      </w:del>
      <w:bookmarkEnd w:id="7858"/>
    </w:p>
    <w:p w14:paraId="2DDAEEF2" w14:textId="4F99E39A" w:rsidR="00FB7917" w:rsidDel="00D02334" w:rsidRDefault="00FB7917">
      <w:pPr>
        <w:pStyle w:val="MRAL2Numbered"/>
        <w:rPr>
          <w:del w:id="7860" w:author="Debbie Houldsworth" w:date="2020-05-07T06:43:00Z"/>
        </w:rPr>
      </w:pPr>
      <w:bookmarkStart w:id="7861" w:name="_Ref5787478"/>
      <w:del w:id="7862" w:author="Debbie Houldsworth" w:date="2020-05-06T07:47:00Z">
        <w:r w:rsidDel="00F5715A">
          <w:delText>decides to enter a new Metering Point onto its MPAS Registration System, or</w:delText>
        </w:r>
      </w:del>
      <w:bookmarkEnd w:id="7861"/>
    </w:p>
    <w:p w14:paraId="430D8EE2" w14:textId="4FA0D8E6" w:rsidR="00FB7917" w:rsidDel="00D02334" w:rsidRDefault="00FB7917">
      <w:pPr>
        <w:pStyle w:val="MRAL2Numbered"/>
        <w:rPr>
          <w:del w:id="7863" w:author="Debbie Houldsworth" w:date="2020-05-07T06:43:00Z"/>
        </w:rPr>
      </w:pPr>
      <w:bookmarkStart w:id="7864" w:name="_Ref5787520"/>
      <w:del w:id="7865" w:author="Debbie Houldsworth" w:date="2020-05-06T07:47:00Z">
        <w:r w:rsidDel="00F5715A">
          <w:delText>is notified of an approved Transfer from CMRS to the MPAS Registration System and needs to create a new Metering Point on its MPAS Registration System,</w:delText>
        </w:r>
      </w:del>
      <w:bookmarkEnd w:id="7864"/>
    </w:p>
    <w:p w14:paraId="7A2F4D30" w14:textId="413B1C76" w:rsidR="00FB7917" w:rsidDel="00F5715A" w:rsidRDefault="00FB7917">
      <w:pPr>
        <w:pStyle w:val="MRAL1NoHangingIndent"/>
        <w:rPr>
          <w:del w:id="7866" w:author="Debbie Houldsworth" w:date="2020-05-06T07:47:00Z"/>
        </w:rPr>
      </w:pPr>
      <w:del w:id="7867" w:author="Debbie Houldsworth" w:date="2020-05-06T07:47:00Z">
        <w:r w:rsidDel="00F5715A">
          <w:delText>(in each circumstance a "</w:delText>
        </w:r>
        <w:r w:rsidDel="00F5715A">
          <w:rPr>
            <w:b/>
          </w:rPr>
          <w:delText>New Metering Point</w:delText>
        </w:r>
        <w:r w:rsidDel="00F5715A">
          <w:delText>")</w:delText>
        </w:r>
      </w:del>
    </w:p>
    <w:p w14:paraId="03B12985" w14:textId="69577BDD" w:rsidR="00FB7917" w:rsidDel="00F5715A" w:rsidRDefault="00FB7917">
      <w:pPr>
        <w:pStyle w:val="MRAL1NoHangingIndent"/>
        <w:rPr>
          <w:del w:id="7868" w:author="Debbie Houldsworth" w:date="2020-05-06T07:47:00Z"/>
        </w:rPr>
      </w:pPr>
      <w:del w:id="7869" w:author="Debbie Houldsworth" w:date="2020-05-06T07:47:00Z">
        <w:r w:rsidDel="00F5715A">
          <w:delText>it shall ensure that a Skeleton Record for the New Metering Point is entered on its MPAS Registration System, in the case of Clause 20.1.1 no later than the end of the second Working Day following completion of the works associated with the New Connection and in the case of Clauses 20.1.2, 20.1.3 or 20.1.4 no later than the end of the second Working Day following its agreement with the Supplier or its decision to enter a New Metering Point, or notification from the Transfer Co-ordinator.</w:delText>
        </w:r>
      </w:del>
    </w:p>
    <w:p w14:paraId="3E928931" w14:textId="30634409" w:rsidR="00FB7917" w:rsidDel="00D02334" w:rsidRDefault="00FB7917">
      <w:pPr>
        <w:pStyle w:val="MRAL1Numbered"/>
        <w:rPr>
          <w:del w:id="7870" w:author="Debbie Houldsworth" w:date="2020-05-07T06:42:00Z"/>
        </w:rPr>
      </w:pPr>
      <w:bookmarkStart w:id="7871" w:name="_Ref4482808"/>
      <w:del w:id="7872" w:author="Debbie Houldsworth" w:date="2020-05-06T07:46:00Z">
        <w:r w:rsidDel="00F5715A">
          <w:delText>A Valid Application for Registration in relation to a New Metering Point is one that:</w:delText>
        </w:r>
      </w:del>
      <w:bookmarkEnd w:id="7871"/>
    </w:p>
    <w:p w14:paraId="16A5E748" w14:textId="0DA45E1C" w:rsidR="00FB7917" w:rsidDel="00D02334" w:rsidRDefault="00FB7917">
      <w:pPr>
        <w:pStyle w:val="MRAL2Numbered"/>
        <w:rPr>
          <w:del w:id="7873" w:author="Debbie Houldsworth" w:date="2020-05-07T06:42:00Z"/>
        </w:rPr>
      </w:pPr>
      <w:bookmarkStart w:id="7874" w:name="_Ref8803912"/>
      <w:del w:id="7875" w:author="Debbie Houldsworth" w:date="2020-05-06T07:46:00Z">
        <w:r w:rsidDel="00F5715A">
          <w:delText>contains values that the Supplier has identified as representing data items 1, 2, 3, 8 and 10 of Schedule 2 for the New Metering Point against which it wishes to Register which are Accepted on the MPAS Registration System;</w:delText>
        </w:r>
      </w:del>
      <w:bookmarkEnd w:id="7874"/>
    </w:p>
    <w:p w14:paraId="75A67DC2" w14:textId="40639836" w:rsidR="00FB7917" w:rsidDel="00D02334" w:rsidRDefault="00FB7917">
      <w:pPr>
        <w:pStyle w:val="MRAL2Numbered"/>
        <w:rPr>
          <w:del w:id="7876" w:author="Debbie Houldsworth" w:date="2020-05-07T06:42:00Z"/>
        </w:rPr>
      </w:pPr>
      <w:bookmarkStart w:id="7877" w:name="_Ref5788623"/>
      <w:del w:id="7878" w:author="Debbie Houldsworth" w:date="2020-05-06T07:46:00Z">
        <w:r w:rsidDel="00F5715A">
          <w:delText>is received by the relevant MPAS Provider no later than the last Working Day before the Supply Start Date included in the Supplier’s application under Clause 20.2.1and no more than 28 days in advance of that date; and</w:delText>
        </w:r>
      </w:del>
      <w:bookmarkEnd w:id="7877"/>
    </w:p>
    <w:p w14:paraId="0F337C0F" w14:textId="46347A21" w:rsidR="00FB7917" w:rsidDel="00D02334" w:rsidRDefault="00FB7917">
      <w:pPr>
        <w:pStyle w:val="MRAL2Numbered"/>
        <w:rPr>
          <w:del w:id="7879" w:author="Debbie Houldsworth" w:date="2020-05-07T06:42:00Z"/>
        </w:rPr>
      </w:pPr>
      <w:del w:id="7880" w:author="Debbie Houldsworth" w:date="2020-05-06T07:46:00Z">
        <w:r w:rsidDel="00F5715A">
          <w:delText>relates to a New Metering Point that has a Skeleton Record entered for it in the MPAS Provider's MPAS Registration System.</w:delText>
        </w:r>
      </w:del>
    </w:p>
    <w:p w14:paraId="452AF33C" w14:textId="3F617259" w:rsidR="00FB7917" w:rsidDel="001C24B8" w:rsidRDefault="00FB7917">
      <w:pPr>
        <w:pStyle w:val="MRAL1Numbered"/>
        <w:rPr>
          <w:del w:id="7881" w:author="Debbie Houldsworth" w:date="2020-05-07T06:42:00Z"/>
        </w:rPr>
      </w:pPr>
      <w:del w:id="7882" w:author="Debbie Houldsworth" w:date="2020-05-06T07:46:00Z">
        <w:r w:rsidDel="00F5715A">
          <w:delText>The MPAS Provider shall not be obliged to check the validity or accuracy of any data items contained in a Supplier’s Application for Registration for a New Metering Point or whether a Supplier has complied with the provisions of Clauses 15.1 or 15.4 except to the extent that the relevant MPAS Provider Accepts the Application for Registration.</w:delText>
        </w:r>
      </w:del>
    </w:p>
    <w:p w14:paraId="1BC22FF2" w14:textId="05960D3B" w:rsidR="00FB7917" w:rsidDel="001C24B8" w:rsidRDefault="00FB7917" w:rsidP="001C24B8">
      <w:pPr>
        <w:pStyle w:val="MRAL1Numbered"/>
        <w:rPr>
          <w:del w:id="7883" w:author="Debbie Houldsworth" w:date="2020-05-07T06:42:00Z"/>
        </w:rPr>
      </w:pPr>
      <w:bookmarkStart w:id="7884" w:name="_Ref5788035"/>
      <w:del w:id="7885" w:author="Debbie Houldsworth" w:date="2020-05-06T07:46:00Z">
        <w:r w:rsidDel="00F5715A">
          <w:delText>The Supplier may also include in its Application for Registration for a New Metering Point the values for other data items that are the Supplier's responsibility in Schedule 2 for that New Metering Point. Where the Application for Registration relates to a Pseudo Metering Point the Supplier shall ensure that data items 4, 7, 11, 12, 14, 16 and 17 of Schedule 2 contain the same value as the corresponding data items for the associated Half Hourly Metering Point. However, if the Supplier includes the Energisation Status in its Message and all the other data items that are the Supplier's responsibility under Schedule 2 have not been included, the relevant MPAS Provider shall Reject the Message and shall inform the Supplier that such Message has been Rejected together with all the reasons for its Rejection.  An MPAS Provider may also Reject an Application for Registration which contains values for other data items in the MPAD for the New Metering Point if they are not provided in the combinations required under the applicable MPAS Validation Procedures.</w:delText>
        </w:r>
      </w:del>
      <w:bookmarkEnd w:id="7884"/>
    </w:p>
    <w:p w14:paraId="03B62704" w14:textId="7DD626BC" w:rsidR="00FB7917" w:rsidDel="001C24B8" w:rsidRDefault="00FB7917" w:rsidP="001C24B8">
      <w:pPr>
        <w:pStyle w:val="MRAL1Numbered"/>
        <w:rPr>
          <w:del w:id="7886" w:author="Debbie Houldsworth" w:date="2020-05-07T06:42:00Z"/>
        </w:rPr>
      </w:pPr>
      <w:bookmarkStart w:id="7887" w:name="_Ref4565542"/>
      <w:del w:id="7888" w:author="Debbie Houldsworth" w:date="2020-05-06T07:46:00Z">
        <w:r w:rsidDel="00F5715A">
          <w:delText>Where the MPAS Provider receives a Valid Application for Registration from a Supplier in relation to a New Metering Point which it does not Reject in accordance with Clause 20.4, it shall Register the Supplier and shall notify the Supplier and, where data item 14 has a value other than null and, where such persons are identified in respect of the New Metering Point the Data Aggregator that the Supplier has been Registered for that New Metering Point. The Supplier shall be deemed responsible for the supply of electricity through the New Metering Point from the Supply Start Date included in its Valid Application for Registration.</w:delText>
        </w:r>
      </w:del>
      <w:bookmarkEnd w:id="7887"/>
    </w:p>
    <w:p w14:paraId="7E037E98" w14:textId="60AA8AD4" w:rsidR="00FB7917" w:rsidDel="001C24B8" w:rsidRDefault="00FB7917" w:rsidP="001C24B8">
      <w:pPr>
        <w:pStyle w:val="MRAL1Numbered"/>
        <w:rPr>
          <w:del w:id="7889" w:author="Debbie Houldsworth" w:date="2020-05-07T06:42:00Z"/>
        </w:rPr>
      </w:pPr>
      <w:bookmarkStart w:id="7890" w:name="_Ref5788949"/>
      <w:del w:id="7891" w:author="Debbie Houldsworth" w:date="2020-05-06T07:46:00Z">
        <w:r w:rsidDel="00F5715A">
          <w:delText>Subject to Clause 20.2, the Supplier shall use its reasonable endeavours to submit a Valid Application for Registration to the relevant MPAS Provider as far in advance of the Supply Start Date as reasonably possible taking into account the restrictions set out in Clause 20.2.2.  An MPAS Provider shall not be responsible for ensuring that the Supplier complies with the requirements of this Clause 20.6.</w:delText>
        </w:r>
      </w:del>
      <w:bookmarkEnd w:id="7890"/>
    </w:p>
    <w:p w14:paraId="671C8B9F" w14:textId="6E624A55" w:rsidR="00FB7917" w:rsidDel="001C24B8" w:rsidRDefault="00FB7917" w:rsidP="001C24B8">
      <w:pPr>
        <w:pStyle w:val="MRAL1Numbered"/>
        <w:rPr>
          <w:del w:id="7892" w:author="Debbie Houldsworth" w:date="2020-05-07T06:42:00Z"/>
        </w:rPr>
      </w:pPr>
      <w:bookmarkStart w:id="7893" w:name="_Ref8804024"/>
      <w:del w:id="7894" w:author="Debbie Houldsworth" w:date="2020-05-06T07:46:00Z">
        <w:r w:rsidDel="00F5715A">
          <w:delText>The Supplier shall use its reasonable endeavours not to commence supplying electricity through any Metering Point until it has received from the relevant MPAS Provider a notice confirming its Registration in respect of that Metering Point or (if later) the Supply Start Date specified in the Supplier's Application for Registration.  An MPAS Provider shall not be responsible for ensuring that the Supplier complies with the requirements of this 20.7.  Where the Supplier is unable to comply with the provisions of this Clause 20.7 due to the relevant MPAS Provider’s failure to send out a notice confirming its Registration within the timescale indicated in Clause 14.4, that Supplier shall be deemed not to be in breach of the obligation set out in this Clause 20.7.</w:delText>
        </w:r>
      </w:del>
      <w:bookmarkEnd w:id="7893"/>
    </w:p>
    <w:p w14:paraId="4D253D16" w14:textId="528DA3DA" w:rsidR="00FB7917" w:rsidDel="001C24B8" w:rsidRDefault="00FB7917" w:rsidP="001C24B8">
      <w:pPr>
        <w:pStyle w:val="MRAL1Numbered"/>
        <w:rPr>
          <w:del w:id="7895" w:author="Debbie Houldsworth" w:date="2020-05-07T06:42:00Z"/>
        </w:rPr>
      </w:pPr>
      <w:bookmarkStart w:id="7896" w:name="_Ref4565590"/>
      <w:del w:id="7897" w:author="Debbie Houldsworth" w:date="2020-05-06T07:46:00Z">
        <w:r w:rsidDel="00F5715A">
          <w:delText>Where an MPAS Provider receives an Application for Registration for a New Metering Point from a Supplier which is not a Valid Application for Registration, it shall Reject the Application for Registration and shall notify the Supplier that the application has been Rejected together with all the reasons for its Rejection.  Notwithstanding Clause 20.2.2, the MPAS Registration Systems of some MPAS Providers may not Reject an otherwise Valid Application for Registration if the Application for Registration is received after the date that is the last Working Day before the Supply Start Date included in the Supplier's Application for Registration</w:delText>
        </w:r>
      </w:del>
      <w:del w:id="7898" w:author="Debbie Houldsworth" w:date="2020-05-07T06:42:00Z">
        <w:r w:rsidDel="001C24B8">
          <w:delText>.</w:delText>
        </w:r>
        <w:bookmarkEnd w:id="7896"/>
      </w:del>
    </w:p>
    <w:p w14:paraId="28A5452B" w14:textId="41D9BEB7" w:rsidR="00FB7917" w:rsidDel="008B14E4" w:rsidRDefault="00FB7917" w:rsidP="001C24B8">
      <w:pPr>
        <w:pStyle w:val="MRAL1Numbered"/>
        <w:rPr>
          <w:del w:id="7899" w:author="Debbie Houldsworth" w:date="2020-05-13T06:59:00Z"/>
        </w:rPr>
      </w:pPr>
      <w:del w:id="7900" w:author="Debbie Houldsworth" w:date="2020-05-06T07:46:00Z">
        <w:r w:rsidDel="00F5715A">
          <w:delText>Where data item 6 in Schedule 2 for the New Metering Point included in the Skeleton Record is a default value and the Supplier has provided the values for data items 4, 5 and 17 in Schedule 2 for the New Metering Point the Distribution Business shall provide the correct value for data item 6 in Schedule 2 for the New Metering Point and the relevant MPAS Provider shall record such data item in the MPAS Registration System within 5 Working Days of (i) the latest of the Effective from Dates, provided by the Supplier, for data items 4, 5 and 17 in Schedule 2, or (ii) the date that MPAS Provider  is made aware of the change, whichever date is the later</w:delText>
        </w:r>
      </w:del>
      <w:del w:id="7901" w:author="Debbie Houldsworth" w:date="2020-05-07T06:42:00Z">
        <w:r w:rsidDel="001C24B8">
          <w:delText>.</w:delText>
        </w:r>
      </w:del>
    </w:p>
    <w:p w14:paraId="675B43BB" w14:textId="4C6DD554" w:rsidR="00FB7917" w:rsidDel="001C24B8" w:rsidRDefault="00FB7917">
      <w:pPr>
        <w:pStyle w:val="MRAL1Numbered"/>
        <w:rPr>
          <w:del w:id="7902" w:author="Debbie Houldsworth" w:date="2020-05-07T06:42:00Z"/>
        </w:rPr>
      </w:pPr>
      <w:bookmarkStart w:id="7903" w:name="_Ref4565625"/>
      <w:del w:id="7904" w:author="Debbie Houldsworth" w:date="2020-05-06T07:46:00Z">
        <w:r w:rsidDel="00F5715A">
          <w:delText>The Supplier shall notify the relevant MPAS Provider as soon as reasonably practical of the other data items for which the Supplier is identified as being responsible in Schedule 2, where it has not already done so pursuant to Clause 20.4.  Such data items may be provided at the same time or at different times provided that where the applicable MPAS Validation Procedures require such data items to be provided in particular combinations, the Supplier shall provide such combinations of data items at the same time.  On each occasion that the Supplier provides such information and the relevant MPAS Provider Accepts such information it shall confirm its Acceptance to the Supplier and, where data item 14 has a value other than null, where such person is identified in respect of the New Metering Point, the Supplier’s Data Aggregator.  Where the information is not Accepted, the MPAS Provider shall Reject such information and shall inform the Supplier that the Message has been Rejected together with all the reasons for its Rejection.</w:delText>
        </w:r>
      </w:del>
      <w:bookmarkEnd w:id="7903"/>
    </w:p>
    <w:p w14:paraId="33425738" w14:textId="2C7F6392" w:rsidR="00FB7917" w:rsidDel="001C24B8" w:rsidRDefault="00FB7917">
      <w:pPr>
        <w:pStyle w:val="MRAL1Numbered"/>
        <w:rPr>
          <w:del w:id="7905" w:author="Debbie Houldsworth" w:date="2020-05-07T06:42:00Z"/>
        </w:rPr>
      </w:pPr>
      <w:bookmarkStart w:id="7906" w:name="_Ref4565846"/>
      <w:del w:id="7907" w:author="Debbie Houldsworth" w:date="2020-05-06T07:46:00Z">
        <w:r w:rsidDel="00F5715A">
          <w:delText>If at any time the Supplier attempts to send a Message including the Energisation Status and all the other data items that are the Supplier's responsibility under Schedule 2 for the New Metering Point have not yet been provided to the relevant MPAS Provider or data item 6 in Schedule 2 for the New Metering Point is not included in the Skeleton Record, the relevant MPAS Provider shall Reject such Message and shall inform the Supplier that the Message has been Rejected together with all the reasons for its Rejection.  An MPAS Provider may also Reject a Message which contains values for other data items in the MPAD for the New Metering Point if they are not provided in the combinations required under the applicable MPAS Validation Procedures.</w:delText>
        </w:r>
      </w:del>
      <w:bookmarkEnd w:id="7906"/>
    </w:p>
    <w:p w14:paraId="1318C39B" w14:textId="493D0645" w:rsidR="00FB7917" w:rsidDel="001C24B8" w:rsidRDefault="00FB7917" w:rsidP="001C24B8">
      <w:pPr>
        <w:pStyle w:val="MRAL1Numbered"/>
        <w:rPr>
          <w:del w:id="7908" w:author="Debbie Houldsworth" w:date="2020-05-07T06:42:00Z"/>
        </w:rPr>
      </w:pPr>
      <w:bookmarkStart w:id="7909" w:name="_Ref4560955"/>
      <w:del w:id="7910" w:author="Debbie Houldsworth" w:date="2020-05-06T07:46:00Z">
        <w:r w:rsidDel="00F5715A">
          <w:delText>Where the Supplier notifies the relevant MPAS Provider of the other data items referred to in Clause 20.10 after the Supply Start Date submitted pursuant to Clause 20.5 and such application is Rejected the Supplier shall contact that MPAS Provider and the Supplier and MPAS Provider shall agree on an appropriate means of enabling the Supplier to register all its other data items after that Supply Start Date.  This may include use of the procedure provided for under Clause 19.</w:delText>
        </w:r>
      </w:del>
      <w:bookmarkEnd w:id="7909"/>
    </w:p>
    <w:p w14:paraId="3814D6FE" w14:textId="2C809714" w:rsidR="00FB7917" w:rsidDel="001C24B8" w:rsidRDefault="00FB7917" w:rsidP="001C24B8">
      <w:pPr>
        <w:pStyle w:val="MRAL1Numbered"/>
        <w:rPr>
          <w:del w:id="7911" w:author="Debbie Houldsworth" w:date="2020-05-07T06:42:00Z"/>
        </w:rPr>
      </w:pPr>
      <w:bookmarkStart w:id="7912" w:name="_Ref8807478"/>
      <w:del w:id="7913" w:author="Debbie Houldsworth" w:date="2020-05-06T07:46:00Z">
        <w:r w:rsidDel="00F5715A">
          <w:delText>Where a Distribution Business creates a new Metering Point in accordance with Clause 20.1.2, and that Metering Point is a Pseudo Metering Point, it shall ensure that it maintains a record of the associated Half Hourly Metering Point and all associated Pseudo Metering Points together with the association between them (i.e. that there is only one physical Metering System).</w:delText>
        </w:r>
      </w:del>
      <w:bookmarkEnd w:id="7912"/>
    </w:p>
    <w:p w14:paraId="1288A545" w14:textId="78958352" w:rsidR="00FB7917" w:rsidRDefault="00FB7917" w:rsidP="001C24B8">
      <w:pPr>
        <w:pStyle w:val="MRAL1Numbered"/>
      </w:pPr>
      <w:del w:id="7914" w:author="Debbie Houldsworth" w:date="2020-05-06T07:46:00Z">
        <w:r w:rsidDel="00F5715A">
          <w:delText>The Distribution Business shall use reasonable endeavours to ensure that no duplicate Metering Points are created on its MPAS Registration System.</w:delText>
        </w:r>
      </w:del>
    </w:p>
    <w:p w14:paraId="1F38F720" w14:textId="01A74E70" w:rsidR="00FB7917" w:rsidRDefault="00FC4194">
      <w:pPr>
        <w:pStyle w:val="MRAHeading2"/>
      </w:pPr>
      <w:bookmarkStart w:id="7915" w:name="_Toc399857006"/>
      <w:bookmarkStart w:id="7916" w:name="_Toc403360783"/>
      <w:bookmarkStart w:id="7917" w:name="_Toc403360861"/>
      <w:bookmarkStart w:id="7918" w:name="_Toc403360935"/>
      <w:bookmarkStart w:id="7919" w:name="_Toc403360991"/>
      <w:bookmarkStart w:id="7920" w:name="_Toc403361448"/>
      <w:bookmarkStart w:id="7921" w:name="_Toc403371522"/>
      <w:bookmarkStart w:id="7922" w:name="_Toc415033817"/>
      <w:bookmarkStart w:id="7923" w:name="_Toc416508903"/>
      <w:bookmarkStart w:id="7924" w:name="_Toc18300528"/>
      <w:bookmarkStart w:id="7925" w:name="_Toc64264327"/>
      <w:ins w:id="7926" w:author="Debbie Houldsworth" w:date="2020-05-06T07:49:00Z">
        <w:r>
          <w:t xml:space="preserve">Not Used </w:t>
        </w:r>
      </w:ins>
      <w:del w:id="7927" w:author="Debbie Houldsworth" w:date="2020-05-06T07:50:00Z">
        <w:r w:rsidR="00FB7917" w:rsidDel="00FC4194">
          <w:delText>de-registration OF SUPPLY NUMBERS</w:delText>
        </w:r>
      </w:del>
      <w:bookmarkEnd w:id="7915"/>
      <w:bookmarkEnd w:id="7916"/>
      <w:bookmarkEnd w:id="7917"/>
      <w:bookmarkEnd w:id="7918"/>
      <w:bookmarkEnd w:id="7919"/>
      <w:bookmarkEnd w:id="7920"/>
      <w:bookmarkEnd w:id="7921"/>
      <w:bookmarkEnd w:id="7922"/>
      <w:bookmarkEnd w:id="7923"/>
      <w:bookmarkEnd w:id="7924"/>
      <w:bookmarkEnd w:id="7925"/>
    </w:p>
    <w:p w14:paraId="676D3CCC" w14:textId="30F3C56B" w:rsidR="00FB7917" w:rsidDel="001C24B8" w:rsidRDefault="00FB7917">
      <w:pPr>
        <w:pStyle w:val="MRAL1Numbered"/>
        <w:numPr>
          <w:ilvl w:val="1"/>
          <w:numId w:val="34"/>
        </w:numPr>
        <w:rPr>
          <w:del w:id="7928" w:author="Debbie Houldsworth" w:date="2020-05-07T06:42:00Z"/>
        </w:rPr>
      </w:pPr>
      <w:bookmarkStart w:id="7929" w:name="_Ref4565921"/>
      <w:del w:id="7930" w:author="Debbie Houldsworth" w:date="2020-05-06T07:50:00Z">
        <w:r w:rsidDel="00FC4194">
          <w:delText>Where an MPAS Provider receives a De-Registration Notice from its Distribution Business and such notification is Accepted, the relevant MPAS Provider shall note on its MPAS Registration System that no further Registrations can be made in respect of the relevant Metering Point other than pursuant to Clause 19.1.  Where the MPAS Provider does not Accept the Message, it shall Reject the Message and shall inform its Distribution Business that the Message has been Rejected and all the reasons for such Rejection.</w:delText>
        </w:r>
      </w:del>
      <w:bookmarkEnd w:id="7929"/>
    </w:p>
    <w:p w14:paraId="64C24476" w14:textId="5E42C7D2" w:rsidR="00FB7917" w:rsidRDefault="00FB7917">
      <w:pPr>
        <w:pStyle w:val="MRAL1Numbered"/>
        <w:numPr>
          <w:ilvl w:val="0"/>
          <w:numId w:val="0"/>
        </w:numPr>
        <w:tabs>
          <w:tab w:val="clear" w:pos="2160"/>
          <w:tab w:val="left" w:pos="709"/>
        </w:tabs>
        <w:ind w:left="705" w:hanging="705"/>
      </w:pPr>
      <w:del w:id="7931" w:author="Debbie Houldsworth" w:date="2020-05-07T06:42:00Z">
        <w:r w:rsidDel="001C24B8">
          <w:delText>21.1A</w:delText>
        </w:r>
        <w:r w:rsidDel="001C24B8">
          <w:tab/>
        </w:r>
      </w:del>
      <w:del w:id="7932" w:author="Debbie Houldsworth" w:date="2020-05-06T07:50:00Z">
        <w:r w:rsidDel="00FC4194">
          <w:delText>Where an MPAS Provider receives a De-Registration Notice from its Distribution Business in respect of a Green Deal Metering Point, it shall Reject the Message and shall inform its Distribution Business that the Message has been Rejected and all the reasons for such Rejection.</w:delText>
        </w:r>
      </w:del>
    </w:p>
    <w:p w14:paraId="0BC9415B" w14:textId="60E3A6FF" w:rsidR="00FB7917" w:rsidDel="001C24B8" w:rsidRDefault="00FB7917">
      <w:pPr>
        <w:pStyle w:val="MRAL1Numbered"/>
        <w:rPr>
          <w:del w:id="7933" w:author="Debbie Houldsworth" w:date="2020-05-07T06:42:00Z"/>
        </w:rPr>
      </w:pPr>
      <w:bookmarkStart w:id="7934" w:name="_Ref4569935"/>
      <w:del w:id="7935" w:author="Debbie Houldsworth" w:date="2020-05-06T07:50:00Z">
        <w:r w:rsidDel="00FC4194">
          <w:delText>The MPAS Provider shall send the Supplier that is Registered in respect of that Metering Point at the date included in the De-Registration Notice sent under Clause 21.1 and that Supplier’s Data Aggregator and any Data Aggregator that the Supplier may have appointed for a future date and, if relevant, any New Supplier that has sent a Valid Application for Registration in respect of the Metering Point for a Supply Start Date after that date together with that New Supplier’s Data Aggregator a Message stating that no further Registrations may be made against the  Metering Point, and that from the date that the Metering Point is De-Registered, the Supplier shall no longer be liable for supply to that Metering Point</w:delText>
        </w:r>
        <w:bookmarkEnd w:id="7934"/>
        <w:r w:rsidDel="00FC4194">
          <w:delText>.</w:delText>
        </w:r>
      </w:del>
    </w:p>
    <w:p w14:paraId="42DCF568" w14:textId="6298E8EC" w:rsidR="00FB7917" w:rsidDel="001C24B8" w:rsidRDefault="00FB7917">
      <w:pPr>
        <w:pStyle w:val="MRAL1Numbered"/>
        <w:rPr>
          <w:del w:id="7936" w:author="Debbie Houldsworth" w:date="2020-05-07T06:42:00Z"/>
        </w:rPr>
      </w:pPr>
      <w:del w:id="7937" w:author="Debbie Houldsworth" w:date="2020-05-06T07:50:00Z">
        <w:r w:rsidDel="00FC4194">
          <w:delText>Each MPAS Provider shall ensure that any record of any details relating to a Metering Point shall not be removed from its MPAS Registration System into archiving until at least 2 years after the date of receipt of the De-Registration Notice received pursuant to Clause 21.1, but such Metering Point shall not be included in any reports provided by that MPAS Provider pursuant to Clause 27 after receipt of the De-Registration Notice.</w:delText>
        </w:r>
      </w:del>
    </w:p>
    <w:p w14:paraId="31BF7D36" w14:textId="430A96AD" w:rsidR="00FB7917" w:rsidRDefault="00FB7917">
      <w:pPr>
        <w:pStyle w:val="MRAL1Numbered"/>
      </w:pPr>
      <w:del w:id="7938" w:author="Debbie Houldsworth" w:date="2020-05-06T07:50:00Z">
        <w:r w:rsidDel="00FC4194">
          <w:delText>Where the De-Registration Notice relates to a Half Hourly Metering Point which has any associated Pseudo Metering Points the Distribution Business shall ensure that a De-Registration Notice is also sent in respect of all the associated Pseudo Metering Points.</w:delText>
        </w:r>
      </w:del>
    </w:p>
    <w:p w14:paraId="1A333FB6" w14:textId="6DC4CE80" w:rsidR="00FB7917" w:rsidDel="001C24B8" w:rsidRDefault="00FB7917">
      <w:pPr>
        <w:pStyle w:val="MRAL1Numbered"/>
        <w:rPr>
          <w:del w:id="7939" w:author="Debbie Houldsworth" w:date="2020-05-07T06:42:00Z"/>
        </w:rPr>
      </w:pPr>
      <w:del w:id="7940" w:author="Debbie Houldsworth" w:date="2020-05-06T07:50:00Z">
        <w:r w:rsidDel="00FC4194">
          <w:delText>Where the De-registration Notice relates to either a Pseudo Metering Point or an associated Half Hourly Metering Point the Distribution Business shall also ensure that any records maintained in accordance with Clause 20.13 are updated to reflect the change to the Metering Point.</w:delText>
        </w:r>
      </w:del>
    </w:p>
    <w:p w14:paraId="3B1FDA59" w14:textId="0F115C51" w:rsidR="00FB7917" w:rsidDel="001C24B8" w:rsidRDefault="00FB7917">
      <w:pPr>
        <w:pStyle w:val="MRAL1Numbered"/>
        <w:rPr>
          <w:del w:id="7941" w:author="Debbie Houldsworth" w:date="2020-05-07T06:42:00Z"/>
        </w:rPr>
      </w:pPr>
      <w:del w:id="7942" w:author="Debbie Houldsworth" w:date="2020-05-06T07:51:00Z">
        <w:r w:rsidDel="00FC4194">
          <w:delText>Where the De-Registration Notice relates to a Metering Point associated with Embedded Exemptable Generation Plant the Distribution Business shall also ensure that any records maintained in accordance with Clause 53.1 are updated to reflect the change to the Metering Point</w:delText>
        </w:r>
      </w:del>
      <w:del w:id="7943" w:author="Debbie Houldsworth" w:date="2020-05-07T06:42:00Z">
        <w:r w:rsidDel="001C24B8">
          <w:delText>.</w:delText>
        </w:r>
      </w:del>
    </w:p>
    <w:p w14:paraId="500848C5" w14:textId="39FE9BAE" w:rsidR="00C06963" w:rsidRPr="000757F2" w:rsidRDefault="00C06963">
      <w:pPr>
        <w:pStyle w:val="MRAL1Numbered"/>
        <w:numPr>
          <w:ilvl w:val="0"/>
          <w:numId w:val="0"/>
        </w:numPr>
        <w:ind w:left="851"/>
        <w:pPrChange w:id="7944" w:author="Jonathan Hawkins" w:date="2020-05-07T14:47:00Z">
          <w:pPr>
            <w:pStyle w:val="MRAL1Numbered"/>
          </w:pPr>
        </w:pPrChange>
      </w:pPr>
      <w:del w:id="7945" w:author="Debbie Houldsworth" w:date="2020-05-06T07:50:00Z">
        <w:r w:rsidRPr="000757F2" w:rsidDel="00FC4194">
          <w:delText>MEC shall agree and issue appropriate procedures in relation to processes pursuant to this Clause 21 (which procedures shall be subordinate to and shall not be inconsistent with this Clause 21), and the parties agree to comply with those procedures as issued from time to time.</w:delText>
        </w:r>
      </w:del>
    </w:p>
    <w:p w14:paraId="68DC8F7F" w14:textId="5115E370" w:rsidR="00FB7917" w:rsidRDefault="00FC4194">
      <w:pPr>
        <w:pStyle w:val="MRAHeading2"/>
        <w:outlineLvl w:val="0"/>
        <w:pPrChange w:id="7946" w:author="Debbie Houldsworth" w:date="2020-05-13T08:02:00Z">
          <w:pPr>
            <w:pStyle w:val="MRAHeading2"/>
          </w:pPr>
        </w:pPrChange>
      </w:pPr>
      <w:bookmarkStart w:id="7947" w:name="_Toc399857007"/>
      <w:bookmarkStart w:id="7948" w:name="_Toc403360784"/>
      <w:bookmarkStart w:id="7949" w:name="_Toc403360862"/>
      <w:bookmarkStart w:id="7950" w:name="_Toc403360936"/>
      <w:bookmarkStart w:id="7951" w:name="_Toc403360992"/>
      <w:bookmarkStart w:id="7952" w:name="_Toc403361449"/>
      <w:bookmarkStart w:id="7953" w:name="_Toc403371523"/>
      <w:bookmarkStart w:id="7954" w:name="_Toc415033818"/>
      <w:bookmarkStart w:id="7955" w:name="_Toc416508904"/>
      <w:bookmarkStart w:id="7956" w:name="_Ref4475704"/>
      <w:bookmarkStart w:id="7957" w:name="_Toc18300529"/>
      <w:bookmarkStart w:id="7958" w:name="_Toc64264328"/>
      <w:bookmarkStart w:id="7959" w:name="_Toc40261025"/>
      <w:ins w:id="7960" w:author="Debbie Houldsworth" w:date="2020-05-06T07:51:00Z">
        <w:r>
          <w:t xml:space="preserve">Not Used </w:t>
        </w:r>
      </w:ins>
      <w:del w:id="7961" w:author="Debbie Houldsworth" w:date="2020-05-06T07:51:00Z">
        <w:r w:rsidR="00FB7917" w:rsidDel="00FC4194">
          <w:delText>FULL REFRESH</w:delText>
        </w:r>
      </w:del>
      <w:bookmarkEnd w:id="7947"/>
      <w:bookmarkEnd w:id="7948"/>
      <w:bookmarkEnd w:id="7949"/>
      <w:bookmarkEnd w:id="7950"/>
      <w:bookmarkEnd w:id="7951"/>
      <w:bookmarkEnd w:id="7952"/>
      <w:bookmarkEnd w:id="7953"/>
      <w:bookmarkEnd w:id="7954"/>
      <w:bookmarkEnd w:id="7955"/>
      <w:bookmarkEnd w:id="7956"/>
      <w:bookmarkEnd w:id="7957"/>
      <w:bookmarkEnd w:id="7958"/>
      <w:bookmarkEnd w:id="7959"/>
    </w:p>
    <w:p w14:paraId="7079E47C" w14:textId="2338D0EE" w:rsidR="00FB7917" w:rsidDel="00FC4194" w:rsidRDefault="00FB7917" w:rsidP="00CA4155">
      <w:pPr>
        <w:pStyle w:val="MRAHeading3"/>
        <w:outlineLvl w:val="0"/>
        <w:rPr>
          <w:del w:id="7962" w:author="Debbie Houldsworth" w:date="2020-05-06T07:51:00Z"/>
        </w:rPr>
      </w:pPr>
      <w:del w:id="7963" w:author="Debbie Houldsworth" w:date="2020-05-06T07:51:00Z">
        <w:r w:rsidDel="00FC4194">
          <w:delText>Procedure for Full Refreshes to Suppliers</w:delText>
        </w:r>
        <w:r w:rsidR="00CA7DA9" w:rsidDel="00FC4194">
          <w:delText>,</w:delText>
        </w:r>
        <w:r w:rsidDel="00FC4194">
          <w:delText xml:space="preserve"> Data Aggregators</w:delText>
        </w:r>
        <w:r w:rsidR="00CA7DA9" w:rsidDel="00FC4194">
          <w:delText xml:space="preserve"> and the </w:delText>
        </w:r>
        <w:r w:rsidR="003B6784" w:rsidDel="00FC4194">
          <w:delText>DCC</w:delText>
        </w:r>
        <w:bookmarkStart w:id="7964" w:name="_Toc39727210"/>
        <w:bookmarkStart w:id="7965" w:name="_Toc40255559"/>
        <w:bookmarkEnd w:id="7964"/>
        <w:bookmarkEnd w:id="7965"/>
      </w:del>
    </w:p>
    <w:p w14:paraId="0F3F51BA" w14:textId="250EEB79" w:rsidR="00CA7DA9" w:rsidRPr="00CA7DA9" w:rsidDel="001C24B8" w:rsidRDefault="00CA7DA9">
      <w:pPr>
        <w:pStyle w:val="MRAL1Numbered"/>
        <w:outlineLvl w:val="0"/>
        <w:rPr>
          <w:del w:id="7966" w:author="Debbie Houldsworth" w:date="2020-05-07T06:42:00Z"/>
        </w:rPr>
        <w:pPrChange w:id="7967" w:author="Debbie Houldsworth" w:date="2020-05-13T08:02:00Z">
          <w:pPr>
            <w:pStyle w:val="MRAL1Numbered"/>
          </w:pPr>
        </w:pPrChange>
      </w:pPr>
      <w:bookmarkStart w:id="7968" w:name="_Ref4560964"/>
      <w:bookmarkStart w:id="7969" w:name="_Toc40256143"/>
      <w:bookmarkStart w:id="7970" w:name="_Toc40256991"/>
      <w:bookmarkStart w:id="7971" w:name="_Toc40257808"/>
      <w:bookmarkStart w:id="7972" w:name="_Toc40258622"/>
      <w:bookmarkStart w:id="7973" w:name="_Toc40259431"/>
      <w:bookmarkStart w:id="7974" w:name="_Toc40260233"/>
      <w:bookmarkStart w:id="7975" w:name="_Toc40261026"/>
      <w:bookmarkStart w:id="7976" w:name="_Ref8807890"/>
      <w:del w:id="7977" w:author="Debbie Houldsworth" w:date="2020-05-06T07:51:00Z">
        <w:r w:rsidRPr="00CA7DA9" w:rsidDel="00FC4194">
          <w:delText>A Supplier, Data Aggregator or the DCC may request a Full Refresh from the relevant MPAS Provider</w:delText>
        </w:r>
        <w:r w:rsidRPr="00CA7DA9" w:rsidDel="00FC4194">
          <w:rPr>
            <w:i/>
          </w:rPr>
          <w:delText>.</w:delText>
        </w:r>
        <w:r w:rsidR="003B6784" w:rsidDel="00FC4194">
          <w:delText xml:space="preserve">  The Supplier or </w:delText>
        </w:r>
        <w:r w:rsidRPr="00CA7DA9" w:rsidDel="00FC4194">
          <w:delText>Data Aggregator shall provide any such request using a mode of communication permitted under Clause 47</w:delText>
        </w:r>
        <w:bookmarkEnd w:id="7968"/>
        <w:r w:rsidR="003B6784" w:rsidDel="00FC4194">
          <w:delText>, or in case of the DCC as specified in the Smart Energy Code.</w:delText>
        </w:r>
      </w:del>
      <w:bookmarkStart w:id="7978" w:name="_Toc39727211"/>
      <w:bookmarkStart w:id="7979" w:name="_Toc40255560"/>
      <w:bookmarkEnd w:id="7969"/>
      <w:bookmarkEnd w:id="7970"/>
      <w:bookmarkEnd w:id="7971"/>
      <w:bookmarkEnd w:id="7972"/>
      <w:bookmarkEnd w:id="7973"/>
      <w:bookmarkEnd w:id="7974"/>
      <w:bookmarkEnd w:id="7975"/>
      <w:bookmarkEnd w:id="7978"/>
      <w:bookmarkEnd w:id="7979"/>
    </w:p>
    <w:p w14:paraId="0B2EF69C" w14:textId="5CFBA8CE" w:rsidR="00CA7DA9" w:rsidRPr="00CA7DA9" w:rsidDel="001C24B8" w:rsidRDefault="00CA7DA9">
      <w:pPr>
        <w:pStyle w:val="MRAL1Numbered"/>
        <w:outlineLvl w:val="0"/>
        <w:rPr>
          <w:del w:id="7980" w:author="Debbie Houldsworth" w:date="2020-05-07T06:42:00Z"/>
        </w:rPr>
        <w:pPrChange w:id="7981" w:author="Debbie Houldsworth" w:date="2020-05-13T08:02:00Z">
          <w:pPr>
            <w:pStyle w:val="MRAL1Numbered"/>
          </w:pPr>
        </w:pPrChange>
      </w:pPr>
      <w:bookmarkStart w:id="7982" w:name="_Toc40256144"/>
      <w:bookmarkStart w:id="7983" w:name="_Toc40256992"/>
      <w:bookmarkStart w:id="7984" w:name="_Toc40257809"/>
      <w:bookmarkStart w:id="7985" w:name="_Toc40258623"/>
      <w:bookmarkStart w:id="7986" w:name="_Toc40259432"/>
      <w:bookmarkStart w:id="7987" w:name="_Toc40260234"/>
      <w:bookmarkStart w:id="7988" w:name="_Toc40261027"/>
      <w:bookmarkStart w:id="7989" w:name="_Ref8811706"/>
      <w:bookmarkEnd w:id="7976"/>
      <w:del w:id="7990" w:author="Debbie Houldsworth" w:date="2020-05-06T07:52:00Z">
        <w:r w:rsidRPr="00CA7DA9" w:rsidDel="00FC4194">
          <w:delText>Where the relevant MPAS Provider receives the Supplier's, Data Aggregator’s or the DCC’s request under Clause 22.1, it shall respond within 1 Working Day of receipt of such request sent pursuant to Clause 22.1, indicating a scheduled date for the delivery of the Full Refresh.  The relevant MPAS Provider shall be required to provide such Full Refresh within 15 Working Days of receipt of that request, provided that where more than 3 requests are received within a 5 Working Day period, that MPAS Provider shall use its reasonable endeavours to provide as many Full Refreshes as possible, but shall only be required to provide Full Refreshes in response to the first 3 requests received during that 5 Working Day period within 15 Working Days of the request.  Any further requests received during that 5 Working Day period shall be deemed to have been received on the fifth Working Day after the Working Day on which the first request was received.  Where the request for a Full Refresh is Rejected, the MPAS Provider shall, within 1 Working Day, inform the Supplier, Data Aggregator or the DCC that the request has been Rejected together with all the reasons for that Rejection.</w:delText>
        </w:r>
      </w:del>
      <w:bookmarkStart w:id="7991" w:name="_Toc39727212"/>
      <w:bookmarkStart w:id="7992" w:name="_Toc40255561"/>
      <w:bookmarkEnd w:id="7982"/>
      <w:bookmarkEnd w:id="7983"/>
      <w:bookmarkEnd w:id="7984"/>
      <w:bookmarkEnd w:id="7985"/>
      <w:bookmarkEnd w:id="7986"/>
      <w:bookmarkEnd w:id="7987"/>
      <w:bookmarkEnd w:id="7988"/>
      <w:bookmarkEnd w:id="7991"/>
      <w:bookmarkEnd w:id="7992"/>
    </w:p>
    <w:p w14:paraId="23B76E54" w14:textId="317560EC" w:rsidR="00CA7DA9" w:rsidRPr="00CA7DA9" w:rsidDel="001C24B8" w:rsidRDefault="00CA7DA9">
      <w:pPr>
        <w:pStyle w:val="MRAL1Numbered"/>
        <w:outlineLvl w:val="0"/>
        <w:rPr>
          <w:del w:id="7993" w:author="Debbie Houldsworth" w:date="2020-05-07T06:41:00Z"/>
        </w:rPr>
        <w:pPrChange w:id="7994" w:author="Debbie Houldsworth" w:date="2020-05-13T08:02:00Z">
          <w:pPr>
            <w:pStyle w:val="MRAL1Numbered"/>
          </w:pPr>
        </w:pPrChange>
      </w:pPr>
      <w:bookmarkStart w:id="7995" w:name="_Toc40256145"/>
      <w:bookmarkStart w:id="7996" w:name="_Toc40256993"/>
      <w:bookmarkStart w:id="7997" w:name="_Toc40257810"/>
      <w:bookmarkStart w:id="7998" w:name="_Toc40258624"/>
      <w:bookmarkStart w:id="7999" w:name="_Toc40259433"/>
      <w:bookmarkStart w:id="8000" w:name="_Toc40260235"/>
      <w:bookmarkStart w:id="8001" w:name="_Toc40261028"/>
      <w:bookmarkStart w:id="8002" w:name="_Toc399857008"/>
      <w:bookmarkStart w:id="8003" w:name="_Toc403360785"/>
      <w:bookmarkStart w:id="8004" w:name="_Toc403360863"/>
      <w:bookmarkStart w:id="8005" w:name="_Toc403360937"/>
      <w:bookmarkStart w:id="8006" w:name="_Toc403360993"/>
      <w:bookmarkStart w:id="8007" w:name="_Toc403361450"/>
      <w:bookmarkStart w:id="8008" w:name="_Toc403371524"/>
      <w:bookmarkStart w:id="8009" w:name="_Toc415033819"/>
      <w:bookmarkStart w:id="8010" w:name="_Toc416508905"/>
      <w:bookmarkStart w:id="8011" w:name="_Ref4482386"/>
      <w:bookmarkStart w:id="8012" w:name="_Toc18300530"/>
      <w:bookmarkStart w:id="8013" w:name="_Toc64264329"/>
      <w:bookmarkEnd w:id="7989"/>
      <w:del w:id="8014" w:author="Debbie Houldsworth" w:date="2020-05-06T07:52:00Z">
        <w:r w:rsidRPr="00CA7DA9" w:rsidDel="00FC4194">
          <w:delText xml:space="preserve">The MPAS Provider shall send the Full Refresh requested pursuant to Clause 22.1 to the relevant Supplier, Data Aggregator or the DCC on a CD ROM or by another electronic method agreed between that MPAS Provider and Supplier, Data Aggregator or the DCC, as appropriate, so that it is deemed to be received by the Supplier, Data Aggregator or the DCC by the scheduled </w:delText>
        </w:r>
      </w:del>
      <w:del w:id="8015" w:author="Debbie Houldsworth" w:date="2020-05-07T06:41:00Z">
        <w:r w:rsidRPr="00CA7DA9" w:rsidDel="001C24B8">
          <w:delText>date for delivery indicated in Clause 22.2.</w:delText>
        </w:r>
        <w:bookmarkStart w:id="8016" w:name="_Toc39727213"/>
        <w:bookmarkStart w:id="8017" w:name="_Toc40255562"/>
        <w:bookmarkEnd w:id="7995"/>
        <w:bookmarkEnd w:id="7996"/>
        <w:bookmarkEnd w:id="7997"/>
        <w:bookmarkEnd w:id="7998"/>
        <w:bookmarkEnd w:id="7999"/>
        <w:bookmarkEnd w:id="8000"/>
        <w:bookmarkEnd w:id="8001"/>
        <w:bookmarkEnd w:id="8016"/>
        <w:bookmarkEnd w:id="8017"/>
      </w:del>
    </w:p>
    <w:p w14:paraId="4F105412" w14:textId="6F371B9F" w:rsidR="00FB7917" w:rsidRDefault="00FC4194">
      <w:pPr>
        <w:pStyle w:val="MRAHeading2"/>
        <w:outlineLvl w:val="0"/>
        <w:pPrChange w:id="8018" w:author="Debbie Houldsworth" w:date="2020-05-13T08:02:00Z">
          <w:pPr>
            <w:pStyle w:val="MRAHeading2"/>
          </w:pPr>
        </w:pPrChange>
      </w:pPr>
      <w:bookmarkStart w:id="8019" w:name="_Toc40261029"/>
      <w:ins w:id="8020" w:author="Debbie Houldsworth" w:date="2020-05-06T07:52:00Z">
        <w:r>
          <w:t xml:space="preserve">Not Used </w:t>
        </w:r>
      </w:ins>
      <w:del w:id="8021" w:author="Debbie Houldsworth" w:date="2020-05-06T07:52:00Z">
        <w:r w:rsidR="00FB7917" w:rsidDel="00FC4194">
          <w:delText>SELECTIVE REFRESHES</w:delText>
        </w:r>
      </w:del>
      <w:bookmarkEnd w:id="8002"/>
      <w:bookmarkEnd w:id="8003"/>
      <w:bookmarkEnd w:id="8004"/>
      <w:bookmarkEnd w:id="8005"/>
      <w:bookmarkEnd w:id="8006"/>
      <w:bookmarkEnd w:id="8007"/>
      <w:bookmarkEnd w:id="8008"/>
      <w:bookmarkEnd w:id="8009"/>
      <w:bookmarkEnd w:id="8010"/>
      <w:bookmarkEnd w:id="8011"/>
      <w:bookmarkEnd w:id="8012"/>
      <w:bookmarkEnd w:id="8013"/>
      <w:bookmarkEnd w:id="8019"/>
    </w:p>
    <w:p w14:paraId="40762249" w14:textId="03DE89DA" w:rsidR="00FB7917" w:rsidRPr="00CA7DA9" w:rsidDel="00FC4194" w:rsidRDefault="00FB7917" w:rsidP="00CA4155">
      <w:pPr>
        <w:pStyle w:val="MRAHeading3"/>
        <w:outlineLvl w:val="0"/>
        <w:rPr>
          <w:del w:id="8022" w:author="Debbie Houldsworth" w:date="2020-05-06T07:52:00Z"/>
        </w:rPr>
      </w:pPr>
      <w:del w:id="8023" w:author="Debbie Houldsworth" w:date="2020-05-06T07:52:00Z">
        <w:r w:rsidRPr="00CA7DA9" w:rsidDel="00FC4194">
          <w:delText>Procedure for Selective Refreshes to Suppliers</w:delText>
        </w:r>
        <w:r w:rsidR="00CA7DA9" w:rsidRPr="00CA7DA9" w:rsidDel="00FC4194">
          <w:delText>,</w:delText>
        </w:r>
        <w:r w:rsidRPr="00CA7DA9" w:rsidDel="00FC4194">
          <w:delText xml:space="preserve"> Data Aggregators</w:delText>
        </w:r>
        <w:r w:rsidR="00CA7DA9" w:rsidRPr="00CA7DA9" w:rsidDel="00FC4194">
          <w:delText xml:space="preserve"> and the </w:delText>
        </w:r>
        <w:r w:rsidR="003B6784" w:rsidDel="00FC4194">
          <w:delText>DCC</w:delText>
        </w:r>
        <w:bookmarkStart w:id="8024" w:name="_Toc39727215"/>
        <w:bookmarkStart w:id="8025" w:name="_Toc40255564"/>
        <w:bookmarkEnd w:id="8024"/>
        <w:bookmarkEnd w:id="8025"/>
      </w:del>
    </w:p>
    <w:p w14:paraId="0F0E2C01" w14:textId="690A60E4" w:rsidR="00CA7DA9" w:rsidRPr="00CA7DA9" w:rsidDel="001C24B8" w:rsidRDefault="00CA7DA9">
      <w:pPr>
        <w:pStyle w:val="MRAL1Numbered"/>
        <w:outlineLvl w:val="0"/>
        <w:rPr>
          <w:del w:id="8026" w:author="Debbie Houldsworth" w:date="2020-05-07T06:41:00Z"/>
        </w:rPr>
        <w:pPrChange w:id="8027" w:author="Debbie Houldsworth" w:date="2020-05-13T08:02:00Z">
          <w:pPr>
            <w:pStyle w:val="MRAL1Numbered"/>
          </w:pPr>
        </w:pPrChange>
      </w:pPr>
      <w:bookmarkStart w:id="8028" w:name="_Ref4560970"/>
      <w:bookmarkStart w:id="8029" w:name="_Toc40256147"/>
      <w:bookmarkStart w:id="8030" w:name="_Toc40256995"/>
      <w:bookmarkStart w:id="8031" w:name="_Toc40257812"/>
      <w:bookmarkStart w:id="8032" w:name="_Toc40258626"/>
      <w:bookmarkStart w:id="8033" w:name="_Toc40259435"/>
      <w:bookmarkStart w:id="8034" w:name="_Toc40260237"/>
      <w:bookmarkStart w:id="8035" w:name="_Toc40261030"/>
      <w:bookmarkStart w:id="8036" w:name="_Ref8811751"/>
      <w:del w:id="8037" w:author="Debbie Houldsworth" w:date="2020-05-06T07:52:00Z">
        <w:r w:rsidRPr="00CA7DA9" w:rsidDel="00FC4194">
          <w:delText xml:space="preserve">Where a Supplier, Data Aggregator or the DCC requires a Selective Refresh of data from an MPAS Provider, it shall submit a request for a Selective Refresh to the relevant MPAS Provider.  </w:delText>
        </w:r>
        <w:r w:rsidR="003B6784" w:rsidDel="00FC4194">
          <w:delText>The Supplier or</w:delText>
        </w:r>
        <w:r w:rsidRPr="00CA7DA9" w:rsidDel="00FC4194">
          <w:delText xml:space="preserve"> Data Aggregator</w:delText>
        </w:r>
        <w:r w:rsidR="003B6784" w:rsidDel="00FC4194">
          <w:delText xml:space="preserve"> </w:delText>
        </w:r>
        <w:r w:rsidRPr="00CA7DA9" w:rsidDel="00FC4194">
          <w:delText>shall provide such request using a mode of communication permitted under Clause 47</w:delText>
        </w:r>
        <w:r w:rsidR="003B6784" w:rsidDel="00FC4194">
          <w:delText>, or in case of the DCC as specified in the Smart Energy Code</w:delText>
        </w:r>
        <w:r w:rsidRPr="00CA7DA9" w:rsidDel="00FC4194">
          <w:delText>.</w:delText>
        </w:r>
      </w:del>
      <w:bookmarkStart w:id="8038" w:name="_Toc39727216"/>
      <w:bookmarkStart w:id="8039" w:name="_Toc40255565"/>
      <w:bookmarkEnd w:id="8028"/>
      <w:bookmarkEnd w:id="8029"/>
      <w:bookmarkEnd w:id="8030"/>
      <w:bookmarkEnd w:id="8031"/>
      <w:bookmarkEnd w:id="8032"/>
      <w:bookmarkEnd w:id="8033"/>
      <w:bookmarkEnd w:id="8034"/>
      <w:bookmarkEnd w:id="8035"/>
      <w:bookmarkEnd w:id="8038"/>
      <w:bookmarkEnd w:id="8039"/>
    </w:p>
    <w:p w14:paraId="2DBAE1E7" w14:textId="71F9D0BE" w:rsidR="00CA7DA9" w:rsidRPr="00CA7DA9" w:rsidDel="001C24B8" w:rsidRDefault="00CA7DA9">
      <w:pPr>
        <w:pStyle w:val="MRAL1Numbered"/>
        <w:outlineLvl w:val="0"/>
        <w:rPr>
          <w:del w:id="8040" w:author="Debbie Houldsworth" w:date="2020-05-07T06:41:00Z"/>
        </w:rPr>
        <w:pPrChange w:id="8041" w:author="Debbie Houldsworth" w:date="2020-05-13T08:02:00Z">
          <w:pPr>
            <w:pStyle w:val="MRAL1Numbered"/>
          </w:pPr>
        </w:pPrChange>
      </w:pPr>
      <w:bookmarkStart w:id="8042" w:name="_Toc40256148"/>
      <w:bookmarkStart w:id="8043" w:name="_Toc40256996"/>
      <w:bookmarkStart w:id="8044" w:name="_Toc40257813"/>
      <w:bookmarkStart w:id="8045" w:name="_Toc40258627"/>
      <w:bookmarkStart w:id="8046" w:name="_Toc40259436"/>
      <w:bookmarkStart w:id="8047" w:name="_Toc40260238"/>
      <w:bookmarkStart w:id="8048" w:name="_Toc40261031"/>
      <w:bookmarkEnd w:id="8036"/>
      <w:del w:id="8049" w:author="Debbie Houldsworth" w:date="2020-05-06T07:52:00Z">
        <w:r w:rsidRPr="00CA7DA9" w:rsidDel="00FC4194">
          <w:delText>Where the MPAS Provider receives the Supplier’s, Data Aggregator's or the DCC’s request pursuant to Clause 23.1 by 15:00 hours on a Working Day which it Accepts, it shall provide the Supplier, Data Aggregator or the DCC with the Selective Refresh by 06:00 hours on the following Working Day, provided that where the total number of Selective Refreshes to be provided by that MPAS Provider would otherwise exceed 50 in any Working Day, that MPAS Provider shall use its reasonable endeavours to provide as many Selective Refreshes as possible but shall only be required to provide 50 Selective Refreshes requested on that Working Day.  Such Selective Refreshes shall be provided in the following manner:</w:delText>
        </w:r>
      </w:del>
      <w:bookmarkStart w:id="8050" w:name="_Toc39727217"/>
      <w:bookmarkStart w:id="8051" w:name="_Toc40255566"/>
      <w:bookmarkEnd w:id="8042"/>
      <w:bookmarkEnd w:id="8043"/>
      <w:bookmarkEnd w:id="8044"/>
      <w:bookmarkEnd w:id="8045"/>
      <w:bookmarkEnd w:id="8046"/>
      <w:bookmarkEnd w:id="8047"/>
      <w:bookmarkEnd w:id="8048"/>
      <w:bookmarkEnd w:id="8050"/>
      <w:bookmarkEnd w:id="8051"/>
    </w:p>
    <w:p w14:paraId="757935F4" w14:textId="2CE2D0EF" w:rsidR="007F236B" w:rsidRPr="007F236B" w:rsidDel="001C24B8" w:rsidRDefault="007F236B">
      <w:pPr>
        <w:pStyle w:val="MRAL2Numbered"/>
        <w:outlineLvl w:val="0"/>
        <w:rPr>
          <w:del w:id="8052" w:author="Debbie Houldsworth" w:date="2020-05-07T06:41:00Z"/>
        </w:rPr>
        <w:pPrChange w:id="8053" w:author="Debbie Houldsworth" w:date="2020-05-13T08:02:00Z">
          <w:pPr>
            <w:pStyle w:val="MRAL2Numbered"/>
          </w:pPr>
        </w:pPrChange>
      </w:pPr>
      <w:bookmarkStart w:id="8054" w:name="_Toc40256149"/>
      <w:bookmarkStart w:id="8055" w:name="_Toc40256997"/>
      <w:bookmarkStart w:id="8056" w:name="_Toc40257814"/>
      <w:bookmarkStart w:id="8057" w:name="_Toc40258628"/>
      <w:bookmarkStart w:id="8058" w:name="_Toc40259437"/>
      <w:bookmarkStart w:id="8059" w:name="_Toc40260239"/>
      <w:bookmarkStart w:id="8060" w:name="_Toc40261032"/>
      <w:del w:id="8061" w:author="Debbie Houldsworth" w:date="2020-05-06T07:52:00Z">
        <w:r w:rsidRPr="007F236B" w:rsidDel="00FC4194">
          <w:delText>a maximum of 5 Selective Refreshes per Supplier, Data Aggregator or the DCC, allocated in the order in which those requests are received; and</w:delText>
        </w:r>
      </w:del>
      <w:bookmarkStart w:id="8062" w:name="_Toc39727218"/>
      <w:bookmarkStart w:id="8063" w:name="_Toc40255567"/>
      <w:bookmarkEnd w:id="8054"/>
      <w:bookmarkEnd w:id="8055"/>
      <w:bookmarkEnd w:id="8056"/>
      <w:bookmarkEnd w:id="8057"/>
      <w:bookmarkEnd w:id="8058"/>
      <w:bookmarkEnd w:id="8059"/>
      <w:bookmarkEnd w:id="8060"/>
      <w:bookmarkEnd w:id="8062"/>
      <w:bookmarkEnd w:id="8063"/>
    </w:p>
    <w:p w14:paraId="4617C614" w14:textId="3E6E06BF" w:rsidR="00FB7917" w:rsidDel="001C24B8" w:rsidRDefault="00FB7917">
      <w:pPr>
        <w:pStyle w:val="MRAL2Numbered"/>
        <w:outlineLvl w:val="0"/>
        <w:rPr>
          <w:del w:id="8064" w:author="Debbie Houldsworth" w:date="2020-05-07T06:41:00Z"/>
        </w:rPr>
        <w:pPrChange w:id="8065" w:author="Debbie Houldsworth" w:date="2020-05-13T08:02:00Z">
          <w:pPr>
            <w:pStyle w:val="MRAL2Numbered"/>
          </w:pPr>
        </w:pPrChange>
      </w:pPr>
      <w:bookmarkStart w:id="8066" w:name="_Toc40256150"/>
      <w:bookmarkStart w:id="8067" w:name="_Toc40256998"/>
      <w:bookmarkStart w:id="8068" w:name="_Toc40257815"/>
      <w:bookmarkStart w:id="8069" w:name="_Toc40258629"/>
      <w:bookmarkStart w:id="8070" w:name="_Toc40259438"/>
      <w:bookmarkStart w:id="8071" w:name="_Toc40260240"/>
      <w:bookmarkStart w:id="8072" w:name="_Toc40261033"/>
      <w:del w:id="8073" w:author="Debbie Houldsworth" w:date="2020-05-06T07:52:00Z">
        <w:r w:rsidDel="00FC4194">
          <w:delText>where Clause 23.2.1 has been complied with, any extra requests which have been received shall be provided in the order in which they were received.</w:delText>
        </w:r>
      </w:del>
      <w:bookmarkStart w:id="8074" w:name="_Toc39727219"/>
      <w:bookmarkStart w:id="8075" w:name="_Toc40255568"/>
      <w:bookmarkEnd w:id="8066"/>
      <w:bookmarkEnd w:id="8067"/>
      <w:bookmarkEnd w:id="8068"/>
      <w:bookmarkEnd w:id="8069"/>
      <w:bookmarkEnd w:id="8070"/>
      <w:bookmarkEnd w:id="8071"/>
      <w:bookmarkEnd w:id="8072"/>
      <w:bookmarkEnd w:id="8074"/>
      <w:bookmarkEnd w:id="8075"/>
    </w:p>
    <w:p w14:paraId="1916D199" w14:textId="6AEDBDBE" w:rsidR="00FB7917" w:rsidDel="00FC4194" w:rsidRDefault="00FB7917">
      <w:pPr>
        <w:pStyle w:val="MRAL1NoHangingIndent"/>
        <w:outlineLvl w:val="0"/>
        <w:rPr>
          <w:del w:id="8076" w:author="Debbie Houldsworth" w:date="2020-05-06T07:53:00Z"/>
        </w:rPr>
        <w:pPrChange w:id="8077" w:author="Debbie Houldsworth" w:date="2020-05-13T08:02:00Z">
          <w:pPr>
            <w:pStyle w:val="MRAL1NoHangingIndent"/>
          </w:pPr>
        </w:pPrChange>
      </w:pPr>
      <w:del w:id="8078" w:author="Debbie Houldsworth" w:date="2020-05-06T07:53:00Z">
        <w:r w:rsidDel="00FC4194">
          <w:delText>Any extra Selective Refreshes in excess of 50 requested in any Working Day or any received after 15:00 hours on a Working Day in relation to which the MPAS Provider has not provided responses shall be deemed to have been requested at the start of the following Working Day.  Where the request for a Selective Refresh is Rejected, the MPAS Provider shall, within 1 Wo</w:delText>
        </w:r>
        <w:r w:rsidR="007F236B" w:rsidDel="00FC4194">
          <w:delText>rking Day, inform the Supplier,</w:delText>
        </w:r>
        <w:r w:rsidDel="00FC4194">
          <w:delText xml:space="preserve"> Data Aggregator </w:delText>
        </w:r>
        <w:r w:rsidR="007F236B" w:rsidRPr="007F236B" w:rsidDel="00FC4194">
          <w:delText xml:space="preserve">or the DCC </w:delText>
        </w:r>
        <w:r w:rsidRPr="007F236B" w:rsidDel="00FC4194">
          <w:delText>that the request has been Rejected together with all the reasons for that</w:delText>
        </w:r>
        <w:r w:rsidDel="00FC4194">
          <w:delText xml:space="preserve"> Rejection.</w:delText>
        </w:r>
        <w:bookmarkStart w:id="8079" w:name="_Toc39727220"/>
        <w:bookmarkStart w:id="8080" w:name="_Toc40255569"/>
        <w:bookmarkEnd w:id="8079"/>
        <w:bookmarkEnd w:id="8080"/>
      </w:del>
    </w:p>
    <w:p w14:paraId="1B739661" w14:textId="180D9958" w:rsidR="00FB7917" w:rsidRDefault="00FC4194">
      <w:pPr>
        <w:pStyle w:val="MRAHeading2"/>
        <w:outlineLvl w:val="0"/>
        <w:pPrChange w:id="8081" w:author="Debbie Houldsworth" w:date="2020-05-13T08:02:00Z">
          <w:pPr>
            <w:pStyle w:val="MRAHeading2"/>
          </w:pPr>
        </w:pPrChange>
      </w:pPr>
      <w:bookmarkStart w:id="8082" w:name="Section24"/>
      <w:bookmarkStart w:id="8083" w:name="_Toc399857009"/>
      <w:bookmarkStart w:id="8084" w:name="_Toc403360786"/>
      <w:bookmarkStart w:id="8085" w:name="_Toc403360864"/>
      <w:bookmarkStart w:id="8086" w:name="_Toc403360938"/>
      <w:bookmarkStart w:id="8087" w:name="_Toc403360994"/>
      <w:bookmarkStart w:id="8088" w:name="_Toc403361451"/>
      <w:bookmarkStart w:id="8089" w:name="_Toc403371525"/>
      <w:bookmarkStart w:id="8090" w:name="_Toc415033820"/>
      <w:bookmarkStart w:id="8091" w:name="_Toc416508906"/>
      <w:bookmarkStart w:id="8092" w:name="_Ref8809654"/>
      <w:bookmarkStart w:id="8093" w:name="_Ref8809809"/>
      <w:bookmarkStart w:id="8094" w:name="_Ref8809860"/>
      <w:bookmarkStart w:id="8095" w:name="_Toc18300531"/>
      <w:bookmarkStart w:id="8096" w:name="_Toc64264330"/>
      <w:bookmarkStart w:id="8097" w:name="_Toc40261034"/>
      <w:bookmarkEnd w:id="8082"/>
      <w:ins w:id="8098" w:author="Debbie Houldsworth" w:date="2020-05-06T07:53:00Z">
        <w:r>
          <w:t xml:space="preserve">Not Used </w:t>
        </w:r>
      </w:ins>
      <w:del w:id="8099" w:author="Debbie Houldsworth" w:date="2020-05-06T07:53:00Z">
        <w:r w:rsidR="00FB7917" w:rsidDel="00FC4194">
          <w:delText>CHANGES AND CONFIRMATIONS OF DATA</w:delText>
        </w:r>
      </w:del>
      <w:bookmarkEnd w:id="8083"/>
      <w:bookmarkEnd w:id="8084"/>
      <w:bookmarkEnd w:id="8085"/>
      <w:bookmarkEnd w:id="8086"/>
      <w:bookmarkEnd w:id="8087"/>
      <w:bookmarkEnd w:id="8088"/>
      <w:bookmarkEnd w:id="8089"/>
      <w:bookmarkEnd w:id="8090"/>
      <w:bookmarkEnd w:id="8091"/>
      <w:bookmarkEnd w:id="8092"/>
      <w:bookmarkEnd w:id="8093"/>
      <w:bookmarkEnd w:id="8094"/>
      <w:bookmarkEnd w:id="8095"/>
      <w:bookmarkEnd w:id="8096"/>
      <w:bookmarkEnd w:id="8097"/>
    </w:p>
    <w:p w14:paraId="3C5CB8C4" w14:textId="215D2D90" w:rsidR="00FB7917" w:rsidDel="00FC4194" w:rsidRDefault="00FB7917">
      <w:pPr>
        <w:pStyle w:val="MRAHeading3"/>
        <w:rPr>
          <w:del w:id="8100" w:author="Debbie Houldsworth" w:date="2020-05-06T07:53:00Z"/>
        </w:rPr>
      </w:pPr>
      <w:del w:id="8101" w:author="Debbie Houldsworth" w:date="2020-05-06T07:53:00Z">
        <w:r w:rsidDel="00FC4194">
          <w:delText>Procedure for changes to data items for which the Distribution Business is responsible</w:delText>
        </w:r>
      </w:del>
    </w:p>
    <w:p w14:paraId="4C291384" w14:textId="15A2F068" w:rsidR="00FB7917" w:rsidDel="001C24B8" w:rsidRDefault="00FB7917" w:rsidP="00872BD4">
      <w:pPr>
        <w:pStyle w:val="MRAL1Numbered"/>
        <w:numPr>
          <w:ilvl w:val="1"/>
          <w:numId w:val="35"/>
        </w:numPr>
        <w:rPr>
          <w:del w:id="8102" w:author="Debbie Houldsworth" w:date="2020-05-07T06:41:00Z"/>
        </w:rPr>
      </w:pPr>
      <w:bookmarkStart w:id="8103" w:name="_Ref8808252"/>
      <w:del w:id="8104" w:author="Debbie Houldsworth" w:date="2020-05-06T07:53:00Z">
        <w:r w:rsidDel="00FC4194">
          <w:delText>The Distribution Business shall notify its MPAS Provider of any changes to data items (and corresponding dates from which those changes will be effective) for which it is stated to be responsible in Schedule 2, other than data items 9</w:delText>
        </w:r>
        <w:r w:rsidR="00C92D5B" w:rsidDel="00FC4194">
          <w:delText xml:space="preserve"> and</w:delText>
        </w:r>
        <w:r w:rsidDel="00FC4194">
          <w:delText xml:space="preserve"> 9A</w:delText>
        </w:r>
        <w:r w:rsidR="00273F9B" w:rsidDel="00FC4194">
          <w:delText xml:space="preserve"> </w:delText>
        </w:r>
        <w:r w:rsidDel="00FC4194">
          <w:delText>in respect of Metering Points that are Registered on its MPAS Registration System as soon as possible and in any event within 5 Working Days of (i) the effective date of the change; or (ii) receiving notification that a change is required if this occurs after the effective date of the change.</w:delText>
        </w:r>
        <w:bookmarkEnd w:id="8103"/>
        <w:r w:rsidDel="00FC4194">
          <w:delText xml:space="preserve">  PROVIDED THAT where the effective date of the change is before the current effective date contained in its MPAS Registration System the Distribution Business shall act in accordance with the procedures agreed by MEC pursuant to Clause 19.1.</w:delText>
        </w:r>
      </w:del>
    </w:p>
    <w:p w14:paraId="5EDE8066" w14:textId="46C6A1A6" w:rsidR="00FB7917" w:rsidDel="001C24B8" w:rsidRDefault="00FB7917">
      <w:pPr>
        <w:pStyle w:val="MRAL1Numbered"/>
        <w:rPr>
          <w:del w:id="8105" w:author="Debbie Houldsworth" w:date="2020-05-07T06:41:00Z"/>
        </w:rPr>
      </w:pPr>
      <w:bookmarkStart w:id="8106" w:name="_Ref8808272"/>
      <w:del w:id="8107" w:author="Debbie Houldsworth" w:date="2020-05-06T07:53:00Z">
        <w:r w:rsidDel="00FC4194">
          <w:delText>The Distribution Business shall notify its MPAS Provider of any changes to data items 9</w:delText>
        </w:r>
        <w:r w:rsidR="00C92D5B" w:rsidDel="00FC4194">
          <w:delText xml:space="preserve"> and</w:delText>
        </w:r>
        <w:r w:rsidR="00273F9B" w:rsidDel="00FC4194">
          <w:delText xml:space="preserve"> 9A</w:delText>
        </w:r>
        <w:r w:rsidDel="00FC4194">
          <w:delText xml:space="preserve"> of Schedule 2 in respect of any Metering Points that are Registered on its MPAS Registration System as soon as possible, and in any event within 60 Working Days of the publication by Royal Mail of an update to PAF addresses; or where a change is notified other than by Royal Mail update, subject to the Distribution Business accepting the change, within 10 Working Days of the effective date of the change or receipt of a notification pursuant to 24.4.</w:delText>
        </w:r>
      </w:del>
      <w:bookmarkEnd w:id="8106"/>
    </w:p>
    <w:p w14:paraId="18F0B3E8" w14:textId="56DDF818" w:rsidR="00273F9B" w:rsidRPr="00273F9B" w:rsidDel="001C24B8" w:rsidRDefault="00273F9B" w:rsidP="00273F9B">
      <w:pPr>
        <w:pStyle w:val="MRAL2Numbered"/>
        <w:rPr>
          <w:del w:id="8108" w:author="Debbie Houldsworth" w:date="2020-05-07T06:41:00Z"/>
        </w:rPr>
      </w:pPr>
      <w:del w:id="8109" w:author="Debbie Houldsworth" w:date="2020-05-06T07:54:00Z">
        <w:r w:rsidRPr="00273F9B" w:rsidDel="00FC4194">
          <w:rPr>
            <w:rFonts w:eastAsia="Calibri"/>
            <w:szCs w:val="22"/>
            <w:lang w:val="en-US"/>
          </w:rPr>
          <w:delText>within 60 Working Days of the publication by Royal Mail of an update to PAF</w:delText>
        </w:r>
        <w:r w:rsidR="00B438EA" w:rsidDel="00FC4194">
          <w:rPr>
            <w:rFonts w:eastAsia="Calibri"/>
            <w:szCs w:val="22"/>
            <w:lang w:val="en-US"/>
          </w:rPr>
          <w:delText xml:space="preserve"> </w:delText>
        </w:r>
        <w:r w:rsidRPr="00273F9B" w:rsidDel="00FC4194">
          <w:rPr>
            <w:rFonts w:eastAsia="Calibri"/>
            <w:szCs w:val="22"/>
            <w:lang w:val="en-US"/>
          </w:rPr>
          <w:delText>addresses; or</w:delText>
        </w:r>
      </w:del>
    </w:p>
    <w:p w14:paraId="65327F81" w14:textId="244F184A" w:rsidR="00273F9B" w:rsidRPr="00273F9B" w:rsidDel="001C24B8" w:rsidRDefault="00273F9B" w:rsidP="00273F9B">
      <w:pPr>
        <w:pStyle w:val="MRAL2Numbered"/>
        <w:rPr>
          <w:del w:id="8110" w:author="Debbie Houldsworth" w:date="2020-05-07T06:41:00Z"/>
        </w:rPr>
      </w:pPr>
      <w:del w:id="8111" w:author="Debbie Houldsworth" w:date="2020-05-06T07:54:00Z">
        <w:r w:rsidRPr="00273F9B" w:rsidDel="00FC4194">
          <w:rPr>
            <w:rFonts w:eastAsia="Calibri"/>
            <w:szCs w:val="22"/>
            <w:lang w:val="en-US"/>
          </w:rPr>
          <w:delText>where a change is notified other than by Royal Mail update, subject to the Distribution Business accepting the change, within 10 Working Days of the effective date of the change or receipt of a notification pursuant to 24.4.</w:delText>
        </w:r>
      </w:del>
    </w:p>
    <w:p w14:paraId="5D5268DB" w14:textId="5CEC4782" w:rsidR="00FB7917" w:rsidDel="001C24B8" w:rsidRDefault="00FB7917">
      <w:pPr>
        <w:pStyle w:val="MRAL1Numbered"/>
        <w:rPr>
          <w:del w:id="8112" w:author="Debbie Houldsworth" w:date="2020-05-07T06:41:00Z"/>
        </w:rPr>
      </w:pPr>
      <w:bookmarkStart w:id="8113" w:name="_Ref4555466"/>
      <w:del w:id="8114" w:author="Debbie Houldsworth" w:date="2020-05-06T07:54:00Z">
        <w:r w:rsidDel="00FC4194">
          <w:delText>Where an MPAS Provider is notified of any changes to data items pursuant to Clause 24.1 or 24.2 and such notice is Accepted, the MPAS Provider shall:</w:delText>
        </w:r>
      </w:del>
      <w:bookmarkEnd w:id="8113"/>
    </w:p>
    <w:p w14:paraId="3D8D701A" w14:textId="1012C712" w:rsidR="00FB7917" w:rsidDel="001C24B8" w:rsidRDefault="00FB7917">
      <w:pPr>
        <w:pStyle w:val="MRAL2Numbered"/>
        <w:rPr>
          <w:del w:id="8115" w:author="Debbie Houldsworth" w:date="2020-05-07T06:41:00Z"/>
        </w:rPr>
      </w:pPr>
      <w:del w:id="8116" w:author="Debbie Houldsworth" w:date="2020-05-06T07:54:00Z">
        <w:r w:rsidDel="00FC4194">
          <w:delText>update its MPAS Registration System with the information within 1 Working Day of receiving such notification;</w:delText>
        </w:r>
      </w:del>
    </w:p>
    <w:p w14:paraId="7612676A" w14:textId="63244E10" w:rsidR="00FB7917" w:rsidDel="001C24B8" w:rsidRDefault="00FB7917">
      <w:pPr>
        <w:pStyle w:val="MRAL2Numbered"/>
        <w:rPr>
          <w:del w:id="8117" w:author="Debbie Houldsworth" w:date="2020-05-07T06:41:00Z"/>
        </w:rPr>
      </w:pPr>
      <w:del w:id="8118" w:author="Debbie Houldsworth" w:date="2020-05-06T07:54:00Z">
        <w:r w:rsidDel="00FC4194">
          <w:delText>notify the Supplier that is Registered for the affected Metering Point(s) and that Supplier’s Data Aggregator (apart from where the c</w:delText>
        </w:r>
        <w:r w:rsidR="00273F9B" w:rsidDel="00FC4194">
          <w:delText>hange relates to data item 9</w:delText>
        </w:r>
        <w:r w:rsidR="00C92D5B" w:rsidDel="00FC4194">
          <w:delText xml:space="preserve"> and</w:delText>
        </w:r>
        <w:r w:rsidR="00273F9B" w:rsidDel="00FC4194">
          <w:delText xml:space="preserve"> </w:delText>
        </w:r>
        <w:r w:rsidDel="00FC4194">
          <w:delText>9A in Schedule 2) and, if relevant, any New Supplier that has sent a Valid Application for Registration in respect of the Metering Point for a Supply Start Date after the date of amendment together with that New Supplier’s Data Aggregator (apart from where the change relates to data item 9</w:delText>
        </w:r>
        <w:r w:rsidR="00C92D5B" w:rsidDel="00FC4194">
          <w:delText xml:space="preserve"> and</w:delText>
        </w:r>
        <w:r w:rsidR="00273F9B" w:rsidDel="00FC4194">
          <w:delText xml:space="preserve"> 9A</w:delText>
        </w:r>
        <w:r w:rsidDel="00FC4194">
          <w:delText>in Schedule 2) of such changes</w:delText>
        </w:r>
      </w:del>
      <w:del w:id="8119" w:author="Debbie Houldsworth" w:date="2020-05-07T06:41:00Z">
        <w:r w:rsidDel="001C24B8">
          <w:delText>;</w:delText>
        </w:r>
      </w:del>
    </w:p>
    <w:p w14:paraId="3B1642C5" w14:textId="14344B05" w:rsidR="00FB7917" w:rsidRPr="00273F9B" w:rsidDel="001C24B8" w:rsidRDefault="00FB7917">
      <w:pPr>
        <w:pStyle w:val="MRAL2Numbered"/>
        <w:rPr>
          <w:del w:id="8120" w:author="Debbie Houldsworth" w:date="2020-05-07T06:41:00Z"/>
        </w:rPr>
      </w:pPr>
      <w:del w:id="8121" w:author="Debbie Houldsworth" w:date="2020-05-07T06:41:00Z">
        <w:r w:rsidRPr="00273F9B" w:rsidDel="001C24B8">
          <w:delText>acknowledge to the Distribution Business that such change has taken place.</w:delText>
        </w:r>
      </w:del>
    </w:p>
    <w:p w14:paraId="600C63BE" w14:textId="13E8234F" w:rsidR="00273F9B" w:rsidRPr="00273F9B" w:rsidDel="001C24B8" w:rsidRDefault="00273F9B">
      <w:pPr>
        <w:pStyle w:val="MRAL2Numbered"/>
        <w:rPr>
          <w:del w:id="8122" w:author="Debbie Houldsworth" w:date="2020-05-07T06:41:00Z"/>
        </w:rPr>
      </w:pPr>
      <w:del w:id="8123" w:author="Debbie Houldsworth" w:date="2020-05-06T07:54:00Z">
        <w:r w:rsidRPr="00273F9B" w:rsidDel="00FC4194">
          <w:delText>notify the DCC in accordance with Clause [27.11] where the change relates to:</w:delText>
        </w:r>
      </w:del>
    </w:p>
    <w:p w14:paraId="565B6A9B" w14:textId="46BCC505" w:rsidR="00273F9B" w:rsidRPr="00273F9B" w:rsidDel="001C24B8" w:rsidRDefault="00273F9B" w:rsidP="00273F9B">
      <w:pPr>
        <w:pStyle w:val="MRAL3Numbered"/>
        <w:rPr>
          <w:del w:id="8124" w:author="Debbie Houldsworth" w:date="2020-05-07T06:41:00Z"/>
        </w:rPr>
      </w:pPr>
      <w:del w:id="8125" w:author="Debbie Houldsworth" w:date="2020-05-06T07:54:00Z">
        <w:r w:rsidRPr="00273F9B" w:rsidDel="00FC4194">
          <w:delText>data items 9</w:delText>
        </w:r>
        <w:r w:rsidR="00C92D5B" w:rsidDel="00FC4194">
          <w:delText xml:space="preserve"> and</w:delText>
        </w:r>
        <w:r w:rsidRPr="00273F9B" w:rsidDel="00FC4194">
          <w:delText xml:space="preserve"> 9A of Schedule 2,</w:delText>
        </w:r>
      </w:del>
    </w:p>
    <w:p w14:paraId="0C159C72" w14:textId="0B448CCB" w:rsidR="00273F9B" w:rsidRPr="00273F9B" w:rsidDel="001C24B8" w:rsidRDefault="00273F9B" w:rsidP="00273F9B">
      <w:pPr>
        <w:pStyle w:val="MRAL3Numbered"/>
        <w:rPr>
          <w:del w:id="8126" w:author="Debbie Houldsworth" w:date="2020-05-07T06:41:00Z"/>
        </w:rPr>
      </w:pPr>
      <w:del w:id="8127" w:author="Debbie Houldsworth" w:date="2020-05-06T07:54:00Z">
        <w:r w:rsidRPr="00273F9B" w:rsidDel="00FC4194">
          <w:delText>data item 20 of Schedule 2;</w:delText>
        </w:r>
      </w:del>
    </w:p>
    <w:p w14:paraId="341F769D" w14:textId="0F8248E1" w:rsidR="00FB7917" w:rsidDel="001C24B8" w:rsidRDefault="00FB7917">
      <w:pPr>
        <w:pStyle w:val="MRAL1Numbered"/>
        <w:rPr>
          <w:del w:id="8128" w:author="Debbie Houldsworth" w:date="2020-05-07T06:41:00Z"/>
        </w:rPr>
      </w:pPr>
      <w:del w:id="8129" w:author="Debbie Houldsworth" w:date="2020-05-06T07:54:00Z">
        <w:r w:rsidDel="00FC4194">
          <w:delText>Where notification of change(s) pursuant to Clause 24.1 or 24.2 is Rejected, the MPAS Provider shall notify its Distribution Business that such changes have been Rejected together with all the reasons for that Rejection.</w:delText>
        </w:r>
      </w:del>
    </w:p>
    <w:p w14:paraId="36163D87" w14:textId="3E12B284" w:rsidR="00FB7917" w:rsidDel="001C24B8" w:rsidRDefault="00FB7917">
      <w:pPr>
        <w:pStyle w:val="MRAL1Numbered"/>
        <w:rPr>
          <w:del w:id="8130" w:author="Debbie Houldsworth" w:date="2020-05-07T06:41:00Z"/>
        </w:rPr>
      </w:pPr>
      <w:bookmarkStart w:id="8131" w:name="_Ref5530636"/>
      <w:del w:id="8132" w:author="Debbie Houldsworth" w:date="2020-05-06T07:54:00Z">
        <w:r w:rsidDel="00FC4194">
          <w:delText>Where a Supplier identifies that either (i) a new Metering Point has been given a postal address or (ii) a non-PAF element that will clarify the address for the Metering Point is missing it may notify the relevant Distribution Business of any suggested changes to data items 9 and 9A in Schedule 2 in respect of Metering Points for which it is Registered on the relevant MPAS Provider’s MPAS Registration System as soon as possible and in any event within 5 Working Days of (i) the effective date of such changes or (ii) becoming aware that such change is required if this occurs after the effective date of the change.</w:delText>
        </w:r>
      </w:del>
      <w:bookmarkEnd w:id="8131"/>
    </w:p>
    <w:p w14:paraId="0E432B61" w14:textId="24C7ADA5" w:rsidR="00FB7917" w:rsidDel="001C24B8" w:rsidRDefault="00FB7917">
      <w:pPr>
        <w:pStyle w:val="MRAL1Numbered"/>
        <w:rPr>
          <w:del w:id="8133" w:author="Debbie Houldsworth" w:date="2020-05-07T06:41:00Z"/>
        </w:rPr>
      </w:pPr>
      <w:del w:id="8134" w:author="Debbie Houldsworth" w:date="2020-05-06T07:54:00Z">
        <w:r w:rsidDel="00FC4194">
          <w:delText>Subject to Clause 24.5, where the Supplier identifies that a change is required to a data item for which the Distribution Business is stated to be responsible in Schedule 2 it shall act in accordance with the procedures agreed by MEC pursuant to Clause 19.1.</w:delText>
        </w:r>
      </w:del>
    </w:p>
    <w:p w14:paraId="41E3D8B8" w14:textId="1636097E" w:rsidR="00FB7917" w:rsidDel="00FC4194" w:rsidRDefault="00FB7917">
      <w:pPr>
        <w:pStyle w:val="MRAHeading3"/>
        <w:outlineLvl w:val="0"/>
        <w:rPr>
          <w:del w:id="8135" w:author="Debbie Houldsworth" w:date="2020-05-06T07:54:00Z"/>
        </w:rPr>
      </w:pPr>
      <w:del w:id="8136" w:author="Debbie Houldsworth" w:date="2020-05-06T07:54:00Z">
        <w:r w:rsidDel="00FC4194">
          <w:delText>Procedure for changes to data items for which Supplier is responsible</w:delText>
        </w:r>
      </w:del>
    </w:p>
    <w:p w14:paraId="5CFDD253" w14:textId="65E78809" w:rsidR="00FB7917" w:rsidDel="001C24B8" w:rsidRDefault="00FB7917">
      <w:pPr>
        <w:pStyle w:val="MRAL1Numbered"/>
        <w:rPr>
          <w:del w:id="8137" w:author="Debbie Houldsworth" w:date="2020-05-07T06:41:00Z"/>
        </w:rPr>
      </w:pPr>
      <w:bookmarkStart w:id="8138" w:name="_Ref5097656"/>
      <w:del w:id="8139" w:author="Debbie Houldsworth" w:date="2020-05-06T07:55:00Z">
        <w:r w:rsidDel="00FC4194">
          <w:delText>Subject to Clause 16.9, a Supplier may only notify the relevant MPAS Provider of changes to data items for which it is stated to be responsible in Schedule 2 (apart from data item 10) for any Metering Point from the date that the MPAS Provider Registers a Valid Application for Registration for that Supplier in relation to that Metering Point, such changes to take effect from the later of the Supply Start Date for that Supplier or the date from which such change is to take effect.</w:delText>
        </w:r>
      </w:del>
      <w:bookmarkEnd w:id="8138"/>
    </w:p>
    <w:p w14:paraId="107A9EEF" w14:textId="7BF04598" w:rsidR="00FB7917" w:rsidDel="001C24B8" w:rsidRDefault="00FB7917">
      <w:pPr>
        <w:pStyle w:val="MRAL1Numbered"/>
        <w:rPr>
          <w:del w:id="8140" w:author="Debbie Houldsworth" w:date="2020-05-07T06:41:00Z"/>
        </w:rPr>
      </w:pPr>
      <w:bookmarkStart w:id="8141" w:name="_Ref4568949"/>
      <w:del w:id="8142" w:author="Debbie Houldsworth" w:date="2020-05-06T07:55:00Z">
        <w:r w:rsidDel="00FC4194">
          <w:delText>Subject to Clause 24.9, the Supplier shall notify the relevant MPAS Provider of any changes to data items (and any corresponding dates from which those changes will be effective) for which it is stated to be responsible in Schedule 2 (other than data items 7, 8 and 10) in respect of Metering Points for which it is Registered on the MPAS Registration System as soon as possible and in any event within 5 Working Days of (i) the effective date of the change; or (ii) receiving notification that a change is required if this occurs after the effective date of the change. PROVIDED THAT where the effective date of the change is before the current effective date contained in that MPAS Registration System the Supplier shall act in accordance with the procedures agreed by MEC pursuant to Clause 19.1.</w:delText>
        </w:r>
      </w:del>
      <w:bookmarkEnd w:id="8141"/>
    </w:p>
    <w:p w14:paraId="4B2FF610" w14:textId="0BFEDE80" w:rsidR="00FB7917" w:rsidDel="001C24B8" w:rsidRDefault="00FB7917">
      <w:pPr>
        <w:pStyle w:val="MRAL1Numbered"/>
        <w:rPr>
          <w:del w:id="8143" w:author="Debbie Houldsworth" w:date="2020-05-07T06:41:00Z"/>
        </w:rPr>
      </w:pPr>
      <w:del w:id="8144" w:author="Debbie Houldsworth" w:date="2020-05-06T07:55:00Z">
        <w:r w:rsidDel="00FC4194">
          <w:delText>Where a Supplier identifies changes to data items 11 and/or 12 and/or 13</w:delText>
        </w:r>
        <w:r w:rsidR="006B7A29" w:rsidDel="00FC4194">
          <w:delText xml:space="preserve"> and/or 21</w:delText>
        </w:r>
        <w:r w:rsidDel="00FC4194">
          <w:delText xml:space="preserve"> in Schedule 2 in respect of Metering Points for which it is Registered, and the number of Metering Points on a particular MPAS Registration System which are affected by such changes exceeds the volumes set out in the procedures agreed by MEC pursuant to Clause 14.15, which includes the threshold(s) as defined in the BSC, it shall notify the relevant MPAS Provider of such changes in accordance with those procedures.</w:delText>
        </w:r>
      </w:del>
    </w:p>
    <w:p w14:paraId="09FFA958" w14:textId="3C08E9C5" w:rsidR="00FB7917" w:rsidDel="001C24B8" w:rsidRDefault="00FB7917">
      <w:pPr>
        <w:pStyle w:val="MRAL1Numbered"/>
        <w:rPr>
          <w:del w:id="8145" w:author="Debbie Houldsworth" w:date="2020-05-07T06:41:00Z"/>
        </w:rPr>
      </w:pPr>
      <w:del w:id="8146" w:author="Debbie Houldsworth" w:date="2020-05-06T07:55:00Z">
        <w:r w:rsidDel="00FC4194">
          <w:delText>The Supplier shall notify the relevant MPAS Provider of any changes to data items 7 and 10 in Schedule 2 in accordance with the procedures agreed by MEC pursuant to Clause 19.1.</w:delText>
        </w:r>
      </w:del>
    </w:p>
    <w:p w14:paraId="30104D2B" w14:textId="662F0C62" w:rsidR="00FB7917" w:rsidDel="001C24B8" w:rsidRDefault="00FB7917">
      <w:pPr>
        <w:pStyle w:val="MRAL1Numbered"/>
        <w:rPr>
          <w:del w:id="8147" w:author="Debbie Houldsworth" w:date="2020-05-07T06:41:00Z"/>
        </w:rPr>
      </w:pPr>
      <w:del w:id="8148" w:author="Debbie Houldsworth" w:date="2020-05-06T07:55:00Z">
        <w:r w:rsidDel="00FC4194">
          <w:delText>Where the Supplier identifies a change to data item 8 in Schedule 2 it shall act in accordance with Clause 18 or Clause 19, as appropriate.</w:delText>
        </w:r>
      </w:del>
    </w:p>
    <w:p w14:paraId="7C6D26EF" w14:textId="057C71F2" w:rsidR="00FB7917" w:rsidDel="001C24B8" w:rsidRDefault="00FB7917">
      <w:pPr>
        <w:pStyle w:val="MRAL1Numbered"/>
        <w:rPr>
          <w:del w:id="8149" w:author="Debbie Houldsworth" w:date="2020-05-07T06:41:00Z"/>
        </w:rPr>
      </w:pPr>
      <w:del w:id="8150" w:author="Debbie Houldsworth" w:date="2020-05-06T07:55:00Z">
        <w:r w:rsidDel="00FC4194">
          <w:delText>Where changes relate to a Half Hourly Metering Point with any associated Pseudo Metering Points the Supplier shall additionally notify the Registered Supplier of each Pseudo Metering Point of such changes. Where the Metering Point is a Pseudo Metering Point the Supplier shall ensure that any changes to data items 4, 7, 11, 12, 14, 16 and 17 of Schedule 2 contain the same value as the corresponding data items for the associated Half Hourly Metering Point.</w:delText>
        </w:r>
      </w:del>
    </w:p>
    <w:p w14:paraId="027BA77F" w14:textId="7DB8914D" w:rsidR="00FB7917" w:rsidDel="001C24B8" w:rsidRDefault="00FB7917">
      <w:pPr>
        <w:pStyle w:val="MRAL1Numbered"/>
        <w:rPr>
          <w:del w:id="8151" w:author="Debbie Houldsworth" w:date="2020-05-07T06:41:00Z"/>
        </w:rPr>
      </w:pPr>
      <w:bookmarkStart w:id="8152" w:name="_Ref4572221"/>
      <w:del w:id="8153" w:author="Debbie Houldsworth" w:date="2020-05-06T07:56:00Z">
        <w:r w:rsidDel="00FC4194">
          <w:delText>Where the MPAS Provider Accepts the changes notified by the Supplier under Clause 24.8 or 24.9, it shall update its MPAS Registration System to reflect the changes.</w:delText>
        </w:r>
      </w:del>
      <w:bookmarkEnd w:id="8152"/>
    </w:p>
    <w:p w14:paraId="5CD57299" w14:textId="5C3262B9" w:rsidR="00FB7917" w:rsidDel="001C24B8" w:rsidRDefault="00FB7917">
      <w:pPr>
        <w:pStyle w:val="MRAL2Numbered"/>
        <w:rPr>
          <w:del w:id="8154" w:author="Debbie Houldsworth" w:date="2020-05-07T06:41:00Z"/>
        </w:rPr>
      </w:pPr>
      <w:del w:id="8155" w:author="Debbie Houldsworth" w:date="2020-05-06T07:56:00Z">
        <w:r w:rsidDel="00FC4194">
          <w:delText>Where a change is made to data item 13 of Schedule 2, the MPAS Provider shall notify the Data Aggregator appointed in relation to the Metering Point before the change, the Data Aggregator the Supplier has appointed in its place, the Supplier, any New Supplier that has sent a Valid Application for Registration in respect of the Metering Point for a Supply Start Date after the date of amendment and its Distribution Business that such change has been made after it has Accepted the change.</w:delText>
        </w:r>
      </w:del>
    </w:p>
    <w:p w14:paraId="039A5205" w14:textId="21435BB6" w:rsidR="00FB7917" w:rsidDel="001C24B8" w:rsidRDefault="00FB7917">
      <w:pPr>
        <w:pStyle w:val="MRAL2Numbered"/>
        <w:rPr>
          <w:del w:id="8156" w:author="Debbie Houldsworth" w:date="2020-05-07T06:41:00Z"/>
        </w:rPr>
      </w:pPr>
      <w:del w:id="8157" w:author="Debbie Houldsworth" w:date="2020-05-06T07:56:00Z">
        <w:r w:rsidDel="00FC4194">
          <w:delText>Where changes are made to any other data items for which the Supplier is stated to be responsible under Schedule 2 (other than data items 7, 8 and 10) the MPAS Provider shall notify the Supplier and that Supplier’s Data Aggregator (apart from where the change relates to data items 5, 11, 2</w:delText>
        </w:r>
        <w:r w:rsidR="008C4AA0" w:rsidDel="00FC4194">
          <w:delText>3</w:delText>
        </w:r>
        <w:r w:rsidR="006B7A29" w:rsidDel="00FC4194">
          <w:delText>,</w:delText>
        </w:r>
        <w:r w:rsidDel="00FC4194">
          <w:delText xml:space="preserve"> 2</w:delText>
        </w:r>
        <w:r w:rsidR="008C4AA0" w:rsidDel="00FC4194">
          <w:delText>4</w:delText>
        </w:r>
        <w:r w:rsidR="006B7A29" w:rsidDel="00FC4194">
          <w:delText xml:space="preserve"> and 2</w:delText>
        </w:r>
        <w:r w:rsidR="008C4AA0" w:rsidDel="00FC4194">
          <w:delText>5</w:delText>
        </w:r>
        <w:r w:rsidDel="00FC4194">
          <w:delText>) and, if relevant, any New Supplier that has sent a Valid Application for Registration in respect of the Metering Point for a Supply Start Date after the date of amendment and its Distribution Business that such changes have been made.</w:delText>
        </w:r>
      </w:del>
    </w:p>
    <w:p w14:paraId="52494CA7" w14:textId="2AD6567B" w:rsidR="00FB7917" w:rsidDel="001C24B8" w:rsidRDefault="00FB7917">
      <w:pPr>
        <w:pStyle w:val="MRAL2Numbered"/>
        <w:rPr>
          <w:del w:id="8158" w:author="Debbie Houldsworth" w:date="2020-05-07T06:41:00Z"/>
        </w:rPr>
      </w:pPr>
      <w:del w:id="8159" w:author="Debbie Houldsworth" w:date="2020-05-06T07:56:00Z">
        <w:r w:rsidDel="00FC4194">
          <w:delText>Where a change is made to data item 12 of Schedule 2 for a Non Half Hourly Data Collector Appointment the MPAS Provider shall notify all Non Half Hourly Data Aggregators appointed contiguously in relation to the Metering Point for that Registration in the period of 24 months prior to the later of (i) the effective date of the change; or (ii) the date the change is submitted.</w:delText>
        </w:r>
      </w:del>
    </w:p>
    <w:p w14:paraId="610E7D68" w14:textId="215B2A60" w:rsidR="006B7A29" w:rsidRPr="006B7A29" w:rsidDel="001C24B8" w:rsidRDefault="006B7A29">
      <w:pPr>
        <w:pStyle w:val="MRAL2Numbered"/>
        <w:rPr>
          <w:del w:id="8160" w:author="Debbie Houldsworth" w:date="2020-05-07T06:41:00Z"/>
        </w:rPr>
      </w:pPr>
      <w:del w:id="8161" w:author="Debbie Houldsworth" w:date="2020-05-06T07:56:00Z">
        <w:r w:rsidRPr="006B7A29" w:rsidDel="00FC4194">
          <w:delText>Where a change is made to data items 4 and/</w:delText>
        </w:r>
        <w:r w:rsidRPr="00B438EA" w:rsidDel="00FC4194">
          <w:delText xml:space="preserve">or </w:delText>
        </w:r>
        <w:r w:rsidRPr="006B7A29" w:rsidDel="00FC4194">
          <w:delText xml:space="preserve">4A or 11 and/or 11B of Schedule 2, the MPAS Provider shall ensure this change is included in the </w:delText>
        </w:r>
        <w:r w:rsidR="009F2DF7" w:rsidDel="00FC4194">
          <w:delText>file</w:delText>
        </w:r>
        <w:r w:rsidRPr="006B7A29" w:rsidDel="00FC4194">
          <w:delText xml:space="preserve"> provided</w:delText>
        </w:r>
        <w:r w:rsidR="003B6784" w:rsidDel="00FC4194">
          <w:delText xml:space="preserve"> to the DCC pursuant to Clause </w:delText>
        </w:r>
        <w:r w:rsidRPr="006B7A29" w:rsidDel="00FC4194">
          <w:delText>27.11.</w:delText>
        </w:r>
      </w:del>
    </w:p>
    <w:p w14:paraId="03EDD75A" w14:textId="41F79B4B" w:rsidR="00FB7917" w:rsidDel="001C24B8" w:rsidRDefault="00FB7917">
      <w:pPr>
        <w:pStyle w:val="MRAL2Numbered"/>
        <w:rPr>
          <w:del w:id="8162" w:author="Debbie Houldsworth" w:date="2020-05-07T06:41:00Z"/>
        </w:rPr>
      </w:pPr>
      <w:del w:id="8163" w:author="Debbie Houldsworth" w:date="2020-05-06T07:56:00Z">
        <w:r w:rsidDel="00FC4194">
          <w:delText>Where the MPAS Provider does not Accept the changes provided by the Supplier under Clause 24.8 or 24.9 it shall Reject such changes and shall notify the Supplier of such Rejection and all the reasons for such Rejection.</w:delText>
        </w:r>
      </w:del>
    </w:p>
    <w:p w14:paraId="566B3FA2" w14:textId="041DE057" w:rsidR="00FB7917" w:rsidDel="001C24B8" w:rsidRDefault="00FB7917">
      <w:pPr>
        <w:pStyle w:val="MRAL2Numbered"/>
        <w:rPr>
          <w:del w:id="8164" w:author="Debbie Houldsworth" w:date="2020-05-07T06:41:00Z"/>
        </w:rPr>
      </w:pPr>
      <w:del w:id="8165" w:author="Debbie Houldsworth" w:date="2020-05-06T07:56:00Z">
        <w:r w:rsidDel="00FC4194">
          <w:delText>The relevant MPAS Validation Procedures shall not Reject a change provided by the Supplier on the grounds of the date of the receipt of the notification, unless that date is later than 5 Working Days before the Final Reconciliation Settlement Run in which case the MPAS Provider may Reject the change.</w:delText>
        </w:r>
      </w:del>
    </w:p>
    <w:p w14:paraId="6B74FC92" w14:textId="5A88133A" w:rsidR="00FB7917" w:rsidDel="00FC4194" w:rsidRDefault="00FB7917">
      <w:pPr>
        <w:pStyle w:val="MRAHeading3"/>
        <w:outlineLvl w:val="0"/>
        <w:rPr>
          <w:del w:id="8166" w:author="Debbie Houldsworth" w:date="2020-05-06T07:55:00Z"/>
        </w:rPr>
      </w:pPr>
      <w:del w:id="8167" w:author="Debbie Houldsworth" w:date="2020-05-06T07:55:00Z">
        <w:r w:rsidDel="00FC4194">
          <w:delText>Procedure for changes and confirmations of Market Domain Data</w:delText>
        </w:r>
      </w:del>
    </w:p>
    <w:p w14:paraId="020A5B43" w14:textId="4F1D4781" w:rsidR="00FB7917" w:rsidDel="001C24B8" w:rsidRDefault="00FB7917">
      <w:pPr>
        <w:pStyle w:val="MRAL1Numbered"/>
        <w:rPr>
          <w:del w:id="8168" w:author="Debbie Houldsworth" w:date="2020-05-07T06:41:00Z"/>
        </w:rPr>
      </w:pPr>
      <w:bookmarkStart w:id="8169" w:name="_Ref4569029"/>
      <w:del w:id="8170" w:author="Debbie Houldsworth" w:date="2020-05-06T07:57:00Z">
        <w:r w:rsidDel="00FC4194">
          <w:delText>Where an MPAS Provider receives Market Domain Data it shall acknowledge receipt of the information to the Market Domain Data Agent within 1 Working Day of receipt.</w:delText>
        </w:r>
      </w:del>
      <w:bookmarkEnd w:id="8169"/>
    </w:p>
    <w:p w14:paraId="625BD44F" w14:textId="3BE4E739" w:rsidR="00FB7917" w:rsidDel="001C24B8" w:rsidRDefault="00FB7917">
      <w:pPr>
        <w:pStyle w:val="MRAL1Numbered"/>
        <w:rPr>
          <w:del w:id="8171" w:author="Debbie Houldsworth" w:date="2020-05-07T06:41:00Z"/>
        </w:rPr>
      </w:pPr>
      <w:bookmarkStart w:id="8172" w:name="_Ref4569082"/>
      <w:del w:id="8173" w:author="Debbie Houldsworth" w:date="2020-05-06T07:57:00Z">
        <w:r w:rsidDel="00FC4194">
          <w:delText>Where an MPAS Provider receives Market Domain Data pursuant to Clause 24.14 and such information is in the correct format and not corrupt it shall update its MPAS Registration System(s) as soon as reasonably practicable and no later than within 5 Working Days with the information.</w:delText>
        </w:r>
      </w:del>
      <w:bookmarkEnd w:id="8172"/>
    </w:p>
    <w:p w14:paraId="77ECB2AA" w14:textId="591266CC" w:rsidR="00FB7917" w:rsidDel="001C24B8" w:rsidRDefault="00FB7917">
      <w:pPr>
        <w:pStyle w:val="MRAL1Numbered"/>
        <w:rPr>
          <w:del w:id="8174" w:author="Debbie Houldsworth" w:date="2020-05-07T06:41:00Z"/>
        </w:rPr>
      </w:pPr>
      <w:bookmarkStart w:id="8175" w:name="_Ref4569160"/>
      <w:del w:id="8176" w:author="Debbie Houldsworth" w:date="2020-05-06T07:57:00Z">
        <w:r w:rsidDel="00FC4194">
          <w:delText>Where an MPAS Provider receives the Market Domain Data and such information is in the incorrect format or corrupt or otherwise cannot be entered into its MPAS Registration System it shall:</w:delText>
        </w:r>
        <w:bookmarkEnd w:id="8175"/>
        <w:r w:rsidDel="00FC4194">
          <w:delText xml:space="preserve"> </w:delText>
        </w:r>
      </w:del>
    </w:p>
    <w:p w14:paraId="4E8F1E0A" w14:textId="19DE1EA8" w:rsidR="00FB7917" w:rsidDel="001C24B8" w:rsidRDefault="00FB7917">
      <w:pPr>
        <w:pStyle w:val="MRAL2Numbered"/>
        <w:rPr>
          <w:del w:id="8177" w:author="Debbie Houldsworth" w:date="2020-05-07T06:41:00Z"/>
        </w:rPr>
      </w:pPr>
      <w:del w:id="8178" w:author="Debbie Houldsworth" w:date="2020-05-06T07:57:00Z">
        <w:r w:rsidDel="00FC4194">
          <w:delText>notify the Market Domain Data Agent that it has rejected the Market Domain Data within 5 Working Days of receipt.</w:delText>
        </w:r>
      </w:del>
    </w:p>
    <w:p w14:paraId="63805041" w14:textId="27A98A13" w:rsidR="00FB7917" w:rsidDel="001C24B8" w:rsidRDefault="00FB7917">
      <w:pPr>
        <w:pStyle w:val="MRAL2Numbered"/>
        <w:rPr>
          <w:del w:id="8179" w:author="Debbie Houldsworth" w:date="2020-05-07T06:41:00Z"/>
        </w:rPr>
      </w:pPr>
      <w:del w:id="8180" w:author="Debbie Houldsworth" w:date="2020-05-07T06:41:00Z">
        <w:r w:rsidDel="001C24B8">
          <w:delText>w</w:delText>
        </w:r>
      </w:del>
      <w:del w:id="8181" w:author="Debbie Houldsworth" w:date="2020-05-06T07:57:00Z">
        <w:r w:rsidDel="00FC4194">
          <w:delText>here the Market Domain Data Agent resends such information such that the MPAS Provider can enter it into its MPAS Registration System, the MPAS Provider shall acknowledge receipt of any such information re-sent within 1 Working Day of receipt.</w:delText>
        </w:r>
      </w:del>
    </w:p>
    <w:p w14:paraId="4C93B9A9" w14:textId="604BFFC0" w:rsidR="00FB7917" w:rsidDel="001C24B8" w:rsidRDefault="00FB7917">
      <w:pPr>
        <w:pStyle w:val="MRAL1Numbered"/>
        <w:rPr>
          <w:del w:id="8182" w:author="Debbie Houldsworth" w:date="2020-05-07T06:41:00Z"/>
        </w:rPr>
      </w:pPr>
      <w:del w:id="8183" w:author="Debbie Houldsworth" w:date="2020-05-06T07:57:00Z">
        <w:r w:rsidDel="00FC4194">
          <w:delText>Acknowledgement of receipt from an MPAS Provider’s Gateway shall be deemed sufficient acknowledgement of receipt for the purposes of this Clause 24.</w:delText>
        </w:r>
      </w:del>
    </w:p>
    <w:p w14:paraId="5A465F63" w14:textId="68D9DBB9" w:rsidR="00FB7917" w:rsidDel="00FC4194" w:rsidRDefault="00FB7917">
      <w:pPr>
        <w:pStyle w:val="MRAHeading3"/>
        <w:outlineLvl w:val="0"/>
        <w:rPr>
          <w:del w:id="8184" w:author="Debbie Houldsworth" w:date="2020-05-06T07:57:00Z"/>
        </w:rPr>
      </w:pPr>
      <w:del w:id="8185" w:author="Debbie Houldsworth" w:date="2020-05-06T07:57:00Z">
        <w:r w:rsidDel="00FC4194">
          <w:delText>Confirmations from Suppliers of Data Items</w:delText>
        </w:r>
      </w:del>
    </w:p>
    <w:p w14:paraId="58C62E62" w14:textId="57FDA2F6" w:rsidR="00FB7917" w:rsidRDefault="00FB7917">
      <w:pPr>
        <w:pStyle w:val="MRAL1Numbered"/>
      </w:pPr>
      <w:bookmarkStart w:id="8186" w:name="_Ref4555473"/>
      <w:del w:id="8187" w:author="Debbie Houldsworth" w:date="2020-05-06T07:57:00Z">
        <w:r w:rsidDel="00FC4194">
          <w:delText>The relevant MPAS Provider may, to the extent reasonably required for the proper operation of the market, request a Supplier to provide it with the data items for which the Supplier is stated to be responsible in Schedule 2 in respect of Metering Points which are Registered to that Supplier on that MPAS Registration System.   Where the Supplier receives a reasonable request under this Clause 24.18, it shall respond within 2 Working Days of receipt of such request, indicating a scheduled date for delivery.  The Supplier shall set such date as is reasonably practicable following receipt of the request taking into account the fact that the Supplier shall use its reasonable endeavours to provide the data items as soon as possible.  The Supplier shall process such requests in the order in which they are received.</w:delText>
        </w:r>
      </w:del>
      <w:bookmarkEnd w:id="8186"/>
    </w:p>
    <w:p w14:paraId="45EE4223" w14:textId="2655232E" w:rsidR="00FB7917" w:rsidDel="00FC4194" w:rsidRDefault="00FB7917">
      <w:pPr>
        <w:pStyle w:val="MRAHeading3"/>
        <w:outlineLvl w:val="0"/>
        <w:rPr>
          <w:del w:id="8188" w:author="Debbie Houldsworth" w:date="2020-05-06T07:57:00Z"/>
        </w:rPr>
      </w:pPr>
      <w:del w:id="8189" w:author="Debbie Houldsworth" w:date="2020-05-06T07:57:00Z">
        <w:r w:rsidDel="00FC4194">
          <w:delText>Standard Address Format</w:delText>
        </w:r>
        <w:bookmarkStart w:id="8190" w:name="_Toc39727222"/>
        <w:bookmarkStart w:id="8191" w:name="_Toc40255571"/>
        <w:bookmarkEnd w:id="8190"/>
        <w:bookmarkEnd w:id="8191"/>
      </w:del>
    </w:p>
    <w:p w14:paraId="606C1F11" w14:textId="4D802CA6" w:rsidR="00FB7917" w:rsidDel="001C24B8" w:rsidRDefault="00FB7917">
      <w:pPr>
        <w:pStyle w:val="MRAL1Numbered"/>
        <w:rPr>
          <w:del w:id="8192" w:author="Debbie Houldsworth" w:date="2020-05-07T06:41:00Z"/>
        </w:rPr>
      </w:pPr>
      <w:del w:id="8193" w:author="Debbie Houldsworth" w:date="2020-05-06T07:57:00Z">
        <w:r w:rsidDel="00FC4194">
          <w:delText>The Distribution Business shall use reasonable endeavours to notify its MPAS Provider of data items 9 and 9A in Schedule 2 using the Standard Address Format for all Metering Points created pursuant to Clause 20.1.</w:delText>
        </w:r>
      </w:del>
      <w:bookmarkStart w:id="8194" w:name="_Toc39727223"/>
      <w:bookmarkStart w:id="8195" w:name="_Toc40255572"/>
      <w:bookmarkEnd w:id="8194"/>
      <w:bookmarkEnd w:id="8195"/>
    </w:p>
    <w:p w14:paraId="2EF0ADA9" w14:textId="38365453" w:rsidR="00FB7917" w:rsidDel="001C24B8" w:rsidRDefault="00FB7917">
      <w:pPr>
        <w:pStyle w:val="MRAL1Numbered"/>
        <w:rPr>
          <w:del w:id="8196" w:author="Debbie Houldsworth" w:date="2020-05-07T06:41:00Z"/>
        </w:rPr>
      </w:pPr>
      <w:del w:id="8197" w:author="Debbie Houldsworth" w:date="2020-05-06T07:57:00Z">
        <w:r w:rsidDel="00FC4194">
          <w:delText>Suppliers shall use reasonable endeavours to use the same format as the Distribution Business for data items 9 and 9A of Schedule 2 when sending Messages containing such data items to the Distribution Business or its MPAS Provider</w:delText>
        </w:r>
      </w:del>
      <w:del w:id="8198" w:author="Debbie Houldsworth" w:date="2020-05-07T06:41:00Z">
        <w:r w:rsidDel="001C24B8">
          <w:delText>.</w:delText>
        </w:r>
        <w:bookmarkStart w:id="8199" w:name="_Toc39727224"/>
        <w:bookmarkStart w:id="8200" w:name="_Toc40255573"/>
        <w:bookmarkEnd w:id="8199"/>
        <w:bookmarkEnd w:id="8200"/>
      </w:del>
    </w:p>
    <w:p w14:paraId="6243081B" w14:textId="7EB81D4D" w:rsidR="00FB7917" w:rsidDel="001C24B8" w:rsidRDefault="00FB7917">
      <w:pPr>
        <w:pStyle w:val="MRAL1Numbered"/>
        <w:rPr>
          <w:del w:id="8201" w:author="Debbie Houldsworth" w:date="2020-05-07T06:41:00Z"/>
        </w:rPr>
      </w:pPr>
      <w:del w:id="8202" w:author="Debbie Houldsworth" w:date="2020-05-06T07:57:00Z">
        <w:r w:rsidDel="00FC4194">
          <w:delText>MEC shall agree and issue appropriate procedures in relation to a Standard Address Format and the updating of data items 9 and 9A of Schedule 2 pursuant to this Clause 24 (which procedures shall be subordinate to and shall not be inconsistent with the procedures set out in Clause 24) and the parties agree to comply with those procedures as amended from time to time.</w:delText>
        </w:r>
      </w:del>
      <w:bookmarkStart w:id="8203" w:name="_Toc39727225"/>
      <w:bookmarkStart w:id="8204" w:name="_Toc40255574"/>
      <w:bookmarkEnd w:id="8203"/>
      <w:bookmarkEnd w:id="8204"/>
    </w:p>
    <w:p w14:paraId="409ADA3C" w14:textId="2824E5A3" w:rsidR="006B7A29" w:rsidRPr="006B7A29" w:rsidDel="00FC4194" w:rsidRDefault="006B7A29" w:rsidP="006B7A29">
      <w:pPr>
        <w:pStyle w:val="MRAL1Numbered"/>
        <w:numPr>
          <w:ilvl w:val="0"/>
          <w:numId w:val="0"/>
        </w:numPr>
        <w:ind w:left="709"/>
        <w:rPr>
          <w:del w:id="8205" w:author="Debbie Houldsworth" w:date="2020-05-06T07:58:00Z"/>
          <w:b/>
        </w:rPr>
      </w:pPr>
      <w:del w:id="8206" w:author="Debbie Houldsworth" w:date="2020-05-06T07:58:00Z">
        <w:r w:rsidRPr="006B7A29" w:rsidDel="00FC4194">
          <w:rPr>
            <w:b/>
          </w:rPr>
          <w:delText>Procedure for change to data items for which the DCC is responsible</w:delText>
        </w:r>
        <w:bookmarkStart w:id="8207" w:name="_Toc39727226"/>
        <w:bookmarkStart w:id="8208" w:name="_Toc40255575"/>
        <w:bookmarkEnd w:id="8207"/>
        <w:bookmarkEnd w:id="8208"/>
      </w:del>
    </w:p>
    <w:p w14:paraId="0FB31541" w14:textId="20D325CF" w:rsidR="006B7A29" w:rsidDel="001C24B8" w:rsidRDefault="00FC4194">
      <w:pPr>
        <w:pStyle w:val="MRAL1Numbered"/>
        <w:outlineLvl w:val="0"/>
        <w:rPr>
          <w:del w:id="8209" w:author="Debbie Houldsworth" w:date="2020-05-07T06:41:00Z"/>
        </w:rPr>
        <w:pPrChange w:id="8210" w:author="Debbie Houldsworth" w:date="2020-05-13T08:02:00Z">
          <w:pPr>
            <w:pStyle w:val="MRAL1Numbered"/>
          </w:pPr>
        </w:pPrChange>
      </w:pPr>
      <w:bookmarkStart w:id="8211" w:name="_Toc40261035"/>
      <w:ins w:id="8212" w:author="Debbie Houldsworth" w:date="2020-05-06T07:58:00Z">
        <w:r>
          <w:t xml:space="preserve">Not Used </w:t>
        </w:r>
      </w:ins>
      <w:del w:id="8213" w:author="Debbie Houldsworth" w:date="2020-05-06T07:58:00Z">
        <w:r w:rsidR="009F2DF7" w:rsidDel="00FC4194">
          <w:delText>T</w:delText>
        </w:r>
        <w:r w:rsidR="006B7A29" w:rsidRPr="006B7A29" w:rsidDel="00FC4194">
          <w:delText xml:space="preserve">he relevant MPAS Provider shall </w:delText>
        </w:r>
        <w:r w:rsidR="009F2DF7" w:rsidDel="00FC4194">
          <w:delText>send and receive files</w:delText>
        </w:r>
        <w:r w:rsidR="006B7A29" w:rsidRPr="006B7A29" w:rsidDel="00FC4194">
          <w:delText xml:space="preserve"> from the DCC in respect of the data items for which it is stated to be responsible in Schedule 2.</w:delText>
        </w:r>
      </w:del>
      <w:bookmarkEnd w:id="8211"/>
    </w:p>
    <w:p w14:paraId="64430FD7" w14:textId="347AA6A7" w:rsidR="006B7A29" w:rsidDel="001C24B8" w:rsidRDefault="006B7A29">
      <w:pPr>
        <w:pStyle w:val="MRAL1Numbered"/>
        <w:outlineLvl w:val="0"/>
        <w:rPr>
          <w:del w:id="8214" w:author="Debbie Houldsworth" w:date="2020-05-07T06:41:00Z"/>
        </w:rPr>
        <w:pPrChange w:id="8215" w:author="Debbie Houldsworth" w:date="2020-05-13T08:02:00Z">
          <w:pPr>
            <w:pStyle w:val="MRAL1Numbered"/>
          </w:pPr>
        </w:pPrChange>
      </w:pPr>
      <w:bookmarkStart w:id="8216" w:name="_Toc40256153"/>
      <w:bookmarkStart w:id="8217" w:name="_Toc40257001"/>
      <w:bookmarkStart w:id="8218" w:name="_Toc40257818"/>
      <w:bookmarkStart w:id="8219" w:name="_Toc40258632"/>
      <w:bookmarkStart w:id="8220" w:name="_Toc40259441"/>
      <w:bookmarkStart w:id="8221" w:name="_Toc40260243"/>
      <w:bookmarkStart w:id="8222" w:name="_Toc40261036"/>
      <w:del w:id="8223" w:author="Debbie Houldsworth" w:date="2020-05-06T07:58:00Z">
        <w:r w:rsidRPr="006B7A29" w:rsidDel="00FC4194">
          <w:delText>Where the MPAS Provider</w:delText>
        </w:r>
      </w:del>
      <w:del w:id="8224" w:author="Debbie Houldsworth" w:date="2020-05-07T06:41:00Z">
        <w:r w:rsidRPr="006B7A29" w:rsidDel="001C24B8">
          <w:delText>:</w:delText>
        </w:r>
        <w:bookmarkStart w:id="8225" w:name="_Toc39727228"/>
        <w:bookmarkStart w:id="8226" w:name="_Toc40255577"/>
        <w:bookmarkEnd w:id="8216"/>
        <w:bookmarkEnd w:id="8217"/>
        <w:bookmarkEnd w:id="8218"/>
        <w:bookmarkEnd w:id="8219"/>
        <w:bookmarkEnd w:id="8220"/>
        <w:bookmarkEnd w:id="8221"/>
        <w:bookmarkEnd w:id="8222"/>
        <w:bookmarkEnd w:id="8225"/>
        <w:bookmarkEnd w:id="8226"/>
      </w:del>
    </w:p>
    <w:p w14:paraId="7BC391E7" w14:textId="5E81A180" w:rsidR="006B7A29" w:rsidDel="001C24B8" w:rsidRDefault="006B7A29">
      <w:pPr>
        <w:pStyle w:val="MRAL1Numbered"/>
        <w:outlineLvl w:val="0"/>
        <w:rPr>
          <w:del w:id="8227" w:author="Debbie Houldsworth" w:date="2020-05-07T06:41:00Z"/>
        </w:rPr>
        <w:pPrChange w:id="8228" w:author="Debbie Houldsworth" w:date="2020-05-13T08:02:00Z">
          <w:pPr>
            <w:pStyle w:val="MRAL2Numbered"/>
          </w:pPr>
        </w:pPrChange>
      </w:pPr>
      <w:bookmarkStart w:id="8229" w:name="_Toc40256154"/>
      <w:bookmarkStart w:id="8230" w:name="_Toc40257002"/>
      <w:bookmarkStart w:id="8231" w:name="_Toc40257819"/>
      <w:bookmarkStart w:id="8232" w:name="_Toc40258633"/>
      <w:bookmarkStart w:id="8233" w:name="_Toc40259442"/>
      <w:bookmarkStart w:id="8234" w:name="_Toc40260244"/>
      <w:bookmarkStart w:id="8235" w:name="_Toc40261037"/>
      <w:del w:id="8236" w:author="Debbie Houldsworth" w:date="2020-05-06T07:58:00Z">
        <w:r w:rsidRPr="006B7A29" w:rsidDel="00FC4194">
          <w:delText xml:space="preserve">Accepts the changes notified by the DCC it shall update its MPAS Registration System to reflect the changes and, if relevant, notify the change to Data Item </w:delText>
        </w:r>
        <w:r w:rsidR="003F51A5" w:rsidDel="00FC4194">
          <w:delText>26</w:delText>
        </w:r>
        <w:r w:rsidR="003F51A5" w:rsidRPr="006B7A29" w:rsidDel="00FC4194">
          <w:delText xml:space="preserve"> </w:delText>
        </w:r>
        <w:r w:rsidRPr="006B7A29" w:rsidDel="00FC4194">
          <w:delText>to any New Supplier that has sent a Valid Application for Registration in respect of the Metering Point for a Supply Start Date after the date of amendment; OR</w:delText>
        </w:r>
      </w:del>
      <w:bookmarkStart w:id="8237" w:name="_Toc39727229"/>
      <w:bookmarkStart w:id="8238" w:name="_Toc40255578"/>
      <w:bookmarkEnd w:id="8229"/>
      <w:bookmarkEnd w:id="8230"/>
      <w:bookmarkEnd w:id="8231"/>
      <w:bookmarkEnd w:id="8232"/>
      <w:bookmarkEnd w:id="8233"/>
      <w:bookmarkEnd w:id="8234"/>
      <w:bookmarkEnd w:id="8235"/>
      <w:bookmarkEnd w:id="8237"/>
      <w:bookmarkEnd w:id="8238"/>
    </w:p>
    <w:p w14:paraId="18C15337" w14:textId="193808D0" w:rsidR="006B7A29" w:rsidDel="001C24B8" w:rsidRDefault="006B7A29">
      <w:pPr>
        <w:pStyle w:val="MRAL1Numbered"/>
        <w:outlineLvl w:val="0"/>
        <w:rPr>
          <w:del w:id="8239" w:author="Debbie Houldsworth" w:date="2020-05-07T06:41:00Z"/>
        </w:rPr>
        <w:pPrChange w:id="8240" w:author="Debbie Houldsworth" w:date="2020-05-13T08:02:00Z">
          <w:pPr>
            <w:pStyle w:val="MRAL2Numbered"/>
          </w:pPr>
        </w:pPrChange>
      </w:pPr>
      <w:bookmarkStart w:id="8241" w:name="_Toc40256155"/>
      <w:bookmarkStart w:id="8242" w:name="_Toc40257003"/>
      <w:bookmarkStart w:id="8243" w:name="_Toc40257820"/>
      <w:bookmarkStart w:id="8244" w:name="_Toc40258634"/>
      <w:bookmarkStart w:id="8245" w:name="_Toc40259443"/>
      <w:bookmarkStart w:id="8246" w:name="_Toc40260245"/>
      <w:bookmarkStart w:id="8247" w:name="_Toc40261038"/>
      <w:del w:id="8248" w:author="Debbie Houldsworth" w:date="2020-05-06T07:58:00Z">
        <w:r w:rsidRPr="006B7A29" w:rsidDel="00FC4194">
          <w:delText>does not Accept the changes provided by the DCC the MPAS Provider shall Reject such changes and shall notify the DCC of such Rejection and all the reasons for such Rejection</w:delText>
        </w:r>
      </w:del>
      <w:del w:id="8249" w:author="Debbie Houldsworth" w:date="2020-05-07T06:41:00Z">
        <w:r w:rsidRPr="006B7A29" w:rsidDel="001C24B8">
          <w:delText>.</w:delText>
        </w:r>
        <w:bookmarkStart w:id="8250" w:name="_Toc39727230"/>
        <w:bookmarkStart w:id="8251" w:name="_Toc40255579"/>
        <w:bookmarkEnd w:id="8241"/>
        <w:bookmarkEnd w:id="8242"/>
        <w:bookmarkEnd w:id="8243"/>
        <w:bookmarkEnd w:id="8244"/>
        <w:bookmarkEnd w:id="8245"/>
        <w:bookmarkEnd w:id="8246"/>
        <w:bookmarkEnd w:id="8247"/>
        <w:bookmarkEnd w:id="8250"/>
        <w:bookmarkEnd w:id="8251"/>
      </w:del>
    </w:p>
    <w:p w14:paraId="4BA2280A" w14:textId="6ECCC96C" w:rsidR="006B7A29" w:rsidDel="00FC4194" w:rsidRDefault="006B7A29">
      <w:pPr>
        <w:pStyle w:val="MRAL1Numbered"/>
        <w:outlineLvl w:val="0"/>
        <w:rPr>
          <w:del w:id="8252" w:author="Debbie Houldsworth" w:date="2020-05-06T07:58:00Z"/>
        </w:rPr>
        <w:pPrChange w:id="8253" w:author="Debbie Houldsworth" w:date="2020-05-13T08:02:00Z">
          <w:pPr>
            <w:pStyle w:val="MRAL2Numbered"/>
            <w:numPr>
              <w:ilvl w:val="0"/>
              <w:numId w:val="0"/>
            </w:numPr>
            <w:tabs>
              <w:tab w:val="clear" w:pos="1843"/>
            </w:tabs>
            <w:ind w:left="709" w:firstLine="0"/>
          </w:pPr>
        </w:pPrChange>
      </w:pPr>
      <w:bookmarkStart w:id="8254" w:name="_Toc40256156"/>
      <w:bookmarkStart w:id="8255" w:name="_Toc40257004"/>
      <w:bookmarkStart w:id="8256" w:name="_Toc40257821"/>
      <w:bookmarkStart w:id="8257" w:name="_Toc40258635"/>
      <w:bookmarkStart w:id="8258" w:name="_Toc40259444"/>
      <w:bookmarkStart w:id="8259" w:name="_Toc40260246"/>
      <w:bookmarkStart w:id="8260" w:name="_Toc40261039"/>
      <w:del w:id="8261" w:author="Debbie Houldsworth" w:date="2020-05-06T07:58:00Z">
        <w:r w:rsidRPr="006B7A29" w:rsidDel="00FC4194">
          <w:delText>The relevant MPAS Validation Procedures shall not Reject a change provided by the DCC on the grounds of the date of the receipt of the notification, unless that date is later than 5 Working Days before the Final Reconciliation Settlement Run in which case the MPAS Provider may Reject the change.</w:delText>
        </w:r>
        <w:bookmarkStart w:id="8262" w:name="_Toc39727231"/>
        <w:bookmarkStart w:id="8263" w:name="_Toc40255580"/>
        <w:bookmarkEnd w:id="8254"/>
        <w:bookmarkEnd w:id="8255"/>
        <w:bookmarkEnd w:id="8256"/>
        <w:bookmarkEnd w:id="8257"/>
        <w:bookmarkEnd w:id="8258"/>
        <w:bookmarkEnd w:id="8259"/>
        <w:bookmarkEnd w:id="8260"/>
        <w:bookmarkEnd w:id="8262"/>
        <w:bookmarkEnd w:id="8263"/>
      </w:del>
    </w:p>
    <w:p w14:paraId="26E6F747" w14:textId="706A7839" w:rsidR="00FB7917" w:rsidRDefault="00FC4194">
      <w:pPr>
        <w:pStyle w:val="MRAHeading2"/>
        <w:outlineLvl w:val="0"/>
        <w:pPrChange w:id="8264" w:author="Debbie Houldsworth" w:date="2020-05-13T08:02:00Z">
          <w:pPr>
            <w:pStyle w:val="MRAHeading2"/>
          </w:pPr>
        </w:pPrChange>
      </w:pPr>
      <w:bookmarkStart w:id="8265" w:name="_Toc399857010"/>
      <w:bookmarkStart w:id="8266" w:name="_Toc403360787"/>
      <w:bookmarkStart w:id="8267" w:name="_Toc403360865"/>
      <w:bookmarkStart w:id="8268" w:name="_Toc403360939"/>
      <w:bookmarkStart w:id="8269" w:name="_Toc403360995"/>
      <w:bookmarkStart w:id="8270" w:name="_Toc403361452"/>
      <w:bookmarkStart w:id="8271" w:name="_Toc403371526"/>
      <w:bookmarkStart w:id="8272" w:name="_Toc415033821"/>
      <w:bookmarkStart w:id="8273" w:name="_Toc416508907"/>
      <w:bookmarkStart w:id="8274" w:name="_Ref9048275"/>
      <w:bookmarkStart w:id="8275" w:name="_Ref9048371"/>
      <w:bookmarkStart w:id="8276" w:name="_Toc18300532"/>
      <w:bookmarkStart w:id="8277" w:name="_Toc64264331"/>
      <w:bookmarkStart w:id="8278" w:name="_Toc40261040"/>
      <w:ins w:id="8279" w:author="Debbie Houldsworth" w:date="2020-05-06T07:58:00Z">
        <w:r>
          <w:t xml:space="preserve">Not Used </w:t>
        </w:r>
      </w:ins>
      <w:del w:id="8280" w:author="Debbie Houldsworth" w:date="2020-05-06T07:58:00Z">
        <w:r w:rsidR="00FB7917" w:rsidDel="00FC4194">
          <w:delText>RESENDS</w:delText>
        </w:r>
      </w:del>
      <w:bookmarkEnd w:id="8265"/>
      <w:bookmarkEnd w:id="8266"/>
      <w:bookmarkEnd w:id="8267"/>
      <w:bookmarkEnd w:id="8268"/>
      <w:bookmarkEnd w:id="8269"/>
      <w:bookmarkEnd w:id="8270"/>
      <w:bookmarkEnd w:id="8271"/>
      <w:bookmarkEnd w:id="8272"/>
      <w:bookmarkEnd w:id="8273"/>
      <w:bookmarkEnd w:id="8274"/>
      <w:bookmarkEnd w:id="8275"/>
      <w:bookmarkEnd w:id="8276"/>
      <w:bookmarkEnd w:id="8277"/>
      <w:bookmarkEnd w:id="8278"/>
    </w:p>
    <w:p w14:paraId="05A92B00" w14:textId="193FF1C9" w:rsidR="00FB7917" w:rsidDel="00FC4194" w:rsidRDefault="00FB7917" w:rsidP="00CA4155">
      <w:pPr>
        <w:pStyle w:val="MRAHeading3"/>
        <w:outlineLvl w:val="0"/>
        <w:rPr>
          <w:del w:id="8281" w:author="Debbie Houldsworth" w:date="2020-05-06T07:58:00Z"/>
        </w:rPr>
      </w:pPr>
      <w:del w:id="8282" w:author="Debbie Houldsworth" w:date="2020-05-06T07:58:00Z">
        <w:r w:rsidDel="00FC4194">
          <w:delText>Procedure for Resends to Suppliers</w:delText>
        </w:r>
        <w:r w:rsidR="007F236B" w:rsidDel="00FC4194">
          <w:delText>,</w:delText>
        </w:r>
        <w:r w:rsidDel="00FC4194">
          <w:delText xml:space="preserve"> Data Aggregators</w:delText>
        </w:r>
        <w:r w:rsidR="007F236B" w:rsidDel="00FC4194">
          <w:delText xml:space="preserve"> and the </w:delText>
        </w:r>
        <w:r w:rsidR="009F2DF7" w:rsidDel="00FC4194">
          <w:delText>DCC</w:delText>
        </w:r>
      </w:del>
    </w:p>
    <w:p w14:paraId="45E34810" w14:textId="6407CEED" w:rsidR="007F236B" w:rsidRPr="007F236B" w:rsidRDefault="007F236B">
      <w:pPr>
        <w:pStyle w:val="MRAL1Numbered"/>
        <w:numPr>
          <w:ilvl w:val="0"/>
          <w:numId w:val="0"/>
        </w:numPr>
        <w:ind w:left="851"/>
        <w:outlineLvl w:val="0"/>
        <w:pPrChange w:id="8283" w:author="Debbie Houldsworth" w:date="2020-05-13T08:02:00Z">
          <w:pPr>
            <w:pStyle w:val="MRAL1Numbered"/>
          </w:pPr>
        </w:pPrChange>
      </w:pPr>
      <w:bookmarkStart w:id="8284" w:name="_Ref4482196"/>
      <w:bookmarkStart w:id="8285" w:name="_Ref8811847"/>
      <w:del w:id="8286" w:author="Debbie Houldsworth" w:date="2020-05-06T07:59:00Z">
        <w:r w:rsidRPr="007F236B" w:rsidDel="00FC4194">
          <w:delText>Where a Supplier, Data Aggregator or the DCC requires the MPAS Provider to re-transmit one or more Files which was originally transmitted to the Supplier, DCC or Data Aggregator during the period</w:delText>
        </w:r>
        <w:r w:rsidRPr="007F236B" w:rsidDel="00FC4194">
          <w:rPr>
            <w:i/>
          </w:rPr>
          <w:delText xml:space="preserve"> </w:delText>
        </w:r>
        <w:r w:rsidRPr="007F236B" w:rsidDel="00FC4194">
          <w:delText>of 28 days prior to the date on which that MPAS Provider receives a request for such re-transmission ("</w:delText>
        </w:r>
        <w:r w:rsidRPr="007F236B" w:rsidDel="00FC4194">
          <w:rPr>
            <w:b/>
          </w:rPr>
          <w:delText>Resend</w:delText>
        </w:r>
        <w:r w:rsidRPr="007F236B" w:rsidDel="00FC4194">
          <w:delText xml:space="preserve">"), the Supplier, DCC or Data Aggregator shall provide the relevant MPAS Provider with a request for a Resend, indicating which Files it requires to be Re-sent and the reasons </w:delText>
        </w:r>
        <w:r w:rsidR="009F2DF7" w:rsidDel="00FC4194">
          <w:delText xml:space="preserve">for the request.  The Supplier, </w:delText>
        </w:r>
        <w:r w:rsidRPr="007F236B" w:rsidDel="00FC4194">
          <w:delText>or Data Aggregator shall provide such request using any mode of communication permitted under Clause 47</w:delText>
        </w:r>
        <w:r w:rsidR="009F2DF7" w:rsidDel="00FC4194">
          <w:delText>, or in case of the DCC as described in the Smart Energy Code</w:delText>
        </w:r>
        <w:r w:rsidRPr="007F236B" w:rsidDel="00FC4194">
          <w:delText>.</w:delText>
        </w:r>
      </w:del>
      <w:bookmarkEnd w:id="8284"/>
    </w:p>
    <w:p w14:paraId="3B5055F8" w14:textId="5D77A275" w:rsidR="00FB7917" w:rsidDel="00DD6847" w:rsidRDefault="00FB7917">
      <w:pPr>
        <w:pStyle w:val="MRAL1Numbered"/>
        <w:outlineLvl w:val="0"/>
        <w:rPr>
          <w:del w:id="8287" w:author="Debbie Houldsworth" w:date="2020-05-07T06:41:00Z"/>
        </w:rPr>
        <w:pPrChange w:id="8288" w:author="Debbie Houldsworth" w:date="2020-05-13T08:02:00Z">
          <w:pPr>
            <w:pStyle w:val="MRAL1Numbered"/>
          </w:pPr>
        </w:pPrChange>
      </w:pPr>
      <w:bookmarkStart w:id="8289" w:name="_Toc40256158"/>
      <w:bookmarkStart w:id="8290" w:name="_Toc40257006"/>
      <w:bookmarkStart w:id="8291" w:name="_Toc40257823"/>
      <w:bookmarkStart w:id="8292" w:name="_Toc40258637"/>
      <w:bookmarkStart w:id="8293" w:name="_Toc40259446"/>
      <w:bookmarkStart w:id="8294" w:name="_Toc40260248"/>
      <w:bookmarkStart w:id="8295" w:name="_Toc40261041"/>
      <w:del w:id="8296" w:author="Debbie Houldsworth" w:date="2020-05-06T07:59:00Z">
        <w:r w:rsidDel="00FC4194">
          <w:delText>Where the MPAS Provider receives the Supplier's</w:delText>
        </w:r>
        <w:r w:rsidR="007F236B" w:rsidDel="00FC4194">
          <w:delText>, DCC’s</w:delText>
        </w:r>
        <w:r w:rsidDel="00FC4194">
          <w:delText xml:space="preserve"> or Data Aggregator's request under to Clause 25.1 by 15:00 hours on a Working Day, it shall provide the Supplier</w:delText>
        </w:r>
        <w:r w:rsidR="007F236B" w:rsidDel="00FC4194">
          <w:delText>, DCC</w:delText>
        </w:r>
        <w:r w:rsidDel="00FC4194">
          <w:delText xml:space="preserve"> or Data Aggregator with the Resend by 06:00 hours on the following Working Day, provided that where the total number of Resends to be provided by that MPAS Provider would otherwise exceed 50 in any Working Day, the MPAS Provider shall use its reasonable endeavours to provide as many Resends as possible but shall only be required to provide the first 50 Resends requested on that  Working Day.  Such Resends shall be provided in the following manner:</w:delText>
        </w:r>
      </w:del>
      <w:bookmarkStart w:id="8297" w:name="_Toc39727233"/>
      <w:bookmarkStart w:id="8298" w:name="_Toc40255582"/>
      <w:bookmarkEnd w:id="8285"/>
      <w:bookmarkEnd w:id="8289"/>
      <w:bookmarkEnd w:id="8290"/>
      <w:bookmarkEnd w:id="8291"/>
      <w:bookmarkEnd w:id="8292"/>
      <w:bookmarkEnd w:id="8293"/>
      <w:bookmarkEnd w:id="8294"/>
      <w:bookmarkEnd w:id="8295"/>
      <w:bookmarkEnd w:id="8297"/>
      <w:bookmarkEnd w:id="8298"/>
    </w:p>
    <w:p w14:paraId="13FEE1DD" w14:textId="7F7DF1BA" w:rsidR="00FB7917" w:rsidDel="00DD6847" w:rsidRDefault="00FB7917">
      <w:pPr>
        <w:pStyle w:val="MRAL2Numbered"/>
        <w:outlineLvl w:val="0"/>
        <w:rPr>
          <w:del w:id="8299" w:author="Debbie Houldsworth" w:date="2020-05-07T06:41:00Z"/>
        </w:rPr>
        <w:pPrChange w:id="8300" w:author="Debbie Houldsworth" w:date="2020-05-13T08:02:00Z">
          <w:pPr>
            <w:pStyle w:val="MRAL2Numbered"/>
          </w:pPr>
        </w:pPrChange>
      </w:pPr>
      <w:bookmarkStart w:id="8301" w:name="_Ref8810051"/>
      <w:bookmarkStart w:id="8302" w:name="_Toc40256159"/>
      <w:bookmarkStart w:id="8303" w:name="_Toc40257007"/>
      <w:bookmarkStart w:id="8304" w:name="_Toc40257824"/>
      <w:bookmarkStart w:id="8305" w:name="_Toc40258638"/>
      <w:bookmarkStart w:id="8306" w:name="_Toc40259447"/>
      <w:bookmarkStart w:id="8307" w:name="_Toc40260249"/>
      <w:bookmarkStart w:id="8308" w:name="_Toc40261042"/>
      <w:del w:id="8309" w:author="Debbie Houldsworth" w:date="2020-05-06T07:59:00Z">
        <w:r w:rsidDel="00FC4194">
          <w:delText>a maximum of 5 Resends per Supplier</w:delText>
        </w:r>
        <w:r w:rsidR="007F236B" w:rsidDel="00FC4194">
          <w:delText>, DCC</w:delText>
        </w:r>
        <w:r w:rsidDel="00FC4194">
          <w:delText xml:space="preserve"> or Data Aggregator, allocated in the order in which those requests are received; and</w:delText>
        </w:r>
      </w:del>
      <w:bookmarkStart w:id="8310" w:name="_Toc39727234"/>
      <w:bookmarkStart w:id="8311" w:name="_Toc40255583"/>
      <w:bookmarkEnd w:id="8301"/>
      <w:bookmarkEnd w:id="8302"/>
      <w:bookmarkEnd w:id="8303"/>
      <w:bookmarkEnd w:id="8304"/>
      <w:bookmarkEnd w:id="8305"/>
      <w:bookmarkEnd w:id="8306"/>
      <w:bookmarkEnd w:id="8307"/>
      <w:bookmarkEnd w:id="8308"/>
      <w:bookmarkEnd w:id="8310"/>
      <w:bookmarkEnd w:id="8311"/>
    </w:p>
    <w:p w14:paraId="342B9BCD" w14:textId="7A20584E" w:rsidR="00FB7917" w:rsidDel="00DD6847" w:rsidRDefault="00FB7917">
      <w:pPr>
        <w:pStyle w:val="MRAL2Numbered"/>
        <w:outlineLvl w:val="0"/>
        <w:rPr>
          <w:del w:id="8312" w:author="Debbie Houldsworth" w:date="2020-05-07T06:41:00Z"/>
        </w:rPr>
        <w:pPrChange w:id="8313" w:author="Debbie Houldsworth" w:date="2020-05-13T08:02:00Z">
          <w:pPr>
            <w:pStyle w:val="MRAL2Numbered"/>
          </w:pPr>
        </w:pPrChange>
      </w:pPr>
      <w:bookmarkStart w:id="8314" w:name="_Toc40256160"/>
      <w:bookmarkStart w:id="8315" w:name="_Toc40257008"/>
      <w:bookmarkStart w:id="8316" w:name="_Toc40257825"/>
      <w:bookmarkStart w:id="8317" w:name="_Toc40258639"/>
      <w:bookmarkStart w:id="8318" w:name="_Toc40259448"/>
      <w:bookmarkStart w:id="8319" w:name="_Toc40260250"/>
      <w:bookmarkStart w:id="8320" w:name="_Toc40261043"/>
      <w:del w:id="8321" w:author="Debbie Houldsworth" w:date="2020-05-06T07:59:00Z">
        <w:r w:rsidDel="00FC4194">
          <w:delText>where Clause 25.2.1 has been complied with, any Resends for which requests have been received on that Working Day shall be provided in the order in which they were received.</w:delText>
        </w:r>
      </w:del>
      <w:bookmarkStart w:id="8322" w:name="_Toc39727235"/>
      <w:bookmarkStart w:id="8323" w:name="_Toc40255584"/>
      <w:bookmarkEnd w:id="8314"/>
      <w:bookmarkEnd w:id="8315"/>
      <w:bookmarkEnd w:id="8316"/>
      <w:bookmarkEnd w:id="8317"/>
      <w:bookmarkEnd w:id="8318"/>
      <w:bookmarkEnd w:id="8319"/>
      <w:bookmarkEnd w:id="8320"/>
      <w:bookmarkEnd w:id="8322"/>
      <w:bookmarkEnd w:id="8323"/>
    </w:p>
    <w:p w14:paraId="0804CA03" w14:textId="47B91E80" w:rsidR="00FB7917" w:rsidDel="00FC4194" w:rsidRDefault="00FB7917">
      <w:pPr>
        <w:pStyle w:val="MRAL1NoHangingIndent"/>
        <w:outlineLvl w:val="0"/>
        <w:rPr>
          <w:del w:id="8324" w:author="Debbie Houldsworth" w:date="2020-05-06T07:59:00Z"/>
        </w:rPr>
        <w:pPrChange w:id="8325" w:author="Debbie Houldsworth" w:date="2020-05-13T08:02:00Z">
          <w:pPr>
            <w:pStyle w:val="MRAL1NoHangingIndent"/>
          </w:pPr>
        </w:pPrChange>
      </w:pPr>
      <w:del w:id="8326" w:author="Debbie Houldsworth" w:date="2020-05-06T07:59:00Z">
        <w:r w:rsidDel="00FC4194">
          <w:delText>Any requests for Resends in excess of 50 on any Working Day, or any requests for Resends received after 15:00 hours on a Working Day in relation to which the MPAS Provider has not provided responses, shall be deemed to have been requested at the start of the following working Day.</w:delText>
        </w:r>
        <w:bookmarkStart w:id="8327" w:name="_Toc39727236"/>
        <w:bookmarkStart w:id="8328" w:name="_Toc40255585"/>
        <w:bookmarkEnd w:id="8327"/>
        <w:bookmarkEnd w:id="8328"/>
      </w:del>
    </w:p>
    <w:p w14:paraId="3AC693F5" w14:textId="30F73165" w:rsidR="007F236B" w:rsidRPr="007F236B" w:rsidDel="00DD6847" w:rsidRDefault="007F236B">
      <w:pPr>
        <w:pStyle w:val="MRAL1Numbered"/>
        <w:outlineLvl w:val="0"/>
        <w:rPr>
          <w:del w:id="8329" w:author="Debbie Houldsworth" w:date="2020-05-07T06:41:00Z"/>
        </w:rPr>
        <w:pPrChange w:id="8330" w:author="Debbie Houldsworth" w:date="2020-05-13T08:02:00Z">
          <w:pPr>
            <w:pStyle w:val="MRAL1Numbered"/>
          </w:pPr>
        </w:pPrChange>
      </w:pPr>
      <w:bookmarkStart w:id="8331" w:name="_Toc40256161"/>
      <w:bookmarkStart w:id="8332" w:name="_Toc40257009"/>
      <w:bookmarkStart w:id="8333" w:name="_Toc40257826"/>
      <w:bookmarkStart w:id="8334" w:name="_Toc40258640"/>
      <w:bookmarkStart w:id="8335" w:name="_Toc40259449"/>
      <w:bookmarkStart w:id="8336" w:name="_Toc40260251"/>
      <w:bookmarkStart w:id="8337" w:name="_Toc40261044"/>
      <w:bookmarkStart w:id="8338" w:name="_Toc399857011"/>
      <w:bookmarkStart w:id="8339" w:name="_Toc403360788"/>
      <w:bookmarkStart w:id="8340" w:name="_Toc403360866"/>
      <w:bookmarkStart w:id="8341" w:name="_Toc403360940"/>
      <w:bookmarkStart w:id="8342" w:name="_Toc403360996"/>
      <w:bookmarkStart w:id="8343" w:name="_Toc403361453"/>
      <w:bookmarkStart w:id="8344" w:name="_Toc403371527"/>
      <w:bookmarkStart w:id="8345" w:name="_Toc415033822"/>
      <w:bookmarkStart w:id="8346" w:name="_Toc416508908"/>
      <w:bookmarkStart w:id="8347" w:name="_Ref4555479"/>
      <w:bookmarkStart w:id="8348" w:name="_Toc18300533"/>
      <w:bookmarkStart w:id="8349" w:name="_Toc64264332"/>
      <w:del w:id="8350" w:author="Debbie Houldsworth" w:date="2020-05-06T07:59:00Z">
        <w:r w:rsidRPr="007F236B" w:rsidDel="00412F26">
          <w:delText>For the purposes of Clause 33, each MPAS Provider shall determine whether the original Message that is required to be Resent reached and was accepted on the Supplier's, DCC’s or Data Aggregator's Gateway before the Supplier, DCC or Data Aggregator submitted a request for a Resend pursuant to Clause 25.1, and shall on request provide its reasons for such determination.   The relevant MPAS Provider shall only levy a charge pursuant to Clause 25.1 for Resends where it determines that the Message did reach the Supplier’s, DCC’s or Data Aggregator's Gateway.</w:delText>
        </w:r>
      </w:del>
      <w:bookmarkStart w:id="8351" w:name="_Toc39727237"/>
      <w:bookmarkStart w:id="8352" w:name="_Toc40255586"/>
      <w:bookmarkEnd w:id="8331"/>
      <w:bookmarkEnd w:id="8332"/>
      <w:bookmarkEnd w:id="8333"/>
      <w:bookmarkEnd w:id="8334"/>
      <w:bookmarkEnd w:id="8335"/>
      <w:bookmarkEnd w:id="8336"/>
      <w:bookmarkEnd w:id="8337"/>
      <w:bookmarkEnd w:id="8351"/>
      <w:bookmarkEnd w:id="8352"/>
    </w:p>
    <w:p w14:paraId="6F26E0B0" w14:textId="5EE3CDC4" w:rsidR="00FB7917" w:rsidRDefault="00412F26">
      <w:pPr>
        <w:pStyle w:val="MRAHeading2"/>
        <w:outlineLvl w:val="0"/>
        <w:pPrChange w:id="8353" w:author="Debbie Houldsworth" w:date="2020-05-13T08:02:00Z">
          <w:pPr>
            <w:pStyle w:val="MRAHeading2"/>
          </w:pPr>
        </w:pPrChange>
      </w:pPr>
      <w:bookmarkStart w:id="8354" w:name="_Toc40261045"/>
      <w:ins w:id="8355" w:author="Debbie Houldsworth" w:date="2020-05-06T07:59:00Z">
        <w:r>
          <w:t xml:space="preserve">Not Used </w:t>
        </w:r>
      </w:ins>
      <w:del w:id="8356" w:author="Debbie Houldsworth" w:date="2020-05-06T07:59:00Z">
        <w:r w:rsidR="00FB7917" w:rsidDel="00412F26">
          <w:delText>REVOCATION OF LICENCE</w:delText>
        </w:r>
      </w:del>
      <w:bookmarkEnd w:id="8338"/>
      <w:bookmarkEnd w:id="8339"/>
      <w:bookmarkEnd w:id="8340"/>
      <w:bookmarkEnd w:id="8341"/>
      <w:bookmarkEnd w:id="8342"/>
      <w:bookmarkEnd w:id="8343"/>
      <w:bookmarkEnd w:id="8344"/>
      <w:bookmarkEnd w:id="8345"/>
      <w:bookmarkEnd w:id="8346"/>
      <w:bookmarkEnd w:id="8347"/>
      <w:bookmarkEnd w:id="8348"/>
      <w:bookmarkEnd w:id="8349"/>
      <w:bookmarkEnd w:id="8354"/>
    </w:p>
    <w:p w14:paraId="4186B31A" w14:textId="69986E68" w:rsidR="00FB7917" w:rsidDel="00DD6847" w:rsidRDefault="00FB7917" w:rsidP="00872BD4">
      <w:pPr>
        <w:pStyle w:val="MRAL1Numbered"/>
        <w:numPr>
          <w:ilvl w:val="1"/>
          <w:numId w:val="36"/>
        </w:numPr>
        <w:rPr>
          <w:del w:id="8357" w:author="Debbie Houldsworth" w:date="2020-05-07T06:40:00Z"/>
        </w:rPr>
      </w:pPr>
      <w:bookmarkStart w:id="8358" w:name="_Ref4482497"/>
      <w:del w:id="8359" w:author="Debbie Houldsworth" w:date="2020-05-06T08:00:00Z">
        <w:r w:rsidDel="00412F26">
          <w:delText>Where an MPAS Provider receives a copy of a direction (the “</w:delText>
        </w:r>
        <w:r w:rsidDel="00412F26">
          <w:rPr>
            <w:b/>
            <w:bCs/>
          </w:rPr>
          <w:delText>Last Resort Supply Direction</w:delText>
        </w:r>
        <w:r w:rsidDel="00412F26">
          <w:delText>”) from the Authority to a Supplier ("</w:delText>
        </w:r>
        <w:r w:rsidDel="00412F26">
          <w:rPr>
            <w:b/>
            <w:bCs/>
          </w:rPr>
          <w:delText>SoLR</w:delText>
        </w:r>
        <w:r w:rsidDel="00412F26">
          <w:delText>"), which directs the SoLR to inform the Customers of another Supplier whose Electricity Supply Licence has been or is about to be revoked (the “</w:delText>
        </w:r>
        <w:r w:rsidDel="00412F26">
          <w:rPr>
            <w:b/>
            <w:bCs/>
          </w:rPr>
          <w:delText>Defaulting Supplier</w:delText>
        </w:r>
        <w:r w:rsidDel="00412F26">
          <w:delText>”), of such revocation, the relevant MPAS Provider shall notify the SoLR as soon as reasonably possible, but within 4 Working Days of receiving such copy, of all data items in respect of all the Metering Points in respect of which the Defaulting Supplier is Registered on its  MPAS Registration System.  Such details shall be transmitted using the mode of communication agreed between the relevant MPAS Provider and SoLR.</w:delText>
        </w:r>
      </w:del>
      <w:bookmarkEnd w:id="8358"/>
    </w:p>
    <w:p w14:paraId="6791CD53" w14:textId="33E6C66E" w:rsidR="00FB7917" w:rsidRDefault="00FB7917">
      <w:pPr>
        <w:pStyle w:val="MRAL1Numbered"/>
      </w:pPr>
      <w:del w:id="8360" w:author="Debbie Houldsworth" w:date="2020-05-06T08:00:00Z">
        <w:r w:rsidDel="00412F26">
          <w:delText>Where an MPAS Provider receives a request from the Authority to notify it of the number of Metering Points registered to a specific Supplier in its MPAS Registration System (“</w:delText>
        </w:r>
        <w:r w:rsidDel="00412F26">
          <w:rPr>
            <w:b/>
            <w:bCs/>
          </w:rPr>
          <w:delText>Metering Point Count</w:delText>
        </w:r>
        <w:r w:rsidDel="00412F26">
          <w:delText>”) by 14:00 hours on a Working Day, it shall provide the Authority with the Metering Point Count by 09:00 hours on the following Working Day.  Where the request for a Metering Point Count is received after 14:00 hours the relevant MPAS Provider shall provide the Metering Point Count to the Authority by 12:00 hours on the following Working Day.</w:delText>
        </w:r>
      </w:del>
    </w:p>
    <w:p w14:paraId="5F7EE408" w14:textId="79C9FF46" w:rsidR="00FB7917" w:rsidDel="00DD6847" w:rsidRDefault="00FB7917">
      <w:pPr>
        <w:pStyle w:val="MRAL1Numbered"/>
        <w:rPr>
          <w:del w:id="8361" w:author="Debbie Houldsworth" w:date="2020-05-07T06:40:00Z"/>
        </w:rPr>
      </w:pPr>
      <w:bookmarkStart w:id="8362" w:name="_Ref5095395"/>
      <w:del w:id="8363" w:author="Debbie Houldsworth" w:date="2020-05-06T08:00:00Z">
        <w:r w:rsidDel="00412F26">
          <w:delText>Pursuant to Clause 26.1, the SoLR shall be deemed responsible, and the Defaulting Supplier shall cease to be responsible, for the supply of electricity through the Metering Point from 00:00 hours on the date on which the Last Resort Supply Direction takes effect.</w:delText>
        </w:r>
      </w:del>
      <w:bookmarkStart w:id="8364" w:name="_Toc39727239"/>
      <w:bookmarkStart w:id="8365" w:name="_Toc40255588"/>
      <w:bookmarkEnd w:id="8362"/>
      <w:bookmarkEnd w:id="8364"/>
      <w:bookmarkEnd w:id="8365"/>
    </w:p>
    <w:p w14:paraId="21FF02EA" w14:textId="087E817B" w:rsidR="00FB7917" w:rsidDel="00DD6847" w:rsidRDefault="00FB7917">
      <w:pPr>
        <w:pStyle w:val="MRAL1Numbered"/>
        <w:rPr>
          <w:del w:id="8366" w:author="Debbie Houldsworth" w:date="2020-05-07T06:40:00Z"/>
        </w:rPr>
      </w:pPr>
      <w:del w:id="8367" w:author="Debbie Houldsworth" w:date="2020-05-06T08:00:00Z">
        <w:r w:rsidDel="00412F26">
          <w:delText>The SoLR shall use reasonable endeavours to Register for all Metering Points detailed in the notification from MPAS received pursuant to Clause 26.1, as soon as possible after receipt of that notification and in any event within 3 months of the date the Last Resort Supply Direction takes effect.</w:delText>
        </w:r>
      </w:del>
      <w:bookmarkStart w:id="8368" w:name="_Toc39727240"/>
      <w:bookmarkStart w:id="8369" w:name="_Toc40255589"/>
      <w:bookmarkEnd w:id="8368"/>
      <w:bookmarkEnd w:id="8369"/>
    </w:p>
    <w:p w14:paraId="4F1F9616" w14:textId="798ABB9A" w:rsidR="00FB7917" w:rsidDel="00DD6847" w:rsidRDefault="00FB7917">
      <w:pPr>
        <w:pStyle w:val="MRAL1Numbered"/>
        <w:rPr>
          <w:del w:id="8370" w:author="Debbie Houldsworth" w:date="2020-05-07T06:40:00Z"/>
        </w:rPr>
      </w:pPr>
      <w:del w:id="8371" w:author="Debbie Houldsworth" w:date="2020-05-06T08:00:00Z">
        <w:r w:rsidDel="00412F26">
          <w:delText>MEC shall agree and issue appropriate procedures relating to a SoLR (which procedures shall be subordinate to and shall not be inconsistent with the procedures set out in the MRA) and the parties agree to comply with those procedures as issued from time to time.</w:delText>
        </w:r>
      </w:del>
      <w:bookmarkStart w:id="8372" w:name="_Toc39727241"/>
      <w:bookmarkStart w:id="8373" w:name="_Toc40255590"/>
      <w:bookmarkEnd w:id="8372"/>
      <w:bookmarkEnd w:id="8373"/>
    </w:p>
    <w:p w14:paraId="09CDA3FC" w14:textId="52BEA6D6" w:rsidR="00FB7917" w:rsidRDefault="00412F26">
      <w:pPr>
        <w:pStyle w:val="MRAHeading2"/>
        <w:outlineLvl w:val="0"/>
        <w:pPrChange w:id="8374" w:author="Debbie Houldsworth" w:date="2020-05-13T08:02:00Z">
          <w:pPr>
            <w:pStyle w:val="MRAHeading2"/>
          </w:pPr>
        </w:pPrChange>
      </w:pPr>
      <w:bookmarkStart w:id="8375" w:name="_Toc399857012"/>
      <w:bookmarkStart w:id="8376" w:name="_Toc403360789"/>
      <w:bookmarkStart w:id="8377" w:name="_Toc403360867"/>
      <w:bookmarkStart w:id="8378" w:name="_Toc403360941"/>
      <w:bookmarkStart w:id="8379" w:name="_Toc403360997"/>
      <w:bookmarkStart w:id="8380" w:name="_Toc403361454"/>
      <w:bookmarkStart w:id="8381" w:name="_Toc403371528"/>
      <w:bookmarkStart w:id="8382" w:name="_Toc415033823"/>
      <w:bookmarkStart w:id="8383" w:name="_Toc416508909"/>
      <w:bookmarkStart w:id="8384" w:name="_Ref8807399"/>
      <w:bookmarkStart w:id="8385" w:name="_Toc18300534"/>
      <w:bookmarkStart w:id="8386" w:name="_Toc64264333"/>
      <w:bookmarkStart w:id="8387" w:name="_Toc40261046"/>
      <w:ins w:id="8388" w:author="Debbie Houldsworth" w:date="2020-05-06T08:01:00Z">
        <w:r>
          <w:t xml:space="preserve">Not Used </w:t>
        </w:r>
      </w:ins>
      <w:del w:id="8389" w:author="Debbie Houldsworth" w:date="2020-05-06T08:01:00Z">
        <w:r w:rsidR="00FB7917" w:rsidDel="00412F26">
          <w:delText>REPORTING</w:delText>
        </w:r>
      </w:del>
      <w:bookmarkEnd w:id="8375"/>
      <w:bookmarkEnd w:id="8376"/>
      <w:bookmarkEnd w:id="8377"/>
      <w:bookmarkEnd w:id="8378"/>
      <w:bookmarkEnd w:id="8379"/>
      <w:bookmarkEnd w:id="8380"/>
      <w:bookmarkEnd w:id="8381"/>
      <w:bookmarkEnd w:id="8382"/>
      <w:bookmarkEnd w:id="8383"/>
      <w:bookmarkEnd w:id="8384"/>
      <w:bookmarkEnd w:id="8385"/>
      <w:bookmarkEnd w:id="8386"/>
      <w:bookmarkEnd w:id="8387"/>
    </w:p>
    <w:p w14:paraId="3118B3CB" w14:textId="26F27A87" w:rsidR="00FB7917" w:rsidDel="00DD6847" w:rsidRDefault="00FB7917" w:rsidP="00872BD4">
      <w:pPr>
        <w:pStyle w:val="MRAL1Numbered"/>
        <w:numPr>
          <w:ilvl w:val="1"/>
          <w:numId w:val="37"/>
        </w:numPr>
        <w:rPr>
          <w:del w:id="8390" w:author="Debbie Houldsworth" w:date="2020-05-07T06:40:00Z"/>
        </w:rPr>
      </w:pPr>
      <w:bookmarkStart w:id="8391" w:name="_Ref4555487"/>
      <w:del w:id="8392" w:author="Debbie Houldsworth" w:date="2020-05-06T08:01:00Z">
        <w:r w:rsidDel="00412F26">
          <w:delText>Each Distribution Business and each Supplier shall ensure that a schedule is provided, in respect of all Metering Points held in ECOES, to each Supplier and Distribution Business. This schedule shall comprise such information, and be provided by such means and within such timescales, as set out in the procedures issued pursuant to Clause 31.9</w:delText>
        </w:r>
        <w:r w:rsidDel="00412F26">
          <w:rPr>
            <w:i/>
          </w:rPr>
          <w:delText>.</w:delText>
        </w:r>
        <w:r w:rsidDel="00412F26">
          <w:delText xml:space="preserve">  All the Distribution Businesses and Suppliers procure that the information included in such schedule that they provide, or are responsible for providing, to ECOES, shall also be made available in accordance with the requirements of this Clause. Any Supplier who does not wish to receive this schedule shall notify the Secretariat in writing of that fact.</w:delText>
        </w:r>
      </w:del>
      <w:bookmarkEnd w:id="8391"/>
    </w:p>
    <w:p w14:paraId="1BB643E5" w14:textId="040FA009" w:rsidR="00FB7917" w:rsidDel="00DD6847" w:rsidRDefault="00FB7917">
      <w:pPr>
        <w:pStyle w:val="MRAL1Numbered"/>
        <w:rPr>
          <w:del w:id="8393" w:author="Debbie Houldsworth" w:date="2020-05-07T06:40:00Z"/>
        </w:rPr>
      </w:pPr>
      <w:bookmarkStart w:id="8394" w:name="_Ref4560984"/>
      <w:del w:id="8395" w:author="Debbie Houldsworth" w:date="2020-05-06T08:03:00Z">
        <w:r w:rsidDel="00412F26">
          <w:delText>Each MPAS Provider</w:delText>
        </w:r>
        <w:bookmarkEnd w:id="8394"/>
        <w:r w:rsidDel="00412F26">
          <w:delText xml:space="preserve"> shall provide the BSC Panel with a report in a format to be agreed by the affected parties, and in accordance with the requirements set out in Schedule 13, within 15 Working Days of, and in respect of Settlement Days, the fifteenth day of January and the fifteenth day of July in each calendar year, detailing the Supply Numbers registered by a Supplier on its MPAS Registration System.</w:delText>
        </w:r>
      </w:del>
    </w:p>
    <w:p w14:paraId="3A57772B" w14:textId="1B1EC5B6" w:rsidR="00FB7917" w:rsidDel="00DD6847" w:rsidRDefault="00FB7917">
      <w:pPr>
        <w:pStyle w:val="MRAL1Numbered"/>
        <w:rPr>
          <w:del w:id="8396" w:author="Debbie Houldsworth" w:date="2020-05-07T06:40:00Z"/>
        </w:rPr>
      </w:pPr>
      <w:bookmarkStart w:id="8397" w:name="_Ref4560990"/>
      <w:del w:id="8398" w:author="Debbie Houldsworth" w:date="2020-05-06T08:03:00Z">
        <w:r w:rsidDel="00412F26">
          <w:delText>Each MPAS Provider shall within 1 Working Day of request notify the Data Aggregator by telephone or facsimile of the last File sequence number sent to that Data Aggregator and the date on which the File was sent.</w:delText>
        </w:r>
      </w:del>
      <w:bookmarkEnd w:id="8397"/>
    </w:p>
    <w:p w14:paraId="48837155" w14:textId="60AFABFA" w:rsidR="00FB7917" w:rsidDel="00DD6847" w:rsidRDefault="00FB7917">
      <w:pPr>
        <w:pStyle w:val="MRAL1Numbered"/>
        <w:rPr>
          <w:del w:id="8399" w:author="Debbie Houldsworth" w:date="2020-05-07T06:40:00Z"/>
        </w:rPr>
      </w:pPr>
      <w:bookmarkStart w:id="8400" w:name="_Ref9046035"/>
      <w:del w:id="8401" w:author="Debbie Houldsworth" w:date="2020-05-06T08:03:00Z">
        <w:r w:rsidDel="00412F26">
          <w:delText>On request, each MPAS Provider shall provide MEC and/or a Supplier with a report, in a format to be agreed, detailing its performance against the requirements set out in Clause 14.5 and 14.6 during the relevant Quarter, or any previous Quarter specified by MEC or the Supplier in its request.  This report shall also detail the MPAS Provider’s performance against Clauses 22.2, 22.3, 23.2, and 25.2</w:delText>
        </w:r>
        <w:bookmarkEnd w:id="8400"/>
        <w:r w:rsidDel="00412F26">
          <w:delText>, where requested</w:delText>
        </w:r>
      </w:del>
      <w:del w:id="8402" w:author="Debbie Houldsworth" w:date="2020-05-07T06:40:00Z">
        <w:r w:rsidDel="00DD6847">
          <w:delText>.</w:delText>
        </w:r>
      </w:del>
    </w:p>
    <w:p w14:paraId="759F9302" w14:textId="63411AEB" w:rsidR="00FB7917" w:rsidDel="00DD6847" w:rsidRDefault="00FB7917">
      <w:pPr>
        <w:pStyle w:val="MRAL1Numbered"/>
        <w:rPr>
          <w:del w:id="8403" w:author="Debbie Houldsworth" w:date="2020-05-07T06:40:00Z"/>
        </w:rPr>
      </w:pPr>
      <w:del w:id="8404" w:author="Debbie Houldsworth" w:date="2020-05-06T08:03:00Z">
        <w:r w:rsidDel="00412F26">
          <w:delText>Each MPAS Provider shall provide the Authority with a report within 10 Working Days after each Quarter Day detailing by Supplier the number of Notices of Objection received by that MPAS Provider in the preceding Quarter</w:delText>
        </w:r>
      </w:del>
      <w:del w:id="8405" w:author="Debbie Houldsworth" w:date="2020-05-07T06:40:00Z">
        <w:r w:rsidDel="00DD6847">
          <w:delText>.</w:delText>
        </w:r>
      </w:del>
    </w:p>
    <w:p w14:paraId="05D7985C" w14:textId="73F96E8A" w:rsidR="00FB7917" w:rsidDel="00DD6847" w:rsidRDefault="00FB7917">
      <w:pPr>
        <w:pStyle w:val="MRAL1Numbered"/>
        <w:rPr>
          <w:del w:id="8406" w:author="Debbie Houldsworth" w:date="2020-05-07T06:40:00Z"/>
        </w:rPr>
      </w:pPr>
      <w:bookmarkStart w:id="8407" w:name="_Ref4487196"/>
      <w:del w:id="8408" w:author="Debbie Houldsworth" w:date="2020-05-06T08:03:00Z">
        <w:r w:rsidDel="00412F26">
          <w:delText>Each MPAS Provider shall provide the Secretariat with a report detailing, for each Supplier Registered on its MPAS Registration System the number of Metering Points and Pseudo Metering Points for which the 1998 Trading Arrangements Indicator is set to "Y" in respect of which that Supplier was Registered on the 15th day of each calendar month, taking into account all (if any) resolutions of objections which may change the number of such Metering Points and Pseudo Metering Points in respect of which a Supplier was Registered on that 15</w:delText>
        </w:r>
        <w:r w:rsidDel="00412F26">
          <w:rPr>
            <w:vertAlign w:val="superscript"/>
          </w:rPr>
          <w:delText>th</w:delText>
        </w:r>
        <w:r w:rsidDel="00412F26">
          <w:delText xml:space="preserve"> day.  The report shall be provided within 21 Working Days of the 15</w:delText>
        </w:r>
        <w:r w:rsidDel="00412F26">
          <w:rPr>
            <w:vertAlign w:val="superscript"/>
          </w:rPr>
          <w:delText>th</w:delText>
        </w:r>
        <w:r w:rsidDel="00412F26">
          <w:delText xml:space="preserve"> day in each calendar month.</w:delText>
        </w:r>
      </w:del>
      <w:bookmarkEnd w:id="8407"/>
    </w:p>
    <w:p w14:paraId="3AFCB2CD" w14:textId="1627C3CD" w:rsidR="00FB7917" w:rsidDel="00DD6847" w:rsidRDefault="00FB7917">
      <w:pPr>
        <w:pStyle w:val="MRAL2Numbered"/>
        <w:rPr>
          <w:del w:id="8409" w:author="Debbie Houldsworth" w:date="2020-05-07T06:40:00Z"/>
        </w:rPr>
      </w:pPr>
      <w:del w:id="8410" w:author="Debbie Houldsworth" w:date="2020-05-06T08:03:00Z">
        <w:r w:rsidDel="00412F26">
          <w:delText>Within 15 Working Days of the end of each calendar month where the Secretariat has received a report pursuant to Clause 27.6 it shall provide to each Supplier a report detailing the relevant information relating to that Supplier for each MPAS Registration System in respect of which that Supplier was Registered.</w:delText>
        </w:r>
      </w:del>
    </w:p>
    <w:p w14:paraId="0B6430DA" w14:textId="55017DE2" w:rsidR="00FB7917" w:rsidDel="00DD6847" w:rsidRDefault="00FB7917">
      <w:pPr>
        <w:pStyle w:val="MRAL1Numbered"/>
        <w:rPr>
          <w:del w:id="8411" w:author="Debbie Houldsworth" w:date="2020-05-07T06:40:00Z"/>
        </w:rPr>
      </w:pPr>
      <w:del w:id="8412" w:author="Debbie Houldsworth" w:date="2020-05-06T08:03:00Z">
        <w:r w:rsidDel="00412F26">
          <w:delText>Within 15 Working Days of the end of each calendar month the Secretariat shall forward copies of each report received pursuant to Clause 27.6 to the Data Transfer Service Controller and DCUSA Limited.</w:delText>
        </w:r>
      </w:del>
    </w:p>
    <w:p w14:paraId="1DB2CE86" w14:textId="3280CC08" w:rsidR="00FB7917" w:rsidDel="00DD6847" w:rsidRDefault="00FB7917">
      <w:pPr>
        <w:pStyle w:val="MRAL1Numbered"/>
        <w:rPr>
          <w:del w:id="8413" w:author="Debbie Houldsworth" w:date="2020-05-07T06:40:00Z"/>
          <w:snapToGrid w:val="0"/>
        </w:rPr>
      </w:pPr>
      <w:del w:id="8414" w:author="Debbie Houldsworth" w:date="2020-05-06T08:03:00Z">
        <w:r w:rsidDel="00412F26">
          <w:rPr>
            <w:snapToGrid w:val="0"/>
          </w:rPr>
          <w:delText>Each MPAS Provider shall provide the BSC Panel with a report, in a format to be agreed by the affected parties and in accordance with the requirements set out in Schedule 13, within 10 Working Days of the end of each calendar month, detailing by Supplier and by Data Aggregator:</w:delText>
        </w:r>
      </w:del>
    </w:p>
    <w:p w14:paraId="6FA9AE6A" w14:textId="2BE3DC91" w:rsidR="00FB7917" w:rsidDel="00DD6847" w:rsidRDefault="00FB7917">
      <w:pPr>
        <w:pStyle w:val="MRAL2Numbered"/>
        <w:rPr>
          <w:del w:id="8415" w:author="Debbie Houldsworth" w:date="2020-05-07T06:40:00Z"/>
          <w:snapToGrid w:val="0"/>
        </w:rPr>
      </w:pPr>
      <w:del w:id="8416" w:author="Debbie Houldsworth" w:date="2020-05-06T08:03:00Z">
        <w:r w:rsidDel="00412F26">
          <w:rPr>
            <w:snapToGrid w:val="0"/>
          </w:rPr>
          <w:delText>the daily number of Metering Points registered on that MPAS Provider’s MPAS Registration System that have the 1998 Trading Arrangements Indicator set to ‘Y’ and data item 14 of Schedule 2 set to energised; and</w:delText>
        </w:r>
      </w:del>
    </w:p>
    <w:p w14:paraId="5B94FA23" w14:textId="256BD885" w:rsidR="00FB7917" w:rsidDel="00DD6847" w:rsidRDefault="00FB7917">
      <w:pPr>
        <w:pStyle w:val="MRAL2Numbered"/>
        <w:rPr>
          <w:del w:id="8417" w:author="Debbie Houldsworth" w:date="2020-05-07T06:40:00Z"/>
        </w:rPr>
      </w:pPr>
      <w:del w:id="8418" w:author="Debbie Houldsworth" w:date="2020-05-06T08:03:00Z">
        <w:r w:rsidDel="00412F26">
          <w:rPr>
            <w:snapToGrid w:val="0"/>
          </w:rPr>
          <w:delText>the daily number of Metering Points registered on that MPAS Provider’s MPAS Registration System that have the 1998 Trading Arrangements Indicator set to ‘Y’ and data item 14 of Schedule 2 set to de-energised.</w:delText>
        </w:r>
      </w:del>
    </w:p>
    <w:p w14:paraId="7D4D04A0" w14:textId="71A7E74F" w:rsidR="00FB7917" w:rsidDel="00DD6847" w:rsidRDefault="00FB7917">
      <w:pPr>
        <w:pStyle w:val="MRAL1Numbered"/>
        <w:rPr>
          <w:del w:id="8419" w:author="Debbie Houldsworth" w:date="2020-05-07T06:40:00Z"/>
        </w:rPr>
      </w:pPr>
      <w:del w:id="8420" w:author="Debbie Houldsworth" w:date="2020-05-06T08:04:00Z">
        <w:r w:rsidDel="00412F26">
          <w:delText>Each MPAS Provider and Supplier shall provide the Authority with additional data as requested in a defined format and timescale as agreed with the Authority and varied by them from time to time.</w:delText>
        </w:r>
      </w:del>
    </w:p>
    <w:p w14:paraId="0EB76E41" w14:textId="547CB964" w:rsidR="00FB7917" w:rsidDel="00DD6847" w:rsidRDefault="00FB7917">
      <w:pPr>
        <w:pStyle w:val="MRAL2Numbered"/>
        <w:rPr>
          <w:del w:id="8421" w:author="Debbie Houldsworth" w:date="2020-05-07T06:40:00Z"/>
        </w:rPr>
      </w:pPr>
      <w:del w:id="8422" w:author="Debbie Houldsworth" w:date="2020-05-06T08:03:00Z">
        <w:r w:rsidDel="00412F26">
          <w:delText>Each MPAS Provider and Supplier shall provide the Secretariat with the additional data in the format and timescale pursuant to 27.9.</w:delText>
        </w:r>
      </w:del>
    </w:p>
    <w:p w14:paraId="2E0D7E78" w14:textId="22AAD79E" w:rsidR="006B7A29" w:rsidRPr="006B7A29" w:rsidDel="00DD6847" w:rsidRDefault="006B7A29" w:rsidP="006B7A29">
      <w:pPr>
        <w:pStyle w:val="MRAL2Numbered"/>
        <w:numPr>
          <w:ilvl w:val="0"/>
          <w:numId w:val="0"/>
        </w:numPr>
        <w:rPr>
          <w:del w:id="8423" w:author="Debbie Houldsworth" w:date="2020-05-07T06:40:00Z"/>
          <w:b/>
        </w:rPr>
      </w:pPr>
      <w:del w:id="8424" w:author="Debbie Houldsworth" w:date="2020-05-07T06:40:00Z">
        <w:r w:rsidRPr="006B7A29" w:rsidDel="00DD6847">
          <w:rPr>
            <w:b/>
          </w:rPr>
          <w:delText xml:space="preserve">PROVISION OF MPAS DATA TO DCC </w:delText>
        </w:r>
      </w:del>
    </w:p>
    <w:p w14:paraId="56B986AD" w14:textId="12FD9D49" w:rsidR="009F2DF7" w:rsidDel="00DD6847" w:rsidRDefault="009F2DF7" w:rsidP="009F2DF7">
      <w:pPr>
        <w:pStyle w:val="MRAL1Numbered"/>
        <w:rPr>
          <w:del w:id="8425" w:author="Debbie Houldsworth" w:date="2020-05-07T06:40:00Z"/>
        </w:rPr>
      </w:pPr>
      <w:del w:id="8426" w:author="Debbie Houldsworth" w:date="2020-05-06T08:04:00Z">
        <w:r w:rsidRPr="009F2DF7" w:rsidDel="00412F26">
          <w:delText>Each MPAS Provider shall provide the DCC with data in accordance with this Clause 27.10 or Clause 27.11 as appropriate. All the Distribution Businesses and Suppliers shall support the requirement for the DCC having access to data sourced from the MPAS Registration Systems to support the secure operation of its services. The data as set out in Clause 27.10.1 and Clause 27.11 as amended from time to time, shall be provided to the DCC under the terms of this Agreement and in accordance with the relevant provisions of the Smart Energy Code. Each MPAS Provider shall</w:delText>
        </w:r>
      </w:del>
      <w:del w:id="8427" w:author="Debbie Houldsworth" w:date="2020-05-07T06:40:00Z">
        <w:r w:rsidDel="00DD6847">
          <w:rPr>
            <w:color w:val="000000"/>
            <w:sz w:val="20"/>
            <w:lang w:eastAsia="en-GB"/>
          </w:rPr>
          <w:delText>:</w:delText>
        </w:r>
      </w:del>
    </w:p>
    <w:p w14:paraId="267086D2" w14:textId="2687A308" w:rsidR="006B7A29" w:rsidRPr="006B7A29" w:rsidDel="00DD6847" w:rsidRDefault="009F2DF7" w:rsidP="009F2DF7">
      <w:pPr>
        <w:pStyle w:val="MRAL2Numbered"/>
        <w:rPr>
          <w:del w:id="8428" w:author="Debbie Houldsworth" w:date="2020-05-07T06:40:00Z"/>
        </w:rPr>
      </w:pPr>
      <w:del w:id="8429" w:author="Debbie Houldsworth" w:date="2020-05-06T08:00:00Z">
        <w:r w:rsidRPr="009F2DF7" w:rsidDel="00412F26">
          <w:delText>For the provision of initial population provide  data to the DCC in respect of all Metering Points held in its MPAS Registration System that are not Deregistered as at the date the information is extracted. This data shall be provided in accordance with the requirements set out in Schedule 13 and the relevant provisions of the Smart Energy Code. Nothing in this Clause 27.10.1 shall preclude the provision of a data to the DCC by any MPAS Provider prior to the effective date for this provision  in the event that this is required for the purposes of testing either under this Agreement or the Smart Energy Code.</w:delText>
        </w:r>
      </w:del>
    </w:p>
    <w:p w14:paraId="45F0F650" w14:textId="00B955B0" w:rsidR="006B7A29" w:rsidDel="00DD6847" w:rsidRDefault="009F2DF7" w:rsidP="009F2DF7">
      <w:pPr>
        <w:pStyle w:val="MRAL2Numbered"/>
        <w:rPr>
          <w:del w:id="8430" w:author="Debbie Houldsworth" w:date="2020-05-07T06:40:00Z"/>
        </w:rPr>
      </w:pPr>
      <w:del w:id="8431" w:author="Debbie Houldsworth" w:date="2020-05-06T08:04:00Z">
        <w:r w:rsidRPr="009F2DF7" w:rsidDel="00412F26">
          <w:delText xml:space="preserve">Thereafter, each MPAS Provider shall notify the DCC of  relevant changes in accordance with Clause 27.11 and the relevant provisions of the Smart Energy Code. </w:delText>
        </w:r>
        <w:r w:rsidR="006B7A29" w:rsidRPr="006B7A29" w:rsidDel="00412F26">
          <w:delText xml:space="preserve"> </w:delText>
        </w:r>
      </w:del>
    </w:p>
    <w:p w14:paraId="4826349A" w14:textId="37140631" w:rsidR="006B7A29" w:rsidRPr="00C363D4" w:rsidDel="00DD6847" w:rsidRDefault="006B7A29" w:rsidP="006B7A29">
      <w:pPr>
        <w:pStyle w:val="MRAL1Numbered"/>
        <w:rPr>
          <w:del w:id="8432" w:author="Debbie Houldsworth" w:date="2020-05-07T06:40:00Z"/>
        </w:rPr>
      </w:pPr>
      <w:del w:id="8433" w:author="Debbie Houldsworth" w:date="2020-05-06T08:04:00Z">
        <w:r w:rsidRPr="00C363D4" w:rsidDel="00412F26">
          <w:delText xml:space="preserve">Following completion of Total Daily Processing, each MPAS Provider shall provide an update </w:delText>
        </w:r>
        <w:r w:rsidR="009F2DF7" w:rsidDel="00412F26">
          <w:delText>file</w:delText>
        </w:r>
        <w:r w:rsidRPr="00C363D4" w:rsidDel="00412F26">
          <w:delText xml:space="preserve"> to the DCC which shall comprise any changes to the data provided pursuant to 27.10.1 which were Accepted in the relevant MPAS Registration System in the course of Total Daily Processing.  The </w:delText>
        </w:r>
        <w:r w:rsidR="009F2DF7" w:rsidDel="00412F26">
          <w:delText>file</w:delText>
        </w:r>
        <w:r w:rsidRPr="00C363D4" w:rsidDel="00412F26">
          <w:delText xml:space="preserve"> provided pursuant to this Clause 27.11 shall comprise relevant Metering Points together with associated information as set out below.</w:delText>
        </w:r>
      </w:del>
    </w:p>
    <w:p w14:paraId="7CBCD41B" w14:textId="6765D89F" w:rsidR="00190DB0" w:rsidDel="00DD6847" w:rsidRDefault="006B7A29" w:rsidP="00190DB0">
      <w:pPr>
        <w:pStyle w:val="MRAL2Numbered"/>
        <w:rPr>
          <w:del w:id="8434" w:author="Debbie Houldsworth" w:date="2020-05-07T06:40:00Z"/>
        </w:rPr>
      </w:pPr>
      <w:del w:id="8435" w:author="Debbie Houldsworth" w:date="2020-05-06T08:04:00Z">
        <w:r w:rsidRPr="00C363D4" w:rsidDel="00412F26">
          <w:delText>All Metering Points, including New Metering Points, where any changes were accepted in respect of any of the following data items of Schedule 2 in the course of Total Daily Processing;</w:delText>
        </w:r>
      </w:del>
    </w:p>
    <w:p w14:paraId="7321F9AE" w14:textId="5BFC21E8" w:rsidR="00190DB0" w:rsidDel="00412F26" w:rsidRDefault="00190DB0" w:rsidP="00190DB0">
      <w:pPr>
        <w:pStyle w:val="MRAL3Numbered"/>
        <w:numPr>
          <w:ilvl w:val="4"/>
          <w:numId w:val="10"/>
        </w:numPr>
        <w:rPr>
          <w:del w:id="8436" w:author="Debbie Houldsworth" w:date="2020-05-06T08:04:00Z"/>
        </w:rPr>
      </w:pPr>
      <w:del w:id="8437" w:author="Debbie Houldsworth" w:date="2020-05-06T08:04:00Z">
        <w:r w:rsidDel="00412F26">
          <w:delText xml:space="preserve">data item 8; </w:delText>
        </w:r>
      </w:del>
    </w:p>
    <w:p w14:paraId="79747B5F" w14:textId="60DBE788" w:rsidR="00190DB0" w:rsidDel="00412F26" w:rsidRDefault="00190DB0" w:rsidP="00190DB0">
      <w:pPr>
        <w:pStyle w:val="MRAL3Numbered"/>
        <w:numPr>
          <w:ilvl w:val="4"/>
          <w:numId w:val="10"/>
        </w:numPr>
        <w:rPr>
          <w:del w:id="8438" w:author="Debbie Houldsworth" w:date="2020-05-06T08:04:00Z"/>
        </w:rPr>
      </w:pPr>
      <w:del w:id="8439" w:author="Debbie Houldsworth" w:date="2020-05-06T08:04:00Z">
        <w:r w:rsidDel="00412F26">
          <w:delText>data items 9</w:delText>
        </w:r>
        <w:r w:rsidR="00C92D5B" w:rsidDel="00412F26">
          <w:delText xml:space="preserve"> and</w:delText>
        </w:r>
        <w:r w:rsidDel="00412F26">
          <w:delText xml:space="preserve"> 9A;</w:delText>
        </w:r>
      </w:del>
    </w:p>
    <w:p w14:paraId="04ADF2C3" w14:textId="28D83A1D" w:rsidR="00190DB0" w:rsidDel="00412F26" w:rsidRDefault="00190DB0" w:rsidP="00190DB0">
      <w:pPr>
        <w:pStyle w:val="MRAL3Numbered"/>
        <w:numPr>
          <w:ilvl w:val="4"/>
          <w:numId w:val="10"/>
        </w:numPr>
        <w:rPr>
          <w:del w:id="8440" w:author="Debbie Houldsworth" w:date="2020-05-06T08:04:00Z"/>
        </w:rPr>
      </w:pPr>
      <w:del w:id="8441" w:author="Debbie Houldsworth" w:date="2020-05-06T08:04:00Z">
        <w:r w:rsidDel="00412F26">
          <w:delText>data item 10;</w:delText>
        </w:r>
      </w:del>
    </w:p>
    <w:p w14:paraId="2046D113" w14:textId="7704F810" w:rsidR="00190DB0" w:rsidDel="00412F26" w:rsidRDefault="00190DB0" w:rsidP="00190DB0">
      <w:pPr>
        <w:pStyle w:val="MRAL3Numbered"/>
        <w:numPr>
          <w:ilvl w:val="0"/>
          <w:numId w:val="0"/>
        </w:numPr>
        <w:ind w:left="2552"/>
        <w:rPr>
          <w:del w:id="8442" w:author="Debbie Houldsworth" w:date="2020-05-06T08:04:00Z"/>
        </w:rPr>
      </w:pPr>
      <w:del w:id="8443" w:author="Debbie Houldsworth" w:date="2020-05-06T08:04:00Z">
        <w:r w:rsidDel="00412F26">
          <w:delText xml:space="preserve">        iv)     data items 11 and 11B;</w:delText>
        </w:r>
      </w:del>
    </w:p>
    <w:p w14:paraId="57CF7C26" w14:textId="5E15F937" w:rsidR="00190DB0" w:rsidDel="00412F26" w:rsidRDefault="00190DB0" w:rsidP="00190DB0">
      <w:pPr>
        <w:pStyle w:val="MRAL3Numbered"/>
        <w:numPr>
          <w:ilvl w:val="4"/>
          <w:numId w:val="10"/>
        </w:numPr>
        <w:rPr>
          <w:del w:id="8444" w:author="Debbie Houldsworth" w:date="2020-05-06T08:04:00Z"/>
        </w:rPr>
      </w:pPr>
      <w:del w:id="8445" w:author="Debbie Houldsworth" w:date="2020-05-06T08:04:00Z">
        <w:r w:rsidDel="00412F26">
          <w:delText>data item 20; AND</w:delText>
        </w:r>
      </w:del>
    </w:p>
    <w:p w14:paraId="4DDAAB20" w14:textId="771ACEFF" w:rsidR="00190DB0" w:rsidRPr="006B7A29" w:rsidDel="00412F26" w:rsidRDefault="00190DB0" w:rsidP="00190DB0">
      <w:pPr>
        <w:pStyle w:val="MRAL3Numbered"/>
        <w:numPr>
          <w:ilvl w:val="4"/>
          <w:numId w:val="10"/>
        </w:numPr>
        <w:rPr>
          <w:del w:id="8446" w:author="Debbie Houldsworth" w:date="2020-05-06T08:04:00Z"/>
        </w:rPr>
      </w:pPr>
      <w:del w:id="8447" w:author="Debbie Houldsworth" w:date="2020-05-06T08:04:00Z">
        <w:r w:rsidDel="00412F26">
          <w:delText>data items 4 and 4A</w:delText>
        </w:r>
      </w:del>
    </w:p>
    <w:p w14:paraId="58E3C4FD" w14:textId="0A76CD0D" w:rsidR="00190DB0" w:rsidRPr="00190DB0" w:rsidDel="00DD6847" w:rsidRDefault="00190DB0" w:rsidP="00190DB0">
      <w:pPr>
        <w:pStyle w:val="MRAL2Numbered"/>
        <w:rPr>
          <w:del w:id="8448" w:author="Debbie Houldsworth" w:date="2020-05-07T06:40:00Z"/>
        </w:rPr>
      </w:pPr>
      <w:del w:id="8449" w:author="Debbie Houldsworth" w:date="2020-05-06T08:04:00Z">
        <w:r w:rsidRPr="00190DB0" w:rsidDel="00412F26">
          <w:delText>Any change to a Metering Point such that the measurement of the energy supply from (import) or to (export) has been revised to the other direction.</w:delText>
        </w:r>
      </w:del>
    </w:p>
    <w:p w14:paraId="3508F9FF" w14:textId="1586AE17" w:rsidR="00190DB0" w:rsidDel="00DD6847" w:rsidRDefault="00190DB0" w:rsidP="00190DB0">
      <w:pPr>
        <w:pStyle w:val="MRAL2Numbered"/>
        <w:rPr>
          <w:del w:id="8450" w:author="Debbie Houldsworth" w:date="2020-05-07T06:40:00Z"/>
        </w:rPr>
      </w:pPr>
      <w:del w:id="8451" w:author="Debbie Houldsworth" w:date="2020-05-06T08:04:00Z">
        <w:r w:rsidRPr="00190DB0" w:rsidDel="00412F26">
          <w:delText xml:space="preserve">Any New Metering Points created since the last </w:delText>
        </w:r>
        <w:r w:rsidR="009F2DF7" w:rsidDel="00412F26">
          <w:delText>file</w:delText>
        </w:r>
        <w:r w:rsidRPr="00190DB0" w:rsidDel="00412F26">
          <w:delText xml:space="preserve"> provided pursuant to Clause 27.11 (or 27.10.1 if applicable). In the case of a New Metering Point which is a Skeleton Record, the relevant MPAS Provider shall ensure that data items 1 to 3; 9, (and 9A if present in the MPAS Registration System for that Skeleton Record); and whether the supply is to (import) or from (export) that New Metering Point are included in the </w:delText>
        </w:r>
        <w:r w:rsidR="009F2DF7" w:rsidDel="00412F26">
          <w:delText>file</w:delText>
        </w:r>
        <w:r w:rsidRPr="00190DB0" w:rsidDel="00412F26">
          <w:delText xml:space="preserve"> as a minimum.</w:delText>
        </w:r>
      </w:del>
    </w:p>
    <w:p w14:paraId="346B8E8B" w14:textId="4886D5A3" w:rsidR="00190DB0" w:rsidRDefault="00190DB0">
      <w:pPr>
        <w:pStyle w:val="MRAL2Numbered"/>
        <w:numPr>
          <w:ilvl w:val="0"/>
          <w:numId w:val="0"/>
        </w:numPr>
        <w:ind w:left="993"/>
        <w:pPrChange w:id="8452" w:author="Debbie Houldsworth" w:date="2020-05-13T07:57:00Z">
          <w:pPr>
            <w:pStyle w:val="MRAL2Numbered"/>
          </w:pPr>
        </w:pPrChange>
      </w:pPr>
      <w:del w:id="8453" w:author="Debbie Houldsworth" w:date="2020-05-06T08:04:00Z">
        <w:r w:rsidRPr="00C363D4" w:rsidDel="00412F26">
          <w:delText>Where an MPAS Provider has notified the DCC of a future New Supplier and the Old Supplier raises a Notice of Objection which is accepted, the relevant MPAS Provider shall update the DCC that the New Supplier’s Registration has been objected to and shall subsequently notify the DCC whether that Notice of Objection was withdrawn pursuant to Clause 16.13 or was not withdrawn within the Objection Resolution Period such that the Old Supplier retains responsibility for the Metering Point pursuant to Clause 16.20.</w:delText>
        </w:r>
      </w:del>
    </w:p>
    <w:p w14:paraId="1D483B59" w14:textId="0BD3C670" w:rsidR="00BF69D4" w:rsidRPr="00A677DD" w:rsidDel="00412F26" w:rsidRDefault="00BF69D4" w:rsidP="00A677DD">
      <w:pPr>
        <w:pStyle w:val="MRAL2Numbered"/>
        <w:numPr>
          <w:ilvl w:val="0"/>
          <w:numId w:val="0"/>
        </w:numPr>
        <w:rPr>
          <w:del w:id="8454" w:author="Debbie Houldsworth" w:date="2020-05-06T08:04:00Z"/>
          <w:b/>
          <w:bCs/>
        </w:rPr>
      </w:pPr>
      <w:del w:id="8455" w:author="Debbie Houldsworth" w:date="2020-05-06T08:04:00Z">
        <w:r w:rsidRPr="00A677DD" w:rsidDel="00412F26">
          <w:rPr>
            <w:b/>
            <w:bCs/>
          </w:rPr>
          <w:delText xml:space="preserve">PROVISION OF </w:delText>
        </w:r>
        <w:r w:rsidDel="00412F26">
          <w:rPr>
            <w:b/>
            <w:bCs/>
          </w:rPr>
          <w:delText>DATA TO THE ET PERFORMANCE ASSURANCE BOARD</w:delText>
        </w:r>
        <w:bookmarkStart w:id="8456" w:name="_Toc39727243"/>
        <w:bookmarkStart w:id="8457" w:name="_Toc40255592"/>
        <w:bookmarkEnd w:id="8456"/>
        <w:bookmarkEnd w:id="8457"/>
      </w:del>
    </w:p>
    <w:p w14:paraId="7719786E" w14:textId="411DFE49" w:rsidR="00BF69D4" w:rsidRPr="00C363D4" w:rsidDel="00DD6847" w:rsidRDefault="00BF69D4" w:rsidP="00A677DD">
      <w:pPr>
        <w:pStyle w:val="MRAL1Numbered"/>
        <w:rPr>
          <w:del w:id="8458" w:author="Debbie Houldsworth" w:date="2020-05-07T06:40:00Z"/>
        </w:rPr>
      </w:pPr>
      <w:del w:id="8459" w:author="Debbie Houldsworth" w:date="2020-05-06T08:05:00Z">
        <w:r w:rsidRPr="00BF69D4" w:rsidDel="00412F26">
          <w:delText>Suppliers shall jointly procure that the Erroneous Transfer Performance Assurance Board is provided with such data as the ET Performance Assurance Board may from time to time reasonably request for the purposes of fulfilling its objectives. The requested data shall be provided in accordance with the format, frequency and timescales from time to time defined by the Erroneous Transfer Performance Assurance Board and agreed with MEC</w:delText>
        </w:r>
      </w:del>
      <w:del w:id="8460" w:author="Debbie Houldsworth" w:date="2020-05-07T06:40:00Z">
        <w:r w:rsidRPr="00BF69D4" w:rsidDel="00DD6847">
          <w:delText>.</w:delText>
        </w:r>
        <w:bookmarkStart w:id="8461" w:name="_Toc39727244"/>
        <w:bookmarkStart w:id="8462" w:name="_Toc40255593"/>
        <w:bookmarkEnd w:id="8461"/>
        <w:bookmarkEnd w:id="8462"/>
      </w:del>
    </w:p>
    <w:p w14:paraId="272E0F85" w14:textId="558E9E4C" w:rsidR="00FB7917" w:rsidRDefault="00412F26">
      <w:pPr>
        <w:pStyle w:val="MRAHeading2"/>
        <w:outlineLvl w:val="0"/>
        <w:pPrChange w:id="8463" w:author="Debbie Houldsworth" w:date="2020-05-13T08:02:00Z">
          <w:pPr>
            <w:pStyle w:val="MRAHeading2"/>
          </w:pPr>
        </w:pPrChange>
      </w:pPr>
      <w:bookmarkStart w:id="8464" w:name="_Toc399857013"/>
      <w:bookmarkStart w:id="8465" w:name="_Toc403360790"/>
      <w:bookmarkStart w:id="8466" w:name="_Toc403360868"/>
      <w:bookmarkStart w:id="8467" w:name="_Toc403360942"/>
      <w:bookmarkStart w:id="8468" w:name="_Toc403360998"/>
      <w:bookmarkStart w:id="8469" w:name="_Toc403361455"/>
      <w:bookmarkStart w:id="8470" w:name="_Toc403371529"/>
      <w:bookmarkStart w:id="8471" w:name="_Toc415033824"/>
      <w:bookmarkStart w:id="8472" w:name="_Toc416508910"/>
      <w:bookmarkStart w:id="8473" w:name="_Ref4482432"/>
      <w:bookmarkStart w:id="8474" w:name="_Toc18300535"/>
      <w:bookmarkStart w:id="8475" w:name="_Toc64264334"/>
      <w:bookmarkStart w:id="8476" w:name="_Toc40261047"/>
      <w:ins w:id="8477" w:author="Debbie Houldsworth" w:date="2020-05-06T08:05:00Z">
        <w:r>
          <w:t xml:space="preserve">Not Used </w:t>
        </w:r>
      </w:ins>
      <w:del w:id="8478" w:author="Debbie Houldsworth" w:date="2020-05-06T08:05:00Z">
        <w:r w:rsidR="00FB7917" w:rsidDel="00412F26">
          <w:delText>ACCURACY VALIDATION OF DATA AND message PROCESSING</w:delText>
        </w:r>
      </w:del>
      <w:bookmarkEnd w:id="8464"/>
      <w:bookmarkEnd w:id="8465"/>
      <w:bookmarkEnd w:id="8466"/>
      <w:bookmarkEnd w:id="8467"/>
      <w:bookmarkEnd w:id="8468"/>
      <w:bookmarkEnd w:id="8469"/>
      <w:bookmarkEnd w:id="8470"/>
      <w:bookmarkEnd w:id="8471"/>
      <w:bookmarkEnd w:id="8472"/>
      <w:bookmarkEnd w:id="8473"/>
      <w:bookmarkEnd w:id="8474"/>
      <w:bookmarkEnd w:id="8475"/>
      <w:bookmarkEnd w:id="8476"/>
    </w:p>
    <w:p w14:paraId="2D162906" w14:textId="28D7A346" w:rsidR="00FB7917" w:rsidDel="00DD6847" w:rsidRDefault="00FB7917" w:rsidP="00872BD4">
      <w:pPr>
        <w:pStyle w:val="MRAL1Numbered"/>
        <w:numPr>
          <w:ilvl w:val="1"/>
          <w:numId w:val="38"/>
        </w:numPr>
        <w:rPr>
          <w:del w:id="8479" w:author="Debbie Houldsworth" w:date="2020-05-07T06:40:00Z"/>
        </w:rPr>
      </w:pPr>
      <w:del w:id="8480" w:author="Debbie Houldsworth" w:date="2020-05-06T08:05:00Z">
        <w:r w:rsidDel="00412F26">
          <w:delText>Each Supplier shall use its reasonable endeavours to ensure that any data items, for which it is deemed responsible under Schedule 2, that it submits to an MPAS Provider pursuant to this Agreement are complete and accurately reflect the circumstances relating to the Metering Point.</w:delText>
        </w:r>
      </w:del>
    </w:p>
    <w:p w14:paraId="46309E80" w14:textId="5F4B0CF9" w:rsidR="00FB7917" w:rsidDel="00DD6847" w:rsidRDefault="00FB7917">
      <w:pPr>
        <w:pStyle w:val="MRAL1Numbered"/>
        <w:rPr>
          <w:del w:id="8481" w:author="Debbie Houldsworth" w:date="2020-05-07T06:40:00Z"/>
        </w:rPr>
      </w:pPr>
      <w:del w:id="8482" w:author="Debbie Houldsworth" w:date="2020-05-06T08:05:00Z">
        <w:r w:rsidDel="00412F26">
          <w:delText>Each Distribution Business, including in its capacity as an MPAS Provider, shall use its reasonable endeavours to ensure that:</w:delText>
        </w:r>
      </w:del>
    </w:p>
    <w:p w14:paraId="523D6DBD" w14:textId="310AE54C" w:rsidR="00FB7917" w:rsidDel="00DD6847" w:rsidRDefault="00FB7917">
      <w:pPr>
        <w:pStyle w:val="MRAL2Numbered"/>
        <w:rPr>
          <w:del w:id="8483" w:author="Debbie Houldsworth" w:date="2020-05-07T06:40:00Z"/>
        </w:rPr>
      </w:pPr>
      <w:del w:id="8484" w:author="Debbie Houldsworth" w:date="2020-05-06T08:05:00Z">
        <w:r w:rsidDel="00412F26">
          <w:delText>any data that it provides under this Agreement is complete, in the correct format and consistent with the information provided to it, and is sent to the correct recipient; and</w:delText>
        </w:r>
      </w:del>
    </w:p>
    <w:p w14:paraId="19A7D251" w14:textId="1ED6DF93" w:rsidR="00FB7917" w:rsidDel="00DD6847" w:rsidRDefault="00FB7917">
      <w:pPr>
        <w:pStyle w:val="MRAL2Numbered"/>
        <w:rPr>
          <w:del w:id="8485" w:author="Debbie Houldsworth" w:date="2020-05-07T06:40:00Z"/>
        </w:rPr>
      </w:pPr>
      <w:del w:id="8486" w:author="Debbie Houldsworth" w:date="2020-05-06T08:05:00Z">
        <w:r w:rsidDel="00412F26">
          <w:delText>data items 1, 2, 3, 15 and 20 of Schedule 2 in relation to any Metering Point are complete and accurately reflect the circumstances relating to that Metering Point.</w:delText>
        </w:r>
      </w:del>
    </w:p>
    <w:p w14:paraId="563C1B0E" w14:textId="650D6AC9" w:rsidR="00FB7917" w:rsidDel="00412F26" w:rsidRDefault="00FB7917">
      <w:pPr>
        <w:pStyle w:val="MRAHeading3"/>
        <w:outlineLvl w:val="0"/>
        <w:rPr>
          <w:del w:id="8487" w:author="Debbie Houldsworth" w:date="2020-05-06T08:08:00Z"/>
        </w:rPr>
      </w:pPr>
      <w:del w:id="8488" w:author="Debbie Houldsworth" w:date="2020-05-06T08:08:00Z">
        <w:r w:rsidDel="00412F26">
          <w:delText>MPAS Validation Procedures</w:delText>
        </w:r>
      </w:del>
    </w:p>
    <w:p w14:paraId="5AE6D9AD" w14:textId="60739779" w:rsidR="00FB7917" w:rsidDel="00DD6847" w:rsidRDefault="00FB7917">
      <w:pPr>
        <w:pStyle w:val="MRAL1Numbered"/>
        <w:rPr>
          <w:del w:id="8489" w:author="Debbie Houldsworth" w:date="2020-05-07T06:40:00Z"/>
        </w:rPr>
      </w:pPr>
      <w:del w:id="8490" w:author="Debbie Houldsworth" w:date="2020-05-06T08:08:00Z">
        <w:r w:rsidDel="00412F26">
          <w:delText>Each Distribution Business shall document the MPAS Validation Procedures applicable to its MPAS Registration System and shall publish these to Suppliers. The current versions of the relevant MPAS Validation Procedures are listed in Schedule 14.</w:delText>
        </w:r>
      </w:del>
    </w:p>
    <w:p w14:paraId="6539A9C5" w14:textId="4C04F941" w:rsidR="00FB7917" w:rsidDel="00DD6847" w:rsidRDefault="00FB7917">
      <w:pPr>
        <w:pStyle w:val="MRAL1Numbered"/>
        <w:rPr>
          <w:del w:id="8491" w:author="Debbie Houldsworth" w:date="2020-05-07T06:40:00Z"/>
        </w:rPr>
      </w:pPr>
      <w:bookmarkStart w:id="8492" w:name="_Ref9047802"/>
      <w:del w:id="8493" w:author="Debbie Houldsworth" w:date="2020-05-06T08:08:00Z">
        <w:r w:rsidDel="00412F26">
          <w:delText>MPAS Validation Procedures shall comply with the BSC’s validation requirements set out in Schedule 9.</w:delText>
        </w:r>
      </w:del>
      <w:bookmarkEnd w:id="8492"/>
    </w:p>
    <w:p w14:paraId="7032E84B" w14:textId="3182650A" w:rsidR="00FB7917" w:rsidDel="00DD6847" w:rsidRDefault="00FB7917">
      <w:pPr>
        <w:pStyle w:val="MRAL1Numbered"/>
        <w:rPr>
          <w:del w:id="8494" w:author="Debbie Houldsworth" w:date="2020-05-07T06:40:00Z"/>
        </w:rPr>
      </w:pPr>
      <w:del w:id="8495" w:author="Debbie Houldsworth" w:date="2020-05-06T08:08:00Z">
        <w:r w:rsidDel="00412F26">
          <w:delText>Changes to the MPAS Validation Procedures shall be treated as if they were a proposal to change this Agreement and the procedures set out in Clause 9 shall be followed.</w:delText>
        </w:r>
      </w:del>
    </w:p>
    <w:p w14:paraId="6C067D81" w14:textId="40CBEB2A" w:rsidR="00FB7917" w:rsidDel="00DD6847" w:rsidRDefault="00FB7917">
      <w:pPr>
        <w:pStyle w:val="MRAL1Numbered"/>
        <w:rPr>
          <w:del w:id="8496" w:author="Debbie Houldsworth" w:date="2020-05-07T06:40:00Z"/>
        </w:rPr>
      </w:pPr>
      <w:del w:id="8497" w:author="Debbie Houldsworth" w:date="2020-05-07T06:40:00Z">
        <w:r w:rsidDel="00DD6847">
          <w:delText xml:space="preserve"> </w:delText>
        </w:r>
      </w:del>
      <w:del w:id="8498" w:author="Debbie Houldsworth" w:date="2020-05-06T08:08:00Z">
        <w:r w:rsidDel="00412F26">
          <w:delText>In the event of any inconsistency between the provisions of this Agreement and any MPAS Validation Procedures, the provisions of this Agreement shall prevail</w:delText>
        </w:r>
      </w:del>
      <w:del w:id="8499" w:author="Debbie Houldsworth" w:date="2020-05-06T08:09:00Z">
        <w:r w:rsidDel="00412F26">
          <w:delText>.</w:delText>
        </w:r>
      </w:del>
    </w:p>
    <w:p w14:paraId="5009AC3B" w14:textId="6129F16D" w:rsidR="00FB7917" w:rsidDel="00DD6847" w:rsidRDefault="00FB7917">
      <w:pPr>
        <w:pStyle w:val="MRAHeading3"/>
        <w:outlineLvl w:val="0"/>
        <w:rPr>
          <w:del w:id="8500" w:author="Debbie Houldsworth" w:date="2020-05-07T06:40:00Z"/>
          <w:i/>
        </w:rPr>
      </w:pPr>
      <w:del w:id="8501" w:author="Debbie Houldsworth" w:date="2020-05-07T06:40:00Z">
        <w:r w:rsidDel="00DD6847">
          <w:delText>Message Processing</w:delText>
        </w:r>
      </w:del>
    </w:p>
    <w:p w14:paraId="1E2142B4" w14:textId="6C1A7CE8" w:rsidR="00FB7917" w:rsidDel="00DD6847" w:rsidRDefault="00FB7917">
      <w:pPr>
        <w:pStyle w:val="MRAL1Numbered"/>
        <w:rPr>
          <w:del w:id="8502" w:author="Debbie Houldsworth" w:date="2020-05-07T06:40:00Z"/>
        </w:rPr>
      </w:pPr>
      <w:del w:id="8503" w:author="Debbie Houldsworth" w:date="2020-05-06T08:09:00Z">
        <w:r w:rsidDel="00412F26">
          <w:delText>Where a Message from an MPAS Registration System fails the validation procedures of a Data Aggregator to whom it was sent, the Data Aggregator shall attempt to resolve any failure caused by the Data Aggregator and validate the Message.  If the Data Aggregator is unable to resolve a failure, it shall notify the relevant MPAS Provider. Each MPAS Provider</w:delText>
        </w:r>
      </w:del>
      <w:del w:id="8504" w:author="Debbie Houldsworth" w:date="2020-05-07T06:40:00Z">
        <w:r w:rsidDel="00DD6847">
          <w:delText>:</w:delText>
        </w:r>
      </w:del>
    </w:p>
    <w:p w14:paraId="7D08C31C" w14:textId="4055DF36" w:rsidR="00FB7917" w:rsidDel="00DD6847" w:rsidRDefault="00FB7917">
      <w:pPr>
        <w:pStyle w:val="MRAL2Numbered"/>
        <w:rPr>
          <w:del w:id="8505" w:author="Debbie Houldsworth" w:date="2020-05-07T06:40:00Z"/>
        </w:rPr>
      </w:pPr>
      <w:del w:id="8506" w:author="Debbie Houldsworth" w:date="2020-05-06T08:09:00Z">
        <w:r w:rsidDel="00412F26">
          <w:delText>shall identify the cause of the failure.  If the MPAS Provider identifies the cause of the failure to be:</w:delText>
        </w:r>
      </w:del>
    </w:p>
    <w:p w14:paraId="54321390" w14:textId="58A06CA4" w:rsidR="00FB7917" w:rsidDel="00DD6847" w:rsidRDefault="00FB7917">
      <w:pPr>
        <w:pStyle w:val="MRAL3Numbered"/>
        <w:rPr>
          <w:del w:id="8507" w:author="Debbie Houldsworth" w:date="2020-05-07T06:40:00Z"/>
        </w:rPr>
      </w:pPr>
      <w:del w:id="8508" w:author="Debbie Houldsworth" w:date="2020-05-06T08:09:00Z">
        <w:r w:rsidDel="00412F26">
          <w:delText>a fault on the Data Transfer Network, the MPAS Provider  shall treat the failure as a request for a Resend and the provisions of Clause 25 shall apply; or</w:delText>
        </w:r>
      </w:del>
    </w:p>
    <w:p w14:paraId="20256809" w14:textId="10B9B076" w:rsidR="00FB7917" w:rsidDel="00DD6847" w:rsidRDefault="00FB7917">
      <w:pPr>
        <w:pStyle w:val="MRAL3Numbered"/>
        <w:rPr>
          <w:del w:id="8509" w:author="Debbie Houldsworth" w:date="2020-05-07T06:40:00Z"/>
        </w:rPr>
      </w:pPr>
      <w:del w:id="8510" w:author="Debbie Houldsworth" w:date="2020-05-06T08:09:00Z">
        <w:r w:rsidDel="00412F26">
          <w:delText>a fault of its MPAS Registration System, the MPAS Provider shall resolve the failure and generate a revised instruction file containing all instructions required to resolve the situation.  The MPAS Provider shall inform the Data Aggregator of the file sequence number of the revised file and send the revised instruction file to the Data Aggregator; or</w:delText>
        </w:r>
      </w:del>
    </w:p>
    <w:p w14:paraId="5614EA40" w14:textId="1034527B" w:rsidR="00FB7917" w:rsidDel="00DD6847" w:rsidRDefault="00FB7917">
      <w:pPr>
        <w:pStyle w:val="MRAL3Numbered"/>
        <w:rPr>
          <w:del w:id="8511" w:author="Debbie Houldsworth" w:date="2020-05-07T06:40:00Z"/>
        </w:rPr>
      </w:pPr>
      <w:bookmarkStart w:id="8512" w:name="_Ref9048475"/>
      <w:del w:id="8513" w:author="Debbie Houldsworth" w:date="2020-05-06T08:09:00Z">
        <w:r w:rsidDel="00412F26">
          <w:delText>a fault of the Data Aggregator, the MPAS Provider shall notify the Data Aggregator of that fact.</w:delText>
        </w:r>
      </w:del>
      <w:bookmarkEnd w:id="8512"/>
    </w:p>
    <w:p w14:paraId="7B6B6FF0" w14:textId="347E9810" w:rsidR="00FB7917" w:rsidDel="00412F26" w:rsidRDefault="00FB7917" w:rsidP="00DD6847">
      <w:pPr>
        <w:pStyle w:val="MRAL1NoHangingIndent"/>
        <w:rPr>
          <w:del w:id="8514" w:author="Debbie Houldsworth" w:date="2020-05-06T08:09:00Z"/>
        </w:rPr>
      </w:pPr>
      <w:del w:id="8515" w:author="Debbie Houldsworth" w:date="2020-05-06T08:09:00Z">
        <w:r w:rsidDel="00412F26">
          <w:delText>If the MPAS Provider is unable to resolve the failure, or identifies the cause of the failure to be the fault of the Data Aggregator in accordance with Clause 28.7.1.3, it shall notify the Supplier who appointed that Data Aggregator, of that fact, and that Supplier may refer the matter to the MRA Disputes Committee.</w:delText>
        </w:r>
      </w:del>
    </w:p>
    <w:p w14:paraId="63B25075" w14:textId="77EAD273" w:rsidR="00FB7917" w:rsidDel="00DD6847" w:rsidRDefault="00FB7917">
      <w:pPr>
        <w:pStyle w:val="MRAL1NoHangingIndent"/>
        <w:rPr>
          <w:del w:id="8516" w:author="Debbie Houldsworth" w:date="2020-05-07T06:40:00Z"/>
        </w:rPr>
        <w:pPrChange w:id="8517" w:author="Debbie Houldsworth" w:date="2020-05-07T06:40:00Z">
          <w:pPr>
            <w:pStyle w:val="MRAL1Numbered"/>
          </w:pPr>
        </w:pPrChange>
      </w:pPr>
      <w:del w:id="8518" w:author="Debbie Houldsworth" w:date="2020-05-06T08:09:00Z">
        <w:r w:rsidDel="00412F26">
          <w:delText>Where a Message from a Supplier or Data Aggregator is Rejected by the MPAS Provider to which it was sent, the Supplier or Data Aggregator shall attempt to resolve the cause of the Rejection.   If the Supplier or Data Aggregator is unable to resolve the cause of the Rejection, it shall notify the MPAS Provider, who shall use its reasonable endeavours to identify the cause of the Rejection.  If the MPAS Provider identifies the cause of the Rejection to be</w:delText>
        </w:r>
      </w:del>
      <w:del w:id="8519" w:author="Debbie Houldsworth" w:date="2020-05-07T06:40:00Z">
        <w:r w:rsidDel="00DD6847">
          <w:delText>:</w:delText>
        </w:r>
      </w:del>
    </w:p>
    <w:p w14:paraId="4AC58586" w14:textId="74BBF3EA" w:rsidR="00FB7917" w:rsidDel="00DD6847" w:rsidRDefault="00FB7917">
      <w:pPr>
        <w:pStyle w:val="MRAL1NoHangingIndent"/>
        <w:rPr>
          <w:del w:id="8520" w:author="Debbie Houldsworth" w:date="2020-05-07T06:40:00Z"/>
        </w:rPr>
        <w:pPrChange w:id="8521" w:author="Debbie Houldsworth" w:date="2020-05-07T06:40:00Z">
          <w:pPr>
            <w:pStyle w:val="MRAL2Numbered"/>
          </w:pPr>
        </w:pPrChange>
      </w:pPr>
      <w:del w:id="8522" w:author="Debbie Houldsworth" w:date="2020-05-06T08:09:00Z">
        <w:r w:rsidDel="00412F26">
          <w:delText>a fault on the Data Transfer Network, the MPAS Provider shall request the Supplier or Data Aggregator to resend the Message; or</w:delText>
        </w:r>
      </w:del>
    </w:p>
    <w:p w14:paraId="16A04A89" w14:textId="01315E27" w:rsidR="00FB7917" w:rsidDel="00DD6847" w:rsidRDefault="00FB7917">
      <w:pPr>
        <w:pStyle w:val="MRAL1NoHangingIndent"/>
        <w:rPr>
          <w:del w:id="8523" w:author="Debbie Houldsworth" w:date="2020-05-07T06:40:00Z"/>
        </w:rPr>
        <w:pPrChange w:id="8524" w:author="Debbie Houldsworth" w:date="2020-05-07T06:40:00Z">
          <w:pPr>
            <w:pStyle w:val="MRAL2Numbered"/>
          </w:pPr>
        </w:pPrChange>
      </w:pPr>
      <w:del w:id="8525" w:author="Debbie Houldsworth" w:date="2020-05-06T08:09:00Z">
        <w:r w:rsidDel="0038470D">
          <w:delText>a fault of its MPAS Registration System, the MPAS Provider shall use its reasonable endeavours to resolve the fault; or</w:delText>
        </w:r>
      </w:del>
    </w:p>
    <w:p w14:paraId="1E582FFB" w14:textId="0FF73FD7" w:rsidR="00FB7917" w:rsidRDefault="00FB7917">
      <w:pPr>
        <w:pStyle w:val="MRAL1NoHangingIndent"/>
        <w:ind w:left="0"/>
        <w:pPrChange w:id="8526" w:author="Debbie Houldsworth" w:date="2020-05-13T07:57:00Z">
          <w:pPr>
            <w:pStyle w:val="MRAL2Numbered"/>
          </w:pPr>
        </w:pPrChange>
      </w:pPr>
      <w:bookmarkStart w:id="8527" w:name="_Ref9049017"/>
      <w:del w:id="8528" w:author="Debbie Houldsworth" w:date="2020-05-06T08:09:00Z">
        <w:r w:rsidDel="0038470D">
          <w:delText>a fault of the Supplier or Data Aggregator, the MPAS Provider shall notify the Supplier or Data Aggregator of that fact.</w:delText>
        </w:r>
      </w:del>
      <w:bookmarkEnd w:id="8527"/>
    </w:p>
    <w:p w14:paraId="38356B3A" w14:textId="36C7BC84" w:rsidR="00FB7917" w:rsidDel="00D33059" w:rsidRDefault="00FB7917">
      <w:pPr>
        <w:pStyle w:val="MRAL1NoHangingIndent"/>
        <w:rPr>
          <w:del w:id="8529" w:author="Debbie Houldsworth" w:date="2020-05-13T07:57:00Z"/>
        </w:rPr>
      </w:pPr>
      <w:del w:id="8530" w:author="Debbie Houldsworth" w:date="2020-05-06T08:10:00Z">
        <w:r w:rsidDel="0038470D">
          <w:delText>If the MPAS Provider is unable to resolve the cause of the Rejection, or identifies the cause of the Rejection to be the fault of the Data Aggregator in accordance with Clause 28.8.3, it shall notify the Supplier who appointed the relevant Data Aggregator, of that fact</w:delText>
        </w:r>
      </w:del>
      <w:del w:id="8531" w:author="Debbie Houldsworth" w:date="2020-05-13T07:57:00Z">
        <w:r w:rsidDel="00D33059">
          <w:delText>.</w:delText>
        </w:r>
      </w:del>
    </w:p>
    <w:p w14:paraId="745F6F00" w14:textId="588FCC4A" w:rsidR="00FB7917" w:rsidRDefault="00FB7917">
      <w:pPr>
        <w:pStyle w:val="MRAHeading1"/>
        <w:pPrChange w:id="8532" w:author="Debbie Houldsworth" w:date="2020-05-13T09:52:00Z">
          <w:pPr>
            <w:pStyle w:val="MRAHeading1"/>
            <w:outlineLvl w:val="0"/>
          </w:pPr>
        </w:pPrChange>
      </w:pPr>
      <w:r>
        <w:br w:type="page"/>
      </w:r>
      <w:bookmarkStart w:id="8533" w:name="_Toc18300536"/>
      <w:bookmarkStart w:id="8534" w:name="_Toc64264335"/>
      <w:r>
        <w:t xml:space="preserve">PART V: </w:t>
      </w:r>
      <w:del w:id="8535" w:author="Jonathan Hawkins" w:date="2020-05-07T14:47:00Z">
        <w:r w:rsidDel="0095164B">
          <w:delText>OTHER CHANGE OF SUPPLIER SERVICES</w:delText>
        </w:r>
      </w:del>
      <w:bookmarkEnd w:id="8533"/>
      <w:bookmarkEnd w:id="8534"/>
      <w:ins w:id="8536" w:author="Jonathan Hawkins" w:date="2020-05-07T14:47:00Z">
        <w:r w:rsidR="0095164B">
          <w:t>NOT USED</w:t>
        </w:r>
      </w:ins>
    </w:p>
    <w:p w14:paraId="0C325887" w14:textId="5E317672" w:rsidR="00FB7917" w:rsidRDefault="0038470D">
      <w:pPr>
        <w:pStyle w:val="MRAHeading2"/>
        <w:outlineLvl w:val="0"/>
        <w:pPrChange w:id="8537" w:author="Debbie Houldsworth" w:date="2020-05-13T08:02:00Z">
          <w:pPr>
            <w:pStyle w:val="MRAHeading2"/>
          </w:pPr>
        </w:pPrChange>
      </w:pPr>
      <w:bookmarkStart w:id="8538" w:name="_Toc399857015"/>
      <w:bookmarkStart w:id="8539" w:name="_Toc403360792"/>
      <w:bookmarkStart w:id="8540" w:name="_Toc403360870"/>
      <w:bookmarkStart w:id="8541" w:name="_Toc403360943"/>
      <w:bookmarkStart w:id="8542" w:name="_Toc403360999"/>
      <w:bookmarkStart w:id="8543" w:name="_Toc403361456"/>
      <w:bookmarkStart w:id="8544" w:name="_Toc403371530"/>
      <w:bookmarkStart w:id="8545" w:name="_Toc415033825"/>
      <w:bookmarkStart w:id="8546" w:name="_Toc416508911"/>
      <w:bookmarkStart w:id="8547" w:name="_Ref4481911"/>
      <w:bookmarkStart w:id="8548" w:name="_Ref4555499"/>
      <w:bookmarkStart w:id="8549" w:name="_Ref9049441"/>
      <w:bookmarkStart w:id="8550" w:name="_Ref9050549"/>
      <w:bookmarkStart w:id="8551" w:name="_Ref9050680"/>
      <w:bookmarkStart w:id="8552" w:name="_Toc18300537"/>
      <w:bookmarkStart w:id="8553" w:name="_Toc64264336"/>
      <w:bookmarkStart w:id="8554" w:name="_Toc40261048"/>
      <w:ins w:id="8555" w:author="Debbie Houldsworth" w:date="2020-05-06T08:10:00Z">
        <w:r>
          <w:t xml:space="preserve">Not Used </w:t>
        </w:r>
      </w:ins>
      <w:del w:id="8556" w:author="Debbie Houldsworth" w:date="2020-05-06T08:10:00Z">
        <w:r w:rsidR="00FB7917" w:rsidDel="0038470D">
          <w:delText>CHANGE OF SUPPLIER METER READING</w:delText>
        </w:r>
      </w:del>
      <w:bookmarkEnd w:id="8538"/>
      <w:bookmarkEnd w:id="8539"/>
      <w:bookmarkEnd w:id="8540"/>
      <w:bookmarkEnd w:id="8541"/>
      <w:bookmarkEnd w:id="8542"/>
      <w:bookmarkEnd w:id="8543"/>
      <w:bookmarkEnd w:id="8544"/>
      <w:bookmarkEnd w:id="8545"/>
      <w:bookmarkEnd w:id="8546"/>
      <w:bookmarkEnd w:id="8547"/>
      <w:bookmarkEnd w:id="8548"/>
      <w:bookmarkEnd w:id="8549"/>
      <w:bookmarkEnd w:id="8550"/>
      <w:bookmarkEnd w:id="8551"/>
      <w:bookmarkEnd w:id="8552"/>
      <w:bookmarkEnd w:id="8553"/>
      <w:bookmarkEnd w:id="8554"/>
    </w:p>
    <w:p w14:paraId="027ADA89" w14:textId="52DE0BBA" w:rsidR="00FB7917" w:rsidDel="001C1FCD" w:rsidRDefault="00FB7917">
      <w:pPr>
        <w:pStyle w:val="MRAL1Numbered"/>
        <w:numPr>
          <w:ilvl w:val="1"/>
          <w:numId w:val="39"/>
        </w:numPr>
        <w:outlineLvl w:val="0"/>
        <w:rPr>
          <w:del w:id="8557" w:author="Debbie Houldsworth" w:date="2020-05-07T06:39:00Z"/>
        </w:rPr>
        <w:pPrChange w:id="8558" w:author="Debbie Houldsworth" w:date="2020-05-13T08:02:00Z">
          <w:pPr>
            <w:pStyle w:val="MRAL1Numbered"/>
            <w:numPr>
              <w:numId w:val="39"/>
            </w:numPr>
          </w:pPr>
        </w:pPrChange>
      </w:pPr>
      <w:bookmarkStart w:id="8559" w:name="_Toc40256167"/>
      <w:bookmarkStart w:id="8560" w:name="_Toc40257015"/>
      <w:bookmarkStart w:id="8561" w:name="_Toc40257832"/>
      <w:bookmarkStart w:id="8562" w:name="_Toc40258645"/>
      <w:bookmarkStart w:id="8563" w:name="_Toc40259454"/>
      <w:bookmarkStart w:id="8564" w:name="_Toc40260256"/>
      <w:bookmarkStart w:id="8565" w:name="_Toc40261049"/>
      <w:del w:id="8566" w:author="Debbie Houldsworth" w:date="2020-05-06T08:10:00Z">
        <w:r w:rsidDel="0038470D">
          <w:delText>Within 5 Working Days of receiving notification from the relevant MPAS Provider pursuant to Clause 15.9 that a New Supplier has been Registered for a particular Metering Point and provided that the Old Supplier is not intending to send a Notice of Objection in relation to the Registration, the Old Supplier shall serve notice upon each of its Meter Operator, Data Collector and Data Aggregator that its appointment as Meter Operator, Data Collector or Data Aggregator as the case may be, in respect of the relevant Metering Point shall cease from the time that the Old Supplier shall cease to be responsible for supplying that Metering Point in accordance with Clause 15.9. Where the Old Supplier does send a Notice of Objection in relation to the Registration, Clause 29.1.1 or Clause 29.1.2 shall apply as applicable.</w:delText>
        </w:r>
      </w:del>
      <w:bookmarkStart w:id="8567" w:name="_Toc40255597"/>
      <w:bookmarkEnd w:id="8559"/>
      <w:bookmarkEnd w:id="8560"/>
      <w:bookmarkEnd w:id="8561"/>
      <w:bookmarkEnd w:id="8562"/>
      <w:bookmarkEnd w:id="8563"/>
      <w:bookmarkEnd w:id="8564"/>
      <w:bookmarkEnd w:id="8565"/>
      <w:bookmarkEnd w:id="8567"/>
    </w:p>
    <w:p w14:paraId="3E1E62AE" w14:textId="39E6C32B" w:rsidR="00FB7917" w:rsidDel="001C1FCD" w:rsidRDefault="00FB7917">
      <w:pPr>
        <w:pStyle w:val="MRAL2Numbered"/>
        <w:outlineLvl w:val="0"/>
        <w:rPr>
          <w:del w:id="8568" w:author="Debbie Houldsworth" w:date="2020-05-07T06:39:00Z"/>
        </w:rPr>
        <w:pPrChange w:id="8569" w:author="Debbie Houldsworth" w:date="2020-05-13T08:02:00Z">
          <w:pPr>
            <w:pStyle w:val="MRAL2Numbered"/>
          </w:pPr>
        </w:pPrChange>
      </w:pPr>
      <w:bookmarkStart w:id="8570" w:name="_Toc40256168"/>
      <w:bookmarkStart w:id="8571" w:name="_Toc40257016"/>
      <w:bookmarkStart w:id="8572" w:name="_Toc40257833"/>
      <w:bookmarkStart w:id="8573" w:name="_Toc40258646"/>
      <w:bookmarkStart w:id="8574" w:name="_Toc40259455"/>
      <w:bookmarkStart w:id="8575" w:name="_Toc40260257"/>
      <w:bookmarkStart w:id="8576" w:name="_Toc40261050"/>
      <w:del w:id="8577" w:author="Debbie Houldsworth" w:date="2020-05-06T08:10:00Z">
        <w:r w:rsidDel="0038470D">
          <w:delText>Where a Notice of Objection is Accepted by MPAS and is not upheld the Old Supplier shall undertake the provisions outlined in Clause 29.1 within 5 Working Days of the end of the Objection Resolution Period</w:delText>
        </w:r>
      </w:del>
      <w:del w:id="8578" w:author="Debbie Houldsworth" w:date="2020-05-07T06:39:00Z">
        <w:r w:rsidDel="001C1FCD">
          <w:delText>.</w:delText>
        </w:r>
        <w:bookmarkStart w:id="8579" w:name="_Toc40255598"/>
        <w:bookmarkEnd w:id="8570"/>
        <w:bookmarkEnd w:id="8571"/>
        <w:bookmarkEnd w:id="8572"/>
        <w:bookmarkEnd w:id="8573"/>
        <w:bookmarkEnd w:id="8574"/>
        <w:bookmarkEnd w:id="8575"/>
        <w:bookmarkEnd w:id="8576"/>
        <w:bookmarkEnd w:id="8579"/>
      </w:del>
    </w:p>
    <w:p w14:paraId="2EBC8DCC" w14:textId="5B82736D" w:rsidR="00FB7917" w:rsidDel="001C1FCD" w:rsidRDefault="00FB7917">
      <w:pPr>
        <w:pStyle w:val="MRAL2Numbered"/>
        <w:outlineLvl w:val="0"/>
        <w:rPr>
          <w:del w:id="8580" w:author="Debbie Houldsworth" w:date="2020-05-07T06:39:00Z"/>
        </w:rPr>
        <w:pPrChange w:id="8581" w:author="Debbie Houldsworth" w:date="2020-05-13T08:02:00Z">
          <w:pPr>
            <w:pStyle w:val="MRAL2Numbered"/>
          </w:pPr>
        </w:pPrChange>
      </w:pPr>
      <w:bookmarkStart w:id="8582" w:name="_Toc40256169"/>
      <w:bookmarkStart w:id="8583" w:name="_Toc40257017"/>
      <w:bookmarkStart w:id="8584" w:name="_Toc40257834"/>
      <w:bookmarkStart w:id="8585" w:name="_Toc40258647"/>
      <w:bookmarkStart w:id="8586" w:name="_Toc40259456"/>
      <w:bookmarkStart w:id="8587" w:name="_Toc40260258"/>
      <w:bookmarkStart w:id="8588" w:name="_Toc40261051"/>
      <w:del w:id="8589" w:author="Debbie Houldsworth" w:date="2020-05-06T08:10:00Z">
        <w:r w:rsidDel="0038470D">
          <w:delText>Where a Notice of Objection is Accepted by MPAS and is upheld the New Supplier shall undertake to ensure that, where appointments exist for each or any of its Meter Operator, Data Collector and Data Aggregator, the said appointments are notified as cancelled within 5 Working Days of the end of the Objection Resolution period.</w:delText>
        </w:r>
      </w:del>
      <w:bookmarkStart w:id="8590" w:name="_Toc40255599"/>
      <w:bookmarkEnd w:id="8582"/>
      <w:bookmarkEnd w:id="8583"/>
      <w:bookmarkEnd w:id="8584"/>
      <w:bookmarkEnd w:id="8585"/>
      <w:bookmarkEnd w:id="8586"/>
      <w:bookmarkEnd w:id="8587"/>
      <w:bookmarkEnd w:id="8588"/>
      <w:bookmarkEnd w:id="8590"/>
    </w:p>
    <w:p w14:paraId="12989AC3" w14:textId="744831D9" w:rsidR="00FB7917" w:rsidDel="001C1FCD" w:rsidRDefault="00FB7917">
      <w:pPr>
        <w:pStyle w:val="MRAL1Numbered"/>
        <w:outlineLvl w:val="0"/>
        <w:rPr>
          <w:del w:id="8591" w:author="Debbie Houldsworth" w:date="2020-05-07T06:39:00Z"/>
          <w:i/>
        </w:rPr>
        <w:pPrChange w:id="8592" w:author="Debbie Houldsworth" w:date="2020-05-13T08:02:00Z">
          <w:pPr>
            <w:pStyle w:val="MRAL1Numbered"/>
          </w:pPr>
        </w:pPrChange>
      </w:pPr>
      <w:bookmarkStart w:id="8593" w:name="_Toc40256170"/>
      <w:bookmarkStart w:id="8594" w:name="_Toc40257018"/>
      <w:bookmarkStart w:id="8595" w:name="_Toc40257835"/>
      <w:bookmarkStart w:id="8596" w:name="_Toc40258648"/>
      <w:bookmarkStart w:id="8597" w:name="_Toc40259457"/>
      <w:bookmarkStart w:id="8598" w:name="_Toc40260259"/>
      <w:bookmarkStart w:id="8599" w:name="_Toc40261052"/>
      <w:del w:id="8600" w:author="Debbie Houldsworth" w:date="2020-05-06T08:11:00Z">
        <w:r w:rsidDel="0038470D">
          <w:delText>On receiving notification from the relevant MPAS Provider pursuant to Clause 15.9 that a New Supplier has been Registered for a Metering Point associated with a Domestic Premis</w:delText>
        </w:r>
        <w:r w:rsidR="00456120" w:rsidDel="0038470D">
          <w:delText>es then the Old Supplier shall:</w:delText>
        </w:r>
      </w:del>
      <w:bookmarkStart w:id="8601" w:name="_Toc40255600"/>
      <w:bookmarkEnd w:id="8593"/>
      <w:bookmarkEnd w:id="8594"/>
      <w:bookmarkEnd w:id="8595"/>
      <w:bookmarkEnd w:id="8596"/>
      <w:bookmarkEnd w:id="8597"/>
      <w:bookmarkEnd w:id="8598"/>
      <w:bookmarkEnd w:id="8599"/>
      <w:bookmarkEnd w:id="8601"/>
    </w:p>
    <w:p w14:paraId="0375E18B" w14:textId="5A26E52C" w:rsidR="00FB7917" w:rsidDel="001C1FCD" w:rsidRDefault="00FB7917">
      <w:pPr>
        <w:pStyle w:val="MRAL2Numbered"/>
        <w:outlineLvl w:val="0"/>
        <w:rPr>
          <w:del w:id="8602" w:author="Debbie Houldsworth" w:date="2020-05-07T06:39:00Z"/>
          <w:i/>
        </w:rPr>
        <w:pPrChange w:id="8603" w:author="Debbie Houldsworth" w:date="2020-05-13T08:02:00Z">
          <w:pPr>
            <w:pStyle w:val="MRAL2Numbered"/>
          </w:pPr>
        </w:pPrChange>
      </w:pPr>
      <w:bookmarkStart w:id="8604" w:name="_Toc40256171"/>
      <w:bookmarkStart w:id="8605" w:name="_Toc40257019"/>
      <w:bookmarkStart w:id="8606" w:name="_Toc40257836"/>
      <w:bookmarkStart w:id="8607" w:name="_Toc40258649"/>
      <w:bookmarkStart w:id="8608" w:name="_Toc40259458"/>
      <w:bookmarkStart w:id="8609" w:name="_Toc40260260"/>
      <w:bookmarkStart w:id="8610" w:name="_Toc40261053"/>
      <w:del w:id="8611" w:author="Debbie Houldsworth" w:date="2020-05-06T08:11:00Z">
        <w:r w:rsidDel="0038470D">
          <w:delText>Where the Old Supplier has not issued a Notice of Objection in relation to that Registration, or where all Notices of Objection have been Rejected by MPAS, the Old Supplier shall no earlier than 5 Working Days but within 8 Working Days of receiving notification in accordance with Clause 29.2 send the New Supplier notification of Old Supplier information</w:delText>
        </w:r>
      </w:del>
      <w:del w:id="8612" w:author="Debbie Houldsworth" w:date="2020-05-07T06:39:00Z">
        <w:r w:rsidDel="001C1FCD">
          <w:delText>.</w:delText>
        </w:r>
        <w:bookmarkStart w:id="8613" w:name="_Toc40255601"/>
        <w:bookmarkEnd w:id="8604"/>
        <w:bookmarkEnd w:id="8605"/>
        <w:bookmarkEnd w:id="8606"/>
        <w:bookmarkEnd w:id="8607"/>
        <w:bookmarkEnd w:id="8608"/>
        <w:bookmarkEnd w:id="8609"/>
        <w:bookmarkEnd w:id="8610"/>
        <w:bookmarkEnd w:id="8613"/>
      </w:del>
    </w:p>
    <w:p w14:paraId="5C5A3589" w14:textId="5CD80A84" w:rsidR="00FB7917" w:rsidDel="001C1FCD" w:rsidRDefault="00FB7917">
      <w:pPr>
        <w:pStyle w:val="MRAL2Numbered"/>
        <w:outlineLvl w:val="0"/>
        <w:rPr>
          <w:del w:id="8614" w:author="Debbie Houldsworth" w:date="2020-05-07T06:39:00Z"/>
        </w:rPr>
        <w:pPrChange w:id="8615" w:author="Debbie Houldsworth" w:date="2020-05-13T08:02:00Z">
          <w:pPr>
            <w:pStyle w:val="MRAL2Numbered"/>
          </w:pPr>
        </w:pPrChange>
      </w:pPr>
      <w:bookmarkStart w:id="8616" w:name="_Toc40256172"/>
      <w:bookmarkStart w:id="8617" w:name="_Toc40257020"/>
      <w:bookmarkStart w:id="8618" w:name="_Toc40257837"/>
      <w:bookmarkStart w:id="8619" w:name="_Toc40258650"/>
      <w:bookmarkStart w:id="8620" w:name="_Toc40259459"/>
      <w:bookmarkStart w:id="8621" w:name="_Toc40260261"/>
      <w:bookmarkStart w:id="8622" w:name="_Toc40261054"/>
      <w:del w:id="8623" w:author="Debbie Houldsworth" w:date="2020-05-06T08:12:00Z">
        <w:r w:rsidDel="0038470D">
          <w:delText>Where the Old Supplier has issued a Notice of Objection in relation to that Registration and then issues a notice to remove that Objection and this has been Accepted by MPAS, the Old Supplier shall no later than 3 Working Days after receiving such acceptance from MPAS send the New Supplier notification of Old Supplier information</w:delText>
        </w:r>
      </w:del>
      <w:del w:id="8624" w:author="Debbie Houldsworth" w:date="2020-05-07T06:39:00Z">
        <w:r w:rsidDel="001C1FCD">
          <w:delText>.</w:delText>
        </w:r>
        <w:bookmarkStart w:id="8625" w:name="_Toc40255602"/>
        <w:bookmarkEnd w:id="8616"/>
        <w:bookmarkEnd w:id="8617"/>
        <w:bookmarkEnd w:id="8618"/>
        <w:bookmarkEnd w:id="8619"/>
        <w:bookmarkEnd w:id="8620"/>
        <w:bookmarkEnd w:id="8621"/>
        <w:bookmarkEnd w:id="8622"/>
        <w:bookmarkEnd w:id="8625"/>
      </w:del>
    </w:p>
    <w:p w14:paraId="0BC4B0C6" w14:textId="521AFE4E" w:rsidR="00FB7917" w:rsidDel="001C1FCD" w:rsidRDefault="00FB7917">
      <w:pPr>
        <w:pStyle w:val="MRAL1Numbered"/>
        <w:outlineLvl w:val="0"/>
        <w:rPr>
          <w:del w:id="8626" w:author="Debbie Houldsworth" w:date="2020-05-07T06:39:00Z"/>
        </w:rPr>
        <w:pPrChange w:id="8627" w:author="Debbie Houldsworth" w:date="2020-05-13T08:02:00Z">
          <w:pPr>
            <w:pStyle w:val="MRAL1Numbered"/>
          </w:pPr>
        </w:pPrChange>
      </w:pPr>
      <w:bookmarkStart w:id="8628" w:name="_Toc40256173"/>
      <w:bookmarkStart w:id="8629" w:name="_Toc40257021"/>
      <w:bookmarkStart w:id="8630" w:name="_Toc40257838"/>
      <w:bookmarkStart w:id="8631" w:name="_Toc40258651"/>
      <w:bookmarkStart w:id="8632" w:name="_Toc40259460"/>
      <w:bookmarkStart w:id="8633" w:name="_Toc40260262"/>
      <w:bookmarkStart w:id="8634" w:name="_Toc40261055"/>
      <w:del w:id="8635" w:author="Debbie Houldsworth" w:date="2020-05-06T08:12:00Z">
        <w:r w:rsidDel="0038470D">
          <w:delText>The Old Supplier and the New Supplier shall be bound by the BSC Requirements on change of Supplier from an Old Supplier to a New Supplier set out in the following provisions, forming part of the Balancing and Settlement Code, as amended from time to time and to the extent applicable:</w:delText>
        </w:r>
      </w:del>
      <w:bookmarkStart w:id="8636" w:name="_Toc40255603"/>
      <w:bookmarkEnd w:id="8628"/>
      <w:bookmarkEnd w:id="8629"/>
      <w:bookmarkEnd w:id="8630"/>
      <w:bookmarkEnd w:id="8631"/>
      <w:bookmarkEnd w:id="8632"/>
      <w:bookmarkEnd w:id="8633"/>
      <w:bookmarkEnd w:id="8634"/>
      <w:bookmarkEnd w:id="8636"/>
    </w:p>
    <w:p w14:paraId="13BE53E7" w14:textId="52D0401F" w:rsidR="00FB7917" w:rsidDel="001C1FCD" w:rsidRDefault="00F51D87">
      <w:pPr>
        <w:pStyle w:val="MRAL2Numbered"/>
        <w:outlineLvl w:val="0"/>
        <w:rPr>
          <w:del w:id="8637" w:author="Debbie Houldsworth" w:date="2020-05-07T06:39:00Z"/>
        </w:rPr>
        <w:pPrChange w:id="8638" w:author="Debbie Houldsworth" w:date="2020-05-13T08:02:00Z">
          <w:pPr>
            <w:pStyle w:val="MRAL2Numbered"/>
          </w:pPr>
        </w:pPrChange>
      </w:pPr>
      <w:bookmarkStart w:id="8639" w:name="_Toc40256174"/>
      <w:bookmarkStart w:id="8640" w:name="_Toc40257022"/>
      <w:bookmarkStart w:id="8641" w:name="_Toc40257839"/>
      <w:bookmarkStart w:id="8642" w:name="_Toc40258652"/>
      <w:bookmarkStart w:id="8643" w:name="_Toc40259461"/>
      <w:bookmarkStart w:id="8644" w:name="_Toc40260263"/>
      <w:bookmarkStart w:id="8645" w:name="_Toc40261056"/>
      <w:del w:id="8646" w:author="Debbie Houldsworth" w:date="2020-05-07T06:39:00Z">
        <w:r w:rsidDel="001C1FCD">
          <w:delText>Not used</w:delText>
        </w:r>
        <w:r w:rsidR="00FB7917" w:rsidDel="001C1FCD">
          <w:delText>;</w:delText>
        </w:r>
        <w:bookmarkStart w:id="8647" w:name="_Toc40255604"/>
        <w:bookmarkEnd w:id="8639"/>
        <w:bookmarkEnd w:id="8640"/>
        <w:bookmarkEnd w:id="8641"/>
        <w:bookmarkEnd w:id="8642"/>
        <w:bookmarkEnd w:id="8643"/>
        <w:bookmarkEnd w:id="8644"/>
        <w:bookmarkEnd w:id="8645"/>
        <w:bookmarkEnd w:id="8647"/>
      </w:del>
    </w:p>
    <w:p w14:paraId="07A592B3" w14:textId="1A38CA6B" w:rsidR="00FB7917" w:rsidDel="001C1FCD" w:rsidRDefault="00FB7917">
      <w:pPr>
        <w:pStyle w:val="MRAL2Numbered"/>
        <w:outlineLvl w:val="0"/>
        <w:rPr>
          <w:del w:id="8648" w:author="Debbie Houldsworth" w:date="2020-05-07T06:39:00Z"/>
        </w:rPr>
        <w:pPrChange w:id="8649" w:author="Debbie Houldsworth" w:date="2020-05-13T08:02:00Z">
          <w:pPr>
            <w:pStyle w:val="MRAL2Numbered"/>
          </w:pPr>
        </w:pPrChange>
      </w:pPr>
      <w:bookmarkStart w:id="8650" w:name="_Toc40256175"/>
      <w:bookmarkStart w:id="8651" w:name="_Toc40257023"/>
      <w:bookmarkStart w:id="8652" w:name="_Toc40257840"/>
      <w:bookmarkStart w:id="8653" w:name="_Toc40258653"/>
      <w:bookmarkStart w:id="8654" w:name="_Toc40259462"/>
      <w:bookmarkStart w:id="8655" w:name="_Toc40260264"/>
      <w:bookmarkStart w:id="8656" w:name="_Toc40261057"/>
      <w:del w:id="8657" w:author="Debbie Houldsworth" w:date="2020-05-06T08:12:00Z">
        <w:r w:rsidDel="0038470D">
          <w:delText>clauses 3.2.3and 3.2.7 of BSC Procedure BSCP502;</w:delText>
        </w:r>
      </w:del>
      <w:bookmarkStart w:id="8658" w:name="_Toc40255605"/>
      <w:bookmarkEnd w:id="8650"/>
      <w:bookmarkEnd w:id="8651"/>
      <w:bookmarkEnd w:id="8652"/>
      <w:bookmarkEnd w:id="8653"/>
      <w:bookmarkEnd w:id="8654"/>
      <w:bookmarkEnd w:id="8655"/>
      <w:bookmarkEnd w:id="8656"/>
      <w:bookmarkEnd w:id="8658"/>
    </w:p>
    <w:p w14:paraId="75F97EF8" w14:textId="431BDEFF" w:rsidR="00FB7917" w:rsidDel="001C1FCD" w:rsidRDefault="00F51D87">
      <w:pPr>
        <w:pStyle w:val="MRAL2Numbered"/>
        <w:outlineLvl w:val="0"/>
        <w:rPr>
          <w:del w:id="8659" w:author="Debbie Houldsworth" w:date="2020-05-07T06:39:00Z"/>
        </w:rPr>
        <w:pPrChange w:id="8660" w:author="Debbie Houldsworth" w:date="2020-05-13T08:02:00Z">
          <w:pPr>
            <w:pStyle w:val="MRAL2Numbered"/>
          </w:pPr>
        </w:pPrChange>
      </w:pPr>
      <w:bookmarkStart w:id="8661" w:name="_Toc40256176"/>
      <w:bookmarkStart w:id="8662" w:name="_Toc40257024"/>
      <w:bookmarkStart w:id="8663" w:name="_Toc40257841"/>
      <w:bookmarkStart w:id="8664" w:name="_Toc40258654"/>
      <w:bookmarkStart w:id="8665" w:name="_Toc40259463"/>
      <w:bookmarkStart w:id="8666" w:name="_Toc40260265"/>
      <w:bookmarkStart w:id="8667" w:name="_Toc40261058"/>
      <w:del w:id="8668" w:author="Debbie Houldsworth" w:date="2020-05-07T06:39:00Z">
        <w:r w:rsidDel="001C1FCD">
          <w:delText>Not used</w:delText>
        </w:r>
        <w:r w:rsidR="00FB7917" w:rsidDel="001C1FCD">
          <w:delText>;</w:delText>
        </w:r>
        <w:bookmarkStart w:id="8669" w:name="_Toc40255606"/>
        <w:bookmarkEnd w:id="8661"/>
        <w:bookmarkEnd w:id="8662"/>
        <w:bookmarkEnd w:id="8663"/>
        <w:bookmarkEnd w:id="8664"/>
        <w:bookmarkEnd w:id="8665"/>
        <w:bookmarkEnd w:id="8666"/>
        <w:bookmarkEnd w:id="8667"/>
        <w:bookmarkEnd w:id="8669"/>
      </w:del>
    </w:p>
    <w:p w14:paraId="7F88D4CB" w14:textId="4DC0B1CB" w:rsidR="00FB7917" w:rsidDel="001C1FCD" w:rsidRDefault="00FB7917">
      <w:pPr>
        <w:pStyle w:val="MRAL2Numbered"/>
        <w:outlineLvl w:val="0"/>
        <w:rPr>
          <w:del w:id="8670" w:author="Debbie Houldsworth" w:date="2020-05-07T06:39:00Z"/>
        </w:rPr>
        <w:pPrChange w:id="8671" w:author="Debbie Houldsworth" w:date="2020-05-13T08:02:00Z">
          <w:pPr>
            <w:pStyle w:val="MRAL2Numbered"/>
          </w:pPr>
        </w:pPrChange>
      </w:pPr>
      <w:bookmarkStart w:id="8672" w:name="_Toc40256177"/>
      <w:bookmarkStart w:id="8673" w:name="_Toc40257025"/>
      <w:bookmarkStart w:id="8674" w:name="_Toc40257842"/>
      <w:bookmarkStart w:id="8675" w:name="_Toc40258655"/>
      <w:bookmarkStart w:id="8676" w:name="_Toc40259464"/>
      <w:bookmarkStart w:id="8677" w:name="_Toc40260266"/>
      <w:bookmarkStart w:id="8678" w:name="_Toc40261059"/>
      <w:del w:id="8679" w:author="Debbie Houldsworth" w:date="2020-05-06T08:13:00Z">
        <w:r w:rsidDel="0038470D">
          <w:delText>clauses 2.2.6, 3.2.6 and 4.4 of BSC Procedure BSCP504;</w:delText>
        </w:r>
        <w:bookmarkEnd w:id="8672"/>
        <w:bookmarkEnd w:id="8673"/>
        <w:bookmarkEnd w:id="8674"/>
        <w:bookmarkEnd w:id="8675"/>
        <w:bookmarkEnd w:id="8676"/>
        <w:bookmarkEnd w:id="8677"/>
        <w:bookmarkEnd w:id="8678"/>
        <w:r w:rsidDel="0038470D">
          <w:delText xml:space="preserve"> </w:delText>
        </w:r>
      </w:del>
      <w:bookmarkStart w:id="8680" w:name="_Toc40255607"/>
      <w:bookmarkEnd w:id="8680"/>
    </w:p>
    <w:p w14:paraId="3F5874BF" w14:textId="1B56BED6" w:rsidR="00FB7917" w:rsidDel="001C1FCD" w:rsidRDefault="00FB7917">
      <w:pPr>
        <w:pStyle w:val="MRAL2Numbered"/>
        <w:outlineLvl w:val="0"/>
        <w:rPr>
          <w:del w:id="8681" w:author="Debbie Houldsworth" w:date="2020-05-07T06:39:00Z"/>
        </w:rPr>
        <w:pPrChange w:id="8682" w:author="Debbie Houldsworth" w:date="2020-05-13T08:02:00Z">
          <w:pPr>
            <w:pStyle w:val="MRAL2Numbered"/>
          </w:pPr>
        </w:pPrChange>
      </w:pPr>
      <w:bookmarkStart w:id="8683" w:name="_Toc40256178"/>
      <w:bookmarkStart w:id="8684" w:name="_Toc40257026"/>
      <w:bookmarkStart w:id="8685" w:name="_Toc40257843"/>
      <w:bookmarkStart w:id="8686" w:name="_Toc40258656"/>
      <w:bookmarkStart w:id="8687" w:name="_Toc40259465"/>
      <w:bookmarkStart w:id="8688" w:name="_Toc40260267"/>
      <w:bookmarkStart w:id="8689" w:name="_Toc40261060"/>
      <w:del w:id="8690" w:author="Debbie Houldsworth" w:date="2020-05-06T08:13:00Z">
        <w:r w:rsidDel="0038470D">
          <w:delText>Annex S2 paragraph 3.3 and Annex S2 paragraph 4.3 of the Balancing and Settlement Code; and</w:delText>
        </w:r>
      </w:del>
      <w:bookmarkStart w:id="8691" w:name="_Toc40255608"/>
      <w:bookmarkEnd w:id="8683"/>
      <w:bookmarkEnd w:id="8684"/>
      <w:bookmarkEnd w:id="8685"/>
      <w:bookmarkEnd w:id="8686"/>
      <w:bookmarkEnd w:id="8687"/>
      <w:bookmarkEnd w:id="8688"/>
      <w:bookmarkEnd w:id="8689"/>
      <w:bookmarkEnd w:id="8691"/>
    </w:p>
    <w:p w14:paraId="3F8386BF" w14:textId="0539CB41" w:rsidR="00FB7917" w:rsidDel="001C1FCD" w:rsidRDefault="00FB7917">
      <w:pPr>
        <w:pStyle w:val="MRAL2Numbered"/>
        <w:outlineLvl w:val="0"/>
        <w:rPr>
          <w:del w:id="8692" w:author="Debbie Houldsworth" w:date="2020-05-07T06:39:00Z"/>
        </w:rPr>
        <w:pPrChange w:id="8693" w:author="Debbie Houldsworth" w:date="2020-05-13T08:02:00Z">
          <w:pPr>
            <w:pStyle w:val="MRAL2Numbered"/>
          </w:pPr>
        </w:pPrChange>
      </w:pPr>
      <w:bookmarkStart w:id="8694" w:name="_Toc40256179"/>
      <w:bookmarkStart w:id="8695" w:name="_Toc40257027"/>
      <w:bookmarkStart w:id="8696" w:name="_Toc40257844"/>
      <w:bookmarkStart w:id="8697" w:name="_Toc40258657"/>
      <w:bookmarkStart w:id="8698" w:name="_Toc40259466"/>
      <w:bookmarkStart w:id="8699" w:name="_Toc40260268"/>
      <w:bookmarkStart w:id="8700" w:name="_Toc40261061"/>
      <w:del w:id="8701" w:author="Debbie Houldsworth" w:date="2020-05-06T08:13:00Z">
        <w:r w:rsidDel="0038470D">
          <w:delText>Section S of the Balancing and Settlement Code.</w:delText>
        </w:r>
      </w:del>
      <w:bookmarkStart w:id="8702" w:name="_Toc40255609"/>
      <w:bookmarkEnd w:id="8694"/>
      <w:bookmarkEnd w:id="8695"/>
      <w:bookmarkEnd w:id="8696"/>
      <w:bookmarkEnd w:id="8697"/>
      <w:bookmarkEnd w:id="8698"/>
      <w:bookmarkEnd w:id="8699"/>
      <w:bookmarkEnd w:id="8700"/>
      <w:bookmarkEnd w:id="8702"/>
    </w:p>
    <w:p w14:paraId="33D5328A" w14:textId="40973D28" w:rsidR="00FB7917" w:rsidDel="001C1FCD" w:rsidRDefault="00FB7917">
      <w:pPr>
        <w:pStyle w:val="MRAL1Numbered"/>
        <w:outlineLvl w:val="0"/>
        <w:rPr>
          <w:del w:id="8703" w:author="Debbie Houldsworth" w:date="2020-05-07T06:39:00Z"/>
        </w:rPr>
        <w:pPrChange w:id="8704" w:author="Debbie Houldsworth" w:date="2020-05-13T08:02:00Z">
          <w:pPr>
            <w:pStyle w:val="MRAL1Numbered"/>
          </w:pPr>
        </w:pPrChange>
      </w:pPr>
      <w:bookmarkStart w:id="8705" w:name="_Ref9049743"/>
      <w:bookmarkStart w:id="8706" w:name="_Toc40256180"/>
      <w:bookmarkStart w:id="8707" w:name="_Toc40257028"/>
      <w:bookmarkStart w:id="8708" w:name="_Toc40257845"/>
      <w:bookmarkStart w:id="8709" w:name="_Toc40258658"/>
      <w:bookmarkStart w:id="8710" w:name="_Toc40259467"/>
      <w:bookmarkStart w:id="8711" w:name="_Toc40260269"/>
      <w:bookmarkStart w:id="8712" w:name="_Toc40261062"/>
      <w:del w:id="8713" w:author="Debbie Houldsworth" w:date="2020-05-06T08:13:00Z">
        <w:r w:rsidDel="0038470D">
          <w:delText>A change of Supplier meter reading (which term includes a deemed meter reading) may be disputed:</w:delText>
        </w:r>
      </w:del>
      <w:bookmarkStart w:id="8714" w:name="_Toc40255610"/>
      <w:bookmarkEnd w:id="8705"/>
      <w:bookmarkEnd w:id="8706"/>
      <w:bookmarkEnd w:id="8707"/>
      <w:bookmarkEnd w:id="8708"/>
      <w:bookmarkEnd w:id="8709"/>
      <w:bookmarkEnd w:id="8710"/>
      <w:bookmarkEnd w:id="8711"/>
      <w:bookmarkEnd w:id="8712"/>
      <w:bookmarkEnd w:id="8714"/>
    </w:p>
    <w:p w14:paraId="1500BA38" w14:textId="157C1E45" w:rsidR="00FB7917" w:rsidDel="001C1FCD" w:rsidRDefault="00FB7917">
      <w:pPr>
        <w:pStyle w:val="MRAL2Numbered"/>
        <w:outlineLvl w:val="0"/>
        <w:rPr>
          <w:del w:id="8715" w:author="Debbie Houldsworth" w:date="2020-05-07T06:39:00Z"/>
        </w:rPr>
        <w:pPrChange w:id="8716" w:author="Debbie Houldsworth" w:date="2020-05-13T08:02:00Z">
          <w:pPr>
            <w:pStyle w:val="MRAL2Numbered"/>
          </w:pPr>
        </w:pPrChange>
      </w:pPr>
      <w:del w:id="8717" w:author="Debbie Houldsworth" w:date="2020-05-07T06:39:00Z">
        <w:r w:rsidDel="001C1FCD">
          <w:delText xml:space="preserve"> </w:delText>
        </w:r>
      </w:del>
      <w:bookmarkStart w:id="8718" w:name="_Toc40256181"/>
      <w:bookmarkStart w:id="8719" w:name="_Toc40257029"/>
      <w:bookmarkStart w:id="8720" w:name="_Toc40257846"/>
      <w:bookmarkStart w:id="8721" w:name="_Toc40258659"/>
      <w:bookmarkStart w:id="8722" w:name="_Toc40259468"/>
      <w:bookmarkStart w:id="8723" w:name="_Toc40260270"/>
      <w:bookmarkStart w:id="8724" w:name="_Toc40261063"/>
      <w:del w:id="8725" w:author="Debbie Houldsworth" w:date="2020-05-06T08:13:00Z">
        <w:r w:rsidDel="0038470D">
          <w:delText>by either the Old or New Supplier if (i) no more than 12 months have passed since the original change of supplier date and (ii) there is a difference of more than 250 kWh between the Supplier’s view of consumption and that derived from the initial MroCoS;</w:delText>
        </w:r>
      </w:del>
      <w:bookmarkStart w:id="8726" w:name="_Toc40255611"/>
      <w:bookmarkEnd w:id="8718"/>
      <w:bookmarkEnd w:id="8719"/>
      <w:bookmarkEnd w:id="8720"/>
      <w:bookmarkEnd w:id="8721"/>
      <w:bookmarkEnd w:id="8722"/>
      <w:bookmarkEnd w:id="8723"/>
      <w:bookmarkEnd w:id="8724"/>
      <w:bookmarkEnd w:id="8726"/>
    </w:p>
    <w:p w14:paraId="57F4A0E7" w14:textId="15333BF6" w:rsidR="00FB7917" w:rsidDel="001C1FCD" w:rsidRDefault="00FB7917">
      <w:pPr>
        <w:pStyle w:val="MRAL2Numbered"/>
        <w:outlineLvl w:val="0"/>
        <w:rPr>
          <w:del w:id="8727" w:author="Debbie Houldsworth" w:date="2020-05-07T06:39:00Z"/>
        </w:rPr>
        <w:pPrChange w:id="8728" w:author="Debbie Houldsworth" w:date="2020-05-13T08:02:00Z">
          <w:pPr>
            <w:pStyle w:val="MRAL2Numbered"/>
          </w:pPr>
        </w:pPrChange>
      </w:pPr>
      <w:bookmarkStart w:id="8729" w:name="_Toc40256182"/>
      <w:bookmarkStart w:id="8730" w:name="_Toc40257030"/>
      <w:bookmarkStart w:id="8731" w:name="_Toc40257847"/>
      <w:bookmarkStart w:id="8732" w:name="_Toc40258660"/>
      <w:bookmarkStart w:id="8733" w:name="_Toc40259469"/>
      <w:bookmarkStart w:id="8734" w:name="_Toc40260271"/>
      <w:bookmarkStart w:id="8735" w:name="_Toc40261064"/>
      <w:del w:id="8736" w:author="Debbie Houldsworth" w:date="2020-05-06T08:13:00Z">
        <w:r w:rsidDel="0038470D">
          <w:delText>at any time by a Customer. The Supplier contacted by the Customer shall use reasonable endeavours to reach an accommodation with the Customer to resolve the dispute.  Where the Supplier has agreed to act on behalf of the Customer in relation to a dispute it must act in accordance with this Clause 29 and the BSC</w:delText>
        </w:r>
      </w:del>
      <w:del w:id="8737" w:author="Debbie Houldsworth" w:date="2020-05-07T06:39:00Z">
        <w:r w:rsidDel="001C1FCD">
          <w:delText>.</w:delText>
        </w:r>
        <w:bookmarkStart w:id="8738" w:name="_Toc40255612"/>
        <w:bookmarkEnd w:id="8729"/>
        <w:bookmarkEnd w:id="8730"/>
        <w:bookmarkEnd w:id="8731"/>
        <w:bookmarkEnd w:id="8732"/>
        <w:bookmarkEnd w:id="8733"/>
        <w:bookmarkEnd w:id="8734"/>
        <w:bookmarkEnd w:id="8735"/>
        <w:bookmarkEnd w:id="8738"/>
      </w:del>
    </w:p>
    <w:p w14:paraId="5ECD9E59" w14:textId="2DD2EC3E" w:rsidR="00FB7917" w:rsidDel="001C1FCD" w:rsidRDefault="00FB7917">
      <w:pPr>
        <w:pStyle w:val="MRAL1Numbered"/>
        <w:outlineLvl w:val="0"/>
        <w:rPr>
          <w:del w:id="8739" w:author="Debbie Houldsworth" w:date="2020-05-07T06:39:00Z"/>
        </w:rPr>
        <w:pPrChange w:id="8740" w:author="Debbie Houldsworth" w:date="2020-05-13T08:02:00Z">
          <w:pPr>
            <w:pStyle w:val="MRAL1Numbered"/>
          </w:pPr>
        </w:pPrChange>
      </w:pPr>
      <w:bookmarkStart w:id="8741" w:name="_Ref9049978"/>
      <w:bookmarkStart w:id="8742" w:name="_Toc40256183"/>
      <w:bookmarkStart w:id="8743" w:name="_Toc40257031"/>
      <w:bookmarkStart w:id="8744" w:name="_Toc40257848"/>
      <w:bookmarkStart w:id="8745" w:name="_Toc40258661"/>
      <w:bookmarkStart w:id="8746" w:name="_Toc40259470"/>
      <w:bookmarkStart w:id="8747" w:name="_Toc40260272"/>
      <w:bookmarkStart w:id="8748" w:name="_Toc40261065"/>
      <w:del w:id="8749" w:author="Debbie Houldsworth" w:date="2020-05-06T08:14:00Z">
        <w:r w:rsidDel="0038470D">
          <w:delText>Where a meter reading (which term includes a deemed meter reading) is disputed pursuant to Clause 29.4 the Initiating Supplier shall notify the Associated Supplier of the dispute as soon as possible, using the contact notice facility provided under Clause 17, if necessary.  The Initiating Supplier shall also provide a replacement meter reading to the Associated Supplier.</w:delText>
        </w:r>
        <w:bookmarkEnd w:id="8741"/>
        <w:bookmarkEnd w:id="8742"/>
        <w:bookmarkEnd w:id="8743"/>
        <w:bookmarkEnd w:id="8744"/>
        <w:bookmarkEnd w:id="8745"/>
        <w:bookmarkEnd w:id="8746"/>
        <w:bookmarkEnd w:id="8747"/>
        <w:bookmarkEnd w:id="8748"/>
        <w:r w:rsidDel="0038470D">
          <w:delText xml:space="preserve"> </w:delText>
        </w:r>
      </w:del>
      <w:bookmarkStart w:id="8750" w:name="_Toc40255613"/>
      <w:bookmarkEnd w:id="8750"/>
    </w:p>
    <w:p w14:paraId="1140B3C5" w14:textId="29FF312A" w:rsidR="00FB7917" w:rsidDel="001C1FCD" w:rsidRDefault="00FB7917">
      <w:pPr>
        <w:pStyle w:val="MRAL1Numbered"/>
        <w:outlineLvl w:val="0"/>
        <w:rPr>
          <w:del w:id="8751" w:author="Debbie Houldsworth" w:date="2020-05-07T06:39:00Z"/>
        </w:rPr>
        <w:pPrChange w:id="8752" w:author="Debbie Houldsworth" w:date="2020-05-13T08:02:00Z">
          <w:pPr>
            <w:pStyle w:val="MRAL1Numbered"/>
          </w:pPr>
        </w:pPrChange>
      </w:pPr>
      <w:bookmarkStart w:id="8753" w:name="_Ref9050493"/>
      <w:bookmarkStart w:id="8754" w:name="_Toc40256184"/>
      <w:bookmarkStart w:id="8755" w:name="_Toc40257032"/>
      <w:bookmarkStart w:id="8756" w:name="_Toc40257849"/>
      <w:bookmarkStart w:id="8757" w:name="_Toc40258662"/>
      <w:bookmarkStart w:id="8758" w:name="_Toc40259471"/>
      <w:bookmarkStart w:id="8759" w:name="_Toc40260273"/>
      <w:bookmarkStart w:id="8760" w:name="_Toc40261066"/>
      <w:del w:id="8761" w:author="Debbie Houldsworth" w:date="2020-05-06T08:14:00Z">
        <w:r w:rsidDel="0038470D">
          <w:delText>Where the Associated Supplier has received notification of a dispute pursuant to Clause 29.5 it shall use reasonable endeavours to respond to the Initiating Supplier within 5 Working Days of receipt of the notification.</w:delText>
        </w:r>
      </w:del>
      <w:bookmarkStart w:id="8762" w:name="_Toc40255614"/>
      <w:bookmarkEnd w:id="8753"/>
      <w:bookmarkEnd w:id="8754"/>
      <w:bookmarkEnd w:id="8755"/>
      <w:bookmarkEnd w:id="8756"/>
      <w:bookmarkEnd w:id="8757"/>
      <w:bookmarkEnd w:id="8758"/>
      <w:bookmarkEnd w:id="8759"/>
      <w:bookmarkEnd w:id="8760"/>
      <w:bookmarkEnd w:id="8762"/>
    </w:p>
    <w:p w14:paraId="7A3D5492" w14:textId="2AD6DE9E" w:rsidR="00FB7917" w:rsidDel="001C1FCD" w:rsidRDefault="00FB7917">
      <w:pPr>
        <w:pStyle w:val="MRAL1Numbered"/>
        <w:outlineLvl w:val="0"/>
        <w:rPr>
          <w:del w:id="8763" w:author="Debbie Houldsworth" w:date="2020-05-07T06:39:00Z"/>
        </w:rPr>
        <w:pPrChange w:id="8764" w:author="Debbie Houldsworth" w:date="2020-05-13T08:02:00Z">
          <w:pPr>
            <w:pStyle w:val="MRAL1Numbered"/>
          </w:pPr>
        </w:pPrChange>
      </w:pPr>
      <w:bookmarkStart w:id="8765" w:name="_Toc40256185"/>
      <w:bookmarkStart w:id="8766" w:name="_Toc40257033"/>
      <w:bookmarkStart w:id="8767" w:name="_Toc40257850"/>
      <w:bookmarkStart w:id="8768" w:name="_Toc40258663"/>
      <w:bookmarkStart w:id="8769" w:name="_Toc40259472"/>
      <w:bookmarkStart w:id="8770" w:name="_Toc40260274"/>
      <w:bookmarkStart w:id="8771" w:name="_Toc40261067"/>
      <w:del w:id="8772" w:author="Debbie Houldsworth" w:date="2020-05-06T08:14:00Z">
        <w:r w:rsidDel="0038470D">
          <w:delText>Pursuant to Clauses 29.4, 29.5 and 29.6 where a meter reading is disputed by the Old Supplier and as a result the New Supplier obtains a further meter reading, the New Supplier may reclaim from the Old Supplier its reasonable costs of obtaining such further meter reading if the original meter reading submitted to the Old Supplier is within plus or minus 5% of the total meter advance subsequently established</w:delText>
        </w:r>
      </w:del>
      <w:del w:id="8773" w:author="Debbie Houldsworth" w:date="2020-05-07T06:39:00Z">
        <w:r w:rsidDel="001C1FCD">
          <w:delText>.</w:delText>
        </w:r>
        <w:bookmarkStart w:id="8774" w:name="_Toc40255615"/>
        <w:bookmarkEnd w:id="8765"/>
        <w:bookmarkEnd w:id="8766"/>
        <w:bookmarkEnd w:id="8767"/>
        <w:bookmarkEnd w:id="8768"/>
        <w:bookmarkEnd w:id="8769"/>
        <w:bookmarkEnd w:id="8770"/>
        <w:bookmarkEnd w:id="8771"/>
        <w:bookmarkEnd w:id="8774"/>
      </w:del>
    </w:p>
    <w:p w14:paraId="1DE2543C" w14:textId="28E5D1F1" w:rsidR="00FB7917" w:rsidDel="001C1FCD" w:rsidRDefault="00FB7917">
      <w:pPr>
        <w:pStyle w:val="MRAL1Numbered"/>
        <w:outlineLvl w:val="0"/>
        <w:rPr>
          <w:del w:id="8775" w:author="Debbie Houldsworth" w:date="2020-05-07T06:39:00Z"/>
        </w:rPr>
        <w:pPrChange w:id="8776" w:author="Debbie Houldsworth" w:date="2020-05-13T08:02:00Z">
          <w:pPr>
            <w:pStyle w:val="MRAL1Numbered"/>
          </w:pPr>
        </w:pPrChange>
      </w:pPr>
      <w:bookmarkStart w:id="8777" w:name="_Toc40256186"/>
      <w:bookmarkStart w:id="8778" w:name="_Toc40257034"/>
      <w:bookmarkStart w:id="8779" w:name="_Toc40257851"/>
      <w:bookmarkStart w:id="8780" w:name="_Toc40258664"/>
      <w:bookmarkStart w:id="8781" w:name="_Toc40259473"/>
      <w:bookmarkStart w:id="8782" w:name="_Toc40260275"/>
      <w:bookmarkStart w:id="8783" w:name="_Toc40261068"/>
      <w:del w:id="8784" w:author="Debbie Houldsworth" w:date="2020-05-06T08:14:00Z">
        <w:r w:rsidDel="0038470D">
          <w:delText>On a change of supplier the Old Supplier and the New Supplier shall ensure that the Customer is not charged twice in respect of its consumption of electricity and shall use their best endeavours to ensure that the same meter reading is used in deriving the account details.</w:delText>
        </w:r>
      </w:del>
      <w:bookmarkStart w:id="8785" w:name="_Toc40255616"/>
      <w:bookmarkEnd w:id="8777"/>
      <w:bookmarkEnd w:id="8778"/>
      <w:bookmarkEnd w:id="8779"/>
      <w:bookmarkEnd w:id="8780"/>
      <w:bookmarkEnd w:id="8781"/>
      <w:bookmarkEnd w:id="8782"/>
      <w:bookmarkEnd w:id="8783"/>
      <w:bookmarkEnd w:id="8785"/>
    </w:p>
    <w:p w14:paraId="0EC64A8E" w14:textId="732F615E" w:rsidR="00FB7917" w:rsidDel="001C1FCD" w:rsidRDefault="00FB7917">
      <w:pPr>
        <w:pStyle w:val="MRAL1Numbered"/>
        <w:outlineLvl w:val="0"/>
        <w:rPr>
          <w:del w:id="8786" w:author="Debbie Houldsworth" w:date="2020-05-07T06:39:00Z"/>
        </w:rPr>
        <w:pPrChange w:id="8787" w:author="Debbie Houldsworth" w:date="2020-05-13T08:02:00Z">
          <w:pPr>
            <w:pStyle w:val="MRAL1Numbered"/>
          </w:pPr>
        </w:pPrChange>
      </w:pPr>
      <w:bookmarkStart w:id="8788" w:name="_Toc40256187"/>
      <w:bookmarkStart w:id="8789" w:name="_Toc40257035"/>
      <w:bookmarkStart w:id="8790" w:name="_Toc40257852"/>
      <w:bookmarkStart w:id="8791" w:name="_Toc40258665"/>
      <w:bookmarkStart w:id="8792" w:name="_Toc40259474"/>
      <w:bookmarkStart w:id="8793" w:name="_Toc40260276"/>
      <w:bookmarkStart w:id="8794" w:name="_Toc40261069"/>
      <w:del w:id="8795" w:author="Debbie Houldsworth" w:date="2020-05-06T08:14:00Z">
        <w:r w:rsidDel="0038470D">
          <w:delText>On, or in relation to, any change of supplier the Old Supplier and the New Supplier agree to procure that their respective Data Collector may exchange any relevant information (including confidential information) that either receives from the Supplier to the extent necessary to comply with the provisions of this Clause 29 or any other provisions applying to either of them</w:delText>
        </w:r>
      </w:del>
      <w:del w:id="8796" w:author="Debbie Houldsworth" w:date="2020-05-07T06:39:00Z">
        <w:r w:rsidDel="001C1FCD">
          <w:delText>.</w:delText>
        </w:r>
        <w:bookmarkStart w:id="8797" w:name="_Toc40255617"/>
        <w:bookmarkEnd w:id="8788"/>
        <w:bookmarkEnd w:id="8789"/>
        <w:bookmarkEnd w:id="8790"/>
        <w:bookmarkEnd w:id="8791"/>
        <w:bookmarkEnd w:id="8792"/>
        <w:bookmarkEnd w:id="8793"/>
        <w:bookmarkEnd w:id="8794"/>
        <w:bookmarkEnd w:id="8797"/>
      </w:del>
    </w:p>
    <w:p w14:paraId="6826EB5F" w14:textId="35E8D9D3" w:rsidR="00FB7917" w:rsidRDefault="00FB7917">
      <w:pPr>
        <w:pStyle w:val="MRAL1Numbered"/>
        <w:numPr>
          <w:ilvl w:val="0"/>
          <w:numId w:val="0"/>
        </w:numPr>
        <w:ind w:left="851"/>
        <w:pPrChange w:id="8798" w:author="Debbie Houldsworth" w:date="2020-05-13T10:02:00Z">
          <w:pPr>
            <w:pStyle w:val="MRAL1Numbered"/>
          </w:pPr>
        </w:pPrChange>
      </w:pPr>
      <w:del w:id="8799" w:author="Debbie Houldsworth" w:date="2020-05-06T08:14:00Z">
        <w:r w:rsidDel="0038470D">
          <w:rPr>
            <w:szCs w:val="24"/>
          </w:rPr>
          <w:delText>MEC shall agree and issue appropriate procedures in relation to change of supplier meter reading disputes (which procedures shall be subordinate to and shall not be inconsistent with this Clause 29) and the parties agree to comply with those procedures as issued from time to time.</w:delText>
        </w:r>
      </w:del>
    </w:p>
    <w:p w14:paraId="382087C9" w14:textId="102F9A29" w:rsidR="00FB7917" w:rsidRDefault="0038470D">
      <w:pPr>
        <w:pStyle w:val="MRAHeading2"/>
        <w:outlineLvl w:val="0"/>
        <w:pPrChange w:id="8800" w:author="Debbie Houldsworth" w:date="2020-05-13T08:02:00Z">
          <w:pPr>
            <w:pStyle w:val="MRAHeading2"/>
          </w:pPr>
        </w:pPrChange>
      </w:pPr>
      <w:bookmarkStart w:id="8801" w:name="_Toc40261070"/>
      <w:ins w:id="8802" w:author="Debbie Houldsworth" w:date="2020-05-06T08:15:00Z">
        <w:r>
          <w:t xml:space="preserve">Not Used </w:t>
        </w:r>
      </w:ins>
      <w:del w:id="8803" w:author="Debbie Houldsworth" w:date="2020-05-06T08:15:00Z">
        <w:r w:rsidR="00FB7917" w:rsidDel="0038470D">
          <w:delText>ASSIGNMENT OF OUTSTANDING CHARGES FROM THE OLD SUPPLIER TO THE NEW SUPPLIER</w:delText>
        </w:r>
      </w:del>
      <w:bookmarkEnd w:id="8801"/>
    </w:p>
    <w:p w14:paraId="5305EF8D" w14:textId="06DB5F1F" w:rsidR="00FB7917" w:rsidDel="001C1FCD" w:rsidRDefault="00FB7917">
      <w:pPr>
        <w:pStyle w:val="MRAL1Numbered"/>
        <w:outlineLvl w:val="0"/>
        <w:rPr>
          <w:del w:id="8804" w:author="Debbie Houldsworth" w:date="2020-05-07T06:39:00Z"/>
        </w:rPr>
        <w:pPrChange w:id="8805" w:author="Debbie Houldsworth" w:date="2020-05-13T08:02:00Z">
          <w:pPr>
            <w:pStyle w:val="MRAL1Numbered"/>
          </w:pPr>
        </w:pPrChange>
      </w:pPr>
      <w:bookmarkStart w:id="8806" w:name="_Toc40256190"/>
      <w:bookmarkStart w:id="8807" w:name="_Toc40257038"/>
      <w:bookmarkStart w:id="8808" w:name="_Toc40257855"/>
      <w:bookmarkStart w:id="8809" w:name="_Toc40258668"/>
      <w:bookmarkStart w:id="8810" w:name="_Toc40259477"/>
      <w:bookmarkStart w:id="8811" w:name="_Toc40260279"/>
      <w:bookmarkStart w:id="8812" w:name="_Toc40261071"/>
      <w:del w:id="8813" w:author="Debbie Houldsworth" w:date="2020-05-06T08:15:00Z">
        <w:r w:rsidDel="0038470D">
          <w:delText>MEC shall agree and issue appropriate procedures in relation to a Notice of Objection that has been issued in accordance with Condition 142A or 14.4(a) of the Electricity Supply Licence for a Metering Point that is equipped with a pre-payment meter (which procedures shall be subordinate to and not inconsistent with Electricity Supply Licence Condition 14 and Clauses 15 and 16)</w:delText>
        </w:r>
        <w:r w:rsidR="00C06963" w:rsidDel="0038470D">
          <w:delText xml:space="preserve"> and the parties agree to comply with those procedures as amended from time to time</w:delText>
        </w:r>
        <w:r w:rsidDel="0038470D">
          <w:delText>.</w:delText>
        </w:r>
      </w:del>
      <w:bookmarkStart w:id="8814" w:name="_Toc39727249"/>
      <w:bookmarkStart w:id="8815" w:name="_Toc40255620"/>
      <w:bookmarkEnd w:id="8806"/>
      <w:bookmarkEnd w:id="8807"/>
      <w:bookmarkEnd w:id="8808"/>
      <w:bookmarkEnd w:id="8809"/>
      <w:bookmarkEnd w:id="8810"/>
      <w:bookmarkEnd w:id="8811"/>
      <w:bookmarkEnd w:id="8812"/>
      <w:bookmarkEnd w:id="8814"/>
      <w:bookmarkEnd w:id="8815"/>
    </w:p>
    <w:p w14:paraId="25C3E3A5" w14:textId="0A81CC49" w:rsidR="00FB7917" w:rsidDel="001C1FCD" w:rsidRDefault="00FB7917">
      <w:pPr>
        <w:pStyle w:val="MRAL1Numbered"/>
        <w:outlineLvl w:val="0"/>
        <w:rPr>
          <w:del w:id="8816" w:author="Debbie Houldsworth" w:date="2020-05-07T06:39:00Z"/>
        </w:rPr>
        <w:pPrChange w:id="8817" w:author="Debbie Houldsworth" w:date="2020-05-13T08:02:00Z">
          <w:pPr>
            <w:pStyle w:val="MRAL1Numbered"/>
          </w:pPr>
        </w:pPrChange>
      </w:pPr>
      <w:bookmarkStart w:id="8818" w:name="_Toc40256191"/>
      <w:bookmarkStart w:id="8819" w:name="_Toc40257039"/>
      <w:bookmarkStart w:id="8820" w:name="_Toc40257856"/>
      <w:bookmarkStart w:id="8821" w:name="_Toc40258669"/>
      <w:bookmarkStart w:id="8822" w:name="_Toc40259478"/>
      <w:bookmarkStart w:id="8823" w:name="_Toc40260280"/>
      <w:bookmarkStart w:id="8824" w:name="_Toc40261072"/>
      <w:del w:id="8825" w:author="Debbie Houldsworth" w:date="2020-05-06T08:15:00Z">
        <w:r w:rsidDel="0038470D">
          <w:delText>Where the procedures pursuant to Clause 30.1 may apply, a Supplier that has raised a Notice of Objection pursuant to Condition 14.2A or 14.4(a) of the Electricity Supply Licence shall include in the notification to the Customer pursuant to Clause 16.7 that the Customer may apply for the assignment of the outstanding charges (including, without limitation, outstanding Green Deal Charges) to the New Supplier as a means of preventing future grounds for the issue of a Notice of Objection to that Supplier’s Application for Registration.</w:delText>
        </w:r>
      </w:del>
      <w:bookmarkStart w:id="8826" w:name="_Toc39727250"/>
      <w:bookmarkStart w:id="8827" w:name="_Toc40255621"/>
      <w:bookmarkEnd w:id="8818"/>
      <w:bookmarkEnd w:id="8819"/>
      <w:bookmarkEnd w:id="8820"/>
      <w:bookmarkEnd w:id="8821"/>
      <w:bookmarkEnd w:id="8822"/>
      <w:bookmarkEnd w:id="8823"/>
      <w:bookmarkEnd w:id="8824"/>
      <w:bookmarkEnd w:id="8826"/>
      <w:bookmarkEnd w:id="8827"/>
    </w:p>
    <w:p w14:paraId="6700E83D" w14:textId="4C336347" w:rsidR="00FB7917" w:rsidRDefault="00CB77AC">
      <w:pPr>
        <w:pStyle w:val="MRAHeading2"/>
        <w:outlineLvl w:val="0"/>
        <w:pPrChange w:id="8828" w:author="Debbie Houldsworth" w:date="2020-05-13T08:02:00Z">
          <w:pPr>
            <w:pStyle w:val="MRAHeading2"/>
          </w:pPr>
        </w:pPrChange>
      </w:pPr>
      <w:bookmarkStart w:id="8829" w:name="_Toc40261073"/>
      <w:ins w:id="8830" w:author="Debbie Houldsworth" w:date="2020-05-07T06:38:00Z">
        <w:r>
          <w:t xml:space="preserve">Not Used </w:t>
        </w:r>
      </w:ins>
      <w:del w:id="8831" w:author="Debbie Houldsworth" w:date="2020-05-07T06:38:00Z">
        <w:r w:rsidR="00FB7917" w:rsidDel="00CB77AC">
          <w:delText>ELECTRICITY CENTRAL ONLINE ENQUIRY SERVICE</w:delText>
        </w:r>
      </w:del>
      <w:bookmarkEnd w:id="8829"/>
    </w:p>
    <w:p w14:paraId="28DA47F3" w14:textId="06ECF739" w:rsidR="00FB7917" w:rsidRDefault="00FB7917">
      <w:pPr>
        <w:pStyle w:val="MRAL1Numbered"/>
        <w:numPr>
          <w:ilvl w:val="0"/>
          <w:numId w:val="0"/>
        </w:numPr>
        <w:ind w:left="142"/>
        <w:pPrChange w:id="8832" w:author="Debbie Houldsworth" w:date="2020-05-07T06:38:00Z">
          <w:pPr>
            <w:pStyle w:val="MRAL1Numbered"/>
            <w:numPr>
              <w:numId w:val="14"/>
            </w:numPr>
          </w:pPr>
        </w:pPrChange>
      </w:pPr>
      <w:del w:id="8833" w:author="Debbie Houldsworth" w:date="2020-05-06T08:16:00Z">
        <w:r w:rsidDel="0038470D">
          <w:delText>The Distribution Businesses shall establish, or procure the establishment of, a service whereby information in respect of all Metering Points recorded in their MPAS Registration Systems can be located via a search mechanism and viewed by market participants through a single consolidated website accessed via the public internet. Such website shall comprise a single national service containing no less information than the website-based information service already (as at 3</w:delText>
        </w:r>
        <w:r w:rsidDel="0038470D">
          <w:rPr>
            <w:vertAlign w:val="superscript"/>
          </w:rPr>
          <w:delText>rd</w:delText>
        </w:r>
        <w:r w:rsidDel="0038470D">
          <w:delText xml:space="preserve"> November 2005) offered by some Distribution Businesses and utilised by Suppliers. The information so published shall be primarily sourced from each MPAS Provider and its MPAS Registration System, notwithstanding that this Clause shall not preclude the inclusion of information that is not sourced via MPAS.</w:delText>
        </w:r>
      </w:del>
    </w:p>
    <w:p w14:paraId="5906FC4F" w14:textId="58F42A9F" w:rsidR="00FB7917" w:rsidDel="00CB77AC" w:rsidRDefault="00FB7917">
      <w:pPr>
        <w:pStyle w:val="MRAL2Numbered"/>
        <w:rPr>
          <w:del w:id="8834" w:author="Debbie Houldsworth" w:date="2020-05-07T06:38:00Z"/>
        </w:rPr>
      </w:pPr>
      <w:del w:id="8835" w:author="Debbie Houldsworth" w:date="2020-05-06T08:16:00Z">
        <w:r w:rsidDel="0038470D">
          <w:delText>The website referred to above may be phased in based on a state of readiness by each Distribution Business, but in any event shall be a fully national service incorporating all Metering Points recorded in the MPAS Registration Systems in Great Britain by 28</w:delText>
        </w:r>
        <w:r w:rsidDel="0038470D">
          <w:rPr>
            <w:vertAlign w:val="superscript"/>
          </w:rPr>
          <w:delText>th</w:delText>
        </w:r>
        <w:r w:rsidDel="0038470D">
          <w:delText xml:space="preserve"> February 2006</w:delText>
        </w:r>
      </w:del>
      <w:del w:id="8836" w:author="Debbie Houldsworth" w:date="2020-05-07T06:38:00Z">
        <w:r w:rsidDel="00CB77AC">
          <w:delText>.</w:delText>
        </w:r>
      </w:del>
    </w:p>
    <w:p w14:paraId="7C0A4407" w14:textId="0FAC0246" w:rsidR="00FB7917" w:rsidDel="0038470D" w:rsidRDefault="00FB7917">
      <w:pPr>
        <w:pStyle w:val="BodyText"/>
        <w:ind w:left="539"/>
        <w:rPr>
          <w:del w:id="8837" w:author="Debbie Houldsworth" w:date="2020-05-06T08:16:00Z"/>
        </w:rPr>
      </w:pPr>
      <w:del w:id="8838" w:author="Debbie Houldsworth" w:date="2020-05-06T08:16:00Z">
        <w:r w:rsidDel="0038470D">
          <w:delText>Thereafter, the Distribution Businesses and Suppliers procure that a single national service shall be operated and maintained under this Agreement in accordance with the provisions of this Clause 31 in conjunction and cooperation with all Distribution Businesses and Suppliers as parties to this Agreement (the “</w:delText>
        </w:r>
        <w:r w:rsidDel="0038470D">
          <w:rPr>
            <w:b/>
          </w:rPr>
          <w:delText>Electricity Central Online Enquiry Service”</w:delText>
        </w:r>
        <w:r w:rsidDel="0038470D">
          <w:delText>). The Electricity Central Online Enquiry Service shall comprise the website referred to in Clause 31.1 above and such additional information, MPAS or non-MPAS sourced, as required under the procedures issued pursuant to Clause 31.9.  Each Supplier acknowledges and agrees the desirability that the Electricity Central Online Enquiry Service shall not be solely confined to information sourced from MPAS and that any non-MPAS sourced information shall be provided in accordance with the procedures issued pursuant to Clause 31.9.</w:delText>
        </w:r>
      </w:del>
    </w:p>
    <w:p w14:paraId="30E0BEE0" w14:textId="3473EB41" w:rsidR="00FB7917" w:rsidDel="0038470D" w:rsidRDefault="00FB7917">
      <w:pPr>
        <w:pStyle w:val="MRAL2Numbered"/>
        <w:ind w:hanging="992"/>
        <w:rPr>
          <w:del w:id="8839" w:author="Debbie Houldsworth" w:date="2020-05-06T08:16:00Z"/>
        </w:rPr>
      </w:pPr>
      <w:del w:id="8840" w:author="Debbie Houldsworth" w:date="2020-05-06T08:16:00Z">
        <w:r w:rsidDel="0038470D">
          <w:delText>The Electricity Central Online Enquiry Service shall be completed by 31</w:delText>
        </w:r>
        <w:r w:rsidDel="0038470D">
          <w:rPr>
            <w:vertAlign w:val="superscript"/>
          </w:rPr>
          <w:delText>st</w:delText>
        </w:r>
        <w:r w:rsidDel="0038470D">
          <w:delText xml:space="preserve"> March 2006, however this shall not preclude any earlier phased introduction of this service.</w:delText>
        </w:r>
      </w:del>
    </w:p>
    <w:p w14:paraId="39075471" w14:textId="5FC8D618" w:rsidR="00FB7917" w:rsidDel="00CB77AC" w:rsidRDefault="00FB7917">
      <w:pPr>
        <w:pStyle w:val="MRAL1Numbered"/>
        <w:tabs>
          <w:tab w:val="num" w:pos="567"/>
        </w:tabs>
        <w:ind w:left="567"/>
        <w:rPr>
          <w:del w:id="8841" w:author="Debbie Houldsworth" w:date="2020-05-07T06:37:00Z"/>
        </w:rPr>
      </w:pPr>
      <w:del w:id="8842" w:author="Debbie Houldsworth" w:date="2020-05-06T08:17:00Z">
        <w:r w:rsidDel="0038470D">
          <w:delText>The Electricity Central Online Enquiry Service shall comprise, but not be restricted to, the following requirements</w:delText>
        </w:r>
      </w:del>
      <w:del w:id="8843" w:author="Debbie Houldsworth" w:date="2020-05-07T06:37:00Z">
        <w:r w:rsidDel="00CB77AC">
          <w:delText>:</w:delText>
        </w:r>
      </w:del>
    </w:p>
    <w:p w14:paraId="693F4E50" w14:textId="720E9304" w:rsidR="00FB7917" w:rsidDel="00CB77AC" w:rsidRDefault="00FB7917">
      <w:pPr>
        <w:pStyle w:val="MRAL2Numbered"/>
        <w:rPr>
          <w:del w:id="8844" w:author="Debbie Houldsworth" w:date="2020-05-07T06:37:00Z"/>
          <w:snapToGrid w:val="0"/>
        </w:rPr>
      </w:pPr>
      <w:del w:id="8845" w:author="Debbie Houldsworth" w:date="2020-05-06T08:17:00Z">
        <w:r w:rsidDel="0038470D">
          <w:rPr>
            <w:snapToGrid w:val="0"/>
          </w:rPr>
          <w:delText>a single consolidated website accessible via the public internet and available on all calendar days of the year on a 24 hour basis, subject to Clauses 31.5 and 31.6, for parties and any other persons or entities identified in the procedures issued pursuant to Clause 31.9; and</w:delText>
        </w:r>
      </w:del>
    </w:p>
    <w:p w14:paraId="3CAC360B" w14:textId="08E3FC64" w:rsidR="00FB7917" w:rsidDel="00CB77AC" w:rsidRDefault="00FB7917">
      <w:pPr>
        <w:pStyle w:val="MRAL2Numbered"/>
        <w:rPr>
          <w:del w:id="8846" w:author="Debbie Houldsworth" w:date="2020-05-07T06:37:00Z"/>
          <w:snapToGrid w:val="0"/>
          <w:color w:val="000000"/>
        </w:rPr>
      </w:pPr>
      <w:del w:id="8847" w:author="Debbie Houldsworth" w:date="2020-05-06T08:17:00Z">
        <w:r w:rsidDel="0038470D">
          <w:rPr>
            <w:snapToGrid w:val="0"/>
          </w:rPr>
          <w:delText>all Metering Points held in all MPAS Registration Systems shall be included and:</w:delText>
        </w:r>
      </w:del>
    </w:p>
    <w:p w14:paraId="35A21BD0" w14:textId="16BE4D69" w:rsidR="00FB7917" w:rsidDel="00CB77AC" w:rsidRDefault="00FB7917">
      <w:pPr>
        <w:pStyle w:val="MRAL3Numbered"/>
        <w:rPr>
          <w:del w:id="8848" w:author="Debbie Houldsworth" w:date="2020-05-07T06:37:00Z"/>
          <w:snapToGrid w:val="0"/>
        </w:rPr>
      </w:pPr>
      <w:del w:id="8849" w:author="Debbie Houldsworth" w:date="2020-05-06T08:17:00Z">
        <w:r w:rsidDel="0038470D">
          <w:rPr>
            <w:snapToGrid w:val="0"/>
          </w:rPr>
          <w:delText xml:space="preserve">in the case of Distribution Businesses (in their capacity as MPAS Providers, which shall include any Appointed MPAS Agent where applicable) such information in respect of all Metering Points in their MPAS Registration System as required under the procedures issued pursuant to Clause 31.9 shall be provided; </w:delText>
        </w:r>
      </w:del>
      <w:del w:id="8850" w:author="Debbie Houldsworth" w:date="2020-05-07T06:37:00Z">
        <w:r w:rsidDel="00CB77AC">
          <w:rPr>
            <w:snapToGrid w:val="0"/>
          </w:rPr>
          <w:delText>and</w:delText>
        </w:r>
      </w:del>
    </w:p>
    <w:p w14:paraId="2711CFE8" w14:textId="5C470F0A" w:rsidR="00FB7917" w:rsidDel="00CB77AC" w:rsidRDefault="00FB7917">
      <w:pPr>
        <w:pStyle w:val="MRAL3Numbered"/>
        <w:rPr>
          <w:del w:id="8851" w:author="Debbie Houldsworth" w:date="2020-05-07T06:37:00Z"/>
          <w:snapToGrid w:val="0"/>
        </w:rPr>
      </w:pPr>
      <w:del w:id="8852" w:author="Debbie Houldsworth" w:date="2020-05-06T08:17:00Z">
        <w:r w:rsidDel="0038470D">
          <w:rPr>
            <w:snapToGrid w:val="0"/>
          </w:rPr>
          <w:delText>in the case of Suppliers (or any agent thereof), such supplementary non-MPAS sourced information held in relation to Metering Points as required under the procedures issued pursuant to Clause 31.9 shall be provided; and</w:delText>
        </w:r>
      </w:del>
    </w:p>
    <w:p w14:paraId="7161CCD9" w14:textId="13116E85" w:rsidR="00FB7917" w:rsidDel="00CB77AC" w:rsidRDefault="00FB7917">
      <w:pPr>
        <w:pStyle w:val="MRAL2Numbered"/>
        <w:rPr>
          <w:del w:id="8853" w:author="Debbie Houldsworth" w:date="2020-05-07T06:37:00Z"/>
          <w:snapToGrid w:val="0"/>
        </w:rPr>
      </w:pPr>
      <w:del w:id="8854" w:author="Debbie Houldsworth" w:date="2020-05-06T08:18:00Z">
        <w:r w:rsidDel="0038470D">
          <w:rPr>
            <w:snapToGrid w:val="0"/>
          </w:rPr>
          <w:delText>updates of information provided pursuant to Clause 31.2.2 within the timeframes and methods as set out in the procedures issued pursuant to Clause 31.9; and</w:delText>
        </w:r>
      </w:del>
    </w:p>
    <w:p w14:paraId="4FFC8B4E" w14:textId="560F31F5" w:rsidR="00FB7917" w:rsidDel="00CB77AC" w:rsidRDefault="00FB7917">
      <w:pPr>
        <w:pStyle w:val="MRAL2Numbered"/>
        <w:rPr>
          <w:del w:id="8855" w:author="Debbie Houldsworth" w:date="2020-05-07T06:37:00Z"/>
          <w:snapToGrid w:val="0"/>
        </w:rPr>
      </w:pPr>
      <w:del w:id="8856" w:author="Debbie Houldsworth" w:date="2020-05-06T08:18:00Z">
        <w:r w:rsidDel="0038470D">
          <w:rPr>
            <w:snapToGrid w:val="0"/>
          </w:rPr>
          <w:delText>administration shall be under this Agreement through the Secretariat who shall act in the role of co-ordinator between parties and the technical interface to the Electricity Central Online Enquiry Service</w:delText>
        </w:r>
      </w:del>
      <w:del w:id="8857" w:author="Debbie Houldsworth" w:date="2020-05-07T06:37:00Z">
        <w:r w:rsidDel="00CB77AC">
          <w:rPr>
            <w:snapToGrid w:val="0"/>
          </w:rPr>
          <w:delText>.</w:delText>
        </w:r>
      </w:del>
    </w:p>
    <w:p w14:paraId="26790D86" w14:textId="50E53A6A" w:rsidR="00FB7917" w:rsidDel="0038470D" w:rsidRDefault="00FB7917">
      <w:pPr>
        <w:pStyle w:val="BodyTextIndent"/>
        <w:spacing w:after="200"/>
        <w:ind w:left="709"/>
        <w:rPr>
          <w:del w:id="8858" w:author="Debbie Houldsworth" w:date="2020-05-06T08:18:00Z"/>
          <w:highlight w:val="yellow"/>
        </w:rPr>
      </w:pPr>
      <w:del w:id="8859" w:author="Debbie Houldsworth" w:date="2020-05-06T08:18:00Z">
        <w:r w:rsidDel="0038470D">
          <w:delText>Whilst the Electricity Central Online Enquiry Service shall be primarily used to support the processes for change of Supplier, nothing in this Clause 31 shall preclude its use in other circumstances, notwithstanding that such use shall be related solely to the information held within ECOES.</w:delText>
        </w:r>
      </w:del>
    </w:p>
    <w:p w14:paraId="0D088D86" w14:textId="29666114" w:rsidR="00FB7917" w:rsidDel="00CB77AC" w:rsidRDefault="00FB7917">
      <w:pPr>
        <w:pStyle w:val="MRAL1Numbered"/>
        <w:rPr>
          <w:del w:id="8860" w:author="Debbie Houldsworth" w:date="2020-05-07T06:37:00Z"/>
          <w:snapToGrid w:val="0"/>
        </w:rPr>
      </w:pPr>
      <w:del w:id="8861" w:author="Debbie Houldsworth" w:date="2020-05-06T08:18:00Z">
        <w:r w:rsidDel="0038470D">
          <w:rPr>
            <w:snapToGrid w:val="0"/>
          </w:rPr>
          <w:delText>Subject to Clause 31.3.2, all Distribution Businesses and Suppliers, as parties to this Agreement, shall contribute proportionately to the operation and maintenance of the Electricity Central Online Enquiry Service. In the case of Distribution Businesses, this shall be in accordance with the calculations set out in Cause 8.9 and in the case of Suppliers this shall be in accordance with the calculations set out in Clause 8.8. For the avoidance of doubt contributions pursuant to this Clause shall not include costs incurred by Distribution Businesses or Suppliers in updating data to the Electricity Central Online Enquiry Service.</w:delText>
        </w:r>
      </w:del>
    </w:p>
    <w:p w14:paraId="1C29F7DE" w14:textId="272C4BD3" w:rsidR="00FB7917" w:rsidDel="00CB77AC" w:rsidRDefault="00FB7917">
      <w:pPr>
        <w:pStyle w:val="MRAL2Numbered"/>
        <w:rPr>
          <w:del w:id="8862" w:author="Debbie Houldsworth" w:date="2020-05-07T06:37:00Z"/>
          <w:snapToGrid w:val="0"/>
        </w:rPr>
      </w:pPr>
      <w:del w:id="8863" w:author="Debbie Houldsworth" w:date="2020-05-06T08:18:00Z">
        <w:r w:rsidDel="0038470D">
          <w:rPr>
            <w:snapToGrid w:val="0"/>
          </w:rPr>
          <w:delText xml:space="preserve">Whilst each party acknowledges and agrees the desirability of achieving and maintaining consistency between </w:delText>
        </w:r>
        <w:r w:rsidDel="0038470D">
          <w:delText xml:space="preserve">Distribution Businesses and Suppliers, as parties to this Agreement, in relation to the objectives of the </w:delText>
        </w:r>
        <w:r w:rsidDel="0038470D">
          <w:rPr>
            <w:snapToGrid w:val="0"/>
          </w:rPr>
          <w:delText xml:space="preserve">Electricity Central Online Enquiry Service, where a change is identified which does not meet those objectives </w:delText>
        </w:r>
        <w:r w:rsidDel="0038470D">
          <w:delText xml:space="preserve">with both categories of parties, such change may be funded in its entirety </w:delText>
        </w:r>
        <w:r w:rsidDel="0038470D">
          <w:rPr>
            <w:snapToGrid w:val="0"/>
          </w:rPr>
          <w:delText>by one category of party.</w:delText>
        </w:r>
      </w:del>
    </w:p>
    <w:p w14:paraId="1116BD3E" w14:textId="3A3B0528" w:rsidR="00FB7917" w:rsidDel="00CB77AC" w:rsidRDefault="00FB7917">
      <w:pPr>
        <w:pStyle w:val="MRAL2Numbered"/>
        <w:rPr>
          <w:del w:id="8864" w:author="Debbie Houldsworth" w:date="2020-05-07T06:37:00Z"/>
          <w:snapToGrid w:val="0"/>
        </w:rPr>
      </w:pPr>
      <w:del w:id="8865" w:author="Debbie Houldsworth" w:date="2020-05-06T08:18:00Z">
        <w:r w:rsidDel="0038470D">
          <w:rPr>
            <w:snapToGrid w:val="0"/>
          </w:rPr>
          <w:delText>Upon the accession of a new Distribution Business, a fee shall be recovered from the new Distribution Business in order to allow data relating to Metering Points Registered on their MPAS Registration System to be included in the Electricity Central Online Enquiry Service. For the avoidance of doubt, this fee shall be payable by the new Distribution Business and will not be recovered in accordance with the calculations set out in Clauses 8.8 and 8.9. The amount of the fee shall be set by MEC each year. The Secretariat shall arrange collection of the fee by issuing an invoice to the new Distribution Business; the invoice shall be payable by the new Distribution Business within ten working days of receipt.</w:delText>
        </w:r>
      </w:del>
    </w:p>
    <w:p w14:paraId="3066B2D7" w14:textId="6015BCB9" w:rsidR="00FB7917" w:rsidDel="00CB77AC" w:rsidRDefault="00FB7917">
      <w:pPr>
        <w:pStyle w:val="MRAL1Numbered"/>
        <w:rPr>
          <w:del w:id="8866" w:author="Debbie Houldsworth" w:date="2020-05-07T06:37:00Z"/>
          <w:snapToGrid w:val="0"/>
        </w:rPr>
      </w:pPr>
      <w:del w:id="8867" w:author="Debbie Houldsworth" w:date="2020-05-06T08:19:00Z">
        <w:r w:rsidDel="0038470D">
          <w:rPr>
            <w:snapToGrid w:val="0"/>
          </w:rPr>
          <w:delText>Each Distribution Business, in its capacity as an MPAS Provider (which shall include its Appointed MPAS Agent where applicable) and each Supplier shall use reasonable endeavours to ensure that that any information that it submits to the Electricity Central Online Enquiry Service pursuant to this Clause 31, including as set out in the procedures established and maintained in accordance with Clause 31.9, is complete, in the correct format and consistent with the information provided to it.</w:delText>
        </w:r>
      </w:del>
    </w:p>
    <w:p w14:paraId="6EE7A83C" w14:textId="429FBEFF" w:rsidR="00FB7917" w:rsidDel="00CB77AC" w:rsidRDefault="00FB7917">
      <w:pPr>
        <w:pStyle w:val="MRAL1Numbered"/>
        <w:rPr>
          <w:del w:id="8868" w:author="Debbie Houldsworth" w:date="2020-05-07T06:37:00Z"/>
          <w:snapToGrid w:val="0"/>
        </w:rPr>
      </w:pPr>
      <w:del w:id="8869" w:author="Debbie Houldsworth" w:date="2020-05-06T08:19:00Z">
        <w:r w:rsidDel="0038470D">
          <w:rPr>
            <w:snapToGrid w:val="0"/>
          </w:rPr>
          <w:delText>Any planned suspensions in the operation of the Electricity Central Online Enquiry Service shall be notified to all Contract Managers by the Secretariat with as much notice as reasonably possible, and in any event no later than 5 Working Days before any such planned suspension</w:delText>
        </w:r>
      </w:del>
      <w:del w:id="8870" w:author="Debbie Houldsworth" w:date="2020-05-07T06:37:00Z">
        <w:r w:rsidDel="00CB77AC">
          <w:rPr>
            <w:snapToGrid w:val="0"/>
          </w:rPr>
          <w:delText>.</w:delText>
        </w:r>
      </w:del>
    </w:p>
    <w:p w14:paraId="482E0699" w14:textId="462002DB" w:rsidR="00FB7917" w:rsidDel="00CB77AC" w:rsidRDefault="00FB7917">
      <w:pPr>
        <w:pStyle w:val="MRAL1Numbered"/>
        <w:rPr>
          <w:del w:id="8871" w:author="Debbie Houldsworth" w:date="2020-05-07T06:37:00Z"/>
          <w:snapToGrid w:val="0"/>
        </w:rPr>
      </w:pPr>
      <w:del w:id="8872" w:author="Debbie Houldsworth" w:date="2020-05-06T08:19:00Z">
        <w:r w:rsidDel="0038470D">
          <w:rPr>
            <w:snapToGrid w:val="0"/>
          </w:rPr>
          <w:delText>In the event of any unplanned suspension of the Electricity Central Online Enquiry Service, the service shall be reinstated as soon as reasonably practicable and, where any unplanned suspension has not been reinstated within one Working Day, the Secretariat shall notify all Contract Managers of the scheduled date for reinstatement</w:delText>
        </w:r>
      </w:del>
      <w:del w:id="8873" w:author="Debbie Houldsworth" w:date="2020-05-07T06:37:00Z">
        <w:r w:rsidDel="00CB77AC">
          <w:rPr>
            <w:snapToGrid w:val="0"/>
          </w:rPr>
          <w:delText>.</w:delText>
        </w:r>
      </w:del>
    </w:p>
    <w:p w14:paraId="28BFFEB7" w14:textId="69A88E64" w:rsidR="00FB7917" w:rsidDel="00CB77AC" w:rsidRDefault="00FB7917">
      <w:pPr>
        <w:pStyle w:val="MRAL1Numbered"/>
        <w:rPr>
          <w:del w:id="8874" w:author="Debbie Houldsworth" w:date="2020-05-07T06:37:00Z"/>
          <w:snapToGrid w:val="0"/>
        </w:rPr>
      </w:pPr>
      <w:del w:id="8875" w:author="Debbie Houldsworth" w:date="2020-05-06T08:19:00Z">
        <w:r w:rsidDel="0038470D">
          <w:rPr>
            <w:snapToGrid w:val="0"/>
          </w:rPr>
          <w:delText>All Distribution Businesses and Suppliers, as parties to this Agreement, acknowledge that the Electricity Central Online Enquiry Service has been established under this Clause 31 in order to support Registration under this Agreement and does not replace MPAS or the MPAS Registration Systems.</w:delText>
        </w:r>
      </w:del>
    </w:p>
    <w:p w14:paraId="689B71DE" w14:textId="377752E4" w:rsidR="00FB7917" w:rsidDel="00CB77AC" w:rsidRDefault="00FB7917">
      <w:pPr>
        <w:pStyle w:val="MRAL2Numbered"/>
        <w:rPr>
          <w:del w:id="8876" w:author="Debbie Houldsworth" w:date="2020-05-07T06:37:00Z"/>
          <w:snapToGrid w:val="0"/>
        </w:rPr>
      </w:pPr>
      <w:del w:id="8877" w:author="Debbie Houldsworth" w:date="2020-05-06T08:19:00Z">
        <w:r w:rsidDel="0038470D">
          <w:rPr>
            <w:snapToGrid w:val="0"/>
          </w:rPr>
          <w:delText>Variations may be identified in the future by parties, or consequential upon any changes to the MPAS Registration Systems progressed under this Agreement. Parties acknowledge that the Electricity Central Online Enquiry Service is subject to future development and variation, which shall be considered in accordance with the Change Procedures.</w:delText>
        </w:r>
      </w:del>
    </w:p>
    <w:p w14:paraId="2E6C451D" w14:textId="3A6B8013" w:rsidR="00FB7917" w:rsidDel="00CB77AC" w:rsidRDefault="00FB7917">
      <w:pPr>
        <w:pStyle w:val="MRAL1Numbered"/>
        <w:rPr>
          <w:del w:id="8878" w:author="Debbie Houldsworth" w:date="2020-05-07T06:37:00Z"/>
          <w:snapToGrid w:val="0"/>
        </w:rPr>
      </w:pPr>
      <w:del w:id="8879" w:author="Debbie Houldsworth" w:date="2020-05-06T08:19:00Z">
        <w:r w:rsidDel="0038470D">
          <w:rPr>
            <w:snapToGrid w:val="0"/>
          </w:rPr>
          <w:delText>Suppliers shall procure that, where data recorded within the Electricity Central Online Enquiry Service is provided by its appointed Meter Operator or Data Collector, that Meter Operator or Data Collector shall meet the requirements of the upload and update of such data as set out in the procedures issued pursuant to Clause 31.9.</w:delText>
        </w:r>
      </w:del>
    </w:p>
    <w:p w14:paraId="0AA43FDB" w14:textId="7F1101A0" w:rsidR="00FB7917" w:rsidDel="00CB77AC" w:rsidRDefault="00FB7917">
      <w:pPr>
        <w:pStyle w:val="MRAL1NoHangingIndent"/>
        <w:rPr>
          <w:del w:id="8880" w:author="Debbie Houldsworth" w:date="2020-05-07T06:37:00Z"/>
          <w:b/>
          <w:bCs/>
        </w:rPr>
      </w:pPr>
      <w:del w:id="8881" w:author="Debbie Houldsworth" w:date="2020-05-07T06:37:00Z">
        <w:r w:rsidDel="00CB77AC">
          <w:rPr>
            <w:b/>
            <w:bCs/>
          </w:rPr>
          <w:delText>Procedures</w:delText>
        </w:r>
      </w:del>
    </w:p>
    <w:p w14:paraId="5A3271A0" w14:textId="601FBE26" w:rsidR="00FB7917" w:rsidDel="00CB77AC" w:rsidRDefault="00FB7917">
      <w:pPr>
        <w:pStyle w:val="MRAL1Numbered"/>
        <w:rPr>
          <w:del w:id="8882" w:author="Debbie Houldsworth" w:date="2020-05-07T06:37:00Z"/>
        </w:rPr>
      </w:pPr>
      <w:del w:id="8883" w:author="Debbie Houldsworth" w:date="2020-05-06T08:18:00Z">
        <w:r w:rsidDel="0038470D">
          <w:rPr>
            <w:snapToGrid w:val="0"/>
          </w:rPr>
          <w:delText xml:space="preserve">MEC shall agree </w:delText>
        </w:r>
        <w:r w:rsidDel="0038470D">
          <w:delText xml:space="preserve">and issue </w:delText>
        </w:r>
        <w:r w:rsidDel="0038470D">
          <w:rPr>
            <w:snapToGrid w:val="0"/>
          </w:rPr>
          <w:delText>procedures</w:delText>
        </w:r>
        <w:r w:rsidDel="0038470D">
          <w:delText>, which shall</w:delText>
        </w:r>
        <w:r w:rsidDel="0038470D">
          <w:rPr>
            <w:snapToGrid w:val="0"/>
            <w:color w:val="000000"/>
          </w:rPr>
          <w:delText xml:space="preserve"> be subordinate to and not inconsistent with this Clause 31</w:delText>
        </w:r>
        <w:r w:rsidDel="0038470D">
          <w:delText>,</w:delText>
        </w:r>
        <w:r w:rsidDel="0038470D">
          <w:rPr>
            <w:snapToGrid w:val="0"/>
          </w:rPr>
          <w:delText xml:space="preserve"> </w:delText>
        </w:r>
        <w:r w:rsidDel="0038470D">
          <w:delText>in relation to the establishment, operation and maintenance of the Electricity Central Online Enquiry Service. All parties agree to comply with these procedures, as amended from time to time.</w:delText>
        </w:r>
      </w:del>
    </w:p>
    <w:p w14:paraId="5C3DE263" w14:textId="5DC8C7D8" w:rsidR="00FB7917" w:rsidRDefault="00FB7917">
      <w:pPr>
        <w:pStyle w:val="MRAHeading1"/>
      </w:pPr>
      <w:r>
        <w:br w:type="page"/>
      </w:r>
      <w:bookmarkStart w:id="8884" w:name="_Toc18300538"/>
      <w:bookmarkStart w:id="8885" w:name="_Toc64264337"/>
      <w:r>
        <w:t xml:space="preserve">PART VI: </w:t>
      </w:r>
      <w:del w:id="8886" w:author="Jonathan Hawkins" w:date="2020-05-07T14:53:00Z">
        <w:r w:rsidDel="008C07BF">
          <w:delText>RECORDS, AUDIT AND NON-FUNCTIONAL REQUIREMENTS</w:delText>
        </w:r>
      </w:del>
      <w:bookmarkEnd w:id="8884"/>
      <w:bookmarkEnd w:id="8885"/>
      <w:ins w:id="8887" w:author="Jonathan Hawkins" w:date="2020-05-07T14:53:00Z">
        <w:r w:rsidR="008C07BF">
          <w:t>NOT USED</w:t>
        </w:r>
      </w:ins>
    </w:p>
    <w:p w14:paraId="4D22D2F2" w14:textId="5AA26A61" w:rsidR="00FB7917" w:rsidRDefault="00FB7917">
      <w:pPr>
        <w:pStyle w:val="MRAHeading2"/>
        <w:outlineLvl w:val="0"/>
        <w:pPrChange w:id="8888" w:author="Debbie Houldsworth" w:date="2020-05-13T08:03:00Z">
          <w:pPr>
            <w:pStyle w:val="MRAHeading2"/>
          </w:pPr>
        </w:pPrChange>
      </w:pPr>
      <w:bookmarkStart w:id="8889" w:name="_Toc399857020"/>
      <w:bookmarkStart w:id="8890" w:name="_Toc403360795"/>
      <w:bookmarkStart w:id="8891" w:name="_Toc403360873"/>
      <w:bookmarkStart w:id="8892" w:name="_Toc403360945"/>
      <w:bookmarkStart w:id="8893" w:name="_Toc403361001"/>
      <w:bookmarkStart w:id="8894" w:name="_Toc403361458"/>
      <w:bookmarkStart w:id="8895" w:name="_Toc403371532"/>
      <w:bookmarkStart w:id="8896" w:name="_Toc415033826"/>
      <w:bookmarkStart w:id="8897" w:name="_Toc416508912"/>
      <w:bookmarkStart w:id="8898" w:name="_Toc18300539"/>
      <w:bookmarkStart w:id="8899" w:name="_Toc64264338"/>
      <w:bookmarkStart w:id="8900" w:name="_Toc40261074"/>
      <w:del w:id="8901" w:author="Jonathan Hawkins" w:date="2020-05-07T14:53:00Z">
        <w:r w:rsidDel="008C07BF">
          <w:delText>RECORDS, AUDIT AND NON-FUNCTIONAL REQUIREMENTS</w:delText>
        </w:r>
      </w:del>
      <w:bookmarkEnd w:id="8889"/>
      <w:bookmarkEnd w:id="8890"/>
      <w:bookmarkEnd w:id="8891"/>
      <w:bookmarkEnd w:id="8892"/>
      <w:bookmarkEnd w:id="8893"/>
      <w:bookmarkEnd w:id="8894"/>
      <w:bookmarkEnd w:id="8895"/>
      <w:bookmarkEnd w:id="8896"/>
      <w:bookmarkEnd w:id="8897"/>
      <w:bookmarkEnd w:id="8898"/>
      <w:bookmarkEnd w:id="8899"/>
      <w:ins w:id="8902" w:author="Jonathan Hawkins" w:date="2020-05-07T14:53:00Z">
        <w:r w:rsidR="008C07BF">
          <w:t>not used</w:t>
        </w:r>
      </w:ins>
      <w:bookmarkEnd w:id="8900"/>
    </w:p>
    <w:p w14:paraId="4C0365BB" w14:textId="06FC3BA8" w:rsidR="00FB7917" w:rsidDel="008C07BF" w:rsidRDefault="00FB7917" w:rsidP="00872BD4">
      <w:pPr>
        <w:pStyle w:val="MRAL1Numbered"/>
        <w:numPr>
          <w:ilvl w:val="1"/>
          <w:numId w:val="40"/>
        </w:numPr>
        <w:rPr>
          <w:del w:id="8903" w:author="Jonathan Hawkins" w:date="2020-05-07T14:53:00Z"/>
        </w:rPr>
      </w:pPr>
      <w:bookmarkStart w:id="8904" w:name="_Ref9051090"/>
      <w:del w:id="8905" w:author="Jonathan Hawkins" w:date="2020-05-07T14:53:00Z">
        <w:r w:rsidDel="008C07BF">
          <w:delText>Each MPAS Provider shall ensure that it securely maintains a historical record of all data items that have been held in respect of a Metering Point on its MPAS Registration System and that such records are fully auditable, so that a full historical record is maintained for a period of no less than 40 months following initial settlement date in relation to any particular data item, the most recent 28 months being held on-line.</w:delText>
        </w:r>
        <w:bookmarkEnd w:id="8904"/>
      </w:del>
    </w:p>
    <w:p w14:paraId="39628C47" w14:textId="52796058" w:rsidR="00FB7917" w:rsidDel="008C07BF" w:rsidRDefault="00FB7917">
      <w:pPr>
        <w:pStyle w:val="MRAL1Numbered"/>
        <w:rPr>
          <w:del w:id="8906" w:author="Jonathan Hawkins" w:date="2020-05-07T14:53:00Z"/>
        </w:rPr>
      </w:pPr>
      <w:del w:id="8907" w:author="Jonathan Hawkins" w:date="2020-05-07T14:53:00Z">
        <w:r w:rsidDel="008C07BF">
          <w:delText>Each MPAS Provider shall ensure that it retains copies of all Messages sent and received in providing Services for at least 40 months after the Messages have been sent or received.</w:delText>
        </w:r>
      </w:del>
    </w:p>
    <w:p w14:paraId="14AC555D" w14:textId="31B1CD87" w:rsidR="00FB7917" w:rsidDel="008C07BF" w:rsidRDefault="00FB7917">
      <w:pPr>
        <w:pStyle w:val="MRAL1Numbered"/>
        <w:rPr>
          <w:del w:id="8908" w:author="Jonathan Hawkins" w:date="2020-05-07T14:53:00Z"/>
        </w:rPr>
      </w:pPr>
      <w:del w:id="8909" w:author="Jonathan Hawkins" w:date="2020-05-07T14:53:00Z">
        <w:r w:rsidDel="008C07BF">
          <w:delText>Each MPAS Provider shall ensure that BSCCo and the BSC Auditor  has access at reasonable times and on reasonable notice to:</w:delText>
        </w:r>
      </w:del>
    </w:p>
    <w:p w14:paraId="325394E5" w14:textId="1BADA24F" w:rsidR="00FB7917" w:rsidDel="008C07BF" w:rsidRDefault="00FB7917">
      <w:pPr>
        <w:pStyle w:val="MRAL2Numbered"/>
        <w:rPr>
          <w:del w:id="8910" w:author="Jonathan Hawkins" w:date="2020-05-07T14:53:00Z"/>
        </w:rPr>
      </w:pPr>
      <w:del w:id="8911" w:author="Jonathan Hawkins" w:date="2020-05-07T14:53:00Z">
        <w:r w:rsidDel="008C07BF">
          <w:delText>those records maintained by the MPAS Provider pursuant to Clause 32.1;</w:delText>
        </w:r>
      </w:del>
    </w:p>
    <w:p w14:paraId="4B83F34D" w14:textId="4FDA184B" w:rsidR="00FB7917" w:rsidDel="008C07BF" w:rsidRDefault="00FB7917">
      <w:pPr>
        <w:pStyle w:val="MRAL2Numbered"/>
        <w:rPr>
          <w:del w:id="8912" w:author="Jonathan Hawkins" w:date="2020-05-07T14:53:00Z"/>
        </w:rPr>
      </w:pPr>
      <w:del w:id="8913" w:author="Jonathan Hawkins" w:date="2020-05-07T14:53:00Z">
        <w:r w:rsidDel="008C07BF">
          <w:delText>any software, hardware, data or information held by the MPAS Provider or its agents where reasonably required by BSCCo or the BSC Auditor to fulfil its obligations under the BSC;</w:delText>
        </w:r>
      </w:del>
    </w:p>
    <w:p w14:paraId="2019B035" w14:textId="268AF582" w:rsidR="00FB7917" w:rsidDel="008C07BF" w:rsidRDefault="00FB7917">
      <w:pPr>
        <w:pStyle w:val="MRAL2Numbered"/>
        <w:rPr>
          <w:del w:id="8914" w:author="Jonathan Hawkins" w:date="2020-05-07T14:53:00Z"/>
        </w:rPr>
      </w:pPr>
      <w:del w:id="8915" w:author="Jonathan Hawkins" w:date="2020-05-07T14:53:00Z">
        <w:r w:rsidDel="008C07BF">
          <w:delText>the relevant parts of the MPAS Provider's premises; and</w:delText>
        </w:r>
      </w:del>
    </w:p>
    <w:p w14:paraId="1489B5ED" w14:textId="4640B6B9" w:rsidR="00FB7917" w:rsidDel="008C07BF" w:rsidRDefault="00FB7917">
      <w:pPr>
        <w:pStyle w:val="MRAL2Numbered"/>
        <w:rPr>
          <w:del w:id="8916" w:author="Jonathan Hawkins" w:date="2020-05-07T14:53:00Z"/>
        </w:rPr>
      </w:pPr>
      <w:del w:id="8917" w:author="Jonathan Hawkins" w:date="2020-05-07T14:53:00Z">
        <w:r w:rsidDel="008C07BF">
          <w:delText>relevant staff members of the MPAS Provider, for a reasonable length of time in any one year.</w:delText>
        </w:r>
      </w:del>
    </w:p>
    <w:p w14:paraId="02150251" w14:textId="3A4ECE10" w:rsidR="00FB7917" w:rsidDel="008C07BF" w:rsidRDefault="00FB7917">
      <w:pPr>
        <w:pStyle w:val="MRAL1Numbered"/>
        <w:rPr>
          <w:del w:id="8918" w:author="Jonathan Hawkins" w:date="2020-05-07T14:53:00Z"/>
        </w:rPr>
      </w:pPr>
      <w:del w:id="8919" w:author="Jonathan Hawkins" w:date="2020-05-07T14:53:00Z">
        <w:r w:rsidDel="008C07BF">
          <w:delText>On request by BSCCo or the BSC Auditor each Supplier shall ensure that BSCCo or the BSC Auditor has access at reasonable times and on reasonable notice to:</w:delText>
        </w:r>
      </w:del>
    </w:p>
    <w:p w14:paraId="7B06A042" w14:textId="23BD3829" w:rsidR="00FB7917" w:rsidDel="008C07BF" w:rsidRDefault="00FB7917">
      <w:pPr>
        <w:pStyle w:val="MRAL2Numbered"/>
        <w:rPr>
          <w:del w:id="8920" w:author="Jonathan Hawkins" w:date="2020-05-07T14:53:00Z"/>
        </w:rPr>
      </w:pPr>
      <w:del w:id="8921" w:author="Jonathan Hawkins" w:date="2020-05-07T14:53:00Z">
        <w:r w:rsidDel="008C07BF">
          <w:delText>any records, maintained by the Supplier in relation to any Metering Point for which it is or has been Registered;</w:delText>
        </w:r>
      </w:del>
    </w:p>
    <w:p w14:paraId="483F0515" w14:textId="479EB62A" w:rsidR="00FB7917" w:rsidDel="008C07BF" w:rsidRDefault="00FB7917">
      <w:pPr>
        <w:pStyle w:val="MRAL2Numbered"/>
        <w:rPr>
          <w:del w:id="8922" w:author="Jonathan Hawkins" w:date="2020-05-07T14:53:00Z"/>
        </w:rPr>
      </w:pPr>
      <w:del w:id="8923" w:author="Jonathan Hawkins" w:date="2020-05-07T14:53:00Z">
        <w:r w:rsidDel="008C07BF">
          <w:delText>any software, hardware, data or information held by the Supplier or its agents where reasonably required by BSCCo or the BSC Auditor to fulfil its obligations under the BSC;</w:delText>
        </w:r>
      </w:del>
    </w:p>
    <w:p w14:paraId="34B2BFD6" w14:textId="7C60D206" w:rsidR="00FB7917" w:rsidDel="008C07BF" w:rsidRDefault="00FB7917">
      <w:pPr>
        <w:pStyle w:val="MRAL2Numbered"/>
        <w:rPr>
          <w:del w:id="8924" w:author="Jonathan Hawkins" w:date="2020-05-07T14:53:00Z"/>
        </w:rPr>
      </w:pPr>
      <w:del w:id="8925" w:author="Jonathan Hawkins" w:date="2020-05-07T14:53:00Z">
        <w:r w:rsidDel="008C07BF">
          <w:delText>the relevant parts of the Supplier's premises; and</w:delText>
        </w:r>
      </w:del>
    </w:p>
    <w:p w14:paraId="487639FA" w14:textId="5FA95AF8" w:rsidR="00FB7917" w:rsidDel="008C07BF" w:rsidRDefault="00FB7917">
      <w:pPr>
        <w:pStyle w:val="MRAL2Numbered"/>
        <w:rPr>
          <w:del w:id="8926" w:author="Jonathan Hawkins" w:date="2020-05-07T14:53:00Z"/>
        </w:rPr>
      </w:pPr>
      <w:del w:id="8927" w:author="Jonathan Hawkins" w:date="2020-05-07T14:53:00Z">
        <w:r w:rsidDel="008C07BF">
          <w:delText>relevant staff members of the Supplier for a reasonable length of time in each year.</w:delText>
        </w:r>
      </w:del>
    </w:p>
    <w:p w14:paraId="7A9AFF5D" w14:textId="5504DFD4" w:rsidR="00FB7917" w:rsidDel="008C07BF" w:rsidRDefault="00FB7917">
      <w:pPr>
        <w:pStyle w:val="MRAL1Numbered"/>
        <w:rPr>
          <w:del w:id="8928" w:author="Jonathan Hawkins" w:date="2020-05-07T14:53:00Z"/>
        </w:rPr>
      </w:pPr>
      <w:del w:id="8929" w:author="Jonathan Hawkins" w:date="2020-05-07T14:53:00Z">
        <w:r w:rsidDel="008C07BF">
          <w:delText>Each MPAS Provider shall ensure that during the course of this Agreement its (or its Appointed MPAS Agent’s) MPAS Registration System complies with the requirements set out in Appendix 1 to Schedule 6.</w:delText>
        </w:r>
      </w:del>
    </w:p>
    <w:p w14:paraId="274380EE" w14:textId="56F94173" w:rsidR="00FB7917" w:rsidDel="008C07BF" w:rsidRDefault="00FB7917">
      <w:pPr>
        <w:pStyle w:val="MRAL1Numbered"/>
        <w:rPr>
          <w:del w:id="8930" w:author="Jonathan Hawkins" w:date="2020-05-07T14:53:00Z"/>
        </w:rPr>
      </w:pPr>
      <w:del w:id="8931" w:author="Jonathan Hawkins" w:date="2020-05-07T14:53:00Z">
        <w:r w:rsidDel="008C07BF">
          <w:delText>On request by MEC each Distribution Business and each Supplier shall ensure that any auditor appointed by MEC has access at reasonable times and on reasonable notice to:</w:delText>
        </w:r>
      </w:del>
    </w:p>
    <w:p w14:paraId="63B604E6" w14:textId="4AE9D47C" w:rsidR="00FB7917" w:rsidDel="008C07BF" w:rsidRDefault="00FB7917">
      <w:pPr>
        <w:pStyle w:val="MRAL2Numbered"/>
        <w:rPr>
          <w:del w:id="8932" w:author="Jonathan Hawkins" w:date="2020-05-07T14:53:00Z"/>
        </w:rPr>
      </w:pPr>
      <w:del w:id="8933" w:author="Jonathan Hawkins" w:date="2020-05-07T14:53:00Z">
        <w:r w:rsidDel="008C07BF">
          <w:delText>in the case of a Supplier, any records maintained by that Supplier in relation to any Metering Point for which it is or has been Registered in the 28 months prior to the date of request for information by the auditor;</w:delText>
        </w:r>
      </w:del>
    </w:p>
    <w:p w14:paraId="58E6CE9C" w14:textId="68E77DC1" w:rsidR="00FB7917" w:rsidDel="008C07BF" w:rsidRDefault="00FB7917">
      <w:pPr>
        <w:pStyle w:val="MRAL2Numbered"/>
        <w:rPr>
          <w:del w:id="8934" w:author="Jonathan Hawkins" w:date="2020-05-07T14:53:00Z"/>
        </w:rPr>
      </w:pPr>
      <w:del w:id="8935" w:author="Jonathan Hawkins" w:date="2020-05-07T14:53:00Z">
        <w:r w:rsidDel="008C07BF">
          <w:delText>in the case of a Distribution Business any records maintained by it in its capacity as MPAS Provider or otherwise in relation to any Metering Point in its Distribution System  in the 28 months prior to the date of request for information by the auditor;</w:delText>
        </w:r>
      </w:del>
    </w:p>
    <w:p w14:paraId="29911575" w14:textId="5D0B1AB7" w:rsidR="00FB7917" w:rsidDel="008C07BF" w:rsidRDefault="00FB7917">
      <w:pPr>
        <w:pStyle w:val="MRAL2Numbered"/>
        <w:rPr>
          <w:del w:id="8936" w:author="Jonathan Hawkins" w:date="2020-05-07T14:53:00Z"/>
        </w:rPr>
      </w:pPr>
      <w:del w:id="8937" w:author="Jonathan Hawkins" w:date="2020-05-07T14:53:00Z">
        <w:r w:rsidDel="008C07BF">
          <w:delText>any software, hardware, data or information held by the Supplier or its agents where reasonably required by the auditor; and</w:delText>
        </w:r>
      </w:del>
    </w:p>
    <w:p w14:paraId="3DF0FABA" w14:textId="0E0CC968" w:rsidR="00FB7917" w:rsidRDefault="00FB7917">
      <w:pPr>
        <w:pStyle w:val="MRAL2Numbered"/>
      </w:pPr>
      <w:del w:id="8938" w:author="Jonathan Hawkins" w:date="2020-05-07T14:53:00Z">
        <w:r w:rsidDel="008C07BF">
          <w:delText>the Distribution Business (in its capacity as MPAS Provider or otherwise) or Supplier's premises.</w:delText>
        </w:r>
      </w:del>
    </w:p>
    <w:p w14:paraId="60CF8783" w14:textId="6FA710B9" w:rsidR="00FB7917" w:rsidRDefault="00FB7917">
      <w:pPr>
        <w:pStyle w:val="MRAHeading1"/>
        <w:pPrChange w:id="8939" w:author="Debbie Houldsworth" w:date="2020-05-13T09:57:00Z">
          <w:pPr>
            <w:pStyle w:val="MRAHeading1"/>
            <w:outlineLvl w:val="0"/>
          </w:pPr>
        </w:pPrChange>
      </w:pPr>
      <w:r>
        <w:br w:type="page"/>
      </w:r>
      <w:bookmarkStart w:id="8940" w:name="_Toc18300540"/>
      <w:bookmarkStart w:id="8941" w:name="_Toc64264339"/>
      <w:r>
        <w:t xml:space="preserve">PART VII: </w:t>
      </w:r>
      <w:del w:id="8942" w:author="Jonathan Hawkins" w:date="2020-05-07T14:56:00Z">
        <w:r w:rsidDel="008C07BF">
          <w:delText>CHARGING, BILLING AND PAYMENT</w:delText>
        </w:r>
      </w:del>
      <w:bookmarkEnd w:id="8940"/>
      <w:bookmarkEnd w:id="8941"/>
      <w:ins w:id="8943" w:author="Jonathan Hawkins" w:date="2020-05-07T14:56:00Z">
        <w:r w:rsidR="008C07BF">
          <w:t>NOT USED</w:t>
        </w:r>
      </w:ins>
    </w:p>
    <w:p w14:paraId="148E938B" w14:textId="2DEA820B" w:rsidR="00FB7917" w:rsidRDefault="00FB7917">
      <w:pPr>
        <w:pStyle w:val="MRAHeading2"/>
        <w:outlineLvl w:val="0"/>
        <w:pPrChange w:id="8944" w:author="Debbie Houldsworth" w:date="2020-05-13T08:03:00Z">
          <w:pPr>
            <w:pStyle w:val="MRAHeading2"/>
          </w:pPr>
        </w:pPrChange>
      </w:pPr>
      <w:bookmarkStart w:id="8945" w:name="_Toc399857017"/>
      <w:bookmarkStart w:id="8946" w:name="_Toc403360797"/>
      <w:bookmarkStart w:id="8947" w:name="_Toc403360875"/>
      <w:bookmarkStart w:id="8948" w:name="_Toc403360946"/>
      <w:bookmarkStart w:id="8949" w:name="_Toc403361002"/>
      <w:bookmarkStart w:id="8950" w:name="_Toc403361459"/>
      <w:bookmarkStart w:id="8951" w:name="_Toc403371533"/>
      <w:bookmarkStart w:id="8952" w:name="_Toc415033827"/>
      <w:bookmarkStart w:id="8953" w:name="_Toc416508913"/>
      <w:bookmarkStart w:id="8954" w:name="_Toc18300541"/>
      <w:bookmarkStart w:id="8955" w:name="_Toc64264340"/>
      <w:bookmarkStart w:id="8956" w:name="_Toc40261075"/>
      <w:del w:id="8957" w:author="Jonathan Hawkins" w:date="2020-05-07T14:56:00Z">
        <w:r w:rsidDel="008C07BF">
          <w:delText>CHARGING</w:delText>
        </w:r>
      </w:del>
      <w:bookmarkEnd w:id="8945"/>
      <w:bookmarkEnd w:id="8946"/>
      <w:bookmarkEnd w:id="8947"/>
      <w:bookmarkEnd w:id="8948"/>
      <w:bookmarkEnd w:id="8949"/>
      <w:bookmarkEnd w:id="8950"/>
      <w:bookmarkEnd w:id="8951"/>
      <w:bookmarkEnd w:id="8952"/>
      <w:bookmarkEnd w:id="8953"/>
      <w:bookmarkEnd w:id="8954"/>
      <w:bookmarkEnd w:id="8955"/>
      <w:ins w:id="8958" w:author="Jonathan Hawkins" w:date="2020-05-07T14:56:00Z">
        <w:r w:rsidR="008C07BF">
          <w:t>not used</w:t>
        </w:r>
      </w:ins>
      <w:bookmarkEnd w:id="8956"/>
    </w:p>
    <w:p w14:paraId="3CBF0500" w14:textId="7B0E5332" w:rsidR="00FB7917" w:rsidDel="008C07BF" w:rsidRDefault="00FB7917">
      <w:pPr>
        <w:pStyle w:val="MRAL1Numbered"/>
        <w:numPr>
          <w:ilvl w:val="1"/>
          <w:numId w:val="41"/>
        </w:numPr>
        <w:outlineLvl w:val="0"/>
        <w:rPr>
          <w:del w:id="8959" w:author="Jonathan Hawkins" w:date="2020-05-07T14:55:00Z"/>
        </w:rPr>
        <w:pPrChange w:id="8960" w:author="Debbie Houldsworth" w:date="2020-05-13T08:03:00Z">
          <w:pPr>
            <w:pStyle w:val="MRAL1Numbered"/>
            <w:numPr>
              <w:numId w:val="41"/>
            </w:numPr>
          </w:pPr>
        </w:pPrChange>
      </w:pPr>
      <w:bookmarkStart w:id="8961" w:name="_Toc40256196"/>
      <w:bookmarkStart w:id="8962" w:name="_Toc40257044"/>
      <w:bookmarkStart w:id="8963" w:name="_Toc40257861"/>
      <w:bookmarkStart w:id="8964" w:name="_Toc40258674"/>
      <w:bookmarkStart w:id="8965" w:name="_Toc40259482"/>
      <w:bookmarkStart w:id="8966" w:name="_Toc40260284"/>
      <w:bookmarkStart w:id="8967" w:name="_Toc40261076"/>
      <w:del w:id="8968" w:author="Jonathan Hawkins" w:date="2020-05-07T14:55:00Z">
        <w:r w:rsidDel="008C07BF">
          <w:delText>Subject to Clause 33.2, in relation to the provision of each of the Services referred to in Schedule 7</w:delText>
        </w:r>
        <w:r w:rsidR="0016696A" w:rsidDel="008C07BF">
          <w:delText xml:space="preserve">, the Supplier, Data Aggregator, </w:delText>
        </w:r>
        <w:r w:rsidDel="008C07BF">
          <w:delText>BSC Agent</w:delText>
        </w:r>
        <w:r w:rsidR="00E07541" w:rsidDel="008C07BF">
          <w:delText xml:space="preserve"> or</w:delText>
        </w:r>
        <w:r w:rsidR="0016696A" w:rsidDel="008C07BF">
          <w:delText xml:space="preserve"> DCC</w:delText>
        </w:r>
        <w:r w:rsidDel="008C07BF">
          <w:delText xml:space="preserve"> shall pay the Distribution Business the charges set out in its Condition 14 Statement, Condition 18 or Condition 36 Statement, as appropriate.</w:delText>
        </w:r>
        <w:bookmarkStart w:id="8969" w:name="_Toc40255626"/>
        <w:bookmarkEnd w:id="8961"/>
        <w:bookmarkEnd w:id="8962"/>
        <w:bookmarkEnd w:id="8963"/>
        <w:bookmarkEnd w:id="8964"/>
        <w:bookmarkEnd w:id="8965"/>
        <w:bookmarkEnd w:id="8966"/>
        <w:bookmarkEnd w:id="8967"/>
        <w:bookmarkEnd w:id="8969"/>
      </w:del>
    </w:p>
    <w:p w14:paraId="072FB21C" w14:textId="29692D12" w:rsidR="00FB7917" w:rsidDel="008C07BF" w:rsidRDefault="00FB7917">
      <w:pPr>
        <w:pStyle w:val="MRAL1Numbered"/>
        <w:outlineLvl w:val="0"/>
        <w:rPr>
          <w:del w:id="8970" w:author="Jonathan Hawkins" w:date="2020-05-07T14:55:00Z"/>
        </w:rPr>
        <w:pPrChange w:id="8971" w:author="Debbie Houldsworth" w:date="2020-05-13T08:03:00Z">
          <w:pPr>
            <w:pStyle w:val="MRAL1Numbered"/>
          </w:pPr>
        </w:pPrChange>
      </w:pPr>
      <w:bookmarkStart w:id="8972" w:name="_Ref9051165"/>
      <w:bookmarkStart w:id="8973" w:name="_Toc40256197"/>
      <w:bookmarkStart w:id="8974" w:name="_Toc40257045"/>
      <w:bookmarkStart w:id="8975" w:name="_Toc40257862"/>
      <w:bookmarkStart w:id="8976" w:name="_Toc40258675"/>
      <w:bookmarkStart w:id="8977" w:name="_Toc40259483"/>
      <w:bookmarkStart w:id="8978" w:name="_Toc40260285"/>
      <w:bookmarkStart w:id="8979" w:name="_Toc40261077"/>
      <w:del w:id="8980" w:author="Jonathan Hawkins" w:date="2020-05-07T14:55:00Z">
        <w:r w:rsidDel="008C07BF">
          <w:delText>A Distribution Business shall not charge for any of the Services referred to in Schedule 7 in circumstances where the provision of that Service arose as a result of its failure to provide the Services in accordance with the provisions of this Agreement.</w:delText>
        </w:r>
        <w:bookmarkStart w:id="8981" w:name="_Toc40255627"/>
        <w:bookmarkEnd w:id="8972"/>
        <w:bookmarkEnd w:id="8973"/>
        <w:bookmarkEnd w:id="8974"/>
        <w:bookmarkEnd w:id="8975"/>
        <w:bookmarkEnd w:id="8976"/>
        <w:bookmarkEnd w:id="8977"/>
        <w:bookmarkEnd w:id="8978"/>
        <w:bookmarkEnd w:id="8979"/>
        <w:bookmarkEnd w:id="8981"/>
      </w:del>
    </w:p>
    <w:p w14:paraId="4BD09F3B" w14:textId="04BD751C" w:rsidR="00FB7917" w:rsidDel="008C07BF" w:rsidRDefault="00FB7917">
      <w:pPr>
        <w:pStyle w:val="MRAL1Numbered"/>
        <w:outlineLvl w:val="0"/>
        <w:rPr>
          <w:del w:id="8982" w:author="Jonathan Hawkins" w:date="2020-05-07T14:55:00Z"/>
        </w:rPr>
        <w:pPrChange w:id="8983" w:author="Debbie Houldsworth" w:date="2020-05-13T08:03:00Z">
          <w:pPr>
            <w:pStyle w:val="MRAL1Numbered"/>
          </w:pPr>
        </w:pPrChange>
      </w:pPr>
      <w:bookmarkStart w:id="8984" w:name="_Toc40256198"/>
      <w:bookmarkStart w:id="8985" w:name="_Toc40257046"/>
      <w:bookmarkStart w:id="8986" w:name="_Toc40257863"/>
      <w:bookmarkStart w:id="8987" w:name="_Toc40258676"/>
      <w:bookmarkStart w:id="8988" w:name="_Toc40259484"/>
      <w:bookmarkStart w:id="8989" w:name="_Toc40260286"/>
      <w:bookmarkStart w:id="8990" w:name="_Toc40261078"/>
      <w:del w:id="8991" w:author="Jonathan Hawkins" w:date="2020-05-07T14:55:00Z">
        <w:r w:rsidDel="008C07BF">
          <w:delText xml:space="preserve">Without prejudice to Clause 33.4, where a Distribution Business is intending to revise the charges for Services, it shall serve a copy of any notice it sends to the Authority pursuant to paragraph 14.20 of Condition 14 of the Electricity Distribution Licence on </w:delText>
        </w:r>
        <w:r w:rsidR="0016696A" w:rsidDel="008C07BF">
          <w:delText xml:space="preserve">all Suppliers, Data Aggregators, </w:delText>
        </w:r>
        <w:r w:rsidDel="008C07BF">
          <w:delText>the BSC Agent</w:delText>
        </w:r>
        <w:r w:rsidR="0016696A" w:rsidDel="008C07BF">
          <w:delText xml:space="preserve"> and the DCC</w:delText>
        </w:r>
        <w:r w:rsidDel="008C07BF">
          <w:delText xml:space="preserve"> as soon as reasonably possible after such notice is sent to the Authority.</w:delText>
        </w:r>
        <w:bookmarkStart w:id="8992" w:name="_Toc40255628"/>
        <w:bookmarkEnd w:id="8984"/>
        <w:bookmarkEnd w:id="8985"/>
        <w:bookmarkEnd w:id="8986"/>
        <w:bookmarkEnd w:id="8987"/>
        <w:bookmarkEnd w:id="8988"/>
        <w:bookmarkEnd w:id="8989"/>
        <w:bookmarkEnd w:id="8990"/>
        <w:bookmarkEnd w:id="8992"/>
      </w:del>
    </w:p>
    <w:p w14:paraId="1D798A14" w14:textId="1205BE58" w:rsidR="00FB7917" w:rsidDel="008C07BF" w:rsidRDefault="00FB7917">
      <w:pPr>
        <w:pStyle w:val="MRAL1Numbered"/>
        <w:outlineLvl w:val="0"/>
        <w:rPr>
          <w:del w:id="8993" w:author="Jonathan Hawkins" w:date="2020-05-07T14:55:00Z"/>
        </w:rPr>
        <w:pPrChange w:id="8994" w:author="Debbie Houldsworth" w:date="2020-05-13T08:03:00Z">
          <w:pPr>
            <w:pStyle w:val="MRAL1Numbered"/>
          </w:pPr>
        </w:pPrChange>
      </w:pPr>
      <w:bookmarkStart w:id="8995" w:name="_Ref9058363"/>
      <w:bookmarkStart w:id="8996" w:name="_Toc40256199"/>
      <w:bookmarkStart w:id="8997" w:name="_Toc40257047"/>
      <w:bookmarkStart w:id="8998" w:name="_Toc40257864"/>
      <w:bookmarkStart w:id="8999" w:name="_Toc40258677"/>
      <w:bookmarkStart w:id="9000" w:name="_Toc40259485"/>
      <w:bookmarkStart w:id="9001" w:name="_Toc40260287"/>
      <w:bookmarkStart w:id="9002" w:name="_Toc40261079"/>
      <w:del w:id="9003" w:author="Jonathan Hawkins" w:date="2020-05-07T14:55:00Z">
        <w:r w:rsidDel="008C07BF">
          <w:delText>Each Distribution Business may vary the charges payable in respect of those Services listed in Schedule 7 at any time by giving at least 3 months written notice to all Suppliers, Data Aggregators</w:delText>
        </w:r>
        <w:r w:rsidR="0016696A" w:rsidDel="008C07BF">
          <w:delText>,</w:delText>
        </w:r>
        <w:r w:rsidDel="008C07BF">
          <w:delText xml:space="preserve"> the BSC Agent</w:delText>
        </w:r>
        <w:r w:rsidR="0016696A" w:rsidDel="008C07BF">
          <w:delText xml:space="preserve"> and the DCC</w:delText>
        </w:r>
        <w:r w:rsidDel="008C07BF">
          <w:delText>.  Such charges and any variations are and will be calculated in accordance with the Condition 14, Condition 18 or Condition 36 Statements, as appropriate.</w:delText>
        </w:r>
        <w:bookmarkStart w:id="9004" w:name="_Toc40255629"/>
        <w:bookmarkEnd w:id="8995"/>
        <w:bookmarkEnd w:id="8996"/>
        <w:bookmarkEnd w:id="8997"/>
        <w:bookmarkEnd w:id="8998"/>
        <w:bookmarkEnd w:id="8999"/>
        <w:bookmarkEnd w:id="9000"/>
        <w:bookmarkEnd w:id="9001"/>
        <w:bookmarkEnd w:id="9002"/>
        <w:bookmarkEnd w:id="9004"/>
      </w:del>
    </w:p>
    <w:p w14:paraId="5AB2ED77" w14:textId="0D0A5829" w:rsidR="00FB7917" w:rsidDel="008C07BF" w:rsidRDefault="00FB7917">
      <w:pPr>
        <w:pStyle w:val="MRAL1Numbered"/>
        <w:outlineLvl w:val="0"/>
        <w:rPr>
          <w:del w:id="9005" w:author="Jonathan Hawkins" w:date="2020-05-07T14:55:00Z"/>
        </w:rPr>
        <w:pPrChange w:id="9006" w:author="Debbie Houldsworth" w:date="2020-05-13T08:03:00Z">
          <w:pPr>
            <w:pStyle w:val="MRAL1Numbered"/>
          </w:pPr>
        </w:pPrChange>
      </w:pPr>
      <w:bookmarkStart w:id="9007" w:name="_Toc40256200"/>
      <w:bookmarkStart w:id="9008" w:name="_Toc40257048"/>
      <w:bookmarkStart w:id="9009" w:name="_Toc40257865"/>
      <w:bookmarkStart w:id="9010" w:name="_Toc40258678"/>
      <w:bookmarkStart w:id="9011" w:name="_Toc40259486"/>
      <w:bookmarkStart w:id="9012" w:name="_Toc40260288"/>
      <w:bookmarkStart w:id="9013" w:name="_Toc40261080"/>
      <w:del w:id="9014" w:author="Jonathan Hawkins" w:date="2020-05-07T14:55:00Z">
        <w:r w:rsidDel="008C07BF">
          <w:delText>Charges for the provision of those Services not referred to in Schedule 7 shall be recovered by each Distribution Business as an element of the charges which it levies on Suppliers under the terms of the Distribution Connection and Use of System Agreement. Such charges shall be varied in accordance with the provisions of the DCUSA.   Each Distribution Business shall be entitled to recover from each Supplier the charges relating to those Services not referred to in Schedule 7 set out in the Distribution Business’ Condition 14 Statement, Condition 18 or Condition 36 Statement, as appropriate, even where there is no express obligation on the relevant Supplier in the DCUSA to pay those charges.</w:delText>
        </w:r>
        <w:bookmarkStart w:id="9015" w:name="_Toc40255630"/>
        <w:bookmarkEnd w:id="9007"/>
        <w:bookmarkEnd w:id="9008"/>
        <w:bookmarkEnd w:id="9009"/>
        <w:bookmarkEnd w:id="9010"/>
        <w:bookmarkEnd w:id="9011"/>
        <w:bookmarkEnd w:id="9012"/>
        <w:bookmarkEnd w:id="9013"/>
        <w:bookmarkEnd w:id="9015"/>
      </w:del>
    </w:p>
    <w:p w14:paraId="1D4CE405" w14:textId="5288DE53" w:rsidR="00FB7917" w:rsidRDefault="00FB7917">
      <w:pPr>
        <w:pStyle w:val="MRAHeading2"/>
        <w:outlineLvl w:val="0"/>
        <w:pPrChange w:id="9016" w:author="Debbie Houldsworth" w:date="2020-05-13T08:03:00Z">
          <w:pPr>
            <w:pStyle w:val="MRAHeading2"/>
          </w:pPr>
        </w:pPrChange>
      </w:pPr>
      <w:bookmarkStart w:id="9017" w:name="_Toc399857018"/>
      <w:bookmarkStart w:id="9018" w:name="_Toc403360798"/>
      <w:bookmarkStart w:id="9019" w:name="_Toc403360876"/>
      <w:bookmarkStart w:id="9020" w:name="_Toc403360947"/>
      <w:bookmarkStart w:id="9021" w:name="_Toc403361003"/>
      <w:bookmarkStart w:id="9022" w:name="_Toc403361460"/>
      <w:bookmarkStart w:id="9023" w:name="_Toc403371534"/>
      <w:bookmarkStart w:id="9024" w:name="_Toc415033828"/>
      <w:bookmarkStart w:id="9025" w:name="_Toc416508914"/>
      <w:bookmarkStart w:id="9026" w:name="_Toc18300542"/>
      <w:bookmarkStart w:id="9027" w:name="_Toc64264341"/>
      <w:bookmarkStart w:id="9028" w:name="_Ref35266180"/>
      <w:bookmarkStart w:id="9029" w:name="_Toc40261081"/>
      <w:del w:id="9030" w:author="Jonathan Hawkins" w:date="2020-05-07T14:56:00Z">
        <w:r w:rsidDel="008C07BF">
          <w:delText>BILLING AND PAYMENT</w:delText>
        </w:r>
      </w:del>
      <w:bookmarkEnd w:id="9017"/>
      <w:bookmarkEnd w:id="9018"/>
      <w:bookmarkEnd w:id="9019"/>
      <w:bookmarkEnd w:id="9020"/>
      <w:bookmarkEnd w:id="9021"/>
      <w:bookmarkEnd w:id="9022"/>
      <w:bookmarkEnd w:id="9023"/>
      <w:bookmarkEnd w:id="9024"/>
      <w:bookmarkEnd w:id="9025"/>
      <w:bookmarkEnd w:id="9026"/>
      <w:bookmarkEnd w:id="9027"/>
      <w:bookmarkEnd w:id="9028"/>
      <w:ins w:id="9031" w:author="Jonathan Hawkins" w:date="2020-05-07T14:56:00Z">
        <w:r w:rsidR="008C07BF">
          <w:t>not used</w:t>
        </w:r>
      </w:ins>
      <w:bookmarkEnd w:id="9029"/>
    </w:p>
    <w:p w14:paraId="29D45BF9" w14:textId="2D4477D0" w:rsidR="00FB7917" w:rsidDel="008C07BF" w:rsidRDefault="00FB7917" w:rsidP="00872BD4">
      <w:pPr>
        <w:pStyle w:val="MRAL1Numbered"/>
        <w:numPr>
          <w:ilvl w:val="1"/>
          <w:numId w:val="42"/>
        </w:numPr>
        <w:rPr>
          <w:del w:id="9032" w:author="Jonathan Hawkins" w:date="2020-05-07T14:56:00Z"/>
        </w:rPr>
      </w:pPr>
      <w:bookmarkStart w:id="9033" w:name="_Ref9059050"/>
      <w:del w:id="9034" w:author="Jonathan Hawkins" w:date="2020-05-07T14:56:00Z">
        <w:r w:rsidDel="008C07BF">
          <w:delText>Within 15 Working Days after the end of each calendar month each Distribution Business shall submit to each Supplier, each Data Aggregator and the BSC Agent a statement specifying:</w:delText>
        </w:r>
        <w:bookmarkEnd w:id="9033"/>
      </w:del>
    </w:p>
    <w:p w14:paraId="52D93639" w14:textId="5F27671C" w:rsidR="00FB7917" w:rsidDel="008C07BF" w:rsidRDefault="00FB7917">
      <w:pPr>
        <w:pStyle w:val="MRAL2Numbered"/>
        <w:rPr>
          <w:del w:id="9035" w:author="Jonathan Hawkins" w:date="2020-05-07T14:56:00Z"/>
        </w:rPr>
      </w:pPr>
      <w:del w:id="9036" w:author="Jonathan Hawkins" w:date="2020-05-07T14:56:00Z">
        <w:r w:rsidDel="008C07BF">
          <w:delText xml:space="preserve">the Services listed under Schedule 7 provided; </w:delText>
        </w:r>
      </w:del>
    </w:p>
    <w:p w14:paraId="72020F95" w14:textId="2148DA00" w:rsidR="00FB7917" w:rsidDel="008C07BF" w:rsidRDefault="00FB7917">
      <w:pPr>
        <w:pStyle w:val="MRAL2Numbered"/>
        <w:rPr>
          <w:del w:id="9037" w:author="Jonathan Hawkins" w:date="2020-05-07T14:56:00Z"/>
        </w:rPr>
      </w:pPr>
      <w:del w:id="9038" w:author="Jonathan Hawkins" w:date="2020-05-07T14:56:00Z">
        <w:r w:rsidDel="008C07BF">
          <w:delText>the charges levied with respect to each of those Services; and</w:delText>
        </w:r>
      </w:del>
    </w:p>
    <w:p w14:paraId="541CB007" w14:textId="28C60A72" w:rsidR="00FB7917" w:rsidDel="008C07BF" w:rsidRDefault="00FB7917">
      <w:pPr>
        <w:pStyle w:val="MRAL2Numbered"/>
        <w:rPr>
          <w:del w:id="9039" w:author="Jonathan Hawkins" w:date="2020-05-07T14:56:00Z"/>
        </w:rPr>
      </w:pPr>
      <w:bookmarkStart w:id="9040" w:name="_Ref9059133"/>
      <w:del w:id="9041" w:author="Jonathan Hawkins" w:date="2020-05-07T14:56:00Z">
        <w:r w:rsidDel="008C07BF">
          <w:delText>any charges from previous monthly statements which have not been paid,</w:delText>
        </w:r>
        <w:bookmarkEnd w:id="9040"/>
      </w:del>
    </w:p>
    <w:p w14:paraId="6B99E1C5" w14:textId="071FE9A6" w:rsidR="00FB7917" w:rsidDel="008C07BF" w:rsidRDefault="00FB7917">
      <w:pPr>
        <w:pStyle w:val="MRAL1NoHangingIndent"/>
        <w:rPr>
          <w:del w:id="9042" w:author="Jonathan Hawkins" w:date="2020-05-07T14:56:00Z"/>
        </w:rPr>
      </w:pPr>
      <w:del w:id="9043" w:author="Jonathan Hawkins" w:date="2020-05-07T14:56:00Z">
        <w:r w:rsidDel="008C07BF">
          <w:delText>in respect of Services as set out in Schedule 7 performed during that month for that Supplier, Data Aggregator or BSC Agent and setting out the total charges incurred, provided that where the total charges incurred, not including VAT, are less than or equal to £100, that payment shall not then become due and shall be included in the statement for the following month.  Where the aggregate of any unpaid charges on a monthly statement issued to a Supplier or the BSC Agent, pursuant to Clause 34.1, including any unpaid amounts pursuant to Clause 34.1.3, exceeds £100, not including any VAT, the Distribution Business shall submit to that Supplier or the BSC Agent an invoice setting out the total payment due and any VAT payable thereon, provided that in the monthly statement for April in each year, the Distribution Business shall submit to that Supplier or the BSC Agent an invoice setting out the total payment due for that month and any previous months which have not been paid, irrespective of whether the aggregate of those amounts exceeds £100.</w:delText>
        </w:r>
      </w:del>
    </w:p>
    <w:p w14:paraId="09772B9F" w14:textId="2D4EAB12" w:rsidR="00FB7917" w:rsidDel="008C07BF" w:rsidRDefault="00FB7917">
      <w:pPr>
        <w:pStyle w:val="MRAL1Numbered"/>
        <w:rPr>
          <w:del w:id="9044" w:author="Jonathan Hawkins" w:date="2020-05-07T14:56:00Z"/>
        </w:rPr>
      </w:pPr>
      <w:bookmarkStart w:id="9045" w:name="_Ref9059361"/>
      <w:del w:id="9046" w:author="Jonathan Hawkins" w:date="2020-05-07T14:56:00Z">
        <w:r w:rsidDel="008C07BF">
          <w:delText>Subject to Clause 34.3, within 20 Working Days of receipt of an invoice submitted in accordance with Clause 34.2, the Supplier, Data Aggregator or the BSC Agent shall pay to the Distribution Business all sums due in respect of such invoice in pounds sterling by electronic transfer of funds or other agreed means to such bank account (located in the United Kingdom) as is specified in the invoice, together with, where appropriate, an associated remittance advice, quoting the invoice number against which payment is made.</w:delText>
        </w:r>
        <w:bookmarkEnd w:id="9045"/>
      </w:del>
    </w:p>
    <w:p w14:paraId="3BD1195A" w14:textId="6B485B93" w:rsidR="00FB7917" w:rsidDel="008C07BF" w:rsidRDefault="00FB7917">
      <w:pPr>
        <w:pStyle w:val="MRAL1Numbered"/>
        <w:rPr>
          <w:del w:id="9047" w:author="Jonathan Hawkins" w:date="2020-05-07T14:56:00Z"/>
        </w:rPr>
      </w:pPr>
      <w:bookmarkStart w:id="9048" w:name="_Ref9059212"/>
      <w:del w:id="9049" w:author="Jonathan Hawkins" w:date="2020-05-07T14:56:00Z">
        <w:r w:rsidDel="008C07BF">
          <w:delText>Where any sum included in a statement submitted in accordance with Clause 34.1 is disputed by a Supplier, Data Aggregator or the BSC Agent in good faith, that Supplier, Data Aggregator or the BSC Agent shall within 10 Working Days of receipt of such statement provide the Distribution Business with a statement of the amount in dispute.  The Supplier, Data Aggregator or the BSC Agent shall pay such amount included in the statement in question as is not in dispute and shall be entitled to withhold the balance pending resolution of the dispute.</w:delText>
        </w:r>
        <w:bookmarkEnd w:id="9048"/>
      </w:del>
    </w:p>
    <w:p w14:paraId="5FC65A13" w14:textId="20E67993" w:rsidR="00FB7917" w:rsidDel="008C07BF" w:rsidRDefault="00FB7917">
      <w:pPr>
        <w:pStyle w:val="MRAL1Numbered"/>
        <w:rPr>
          <w:del w:id="9050" w:author="Jonathan Hawkins" w:date="2020-05-07T14:56:00Z"/>
        </w:rPr>
      </w:pPr>
      <w:del w:id="9051" w:author="Jonathan Hawkins" w:date="2020-05-07T14:56:00Z">
        <w:r w:rsidDel="008C07BF">
          <w:delText>If a statement is served by a Supplier, Data Aggregator or the BSC Agent under Clause 34.3, the relevant parties shall use reasonable endeavours to resolve the dispute in question within 20 Working Days of it being raised, failing which the provisions of Clause 40 shall apply.  Following resolution of the dispute, any amount agreed or determined to be payable, together with any VAT payable, shall be paid within 10 Working Days after such agreement or determination and interest shall accrue on such amount, net of any VAT payable, from the date such amount was originally due until the date of payment at the rate of 1% per annum above the base rate during such period of Barclays Bank plc (where the Distribution Business is located in England and Wales), as compounded annually.</w:delText>
        </w:r>
      </w:del>
    </w:p>
    <w:p w14:paraId="577A7693" w14:textId="3F59B72F" w:rsidR="00FB7917" w:rsidDel="008C07BF" w:rsidRDefault="00FB7917">
      <w:pPr>
        <w:pStyle w:val="MRAL1Numbered"/>
        <w:rPr>
          <w:del w:id="9052" w:author="Jonathan Hawkins" w:date="2020-05-07T14:56:00Z"/>
        </w:rPr>
      </w:pPr>
      <w:bookmarkStart w:id="9053" w:name="_Ref9226527"/>
      <w:del w:id="9054" w:author="Jonathan Hawkins" w:date="2020-05-07T14:56:00Z">
        <w:r w:rsidDel="008C07BF">
          <w:delText>Should a Supplier, Data Aggregator or the BSC Agent fail to make payment on or before the due date of any sum due in accordance with Clause 34.2 (other than any sum which is the subject of a bona fide dispute in accordance with Clause 34.3), interest on the amount unpaid shall accrue from the date such amount was due until the date of payment at the rate of 3% per annum above the base rate during such period of Barclays Bank plc (where the Distribution Business is located in England and Wales), compounded annually.</w:delText>
        </w:r>
        <w:bookmarkEnd w:id="9053"/>
      </w:del>
    </w:p>
    <w:p w14:paraId="1023BFEB" w14:textId="58FECD12" w:rsidR="00FB7917" w:rsidDel="008C07BF" w:rsidRDefault="00FB7917">
      <w:pPr>
        <w:pStyle w:val="MRAL1Numbered"/>
        <w:rPr>
          <w:del w:id="9055" w:author="Jonathan Hawkins" w:date="2020-05-07T14:56:00Z"/>
        </w:rPr>
      </w:pPr>
      <w:del w:id="9056" w:author="Jonathan Hawkins" w:date="2020-05-07T14:56:00Z">
        <w:r w:rsidDel="008C07BF">
          <w:delText>Subject to Clause 34.3, all payments to be made by a Supplier, Data Aggregator or the BSC Agent under this Agreement shall be made without any set-off or deduction in respect of any claims or disputes or otherwise including any liquidated damages paid under Clause 14 but shall be without prejudice to any claims or rights which a Supplier, Data Aggregator, the BSC Agent, BSC Trading Parties or any of them may have against the Distribution Business.</w:delText>
        </w:r>
      </w:del>
    </w:p>
    <w:p w14:paraId="46865E08" w14:textId="303008CE" w:rsidR="00FB7917" w:rsidDel="008C07BF" w:rsidRDefault="00FB7917">
      <w:pPr>
        <w:pStyle w:val="MRAL1Numbered"/>
        <w:rPr>
          <w:del w:id="9057" w:author="Jonathan Hawkins" w:date="2020-05-07T14:56:00Z"/>
        </w:rPr>
      </w:pPr>
      <w:del w:id="9058" w:author="Jonathan Hawkins" w:date="2020-05-07T14:56:00Z">
        <w:r w:rsidDel="008C07BF">
          <w:delText>If the Authority determines or the Distribution Business otherwise agrees that the charges (including any variations thereof) payable by a Supplier, Data Aggregator or the BSC Agent under this Agreement have not been calculated strictly in accordance with the terms of the Distribution Business’s statement of charges for Metering Point Administration Services issued pursuant to Condition 18 or Condition 36, as appropriate, of the Electricity Distribution Licence, the Distribution Business shall pay to the Supplier, Data Aggregator or the BSC Agent an amount in respect of each charging period equal to the amount, if any, by which that Supplier, Data Aggregator or the BSC Agent has been overcharged during such charging period as a result together with interest thereon from the date on which such charges were paid until the date of payment of such interest.  Such interest shall accrue from day to day at the rate specified in Clause 34.5.</w:delText>
        </w:r>
      </w:del>
    </w:p>
    <w:p w14:paraId="2BD23392" w14:textId="59ACEF82" w:rsidR="00FB7917" w:rsidDel="008C07BF" w:rsidRDefault="00FB7917">
      <w:pPr>
        <w:pStyle w:val="MRAL1Numbered"/>
        <w:rPr>
          <w:del w:id="9059" w:author="Jonathan Hawkins" w:date="2020-05-07T14:56:00Z"/>
        </w:rPr>
      </w:pPr>
      <w:bookmarkStart w:id="9060" w:name="_Ref9238299"/>
      <w:del w:id="9061" w:author="Jonathan Hawkins" w:date="2020-05-07T14:56:00Z">
        <w:r w:rsidDel="008C07BF">
          <w:delText>Within 15 Working Days after the end of each Quarter each Distribution Business shall submit to each Supplier or the BSC Agent a statement setting out, in respect of that Quarter, the liquidated damages payments which it reasonably considers to be payable to the Supplier or the BSC Agent pursuant to Clause 14.10 or 14.11 as a result of failure by its MPAS Provider (or its Appointed MPAS Agent as the case may be) to meet the relevant service levels in Clause 14.5 or 14.6 during the relevant Quarter.</w:delText>
        </w:r>
        <w:bookmarkEnd w:id="9060"/>
      </w:del>
    </w:p>
    <w:p w14:paraId="3A1139A3" w14:textId="5873A0F4" w:rsidR="00FB7917" w:rsidDel="008C07BF" w:rsidRDefault="00FB7917">
      <w:pPr>
        <w:pStyle w:val="MRAL1Numbered"/>
        <w:rPr>
          <w:del w:id="9062" w:author="Jonathan Hawkins" w:date="2020-05-07T14:56:00Z"/>
        </w:rPr>
      </w:pPr>
      <w:del w:id="9063" w:author="Jonathan Hawkins" w:date="2020-05-07T14:56:00Z">
        <w:r w:rsidDel="008C07BF">
          <w:delText>Within 10 Working Days of receiving a statement submitted in accordance with Clause 34.8, the Supplier or the BSC Agent shall submit to the Distribution Business a statement setting out any further liquidated damages payments which it considers to be payable by that Distribution Business as a result of the failure by the relevant MPAS Provider (or its Appointed MPAS Agent as the case may be) to meet the relevant service levels in either Clause 14.5 or Clause 14.6, as relevant during the relevant Quarter over and above those set out in the statement submitted in accordance with Clause 34.8 together in each case with reasonable supporting evidence explaining why it considers that further liquidated damages payments are payable.</w:delText>
        </w:r>
      </w:del>
    </w:p>
    <w:p w14:paraId="41DCF4A3" w14:textId="1065732B" w:rsidR="00FB7917" w:rsidDel="008C07BF" w:rsidRDefault="00FB7917">
      <w:pPr>
        <w:pStyle w:val="MRAL1Numbered"/>
        <w:rPr>
          <w:del w:id="9064" w:author="Jonathan Hawkins" w:date="2020-05-07T14:56:00Z"/>
        </w:rPr>
      </w:pPr>
      <w:del w:id="9065" w:author="Jonathan Hawkins" w:date="2020-05-07T14:56:00Z">
        <w:r w:rsidDel="008C07BF">
          <w:delText>Subject to Clause 34.11, within 10 Working Days of receipt of a statement submitted in accordance with Clause 34.9 (or, if no such statement is submitted, within 20 Working Days of dispatching its statement in accordance with Clause 34.8) the Distribution Business shall pay to each relevant Supplier or the BSC Agent all sums due in respect of:</w:delText>
        </w:r>
      </w:del>
    </w:p>
    <w:p w14:paraId="54A1E38F" w14:textId="5CCBF8D6" w:rsidR="00FB7917" w:rsidDel="008C07BF" w:rsidRDefault="00FB7917">
      <w:pPr>
        <w:pStyle w:val="MRAL2Numbered"/>
        <w:rPr>
          <w:del w:id="9066" w:author="Jonathan Hawkins" w:date="2020-05-07T14:56:00Z"/>
        </w:rPr>
      </w:pPr>
      <w:del w:id="9067" w:author="Jonathan Hawkins" w:date="2020-05-07T14:56:00Z">
        <w:r w:rsidDel="008C07BF">
          <w:delText xml:space="preserve">the liquidated damages payments set out in the statement submitted in accordance with Clause 34.8; </w:delText>
        </w:r>
      </w:del>
    </w:p>
    <w:p w14:paraId="61A3D6B0" w14:textId="612E23BD" w:rsidR="00FB7917" w:rsidDel="008C07BF" w:rsidRDefault="00FB7917">
      <w:pPr>
        <w:pStyle w:val="MRAL2Numbered"/>
        <w:rPr>
          <w:del w:id="9068" w:author="Jonathan Hawkins" w:date="2020-05-07T14:56:00Z"/>
        </w:rPr>
      </w:pPr>
      <w:del w:id="9069" w:author="Jonathan Hawkins" w:date="2020-05-07T14:56:00Z">
        <w:r w:rsidDel="008C07BF">
          <w:delText>the undisputed portion of any further liquidated damages payments set out in the statement of the relevant Supplier or the BSC Agent submitted in accordance with Clause 34.9; and</w:delText>
        </w:r>
      </w:del>
    </w:p>
    <w:p w14:paraId="657013CC" w14:textId="204F7619" w:rsidR="00FB7917" w:rsidDel="008C07BF" w:rsidRDefault="00FB7917">
      <w:pPr>
        <w:pStyle w:val="MRAL2Numbered"/>
        <w:rPr>
          <w:del w:id="9070" w:author="Jonathan Hawkins" w:date="2020-05-07T14:56:00Z"/>
        </w:rPr>
      </w:pPr>
      <w:del w:id="9071" w:author="Jonathan Hawkins" w:date="2020-05-07T14:56:00Z">
        <w:r w:rsidDel="008C07BF">
          <w:delText>the further liquidated damages payments resulting from any undisputed further failures by its MPAS Provider (or its Appointed MPAS Agent as the case may be) to meet the relevant Service Levels set out in the statement of a Supplier or the BSC Agent submitted in accordance with Clause 34.9.</w:delText>
        </w:r>
      </w:del>
    </w:p>
    <w:p w14:paraId="17B46E9A" w14:textId="77A85F36" w:rsidR="00FB7917" w:rsidDel="008C07BF" w:rsidRDefault="00FB7917">
      <w:pPr>
        <w:pStyle w:val="MRAL1NoHangingIndent"/>
        <w:rPr>
          <w:del w:id="9072" w:author="Jonathan Hawkins" w:date="2020-05-07T14:56:00Z"/>
        </w:rPr>
      </w:pPr>
      <w:del w:id="9073" w:author="Jonathan Hawkins" w:date="2020-05-07T14:56:00Z">
        <w:r w:rsidDel="008C07BF">
          <w:delText>Any undisputed and unpaid sums from previous Quarters shall be shown on each statement issued pursuant to Clause 34.8 until those sums are paid provided that such sums shall only become payable by the Distribution Business when the aggregate of the sums set out in Clauses 34.10.1 and 34.10.2 exceeds £100.  All sums due shall be paid by the Distribution Business in pounds sterling by electronic transfer to funds or other agreed means to such bank account (located in the United Kingdom) as is specified by the Supplier or the BSC Agent together with, where appropriate, an associated remittance advice, stating the period to which the payment relates.</w:delText>
        </w:r>
      </w:del>
    </w:p>
    <w:p w14:paraId="0003B63B" w14:textId="6CA504BC" w:rsidR="00FB7917" w:rsidDel="008C07BF" w:rsidRDefault="00FB7917">
      <w:pPr>
        <w:pStyle w:val="MRAL1Numbered"/>
        <w:rPr>
          <w:del w:id="9074" w:author="Jonathan Hawkins" w:date="2020-05-07T14:56:00Z"/>
        </w:rPr>
      </w:pPr>
      <w:del w:id="9075" w:author="Jonathan Hawkins" w:date="2020-05-07T14:56:00Z">
        <w:r w:rsidDel="008C07BF">
          <w:delText>Where any sum included in a statement submitted in accordance with Clause 34.9 is disputed by a Distribution Business in good faith, that Distribution Business shall within 10 Working Days of receipt of such statement provide the relevant Supplier or the BSC Agent with a statement of the amount in dispute.  The Distribution Business shall pay such amount included in the statement in question as is not in dispute and shall be entitled to withhold the balance pending resolution of the dispute.</w:delText>
        </w:r>
      </w:del>
    </w:p>
    <w:p w14:paraId="2972B653" w14:textId="7CDCBC61" w:rsidR="00FB7917" w:rsidDel="008C07BF" w:rsidRDefault="00FB7917">
      <w:pPr>
        <w:pStyle w:val="MRAL1Numbered"/>
        <w:rPr>
          <w:del w:id="9076" w:author="Jonathan Hawkins" w:date="2020-05-07T14:56:00Z"/>
        </w:rPr>
      </w:pPr>
      <w:del w:id="9077" w:author="Jonathan Hawkins" w:date="2020-05-07T14:56:00Z">
        <w:r w:rsidDel="008C07BF">
          <w:delText>If a statement is served by a Distribution Business under Clause 34.11 the parties shall use reasonable endeavours to resolve the dispute in question within 20 Working Days of it being raised, failing which the provisions of Clause 40 shall apply.  Following resolution of the dispute, any amount agreed or determined payable shall be paid within 10 Working Days after such agreement or determination and interest shall accrue on such amount from the date such amount was originally due until the date of payment at the rate of 1% per annum above the base rate during such period of Barclays Bank plc (where the Distribution Business is located in England and Wales), compounded annually.</w:delText>
        </w:r>
      </w:del>
    </w:p>
    <w:p w14:paraId="30C94D2B" w14:textId="1B9E0DE5" w:rsidR="00FB7917" w:rsidDel="008C07BF" w:rsidRDefault="00FB7917">
      <w:pPr>
        <w:pStyle w:val="MRAL1Numbered"/>
        <w:rPr>
          <w:del w:id="9078" w:author="Jonathan Hawkins" w:date="2020-05-07T14:56:00Z"/>
        </w:rPr>
      </w:pPr>
      <w:del w:id="9079" w:author="Jonathan Hawkins" w:date="2020-05-07T14:56:00Z">
        <w:r w:rsidDel="008C07BF">
          <w:delText>Should a Distribution Business fail to make payment on or before the due date of any sum due in accordance with Clause 34.10 (other than any sum which is the subject of a bona fide dispute and which has been notified by that Distribution Business in accordance with Clause 34.11), interest on the amount unpaid shall accrue from the date such amount was due until the date of payment at the rate of 3% per annum above the base rate during such period of Barclays Bank plc (where the Distribution Business is located in England and Wales) compounded annually.</w:delText>
        </w:r>
      </w:del>
    </w:p>
    <w:p w14:paraId="35A24912" w14:textId="77777777" w:rsidR="00FB7917" w:rsidRDefault="00FB7917">
      <w:pPr>
        <w:pStyle w:val="MRAHeading1"/>
      </w:pPr>
      <w:r>
        <w:br w:type="page"/>
      </w:r>
      <w:bookmarkStart w:id="9080" w:name="_Toc18300543"/>
      <w:bookmarkStart w:id="9081" w:name="_Toc64264342"/>
      <w:r>
        <w:t>PART VIII: LIQUIDATED DAMAGES PAYMENTS CAP AND LIMITATION OF LIABILITY</w:t>
      </w:r>
      <w:bookmarkEnd w:id="9080"/>
      <w:bookmarkEnd w:id="9081"/>
    </w:p>
    <w:p w14:paraId="2DD9FC96" w14:textId="77777777" w:rsidR="00FB7917" w:rsidRDefault="00FB7917">
      <w:pPr>
        <w:pStyle w:val="MRAHeading2"/>
        <w:outlineLvl w:val="0"/>
        <w:pPrChange w:id="9082" w:author="Debbie Houldsworth" w:date="2020-05-13T08:03:00Z">
          <w:pPr>
            <w:pStyle w:val="MRAHeading2"/>
          </w:pPr>
        </w:pPrChange>
      </w:pPr>
      <w:bookmarkStart w:id="9083" w:name="_Toc379707470"/>
      <w:bookmarkStart w:id="9084" w:name="_Toc399857021"/>
      <w:bookmarkStart w:id="9085" w:name="_Toc403360800"/>
      <w:bookmarkStart w:id="9086" w:name="_Toc403360878"/>
      <w:bookmarkStart w:id="9087" w:name="_Toc403360948"/>
      <w:bookmarkStart w:id="9088" w:name="_Toc403361004"/>
      <w:bookmarkStart w:id="9089" w:name="_Toc403361461"/>
      <w:bookmarkStart w:id="9090" w:name="_Toc403371535"/>
      <w:bookmarkStart w:id="9091" w:name="_Toc415033829"/>
      <w:bookmarkStart w:id="9092" w:name="_Toc416508915"/>
      <w:bookmarkStart w:id="9093" w:name="_Toc18300544"/>
      <w:bookmarkStart w:id="9094" w:name="_Toc64264343"/>
      <w:bookmarkStart w:id="9095" w:name="_Ref35266832"/>
      <w:bookmarkStart w:id="9096" w:name="_Ref35266859"/>
      <w:bookmarkStart w:id="9097" w:name="_Toc40261082"/>
      <w:r>
        <w:t>LIQUIDATED DAMAGES PAYMENTS cap AND LIMITATION OF LIABILITY</w:t>
      </w:r>
      <w:bookmarkEnd w:id="9083"/>
      <w:bookmarkEnd w:id="9084"/>
      <w:bookmarkEnd w:id="9085"/>
      <w:bookmarkEnd w:id="9086"/>
      <w:bookmarkEnd w:id="9087"/>
      <w:bookmarkEnd w:id="9088"/>
      <w:bookmarkEnd w:id="9089"/>
      <w:bookmarkEnd w:id="9090"/>
      <w:bookmarkEnd w:id="9091"/>
      <w:bookmarkEnd w:id="9092"/>
      <w:bookmarkEnd w:id="9093"/>
      <w:bookmarkEnd w:id="9094"/>
      <w:bookmarkEnd w:id="9095"/>
      <w:bookmarkEnd w:id="9096"/>
      <w:bookmarkEnd w:id="9097"/>
    </w:p>
    <w:p w14:paraId="0F57CA6C" w14:textId="7FAF45D9" w:rsidR="008C07BF" w:rsidRDefault="008C07BF">
      <w:pPr>
        <w:pStyle w:val="MRAL1Numbered"/>
      </w:pPr>
      <w:del w:id="9098" w:author="Jonathan Hawkins" w:date="2020-05-07T14:57:00Z">
        <w:r w:rsidRPr="008C07BF" w:rsidDel="008C07BF">
          <w:delText>The maximum aggregate liability of each Distribution Business (in its capacity as the relevant MPAS Provider or otherwise) to all Suppliers jointly for liquidated damages pursuant to Clause 14.11 in any Financial Year, shall be £1,300,000.</w:delText>
        </w:r>
      </w:del>
      <w:ins w:id="9099" w:author="Jonathan Hawkins" w:date="2020-05-07T14:57:00Z">
        <w:r>
          <w:t>Not used.</w:t>
        </w:r>
      </w:ins>
    </w:p>
    <w:p w14:paraId="27EA9671" w14:textId="0217A087" w:rsidR="00FB7917" w:rsidRDefault="00FB7917">
      <w:pPr>
        <w:pStyle w:val="MRAL1Numbered"/>
      </w:pPr>
      <w:r>
        <w:t xml:space="preserve">Subject to Clauses </w:t>
      </w:r>
      <w:del w:id="9100" w:author="Jonathan Hawkins" w:date="2020-05-07T14:58:00Z">
        <w:r w:rsidDel="008C07BF">
          <w:delText xml:space="preserve">14.9, 14.10, 35.1, </w:delText>
        </w:r>
      </w:del>
      <w:r>
        <w:t>35.4 and 35.6 and save as provided in this Clause 35.2 and Clause 35.3, no party (the "</w:t>
      </w:r>
      <w:r>
        <w:rPr>
          <w:b/>
        </w:rPr>
        <w:t>party liable</w:t>
      </w:r>
      <w:r>
        <w:t>") nor any of its officers, employees, sub-contractors, delegates or agents shall be liable to any other party for loss arising from any breach of this Agreement other than for loss directly resulting from such breach and which at the date hereof was reasonably foreseeable as not unlikely to occur in the ordinary course of events from such breach in respect of:</w:t>
      </w:r>
    </w:p>
    <w:p w14:paraId="6D9A3547" w14:textId="77777777" w:rsidR="00FB7917" w:rsidRDefault="00FB7917">
      <w:pPr>
        <w:pStyle w:val="MRAL2Numbered"/>
      </w:pPr>
      <w:r>
        <w:t>physical damage to the property of that other party, its officers, employees or agents; and/or</w:t>
      </w:r>
    </w:p>
    <w:p w14:paraId="4FFAE8E4" w14:textId="77777777" w:rsidR="00FB7917" w:rsidRDefault="00FB7917">
      <w:pPr>
        <w:pStyle w:val="MRAL2Numbered"/>
      </w:pPr>
      <w:r>
        <w:t>the liability of such other party to any other person for loss in respect of physical damage to the property of any person.</w:t>
      </w:r>
    </w:p>
    <w:p w14:paraId="67C555A8" w14:textId="1F478F0F" w:rsidR="00FB7917" w:rsidRDefault="00FB7917">
      <w:pPr>
        <w:pStyle w:val="MRAL1NoHangingIndent"/>
      </w:pPr>
      <w:r>
        <w:t>Provided that the liability of any party in respect of claims for such loss arising from any incident or series of related incidents shall in no circumstances exceed £1,000,000</w:t>
      </w:r>
      <w:del w:id="9101" w:author="Jonathan Hawkins" w:date="2020-05-07T14:58:00Z">
        <w:r w:rsidDel="008C07BF">
          <w:delText xml:space="preserve"> save in respect of any indemnity under Clause 6.52 insofar as such indemnity relates to a Green Deal Matter, in which case liability shall be unlimited</w:delText>
        </w:r>
      </w:del>
      <w:r>
        <w:t>.</w:t>
      </w:r>
    </w:p>
    <w:p w14:paraId="1873FE47" w14:textId="77777777" w:rsidR="00FB7917" w:rsidRDefault="00FB7917">
      <w:pPr>
        <w:pStyle w:val="MRAL1Numbered"/>
      </w:pPr>
      <w:r>
        <w:t>Nothing in this Agreement shall exclude or limit the liability of the party liable for death or personal injury resulting from the negligence of the party liable or any of its officers, employees, sub-contractors, delegates or agents and the party liable shall indemnify and keep indemnified any other party, its officers, employees or agents, from and against all such liability which such other party may suffer or incur by reason of any claim on account of death or personal injury resulting from the negligence of the party liable or any of its officers, employees or agents.</w:t>
      </w:r>
    </w:p>
    <w:p w14:paraId="34EEA104" w14:textId="1747FB35" w:rsidR="00FB7917" w:rsidRDefault="00FB7917">
      <w:pPr>
        <w:pStyle w:val="MRAL1Numbered"/>
      </w:pPr>
      <w:r>
        <w:t xml:space="preserve">Subject to Clause </w:t>
      </w:r>
      <w:del w:id="9102" w:author="Jonathan Hawkins" w:date="2020-05-07T14:59:00Z">
        <w:r w:rsidDel="008C07BF">
          <w:delText xml:space="preserve">14.10, 14.11, 35.1 and </w:delText>
        </w:r>
      </w:del>
      <w:r>
        <w:t>35.6, no party, nor any of its officers, employees, sub-contractors, delegates or agents shall in any circumstances whatsoever be liable to any other party for:</w:t>
      </w:r>
    </w:p>
    <w:p w14:paraId="41A3EB46" w14:textId="77777777" w:rsidR="00FB7917" w:rsidRDefault="00FB7917">
      <w:pPr>
        <w:pStyle w:val="MRAL2Numbered"/>
      </w:pPr>
      <w:r>
        <w:t>any loss of profit, loss of revenue, loss of use, loss of contract or loss of goodwill; or</w:t>
      </w:r>
    </w:p>
    <w:p w14:paraId="4885A795" w14:textId="77777777" w:rsidR="00FB7917" w:rsidRDefault="00FB7917">
      <w:pPr>
        <w:pStyle w:val="MRAL2Numbered"/>
      </w:pPr>
      <w:r>
        <w:t>any indirect or consequential loss; or</w:t>
      </w:r>
    </w:p>
    <w:p w14:paraId="4A7AE016" w14:textId="77777777" w:rsidR="00FB7917" w:rsidRDefault="00FB7917">
      <w:pPr>
        <w:pStyle w:val="MRAL2Numbered"/>
      </w:pPr>
      <w:r>
        <w:t>loss resulting from the liability of such other party to any other person howsoever and wheresoever arising save as provided in Clauses 35.2 and 35.3.</w:t>
      </w:r>
    </w:p>
    <w:p w14:paraId="66F3877A" w14:textId="77777777" w:rsidR="00FB7917" w:rsidRDefault="00FB7917">
      <w:pPr>
        <w:pStyle w:val="MRAL1Numbered"/>
      </w:pPr>
      <w:r>
        <w:t>The rights and remedies provided by this Agreement to the parties are exclusive and not cumulative and exclude and are in place of all substantive (but not procedural) rights or remedies express or implied and provided by common law or statute in respect of the subject matter of this Agreement, including any rights any party may possess in tort or delict which shall include actions brought in negligence and/or nuisance.  Accordingly, each of the parties hereby waives to the fullest extent possible all such rights and remedies provided by common law or statute, and releases the party liable, its officers, employees, sub-contractors, delegates and agents to the same extent from all duties, liabilities, responsibilities or obligations provided by common law or statute in respect of the matters dealt with in this Agreement and undertakes not to enforce any of the same except as expressly provided herein.</w:t>
      </w:r>
    </w:p>
    <w:p w14:paraId="27A14B35" w14:textId="77777777" w:rsidR="00FB7917" w:rsidRDefault="00FB7917">
      <w:pPr>
        <w:pStyle w:val="MRAL1Numbered"/>
      </w:pPr>
      <w:r>
        <w:t>Save as otherwise expressly provided in this Agreement, this Clause 35 insofar as it excludes or limits liability shall override any other provision in this Agreement provided that nothing in this Clause 35 shall exclude or restrict or otherwise prejudice or affect any of:</w:t>
      </w:r>
    </w:p>
    <w:p w14:paraId="71CEFBB4" w14:textId="77777777" w:rsidR="00FB7917" w:rsidRDefault="00FB7917">
      <w:pPr>
        <w:pStyle w:val="MRAL2Numbered"/>
      </w:pPr>
      <w:r>
        <w:t>the rights, powers, duties and obligations of any party which are conferred or created by the Act, any licence granted pursuant to the Act or any subordinate legislation made under the Act; or</w:t>
      </w:r>
    </w:p>
    <w:p w14:paraId="2C9B2539" w14:textId="77777777" w:rsidR="00FB7917" w:rsidRDefault="00FB7917">
      <w:pPr>
        <w:pStyle w:val="MRAL2Numbered"/>
      </w:pPr>
      <w:r>
        <w:t>the rights, powers, duties and obligations of the Authority or the Secretary of State under the Act, any such licence or otherwise howsoever.</w:t>
      </w:r>
    </w:p>
    <w:p w14:paraId="56EFC6DC" w14:textId="77777777" w:rsidR="00FB7917" w:rsidRDefault="00FB7917">
      <w:pPr>
        <w:pStyle w:val="MRAL1Numbered"/>
      </w:pPr>
      <w:r>
        <w:t>Each of the sub-clauses of this Clause 35 shall:</w:t>
      </w:r>
    </w:p>
    <w:p w14:paraId="47ACC6E1" w14:textId="77777777" w:rsidR="00FB7917" w:rsidRDefault="00FB7917">
      <w:pPr>
        <w:pStyle w:val="MRAL2Numbered"/>
      </w:pPr>
      <w:r>
        <w:t xml:space="preserve">be construed as a separate and severable contract term, and if one or more of such sub-clauses is held to be invalid, unlawful or otherwise unenforceable the other or others of such Clauses shall remain in full force and effect and shall continue to bind the parties; and </w:t>
      </w:r>
    </w:p>
    <w:p w14:paraId="4A56813A" w14:textId="77777777" w:rsidR="00FB7917" w:rsidRDefault="00FB7917">
      <w:pPr>
        <w:pStyle w:val="MRAL2Numbered"/>
      </w:pPr>
      <w:r>
        <w:t>survive termination of this Agreement.</w:t>
      </w:r>
    </w:p>
    <w:p w14:paraId="73A85F97" w14:textId="3F7CE20B" w:rsidR="00FB7917" w:rsidRDefault="00FB7917">
      <w:pPr>
        <w:pStyle w:val="MRAL1Numbered"/>
      </w:pPr>
      <w:r>
        <w:t xml:space="preserve">Each party hereby acknowledges and agrees that each of the other parties holds the benefit of Clauses </w:t>
      </w:r>
      <w:del w:id="9103" w:author="Jonathan Hawkins" w:date="2020-05-07T15:00:00Z">
        <w:r w:rsidDel="008C07BF">
          <w:delText xml:space="preserve">35.1, </w:delText>
        </w:r>
      </w:del>
      <w:r>
        <w:t>35.2, 35.3, and 35.4 for itself and as trustee and agent for its officers, employees, sub-contractors, delegates and agents.</w:t>
      </w:r>
    </w:p>
    <w:p w14:paraId="1D6815AD" w14:textId="37CF3842" w:rsidR="00FB7917" w:rsidRDefault="00FB7917">
      <w:pPr>
        <w:pStyle w:val="MRAL1Numbered"/>
      </w:pPr>
      <w:r>
        <w:t>Each party hereby acknowledges and agrees that the provisions of this Clause 35 have been the subject of discussion and negotiation and are fair and reasonable having regard to the circumstances as at the date hereof</w:t>
      </w:r>
      <w:del w:id="9104" w:author="Jonathan Hawkins" w:date="2020-05-07T15:01:00Z">
        <w:r w:rsidDel="008C07BF">
          <w:delText xml:space="preserve"> and that where any provision of this Agreement provides for a liquidated damage payment to be payable by a Distribution Business upon or in respect of its failure to meet a service level for the provision of MPAS, each party agrees and acknowledges that such provision has been the subject of discussion and negotiation, and in the case of liquidated damages payment that the amount provided to be payable represents a genuine pre-estimate of the loss of the party</w:delText>
        </w:r>
      </w:del>
      <w:r>
        <w:t>.</w:t>
      </w:r>
    </w:p>
    <w:p w14:paraId="3D143E07" w14:textId="77777777" w:rsidR="00FB7917" w:rsidRDefault="00FB7917">
      <w:pPr>
        <w:pStyle w:val="MRAL1Numbered"/>
      </w:pPr>
      <w:r>
        <w:t>For the avoidance of doubt, nothing in this Clause 35 shall prevent or restrict any party enforcing any obligation (including suing for a debt) owed to it under or pursuant to this Agreement.</w:t>
      </w:r>
    </w:p>
    <w:p w14:paraId="4C9C6484" w14:textId="77777777" w:rsidR="00FB7917" w:rsidRDefault="00FB7917">
      <w:pPr>
        <w:pStyle w:val="MRAHeading1"/>
      </w:pPr>
      <w:r>
        <w:br w:type="page"/>
      </w:r>
      <w:bookmarkStart w:id="9105" w:name="_Toc18300545"/>
      <w:bookmarkStart w:id="9106" w:name="_Toc64264344"/>
      <w:del w:id="9107" w:author="Debbie Houldsworth" w:date="2020-05-07T06:33:00Z">
        <w:r w:rsidDel="008A1908">
          <w:delText>PART IX: EVENTS OF DEFAULT AND CONSEQUENCES OF DEFAULT</w:delText>
        </w:r>
      </w:del>
      <w:bookmarkEnd w:id="9105"/>
      <w:bookmarkEnd w:id="9106"/>
    </w:p>
    <w:p w14:paraId="26C8EADB" w14:textId="73E53D03" w:rsidR="00FB7917" w:rsidRDefault="008A1908">
      <w:pPr>
        <w:pStyle w:val="MRAHeading2"/>
        <w:outlineLvl w:val="0"/>
        <w:pPrChange w:id="9108" w:author="Debbie Houldsworth" w:date="2020-05-13T08:03:00Z">
          <w:pPr>
            <w:pStyle w:val="MRAHeading2"/>
          </w:pPr>
        </w:pPrChange>
      </w:pPr>
      <w:bookmarkStart w:id="9109" w:name="_Toc399857022"/>
      <w:bookmarkStart w:id="9110" w:name="_Toc403360802"/>
      <w:bookmarkStart w:id="9111" w:name="_Toc403360880"/>
      <w:bookmarkStart w:id="9112" w:name="_Toc403360949"/>
      <w:bookmarkStart w:id="9113" w:name="_Toc403361005"/>
      <w:bookmarkStart w:id="9114" w:name="_Toc403361462"/>
      <w:bookmarkStart w:id="9115" w:name="_Toc403371536"/>
      <w:bookmarkStart w:id="9116" w:name="_Toc415033830"/>
      <w:bookmarkStart w:id="9117" w:name="_Toc416508916"/>
      <w:bookmarkStart w:id="9118" w:name="_Ref4483370"/>
      <w:bookmarkStart w:id="9119" w:name="_Ref4483414"/>
      <w:bookmarkStart w:id="9120" w:name="_Ref4484213"/>
      <w:bookmarkStart w:id="9121" w:name="_Ref4555509"/>
      <w:bookmarkStart w:id="9122" w:name="_Toc18300546"/>
      <w:bookmarkStart w:id="9123" w:name="_Toc64264345"/>
      <w:bookmarkStart w:id="9124" w:name="_Toc40261083"/>
      <w:ins w:id="9125" w:author="Debbie Houldsworth" w:date="2020-05-07T06:33:00Z">
        <w:r>
          <w:t>Not Used</w:t>
        </w:r>
        <w:r w:rsidDel="008A1908">
          <w:t xml:space="preserve"> </w:t>
        </w:r>
      </w:ins>
      <w:del w:id="9126" w:author="Debbie Houldsworth" w:date="2020-05-07T06:33:00Z">
        <w:r w:rsidR="00FB7917" w:rsidDel="008A1908">
          <w:delText>EVENTS OF DEFAULT AND CONSEQUENCES OF DEFAULT</w:delText>
        </w:r>
      </w:del>
      <w:bookmarkEnd w:id="9109"/>
      <w:bookmarkEnd w:id="9110"/>
      <w:bookmarkEnd w:id="9111"/>
      <w:bookmarkEnd w:id="9112"/>
      <w:bookmarkEnd w:id="9113"/>
      <w:bookmarkEnd w:id="9114"/>
      <w:bookmarkEnd w:id="9115"/>
      <w:bookmarkEnd w:id="9116"/>
      <w:bookmarkEnd w:id="9117"/>
      <w:bookmarkEnd w:id="9118"/>
      <w:bookmarkEnd w:id="9119"/>
      <w:bookmarkEnd w:id="9120"/>
      <w:bookmarkEnd w:id="9121"/>
      <w:bookmarkEnd w:id="9122"/>
      <w:bookmarkEnd w:id="9123"/>
      <w:bookmarkEnd w:id="9124"/>
    </w:p>
    <w:p w14:paraId="04E6914E" w14:textId="48909C98" w:rsidR="00FB7917" w:rsidDel="008A1908" w:rsidRDefault="00FB7917">
      <w:pPr>
        <w:pStyle w:val="MRAL1Numbered"/>
        <w:outlineLvl w:val="0"/>
        <w:rPr>
          <w:del w:id="9127" w:author="Debbie Houldsworth" w:date="2020-05-07T06:33:00Z"/>
        </w:rPr>
        <w:pPrChange w:id="9128" w:author="Debbie Houldsworth" w:date="2020-05-13T08:03:00Z">
          <w:pPr>
            <w:pStyle w:val="MRAL1Numbered"/>
          </w:pPr>
        </w:pPrChange>
      </w:pPr>
      <w:bookmarkStart w:id="9129" w:name="_Ref4475548"/>
      <w:bookmarkStart w:id="9130" w:name="_Toc40256204"/>
      <w:bookmarkStart w:id="9131" w:name="_Toc40257052"/>
      <w:bookmarkStart w:id="9132" w:name="_Toc40257869"/>
      <w:bookmarkStart w:id="9133" w:name="_Toc40258682"/>
      <w:bookmarkStart w:id="9134" w:name="_Toc40259490"/>
      <w:bookmarkStart w:id="9135" w:name="_Toc40260292"/>
      <w:bookmarkStart w:id="9136" w:name="_Toc40261084"/>
      <w:del w:id="9137" w:author="Debbie Houldsworth" w:date="2020-05-07T06:33:00Z">
        <w:r w:rsidDel="008A1908">
          <w:delText>An “</w:delText>
        </w:r>
        <w:r w:rsidDel="008A1908">
          <w:rPr>
            <w:b/>
          </w:rPr>
          <w:delText>Event of Default</w:delText>
        </w:r>
        <w:r w:rsidDel="008A1908">
          <w:delText>” shall occur in respect of a party (the “</w:delText>
        </w:r>
        <w:r w:rsidDel="008A1908">
          <w:rPr>
            <w:b/>
          </w:rPr>
          <w:delText>Defaulting Party</w:delText>
        </w:r>
        <w:r w:rsidDel="008A1908">
          <w:delText>”) if:</w:delText>
        </w:r>
        <w:bookmarkStart w:id="9138" w:name="_Toc40255634"/>
        <w:bookmarkEnd w:id="9129"/>
        <w:bookmarkEnd w:id="9130"/>
        <w:bookmarkEnd w:id="9131"/>
        <w:bookmarkEnd w:id="9132"/>
        <w:bookmarkEnd w:id="9133"/>
        <w:bookmarkEnd w:id="9134"/>
        <w:bookmarkEnd w:id="9135"/>
        <w:bookmarkEnd w:id="9136"/>
        <w:bookmarkEnd w:id="9138"/>
      </w:del>
    </w:p>
    <w:p w14:paraId="1C61043A" w14:textId="3E544807" w:rsidR="00FB7917" w:rsidDel="008A1908" w:rsidRDefault="00FB7917">
      <w:pPr>
        <w:pStyle w:val="MRAL2Numbered"/>
        <w:outlineLvl w:val="0"/>
        <w:rPr>
          <w:del w:id="9139" w:author="Debbie Houldsworth" w:date="2020-05-07T06:33:00Z"/>
        </w:rPr>
        <w:pPrChange w:id="9140" w:author="Debbie Houldsworth" w:date="2020-05-13T08:03:00Z">
          <w:pPr>
            <w:pStyle w:val="MRAL2Numbered"/>
          </w:pPr>
        </w:pPrChange>
      </w:pPr>
      <w:bookmarkStart w:id="9141" w:name="_Toc40256205"/>
      <w:bookmarkStart w:id="9142" w:name="_Toc40257053"/>
      <w:bookmarkStart w:id="9143" w:name="_Toc40257870"/>
      <w:bookmarkStart w:id="9144" w:name="_Toc40258683"/>
      <w:bookmarkStart w:id="9145" w:name="_Toc40259491"/>
      <w:bookmarkStart w:id="9146" w:name="_Toc40260293"/>
      <w:bookmarkStart w:id="9147" w:name="_Toc40261085"/>
      <w:del w:id="9148" w:author="Debbie Houldsworth" w:date="2020-05-07T06:33:00Z">
        <w:r w:rsidDel="008A1908">
          <w:delText>the Defaulting Party is in material breach of any of the material terms or conditions of this Agreement, and such breach is incapable of remedy;</w:delText>
        </w:r>
        <w:bookmarkEnd w:id="9141"/>
        <w:bookmarkEnd w:id="9142"/>
        <w:bookmarkEnd w:id="9143"/>
        <w:bookmarkEnd w:id="9144"/>
        <w:bookmarkEnd w:id="9145"/>
        <w:bookmarkEnd w:id="9146"/>
        <w:bookmarkEnd w:id="9147"/>
        <w:r w:rsidDel="008A1908">
          <w:delText xml:space="preserve"> </w:delText>
        </w:r>
        <w:bookmarkStart w:id="9149" w:name="_Toc40255635"/>
        <w:bookmarkEnd w:id="9149"/>
      </w:del>
    </w:p>
    <w:p w14:paraId="50EBE2F6" w14:textId="10A97E56" w:rsidR="00FB7917" w:rsidDel="008A1908" w:rsidRDefault="00FB7917">
      <w:pPr>
        <w:pStyle w:val="MRAL2Numbered"/>
        <w:outlineLvl w:val="0"/>
        <w:rPr>
          <w:del w:id="9150" w:author="Debbie Houldsworth" w:date="2020-05-07T06:33:00Z"/>
        </w:rPr>
        <w:pPrChange w:id="9151" w:author="Debbie Houldsworth" w:date="2020-05-13T08:03:00Z">
          <w:pPr>
            <w:pStyle w:val="MRAL2Numbered"/>
          </w:pPr>
        </w:pPrChange>
      </w:pPr>
      <w:bookmarkStart w:id="9152" w:name="_Toc40256206"/>
      <w:bookmarkStart w:id="9153" w:name="_Toc40257054"/>
      <w:bookmarkStart w:id="9154" w:name="_Toc40257871"/>
      <w:bookmarkStart w:id="9155" w:name="_Toc40258684"/>
      <w:bookmarkStart w:id="9156" w:name="_Toc40259492"/>
      <w:bookmarkStart w:id="9157" w:name="_Toc40260294"/>
      <w:bookmarkStart w:id="9158" w:name="_Toc40261086"/>
      <w:del w:id="9159" w:author="Debbie Houldsworth" w:date="2020-05-07T06:33:00Z">
        <w:r w:rsidDel="008A1908">
          <w:delText>the Defaulting Party is in material breach of any of the material terms or conditions of this Agreement, the breach is capable of remedy, MEC has given notice to the Defaulting Party pursuant to Clause 36.4.1, and the Defaulting Party has neither:</w:delText>
        </w:r>
        <w:bookmarkEnd w:id="9152"/>
        <w:bookmarkEnd w:id="9153"/>
        <w:bookmarkEnd w:id="9154"/>
        <w:bookmarkEnd w:id="9155"/>
        <w:bookmarkEnd w:id="9156"/>
        <w:bookmarkEnd w:id="9157"/>
        <w:bookmarkEnd w:id="9158"/>
        <w:r w:rsidDel="008A1908">
          <w:delText xml:space="preserve"> </w:delText>
        </w:r>
        <w:bookmarkStart w:id="9160" w:name="_Toc40255636"/>
        <w:bookmarkEnd w:id="9160"/>
      </w:del>
    </w:p>
    <w:p w14:paraId="046ED28F" w14:textId="41F23BEA" w:rsidR="00FB7917" w:rsidDel="008A1908" w:rsidRDefault="00FB7917">
      <w:pPr>
        <w:pStyle w:val="MRAL3Numbered"/>
        <w:outlineLvl w:val="0"/>
        <w:rPr>
          <w:del w:id="9161" w:author="Debbie Houldsworth" w:date="2020-05-07T06:33:00Z"/>
        </w:rPr>
        <w:pPrChange w:id="9162" w:author="Debbie Houldsworth" w:date="2020-05-13T08:03:00Z">
          <w:pPr>
            <w:pStyle w:val="MRAL3Numbered"/>
          </w:pPr>
        </w:pPrChange>
      </w:pPr>
      <w:bookmarkStart w:id="9163" w:name="_Toc40256207"/>
      <w:bookmarkStart w:id="9164" w:name="_Toc40257055"/>
      <w:bookmarkStart w:id="9165" w:name="_Toc40257872"/>
      <w:bookmarkStart w:id="9166" w:name="_Toc40258685"/>
      <w:bookmarkStart w:id="9167" w:name="_Toc40259493"/>
      <w:bookmarkStart w:id="9168" w:name="_Toc40260295"/>
      <w:bookmarkStart w:id="9169" w:name="_Toc40261087"/>
      <w:del w:id="9170" w:author="Debbie Houldsworth" w:date="2020-05-07T06:33:00Z">
        <w:r w:rsidDel="008A1908">
          <w:delText>remedied the breach within 30 Working Days after receipt of such notice; or</w:delText>
        </w:r>
        <w:bookmarkStart w:id="9171" w:name="_Toc40255637"/>
        <w:bookmarkEnd w:id="9163"/>
        <w:bookmarkEnd w:id="9164"/>
        <w:bookmarkEnd w:id="9165"/>
        <w:bookmarkEnd w:id="9166"/>
        <w:bookmarkEnd w:id="9167"/>
        <w:bookmarkEnd w:id="9168"/>
        <w:bookmarkEnd w:id="9169"/>
        <w:bookmarkEnd w:id="9171"/>
      </w:del>
    </w:p>
    <w:p w14:paraId="2A906D99" w14:textId="2201315E" w:rsidR="00FB7917" w:rsidDel="008A1908" w:rsidRDefault="00FB7917">
      <w:pPr>
        <w:pStyle w:val="MRAL3Numbered"/>
        <w:outlineLvl w:val="0"/>
        <w:rPr>
          <w:del w:id="9172" w:author="Debbie Houldsworth" w:date="2020-05-07T06:33:00Z"/>
        </w:rPr>
        <w:pPrChange w:id="9173" w:author="Debbie Houldsworth" w:date="2020-05-13T08:03:00Z">
          <w:pPr>
            <w:pStyle w:val="MRAL3Numbered"/>
          </w:pPr>
        </w:pPrChange>
      </w:pPr>
      <w:bookmarkStart w:id="9174" w:name="_Toc40256208"/>
      <w:bookmarkStart w:id="9175" w:name="_Toc40257056"/>
      <w:bookmarkStart w:id="9176" w:name="_Toc40257873"/>
      <w:bookmarkStart w:id="9177" w:name="_Toc40258686"/>
      <w:bookmarkStart w:id="9178" w:name="_Toc40259494"/>
      <w:bookmarkStart w:id="9179" w:name="_Toc40260296"/>
      <w:bookmarkStart w:id="9180" w:name="_Toc40261088"/>
      <w:del w:id="9181" w:author="Debbie Houldsworth" w:date="2020-05-07T06:33:00Z">
        <w:r w:rsidDel="008A1908">
          <w:delText>where the breach is not reasonably capable of remedy within 30 Working Days, provided to MEC (within 15 Working Days after receipt of such notice) a rectification plan (that details the steps to be taken, and the timetable to which such steps will be taken, in order to remedy the breach as soon as reasonably practicable after receipt of such notice), and obtained (within 20 Working Days after receipt of such notice) MEC’s approval of such plan;</w:delText>
        </w:r>
        <w:bookmarkStart w:id="9182" w:name="_Toc40255638"/>
        <w:bookmarkEnd w:id="9174"/>
        <w:bookmarkEnd w:id="9175"/>
        <w:bookmarkEnd w:id="9176"/>
        <w:bookmarkEnd w:id="9177"/>
        <w:bookmarkEnd w:id="9178"/>
        <w:bookmarkEnd w:id="9179"/>
        <w:bookmarkEnd w:id="9180"/>
        <w:bookmarkEnd w:id="9182"/>
      </w:del>
    </w:p>
    <w:p w14:paraId="01C96286" w14:textId="685F5E49" w:rsidR="00FB7917" w:rsidDel="008A1908" w:rsidRDefault="00FB7917">
      <w:pPr>
        <w:pStyle w:val="MRAL2Numbered"/>
        <w:outlineLvl w:val="0"/>
        <w:rPr>
          <w:del w:id="9183" w:author="Debbie Houldsworth" w:date="2020-05-07T06:33:00Z"/>
        </w:rPr>
        <w:pPrChange w:id="9184" w:author="Debbie Houldsworth" w:date="2020-05-13T08:03:00Z">
          <w:pPr>
            <w:pStyle w:val="MRAL2Numbered"/>
          </w:pPr>
        </w:pPrChange>
      </w:pPr>
      <w:bookmarkStart w:id="9185" w:name="_Toc40256209"/>
      <w:bookmarkStart w:id="9186" w:name="_Toc40257057"/>
      <w:bookmarkStart w:id="9187" w:name="_Toc40257874"/>
      <w:bookmarkStart w:id="9188" w:name="_Toc40258687"/>
      <w:bookmarkStart w:id="9189" w:name="_Toc40259495"/>
      <w:bookmarkStart w:id="9190" w:name="_Toc40260297"/>
      <w:bookmarkStart w:id="9191" w:name="_Toc40261089"/>
      <w:del w:id="9192" w:author="Debbie Houldsworth" w:date="2020-05-07T06:33:00Z">
        <w:r w:rsidDel="008A1908">
          <w:delText>a rectification plan is submitted by the Defaulting Party and approved pursuant to Clause 36.1.2.2, but the breach to which the plan relates is not rectified in accordance with the plan;</w:delText>
        </w:r>
        <w:bookmarkEnd w:id="9185"/>
        <w:bookmarkEnd w:id="9186"/>
        <w:bookmarkEnd w:id="9187"/>
        <w:bookmarkEnd w:id="9188"/>
        <w:bookmarkEnd w:id="9189"/>
        <w:bookmarkEnd w:id="9190"/>
        <w:bookmarkEnd w:id="9191"/>
        <w:r w:rsidDel="008A1908">
          <w:delText xml:space="preserve"> </w:delText>
        </w:r>
        <w:bookmarkStart w:id="9193" w:name="_Toc40255639"/>
        <w:bookmarkEnd w:id="9193"/>
      </w:del>
    </w:p>
    <w:p w14:paraId="25D55D49" w14:textId="47FB5182" w:rsidR="00FB7917" w:rsidDel="008A1908" w:rsidRDefault="00FB7917">
      <w:pPr>
        <w:pStyle w:val="MRAL2Numbered"/>
        <w:outlineLvl w:val="0"/>
        <w:rPr>
          <w:del w:id="9194" w:author="Debbie Houldsworth" w:date="2020-05-07T06:33:00Z"/>
        </w:rPr>
        <w:pPrChange w:id="9195" w:author="Debbie Houldsworth" w:date="2020-05-13T08:03:00Z">
          <w:pPr>
            <w:pStyle w:val="MRAL2Numbered"/>
          </w:pPr>
        </w:pPrChange>
      </w:pPr>
      <w:bookmarkStart w:id="9196" w:name="_Toc40256210"/>
      <w:bookmarkStart w:id="9197" w:name="_Toc40257058"/>
      <w:bookmarkStart w:id="9198" w:name="_Toc40257875"/>
      <w:bookmarkStart w:id="9199" w:name="_Toc40258688"/>
      <w:bookmarkStart w:id="9200" w:name="_Toc40259496"/>
      <w:bookmarkStart w:id="9201" w:name="_Toc40260298"/>
      <w:bookmarkStart w:id="9202" w:name="_Toc40261090"/>
      <w:del w:id="9203" w:author="Debbie Houldsworth" w:date="2020-05-07T06:33:00Z">
        <w:r w:rsidDel="008A1908">
          <w:delText>the Defaulting Party passes a resolution for its winding-up, or a court of competent jurisdiction makes an order for the winding-up or dissolution of the Defaulting Party;</w:delText>
        </w:r>
        <w:bookmarkStart w:id="9204" w:name="_Toc40255640"/>
        <w:bookmarkEnd w:id="9196"/>
        <w:bookmarkEnd w:id="9197"/>
        <w:bookmarkEnd w:id="9198"/>
        <w:bookmarkEnd w:id="9199"/>
        <w:bookmarkEnd w:id="9200"/>
        <w:bookmarkEnd w:id="9201"/>
        <w:bookmarkEnd w:id="9202"/>
        <w:bookmarkEnd w:id="9204"/>
      </w:del>
    </w:p>
    <w:p w14:paraId="0568929E" w14:textId="0C1737ED" w:rsidR="00FB7917" w:rsidDel="008A1908" w:rsidRDefault="00FB7917">
      <w:pPr>
        <w:pStyle w:val="MRAL2Numbered"/>
        <w:outlineLvl w:val="0"/>
        <w:rPr>
          <w:del w:id="9205" w:author="Debbie Houldsworth" w:date="2020-05-07T06:33:00Z"/>
        </w:rPr>
        <w:pPrChange w:id="9206" w:author="Debbie Houldsworth" w:date="2020-05-13T08:03:00Z">
          <w:pPr>
            <w:pStyle w:val="MRAL2Numbered"/>
          </w:pPr>
        </w:pPrChange>
      </w:pPr>
      <w:bookmarkStart w:id="9207" w:name="_Toc40256211"/>
      <w:bookmarkStart w:id="9208" w:name="_Toc40257059"/>
      <w:bookmarkStart w:id="9209" w:name="_Toc40257876"/>
      <w:bookmarkStart w:id="9210" w:name="_Toc40258689"/>
      <w:bookmarkStart w:id="9211" w:name="_Toc40259497"/>
      <w:bookmarkStart w:id="9212" w:name="_Toc40260299"/>
      <w:bookmarkStart w:id="9213" w:name="_Toc40261091"/>
      <w:del w:id="9214" w:author="Debbie Houldsworth" w:date="2020-05-07T06:33:00Z">
        <w:r w:rsidDel="008A1908">
          <w:delText>an administration order is made in relation to the Defaulting Party or a receiver is appointed over, or an encumbrancer takes possession of or sells, any substantial part or parts of the Defaulting Party's assets, rights, or revenues;</w:delText>
        </w:r>
        <w:bookmarkStart w:id="9215" w:name="_Toc40255641"/>
        <w:bookmarkEnd w:id="9207"/>
        <w:bookmarkEnd w:id="9208"/>
        <w:bookmarkEnd w:id="9209"/>
        <w:bookmarkEnd w:id="9210"/>
        <w:bookmarkEnd w:id="9211"/>
        <w:bookmarkEnd w:id="9212"/>
        <w:bookmarkEnd w:id="9213"/>
        <w:bookmarkEnd w:id="9215"/>
      </w:del>
    </w:p>
    <w:p w14:paraId="17CD5A65" w14:textId="24C161BA" w:rsidR="00FB7917" w:rsidDel="008A1908" w:rsidRDefault="00FB7917">
      <w:pPr>
        <w:pStyle w:val="MRAL2Numbered"/>
        <w:outlineLvl w:val="0"/>
        <w:rPr>
          <w:del w:id="9216" w:author="Debbie Houldsworth" w:date="2020-05-07T06:33:00Z"/>
        </w:rPr>
        <w:pPrChange w:id="9217" w:author="Debbie Houldsworth" w:date="2020-05-13T08:03:00Z">
          <w:pPr>
            <w:pStyle w:val="MRAL2Numbered"/>
          </w:pPr>
        </w:pPrChange>
      </w:pPr>
      <w:bookmarkStart w:id="9218" w:name="_Toc40256212"/>
      <w:bookmarkStart w:id="9219" w:name="_Toc40257060"/>
      <w:bookmarkStart w:id="9220" w:name="_Toc40257877"/>
      <w:bookmarkStart w:id="9221" w:name="_Toc40258690"/>
      <w:bookmarkStart w:id="9222" w:name="_Toc40259498"/>
      <w:bookmarkStart w:id="9223" w:name="_Toc40260300"/>
      <w:bookmarkStart w:id="9224" w:name="_Toc40261092"/>
      <w:del w:id="9225" w:author="Debbie Houldsworth" w:date="2020-05-07T06:33:00Z">
        <w:r w:rsidDel="008A1908">
          <w:delText>the Defaulting Party makes an arrangement or composition with its creditors generally or makes an application to a court for protection from its creditors generally;</w:delText>
        </w:r>
        <w:bookmarkStart w:id="9226" w:name="_Toc40255642"/>
        <w:bookmarkEnd w:id="9218"/>
        <w:bookmarkEnd w:id="9219"/>
        <w:bookmarkEnd w:id="9220"/>
        <w:bookmarkEnd w:id="9221"/>
        <w:bookmarkEnd w:id="9222"/>
        <w:bookmarkEnd w:id="9223"/>
        <w:bookmarkEnd w:id="9224"/>
        <w:bookmarkEnd w:id="9226"/>
      </w:del>
    </w:p>
    <w:p w14:paraId="3C118180" w14:textId="7D113A55" w:rsidR="00FB7917" w:rsidDel="008A1908" w:rsidRDefault="00FB7917">
      <w:pPr>
        <w:pStyle w:val="MRAL2Numbered"/>
        <w:outlineLvl w:val="0"/>
        <w:rPr>
          <w:del w:id="9227" w:author="Debbie Houldsworth" w:date="2020-05-07T06:33:00Z"/>
        </w:rPr>
        <w:pPrChange w:id="9228" w:author="Debbie Houldsworth" w:date="2020-05-13T08:03:00Z">
          <w:pPr>
            <w:pStyle w:val="MRAL2Numbered"/>
          </w:pPr>
        </w:pPrChange>
      </w:pPr>
      <w:bookmarkStart w:id="9229" w:name="_Toc40256213"/>
      <w:bookmarkStart w:id="9230" w:name="_Toc40257061"/>
      <w:bookmarkStart w:id="9231" w:name="_Toc40257878"/>
      <w:bookmarkStart w:id="9232" w:name="_Toc40258691"/>
      <w:bookmarkStart w:id="9233" w:name="_Toc40259499"/>
      <w:bookmarkStart w:id="9234" w:name="_Toc40260301"/>
      <w:bookmarkStart w:id="9235" w:name="_Toc40261093"/>
      <w:del w:id="9236" w:author="Debbie Houldsworth" w:date="2020-05-07T06:33:00Z">
        <w:r w:rsidDel="008A1908">
          <w:delText>the Defaulting Party is unable to pay its debts within the meaning of Section 123 of the Insolvency Act 1986, but as if in that Section the sum of £10,000 was substituted for the sum of £750;</w:delText>
        </w:r>
        <w:bookmarkStart w:id="9237" w:name="_Toc40255643"/>
        <w:bookmarkEnd w:id="9229"/>
        <w:bookmarkEnd w:id="9230"/>
        <w:bookmarkEnd w:id="9231"/>
        <w:bookmarkEnd w:id="9232"/>
        <w:bookmarkEnd w:id="9233"/>
        <w:bookmarkEnd w:id="9234"/>
        <w:bookmarkEnd w:id="9235"/>
        <w:bookmarkEnd w:id="9237"/>
      </w:del>
    </w:p>
    <w:p w14:paraId="06A1D6CF" w14:textId="4A6B5F2D" w:rsidR="00FB7917" w:rsidDel="008A1908" w:rsidRDefault="00FB7917">
      <w:pPr>
        <w:pStyle w:val="MRAL2Numbered"/>
        <w:outlineLvl w:val="0"/>
        <w:rPr>
          <w:del w:id="9238" w:author="Debbie Houldsworth" w:date="2020-05-07T06:33:00Z"/>
        </w:rPr>
        <w:pPrChange w:id="9239" w:author="Debbie Houldsworth" w:date="2020-05-13T08:03:00Z">
          <w:pPr>
            <w:pStyle w:val="MRAL2Numbered"/>
          </w:pPr>
        </w:pPrChange>
      </w:pPr>
      <w:bookmarkStart w:id="9240" w:name="_Toc40256214"/>
      <w:bookmarkStart w:id="9241" w:name="_Toc40257062"/>
      <w:bookmarkStart w:id="9242" w:name="_Toc40257879"/>
      <w:bookmarkStart w:id="9243" w:name="_Toc40258692"/>
      <w:bookmarkStart w:id="9244" w:name="_Toc40259500"/>
      <w:bookmarkStart w:id="9245" w:name="_Toc40260302"/>
      <w:bookmarkStart w:id="9246" w:name="_Toc40261094"/>
      <w:del w:id="9247" w:author="Debbie Houldsworth" w:date="2020-05-07T06:33:00Z">
        <w:r w:rsidDel="008A1908">
          <w:delText>without prejudice to Clause 39, a circumstance of Force Majeure which affects the performance by the Defaulting Party of substantially all of its obligations under this Agreement continues for more than 180 days;</w:delText>
        </w:r>
        <w:bookmarkStart w:id="9248" w:name="_Toc40255644"/>
        <w:bookmarkEnd w:id="9240"/>
        <w:bookmarkEnd w:id="9241"/>
        <w:bookmarkEnd w:id="9242"/>
        <w:bookmarkEnd w:id="9243"/>
        <w:bookmarkEnd w:id="9244"/>
        <w:bookmarkEnd w:id="9245"/>
        <w:bookmarkEnd w:id="9246"/>
        <w:bookmarkEnd w:id="9248"/>
      </w:del>
    </w:p>
    <w:p w14:paraId="09BA655F" w14:textId="0DD5D48B" w:rsidR="00FB7917" w:rsidDel="008A1908" w:rsidRDefault="00FB7917">
      <w:pPr>
        <w:pStyle w:val="MRAL2Numbered"/>
        <w:outlineLvl w:val="0"/>
        <w:rPr>
          <w:del w:id="9249" w:author="Debbie Houldsworth" w:date="2020-05-07T06:33:00Z"/>
        </w:rPr>
        <w:pPrChange w:id="9250" w:author="Debbie Houldsworth" w:date="2020-05-13T08:03:00Z">
          <w:pPr>
            <w:pStyle w:val="MRAL2Numbered"/>
          </w:pPr>
        </w:pPrChange>
      </w:pPr>
      <w:bookmarkStart w:id="9251" w:name="_Toc40256215"/>
      <w:bookmarkStart w:id="9252" w:name="_Toc40257063"/>
      <w:bookmarkStart w:id="9253" w:name="_Toc40257880"/>
      <w:bookmarkStart w:id="9254" w:name="_Toc40258693"/>
      <w:bookmarkStart w:id="9255" w:name="_Toc40259501"/>
      <w:bookmarkStart w:id="9256" w:name="_Toc40260303"/>
      <w:bookmarkStart w:id="9257" w:name="_Toc40261095"/>
      <w:del w:id="9258" w:author="Debbie Houldsworth" w:date="2020-05-07T06:33:00Z">
        <w:r w:rsidDel="008A1908">
          <w:delText>any of the conditions precedent set out in Clauses 2.1, 2.2, 2.3.2 and 2.3.3 cease to be satisfied in relation to the Defaulting Party and, if the situation is capable of remedy, the Defaulting Party has failed to remedy the situation within 20 Working Days of receipt of a notice from MEC pursuant to Clause 36.4.1.  (For the avoidance of doubt, this Clause 36.1.9 shall not apply to the BSC Agent); or</w:delText>
        </w:r>
        <w:bookmarkStart w:id="9259" w:name="_Toc40255645"/>
        <w:bookmarkEnd w:id="9251"/>
        <w:bookmarkEnd w:id="9252"/>
        <w:bookmarkEnd w:id="9253"/>
        <w:bookmarkEnd w:id="9254"/>
        <w:bookmarkEnd w:id="9255"/>
        <w:bookmarkEnd w:id="9256"/>
        <w:bookmarkEnd w:id="9257"/>
        <w:bookmarkEnd w:id="9259"/>
      </w:del>
    </w:p>
    <w:p w14:paraId="4ECF9A65" w14:textId="58C43D7C" w:rsidR="00FB7917" w:rsidDel="008A1908" w:rsidRDefault="00FB7917">
      <w:pPr>
        <w:pStyle w:val="MRAL2Numbered"/>
        <w:outlineLvl w:val="0"/>
        <w:rPr>
          <w:del w:id="9260" w:author="Debbie Houldsworth" w:date="2020-05-07T06:33:00Z"/>
        </w:rPr>
        <w:pPrChange w:id="9261" w:author="Debbie Houldsworth" w:date="2020-05-13T08:03:00Z">
          <w:pPr>
            <w:pStyle w:val="MRAL2Numbered"/>
          </w:pPr>
        </w:pPrChange>
      </w:pPr>
      <w:bookmarkStart w:id="9262" w:name="_Toc40256216"/>
      <w:bookmarkStart w:id="9263" w:name="_Toc40257064"/>
      <w:bookmarkStart w:id="9264" w:name="_Toc40257881"/>
      <w:bookmarkStart w:id="9265" w:name="_Toc40258694"/>
      <w:bookmarkStart w:id="9266" w:name="_Toc40259502"/>
      <w:bookmarkStart w:id="9267" w:name="_Toc40260304"/>
      <w:bookmarkStart w:id="9268" w:name="_Toc40261096"/>
      <w:del w:id="9269" w:author="Debbie Houldsworth" w:date="2020-05-07T06:33:00Z">
        <w:r w:rsidDel="008A1908">
          <w:delText>the conditions precedent in Clause 2.3.1 cease to be satisfied, or an event for which the Distribution Connection Use of System Agreement expressly allows the suspension of Services under this Agreement occurs, in respect of the Defaulting Party.</w:delText>
        </w:r>
        <w:bookmarkStart w:id="9270" w:name="_Toc40255646"/>
        <w:bookmarkEnd w:id="9262"/>
        <w:bookmarkEnd w:id="9263"/>
        <w:bookmarkEnd w:id="9264"/>
        <w:bookmarkEnd w:id="9265"/>
        <w:bookmarkEnd w:id="9266"/>
        <w:bookmarkEnd w:id="9267"/>
        <w:bookmarkEnd w:id="9268"/>
        <w:bookmarkEnd w:id="9270"/>
      </w:del>
    </w:p>
    <w:p w14:paraId="0D62E6F7" w14:textId="171A9D46" w:rsidR="00FB7917" w:rsidDel="006210A7" w:rsidRDefault="00FB7917">
      <w:pPr>
        <w:pStyle w:val="MRAHeading3"/>
        <w:outlineLvl w:val="0"/>
        <w:rPr>
          <w:del w:id="9271" w:author="Debbie Houldsworth" w:date="2020-05-07T06:33:00Z"/>
        </w:rPr>
        <w:pPrChange w:id="9272" w:author="Debbie Houldsworth" w:date="2020-05-13T08:03:00Z">
          <w:pPr>
            <w:pStyle w:val="MRAHeading3"/>
          </w:pPr>
        </w:pPrChange>
      </w:pPr>
      <w:del w:id="9273" w:author="Debbie Houldsworth" w:date="2020-05-07T06:33:00Z">
        <w:r w:rsidDel="006210A7">
          <w:delText>MEC Determinations on Events of Default</w:delText>
        </w:r>
        <w:bookmarkStart w:id="9274" w:name="_Toc40255647"/>
        <w:bookmarkEnd w:id="9274"/>
      </w:del>
    </w:p>
    <w:p w14:paraId="26435624" w14:textId="502D39BC" w:rsidR="00FB7917" w:rsidDel="006210A7" w:rsidRDefault="00FB7917">
      <w:pPr>
        <w:pStyle w:val="MRAL1Numbered"/>
        <w:outlineLvl w:val="0"/>
        <w:rPr>
          <w:del w:id="9275" w:author="Debbie Houldsworth" w:date="2020-05-07T06:33:00Z"/>
        </w:rPr>
        <w:pPrChange w:id="9276" w:author="Debbie Houldsworth" w:date="2020-05-13T08:03:00Z">
          <w:pPr>
            <w:pStyle w:val="MRAL1Numbered"/>
          </w:pPr>
        </w:pPrChange>
      </w:pPr>
      <w:bookmarkStart w:id="9277" w:name="_Toc40256217"/>
      <w:bookmarkStart w:id="9278" w:name="_Toc40257065"/>
      <w:bookmarkStart w:id="9279" w:name="_Toc40257882"/>
      <w:bookmarkStart w:id="9280" w:name="_Toc40258695"/>
      <w:bookmarkStart w:id="9281" w:name="_Toc40259503"/>
      <w:bookmarkStart w:id="9282" w:name="_Toc40260305"/>
      <w:bookmarkStart w:id="9283" w:name="_Toc40261097"/>
      <w:del w:id="9284" w:author="Debbie Houldsworth" w:date="2020-05-07T06:33:00Z">
        <w:r w:rsidDel="006210A7">
          <w:delText>Where any of the persons listed in Clause 36.3 believes that an Event of Default (or, in the case of Clause 36.1.2 or 36.1.9, an event that would become an Event of Default if the relevant party failed to comply with a notice served by MEC in relation thereto) has occurred in respect of a party (the “</w:delText>
        </w:r>
        <w:r w:rsidDel="006210A7">
          <w:rPr>
            <w:b/>
          </w:rPr>
          <w:delText>Suspected Party</w:delText>
        </w:r>
        <w:r w:rsidDel="006210A7">
          <w:delText>”), such person may report the matter to MEC. Within 2 Working Days of receiving such a report, MEC shall provide the Suspected Party with a copy of the report, and invite the Suspected Party to respond within 10 Working Days.</w:delText>
        </w:r>
        <w:bookmarkStart w:id="9285" w:name="_Toc40255648"/>
        <w:bookmarkEnd w:id="9277"/>
        <w:bookmarkEnd w:id="9278"/>
        <w:bookmarkEnd w:id="9279"/>
        <w:bookmarkEnd w:id="9280"/>
        <w:bookmarkEnd w:id="9281"/>
        <w:bookmarkEnd w:id="9282"/>
        <w:bookmarkEnd w:id="9283"/>
        <w:bookmarkEnd w:id="9285"/>
      </w:del>
    </w:p>
    <w:p w14:paraId="004C76B4" w14:textId="263A7F0A" w:rsidR="00FB7917" w:rsidDel="006210A7" w:rsidRDefault="00FB7917">
      <w:pPr>
        <w:pStyle w:val="MRAL1Numbered"/>
        <w:outlineLvl w:val="0"/>
        <w:rPr>
          <w:del w:id="9286" w:author="Debbie Houldsworth" w:date="2020-05-07T06:32:00Z"/>
        </w:rPr>
        <w:pPrChange w:id="9287" w:author="Debbie Houldsworth" w:date="2020-05-13T08:03:00Z">
          <w:pPr>
            <w:pStyle w:val="MRAL1Numbered"/>
          </w:pPr>
        </w:pPrChange>
      </w:pPr>
      <w:bookmarkStart w:id="9288" w:name="_Toc40256218"/>
      <w:bookmarkStart w:id="9289" w:name="_Toc40257066"/>
      <w:bookmarkStart w:id="9290" w:name="_Toc40257883"/>
      <w:bookmarkStart w:id="9291" w:name="_Toc40258696"/>
      <w:bookmarkStart w:id="9292" w:name="_Toc40259504"/>
      <w:bookmarkStart w:id="9293" w:name="_Toc40260306"/>
      <w:bookmarkStart w:id="9294" w:name="_Toc40261098"/>
      <w:del w:id="9295" w:author="Debbie Houldsworth" w:date="2020-05-07T06:32:00Z">
        <w:r w:rsidDel="006210A7">
          <w:delText>The persons referred to in Clause 36.2 are:</w:delText>
        </w:r>
        <w:bookmarkStart w:id="9296" w:name="_Toc40255649"/>
        <w:bookmarkEnd w:id="9288"/>
        <w:bookmarkEnd w:id="9289"/>
        <w:bookmarkEnd w:id="9290"/>
        <w:bookmarkEnd w:id="9291"/>
        <w:bookmarkEnd w:id="9292"/>
        <w:bookmarkEnd w:id="9293"/>
        <w:bookmarkEnd w:id="9294"/>
        <w:bookmarkEnd w:id="9296"/>
      </w:del>
    </w:p>
    <w:p w14:paraId="10727FC8" w14:textId="049A90BB" w:rsidR="00FB7917" w:rsidDel="006210A7" w:rsidRDefault="00FB7917">
      <w:pPr>
        <w:pStyle w:val="MRAL2Numbered"/>
        <w:outlineLvl w:val="0"/>
        <w:rPr>
          <w:del w:id="9297" w:author="Debbie Houldsworth" w:date="2020-05-07T06:32:00Z"/>
        </w:rPr>
        <w:pPrChange w:id="9298" w:author="Debbie Houldsworth" w:date="2020-05-13T08:03:00Z">
          <w:pPr>
            <w:pStyle w:val="MRAL2Numbered"/>
          </w:pPr>
        </w:pPrChange>
      </w:pPr>
      <w:bookmarkStart w:id="9299" w:name="_Toc40256219"/>
      <w:bookmarkStart w:id="9300" w:name="_Toc40257067"/>
      <w:bookmarkStart w:id="9301" w:name="_Toc40257884"/>
      <w:bookmarkStart w:id="9302" w:name="_Toc40258697"/>
      <w:bookmarkStart w:id="9303" w:name="_Toc40259505"/>
      <w:bookmarkStart w:id="9304" w:name="_Toc40260307"/>
      <w:bookmarkStart w:id="9305" w:name="_Toc40261099"/>
      <w:del w:id="9306" w:author="Debbie Houldsworth" w:date="2020-05-07T06:32:00Z">
        <w:r w:rsidDel="006210A7">
          <w:delText>any party (the “</w:delText>
        </w:r>
        <w:r w:rsidDel="006210A7">
          <w:rPr>
            <w:b/>
          </w:rPr>
          <w:delText>Reporting Party</w:delText>
        </w:r>
        <w:r w:rsidDel="006210A7">
          <w:delText>”);</w:delText>
        </w:r>
        <w:bookmarkStart w:id="9307" w:name="_Toc40255650"/>
        <w:bookmarkEnd w:id="9299"/>
        <w:bookmarkEnd w:id="9300"/>
        <w:bookmarkEnd w:id="9301"/>
        <w:bookmarkEnd w:id="9302"/>
        <w:bookmarkEnd w:id="9303"/>
        <w:bookmarkEnd w:id="9304"/>
        <w:bookmarkEnd w:id="9305"/>
        <w:bookmarkEnd w:id="9307"/>
      </w:del>
    </w:p>
    <w:p w14:paraId="139CCB77" w14:textId="32E2B2EF" w:rsidR="00FB7917" w:rsidDel="006210A7" w:rsidRDefault="00FB7917">
      <w:pPr>
        <w:pStyle w:val="MRAL2Numbered"/>
        <w:outlineLvl w:val="0"/>
        <w:rPr>
          <w:del w:id="9308" w:author="Debbie Houldsworth" w:date="2020-05-07T06:32:00Z"/>
        </w:rPr>
        <w:pPrChange w:id="9309" w:author="Debbie Houldsworth" w:date="2020-05-13T08:03:00Z">
          <w:pPr>
            <w:pStyle w:val="MRAL2Numbered"/>
          </w:pPr>
        </w:pPrChange>
      </w:pPr>
      <w:bookmarkStart w:id="9310" w:name="_Toc40256220"/>
      <w:bookmarkStart w:id="9311" w:name="_Toc40257068"/>
      <w:bookmarkStart w:id="9312" w:name="_Toc40257885"/>
      <w:bookmarkStart w:id="9313" w:name="_Toc40258698"/>
      <w:bookmarkStart w:id="9314" w:name="_Toc40259506"/>
      <w:bookmarkStart w:id="9315" w:name="_Toc40260308"/>
      <w:bookmarkStart w:id="9316" w:name="_Toc40261100"/>
      <w:del w:id="9317" w:author="Debbie Houldsworth" w:date="2020-05-07T06:32:00Z">
        <w:r w:rsidDel="006210A7">
          <w:delText>any MEC Member or person who serves on any sub-committee of MEC;</w:delText>
        </w:r>
        <w:bookmarkStart w:id="9318" w:name="_Toc40255651"/>
        <w:bookmarkEnd w:id="9310"/>
        <w:bookmarkEnd w:id="9311"/>
        <w:bookmarkEnd w:id="9312"/>
        <w:bookmarkEnd w:id="9313"/>
        <w:bookmarkEnd w:id="9314"/>
        <w:bookmarkEnd w:id="9315"/>
        <w:bookmarkEnd w:id="9316"/>
        <w:bookmarkEnd w:id="9318"/>
      </w:del>
    </w:p>
    <w:p w14:paraId="013651BB" w14:textId="53BFD7B5" w:rsidR="00FB7917" w:rsidDel="006210A7" w:rsidRDefault="00FB7917">
      <w:pPr>
        <w:pStyle w:val="MRAL2Numbered"/>
        <w:outlineLvl w:val="0"/>
        <w:rPr>
          <w:del w:id="9319" w:author="Debbie Houldsworth" w:date="2020-05-07T06:32:00Z"/>
        </w:rPr>
        <w:pPrChange w:id="9320" w:author="Debbie Houldsworth" w:date="2020-05-13T08:03:00Z">
          <w:pPr>
            <w:pStyle w:val="MRAL2Numbered"/>
          </w:pPr>
        </w:pPrChange>
      </w:pPr>
      <w:bookmarkStart w:id="9321" w:name="_Toc40256221"/>
      <w:bookmarkStart w:id="9322" w:name="_Toc40257069"/>
      <w:bookmarkStart w:id="9323" w:name="_Toc40257886"/>
      <w:bookmarkStart w:id="9324" w:name="_Toc40258699"/>
      <w:bookmarkStart w:id="9325" w:name="_Toc40259507"/>
      <w:bookmarkStart w:id="9326" w:name="_Toc40260309"/>
      <w:bookmarkStart w:id="9327" w:name="_Toc40261101"/>
      <w:del w:id="9328" w:author="Debbie Houldsworth" w:date="2020-05-07T06:32:00Z">
        <w:r w:rsidDel="006210A7">
          <w:delText>the Authority;</w:delText>
        </w:r>
        <w:bookmarkStart w:id="9329" w:name="_Toc40255652"/>
        <w:bookmarkEnd w:id="9321"/>
        <w:bookmarkEnd w:id="9322"/>
        <w:bookmarkEnd w:id="9323"/>
        <w:bookmarkEnd w:id="9324"/>
        <w:bookmarkEnd w:id="9325"/>
        <w:bookmarkEnd w:id="9326"/>
        <w:bookmarkEnd w:id="9327"/>
        <w:bookmarkEnd w:id="9329"/>
      </w:del>
    </w:p>
    <w:p w14:paraId="1BEA3322" w14:textId="3330A5F2" w:rsidR="00FB7917" w:rsidDel="006210A7" w:rsidRDefault="00FB7917">
      <w:pPr>
        <w:pStyle w:val="MRAL2Numbered"/>
        <w:outlineLvl w:val="0"/>
        <w:rPr>
          <w:del w:id="9330" w:author="Debbie Houldsworth" w:date="2020-05-07T06:32:00Z"/>
        </w:rPr>
        <w:pPrChange w:id="9331" w:author="Debbie Houldsworth" w:date="2020-05-13T08:03:00Z">
          <w:pPr>
            <w:pStyle w:val="MRAL2Numbered"/>
          </w:pPr>
        </w:pPrChange>
      </w:pPr>
      <w:bookmarkStart w:id="9332" w:name="_Toc40256222"/>
      <w:bookmarkStart w:id="9333" w:name="_Toc40257070"/>
      <w:bookmarkStart w:id="9334" w:name="_Toc40257887"/>
      <w:bookmarkStart w:id="9335" w:name="_Toc40258700"/>
      <w:bookmarkStart w:id="9336" w:name="_Toc40259508"/>
      <w:bookmarkStart w:id="9337" w:name="_Toc40260310"/>
      <w:bookmarkStart w:id="9338" w:name="_Toc40261102"/>
      <w:del w:id="9339" w:author="Debbie Houldsworth" w:date="2020-05-07T06:32:00Z">
        <w:r w:rsidDel="006210A7">
          <w:delText>the BSC Agent; or</w:delText>
        </w:r>
        <w:bookmarkStart w:id="9340" w:name="_Toc40255653"/>
        <w:bookmarkEnd w:id="9332"/>
        <w:bookmarkEnd w:id="9333"/>
        <w:bookmarkEnd w:id="9334"/>
        <w:bookmarkEnd w:id="9335"/>
        <w:bookmarkEnd w:id="9336"/>
        <w:bookmarkEnd w:id="9337"/>
        <w:bookmarkEnd w:id="9338"/>
        <w:bookmarkEnd w:id="9340"/>
      </w:del>
    </w:p>
    <w:p w14:paraId="02B84DDE" w14:textId="797D8B60" w:rsidR="00FB7917" w:rsidDel="006210A7" w:rsidRDefault="00FB7917">
      <w:pPr>
        <w:pStyle w:val="MRAL2Numbered"/>
        <w:outlineLvl w:val="0"/>
        <w:rPr>
          <w:del w:id="9341" w:author="Debbie Houldsworth" w:date="2020-05-07T06:32:00Z"/>
        </w:rPr>
        <w:pPrChange w:id="9342" w:author="Debbie Houldsworth" w:date="2020-05-13T08:03:00Z">
          <w:pPr>
            <w:pStyle w:val="MRAL2Numbered"/>
          </w:pPr>
        </w:pPrChange>
      </w:pPr>
      <w:bookmarkStart w:id="9343" w:name="_Toc40256223"/>
      <w:bookmarkStart w:id="9344" w:name="_Toc40257071"/>
      <w:bookmarkStart w:id="9345" w:name="_Toc40257888"/>
      <w:bookmarkStart w:id="9346" w:name="_Toc40258701"/>
      <w:bookmarkStart w:id="9347" w:name="_Toc40259509"/>
      <w:bookmarkStart w:id="9348" w:name="_Toc40260311"/>
      <w:bookmarkStart w:id="9349" w:name="_Toc40261103"/>
      <w:del w:id="9350" w:author="Debbie Houldsworth" w:date="2020-05-07T06:32:00Z">
        <w:r w:rsidDel="006210A7">
          <w:delText>the Secretariat.</w:delText>
        </w:r>
        <w:bookmarkStart w:id="9351" w:name="_Toc40255654"/>
        <w:bookmarkEnd w:id="9343"/>
        <w:bookmarkEnd w:id="9344"/>
        <w:bookmarkEnd w:id="9345"/>
        <w:bookmarkEnd w:id="9346"/>
        <w:bookmarkEnd w:id="9347"/>
        <w:bookmarkEnd w:id="9348"/>
        <w:bookmarkEnd w:id="9349"/>
        <w:bookmarkEnd w:id="9351"/>
      </w:del>
    </w:p>
    <w:p w14:paraId="738FFCBC" w14:textId="0EDA2EA4" w:rsidR="00FB7917" w:rsidDel="006210A7" w:rsidRDefault="00FB7917">
      <w:pPr>
        <w:pStyle w:val="MRAL1Numbered"/>
        <w:outlineLvl w:val="0"/>
        <w:rPr>
          <w:del w:id="9352" w:author="Debbie Houldsworth" w:date="2020-05-07T06:32:00Z"/>
        </w:rPr>
        <w:pPrChange w:id="9353" w:author="Debbie Houldsworth" w:date="2020-05-13T08:03:00Z">
          <w:pPr>
            <w:pStyle w:val="MRAL1Numbered"/>
          </w:pPr>
        </w:pPrChange>
      </w:pPr>
      <w:bookmarkStart w:id="9354" w:name="_Toc40256224"/>
      <w:bookmarkStart w:id="9355" w:name="_Toc40257072"/>
      <w:bookmarkStart w:id="9356" w:name="_Toc40257889"/>
      <w:bookmarkStart w:id="9357" w:name="_Toc40258702"/>
      <w:bookmarkStart w:id="9358" w:name="_Toc40259510"/>
      <w:bookmarkStart w:id="9359" w:name="_Toc40260312"/>
      <w:bookmarkStart w:id="9360" w:name="_Toc40261104"/>
      <w:del w:id="9361" w:author="Debbie Houldsworth" w:date="2020-05-07T06:32:00Z">
        <w:r w:rsidDel="006210A7">
          <w:delText>On receipt of a report pursuant to Clause 36.2, MEC shall determine:</w:delText>
        </w:r>
        <w:bookmarkStart w:id="9362" w:name="_Toc40255655"/>
        <w:bookmarkEnd w:id="9354"/>
        <w:bookmarkEnd w:id="9355"/>
        <w:bookmarkEnd w:id="9356"/>
        <w:bookmarkEnd w:id="9357"/>
        <w:bookmarkEnd w:id="9358"/>
        <w:bookmarkEnd w:id="9359"/>
        <w:bookmarkEnd w:id="9360"/>
        <w:bookmarkEnd w:id="9362"/>
      </w:del>
    </w:p>
    <w:p w14:paraId="75DFB640" w14:textId="2061A89C" w:rsidR="00FB7917" w:rsidDel="006210A7" w:rsidRDefault="00FB7917">
      <w:pPr>
        <w:pStyle w:val="MRAL2Numbered"/>
        <w:outlineLvl w:val="0"/>
        <w:rPr>
          <w:del w:id="9363" w:author="Debbie Houldsworth" w:date="2020-05-07T06:32:00Z"/>
        </w:rPr>
        <w:pPrChange w:id="9364" w:author="Debbie Houldsworth" w:date="2020-05-13T08:03:00Z">
          <w:pPr>
            <w:pStyle w:val="MRAL2Numbered"/>
          </w:pPr>
        </w:pPrChange>
      </w:pPr>
      <w:bookmarkStart w:id="9365" w:name="_Toc40256225"/>
      <w:bookmarkStart w:id="9366" w:name="_Toc40257073"/>
      <w:bookmarkStart w:id="9367" w:name="_Toc40257890"/>
      <w:bookmarkStart w:id="9368" w:name="_Toc40258703"/>
      <w:bookmarkStart w:id="9369" w:name="_Toc40259511"/>
      <w:bookmarkStart w:id="9370" w:name="_Toc40260313"/>
      <w:bookmarkStart w:id="9371" w:name="_Toc40261105"/>
      <w:del w:id="9372" w:author="Debbie Houldsworth" w:date="2020-05-07T06:32:00Z">
        <w:r w:rsidDel="006210A7">
          <w:delText>in the case of the alleged occurrence of an event that would become an Event of Default under Clause 36.1.2 or 36.1.9 if the relevant party failed to comply with a notice served by MEC in relation thereto, whether to serve such a notice; or</w:delText>
        </w:r>
        <w:bookmarkStart w:id="9373" w:name="_Toc40255656"/>
        <w:bookmarkEnd w:id="9365"/>
        <w:bookmarkEnd w:id="9366"/>
        <w:bookmarkEnd w:id="9367"/>
        <w:bookmarkEnd w:id="9368"/>
        <w:bookmarkEnd w:id="9369"/>
        <w:bookmarkEnd w:id="9370"/>
        <w:bookmarkEnd w:id="9371"/>
        <w:bookmarkEnd w:id="9373"/>
      </w:del>
    </w:p>
    <w:p w14:paraId="225FB30F" w14:textId="49A82DA8" w:rsidR="00FB7917" w:rsidDel="006210A7" w:rsidRDefault="00FB7917">
      <w:pPr>
        <w:pStyle w:val="MRAL2Numbered"/>
        <w:outlineLvl w:val="0"/>
        <w:rPr>
          <w:del w:id="9374" w:author="Debbie Houldsworth" w:date="2020-05-07T06:32:00Z"/>
        </w:rPr>
        <w:pPrChange w:id="9375" w:author="Debbie Houldsworth" w:date="2020-05-13T08:03:00Z">
          <w:pPr>
            <w:pStyle w:val="MRAL2Numbered"/>
          </w:pPr>
        </w:pPrChange>
      </w:pPr>
      <w:bookmarkStart w:id="9376" w:name="_Toc40256226"/>
      <w:bookmarkStart w:id="9377" w:name="_Toc40257074"/>
      <w:bookmarkStart w:id="9378" w:name="_Toc40257891"/>
      <w:bookmarkStart w:id="9379" w:name="_Toc40258704"/>
      <w:bookmarkStart w:id="9380" w:name="_Toc40259512"/>
      <w:bookmarkStart w:id="9381" w:name="_Toc40260314"/>
      <w:bookmarkStart w:id="9382" w:name="_Toc40261106"/>
      <w:del w:id="9383" w:author="Debbie Houldsworth" w:date="2020-05-07T06:32:00Z">
        <w:r w:rsidDel="006210A7">
          <w:delText>in the case of an alleged occurrence of an Event of Default, whether an Event of Default has occurred.</w:delText>
        </w:r>
        <w:bookmarkEnd w:id="9376"/>
        <w:bookmarkEnd w:id="9377"/>
        <w:bookmarkEnd w:id="9378"/>
        <w:bookmarkEnd w:id="9379"/>
        <w:bookmarkEnd w:id="9380"/>
        <w:bookmarkEnd w:id="9381"/>
        <w:bookmarkEnd w:id="9382"/>
        <w:r w:rsidDel="006210A7">
          <w:delText xml:space="preserve"> </w:delText>
        </w:r>
        <w:bookmarkStart w:id="9384" w:name="_Toc40255657"/>
        <w:bookmarkEnd w:id="9384"/>
      </w:del>
    </w:p>
    <w:p w14:paraId="4C64F906" w14:textId="17304FB6" w:rsidR="00FB7917" w:rsidDel="006210A7" w:rsidRDefault="00FB7917">
      <w:pPr>
        <w:pStyle w:val="MRAL1Numbered"/>
        <w:outlineLvl w:val="0"/>
        <w:rPr>
          <w:del w:id="9385" w:author="Debbie Houldsworth" w:date="2020-05-07T06:32:00Z"/>
        </w:rPr>
        <w:pPrChange w:id="9386" w:author="Debbie Houldsworth" w:date="2020-05-13T08:03:00Z">
          <w:pPr>
            <w:pStyle w:val="MRAL1Numbered"/>
          </w:pPr>
        </w:pPrChange>
      </w:pPr>
      <w:bookmarkStart w:id="9387" w:name="_Toc40256227"/>
      <w:bookmarkStart w:id="9388" w:name="_Toc40257075"/>
      <w:bookmarkStart w:id="9389" w:name="_Toc40257892"/>
      <w:bookmarkStart w:id="9390" w:name="_Toc40258705"/>
      <w:bookmarkStart w:id="9391" w:name="_Toc40259513"/>
      <w:bookmarkStart w:id="9392" w:name="_Toc40260315"/>
      <w:bookmarkStart w:id="9393" w:name="_Toc40261107"/>
      <w:del w:id="9394" w:author="Debbie Houldsworth" w:date="2020-05-07T06:32:00Z">
        <w:r w:rsidDel="006210A7">
          <w:delText>Where MEC determines to serve a notice pursuant to Clause 36.4.1 in relation to:</w:delText>
        </w:r>
        <w:bookmarkStart w:id="9395" w:name="_Toc40255658"/>
        <w:bookmarkEnd w:id="9387"/>
        <w:bookmarkEnd w:id="9388"/>
        <w:bookmarkEnd w:id="9389"/>
        <w:bookmarkEnd w:id="9390"/>
        <w:bookmarkEnd w:id="9391"/>
        <w:bookmarkEnd w:id="9392"/>
        <w:bookmarkEnd w:id="9393"/>
        <w:bookmarkEnd w:id="9395"/>
      </w:del>
    </w:p>
    <w:p w14:paraId="58B24C52" w14:textId="172C9763" w:rsidR="00FB7917" w:rsidDel="006210A7" w:rsidRDefault="00FB7917">
      <w:pPr>
        <w:pStyle w:val="MRAL2Numbered"/>
        <w:outlineLvl w:val="0"/>
        <w:rPr>
          <w:del w:id="9396" w:author="Debbie Houldsworth" w:date="2020-05-07T06:32:00Z"/>
        </w:rPr>
        <w:pPrChange w:id="9397" w:author="Debbie Houldsworth" w:date="2020-05-13T08:03:00Z">
          <w:pPr>
            <w:pStyle w:val="MRAL2Numbered"/>
          </w:pPr>
        </w:pPrChange>
      </w:pPr>
      <w:bookmarkStart w:id="9398" w:name="_Toc40256228"/>
      <w:bookmarkStart w:id="9399" w:name="_Toc40257076"/>
      <w:bookmarkStart w:id="9400" w:name="_Toc40257893"/>
      <w:bookmarkStart w:id="9401" w:name="_Toc40258706"/>
      <w:bookmarkStart w:id="9402" w:name="_Toc40259514"/>
      <w:bookmarkStart w:id="9403" w:name="_Toc40260316"/>
      <w:bookmarkStart w:id="9404" w:name="_Toc40261108"/>
      <w:del w:id="9405" w:author="Debbie Houldsworth" w:date="2020-05-07T06:32:00Z">
        <w:r w:rsidDel="006210A7">
          <w:delText>Clause 36.1.2, such notice shall specify (in reasonable detail) the breach in question, and state that failure to remedy the breach may give rise to the consequences set out in this Clause 36; or</w:delText>
        </w:r>
        <w:bookmarkEnd w:id="9398"/>
        <w:bookmarkEnd w:id="9399"/>
        <w:bookmarkEnd w:id="9400"/>
        <w:bookmarkEnd w:id="9401"/>
        <w:bookmarkEnd w:id="9402"/>
        <w:bookmarkEnd w:id="9403"/>
        <w:bookmarkEnd w:id="9404"/>
        <w:r w:rsidDel="006210A7">
          <w:delText xml:space="preserve"> </w:delText>
        </w:r>
        <w:bookmarkStart w:id="9406" w:name="_Toc40255659"/>
        <w:bookmarkEnd w:id="9406"/>
      </w:del>
    </w:p>
    <w:p w14:paraId="4B26CA44" w14:textId="65D2CF81" w:rsidR="00FB7917" w:rsidDel="006210A7" w:rsidRDefault="00FB7917">
      <w:pPr>
        <w:pStyle w:val="MRAL2Numbered"/>
        <w:outlineLvl w:val="0"/>
        <w:rPr>
          <w:del w:id="9407" w:author="Debbie Houldsworth" w:date="2020-05-07T06:32:00Z"/>
        </w:rPr>
        <w:pPrChange w:id="9408" w:author="Debbie Houldsworth" w:date="2020-05-13T08:03:00Z">
          <w:pPr>
            <w:pStyle w:val="MRAL2Numbered"/>
          </w:pPr>
        </w:pPrChange>
      </w:pPr>
      <w:bookmarkStart w:id="9409" w:name="_Toc40256229"/>
      <w:bookmarkStart w:id="9410" w:name="_Toc40257077"/>
      <w:bookmarkStart w:id="9411" w:name="_Toc40257894"/>
      <w:bookmarkStart w:id="9412" w:name="_Toc40258707"/>
      <w:bookmarkStart w:id="9413" w:name="_Toc40259515"/>
      <w:bookmarkStart w:id="9414" w:name="_Toc40260317"/>
      <w:bookmarkStart w:id="9415" w:name="_Toc40261109"/>
      <w:del w:id="9416" w:author="Debbie Houldsworth" w:date="2020-05-07T06:32:00Z">
        <w:r w:rsidDel="006210A7">
          <w:delText>Clause 36.1.9, such notice shall specify (in reasonable detail) the condition(s) precedent and/or suspensive conditions that have ceased to be satisfied, and state that failure to remedy the situation may give rise to the consequences set out in this Clause 36.</w:delText>
        </w:r>
        <w:bookmarkStart w:id="9417" w:name="_Toc40255660"/>
        <w:bookmarkEnd w:id="9409"/>
        <w:bookmarkEnd w:id="9410"/>
        <w:bookmarkEnd w:id="9411"/>
        <w:bookmarkEnd w:id="9412"/>
        <w:bookmarkEnd w:id="9413"/>
        <w:bookmarkEnd w:id="9414"/>
        <w:bookmarkEnd w:id="9415"/>
        <w:bookmarkEnd w:id="9417"/>
      </w:del>
    </w:p>
    <w:p w14:paraId="2A2A82CC" w14:textId="42078746" w:rsidR="00FB7917" w:rsidDel="006210A7" w:rsidRDefault="00FB7917">
      <w:pPr>
        <w:pStyle w:val="MRAL2Numbered"/>
        <w:numPr>
          <w:ilvl w:val="0"/>
          <w:numId w:val="0"/>
        </w:numPr>
        <w:ind w:left="1559" w:hanging="850"/>
        <w:outlineLvl w:val="0"/>
        <w:rPr>
          <w:del w:id="9418" w:author="Debbie Houldsworth" w:date="2020-05-07T06:29:00Z"/>
          <w:b/>
        </w:rPr>
        <w:pPrChange w:id="9419" w:author="Debbie Houldsworth" w:date="2020-05-13T08:03:00Z">
          <w:pPr>
            <w:pStyle w:val="MRAL2Numbered"/>
            <w:numPr>
              <w:ilvl w:val="0"/>
              <w:numId w:val="0"/>
            </w:numPr>
            <w:tabs>
              <w:tab w:val="clear" w:pos="1843"/>
            </w:tabs>
            <w:ind w:left="1559" w:firstLine="0"/>
          </w:pPr>
        </w:pPrChange>
      </w:pPr>
      <w:del w:id="9420" w:author="Debbie Houldsworth" w:date="2020-05-07T06:29:00Z">
        <w:r w:rsidDel="006210A7">
          <w:rPr>
            <w:b/>
          </w:rPr>
          <w:delText>Consequences of an Event of Default</w:delText>
        </w:r>
        <w:bookmarkStart w:id="9421" w:name="_Toc40255661"/>
        <w:bookmarkEnd w:id="9421"/>
      </w:del>
    </w:p>
    <w:p w14:paraId="3BE89BC2" w14:textId="50D13B5E" w:rsidR="00FB7917" w:rsidDel="006210A7" w:rsidRDefault="00FB7917">
      <w:pPr>
        <w:pStyle w:val="MRAL1Numbered"/>
        <w:outlineLvl w:val="0"/>
        <w:rPr>
          <w:del w:id="9422" w:author="Debbie Houldsworth" w:date="2020-05-07T06:29:00Z"/>
        </w:rPr>
        <w:pPrChange w:id="9423" w:author="Debbie Houldsworth" w:date="2020-05-13T08:03:00Z">
          <w:pPr>
            <w:pStyle w:val="MRAL1Numbered"/>
          </w:pPr>
        </w:pPrChange>
      </w:pPr>
      <w:bookmarkStart w:id="9424" w:name="_Toc40256230"/>
      <w:bookmarkStart w:id="9425" w:name="_Toc40257078"/>
      <w:bookmarkStart w:id="9426" w:name="_Toc40257895"/>
      <w:bookmarkStart w:id="9427" w:name="_Toc40258708"/>
      <w:bookmarkStart w:id="9428" w:name="_Toc40259516"/>
      <w:bookmarkStart w:id="9429" w:name="_Toc40260318"/>
      <w:bookmarkStart w:id="9430" w:name="_Toc40261110"/>
      <w:del w:id="9431" w:author="Debbie Houldsworth" w:date="2020-05-07T06:29:00Z">
        <w:r w:rsidDel="006210A7">
          <w:delText>Where MEC determines that an Event of Default has occurred in respect of a Defaulting Party, MEC may (only where it considers it appropriate to do so in the circumstances) resolve (in respect of the period for which it considers the Event of Default to be continuing) to:</w:delText>
        </w:r>
        <w:bookmarkStart w:id="9432" w:name="_Toc40255662"/>
        <w:bookmarkEnd w:id="9424"/>
        <w:bookmarkEnd w:id="9425"/>
        <w:bookmarkEnd w:id="9426"/>
        <w:bookmarkEnd w:id="9427"/>
        <w:bookmarkEnd w:id="9428"/>
        <w:bookmarkEnd w:id="9429"/>
        <w:bookmarkEnd w:id="9430"/>
        <w:bookmarkEnd w:id="9432"/>
      </w:del>
    </w:p>
    <w:p w14:paraId="65AC3E89" w14:textId="7E6CB40D" w:rsidR="00FB7917" w:rsidDel="006210A7" w:rsidRDefault="00FB7917">
      <w:pPr>
        <w:pStyle w:val="MRAL2Numbered"/>
        <w:outlineLvl w:val="0"/>
        <w:rPr>
          <w:del w:id="9433" w:author="Debbie Houldsworth" w:date="2020-05-07T06:29:00Z"/>
        </w:rPr>
        <w:pPrChange w:id="9434" w:author="Debbie Houldsworth" w:date="2020-05-13T08:03:00Z">
          <w:pPr>
            <w:pStyle w:val="MRAL2Numbered"/>
          </w:pPr>
        </w:pPrChange>
      </w:pPr>
      <w:bookmarkStart w:id="9435" w:name="_Toc40256231"/>
      <w:bookmarkStart w:id="9436" w:name="_Toc40257079"/>
      <w:bookmarkStart w:id="9437" w:name="_Toc40257896"/>
      <w:bookmarkStart w:id="9438" w:name="_Toc40258709"/>
      <w:bookmarkStart w:id="9439" w:name="_Toc40259517"/>
      <w:bookmarkStart w:id="9440" w:name="_Toc40260319"/>
      <w:bookmarkStart w:id="9441" w:name="_Toc40261111"/>
      <w:del w:id="9442" w:author="Debbie Houldsworth" w:date="2020-05-07T06:29:00Z">
        <w:r w:rsidDel="006210A7">
          <w:delText>suspend the rights of the Defaulting Party to exercise any voting rights pursuant to Clauses 6 to 9; and/or</w:delText>
        </w:r>
        <w:bookmarkStart w:id="9443" w:name="_Toc40255663"/>
        <w:bookmarkEnd w:id="9435"/>
        <w:bookmarkEnd w:id="9436"/>
        <w:bookmarkEnd w:id="9437"/>
        <w:bookmarkEnd w:id="9438"/>
        <w:bookmarkEnd w:id="9439"/>
        <w:bookmarkEnd w:id="9440"/>
        <w:bookmarkEnd w:id="9441"/>
        <w:bookmarkEnd w:id="9443"/>
      </w:del>
    </w:p>
    <w:p w14:paraId="1BE7FE8A" w14:textId="05670216" w:rsidR="00FB7917" w:rsidDel="006210A7" w:rsidRDefault="00FB7917">
      <w:pPr>
        <w:pStyle w:val="MRAL2Numbered"/>
        <w:outlineLvl w:val="0"/>
        <w:rPr>
          <w:del w:id="9444" w:author="Debbie Houldsworth" w:date="2020-05-07T06:29:00Z"/>
        </w:rPr>
        <w:pPrChange w:id="9445" w:author="Debbie Houldsworth" w:date="2020-05-13T08:03:00Z">
          <w:pPr>
            <w:pStyle w:val="MRAL2Numbered"/>
          </w:pPr>
        </w:pPrChange>
      </w:pPr>
      <w:bookmarkStart w:id="9446" w:name="_Toc40256232"/>
      <w:bookmarkStart w:id="9447" w:name="_Toc40257080"/>
      <w:bookmarkStart w:id="9448" w:name="_Toc40257897"/>
      <w:bookmarkStart w:id="9449" w:name="_Toc40258710"/>
      <w:bookmarkStart w:id="9450" w:name="_Toc40259518"/>
      <w:bookmarkStart w:id="9451" w:name="_Toc40260320"/>
      <w:bookmarkStart w:id="9452" w:name="_Toc40261112"/>
      <w:del w:id="9453" w:author="Debbie Houldsworth" w:date="2020-05-07T06:29:00Z">
        <w:r w:rsidDel="006210A7">
          <w:delText>where the Defaulting Party is a Supplier, suspend the rights of the Defaulting Party to receive the Services.</w:delText>
        </w:r>
        <w:bookmarkStart w:id="9454" w:name="_Toc40255664"/>
        <w:bookmarkEnd w:id="9446"/>
        <w:bookmarkEnd w:id="9447"/>
        <w:bookmarkEnd w:id="9448"/>
        <w:bookmarkEnd w:id="9449"/>
        <w:bookmarkEnd w:id="9450"/>
        <w:bookmarkEnd w:id="9451"/>
        <w:bookmarkEnd w:id="9452"/>
        <w:bookmarkEnd w:id="9454"/>
      </w:del>
    </w:p>
    <w:p w14:paraId="2E1CB5C5" w14:textId="55917934" w:rsidR="00FB7917" w:rsidDel="006210A7" w:rsidRDefault="00FB7917">
      <w:pPr>
        <w:pStyle w:val="MRAL1Numbered"/>
        <w:outlineLvl w:val="0"/>
        <w:rPr>
          <w:del w:id="9455" w:author="Debbie Houldsworth" w:date="2020-05-07T06:29:00Z"/>
        </w:rPr>
        <w:pPrChange w:id="9456" w:author="Debbie Houldsworth" w:date="2020-05-13T08:03:00Z">
          <w:pPr>
            <w:pStyle w:val="MRAL1Numbered"/>
          </w:pPr>
        </w:pPrChange>
      </w:pPr>
      <w:bookmarkStart w:id="9457" w:name="_Toc40256233"/>
      <w:bookmarkStart w:id="9458" w:name="_Toc40257081"/>
      <w:bookmarkStart w:id="9459" w:name="_Toc40257898"/>
      <w:bookmarkStart w:id="9460" w:name="_Toc40258711"/>
      <w:bookmarkStart w:id="9461" w:name="_Toc40259519"/>
      <w:bookmarkStart w:id="9462" w:name="_Toc40260321"/>
      <w:bookmarkStart w:id="9463" w:name="_Toc40261113"/>
      <w:del w:id="9464" w:author="Debbie Houldsworth" w:date="2020-05-07T06:29:00Z">
        <w:r w:rsidDel="006210A7">
          <w:delText>Where a Distribution Business alleges that an Event of Default under Clause 36.1.5 or 36.1.10 has occurred in respect of a Supplier:</w:delText>
        </w:r>
        <w:bookmarkStart w:id="9465" w:name="_Toc40255665"/>
        <w:bookmarkEnd w:id="9457"/>
        <w:bookmarkEnd w:id="9458"/>
        <w:bookmarkEnd w:id="9459"/>
        <w:bookmarkEnd w:id="9460"/>
        <w:bookmarkEnd w:id="9461"/>
        <w:bookmarkEnd w:id="9462"/>
        <w:bookmarkEnd w:id="9463"/>
        <w:bookmarkEnd w:id="9465"/>
      </w:del>
    </w:p>
    <w:p w14:paraId="1E7624E7" w14:textId="0DB914B1" w:rsidR="00FB7917" w:rsidDel="006210A7" w:rsidRDefault="00FB7917">
      <w:pPr>
        <w:pStyle w:val="MRAL2Numbered"/>
        <w:outlineLvl w:val="0"/>
        <w:rPr>
          <w:del w:id="9466" w:author="Debbie Houldsworth" w:date="2020-05-07T06:29:00Z"/>
        </w:rPr>
        <w:pPrChange w:id="9467" w:author="Debbie Houldsworth" w:date="2020-05-13T08:03:00Z">
          <w:pPr>
            <w:pStyle w:val="MRAL2Numbered"/>
          </w:pPr>
        </w:pPrChange>
      </w:pPr>
      <w:bookmarkStart w:id="9468" w:name="_Toc40256234"/>
      <w:bookmarkStart w:id="9469" w:name="_Toc40257082"/>
      <w:bookmarkStart w:id="9470" w:name="_Toc40257899"/>
      <w:bookmarkStart w:id="9471" w:name="_Toc40258712"/>
      <w:bookmarkStart w:id="9472" w:name="_Toc40259520"/>
      <w:bookmarkStart w:id="9473" w:name="_Toc40260322"/>
      <w:bookmarkStart w:id="9474" w:name="_Toc40261114"/>
      <w:del w:id="9475" w:author="Debbie Houldsworth" w:date="2020-05-07T06:29:00Z">
        <w:r w:rsidDel="006210A7">
          <w:delText>the Distribution Business shall be entitled to refuse to provide the services described in Clauses 15 and 20 to the Supplier until such time as MEC has made a determination pursuant to Clause 36.4.2 in respect of that alleged Event of Default and the Distribution Business has been notified of such determination; and</w:delText>
        </w:r>
        <w:bookmarkStart w:id="9476" w:name="_Toc40255666"/>
        <w:bookmarkEnd w:id="9468"/>
        <w:bookmarkEnd w:id="9469"/>
        <w:bookmarkEnd w:id="9470"/>
        <w:bookmarkEnd w:id="9471"/>
        <w:bookmarkEnd w:id="9472"/>
        <w:bookmarkEnd w:id="9473"/>
        <w:bookmarkEnd w:id="9474"/>
        <w:bookmarkEnd w:id="9476"/>
      </w:del>
    </w:p>
    <w:p w14:paraId="35727FB2" w14:textId="013BEAC8" w:rsidR="00FB7917" w:rsidDel="006210A7" w:rsidRDefault="00FB7917">
      <w:pPr>
        <w:pStyle w:val="MRAL2Numbered"/>
        <w:outlineLvl w:val="0"/>
        <w:rPr>
          <w:del w:id="9477" w:author="Debbie Houldsworth" w:date="2020-05-07T06:29:00Z"/>
        </w:rPr>
        <w:pPrChange w:id="9478" w:author="Debbie Houldsworth" w:date="2020-05-13T08:03:00Z">
          <w:pPr>
            <w:pStyle w:val="MRAL2Numbered"/>
          </w:pPr>
        </w:pPrChange>
      </w:pPr>
      <w:bookmarkStart w:id="9479" w:name="_Toc40256235"/>
      <w:bookmarkStart w:id="9480" w:name="_Toc40257083"/>
      <w:bookmarkStart w:id="9481" w:name="_Toc40257900"/>
      <w:bookmarkStart w:id="9482" w:name="_Toc40258713"/>
      <w:bookmarkStart w:id="9483" w:name="_Toc40259521"/>
      <w:bookmarkStart w:id="9484" w:name="_Toc40260323"/>
      <w:bookmarkStart w:id="9485" w:name="_Toc40261115"/>
      <w:del w:id="9486" w:author="Debbie Houldsworth" w:date="2020-05-07T06:29:00Z">
        <w:r w:rsidDel="006210A7">
          <w:delText>where the Distribution Business exercises its rights under Clause 36.7.1 to refuse to provide services to a Supplier, either of the Distribution Business or the Supplier may report the alleged Event of Default to MEC. Where the Distribution Business reports the alleged Event of Default to MEC it shall do so in accordance with Clause 36.2. Where the Supplier reports the alleged Event of Default to MEC, the Distribution Business shall be deemed to have reported it pursuant to Clause 36.2, and the Supplier’s report shall be deemed to be the response of a Suspected Party thereunder.</w:delText>
        </w:r>
        <w:bookmarkStart w:id="9487" w:name="_Toc40255667"/>
        <w:bookmarkEnd w:id="9479"/>
        <w:bookmarkEnd w:id="9480"/>
        <w:bookmarkEnd w:id="9481"/>
        <w:bookmarkEnd w:id="9482"/>
        <w:bookmarkEnd w:id="9483"/>
        <w:bookmarkEnd w:id="9484"/>
        <w:bookmarkEnd w:id="9485"/>
        <w:bookmarkEnd w:id="9487"/>
      </w:del>
    </w:p>
    <w:p w14:paraId="049997F9" w14:textId="3A3D7474" w:rsidR="00FB7917" w:rsidDel="006210A7" w:rsidRDefault="00FB7917">
      <w:pPr>
        <w:pStyle w:val="MRAL1Numbered"/>
        <w:outlineLvl w:val="0"/>
        <w:rPr>
          <w:del w:id="9488" w:author="Debbie Houldsworth" w:date="2020-05-07T06:29:00Z"/>
        </w:rPr>
        <w:pPrChange w:id="9489" w:author="Debbie Houldsworth" w:date="2020-05-13T08:03:00Z">
          <w:pPr>
            <w:pStyle w:val="MRAL1Numbered"/>
          </w:pPr>
        </w:pPrChange>
      </w:pPr>
      <w:bookmarkStart w:id="9490" w:name="_Toc40256236"/>
      <w:bookmarkStart w:id="9491" w:name="_Toc40257084"/>
      <w:bookmarkStart w:id="9492" w:name="_Toc40257901"/>
      <w:bookmarkStart w:id="9493" w:name="_Toc40258714"/>
      <w:bookmarkStart w:id="9494" w:name="_Toc40259522"/>
      <w:bookmarkStart w:id="9495" w:name="_Toc40260324"/>
      <w:bookmarkStart w:id="9496" w:name="_Toc40261116"/>
      <w:del w:id="9497" w:author="Debbie Houldsworth" w:date="2020-05-07T06:29:00Z">
        <w:r w:rsidDel="006210A7">
          <w:delText>Where MEC determines that an Event of Default has occurred in respect of a Defaulting Party, MEC shall notify the Authority and all of the parties of that determination and of whether or not MEC has resolved to suspend the rights of the Defaulting Party referred to in Clause 36.6.1 and/or 36.6.2.</w:delText>
        </w:r>
        <w:bookmarkStart w:id="9498" w:name="_Toc40255668"/>
        <w:bookmarkEnd w:id="9490"/>
        <w:bookmarkEnd w:id="9491"/>
        <w:bookmarkEnd w:id="9492"/>
        <w:bookmarkEnd w:id="9493"/>
        <w:bookmarkEnd w:id="9494"/>
        <w:bookmarkEnd w:id="9495"/>
        <w:bookmarkEnd w:id="9496"/>
        <w:bookmarkEnd w:id="9498"/>
      </w:del>
    </w:p>
    <w:p w14:paraId="1367E9CD" w14:textId="32C9C5B1" w:rsidR="00FB7917" w:rsidDel="006210A7" w:rsidRDefault="00FB7917">
      <w:pPr>
        <w:pStyle w:val="MRAL1Numbered"/>
        <w:outlineLvl w:val="0"/>
        <w:rPr>
          <w:del w:id="9499" w:author="Debbie Houldsworth" w:date="2020-05-07T06:29:00Z"/>
        </w:rPr>
        <w:pPrChange w:id="9500" w:author="Debbie Houldsworth" w:date="2020-05-13T08:03:00Z">
          <w:pPr>
            <w:pStyle w:val="MRAL1Numbered"/>
          </w:pPr>
        </w:pPrChange>
      </w:pPr>
      <w:bookmarkStart w:id="9501" w:name="_Toc40256237"/>
      <w:bookmarkStart w:id="9502" w:name="_Toc40257085"/>
      <w:bookmarkStart w:id="9503" w:name="_Toc40257902"/>
      <w:bookmarkStart w:id="9504" w:name="_Toc40258715"/>
      <w:bookmarkStart w:id="9505" w:name="_Toc40259523"/>
      <w:bookmarkStart w:id="9506" w:name="_Toc40260325"/>
      <w:bookmarkStart w:id="9507" w:name="_Toc40261117"/>
      <w:del w:id="9508" w:author="Debbie Houldsworth" w:date="2020-05-07T06:29:00Z">
        <w:r w:rsidDel="006210A7">
          <w:delText>Upon receipt of notification from MEC under Clause 36.8 that MEC has suspended the rights of a Supplier to receive the Services, a Distribution Business shall be entitled to refuse to provide the Services to that Supplier until that Distribution Business is notified by MEC that MEC has determined otherwise.</w:delText>
        </w:r>
        <w:bookmarkStart w:id="9509" w:name="_Toc40255669"/>
        <w:bookmarkEnd w:id="9501"/>
        <w:bookmarkEnd w:id="9502"/>
        <w:bookmarkEnd w:id="9503"/>
        <w:bookmarkEnd w:id="9504"/>
        <w:bookmarkEnd w:id="9505"/>
        <w:bookmarkEnd w:id="9506"/>
        <w:bookmarkEnd w:id="9507"/>
        <w:bookmarkEnd w:id="9509"/>
      </w:del>
    </w:p>
    <w:p w14:paraId="148115BF" w14:textId="3CA5A03F" w:rsidR="00FB7917" w:rsidDel="006210A7" w:rsidRDefault="00FB7917">
      <w:pPr>
        <w:pStyle w:val="MRAL1Numbered"/>
        <w:outlineLvl w:val="0"/>
        <w:rPr>
          <w:del w:id="9510" w:author="Debbie Houldsworth" w:date="2020-05-07T06:29:00Z"/>
        </w:rPr>
        <w:pPrChange w:id="9511" w:author="Debbie Houldsworth" w:date="2020-05-13T08:03:00Z">
          <w:pPr>
            <w:pStyle w:val="MRAL1Numbered"/>
          </w:pPr>
        </w:pPrChange>
      </w:pPr>
      <w:bookmarkStart w:id="9512" w:name="_Toc40256238"/>
      <w:bookmarkStart w:id="9513" w:name="_Toc40257086"/>
      <w:bookmarkStart w:id="9514" w:name="_Toc40257903"/>
      <w:bookmarkStart w:id="9515" w:name="_Toc40258716"/>
      <w:bookmarkStart w:id="9516" w:name="_Toc40259524"/>
      <w:bookmarkStart w:id="9517" w:name="_Toc40260326"/>
      <w:bookmarkStart w:id="9518" w:name="_Toc40261118"/>
      <w:del w:id="9519" w:author="Debbie Houldsworth" w:date="2020-05-07T06:29:00Z">
        <w:r w:rsidDel="006210A7">
          <w:delText>Where MEC has resolved to suspend the rights of a Defaulting Party referred to in Clause 36.6.1 and/or 36.6.2, MEC may resolve to lift such suspension at any time, and shall resolve to lift such suspension where MEC determines that no Event of Default is continuing in respect of the Defaulting Party. Where MEC resolves to lift such suspension, it shall notify the Authority and all of the parties of such resolution.</w:delText>
        </w:r>
        <w:bookmarkStart w:id="9520" w:name="_Toc40255670"/>
        <w:bookmarkEnd w:id="9512"/>
        <w:bookmarkEnd w:id="9513"/>
        <w:bookmarkEnd w:id="9514"/>
        <w:bookmarkEnd w:id="9515"/>
        <w:bookmarkEnd w:id="9516"/>
        <w:bookmarkEnd w:id="9517"/>
        <w:bookmarkEnd w:id="9518"/>
        <w:bookmarkEnd w:id="9520"/>
      </w:del>
    </w:p>
    <w:p w14:paraId="372C03AC" w14:textId="4B3703A8" w:rsidR="00FB7917" w:rsidDel="006210A7" w:rsidRDefault="00FB7917">
      <w:pPr>
        <w:pStyle w:val="MRAL1Numbered"/>
        <w:outlineLvl w:val="0"/>
        <w:rPr>
          <w:del w:id="9521" w:author="Debbie Houldsworth" w:date="2020-05-07T06:29:00Z"/>
        </w:rPr>
        <w:pPrChange w:id="9522" w:author="Debbie Houldsworth" w:date="2020-05-13T08:03:00Z">
          <w:pPr>
            <w:pStyle w:val="MRAL1Numbered"/>
          </w:pPr>
        </w:pPrChange>
      </w:pPr>
      <w:bookmarkStart w:id="9523" w:name="_Toc40256239"/>
      <w:bookmarkStart w:id="9524" w:name="_Toc40257087"/>
      <w:bookmarkStart w:id="9525" w:name="_Toc40257904"/>
      <w:bookmarkStart w:id="9526" w:name="_Toc40258717"/>
      <w:bookmarkStart w:id="9527" w:name="_Toc40259525"/>
      <w:bookmarkStart w:id="9528" w:name="_Toc40260327"/>
      <w:bookmarkStart w:id="9529" w:name="_Toc40261119"/>
      <w:del w:id="9530" w:author="Debbie Houldsworth" w:date="2020-05-07T06:29:00Z">
        <w:r w:rsidDel="006210A7">
          <w:delText>Where MEC has resolved to suspend the rights of a Defaulting Party referred to in Clause 36.6.1 and/or 36.6.2, the Defaulting Party may apply to MEC to have those suspensions lifted.  MEC shall consider such application and may levy a fee on the Defaulting Party to remove the relevant suspensions.</w:delText>
        </w:r>
        <w:bookmarkStart w:id="9531" w:name="_Toc40255671"/>
        <w:bookmarkEnd w:id="9523"/>
        <w:bookmarkEnd w:id="9524"/>
        <w:bookmarkEnd w:id="9525"/>
        <w:bookmarkEnd w:id="9526"/>
        <w:bookmarkEnd w:id="9527"/>
        <w:bookmarkEnd w:id="9528"/>
        <w:bookmarkEnd w:id="9529"/>
        <w:bookmarkEnd w:id="9531"/>
      </w:del>
    </w:p>
    <w:p w14:paraId="2E95BBAC" w14:textId="04E18963" w:rsidR="00FB7917" w:rsidDel="006210A7" w:rsidRDefault="00FB7917">
      <w:pPr>
        <w:pStyle w:val="MRAHeading3"/>
        <w:outlineLvl w:val="0"/>
        <w:rPr>
          <w:del w:id="9532" w:author="Debbie Houldsworth" w:date="2020-05-07T06:29:00Z"/>
        </w:rPr>
        <w:pPrChange w:id="9533" w:author="Debbie Houldsworth" w:date="2020-05-13T08:03:00Z">
          <w:pPr>
            <w:pStyle w:val="MRAHeading3"/>
          </w:pPr>
        </w:pPrChange>
      </w:pPr>
      <w:del w:id="9534" w:author="Debbie Houldsworth" w:date="2020-05-07T06:29:00Z">
        <w:r w:rsidDel="006210A7">
          <w:delText>Voting by MEC Member</w:delText>
        </w:r>
        <w:r w:rsidR="00456120" w:rsidDel="006210A7">
          <w:delText>s on Event of Default Decisions</w:delText>
        </w:r>
        <w:bookmarkStart w:id="9535" w:name="_Toc40255672"/>
        <w:bookmarkEnd w:id="9535"/>
      </w:del>
    </w:p>
    <w:p w14:paraId="414D7553" w14:textId="2178E1A2" w:rsidR="00FB7917" w:rsidDel="006210A7" w:rsidRDefault="00FB7917">
      <w:pPr>
        <w:pStyle w:val="MRAL1Numbered"/>
        <w:outlineLvl w:val="0"/>
        <w:rPr>
          <w:del w:id="9536" w:author="Debbie Houldsworth" w:date="2020-05-07T06:29:00Z"/>
        </w:rPr>
        <w:pPrChange w:id="9537" w:author="Debbie Houldsworth" w:date="2020-05-13T08:03:00Z">
          <w:pPr>
            <w:pStyle w:val="MRAL1Numbered"/>
          </w:pPr>
        </w:pPrChange>
      </w:pPr>
      <w:bookmarkStart w:id="9538" w:name="_Toc40256240"/>
      <w:bookmarkStart w:id="9539" w:name="_Toc40257088"/>
      <w:bookmarkStart w:id="9540" w:name="_Toc40257905"/>
      <w:bookmarkStart w:id="9541" w:name="_Toc40258718"/>
      <w:bookmarkStart w:id="9542" w:name="_Toc40259526"/>
      <w:bookmarkStart w:id="9543" w:name="_Toc40260328"/>
      <w:bookmarkStart w:id="9544" w:name="_Toc40261120"/>
      <w:del w:id="9545" w:author="Debbie Houldsworth" w:date="2020-05-07T06:29:00Z">
        <w:r w:rsidDel="006210A7">
          <w:delText>A MEC Member (other than the BSC Member) shall be disqualified from acting, and shall not act in his capacity as a MEC Member, in relation to an Event of Default Decision where:</w:delText>
        </w:r>
        <w:bookmarkStart w:id="9546" w:name="_Toc40255673"/>
        <w:bookmarkEnd w:id="9538"/>
        <w:bookmarkEnd w:id="9539"/>
        <w:bookmarkEnd w:id="9540"/>
        <w:bookmarkEnd w:id="9541"/>
        <w:bookmarkEnd w:id="9542"/>
        <w:bookmarkEnd w:id="9543"/>
        <w:bookmarkEnd w:id="9544"/>
        <w:bookmarkEnd w:id="9546"/>
      </w:del>
    </w:p>
    <w:p w14:paraId="539AC1B3" w14:textId="65CEFBAB" w:rsidR="00FB7917" w:rsidDel="006210A7" w:rsidRDefault="00FB7917">
      <w:pPr>
        <w:pStyle w:val="MRAL2Numbered"/>
        <w:outlineLvl w:val="0"/>
        <w:rPr>
          <w:del w:id="9547" w:author="Debbie Houldsworth" w:date="2020-05-07T06:29:00Z"/>
        </w:rPr>
        <w:pPrChange w:id="9548" w:author="Debbie Houldsworth" w:date="2020-05-13T08:03:00Z">
          <w:pPr>
            <w:pStyle w:val="MRAL2Numbered"/>
          </w:pPr>
        </w:pPrChange>
      </w:pPr>
      <w:bookmarkStart w:id="9549" w:name="_Toc40256241"/>
      <w:bookmarkStart w:id="9550" w:name="_Toc40257089"/>
      <w:bookmarkStart w:id="9551" w:name="_Toc40257906"/>
      <w:bookmarkStart w:id="9552" w:name="_Toc40258719"/>
      <w:bookmarkStart w:id="9553" w:name="_Toc40259527"/>
      <w:bookmarkStart w:id="9554" w:name="_Toc40260329"/>
      <w:bookmarkStart w:id="9555" w:name="_Toc40261121"/>
      <w:del w:id="9556" w:author="Debbie Houldsworth" w:date="2020-05-07T06:29:00Z">
        <w:r w:rsidDel="006210A7">
          <w:delText>his employer is the Suspected Party, the Defaulting Party, or the Reporting Party in relation to that Event of Default Decision; or</w:delText>
        </w:r>
        <w:bookmarkStart w:id="9557" w:name="_Toc40255674"/>
        <w:bookmarkEnd w:id="9549"/>
        <w:bookmarkEnd w:id="9550"/>
        <w:bookmarkEnd w:id="9551"/>
        <w:bookmarkEnd w:id="9552"/>
        <w:bookmarkEnd w:id="9553"/>
        <w:bookmarkEnd w:id="9554"/>
        <w:bookmarkEnd w:id="9555"/>
        <w:bookmarkEnd w:id="9557"/>
      </w:del>
    </w:p>
    <w:p w14:paraId="7305D3FB" w14:textId="71DD6AB0" w:rsidR="00FB7917" w:rsidDel="006210A7" w:rsidRDefault="00FB7917">
      <w:pPr>
        <w:pStyle w:val="MRAL2Numbered"/>
        <w:outlineLvl w:val="0"/>
        <w:rPr>
          <w:del w:id="9558" w:author="Debbie Houldsworth" w:date="2020-05-07T06:29:00Z"/>
        </w:rPr>
        <w:pPrChange w:id="9559" w:author="Debbie Houldsworth" w:date="2020-05-13T08:03:00Z">
          <w:pPr>
            <w:pStyle w:val="MRAL2Numbered"/>
          </w:pPr>
        </w:pPrChange>
      </w:pPr>
      <w:bookmarkStart w:id="9560" w:name="_Toc40256242"/>
      <w:bookmarkStart w:id="9561" w:name="_Toc40257090"/>
      <w:bookmarkStart w:id="9562" w:name="_Toc40257907"/>
      <w:bookmarkStart w:id="9563" w:name="_Toc40258720"/>
      <w:bookmarkStart w:id="9564" w:name="_Toc40259528"/>
      <w:bookmarkStart w:id="9565" w:name="_Toc40260330"/>
      <w:bookmarkStart w:id="9566" w:name="_Toc40261122"/>
      <w:del w:id="9567" w:author="Debbie Houldsworth" w:date="2020-05-07T06:29:00Z">
        <w:r w:rsidDel="006210A7">
          <w:delText>his employer is an Affiliate of any of the Suspected Party, the Defaulting Party, and the Reporting Party in relation to that Event of Default Decision,</w:delText>
        </w:r>
        <w:bookmarkStart w:id="9568" w:name="_Toc40255675"/>
        <w:bookmarkEnd w:id="9560"/>
        <w:bookmarkEnd w:id="9561"/>
        <w:bookmarkEnd w:id="9562"/>
        <w:bookmarkEnd w:id="9563"/>
        <w:bookmarkEnd w:id="9564"/>
        <w:bookmarkEnd w:id="9565"/>
        <w:bookmarkEnd w:id="9566"/>
        <w:bookmarkEnd w:id="9568"/>
      </w:del>
    </w:p>
    <w:p w14:paraId="41A229DD" w14:textId="2386000F" w:rsidR="00FB7917" w:rsidDel="006210A7" w:rsidRDefault="00FB7917">
      <w:pPr>
        <w:pStyle w:val="BodyText"/>
        <w:ind w:left="720"/>
        <w:outlineLvl w:val="0"/>
        <w:rPr>
          <w:del w:id="9569" w:author="Debbie Houldsworth" w:date="2020-05-07T06:29:00Z"/>
        </w:rPr>
        <w:pPrChange w:id="9570" w:author="Debbie Houldsworth" w:date="2020-05-13T08:03:00Z">
          <w:pPr>
            <w:pStyle w:val="BodyText"/>
            <w:ind w:left="720"/>
          </w:pPr>
        </w:pPrChange>
      </w:pPr>
      <w:del w:id="9571" w:author="Debbie Houldsworth" w:date="2020-05-07T06:29:00Z">
        <w:r w:rsidDel="006210A7">
          <w:delText>in which case the MEC Member’s alternate shall act in the MEC Member’s place in relation to that Event of Default Decision, and the alternate (rather than the MEC Member) shall be entitled to receive the relevant notices, minutes and other papers and to attend and vote at the relevant meetings.</w:delText>
        </w:r>
        <w:bookmarkStart w:id="9572" w:name="_Toc40255676"/>
        <w:bookmarkEnd w:id="9572"/>
      </w:del>
    </w:p>
    <w:p w14:paraId="052CC97F" w14:textId="3BB5887A" w:rsidR="00FB7917" w:rsidDel="006210A7" w:rsidRDefault="00FB7917">
      <w:pPr>
        <w:pStyle w:val="MRAL1Numbered"/>
        <w:outlineLvl w:val="0"/>
        <w:rPr>
          <w:del w:id="9573" w:author="Debbie Houldsworth" w:date="2020-05-07T06:29:00Z"/>
        </w:rPr>
        <w:pPrChange w:id="9574" w:author="Debbie Houldsworth" w:date="2020-05-13T08:03:00Z">
          <w:pPr>
            <w:pStyle w:val="MRAL1Numbered"/>
          </w:pPr>
        </w:pPrChange>
      </w:pPr>
      <w:bookmarkStart w:id="9575" w:name="_Toc40256243"/>
      <w:bookmarkStart w:id="9576" w:name="_Toc40257091"/>
      <w:bookmarkStart w:id="9577" w:name="_Toc40257908"/>
      <w:bookmarkStart w:id="9578" w:name="_Toc40258721"/>
      <w:bookmarkStart w:id="9579" w:name="_Toc40259529"/>
      <w:bookmarkStart w:id="9580" w:name="_Toc40260331"/>
      <w:bookmarkStart w:id="9581" w:name="_Toc40261123"/>
      <w:del w:id="9582" w:author="Debbie Houldsworth" w:date="2020-05-07T06:29:00Z">
        <w:r w:rsidDel="006210A7">
          <w:delText>If both a MEC Member and his alternate are disqualified from acting in relation to an Event of Default Decision as a result of Clause 36.12, that MEC Member shall appoint any further person (in accordance with, and subject to, Clause 6.19), who is not disqualified pursuant to Clause 36.12, to act as the MEC Member’s alternate in relation to that Event of Default Decision.</w:delText>
        </w:r>
        <w:bookmarkStart w:id="9583" w:name="_Toc40255677"/>
        <w:bookmarkEnd w:id="9575"/>
        <w:bookmarkEnd w:id="9576"/>
        <w:bookmarkEnd w:id="9577"/>
        <w:bookmarkEnd w:id="9578"/>
        <w:bookmarkEnd w:id="9579"/>
        <w:bookmarkEnd w:id="9580"/>
        <w:bookmarkEnd w:id="9581"/>
        <w:bookmarkEnd w:id="9583"/>
      </w:del>
    </w:p>
    <w:p w14:paraId="223AC82F" w14:textId="1A459A19" w:rsidR="00FB7917" w:rsidDel="006210A7" w:rsidRDefault="00FB7917">
      <w:pPr>
        <w:pStyle w:val="MRAL1Numbered"/>
        <w:outlineLvl w:val="0"/>
        <w:rPr>
          <w:del w:id="9584" w:author="Debbie Houldsworth" w:date="2020-05-07T06:29:00Z"/>
        </w:rPr>
        <w:pPrChange w:id="9585" w:author="Debbie Houldsworth" w:date="2020-05-13T08:03:00Z">
          <w:pPr>
            <w:pStyle w:val="MRAL1Numbered"/>
          </w:pPr>
        </w:pPrChange>
      </w:pPr>
      <w:bookmarkStart w:id="9586" w:name="_Toc40256244"/>
      <w:bookmarkStart w:id="9587" w:name="_Toc40257092"/>
      <w:bookmarkStart w:id="9588" w:name="_Toc40257909"/>
      <w:bookmarkStart w:id="9589" w:name="_Toc40258722"/>
      <w:bookmarkStart w:id="9590" w:name="_Toc40259530"/>
      <w:bookmarkStart w:id="9591" w:name="_Toc40260332"/>
      <w:bookmarkStart w:id="9592" w:name="_Toc40261124"/>
      <w:del w:id="9593" w:author="Debbie Houldsworth" w:date="2020-05-07T06:29:00Z">
        <w:r w:rsidDel="006210A7">
          <w:delText>In relation to any Event of Default Decision, MEC Members shall:</w:delText>
        </w:r>
        <w:bookmarkStart w:id="9594" w:name="_Toc40255678"/>
        <w:bookmarkEnd w:id="9586"/>
        <w:bookmarkEnd w:id="9587"/>
        <w:bookmarkEnd w:id="9588"/>
        <w:bookmarkEnd w:id="9589"/>
        <w:bookmarkEnd w:id="9590"/>
        <w:bookmarkEnd w:id="9591"/>
        <w:bookmarkEnd w:id="9592"/>
        <w:bookmarkEnd w:id="9594"/>
      </w:del>
    </w:p>
    <w:p w14:paraId="441E6BA5" w14:textId="7B6A86DA" w:rsidR="00FB7917" w:rsidDel="006210A7" w:rsidRDefault="00FB7917">
      <w:pPr>
        <w:pStyle w:val="MRAL2Numbered"/>
        <w:outlineLvl w:val="0"/>
        <w:rPr>
          <w:del w:id="9595" w:author="Debbie Houldsworth" w:date="2020-05-07T06:29:00Z"/>
        </w:rPr>
        <w:pPrChange w:id="9596" w:author="Debbie Houldsworth" w:date="2020-05-13T08:03:00Z">
          <w:pPr>
            <w:pStyle w:val="MRAL2Numbered"/>
          </w:pPr>
        </w:pPrChange>
      </w:pPr>
      <w:bookmarkStart w:id="9597" w:name="_Toc40256245"/>
      <w:bookmarkStart w:id="9598" w:name="_Toc40257093"/>
      <w:bookmarkStart w:id="9599" w:name="_Toc40257910"/>
      <w:bookmarkStart w:id="9600" w:name="_Toc40258723"/>
      <w:bookmarkStart w:id="9601" w:name="_Toc40259531"/>
      <w:bookmarkStart w:id="9602" w:name="_Toc40260333"/>
      <w:bookmarkStart w:id="9603" w:name="_Toc40261125"/>
      <w:del w:id="9604" w:author="Debbie Houldsworth" w:date="2020-05-07T06:29:00Z">
        <w:r w:rsidDel="006210A7">
          <w:delText>act independently and impartially, and shall not act as representatives of, or with undue regard to the particular interests of, any particular person or class of person (including the MEC Member’s employer and the category of party that appointed him); and</w:delText>
        </w:r>
        <w:bookmarkStart w:id="9605" w:name="_Toc40255679"/>
        <w:bookmarkEnd w:id="9597"/>
        <w:bookmarkEnd w:id="9598"/>
        <w:bookmarkEnd w:id="9599"/>
        <w:bookmarkEnd w:id="9600"/>
        <w:bookmarkEnd w:id="9601"/>
        <w:bookmarkEnd w:id="9602"/>
        <w:bookmarkEnd w:id="9603"/>
        <w:bookmarkEnd w:id="9605"/>
      </w:del>
    </w:p>
    <w:p w14:paraId="5E147819" w14:textId="08E972CF" w:rsidR="00FB7917" w:rsidDel="006210A7" w:rsidRDefault="00FB7917">
      <w:pPr>
        <w:pStyle w:val="MRAL2Numbered"/>
        <w:outlineLvl w:val="0"/>
        <w:rPr>
          <w:del w:id="9606" w:author="Debbie Houldsworth" w:date="2020-05-07T06:29:00Z"/>
        </w:rPr>
        <w:pPrChange w:id="9607" w:author="Debbie Houldsworth" w:date="2020-05-13T08:03:00Z">
          <w:pPr>
            <w:pStyle w:val="MRAL2Numbered"/>
          </w:pPr>
        </w:pPrChange>
      </w:pPr>
      <w:bookmarkStart w:id="9608" w:name="_Toc40256246"/>
      <w:bookmarkStart w:id="9609" w:name="_Toc40257094"/>
      <w:bookmarkStart w:id="9610" w:name="_Toc40257911"/>
      <w:bookmarkStart w:id="9611" w:name="_Toc40258724"/>
      <w:bookmarkStart w:id="9612" w:name="_Toc40259532"/>
      <w:bookmarkStart w:id="9613" w:name="_Toc40260334"/>
      <w:bookmarkStart w:id="9614" w:name="_Toc40261126"/>
      <w:del w:id="9615" w:author="Debbie Houldsworth" w:date="2020-05-07T06:29:00Z">
        <w:r w:rsidDel="006210A7">
          <w:delText>seek to ensure that the decision is consistent with, and will (so far as applicable to the manner in which this Agreement is given effect) facilitate the achievement of, the requirements set out in Conditions 14, 14B and 37 of the Electricity Distribution Licence.</w:delText>
        </w:r>
        <w:bookmarkStart w:id="9616" w:name="_Toc40255680"/>
        <w:bookmarkEnd w:id="9608"/>
        <w:bookmarkEnd w:id="9609"/>
        <w:bookmarkEnd w:id="9610"/>
        <w:bookmarkEnd w:id="9611"/>
        <w:bookmarkEnd w:id="9612"/>
        <w:bookmarkEnd w:id="9613"/>
        <w:bookmarkEnd w:id="9614"/>
        <w:bookmarkEnd w:id="9616"/>
      </w:del>
    </w:p>
    <w:p w14:paraId="52504B25" w14:textId="21AA6526" w:rsidR="00FB7917" w:rsidDel="006210A7" w:rsidRDefault="00FB7917">
      <w:pPr>
        <w:pStyle w:val="MRAL1Numbered"/>
        <w:outlineLvl w:val="0"/>
        <w:rPr>
          <w:del w:id="9617" w:author="Debbie Houldsworth" w:date="2020-05-07T06:28:00Z"/>
        </w:rPr>
        <w:pPrChange w:id="9618" w:author="Debbie Houldsworth" w:date="2020-05-13T08:03:00Z">
          <w:pPr>
            <w:pStyle w:val="MRAL1Numbered"/>
          </w:pPr>
        </w:pPrChange>
      </w:pPr>
      <w:bookmarkStart w:id="9619" w:name="_Toc40256247"/>
      <w:bookmarkStart w:id="9620" w:name="_Toc40257095"/>
      <w:bookmarkStart w:id="9621" w:name="_Toc40257912"/>
      <w:bookmarkStart w:id="9622" w:name="_Toc40258725"/>
      <w:bookmarkStart w:id="9623" w:name="_Toc40259533"/>
      <w:bookmarkStart w:id="9624" w:name="_Toc40260335"/>
      <w:bookmarkStart w:id="9625" w:name="_Toc40261127"/>
      <w:del w:id="9626" w:author="Debbie Houldsworth" w:date="2020-05-07T06:28:00Z">
        <w:r w:rsidDel="006210A7">
          <w:delText>For the avoidance of doubt, MEC need not:</w:delText>
        </w:r>
        <w:bookmarkStart w:id="9627" w:name="_Toc40255681"/>
        <w:bookmarkEnd w:id="9619"/>
        <w:bookmarkEnd w:id="9620"/>
        <w:bookmarkEnd w:id="9621"/>
        <w:bookmarkEnd w:id="9622"/>
        <w:bookmarkEnd w:id="9623"/>
        <w:bookmarkEnd w:id="9624"/>
        <w:bookmarkEnd w:id="9625"/>
        <w:bookmarkEnd w:id="9627"/>
      </w:del>
    </w:p>
    <w:p w14:paraId="6D5FB224" w14:textId="4357F73C" w:rsidR="00FB7917" w:rsidDel="006210A7" w:rsidRDefault="00FB7917">
      <w:pPr>
        <w:pStyle w:val="MRAL2Numbered"/>
        <w:outlineLvl w:val="0"/>
        <w:rPr>
          <w:del w:id="9628" w:author="Debbie Houldsworth" w:date="2020-05-07T06:28:00Z"/>
        </w:rPr>
        <w:pPrChange w:id="9629" w:author="Debbie Houldsworth" w:date="2020-05-13T08:03:00Z">
          <w:pPr>
            <w:pStyle w:val="MRAL2Numbered"/>
          </w:pPr>
        </w:pPrChange>
      </w:pPr>
      <w:bookmarkStart w:id="9630" w:name="_Toc40256248"/>
      <w:bookmarkStart w:id="9631" w:name="_Toc40257096"/>
      <w:bookmarkStart w:id="9632" w:name="_Toc40257913"/>
      <w:bookmarkStart w:id="9633" w:name="_Toc40258726"/>
      <w:bookmarkStart w:id="9634" w:name="_Toc40259534"/>
      <w:bookmarkStart w:id="9635" w:name="_Toc40260336"/>
      <w:bookmarkStart w:id="9636" w:name="_Toc40261128"/>
      <w:del w:id="9637" w:author="Debbie Houldsworth" w:date="2020-05-07T06:28:00Z">
        <w:r w:rsidDel="006210A7">
          <w:delText>determine that an event referred to in Clause 36.4 has either occurred, or not occurred; or</w:delText>
        </w:r>
        <w:bookmarkStart w:id="9638" w:name="_Toc40255682"/>
        <w:bookmarkEnd w:id="9630"/>
        <w:bookmarkEnd w:id="9631"/>
        <w:bookmarkEnd w:id="9632"/>
        <w:bookmarkEnd w:id="9633"/>
        <w:bookmarkEnd w:id="9634"/>
        <w:bookmarkEnd w:id="9635"/>
        <w:bookmarkEnd w:id="9636"/>
        <w:bookmarkEnd w:id="9638"/>
      </w:del>
    </w:p>
    <w:p w14:paraId="0B41F7E8" w14:textId="5940E0A8" w:rsidR="00FB7917" w:rsidDel="006210A7" w:rsidRDefault="00FB7917">
      <w:pPr>
        <w:pStyle w:val="MRAL2Numbered"/>
        <w:outlineLvl w:val="0"/>
        <w:rPr>
          <w:del w:id="9639" w:author="Debbie Houldsworth" w:date="2020-05-07T06:28:00Z"/>
        </w:rPr>
        <w:pPrChange w:id="9640" w:author="Debbie Houldsworth" w:date="2020-05-13T08:03:00Z">
          <w:pPr>
            <w:pStyle w:val="MRAL2Numbered"/>
          </w:pPr>
        </w:pPrChange>
      </w:pPr>
      <w:bookmarkStart w:id="9641" w:name="_Toc40256249"/>
      <w:bookmarkStart w:id="9642" w:name="_Toc40257097"/>
      <w:bookmarkStart w:id="9643" w:name="_Toc40257914"/>
      <w:bookmarkStart w:id="9644" w:name="_Toc40258727"/>
      <w:bookmarkStart w:id="9645" w:name="_Toc40259535"/>
      <w:bookmarkStart w:id="9646" w:name="_Toc40260337"/>
      <w:bookmarkStart w:id="9647" w:name="_Toc40261129"/>
      <w:del w:id="9648" w:author="Debbie Houldsworth" w:date="2020-05-07T06:28:00Z">
        <w:r w:rsidDel="006210A7">
          <w:delText>resolve that the rights referred to in Clause 36.6 should, or should not, be suspended,</w:delText>
        </w:r>
        <w:bookmarkEnd w:id="9641"/>
        <w:bookmarkEnd w:id="9642"/>
        <w:bookmarkEnd w:id="9643"/>
        <w:bookmarkEnd w:id="9644"/>
        <w:bookmarkEnd w:id="9645"/>
        <w:bookmarkEnd w:id="9646"/>
        <w:bookmarkEnd w:id="9647"/>
        <w:r w:rsidDel="006210A7">
          <w:delText xml:space="preserve"> </w:delText>
        </w:r>
        <w:bookmarkStart w:id="9649" w:name="_Toc40255683"/>
        <w:bookmarkEnd w:id="9649"/>
      </w:del>
    </w:p>
    <w:p w14:paraId="7CD03740" w14:textId="2A81F08E" w:rsidR="00FB7917" w:rsidDel="006210A7" w:rsidRDefault="00FB7917">
      <w:pPr>
        <w:pStyle w:val="MRAL1Numbered"/>
        <w:numPr>
          <w:ilvl w:val="0"/>
          <w:numId w:val="0"/>
        </w:numPr>
        <w:spacing w:after="240"/>
        <w:ind w:left="720"/>
        <w:outlineLvl w:val="0"/>
        <w:rPr>
          <w:del w:id="9650" w:author="Debbie Houldsworth" w:date="2020-05-07T06:28:00Z"/>
        </w:rPr>
        <w:pPrChange w:id="9651" w:author="Debbie Houldsworth" w:date="2020-05-13T08:03:00Z">
          <w:pPr>
            <w:pStyle w:val="MRAL1Numbered"/>
            <w:numPr>
              <w:ilvl w:val="0"/>
              <w:numId w:val="0"/>
            </w:numPr>
            <w:tabs>
              <w:tab w:val="clear" w:pos="851"/>
            </w:tabs>
            <w:spacing w:after="240"/>
            <w:ind w:left="720" w:firstLine="0"/>
          </w:pPr>
        </w:pPrChange>
      </w:pPr>
      <w:del w:id="9652" w:author="Debbie Houldsworth" w:date="2020-05-07T06:28:00Z">
        <w:r w:rsidDel="006210A7">
          <w:delText xml:space="preserve">at the first Event of Default Meeting relating to the alleged Event of Default, and may decide that it requires more information and/or further meetings to reach a conclusion on those matters.  </w:delText>
        </w:r>
        <w:bookmarkStart w:id="9653" w:name="_Toc40255684"/>
        <w:bookmarkEnd w:id="9653"/>
      </w:del>
    </w:p>
    <w:p w14:paraId="5AE48663" w14:textId="626610E8" w:rsidR="00FB7917" w:rsidDel="006210A7" w:rsidRDefault="00FB7917">
      <w:pPr>
        <w:pStyle w:val="MRAHeading3"/>
        <w:outlineLvl w:val="0"/>
        <w:rPr>
          <w:del w:id="9654" w:author="Debbie Houldsworth" w:date="2020-05-07T06:28:00Z"/>
        </w:rPr>
        <w:pPrChange w:id="9655" w:author="Debbie Houldsworth" w:date="2020-05-13T08:03:00Z">
          <w:pPr>
            <w:pStyle w:val="MRAHeading3"/>
          </w:pPr>
        </w:pPrChange>
      </w:pPr>
      <w:del w:id="9656" w:author="Debbie Houldsworth" w:date="2020-05-07T06:28:00Z">
        <w:r w:rsidDel="006210A7">
          <w:delText>Procedures of MEC in relation to Event of Default Meetings</w:delText>
        </w:r>
        <w:bookmarkStart w:id="9657" w:name="_Toc40255685"/>
        <w:bookmarkEnd w:id="9657"/>
      </w:del>
    </w:p>
    <w:p w14:paraId="0C0472CA" w14:textId="1C3015F8" w:rsidR="00FB7917" w:rsidDel="006210A7" w:rsidRDefault="00FB7917">
      <w:pPr>
        <w:pStyle w:val="MRAL1Numbered"/>
        <w:outlineLvl w:val="0"/>
        <w:rPr>
          <w:del w:id="9658" w:author="Debbie Houldsworth" w:date="2020-05-07T06:28:00Z"/>
        </w:rPr>
        <w:pPrChange w:id="9659" w:author="Debbie Houldsworth" w:date="2020-05-13T08:03:00Z">
          <w:pPr>
            <w:pStyle w:val="MRAL1Numbered"/>
          </w:pPr>
        </w:pPrChange>
      </w:pPr>
      <w:bookmarkStart w:id="9660" w:name="_Toc40256250"/>
      <w:bookmarkStart w:id="9661" w:name="_Toc40257098"/>
      <w:bookmarkStart w:id="9662" w:name="_Toc40257915"/>
      <w:bookmarkStart w:id="9663" w:name="_Toc40258728"/>
      <w:bookmarkStart w:id="9664" w:name="_Toc40259536"/>
      <w:bookmarkStart w:id="9665" w:name="_Toc40260338"/>
      <w:bookmarkStart w:id="9666" w:name="_Toc40261130"/>
      <w:del w:id="9667" w:author="Debbie Houldsworth" w:date="2020-05-07T06:28:00Z">
        <w:r w:rsidDel="006210A7">
          <w:delText>MEC shall consider any alleged Event of Default reported to it in accordance with Clause 36.2 within 20 Working Days after receiving such report, provided that MEC shall not consider the alleged Event of Default until it has received the Suspected Party’s response to that report (or until the period which the Suspected Party has to respond has expired). If there is no scheduled meeting of MEC within that period, the Secretary shall promptly convene a meeting within that period for that purpose. The Secretary shall promptly convene any subsequent Event of Default Meeting relating to that Event of Default as is required by MEC on not less than 5 Working Days notice.</w:delText>
        </w:r>
        <w:bookmarkStart w:id="9668" w:name="_Toc40255686"/>
        <w:bookmarkEnd w:id="9660"/>
        <w:bookmarkEnd w:id="9661"/>
        <w:bookmarkEnd w:id="9662"/>
        <w:bookmarkEnd w:id="9663"/>
        <w:bookmarkEnd w:id="9664"/>
        <w:bookmarkEnd w:id="9665"/>
        <w:bookmarkEnd w:id="9666"/>
        <w:bookmarkEnd w:id="9668"/>
      </w:del>
    </w:p>
    <w:p w14:paraId="21B4554C" w14:textId="27B46F51" w:rsidR="00FB7917" w:rsidDel="006210A7" w:rsidRDefault="00FB7917">
      <w:pPr>
        <w:pStyle w:val="MRAL1Numbered"/>
        <w:outlineLvl w:val="0"/>
        <w:rPr>
          <w:del w:id="9669" w:author="Debbie Houldsworth" w:date="2020-05-07T06:28:00Z"/>
        </w:rPr>
        <w:pPrChange w:id="9670" w:author="Debbie Houldsworth" w:date="2020-05-13T08:03:00Z">
          <w:pPr>
            <w:pStyle w:val="MRAL1Numbered"/>
          </w:pPr>
        </w:pPrChange>
      </w:pPr>
      <w:bookmarkStart w:id="9671" w:name="_Toc40256251"/>
      <w:bookmarkStart w:id="9672" w:name="_Toc40257099"/>
      <w:bookmarkStart w:id="9673" w:name="_Toc40257916"/>
      <w:bookmarkStart w:id="9674" w:name="_Toc40258729"/>
      <w:bookmarkStart w:id="9675" w:name="_Toc40259537"/>
      <w:bookmarkStart w:id="9676" w:name="_Toc40260339"/>
      <w:bookmarkStart w:id="9677" w:name="_Toc40261131"/>
      <w:del w:id="9678" w:author="Debbie Houldsworth" w:date="2020-05-07T06:28:00Z">
        <w:r w:rsidDel="006210A7">
          <w:delText>The notice of any Event of Default Meeting shall contain the time, venue and date of the meeting and shall be accompanied by any supporting papers (including, in respect of the first such meeting, the report given under Clause 36.2). On receipt of any response by the Suspected Party to such report (made in accordance with Clause 36.2), the Secretary shall add this to the supporting papers for the next such meeting. The notice of an Event of Default Meeting (and supporting papers) shall only be given to:</w:delText>
        </w:r>
        <w:bookmarkStart w:id="9679" w:name="_Toc40255687"/>
        <w:bookmarkEnd w:id="9671"/>
        <w:bookmarkEnd w:id="9672"/>
        <w:bookmarkEnd w:id="9673"/>
        <w:bookmarkEnd w:id="9674"/>
        <w:bookmarkEnd w:id="9675"/>
        <w:bookmarkEnd w:id="9676"/>
        <w:bookmarkEnd w:id="9677"/>
        <w:bookmarkEnd w:id="9679"/>
      </w:del>
    </w:p>
    <w:p w14:paraId="1E391B01" w14:textId="578E8977" w:rsidR="00FB7917" w:rsidDel="006210A7" w:rsidRDefault="00FB7917">
      <w:pPr>
        <w:pStyle w:val="MRAL2Numbered"/>
        <w:outlineLvl w:val="0"/>
        <w:rPr>
          <w:del w:id="9680" w:author="Debbie Houldsworth" w:date="2020-05-07T06:28:00Z"/>
        </w:rPr>
        <w:pPrChange w:id="9681" w:author="Debbie Houldsworth" w:date="2020-05-13T08:03:00Z">
          <w:pPr>
            <w:pStyle w:val="MRAL2Numbered"/>
          </w:pPr>
        </w:pPrChange>
      </w:pPr>
      <w:bookmarkStart w:id="9682" w:name="_Toc40256252"/>
      <w:bookmarkStart w:id="9683" w:name="_Toc40257100"/>
      <w:bookmarkStart w:id="9684" w:name="_Toc40257917"/>
      <w:bookmarkStart w:id="9685" w:name="_Toc40258730"/>
      <w:bookmarkStart w:id="9686" w:name="_Toc40259538"/>
      <w:bookmarkStart w:id="9687" w:name="_Toc40260340"/>
      <w:bookmarkStart w:id="9688" w:name="_Toc40261132"/>
      <w:del w:id="9689" w:author="Debbie Houldsworth" w:date="2020-05-07T06:28:00Z">
        <w:r w:rsidDel="006210A7">
          <w:delText>each MEC Member;</w:delText>
        </w:r>
        <w:bookmarkStart w:id="9690" w:name="_Toc40255688"/>
        <w:bookmarkEnd w:id="9682"/>
        <w:bookmarkEnd w:id="9683"/>
        <w:bookmarkEnd w:id="9684"/>
        <w:bookmarkEnd w:id="9685"/>
        <w:bookmarkEnd w:id="9686"/>
        <w:bookmarkEnd w:id="9687"/>
        <w:bookmarkEnd w:id="9688"/>
        <w:bookmarkEnd w:id="9690"/>
      </w:del>
    </w:p>
    <w:p w14:paraId="0FCDB967" w14:textId="6157DDD0" w:rsidR="00FB7917" w:rsidDel="006210A7" w:rsidRDefault="00FB7917">
      <w:pPr>
        <w:pStyle w:val="MRAL2Numbered"/>
        <w:outlineLvl w:val="0"/>
        <w:rPr>
          <w:del w:id="9691" w:author="Debbie Houldsworth" w:date="2020-05-07T06:28:00Z"/>
        </w:rPr>
        <w:pPrChange w:id="9692" w:author="Debbie Houldsworth" w:date="2020-05-13T08:03:00Z">
          <w:pPr>
            <w:pStyle w:val="MRAL2Numbered"/>
          </w:pPr>
        </w:pPrChange>
      </w:pPr>
      <w:bookmarkStart w:id="9693" w:name="_Toc40256253"/>
      <w:bookmarkStart w:id="9694" w:name="_Toc40257101"/>
      <w:bookmarkStart w:id="9695" w:name="_Toc40257918"/>
      <w:bookmarkStart w:id="9696" w:name="_Toc40258731"/>
      <w:bookmarkStart w:id="9697" w:name="_Toc40259539"/>
      <w:bookmarkStart w:id="9698" w:name="_Toc40260341"/>
      <w:bookmarkStart w:id="9699" w:name="_Toc40261133"/>
      <w:del w:id="9700" w:author="Debbie Houldsworth" w:date="2020-05-07T06:28:00Z">
        <w:r w:rsidDel="006210A7">
          <w:delText>the Suspected Party or Defaulting Party (as the case may be) in relation to that Event of Default Meeting;</w:delText>
        </w:r>
        <w:bookmarkStart w:id="9701" w:name="_Toc40255689"/>
        <w:bookmarkEnd w:id="9693"/>
        <w:bookmarkEnd w:id="9694"/>
        <w:bookmarkEnd w:id="9695"/>
        <w:bookmarkEnd w:id="9696"/>
        <w:bookmarkEnd w:id="9697"/>
        <w:bookmarkEnd w:id="9698"/>
        <w:bookmarkEnd w:id="9699"/>
        <w:bookmarkEnd w:id="9701"/>
      </w:del>
    </w:p>
    <w:p w14:paraId="624E5532" w14:textId="033ABA5C" w:rsidR="00FB7917" w:rsidDel="006210A7" w:rsidRDefault="00FB7917">
      <w:pPr>
        <w:pStyle w:val="MRAL2Numbered"/>
        <w:outlineLvl w:val="0"/>
        <w:rPr>
          <w:del w:id="9702" w:author="Debbie Houldsworth" w:date="2020-05-07T06:28:00Z"/>
        </w:rPr>
        <w:pPrChange w:id="9703" w:author="Debbie Houldsworth" w:date="2020-05-13T08:03:00Z">
          <w:pPr>
            <w:pStyle w:val="MRAL2Numbered"/>
          </w:pPr>
        </w:pPrChange>
      </w:pPr>
      <w:bookmarkStart w:id="9704" w:name="_Toc40256254"/>
      <w:bookmarkStart w:id="9705" w:name="_Toc40257102"/>
      <w:bookmarkStart w:id="9706" w:name="_Toc40257919"/>
      <w:bookmarkStart w:id="9707" w:name="_Toc40258732"/>
      <w:bookmarkStart w:id="9708" w:name="_Toc40259540"/>
      <w:bookmarkStart w:id="9709" w:name="_Toc40260342"/>
      <w:bookmarkStart w:id="9710" w:name="_Toc40261134"/>
      <w:del w:id="9711" w:author="Debbie Houldsworth" w:date="2020-05-07T06:28:00Z">
        <w:r w:rsidDel="006210A7">
          <w:delText>where the report under Clause 36.2 was given by a Reporting Party, the Reporting Party in relation to that Event of Default Meeting; and</w:delText>
        </w:r>
        <w:bookmarkStart w:id="9712" w:name="_Toc40255690"/>
        <w:bookmarkEnd w:id="9704"/>
        <w:bookmarkEnd w:id="9705"/>
        <w:bookmarkEnd w:id="9706"/>
        <w:bookmarkEnd w:id="9707"/>
        <w:bookmarkEnd w:id="9708"/>
        <w:bookmarkEnd w:id="9709"/>
        <w:bookmarkEnd w:id="9710"/>
        <w:bookmarkEnd w:id="9712"/>
      </w:del>
    </w:p>
    <w:p w14:paraId="72274284" w14:textId="0EF76476" w:rsidR="00FB7917" w:rsidDel="006210A7" w:rsidRDefault="00FB7917">
      <w:pPr>
        <w:pStyle w:val="MRAL2Numbered"/>
        <w:outlineLvl w:val="0"/>
        <w:rPr>
          <w:del w:id="9713" w:author="Debbie Houldsworth" w:date="2020-05-07T06:28:00Z"/>
        </w:rPr>
        <w:pPrChange w:id="9714" w:author="Debbie Houldsworth" w:date="2020-05-13T08:03:00Z">
          <w:pPr>
            <w:pStyle w:val="MRAL2Numbered"/>
          </w:pPr>
        </w:pPrChange>
      </w:pPr>
      <w:bookmarkStart w:id="9715" w:name="_Toc40256255"/>
      <w:bookmarkStart w:id="9716" w:name="_Toc40257103"/>
      <w:bookmarkStart w:id="9717" w:name="_Toc40257920"/>
      <w:bookmarkStart w:id="9718" w:name="_Toc40258733"/>
      <w:bookmarkStart w:id="9719" w:name="_Toc40259541"/>
      <w:bookmarkStart w:id="9720" w:name="_Toc40260343"/>
      <w:bookmarkStart w:id="9721" w:name="_Toc40261135"/>
      <w:del w:id="9722" w:author="Debbie Houldsworth" w:date="2020-05-07T06:28:00Z">
        <w:r w:rsidDel="006210A7">
          <w:delText>the Authority.</w:delText>
        </w:r>
        <w:bookmarkStart w:id="9723" w:name="_Toc40255691"/>
        <w:bookmarkEnd w:id="9715"/>
        <w:bookmarkEnd w:id="9716"/>
        <w:bookmarkEnd w:id="9717"/>
        <w:bookmarkEnd w:id="9718"/>
        <w:bookmarkEnd w:id="9719"/>
        <w:bookmarkEnd w:id="9720"/>
        <w:bookmarkEnd w:id="9721"/>
        <w:bookmarkEnd w:id="9723"/>
      </w:del>
    </w:p>
    <w:p w14:paraId="672FBC9C" w14:textId="1B1E9198" w:rsidR="00FB7917" w:rsidDel="006210A7" w:rsidRDefault="00FB7917">
      <w:pPr>
        <w:pStyle w:val="MRAL1Numbered"/>
        <w:outlineLvl w:val="0"/>
        <w:rPr>
          <w:del w:id="9724" w:author="Debbie Houldsworth" w:date="2020-05-07T06:28:00Z"/>
        </w:rPr>
        <w:pPrChange w:id="9725" w:author="Debbie Houldsworth" w:date="2020-05-13T08:03:00Z">
          <w:pPr>
            <w:pStyle w:val="MRAL1Numbered"/>
          </w:pPr>
        </w:pPrChange>
      </w:pPr>
      <w:bookmarkStart w:id="9726" w:name="_Toc40256256"/>
      <w:bookmarkStart w:id="9727" w:name="_Toc40257104"/>
      <w:bookmarkStart w:id="9728" w:name="_Toc40257921"/>
      <w:bookmarkStart w:id="9729" w:name="_Toc40258734"/>
      <w:bookmarkStart w:id="9730" w:name="_Toc40259542"/>
      <w:bookmarkStart w:id="9731" w:name="_Toc40260344"/>
      <w:bookmarkStart w:id="9732" w:name="_Toc40261136"/>
      <w:del w:id="9733" w:author="Debbie Houldsworth" w:date="2020-05-07T06:28:00Z">
        <w:r w:rsidDel="006210A7">
          <w:delText>Notwithstanding Clause 36.17 MEC may (where it considers it appropriate to do so) notify any party or class of party of any or all of the following matters in respect of an Event of Default Meeting:</w:delText>
        </w:r>
        <w:bookmarkStart w:id="9734" w:name="_Toc40255692"/>
        <w:bookmarkEnd w:id="9726"/>
        <w:bookmarkEnd w:id="9727"/>
        <w:bookmarkEnd w:id="9728"/>
        <w:bookmarkEnd w:id="9729"/>
        <w:bookmarkEnd w:id="9730"/>
        <w:bookmarkEnd w:id="9731"/>
        <w:bookmarkEnd w:id="9732"/>
        <w:bookmarkEnd w:id="9734"/>
      </w:del>
    </w:p>
    <w:p w14:paraId="2D6393D9" w14:textId="7B85526C" w:rsidR="00FB7917" w:rsidDel="006210A7" w:rsidRDefault="00FB7917">
      <w:pPr>
        <w:pStyle w:val="MRAL2Numbered"/>
        <w:outlineLvl w:val="0"/>
        <w:rPr>
          <w:del w:id="9735" w:author="Debbie Houldsworth" w:date="2020-05-07T06:28:00Z"/>
        </w:rPr>
        <w:pPrChange w:id="9736" w:author="Debbie Houldsworth" w:date="2020-05-13T08:03:00Z">
          <w:pPr>
            <w:pStyle w:val="MRAL2Numbered"/>
          </w:pPr>
        </w:pPrChange>
      </w:pPr>
      <w:bookmarkStart w:id="9737" w:name="_Toc40256257"/>
      <w:bookmarkStart w:id="9738" w:name="_Toc40257105"/>
      <w:bookmarkStart w:id="9739" w:name="_Toc40257922"/>
      <w:bookmarkStart w:id="9740" w:name="_Toc40258735"/>
      <w:bookmarkStart w:id="9741" w:name="_Toc40259543"/>
      <w:bookmarkStart w:id="9742" w:name="_Toc40260345"/>
      <w:bookmarkStart w:id="9743" w:name="_Toc40261137"/>
      <w:del w:id="9744" w:author="Debbie Houldsworth" w:date="2020-05-07T06:28:00Z">
        <w:r w:rsidDel="006210A7">
          <w:delText>a summary of the alleged Event of Default or Event of Default in question;</w:delText>
        </w:r>
        <w:bookmarkStart w:id="9745" w:name="_Toc40255693"/>
        <w:bookmarkEnd w:id="9737"/>
        <w:bookmarkEnd w:id="9738"/>
        <w:bookmarkEnd w:id="9739"/>
        <w:bookmarkEnd w:id="9740"/>
        <w:bookmarkEnd w:id="9741"/>
        <w:bookmarkEnd w:id="9742"/>
        <w:bookmarkEnd w:id="9743"/>
        <w:bookmarkEnd w:id="9745"/>
      </w:del>
    </w:p>
    <w:p w14:paraId="602BCA3D" w14:textId="13977EA8" w:rsidR="00FB7917" w:rsidDel="006210A7" w:rsidRDefault="00FB7917">
      <w:pPr>
        <w:pStyle w:val="MRAL2Numbered"/>
        <w:outlineLvl w:val="0"/>
        <w:rPr>
          <w:del w:id="9746" w:author="Debbie Houldsworth" w:date="2020-05-07T06:28:00Z"/>
        </w:rPr>
        <w:pPrChange w:id="9747" w:author="Debbie Houldsworth" w:date="2020-05-13T08:03:00Z">
          <w:pPr>
            <w:pStyle w:val="MRAL2Numbered"/>
          </w:pPr>
        </w:pPrChange>
      </w:pPr>
      <w:bookmarkStart w:id="9748" w:name="_Toc40256258"/>
      <w:bookmarkStart w:id="9749" w:name="_Toc40257106"/>
      <w:bookmarkStart w:id="9750" w:name="_Toc40257923"/>
      <w:bookmarkStart w:id="9751" w:name="_Toc40258736"/>
      <w:bookmarkStart w:id="9752" w:name="_Toc40259544"/>
      <w:bookmarkStart w:id="9753" w:name="_Toc40260346"/>
      <w:bookmarkStart w:id="9754" w:name="_Toc40261138"/>
      <w:del w:id="9755" w:author="Debbie Houldsworth" w:date="2020-05-07T06:28:00Z">
        <w:r w:rsidDel="006210A7">
          <w:delText>the identity of the Suspected Party or Defaulting Party in relation to that alleged Event of Default or Event of Default; and/or</w:delText>
        </w:r>
        <w:bookmarkStart w:id="9756" w:name="_Toc40255694"/>
        <w:bookmarkEnd w:id="9748"/>
        <w:bookmarkEnd w:id="9749"/>
        <w:bookmarkEnd w:id="9750"/>
        <w:bookmarkEnd w:id="9751"/>
        <w:bookmarkEnd w:id="9752"/>
        <w:bookmarkEnd w:id="9753"/>
        <w:bookmarkEnd w:id="9754"/>
        <w:bookmarkEnd w:id="9756"/>
      </w:del>
    </w:p>
    <w:p w14:paraId="0AFA8145" w14:textId="52E11D7C" w:rsidR="00FB7917" w:rsidDel="006210A7" w:rsidRDefault="00FB7917">
      <w:pPr>
        <w:pStyle w:val="MRAL2Numbered"/>
        <w:outlineLvl w:val="0"/>
        <w:rPr>
          <w:del w:id="9757" w:author="Debbie Houldsworth" w:date="2020-05-07T06:28:00Z"/>
        </w:rPr>
        <w:pPrChange w:id="9758" w:author="Debbie Houldsworth" w:date="2020-05-13T08:03:00Z">
          <w:pPr>
            <w:pStyle w:val="MRAL2Numbered"/>
          </w:pPr>
        </w:pPrChange>
      </w:pPr>
      <w:bookmarkStart w:id="9759" w:name="_Toc40256259"/>
      <w:bookmarkStart w:id="9760" w:name="_Toc40257107"/>
      <w:bookmarkStart w:id="9761" w:name="_Toc40257924"/>
      <w:bookmarkStart w:id="9762" w:name="_Toc40258737"/>
      <w:bookmarkStart w:id="9763" w:name="_Toc40259545"/>
      <w:bookmarkStart w:id="9764" w:name="_Toc40260347"/>
      <w:bookmarkStart w:id="9765" w:name="_Toc40261139"/>
      <w:del w:id="9766" w:author="Debbie Houldsworth" w:date="2020-05-07T06:28:00Z">
        <w:r w:rsidDel="006210A7">
          <w:delText>the identity of any Reporting Party in relation to that alleged Event of Default or Event of Default.</w:delText>
        </w:r>
        <w:bookmarkEnd w:id="9759"/>
        <w:bookmarkEnd w:id="9760"/>
        <w:bookmarkEnd w:id="9761"/>
        <w:bookmarkEnd w:id="9762"/>
        <w:bookmarkEnd w:id="9763"/>
        <w:bookmarkEnd w:id="9764"/>
        <w:bookmarkEnd w:id="9765"/>
        <w:r w:rsidDel="006210A7">
          <w:delText xml:space="preserve"> </w:delText>
        </w:r>
        <w:bookmarkStart w:id="9767" w:name="_Toc40255695"/>
        <w:bookmarkEnd w:id="9767"/>
      </w:del>
    </w:p>
    <w:p w14:paraId="473DF840" w14:textId="1891143E" w:rsidR="00FB7917" w:rsidDel="006210A7" w:rsidRDefault="00FB7917">
      <w:pPr>
        <w:pStyle w:val="MRAL1Numbered"/>
        <w:outlineLvl w:val="0"/>
        <w:rPr>
          <w:del w:id="9768" w:author="Debbie Houldsworth" w:date="2020-05-07T06:28:00Z"/>
        </w:rPr>
        <w:pPrChange w:id="9769" w:author="Debbie Houldsworth" w:date="2020-05-13T08:03:00Z">
          <w:pPr>
            <w:pStyle w:val="MRAL1Numbered"/>
          </w:pPr>
        </w:pPrChange>
      </w:pPr>
      <w:bookmarkStart w:id="9770" w:name="_Toc40256260"/>
      <w:bookmarkStart w:id="9771" w:name="_Toc40257108"/>
      <w:bookmarkStart w:id="9772" w:name="_Toc40257925"/>
      <w:bookmarkStart w:id="9773" w:name="_Toc40258738"/>
      <w:bookmarkStart w:id="9774" w:name="_Toc40259546"/>
      <w:bookmarkStart w:id="9775" w:name="_Toc40260348"/>
      <w:bookmarkStart w:id="9776" w:name="_Toc40261140"/>
      <w:del w:id="9777" w:author="Debbie Houldsworth" w:date="2020-05-07T06:28:00Z">
        <w:r w:rsidDel="006210A7">
          <w:delText>The Secretary shall circulate copies of the minutes of each Event of Default Meeting to each person who was entitled to receive notice of that meeting as soon as practicable (and in any event within 5 Working Days) after the relevant meeting has been held.</w:delText>
        </w:r>
        <w:bookmarkStart w:id="9778" w:name="_Toc40255696"/>
        <w:bookmarkEnd w:id="9770"/>
        <w:bookmarkEnd w:id="9771"/>
        <w:bookmarkEnd w:id="9772"/>
        <w:bookmarkEnd w:id="9773"/>
        <w:bookmarkEnd w:id="9774"/>
        <w:bookmarkEnd w:id="9775"/>
        <w:bookmarkEnd w:id="9776"/>
        <w:bookmarkEnd w:id="9778"/>
      </w:del>
    </w:p>
    <w:p w14:paraId="2F699454" w14:textId="15D44538" w:rsidR="00FB7917" w:rsidDel="000C0EDA" w:rsidRDefault="00FB7917">
      <w:pPr>
        <w:pStyle w:val="MRAL1Numbered"/>
        <w:outlineLvl w:val="0"/>
        <w:rPr>
          <w:del w:id="9779" w:author="Debbie Houldsworth" w:date="2020-05-07T06:28:00Z"/>
        </w:rPr>
        <w:pPrChange w:id="9780" w:author="Debbie Houldsworth" w:date="2020-05-13T08:03:00Z">
          <w:pPr>
            <w:pStyle w:val="MRAL1Numbered"/>
          </w:pPr>
        </w:pPrChange>
      </w:pPr>
      <w:bookmarkStart w:id="9781" w:name="_Toc40256261"/>
      <w:bookmarkStart w:id="9782" w:name="_Toc40257109"/>
      <w:bookmarkStart w:id="9783" w:name="_Toc40257926"/>
      <w:bookmarkStart w:id="9784" w:name="_Toc40258739"/>
      <w:bookmarkStart w:id="9785" w:name="_Toc40259547"/>
      <w:bookmarkStart w:id="9786" w:name="_Toc40260349"/>
      <w:bookmarkStart w:id="9787" w:name="_Toc40261141"/>
      <w:del w:id="9788" w:author="Debbie Houldsworth" w:date="2020-05-07T06:28:00Z">
        <w:r w:rsidDel="000C0EDA">
          <w:delText>If, and to the extent that, MEC determines that it is appropriate to do so (and not otherwise), the Secretary shall circulate to all parties (or to a class of parties) copies of the minutes of the relevant Event of Default Meetings (or a summary of those minutes or of the relevant decisions), provided that the names of each MEC Member shall be obscured so as not to disclose how each voted.</w:delText>
        </w:r>
        <w:bookmarkEnd w:id="9781"/>
        <w:bookmarkEnd w:id="9782"/>
        <w:bookmarkEnd w:id="9783"/>
        <w:bookmarkEnd w:id="9784"/>
        <w:bookmarkEnd w:id="9785"/>
        <w:bookmarkEnd w:id="9786"/>
        <w:bookmarkEnd w:id="9787"/>
        <w:r w:rsidDel="000C0EDA">
          <w:delText xml:space="preserve">  </w:delText>
        </w:r>
        <w:bookmarkStart w:id="9789" w:name="_Toc40255697"/>
        <w:bookmarkEnd w:id="9789"/>
      </w:del>
    </w:p>
    <w:p w14:paraId="006C35A2" w14:textId="65F33A1D" w:rsidR="00FB7917" w:rsidDel="000C0EDA" w:rsidRDefault="00FB7917">
      <w:pPr>
        <w:pStyle w:val="MRAL1Numbered"/>
        <w:outlineLvl w:val="0"/>
        <w:rPr>
          <w:del w:id="9790" w:author="Debbie Houldsworth" w:date="2020-05-07T06:28:00Z"/>
        </w:rPr>
        <w:pPrChange w:id="9791" w:author="Debbie Houldsworth" w:date="2020-05-13T08:03:00Z">
          <w:pPr>
            <w:pStyle w:val="MRAL1Numbered"/>
          </w:pPr>
        </w:pPrChange>
      </w:pPr>
      <w:bookmarkStart w:id="9792" w:name="_Toc40256262"/>
      <w:bookmarkStart w:id="9793" w:name="_Toc40257110"/>
      <w:bookmarkStart w:id="9794" w:name="_Toc40257927"/>
      <w:bookmarkStart w:id="9795" w:name="_Toc40258740"/>
      <w:bookmarkStart w:id="9796" w:name="_Toc40259548"/>
      <w:bookmarkStart w:id="9797" w:name="_Toc40260350"/>
      <w:bookmarkStart w:id="9798" w:name="_Toc40261142"/>
      <w:del w:id="9799" w:author="Debbie Houldsworth" w:date="2020-05-07T06:28:00Z">
        <w:r w:rsidDel="000C0EDA">
          <w:delText>The Secretary shall maintain a record of all resolutions voted on at Event of Default Meetings, indicating how each MEC Member voted on each resolution. If MEC determines that it is appropriate to do so (and not otherwise), the Secretary shall make the record relating to that Event of Default available on request to any party, provided that the names of each MEC Member shall be obscured so as not to disclose how each voted.</w:delText>
        </w:r>
        <w:bookmarkStart w:id="9800" w:name="_Toc40255698"/>
        <w:bookmarkEnd w:id="9792"/>
        <w:bookmarkEnd w:id="9793"/>
        <w:bookmarkEnd w:id="9794"/>
        <w:bookmarkEnd w:id="9795"/>
        <w:bookmarkEnd w:id="9796"/>
        <w:bookmarkEnd w:id="9797"/>
        <w:bookmarkEnd w:id="9798"/>
        <w:bookmarkEnd w:id="9800"/>
      </w:del>
    </w:p>
    <w:p w14:paraId="52523688" w14:textId="0387D99C" w:rsidR="00FB7917" w:rsidDel="000C0EDA" w:rsidRDefault="00FB7917">
      <w:pPr>
        <w:pStyle w:val="MRAHeading3"/>
        <w:outlineLvl w:val="0"/>
        <w:rPr>
          <w:del w:id="9801" w:author="Debbie Houldsworth" w:date="2020-05-07T06:28:00Z"/>
        </w:rPr>
        <w:pPrChange w:id="9802" w:author="Debbie Houldsworth" w:date="2020-05-13T08:03:00Z">
          <w:pPr>
            <w:pStyle w:val="MRAHeading3"/>
          </w:pPr>
        </w:pPrChange>
      </w:pPr>
      <w:del w:id="9803" w:author="Debbie Houldsworth" w:date="2020-05-07T06:28:00Z">
        <w:r w:rsidDel="000C0EDA">
          <w:delText>Representations by Parties</w:delText>
        </w:r>
        <w:bookmarkStart w:id="9804" w:name="_Toc40255699"/>
        <w:bookmarkEnd w:id="9804"/>
      </w:del>
    </w:p>
    <w:p w14:paraId="3702DF77" w14:textId="3DC37E0F" w:rsidR="00FB7917" w:rsidDel="000C0EDA" w:rsidRDefault="00FB7917">
      <w:pPr>
        <w:pStyle w:val="MRAL1Numbered"/>
        <w:outlineLvl w:val="0"/>
        <w:rPr>
          <w:del w:id="9805" w:author="Debbie Houldsworth" w:date="2020-05-07T06:28:00Z"/>
        </w:rPr>
        <w:pPrChange w:id="9806" w:author="Debbie Houldsworth" w:date="2020-05-13T08:03:00Z">
          <w:pPr>
            <w:pStyle w:val="MRAL1Numbered"/>
          </w:pPr>
        </w:pPrChange>
      </w:pPr>
      <w:bookmarkStart w:id="9807" w:name="_Toc40256263"/>
      <w:bookmarkStart w:id="9808" w:name="_Toc40257111"/>
      <w:bookmarkStart w:id="9809" w:name="_Toc40257928"/>
      <w:bookmarkStart w:id="9810" w:name="_Toc40258741"/>
      <w:bookmarkStart w:id="9811" w:name="_Toc40259549"/>
      <w:bookmarkStart w:id="9812" w:name="_Toc40260351"/>
      <w:bookmarkStart w:id="9813" w:name="_Toc40261143"/>
      <w:del w:id="9814" w:author="Debbie Houldsworth" w:date="2020-05-07T06:28:00Z">
        <w:r w:rsidDel="000C0EDA">
          <w:delText>All papers and submissions received by MEC, in relation to an Event of Default Meeting, from</w:delText>
        </w:r>
        <w:bookmarkStart w:id="9815" w:name="_Toc40255700"/>
        <w:bookmarkEnd w:id="9807"/>
        <w:bookmarkEnd w:id="9808"/>
        <w:bookmarkEnd w:id="9809"/>
        <w:bookmarkEnd w:id="9810"/>
        <w:bookmarkEnd w:id="9811"/>
        <w:bookmarkEnd w:id="9812"/>
        <w:bookmarkEnd w:id="9813"/>
        <w:bookmarkEnd w:id="9815"/>
      </w:del>
    </w:p>
    <w:p w14:paraId="0443B84B" w14:textId="55E8D093" w:rsidR="00FB7917" w:rsidDel="000C0EDA" w:rsidRDefault="00FB7917">
      <w:pPr>
        <w:pStyle w:val="MRAL2Numbered"/>
        <w:outlineLvl w:val="0"/>
        <w:rPr>
          <w:del w:id="9816" w:author="Debbie Houldsworth" w:date="2020-05-07T06:28:00Z"/>
        </w:rPr>
        <w:pPrChange w:id="9817" w:author="Debbie Houldsworth" w:date="2020-05-13T08:03:00Z">
          <w:pPr>
            <w:pStyle w:val="MRAL2Numbered"/>
          </w:pPr>
        </w:pPrChange>
      </w:pPr>
      <w:bookmarkStart w:id="9818" w:name="_Toc40256264"/>
      <w:bookmarkStart w:id="9819" w:name="_Toc40257112"/>
      <w:bookmarkStart w:id="9820" w:name="_Toc40257929"/>
      <w:bookmarkStart w:id="9821" w:name="_Toc40258742"/>
      <w:bookmarkStart w:id="9822" w:name="_Toc40259550"/>
      <w:bookmarkStart w:id="9823" w:name="_Toc40260352"/>
      <w:bookmarkStart w:id="9824" w:name="_Toc40261144"/>
      <w:del w:id="9825" w:author="Debbie Houldsworth" w:date="2020-05-07T06:28:00Z">
        <w:r w:rsidDel="000C0EDA">
          <w:delText>the Suspected Party or the Defaulting Party (as the case may be) in relation to that meeting, shall not be disclosed to any person (including any Reporting Party) other than MEC, the Secretary or the Secretariat, or reproduced in any MEC papers, without the permission of the Suspected Party or the Defaulting P</w:delText>
        </w:r>
        <w:r w:rsidR="00456120" w:rsidDel="000C0EDA">
          <w:delText>arty (as the case may be); or</w:delText>
        </w:r>
        <w:bookmarkStart w:id="9826" w:name="_Toc40255701"/>
        <w:bookmarkEnd w:id="9818"/>
        <w:bookmarkEnd w:id="9819"/>
        <w:bookmarkEnd w:id="9820"/>
        <w:bookmarkEnd w:id="9821"/>
        <w:bookmarkEnd w:id="9822"/>
        <w:bookmarkEnd w:id="9823"/>
        <w:bookmarkEnd w:id="9824"/>
        <w:bookmarkEnd w:id="9826"/>
      </w:del>
    </w:p>
    <w:p w14:paraId="3501C37A" w14:textId="78DB875E" w:rsidR="00FB7917" w:rsidDel="000C0EDA" w:rsidRDefault="00FB7917">
      <w:pPr>
        <w:pStyle w:val="MRAL2Numbered"/>
        <w:outlineLvl w:val="0"/>
        <w:rPr>
          <w:del w:id="9827" w:author="Debbie Houldsworth" w:date="2020-05-07T06:28:00Z"/>
        </w:rPr>
        <w:pPrChange w:id="9828" w:author="Debbie Houldsworth" w:date="2020-05-13T08:03:00Z">
          <w:pPr>
            <w:pStyle w:val="MRAL2Numbered"/>
          </w:pPr>
        </w:pPrChange>
      </w:pPr>
      <w:bookmarkStart w:id="9829" w:name="_Toc40256265"/>
      <w:bookmarkStart w:id="9830" w:name="_Toc40257113"/>
      <w:bookmarkStart w:id="9831" w:name="_Toc40257930"/>
      <w:bookmarkStart w:id="9832" w:name="_Toc40258743"/>
      <w:bookmarkStart w:id="9833" w:name="_Toc40259551"/>
      <w:bookmarkStart w:id="9834" w:name="_Toc40260353"/>
      <w:bookmarkStart w:id="9835" w:name="_Toc40261145"/>
      <w:del w:id="9836" w:author="Debbie Houldsworth" w:date="2020-05-07T06:28:00Z">
        <w:r w:rsidDel="000C0EDA">
          <w:delText>any Reporting Party in relation to that meeting, shall not be disclosed to any person (including the Suspected Party or Defaulting Party) other than MEC, the Secretary or the Secretariat, or reproduced in any MEC papers, without the permission of the Reporting Party.</w:delText>
        </w:r>
        <w:bookmarkStart w:id="9837" w:name="_Toc40255702"/>
        <w:bookmarkEnd w:id="9829"/>
        <w:bookmarkEnd w:id="9830"/>
        <w:bookmarkEnd w:id="9831"/>
        <w:bookmarkEnd w:id="9832"/>
        <w:bookmarkEnd w:id="9833"/>
        <w:bookmarkEnd w:id="9834"/>
        <w:bookmarkEnd w:id="9835"/>
        <w:bookmarkEnd w:id="9837"/>
      </w:del>
    </w:p>
    <w:p w14:paraId="1FB4FBEF" w14:textId="584C3BF1" w:rsidR="00FB7917" w:rsidDel="000C0EDA" w:rsidRDefault="00FB7917">
      <w:pPr>
        <w:pStyle w:val="MRAL1Numbered"/>
        <w:outlineLvl w:val="0"/>
        <w:rPr>
          <w:del w:id="9838" w:author="Debbie Houldsworth" w:date="2020-05-07T06:28:00Z"/>
        </w:rPr>
        <w:pPrChange w:id="9839" w:author="Debbie Houldsworth" w:date="2020-05-13T08:03:00Z">
          <w:pPr>
            <w:pStyle w:val="MRAL1Numbered"/>
          </w:pPr>
        </w:pPrChange>
      </w:pPr>
      <w:bookmarkStart w:id="9840" w:name="_Toc40256266"/>
      <w:bookmarkStart w:id="9841" w:name="_Toc40257114"/>
      <w:bookmarkStart w:id="9842" w:name="_Toc40257931"/>
      <w:bookmarkStart w:id="9843" w:name="_Toc40258744"/>
      <w:bookmarkStart w:id="9844" w:name="_Toc40259552"/>
      <w:bookmarkStart w:id="9845" w:name="_Toc40260354"/>
      <w:bookmarkStart w:id="9846" w:name="_Toc40261146"/>
      <w:del w:id="9847" w:author="Debbie Houldsworth" w:date="2020-05-07T06:28:00Z">
        <w:r w:rsidDel="000C0EDA">
          <w:delText>The following people shall be entitled (but not obliged) to attend and speak at Event of Default Meetings (with or without legal or other representatives) provided that the MEC Chairman will be entitled to exclude such persons from any part of the Event of Default Meeting that the MEC Chairman considers appropriate:</w:delText>
        </w:r>
        <w:bookmarkStart w:id="9848" w:name="_Toc40255703"/>
        <w:bookmarkEnd w:id="9840"/>
        <w:bookmarkEnd w:id="9841"/>
        <w:bookmarkEnd w:id="9842"/>
        <w:bookmarkEnd w:id="9843"/>
        <w:bookmarkEnd w:id="9844"/>
        <w:bookmarkEnd w:id="9845"/>
        <w:bookmarkEnd w:id="9846"/>
        <w:bookmarkEnd w:id="9848"/>
      </w:del>
    </w:p>
    <w:p w14:paraId="7D31C6C7" w14:textId="37ACC09B" w:rsidR="00FB7917" w:rsidDel="000C0EDA" w:rsidRDefault="00FB7917">
      <w:pPr>
        <w:pStyle w:val="MRAL2Numbered"/>
        <w:outlineLvl w:val="0"/>
        <w:rPr>
          <w:del w:id="9849" w:author="Debbie Houldsworth" w:date="2020-05-07T06:28:00Z"/>
        </w:rPr>
        <w:pPrChange w:id="9850" w:author="Debbie Houldsworth" w:date="2020-05-13T08:03:00Z">
          <w:pPr>
            <w:pStyle w:val="MRAL2Numbered"/>
          </w:pPr>
        </w:pPrChange>
      </w:pPr>
      <w:bookmarkStart w:id="9851" w:name="_Toc40256267"/>
      <w:bookmarkStart w:id="9852" w:name="_Toc40257115"/>
      <w:bookmarkStart w:id="9853" w:name="_Toc40257932"/>
      <w:bookmarkStart w:id="9854" w:name="_Toc40258745"/>
      <w:bookmarkStart w:id="9855" w:name="_Toc40259553"/>
      <w:bookmarkStart w:id="9856" w:name="_Toc40260355"/>
      <w:bookmarkStart w:id="9857" w:name="_Toc40261147"/>
      <w:del w:id="9858" w:author="Debbie Houldsworth" w:date="2020-05-07T06:28:00Z">
        <w:r w:rsidDel="000C0EDA">
          <w:delText>the Suspected Party or Defaulting Party (as the case may be) in relation to that Event of Default Meeting; and</w:delText>
        </w:r>
        <w:bookmarkStart w:id="9859" w:name="_Toc40255704"/>
        <w:bookmarkEnd w:id="9851"/>
        <w:bookmarkEnd w:id="9852"/>
        <w:bookmarkEnd w:id="9853"/>
        <w:bookmarkEnd w:id="9854"/>
        <w:bookmarkEnd w:id="9855"/>
        <w:bookmarkEnd w:id="9856"/>
        <w:bookmarkEnd w:id="9857"/>
        <w:bookmarkEnd w:id="9859"/>
      </w:del>
    </w:p>
    <w:p w14:paraId="79A3C104" w14:textId="48163F46" w:rsidR="00FB7917" w:rsidDel="000C0EDA" w:rsidRDefault="00FB7917">
      <w:pPr>
        <w:pStyle w:val="MRAL2Numbered"/>
        <w:outlineLvl w:val="0"/>
        <w:rPr>
          <w:del w:id="9860" w:author="Debbie Houldsworth" w:date="2020-05-07T06:28:00Z"/>
        </w:rPr>
        <w:pPrChange w:id="9861" w:author="Debbie Houldsworth" w:date="2020-05-13T08:03:00Z">
          <w:pPr>
            <w:pStyle w:val="MRAL2Numbered"/>
          </w:pPr>
        </w:pPrChange>
      </w:pPr>
      <w:bookmarkStart w:id="9862" w:name="_Toc40256268"/>
      <w:bookmarkStart w:id="9863" w:name="_Toc40257116"/>
      <w:bookmarkStart w:id="9864" w:name="_Toc40257933"/>
      <w:bookmarkStart w:id="9865" w:name="_Toc40258746"/>
      <w:bookmarkStart w:id="9866" w:name="_Toc40259554"/>
      <w:bookmarkStart w:id="9867" w:name="_Toc40260356"/>
      <w:bookmarkStart w:id="9868" w:name="_Toc40261148"/>
      <w:del w:id="9869" w:author="Debbie Houldsworth" w:date="2020-05-07T06:28:00Z">
        <w:r w:rsidDel="000C0EDA">
          <w:delText>where the report under Clause 36.2 was given by a Reporting Party, the Reporting Party in relation to that Event of Default Meeting.</w:delText>
        </w:r>
        <w:bookmarkStart w:id="9870" w:name="_Toc40255705"/>
        <w:bookmarkEnd w:id="9862"/>
        <w:bookmarkEnd w:id="9863"/>
        <w:bookmarkEnd w:id="9864"/>
        <w:bookmarkEnd w:id="9865"/>
        <w:bookmarkEnd w:id="9866"/>
        <w:bookmarkEnd w:id="9867"/>
        <w:bookmarkEnd w:id="9868"/>
        <w:bookmarkEnd w:id="9870"/>
      </w:del>
    </w:p>
    <w:p w14:paraId="1A30B90E" w14:textId="3C20240D" w:rsidR="00FB7917" w:rsidDel="00D654FD" w:rsidRDefault="00FB7917">
      <w:pPr>
        <w:pStyle w:val="MRAHeading3"/>
        <w:outlineLvl w:val="0"/>
        <w:rPr>
          <w:del w:id="9871" w:author="Debbie Houldsworth" w:date="2020-05-07T06:27:00Z"/>
        </w:rPr>
        <w:pPrChange w:id="9872" w:author="Debbie Houldsworth" w:date="2020-05-13T08:03:00Z">
          <w:pPr>
            <w:pStyle w:val="MRAHeading3"/>
          </w:pPr>
        </w:pPrChange>
      </w:pPr>
      <w:del w:id="9873" w:author="Debbie Houldsworth" w:date="2020-05-07T06:27:00Z">
        <w:r w:rsidDel="00D654FD">
          <w:delText>Appeal of Event of Default Decisions</w:delText>
        </w:r>
        <w:bookmarkStart w:id="9874" w:name="_Toc40255706"/>
        <w:bookmarkEnd w:id="9874"/>
      </w:del>
    </w:p>
    <w:p w14:paraId="5A3818A3" w14:textId="7AEF991A" w:rsidR="00FB7917" w:rsidDel="00D654FD" w:rsidRDefault="00FB7917">
      <w:pPr>
        <w:pStyle w:val="MRAL1Numbered"/>
        <w:outlineLvl w:val="0"/>
        <w:rPr>
          <w:del w:id="9875" w:author="Debbie Houldsworth" w:date="2020-05-07T06:27:00Z"/>
        </w:rPr>
        <w:pPrChange w:id="9876" w:author="Debbie Houldsworth" w:date="2020-05-13T08:03:00Z">
          <w:pPr>
            <w:pStyle w:val="MRAL1Numbered"/>
          </w:pPr>
        </w:pPrChange>
      </w:pPr>
      <w:bookmarkStart w:id="9877" w:name="_Toc40256269"/>
      <w:bookmarkStart w:id="9878" w:name="_Toc40257117"/>
      <w:bookmarkStart w:id="9879" w:name="_Toc40257934"/>
      <w:bookmarkStart w:id="9880" w:name="_Toc40258747"/>
      <w:bookmarkStart w:id="9881" w:name="_Toc40259555"/>
      <w:bookmarkStart w:id="9882" w:name="_Toc40260357"/>
      <w:bookmarkStart w:id="9883" w:name="_Toc40261149"/>
      <w:del w:id="9884" w:author="Debbie Houldsworth" w:date="2020-05-07T06:27:00Z">
        <w:r w:rsidDel="00D654FD">
          <w:delText>Subject to Clause 36.25, any Event of Default Decision shall be conclusive. Dispute regarding whether or not an Event of Default has occurred in respect of a party shall not be subject to Clause 40. It is acknowledged that alleged breaches of this Agreement that may constitute Events of Default may also be the subject of disputes under Clause 40, and MEC shall have regard to any relevant decision of the Disputes Committee, or of an arbitrator appointed pursuant to Clause 40, that is brought to its attention. Nevertheless, MEC shall be in no way bound by any decision of the Disputes Committee or of any such arbitrator in making any Event of Default Decision. Furthermore, Event of Default Decisions shall not be capable of appeal to the MRA Forum pursuant to Clause 6.45, 6.46 or 6.47.</w:delText>
        </w:r>
        <w:bookmarkStart w:id="9885" w:name="_Toc40255707"/>
        <w:bookmarkEnd w:id="9877"/>
        <w:bookmarkEnd w:id="9878"/>
        <w:bookmarkEnd w:id="9879"/>
        <w:bookmarkEnd w:id="9880"/>
        <w:bookmarkEnd w:id="9881"/>
        <w:bookmarkEnd w:id="9882"/>
        <w:bookmarkEnd w:id="9883"/>
        <w:bookmarkEnd w:id="9885"/>
      </w:del>
    </w:p>
    <w:p w14:paraId="35161B27" w14:textId="566B6AB1" w:rsidR="00FB7917" w:rsidDel="00D654FD" w:rsidRDefault="00FB7917">
      <w:pPr>
        <w:pStyle w:val="MRAL1Numbered"/>
        <w:outlineLvl w:val="0"/>
        <w:rPr>
          <w:del w:id="9886" w:author="Debbie Houldsworth" w:date="2020-05-07T06:27:00Z"/>
        </w:rPr>
        <w:pPrChange w:id="9887" w:author="Debbie Houldsworth" w:date="2020-05-13T08:03:00Z">
          <w:pPr>
            <w:pStyle w:val="MRAL1Numbered"/>
          </w:pPr>
        </w:pPrChange>
      </w:pPr>
      <w:bookmarkStart w:id="9888" w:name="_Toc40256270"/>
      <w:bookmarkStart w:id="9889" w:name="_Toc40257118"/>
      <w:bookmarkStart w:id="9890" w:name="_Toc40257935"/>
      <w:bookmarkStart w:id="9891" w:name="_Toc40258748"/>
      <w:bookmarkStart w:id="9892" w:name="_Toc40259556"/>
      <w:bookmarkStart w:id="9893" w:name="_Toc40260358"/>
      <w:bookmarkStart w:id="9894" w:name="_Toc40261150"/>
      <w:del w:id="9895" w:author="Debbie Houldsworth" w:date="2020-05-07T06:27:00Z">
        <w:r w:rsidDel="00D654FD">
          <w:delText>The sole and exclusive remedy of a party (the “</w:delText>
        </w:r>
        <w:r w:rsidDel="00D654FD">
          <w:rPr>
            <w:b/>
          </w:rPr>
          <w:delText>Dissatisfied Party</w:delText>
        </w:r>
        <w:r w:rsidDel="00D654FD">
          <w:delText>”) who is dissatisfied with any Event of Default Decision shall be to appeal the matter to the Authority for determination.</w:delText>
        </w:r>
        <w:bookmarkStart w:id="9896" w:name="_Toc40255708"/>
        <w:bookmarkEnd w:id="9888"/>
        <w:bookmarkEnd w:id="9889"/>
        <w:bookmarkEnd w:id="9890"/>
        <w:bookmarkEnd w:id="9891"/>
        <w:bookmarkEnd w:id="9892"/>
        <w:bookmarkEnd w:id="9893"/>
        <w:bookmarkEnd w:id="9894"/>
        <w:bookmarkEnd w:id="9896"/>
      </w:del>
    </w:p>
    <w:p w14:paraId="2C1C7D43" w14:textId="3584C772" w:rsidR="00FB7917" w:rsidDel="00D654FD" w:rsidRDefault="00FB7917">
      <w:pPr>
        <w:pStyle w:val="MRAL1Numbered"/>
        <w:outlineLvl w:val="0"/>
        <w:rPr>
          <w:del w:id="9897" w:author="Debbie Houldsworth" w:date="2020-05-07T06:27:00Z"/>
        </w:rPr>
        <w:pPrChange w:id="9898" w:author="Debbie Houldsworth" w:date="2020-05-13T08:03:00Z">
          <w:pPr>
            <w:pStyle w:val="MRAL1Numbered"/>
          </w:pPr>
        </w:pPrChange>
      </w:pPr>
      <w:bookmarkStart w:id="9899" w:name="_Toc40256271"/>
      <w:bookmarkStart w:id="9900" w:name="_Toc40257119"/>
      <w:bookmarkStart w:id="9901" w:name="_Toc40257936"/>
      <w:bookmarkStart w:id="9902" w:name="_Toc40258749"/>
      <w:bookmarkStart w:id="9903" w:name="_Toc40259557"/>
      <w:bookmarkStart w:id="9904" w:name="_Toc40260359"/>
      <w:bookmarkStart w:id="9905" w:name="_Toc40261151"/>
      <w:del w:id="9906" w:author="Debbie Houldsworth" w:date="2020-05-07T06:27:00Z">
        <w:r w:rsidDel="00D654FD">
          <w:delText>In order to appeal an Event of Default Decision to the Authority, the Dissatisfied Party must:</w:delText>
        </w:r>
        <w:bookmarkStart w:id="9907" w:name="_Toc40255709"/>
        <w:bookmarkEnd w:id="9899"/>
        <w:bookmarkEnd w:id="9900"/>
        <w:bookmarkEnd w:id="9901"/>
        <w:bookmarkEnd w:id="9902"/>
        <w:bookmarkEnd w:id="9903"/>
        <w:bookmarkEnd w:id="9904"/>
        <w:bookmarkEnd w:id="9905"/>
        <w:bookmarkEnd w:id="9907"/>
      </w:del>
    </w:p>
    <w:p w14:paraId="5BFE41DD" w14:textId="35A618BB" w:rsidR="00FB7917" w:rsidDel="00D654FD" w:rsidRDefault="00FB7917">
      <w:pPr>
        <w:pStyle w:val="MRAL2Numbered"/>
        <w:outlineLvl w:val="0"/>
        <w:rPr>
          <w:del w:id="9908" w:author="Debbie Houldsworth" w:date="2020-05-07T06:27:00Z"/>
        </w:rPr>
        <w:pPrChange w:id="9909" w:author="Debbie Houldsworth" w:date="2020-05-13T08:03:00Z">
          <w:pPr>
            <w:pStyle w:val="MRAL2Numbered"/>
          </w:pPr>
        </w:pPrChange>
      </w:pPr>
      <w:bookmarkStart w:id="9910" w:name="_Toc40256272"/>
      <w:bookmarkStart w:id="9911" w:name="_Toc40257120"/>
      <w:bookmarkStart w:id="9912" w:name="_Toc40257937"/>
      <w:bookmarkStart w:id="9913" w:name="_Toc40258750"/>
      <w:bookmarkStart w:id="9914" w:name="_Toc40259558"/>
      <w:bookmarkStart w:id="9915" w:name="_Toc40260360"/>
      <w:bookmarkStart w:id="9916" w:name="_Toc40261152"/>
      <w:del w:id="9917" w:author="Debbie Houldsworth" w:date="2020-05-07T06:27:00Z">
        <w:r w:rsidDel="00D654FD">
          <w:delText>give notice of such appeal to the Authority (copied to MEC) within 10 Working Days after the Dissatisfied Party is notified of the Event of Default Decision;</w:delText>
        </w:r>
        <w:bookmarkStart w:id="9918" w:name="_Toc40255710"/>
        <w:bookmarkEnd w:id="9910"/>
        <w:bookmarkEnd w:id="9911"/>
        <w:bookmarkEnd w:id="9912"/>
        <w:bookmarkEnd w:id="9913"/>
        <w:bookmarkEnd w:id="9914"/>
        <w:bookmarkEnd w:id="9915"/>
        <w:bookmarkEnd w:id="9916"/>
        <w:bookmarkEnd w:id="9918"/>
      </w:del>
    </w:p>
    <w:p w14:paraId="4431A2E9" w14:textId="5A04E5B6" w:rsidR="00FB7917" w:rsidDel="00D654FD" w:rsidRDefault="00FB7917">
      <w:pPr>
        <w:pStyle w:val="MRAL2Numbered"/>
        <w:outlineLvl w:val="0"/>
        <w:rPr>
          <w:del w:id="9919" w:author="Debbie Houldsworth" w:date="2020-05-07T06:27:00Z"/>
        </w:rPr>
        <w:pPrChange w:id="9920" w:author="Debbie Houldsworth" w:date="2020-05-13T08:03:00Z">
          <w:pPr>
            <w:pStyle w:val="MRAL2Numbered"/>
          </w:pPr>
        </w:pPrChange>
      </w:pPr>
      <w:bookmarkStart w:id="9921" w:name="_Toc40256273"/>
      <w:bookmarkStart w:id="9922" w:name="_Toc40257121"/>
      <w:bookmarkStart w:id="9923" w:name="_Toc40257938"/>
      <w:bookmarkStart w:id="9924" w:name="_Toc40258751"/>
      <w:bookmarkStart w:id="9925" w:name="_Toc40259559"/>
      <w:bookmarkStart w:id="9926" w:name="_Toc40260361"/>
      <w:bookmarkStart w:id="9927" w:name="_Toc40261153"/>
      <w:del w:id="9928" w:author="Debbie Houldsworth" w:date="2020-05-07T06:27:00Z">
        <w:r w:rsidDel="00D654FD">
          <w:delText>include in such notice (in reasonable detail) the grounds upon which the Dissatisfied Party is appealing the Event of Default Decision, which shall be limited to one or more of the following:</w:delText>
        </w:r>
        <w:bookmarkStart w:id="9929" w:name="_Toc40255711"/>
        <w:bookmarkEnd w:id="9921"/>
        <w:bookmarkEnd w:id="9922"/>
        <w:bookmarkEnd w:id="9923"/>
        <w:bookmarkEnd w:id="9924"/>
        <w:bookmarkEnd w:id="9925"/>
        <w:bookmarkEnd w:id="9926"/>
        <w:bookmarkEnd w:id="9927"/>
        <w:bookmarkEnd w:id="9929"/>
      </w:del>
    </w:p>
    <w:p w14:paraId="3F43A680" w14:textId="6597C7F6" w:rsidR="00FB7917" w:rsidDel="00D654FD" w:rsidRDefault="00FB7917">
      <w:pPr>
        <w:pStyle w:val="MRAL3Numbered"/>
        <w:outlineLvl w:val="0"/>
        <w:rPr>
          <w:del w:id="9930" w:author="Debbie Houldsworth" w:date="2020-05-07T06:27:00Z"/>
        </w:rPr>
        <w:pPrChange w:id="9931" w:author="Debbie Houldsworth" w:date="2020-05-13T08:03:00Z">
          <w:pPr>
            <w:pStyle w:val="MRAL3Numbered"/>
          </w:pPr>
        </w:pPrChange>
      </w:pPr>
      <w:bookmarkStart w:id="9932" w:name="_Toc40256274"/>
      <w:bookmarkStart w:id="9933" w:name="_Toc40257122"/>
      <w:bookmarkStart w:id="9934" w:name="_Toc40257939"/>
      <w:bookmarkStart w:id="9935" w:name="_Toc40258752"/>
      <w:bookmarkStart w:id="9936" w:name="_Toc40259560"/>
      <w:bookmarkStart w:id="9937" w:name="_Toc40260362"/>
      <w:bookmarkStart w:id="9938" w:name="_Toc40261154"/>
      <w:del w:id="9939" w:author="Debbie Houldsworth" w:date="2020-05-07T06:27:00Z">
        <w:r w:rsidDel="00D654FD">
          <w:delText>that MEC (or its delegates) did not comply with the procedural requirements of this Agreement (including the procedures referred to in Clause 36.29) in respect of the decision;</w:delText>
        </w:r>
        <w:bookmarkStart w:id="9940" w:name="_Toc40255712"/>
        <w:bookmarkEnd w:id="9932"/>
        <w:bookmarkEnd w:id="9933"/>
        <w:bookmarkEnd w:id="9934"/>
        <w:bookmarkEnd w:id="9935"/>
        <w:bookmarkEnd w:id="9936"/>
        <w:bookmarkEnd w:id="9937"/>
        <w:bookmarkEnd w:id="9938"/>
        <w:bookmarkEnd w:id="9940"/>
      </w:del>
    </w:p>
    <w:p w14:paraId="21575EE2" w14:textId="1641CD87" w:rsidR="00FB7917" w:rsidDel="00D654FD" w:rsidRDefault="00FB7917">
      <w:pPr>
        <w:pStyle w:val="MRAL3Numbered"/>
        <w:outlineLvl w:val="0"/>
        <w:rPr>
          <w:del w:id="9941" w:author="Debbie Houldsworth" w:date="2020-05-07T06:27:00Z"/>
        </w:rPr>
        <w:pPrChange w:id="9942" w:author="Debbie Houldsworth" w:date="2020-05-13T08:03:00Z">
          <w:pPr>
            <w:pStyle w:val="MRAL3Numbered"/>
          </w:pPr>
        </w:pPrChange>
      </w:pPr>
      <w:bookmarkStart w:id="9943" w:name="_Toc40256275"/>
      <w:bookmarkStart w:id="9944" w:name="_Toc40257123"/>
      <w:bookmarkStart w:id="9945" w:name="_Toc40257940"/>
      <w:bookmarkStart w:id="9946" w:name="_Toc40258753"/>
      <w:bookmarkStart w:id="9947" w:name="_Toc40259561"/>
      <w:bookmarkStart w:id="9948" w:name="_Toc40260363"/>
      <w:bookmarkStart w:id="9949" w:name="_Toc40261155"/>
      <w:del w:id="9950" w:author="Debbie Houldsworth" w:date="2020-05-07T06:27:00Z">
        <w:r w:rsidDel="00D654FD">
          <w:delText>that MEC gave undue, or insufficient, weight to particular evidence (or the lack of particular evidence) relevant to the decision;</w:delText>
        </w:r>
        <w:bookmarkStart w:id="9951" w:name="_Toc40255713"/>
        <w:bookmarkEnd w:id="9943"/>
        <w:bookmarkEnd w:id="9944"/>
        <w:bookmarkEnd w:id="9945"/>
        <w:bookmarkEnd w:id="9946"/>
        <w:bookmarkEnd w:id="9947"/>
        <w:bookmarkEnd w:id="9948"/>
        <w:bookmarkEnd w:id="9949"/>
        <w:bookmarkEnd w:id="9951"/>
      </w:del>
    </w:p>
    <w:p w14:paraId="2FDFCA89" w14:textId="64A0BF6A" w:rsidR="00FB7917" w:rsidDel="00D654FD" w:rsidRDefault="00FB7917">
      <w:pPr>
        <w:pStyle w:val="MRAL3Numbered"/>
        <w:outlineLvl w:val="0"/>
        <w:rPr>
          <w:del w:id="9952" w:author="Debbie Houldsworth" w:date="2020-05-07T06:27:00Z"/>
        </w:rPr>
        <w:pPrChange w:id="9953" w:author="Debbie Houldsworth" w:date="2020-05-13T08:03:00Z">
          <w:pPr>
            <w:pStyle w:val="MRAL3Numbered"/>
          </w:pPr>
        </w:pPrChange>
      </w:pPr>
      <w:bookmarkStart w:id="9954" w:name="_Toc40256276"/>
      <w:bookmarkStart w:id="9955" w:name="_Toc40257124"/>
      <w:bookmarkStart w:id="9956" w:name="_Toc40257941"/>
      <w:bookmarkStart w:id="9957" w:name="_Toc40258754"/>
      <w:bookmarkStart w:id="9958" w:name="_Toc40259562"/>
      <w:bookmarkStart w:id="9959" w:name="_Toc40260364"/>
      <w:bookmarkStart w:id="9960" w:name="_Toc40261156"/>
      <w:del w:id="9961" w:author="Debbie Houldsworth" w:date="2020-05-07T06:27:00Z">
        <w:r w:rsidDel="00D654FD">
          <w:delText>that MEC has misinterpreted this Agreement, any applicable law, or some or all of the evidence relevant to the decision; and</w:delText>
        </w:r>
        <w:bookmarkStart w:id="9962" w:name="_Toc40255714"/>
        <w:bookmarkEnd w:id="9954"/>
        <w:bookmarkEnd w:id="9955"/>
        <w:bookmarkEnd w:id="9956"/>
        <w:bookmarkEnd w:id="9957"/>
        <w:bookmarkEnd w:id="9958"/>
        <w:bookmarkEnd w:id="9959"/>
        <w:bookmarkEnd w:id="9960"/>
        <w:bookmarkEnd w:id="9962"/>
      </w:del>
    </w:p>
    <w:p w14:paraId="3769B9B8" w14:textId="6D5460CC" w:rsidR="00FB7917" w:rsidDel="00D654FD" w:rsidRDefault="00FB7917">
      <w:pPr>
        <w:pStyle w:val="MRAL3Numbered"/>
        <w:outlineLvl w:val="0"/>
        <w:rPr>
          <w:del w:id="9963" w:author="Debbie Houldsworth" w:date="2020-05-07T06:27:00Z"/>
        </w:rPr>
        <w:pPrChange w:id="9964" w:author="Debbie Houldsworth" w:date="2020-05-13T08:03:00Z">
          <w:pPr>
            <w:pStyle w:val="MRAL3Numbered"/>
          </w:pPr>
        </w:pPrChange>
      </w:pPr>
      <w:bookmarkStart w:id="9965" w:name="_Toc40256277"/>
      <w:bookmarkStart w:id="9966" w:name="_Toc40257125"/>
      <w:bookmarkStart w:id="9967" w:name="_Toc40257942"/>
      <w:bookmarkStart w:id="9968" w:name="_Toc40258755"/>
      <w:bookmarkStart w:id="9969" w:name="_Toc40259563"/>
      <w:bookmarkStart w:id="9970" w:name="_Toc40260365"/>
      <w:bookmarkStart w:id="9971" w:name="_Toc40261157"/>
      <w:del w:id="9972" w:author="Debbie Houldsworth" w:date="2020-05-07T06:27:00Z">
        <w:r w:rsidDel="00D654FD">
          <w:delText>that, in reaching the decision, the MEC Members did not comply with Clause 36.14.2.</w:delText>
        </w:r>
        <w:bookmarkStart w:id="9973" w:name="_Toc40255715"/>
        <w:bookmarkEnd w:id="9965"/>
        <w:bookmarkEnd w:id="9966"/>
        <w:bookmarkEnd w:id="9967"/>
        <w:bookmarkEnd w:id="9968"/>
        <w:bookmarkEnd w:id="9969"/>
        <w:bookmarkEnd w:id="9970"/>
        <w:bookmarkEnd w:id="9971"/>
        <w:bookmarkEnd w:id="9973"/>
      </w:del>
    </w:p>
    <w:p w14:paraId="6E069A6A" w14:textId="283BB5A4" w:rsidR="00FB7917" w:rsidDel="00D654FD" w:rsidRDefault="00FB7917">
      <w:pPr>
        <w:pStyle w:val="MRAL1Numbered"/>
        <w:outlineLvl w:val="0"/>
        <w:rPr>
          <w:del w:id="9974" w:author="Debbie Houldsworth" w:date="2020-05-07T06:27:00Z"/>
        </w:rPr>
        <w:pPrChange w:id="9975" w:author="Debbie Houldsworth" w:date="2020-05-13T08:03:00Z">
          <w:pPr>
            <w:pStyle w:val="MRAL1Numbered"/>
          </w:pPr>
        </w:pPrChange>
      </w:pPr>
      <w:bookmarkStart w:id="9976" w:name="_Toc40256278"/>
      <w:bookmarkStart w:id="9977" w:name="_Toc40257126"/>
      <w:bookmarkStart w:id="9978" w:name="_Toc40257943"/>
      <w:bookmarkStart w:id="9979" w:name="_Toc40258756"/>
      <w:bookmarkStart w:id="9980" w:name="_Toc40259564"/>
      <w:bookmarkStart w:id="9981" w:name="_Toc40260366"/>
      <w:bookmarkStart w:id="9982" w:name="_Toc40261158"/>
      <w:del w:id="9983" w:author="Debbie Houldsworth" w:date="2020-05-07T06:27:00Z">
        <w:r w:rsidDel="00D654FD">
          <w:delText>Any determination made by the Authority on an appeal pursuant to Clause 36.26 shall be final and binding on MEC and all parties. MEC shall promptly notify all the parties of any such determination communicated to MEC by the Authority, and MEC and the parties shall promptly give effect to such determination.</w:delText>
        </w:r>
        <w:bookmarkStart w:id="9984" w:name="_Toc40255716"/>
        <w:bookmarkEnd w:id="9976"/>
        <w:bookmarkEnd w:id="9977"/>
        <w:bookmarkEnd w:id="9978"/>
        <w:bookmarkEnd w:id="9979"/>
        <w:bookmarkEnd w:id="9980"/>
        <w:bookmarkEnd w:id="9981"/>
        <w:bookmarkEnd w:id="9982"/>
        <w:bookmarkEnd w:id="9984"/>
      </w:del>
    </w:p>
    <w:p w14:paraId="0E5EB4CB" w14:textId="5E74E5D6" w:rsidR="00FB7917" w:rsidDel="00D654FD" w:rsidRDefault="00FB7917">
      <w:pPr>
        <w:pStyle w:val="MRAL1Numbered"/>
        <w:outlineLvl w:val="0"/>
        <w:rPr>
          <w:del w:id="9985" w:author="Debbie Houldsworth" w:date="2020-05-07T06:27:00Z"/>
        </w:rPr>
        <w:pPrChange w:id="9986" w:author="Debbie Houldsworth" w:date="2020-05-13T08:03:00Z">
          <w:pPr>
            <w:pStyle w:val="MRAL1Numbered"/>
          </w:pPr>
        </w:pPrChange>
      </w:pPr>
      <w:bookmarkStart w:id="9987" w:name="_Toc40256279"/>
      <w:bookmarkStart w:id="9988" w:name="_Toc40257127"/>
      <w:bookmarkStart w:id="9989" w:name="_Toc40257944"/>
      <w:bookmarkStart w:id="9990" w:name="_Toc40258757"/>
      <w:bookmarkStart w:id="9991" w:name="_Toc40259565"/>
      <w:bookmarkStart w:id="9992" w:name="_Toc40260367"/>
      <w:bookmarkStart w:id="9993" w:name="_Toc40261159"/>
      <w:del w:id="9994" w:author="Debbie Houldsworth" w:date="2020-05-07T06:27:00Z">
        <w:r w:rsidDel="00D654FD">
          <w:delText>Where MEC determines that an Event of Default has not occurred in relation to a party, nothing in this Clause 36 shall prevent a party alleging that an Event of Default has subsequently occurred in relation to that party.</w:delText>
        </w:r>
        <w:bookmarkStart w:id="9995" w:name="_Toc40255717"/>
        <w:bookmarkEnd w:id="9987"/>
        <w:bookmarkEnd w:id="9988"/>
        <w:bookmarkEnd w:id="9989"/>
        <w:bookmarkEnd w:id="9990"/>
        <w:bookmarkEnd w:id="9991"/>
        <w:bookmarkEnd w:id="9992"/>
        <w:bookmarkEnd w:id="9993"/>
        <w:bookmarkEnd w:id="9995"/>
      </w:del>
    </w:p>
    <w:p w14:paraId="624A92F4" w14:textId="7C1D3906" w:rsidR="00FB7917" w:rsidDel="00D654FD" w:rsidRDefault="00FB7917" w:rsidP="00CA4155">
      <w:pPr>
        <w:pStyle w:val="MRAHeading3"/>
        <w:outlineLvl w:val="0"/>
        <w:rPr>
          <w:del w:id="9996" w:author="Debbie Houldsworth" w:date="2020-05-07T06:27:00Z"/>
        </w:rPr>
      </w:pPr>
      <w:del w:id="9997" w:author="Debbie Houldsworth" w:date="2020-05-07T06:27:00Z">
        <w:r w:rsidDel="00D654FD">
          <w:delText>Procedures</w:delText>
        </w:r>
        <w:bookmarkStart w:id="9998" w:name="_Toc40255718"/>
        <w:bookmarkEnd w:id="9998"/>
      </w:del>
    </w:p>
    <w:p w14:paraId="61F49838" w14:textId="43378761" w:rsidR="00FB7917" w:rsidDel="00D654FD" w:rsidRDefault="00FB7917">
      <w:pPr>
        <w:pStyle w:val="MRAL1Numbered"/>
        <w:outlineLvl w:val="0"/>
        <w:rPr>
          <w:del w:id="9999" w:author="Debbie Houldsworth" w:date="2020-05-07T06:27:00Z"/>
        </w:rPr>
        <w:pPrChange w:id="10000" w:author="Debbie Houldsworth" w:date="2020-05-13T08:03:00Z">
          <w:pPr>
            <w:pStyle w:val="MRAL1Numbered"/>
          </w:pPr>
        </w:pPrChange>
      </w:pPr>
      <w:bookmarkStart w:id="10001" w:name="_Toc40256280"/>
      <w:bookmarkStart w:id="10002" w:name="_Toc40257128"/>
      <w:bookmarkStart w:id="10003" w:name="_Toc40257945"/>
      <w:bookmarkStart w:id="10004" w:name="_Toc40258758"/>
      <w:bookmarkStart w:id="10005" w:name="_Toc40259566"/>
      <w:bookmarkStart w:id="10006" w:name="_Toc40260368"/>
      <w:bookmarkStart w:id="10007" w:name="_Toc40261160"/>
      <w:del w:id="10008" w:author="Debbie Houldsworth" w:date="2020-05-07T06:27:00Z">
        <w:r w:rsidDel="00D654FD">
          <w:delText>MEC shall agree and issue appropriate procedures in relation to Events of Default and the other matters governed by this Clause 36 (which procedures shall be subordinate to and shall not be inconsistent with the procedures set out in this Clause 36), and the parties agree to comply with those procedures as issued from time to time.</w:delText>
        </w:r>
        <w:bookmarkStart w:id="10009" w:name="_Toc40255719"/>
        <w:bookmarkEnd w:id="10001"/>
        <w:bookmarkEnd w:id="10002"/>
        <w:bookmarkEnd w:id="10003"/>
        <w:bookmarkEnd w:id="10004"/>
        <w:bookmarkEnd w:id="10005"/>
        <w:bookmarkEnd w:id="10006"/>
        <w:bookmarkEnd w:id="10007"/>
        <w:bookmarkEnd w:id="10009"/>
      </w:del>
    </w:p>
    <w:p w14:paraId="7F8086AA" w14:textId="44054560" w:rsidR="00FB7917" w:rsidDel="00D654FD" w:rsidRDefault="00FB7917">
      <w:pPr>
        <w:pStyle w:val="MRAHeading3"/>
        <w:outlineLvl w:val="0"/>
        <w:rPr>
          <w:del w:id="10010" w:author="Debbie Houldsworth" w:date="2020-05-07T06:27:00Z"/>
        </w:rPr>
        <w:pPrChange w:id="10011" w:author="Debbie Houldsworth" w:date="2020-05-13T08:03:00Z">
          <w:pPr>
            <w:pStyle w:val="MRAHeading3"/>
          </w:pPr>
        </w:pPrChange>
      </w:pPr>
      <w:del w:id="10012" w:author="Debbie Houldsworth" w:date="2020-05-07T06:27:00Z">
        <w:r w:rsidDel="00D654FD">
          <w:delText>Withdrawal from the MRA</w:delText>
        </w:r>
        <w:bookmarkStart w:id="10013" w:name="_Toc40255720"/>
        <w:bookmarkEnd w:id="10013"/>
      </w:del>
    </w:p>
    <w:p w14:paraId="00BB1E4C" w14:textId="181FAED3" w:rsidR="00FB7917" w:rsidDel="00D654FD" w:rsidRDefault="00FB7917">
      <w:pPr>
        <w:pStyle w:val="MRAL1Numbered"/>
        <w:outlineLvl w:val="0"/>
        <w:rPr>
          <w:del w:id="10014" w:author="Debbie Houldsworth" w:date="2020-05-07T06:27:00Z"/>
        </w:rPr>
        <w:pPrChange w:id="10015" w:author="Debbie Houldsworth" w:date="2020-05-13T08:03:00Z">
          <w:pPr>
            <w:pStyle w:val="MRAL1Numbered"/>
          </w:pPr>
        </w:pPrChange>
      </w:pPr>
      <w:bookmarkStart w:id="10016" w:name="_Toc40256281"/>
      <w:bookmarkStart w:id="10017" w:name="_Toc40257129"/>
      <w:bookmarkStart w:id="10018" w:name="_Toc40257946"/>
      <w:bookmarkStart w:id="10019" w:name="_Toc40258759"/>
      <w:bookmarkStart w:id="10020" w:name="_Toc40259567"/>
      <w:bookmarkStart w:id="10021" w:name="_Toc40260369"/>
      <w:bookmarkStart w:id="10022" w:name="_Toc40261161"/>
      <w:del w:id="10023" w:author="Debbie Houldsworth" w:date="2020-05-07T06:27:00Z">
        <w:r w:rsidDel="00D654FD">
          <w:delText>A Supplier shall cease to be a party to this Agreement upon giving MEC 30 Working Days notice of its intention to cease to be a party to this Agreement, where:</w:delText>
        </w:r>
        <w:bookmarkStart w:id="10024" w:name="_Toc40255721"/>
        <w:bookmarkEnd w:id="10016"/>
        <w:bookmarkEnd w:id="10017"/>
        <w:bookmarkEnd w:id="10018"/>
        <w:bookmarkEnd w:id="10019"/>
        <w:bookmarkEnd w:id="10020"/>
        <w:bookmarkEnd w:id="10021"/>
        <w:bookmarkEnd w:id="10022"/>
        <w:bookmarkEnd w:id="10024"/>
      </w:del>
    </w:p>
    <w:p w14:paraId="25860AE0" w14:textId="4AF19D39" w:rsidR="00FB7917" w:rsidDel="00D654FD" w:rsidRDefault="00FB7917">
      <w:pPr>
        <w:pStyle w:val="MRAL2Numbered"/>
        <w:outlineLvl w:val="0"/>
        <w:rPr>
          <w:del w:id="10025" w:author="Debbie Houldsworth" w:date="2020-05-07T06:27:00Z"/>
        </w:rPr>
        <w:pPrChange w:id="10026" w:author="Debbie Houldsworth" w:date="2020-05-13T08:03:00Z">
          <w:pPr>
            <w:pStyle w:val="MRAL2Numbered"/>
          </w:pPr>
        </w:pPrChange>
      </w:pPr>
      <w:bookmarkStart w:id="10027" w:name="_Toc40256282"/>
      <w:bookmarkStart w:id="10028" w:name="_Toc40257130"/>
      <w:bookmarkStart w:id="10029" w:name="_Toc40257947"/>
      <w:bookmarkStart w:id="10030" w:name="_Toc40258760"/>
      <w:bookmarkStart w:id="10031" w:name="_Toc40259568"/>
      <w:bookmarkStart w:id="10032" w:name="_Toc40260370"/>
      <w:bookmarkStart w:id="10033" w:name="_Toc40261162"/>
      <w:del w:id="10034" w:author="Debbie Houldsworth" w:date="2020-05-07T06:27:00Z">
        <w:r w:rsidDel="00D654FD">
          <w:delText>it is no longer Registered for any Metering Point on any MPAS Registration System; and</w:delText>
        </w:r>
        <w:bookmarkStart w:id="10035" w:name="_Toc40255722"/>
        <w:bookmarkEnd w:id="10027"/>
        <w:bookmarkEnd w:id="10028"/>
        <w:bookmarkEnd w:id="10029"/>
        <w:bookmarkEnd w:id="10030"/>
        <w:bookmarkEnd w:id="10031"/>
        <w:bookmarkEnd w:id="10032"/>
        <w:bookmarkEnd w:id="10033"/>
        <w:bookmarkEnd w:id="10035"/>
      </w:del>
    </w:p>
    <w:p w14:paraId="225BEEDF" w14:textId="672F2CE2" w:rsidR="00FB7917" w:rsidDel="00D654FD" w:rsidRDefault="00FB7917">
      <w:pPr>
        <w:pStyle w:val="MRAL2Numbered"/>
        <w:outlineLvl w:val="0"/>
        <w:rPr>
          <w:del w:id="10036" w:author="Debbie Houldsworth" w:date="2020-05-07T06:27:00Z"/>
        </w:rPr>
        <w:pPrChange w:id="10037" w:author="Debbie Houldsworth" w:date="2020-05-13T08:03:00Z">
          <w:pPr>
            <w:pStyle w:val="MRAL2Numbered"/>
          </w:pPr>
        </w:pPrChange>
      </w:pPr>
      <w:bookmarkStart w:id="10038" w:name="_Toc40256283"/>
      <w:bookmarkStart w:id="10039" w:name="_Toc40257131"/>
      <w:bookmarkStart w:id="10040" w:name="_Toc40257948"/>
      <w:bookmarkStart w:id="10041" w:name="_Toc40258761"/>
      <w:bookmarkStart w:id="10042" w:name="_Toc40259569"/>
      <w:bookmarkStart w:id="10043" w:name="_Toc40260371"/>
      <w:bookmarkStart w:id="10044" w:name="_Toc40261163"/>
      <w:del w:id="10045" w:author="Debbie Houldsworth" w:date="2020-05-07T06:27:00Z">
        <w:r w:rsidDel="00D654FD">
          <w:delText>it has paid all charges for which it is or will (in relation to Services already received) become liable under the terms of this Agreement; and</w:delText>
        </w:r>
        <w:bookmarkStart w:id="10046" w:name="_Toc40255723"/>
        <w:bookmarkEnd w:id="10038"/>
        <w:bookmarkEnd w:id="10039"/>
        <w:bookmarkEnd w:id="10040"/>
        <w:bookmarkEnd w:id="10041"/>
        <w:bookmarkEnd w:id="10042"/>
        <w:bookmarkEnd w:id="10043"/>
        <w:bookmarkEnd w:id="10044"/>
        <w:bookmarkEnd w:id="10046"/>
      </w:del>
    </w:p>
    <w:p w14:paraId="3BE7A888" w14:textId="0346FE7B" w:rsidR="00FB7917" w:rsidDel="00D654FD" w:rsidRDefault="00FB7917">
      <w:pPr>
        <w:pStyle w:val="MRAL2Numbered"/>
        <w:outlineLvl w:val="0"/>
        <w:rPr>
          <w:del w:id="10047" w:author="Debbie Houldsworth" w:date="2020-05-07T06:27:00Z"/>
        </w:rPr>
        <w:pPrChange w:id="10048" w:author="Debbie Houldsworth" w:date="2020-05-13T08:03:00Z">
          <w:pPr>
            <w:pStyle w:val="MRAL2Numbered"/>
          </w:pPr>
        </w:pPrChange>
      </w:pPr>
      <w:bookmarkStart w:id="10049" w:name="_Toc40256284"/>
      <w:bookmarkStart w:id="10050" w:name="_Toc40257132"/>
      <w:bookmarkStart w:id="10051" w:name="_Toc40257949"/>
      <w:bookmarkStart w:id="10052" w:name="_Toc40258762"/>
      <w:bookmarkStart w:id="10053" w:name="_Toc40259570"/>
      <w:bookmarkStart w:id="10054" w:name="_Toc40260372"/>
      <w:bookmarkStart w:id="10055" w:name="_Toc40261164"/>
      <w:del w:id="10056" w:author="Debbie Houldsworth" w:date="2020-05-07T06:27:00Z">
        <w:r w:rsidDel="00D654FD">
          <w:delText>it does not  hold an Electricity Supply Licence.</w:delText>
        </w:r>
        <w:bookmarkStart w:id="10057" w:name="_Toc40255724"/>
        <w:bookmarkEnd w:id="10049"/>
        <w:bookmarkEnd w:id="10050"/>
        <w:bookmarkEnd w:id="10051"/>
        <w:bookmarkEnd w:id="10052"/>
        <w:bookmarkEnd w:id="10053"/>
        <w:bookmarkEnd w:id="10054"/>
        <w:bookmarkEnd w:id="10055"/>
        <w:bookmarkEnd w:id="10057"/>
      </w:del>
    </w:p>
    <w:p w14:paraId="41393E7D" w14:textId="00102FB0" w:rsidR="00FB7917" w:rsidDel="00D654FD" w:rsidRDefault="00FB7917">
      <w:pPr>
        <w:pStyle w:val="MRAL1Numbered"/>
        <w:outlineLvl w:val="0"/>
        <w:rPr>
          <w:del w:id="10058" w:author="Debbie Houldsworth" w:date="2020-05-07T06:27:00Z"/>
        </w:rPr>
        <w:pPrChange w:id="10059" w:author="Debbie Houldsworth" w:date="2020-05-13T08:03:00Z">
          <w:pPr>
            <w:pStyle w:val="MRAL1Numbered"/>
          </w:pPr>
        </w:pPrChange>
      </w:pPr>
      <w:bookmarkStart w:id="10060" w:name="_Toc40256285"/>
      <w:bookmarkStart w:id="10061" w:name="_Toc40257133"/>
      <w:bookmarkStart w:id="10062" w:name="_Toc40257950"/>
      <w:bookmarkStart w:id="10063" w:name="_Toc40258763"/>
      <w:bookmarkStart w:id="10064" w:name="_Toc40259571"/>
      <w:bookmarkStart w:id="10065" w:name="_Toc40260373"/>
      <w:bookmarkStart w:id="10066" w:name="_Toc40261165"/>
      <w:del w:id="10067" w:author="Debbie Houldsworth" w:date="2020-05-07T06:27:00Z">
        <w:r w:rsidDel="00D654FD">
          <w:delText>A party shall cease to be entitled to receive any Services or exercise any voting rights pursuant to Clauses 6 to 11 where MEC is notified:</w:delText>
        </w:r>
        <w:bookmarkStart w:id="10068" w:name="_Toc40255725"/>
        <w:bookmarkEnd w:id="10060"/>
        <w:bookmarkEnd w:id="10061"/>
        <w:bookmarkEnd w:id="10062"/>
        <w:bookmarkEnd w:id="10063"/>
        <w:bookmarkEnd w:id="10064"/>
        <w:bookmarkEnd w:id="10065"/>
        <w:bookmarkEnd w:id="10066"/>
        <w:bookmarkEnd w:id="10068"/>
      </w:del>
    </w:p>
    <w:p w14:paraId="4C1F11BC" w14:textId="790C98F8" w:rsidR="00FB7917" w:rsidDel="00D654FD" w:rsidRDefault="00FB7917">
      <w:pPr>
        <w:pStyle w:val="MRAL2Numbered"/>
        <w:outlineLvl w:val="0"/>
        <w:rPr>
          <w:del w:id="10069" w:author="Debbie Houldsworth" w:date="2020-05-07T06:26:00Z"/>
        </w:rPr>
        <w:pPrChange w:id="10070" w:author="Debbie Houldsworth" w:date="2020-05-13T08:03:00Z">
          <w:pPr>
            <w:pStyle w:val="MRAL2Numbered"/>
          </w:pPr>
        </w:pPrChange>
      </w:pPr>
      <w:bookmarkStart w:id="10071" w:name="_Toc40256286"/>
      <w:bookmarkStart w:id="10072" w:name="_Toc40257134"/>
      <w:bookmarkStart w:id="10073" w:name="_Toc40257951"/>
      <w:bookmarkStart w:id="10074" w:name="_Toc40258764"/>
      <w:bookmarkStart w:id="10075" w:name="_Toc40259572"/>
      <w:bookmarkStart w:id="10076" w:name="_Toc40260374"/>
      <w:bookmarkStart w:id="10077" w:name="_Toc40261166"/>
      <w:del w:id="10078" w:author="Debbie Houldsworth" w:date="2020-05-07T06:26:00Z">
        <w:r w:rsidDel="00D654FD">
          <w:delText xml:space="preserve">by the Authority that </w:delText>
        </w:r>
        <w:r w:rsidDel="00D654FD">
          <w:rPr>
            <w:iCs/>
            <w:lang w:eastAsia="en-GB"/>
          </w:rPr>
          <w:delText>the</w:delText>
        </w:r>
        <w:r w:rsidDel="00D654FD">
          <w:delText xml:space="preserve"> Electricity Supply Licence or Electricity Distribution Licence </w:delText>
        </w:r>
        <w:r w:rsidDel="00D654FD">
          <w:rPr>
            <w:iCs/>
            <w:lang w:eastAsia="en-GB"/>
          </w:rPr>
          <w:delText>of such party</w:delText>
        </w:r>
        <w:r w:rsidDel="00D654FD">
          <w:delText xml:space="preserve"> has been revoked; or</w:delText>
        </w:r>
        <w:bookmarkStart w:id="10079" w:name="_Toc40255726"/>
        <w:bookmarkEnd w:id="10071"/>
        <w:bookmarkEnd w:id="10072"/>
        <w:bookmarkEnd w:id="10073"/>
        <w:bookmarkEnd w:id="10074"/>
        <w:bookmarkEnd w:id="10075"/>
        <w:bookmarkEnd w:id="10076"/>
        <w:bookmarkEnd w:id="10077"/>
        <w:bookmarkEnd w:id="10079"/>
      </w:del>
    </w:p>
    <w:p w14:paraId="5EF82858" w14:textId="78910AEF" w:rsidR="00FB7917" w:rsidDel="00D654FD" w:rsidRDefault="00FB7917">
      <w:pPr>
        <w:pStyle w:val="MRAL2Numbered"/>
        <w:outlineLvl w:val="0"/>
        <w:rPr>
          <w:del w:id="10080" w:author="Debbie Houldsworth" w:date="2020-05-07T06:26:00Z"/>
        </w:rPr>
        <w:pPrChange w:id="10081" w:author="Debbie Houldsworth" w:date="2020-05-13T08:03:00Z">
          <w:pPr>
            <w:pStyle w:val="MRAL2Numbered"/>
          </w:pPr>
        </w:pPrChange>
      </w:pPr>
      <w:bookmarkStart w:id="10082" w:name="_Toc40256287"/>
      <w:bookmarkStart w:id="10083" w:name="_Toc40257135"/>
      <w:bookmarkStart w:id="10084" w:name="_Toc40257952"/>
      <w:bookmarkStart w:id="10085" w:name="_Toc40258765"/>
      <w:bookmarkStart w:id="10086" w:name="_Toc40259573"/>
      <w:bookmarkStart w:id="10087" w:name="_Toc40260375"/>
      <w:bookmarkStart w:id="10088" w:name="_Toc40261167"/>
      <w:del w:id="10089" w:author="Debbie Houldsworth" w:date="2020-05-07T06:26:00Z">
        <w:r w:rsidDel="00D654FD">
          <w:rPr>
            <w:iCs/>
            <w:lang w:eastAsia="en-GB"/>
          </w:rPr>
          <w:delText xml:space="preserve">by BSCCo that a resolution has been passed by the BSC Panel in accordance with Section H, paragraph 3.2.2(e) of the BSC </w:delText>
        </w:r>
        <w:r w:rsidDel="00D654FD">
          <w:rPr>
            <w:lang w:eastAsia="en-GB"/>
          </w:rPr>
          <w:delText>which wholly suspends such party's right to register further Metering Systems (</w:delText>
        </w:r>
        <w:r w:rsidDel="00D654FD">
          <w:rPr>
            <w:b/>
            <w:lang w:eastAsia="en-GB"/>
          </w:rPr>
          <w:delText>“BSC Resolution”</w:delText>
        </w:r>
        <w:r w:rsidDel="00D654FD">
          <w:rPr>
            <w:lang w:eastAsia="en-GB"/>
          </w:rPr>
          <w:delText>), provided (where a notification pursuant to Clause 36.31.1 has not been made in relation to such party) that any cessation of rights pursuant to this Clause 36.31.2 shall not continue to be effective in the event that MEC is notified by BSCCo that the BSC Resolution in relation to such party has been revoked.</w:delText>
        </w:r>
        <w:bookmarkStart w:id="10090" w:name="_Toc40255727"/>
        <w:bookmarkEnd w:id="10082"/>
        <w:bookmarkEnd w:id="10083"/>
        <w:bookmarkEnd w:id="10084"/>
        <w:bookmarkEnd w:id="10085"/>
        <w:bookmarkEnd w:id="10086"/>
        <w:bookmarkEnd w:id="10087"/>
        <w:bookmarkEnd w:id="10088"/>
        <w:bookmarkEnd w:id="10090"/>
      </w:del>
    </w:p>
    <w:p w14:paraId="7130AA02" w14:textId="35A28411" w:rsidR="00FB7917" w:rsidDel="00D654FD" w:rsidRDefault="00FB7917">
      <w:pPr>
        <w:pStyle w:val="MRAL1Numbered"/>
        <w:outlineLvl w:val="0"/>
        <w:rPr>
          <w:del w:id="10091" w:author="Debbie Houldsworth" w:date="2020-05-07T06:26:00Z"/>
        </w:rPr>
        <w:pPrChange w:id="10092" w:author="Debbie Houldsworth" w:date="2020-05-13T08:03:00Z">
          <w:pPr>
            <w:pStyle w:val="MRAL1Numbered"/>
          </w:pPr>
        </w:pPrChange>
      </w:pPr>
      <w:bookmarkStart w:id="10093" w:name="_Toc40256288"/>
      <w:bookmarkStart w:id="10094" w:name="_Toc40257136"/>
      <w:bookmarkStart w:id="10095" w:name="_Toc40257953"/>
      <w:bookmarkStart w:id="10096" w:name="_Toc40258766"/>
      <w:bookmarkStart w:id="10097" w:name="_Toc40259574"/>
      <w:bookmarkStart w:id="10098" w:name="_Toc40260376"/>
      <w:bookmarkStart w:id="10099" w:name="_Toc40261168"/>
      <w:del w:id="10100" w:author="Debbie Houldsworth" w:date="2020-05-07T06:26:00Z">
        <w:r w:rsidDel="00D654FD">
          <w:delText>Any party listed in Part 1 of Schedule 1 shall cease to be a party (in that capacity) to this Agreement with immediate effect if it does not hold an Electricity Distribution Licence.</w:delText>
        </w:r>
        <w:bookmarkStart w:id="10101" w:name="_Toc40255728"/>
        <w:bookmarkEnd w:id="10093"/>
        <w:bookmarkEnd w:id="10094"/>
        <w:bookmarkEnd w:id="10095"/>
        <w:bookmarkEnd w:id="10096"/>
        <w:bookmarkEnd w:id="10097"/>
        <w:bookmarkEnd w:id="10098"/>
        <w:bookmarkEnd w:id="10099"/>
        <w:bookmarkEnd w:id="10101"/>
      </w:del>
    </w:p>
    <w:p w14:paraId="72F6FA19" w14:textId="02179DDD" w:rsidR="00FB7917" w:rsidDel="00D654FD" w:rsidRDefault="00FB7917">
      <w:pPr>
        <w:pStyle w:val="MRAL1Numbered"/>
        <w:outlineLvl w:val="0"/>
        <w:rPr>
          <w:del w:id="10102" w:author="Debbie Houldsworth" w:date="2020-05-07T06:26:00Z"/>
        </w:rPr>
        <w:pPrChange w:id="10103" w:author="Debbie Houldsworth" w:date="2020-05-13T08:03:00Z">
          <w:pPr>
            <w:pStyle w:val="MRAL1Numbered"/>
          </w:pPr>
        </w:pPrChange>
      </w:pPr>
      <w:bookmarkStart w:id="10104" w:name="_Ref4483275"/>
      <w:bookmarkStart w:id="10105" w:name="_Toc40256289"/>
      <w:bookmarkStart w:id="10106" w:name="_Toc40257137"/>
      <w:bookmarkStart w:id="10107" w:name="_Toc40257954"/>
      <w:bookmarkStart w:id="10108" w:name="_Toc40258767"/>
      <w:bookmarkStart w:id="10109" w:name="_Toc40259575"/>
      <w:bookmarkStart w:id="10110" w:name="_Toc40260377"/>
      <w:bookmarkStart w:id="10111" w:name="_Toc40261169"/>
      <w:del w:id="10112" w:author="Debbie Houldsworth" w:date="2020-05-07T06:26:00Z">
        <w:r w:rsidDel="00D654FD">
          <w:delText xml:space="preserve">Where a party ceases to be a party pursuant to the terms of Clause 36.30 or Clause 36.32, Clauses 34, 35, 36, 37, 38 and 40 to 48 (inclusive) </w:delText>
        </w:r>
        <w:r w:rsidDel="00D654FD">
          <w:rPr>
            <w:bCs/>
            <w:iCs/>
          </w:rPr>
          <w:delText>and clauses 32.1 to 32.4 (inclusive)</w:delText>
        </w:r>
        <w:r w:rsidDel="00D654FD">
          <w:delText xml:space="preserve"> shall remain in full force and effect as regards that party.</w:delText>
        </w:r>
        <w:bookmarkStart w:id="10113" w:name="_Toc40255729"/>
        <w:bookmarkEnd w:id="10104"/>
        <w:bookmarkEnd w:id="10105"/>
        <w:bookmarkEnd w:id="10106"/>
        <w:bookmarkEnd w:id="10107"/>
        <w:bookmarkEnd w:id="10108"/>
        <w:bookmarkEnd w:id="10109"/>
        <w:bookmarkEnd w:id="10110"/>
        <w:bookmarkEnd w:id="10111"/>
        <w:bookmarkEnd w:id="10113"/>
      </w:del>
    </w:p>
    <w:p w14:paraId="07E5762A" w14:textId="0E1AC012" w:rsidR="00FB7917" w:rsidDel="00D654FD" w:rsidRDefault="00FB7917">
      <w:pPr>
        <w:pStyle w:val="MRAL1Numbered"/>
        <w:outlineLvl w:val="0"/>
        <w:rPr>
          <w:del w:id="10114" w:author="Debbie Houldsworth" w:date="2020-05-07T06:26:00Z"/>
        </w:rPr>
        <w:pPrChange w:id="10115" w:author="Debbie Houldsworth" w:date="2020-05-13T08:03:00Z">
          <w:pPr>
            <w:pStyle w:val="MRAL1Numbered"/>
          </w:pPr>
        </w:pPrChange>
      </w:pPr>
      <w:bookmarkStart w:id="10116" w:name="_Ref4483297"/>
      <w:bookmarkStart w:id="10117" w:name="_Toc40256290"/>
      <w:bookmarkStart w:id="10118" w:name="_Toc40257138"/>
      <w:bookmarkStart w:id="10119" w:name="_Toc40257955"/>
      <w:bookmarkStart w:id="10120" w:name="_Toc40258768"/>
      <w:bookmarkStart w:id="10121" w:name="_Toc40259576"/>
      <w:bookmarkStart w:id="10122" w:name="_Toc40260378"/>
      <w:bookmarkStart w:id="10123" w:name="_Toc40261170"/>
      <w:del w:id="10124" w:author="Debbie Houldsworth" w:date="2020-05-07T06:26:00Z">
        <w:r w:rsidDel="00D654FD">
          <w:delText>A party ceasing to be a party to this Agreement shall be without prejudice to the accrued rights and liabilities of that party prior to the date of it ceasing to be a party and shall not affect any continuing obligations of that party under this Agreement.</w:delText>
        </w:r>
        <w:bookmarkStart w:id="10125" w:name="_Toc40255730"/>
        <w:bookmarkEnd w:id="10116"/>
        <w:bookmarkEnd w:id="10117"/>
        <w:bookmarkEnd w:id="10118"/>
        <w:bookmarkEnd w:id="10119"/>
        <w:bookmarkEnd w:id="10120"/>
        <w:bookmarkEnd w:id="10121"/>
        <w:bookmarkEnd w:id="10122"/>
        <w:bookmarkEnd w:id="10123"/>
        <w:bookmarkEnd w:id="10125"/>
      </w:del>
    </w:p>
    <w:p w14:paraId="08F2DE16" w14:textId="2DBBA4AF" w:rsidR="00FB7917" w:rsidDel="001D02D3" w:rsidRDefault="00FB7917">
      <w:pPr>
        <w:pStyle w:val="MRAL1Numbered"/>
        <w:outlineLvl w:val="0"/>
        <w:rPr>
          <w:del w:id="10126" w:author="Debbie Houldsworth" w:date="2020-05-07T06:26:00Z"/>
        </w:rPr>
        <w:pPrChange w:id="10127" w:author="Debbie Houldsworth" w:date="2020-05-13T08:03:00Z">
          <w:pPr>
            <w:pStyle w:val="MRAL1Numbered"/>
          </w:pPr>
        </w:pPrChange>
      </w:pPr>
      <w:bookmarkStart w:id="10128" w:name="_Toc40256291"/>
      <w:bookmarkStart w:id="10129" w:name="_Toc40257139"/>
      <w:bookmarkStart w:id="10130" w:name="_Toc40257956"/>
      <w:bookmarkStart w:id="10131" w:name="_Toc40258769"/>
      <w:bookmarkStart w:id="10132" w:name="_Toc40259577"/>
      <w:bookmarkStart w:id="10133" w:name="_Toc40260379"/>
      <w:bookmarkStart w:id="10134" w:name="_Toc40261171"/>
      <w:del w:id="10135" w:author="Debbie Houldsworth" w:date="2020-05-07T06:26:00Z">
        <w:r w:rsidDel="001D02D3">
          <w:delText>The BSC Agent shall cease to be a party upon:</w:delText>
        </w:r>
        <w:bookmarkStart w:id="10136" w:name="_Toc40255731"/>
        <w:bookmarkEnd w:id="10128"/>
        <w:bookmarkEnd w:id="10129"/>
        <w:bookmarkEnd w:id="10130"/>
        <w:bookmarkEnd w:id="10131"/>
        <w:bookmarkEnd w:id="10132"/>
        <w:bookmarkEnd w:id="10133"/>
        <w:bookmarkEnd w:id="10134"/>
        <w:bookmarkEnd w:id="10136"/>
      </w:del>
    </w:p>
    <w:p w14:paraId="683EA7A4" w14:textId="69A26CF6" w:rsidR="00FB7917" w:rsidDel="001D02D3" w:rsidRDefault="00FB7917">
      <w:pPr>
        <w:pStyle w:val="MRAL2Numbered"/>
        <w:outlineLvl w:val="0"/>
        <w:rPr>
          <w:del w:id="10137" w:author="Debbie Houldsworth" w:date="2020-05-07T06:26:00Z"/>
        </w:rPr>
        <w:pPrChange w:id="10138" w:author="Debbie Houldsworth" w:date="2020-05-13T08:03:00Z">
          <w:pPr>
            <w:pStyle w:val="MRAL2Numbered"/>
          </w:pPr>
        </w:pPrChange>
      </w:pPr>
      <w:bookmarkStart w:id="10139" w:name="_Toc40256292"/>
      <w:bookmarkStart w:id="10140" w:name="_Toc40257140"/>
      <w:bookmarkStart w:id="10141" w:name="_Toc40257957"/>
      <w:bookmarkStart w:id="10142" w:name="_Toc40258770"/>
      <w:bookmarkStart w:id="10143" w:name="_Toc40259578"/>
      <w:bookmarkStart w:id="10144" w:name="_Toc40260380"/>
      <w:bookmarkStart w:id="10145" w:name="_Toc40261172"/>
      <w:del w:id="10146" w:author="Debbie Houldsworth" w:date="2020-05-07T06:26:00Z">
        <w:r w:rsidDel="001D02D3">
          <w:delText>giving MEC 5 Working Days notice of its intention to cease to be a party to this Agreement; and</w:delText>
        </w:r>
        <w:bookmarkStart w:id="10147" w:name="_Toc40255732"/>
        <w:bookmarkEnd w:id="10139"/>
        <w:bookmarkEnd w:id="10140"/>
        <w:bookmarkEnd w:id="10141"/>
        <w:bookmarkEnd w:id="10142"/>
        <w:bookmarkEnd w:id="10143"/>
        <w:bookmarkEnd w:id="10144"/>
        <w:bookmarkEnd w:id="10145"/>
        <w:bookmarkEnd w:id="10147"/>
      </w:del>
    </w:p>
    <w:p w14:paraId="46B21A84" w14:textId="2ED11A36" w:rsidR="00FB7917" w:rsidDel="001D02D3" w:rsidRDefault="00FB7917">
      <w:pPr>
        <w:pStyle w:val="MRAL2Numbered"/>
        <w:outlineLvl w:val="0"/>
        <w:rPr>
          <w:del w:id="10148" w:author="Debbie Houldsworth" w:date="2020-05-07T06:26:00Z"/>
        </w:rPr>
        <w:pPrChange w:id="10149" w:author="Debbie Houldsworth" w:date="2020-05-13T08:03:00Z">
          <w:pPr>
            <w:pStyle w:val="MRAL2Numbered"/>
          </w:pPr>
        </w:pPrChange>
      </w:pPr>
      <w:bookmarkStart w:id="10150" w:name="_Toc40256293"/>
      <w:bookmarkStart w:id="10151" w:name="_Toc40257141"/>
      <w:bookmarkStart w:id="10152" w:name="_Toc40257958"/>
      <w:bookmarkStart w:id="10153" w:name="_Toc40258771"/>
      <w:bookmarkStart w:id="10154" w:name="_Toc40259579"/>
      <w:bookmarkStart w:id="10155" w:name="_Toc40260381"/>
      <w:bookmarkStart w:id="10156" w:name="_Toc40261173"/>
      <w:del w:id="10157" w:author="Debbie Houldsworth" w:date="2020-05-07T06:26:00Z">
        <w:r w:rsidDel="001D02D3">
          <w:delText>a successor to the BSC Agent entering into an Accession Agreement;</w:delText>
        </w:r>
        <w:bookmarkStart w:id="10158" w:name="_Toc40255733"/>
        <w:bookmarkEnd w:id="10150"/>
        <w:bookmarkEnd w:id="10151"/>
        <w:bookmarkEnd w:id="10152"/>
        <w:bookmarkEnd w:id="10153"/>
        <w:bookmarkEnd w:id="10154"/>
        <w:bookmarkEnd w:id="10155"/>
        <w:bookmarkEnd w:id="10156"/>
        <w:bookmarkEnd w:id="10158"/>
      </w:del>
    </w:p>
    <w:p w14:paraId="39B00EEC" w14:textId="7929E2FF" w:rsidR="00FB7917" w:rsidDel="001D02D3" w:rsidRDefault="00FB7917">
      <w:pPr>
        <w:pStyle w:val="MRAL1NoHangingIndent"/>
        <w:outlineLvl w:val="0"/>
        <w:rPr>
          <w:del w:id="10159" w:author="Debbie Houldsworth" w:date="2020-05-07T06:26:00Z"/>
        </w:rPr>
        <w:pPrChange w:id="10160" w:author="Debbie Houldsworth" w:date="2020-05-13T08:03:00Z">
          <w:pPr>
            <w:pStyle w:val="MRAL1NoHangingIndent"/>
          </w:pPr>
        </w:pPrChange>
      </w:pPr>
      <w:del w:id="10161" w:author="Debbie Houldsworth" w:date="2020-05-07T06:26:00Z">
        <w:r w:rsidDel="001D02D3">
          <w:delText>PROVIDED THAT the BSC Agent shall continue to be a party to this Agreement and to perform and discharge its duties and responsibilities under this Agreement until the accession under such Accession Agreement comes into effect, or the notice period in Clause 36.35.1 has expired, whichever is the later.</w:delText>
        </w:r>
        <w:bookmarkStart w:id="10162" w:name="_Toc40255734"/>
        <w:bookmarkEnd w:id="10162"/>
      </w:del>
    </w:p>
    <w:p w14:paraId="32394CD3" w14:textId="06D834A0" w:rsidR="00FB7917" w:rsidDel="001D02D3" w:rsidRDefault="00FB7917">
      <w:pPr>
        <w:pStyle w:val="MRAL1Numbered"/>
        <w:outlineLvl w:val="0"/>
        <w:rPr>
          <w:del w:id="10163" w:author="Debbie Houldsworth" w:date="2020-05-07T06:26:00Z"/>
        </w:rPr>
        <w:pPrChange w:id="10164" w:author="Debbie Houldsworth" w:date="2020-05-13T08:03:00Z">
          <w:pPr>
            <w:pStyle w:val="MRAL1Numbered"/>
          </w:pPr>
        </w:pPrChange>
      </w:pPr>
      <w:bookmarkStart w:id="10165" w:name="_Toc40256294"/>
      <w:bookmarkStart w:id="10166" w:name="_Toc40257142"/>
      <w:bookmarkStart w:id="10167" w:name="_Toc40257959"/>
      <w:bookmarkStart w:id="10168" w:name="_Toc40258772"/>
      <w:bookmarkStart w:id="10169" w:name="_Toc40259580"/>
      <w:bookmarkStart w:id="10170" w:name="_Toc40260382"/>
      <w:bookmarkStart w:id="10171" w:name="_Toc40261174"/>
      <w:del w:id="10172" w:author="Debbie Houldsworth" w:date="2020-05-07T06:26:00Z">
        <w:r w:rsidDel="001D02D3">
          <w:delText>Where a successor to the BSC Agent enters into an Accession Agreement, the BSC Agent shall (save as regards any rights and obligations accrued as at the date the accession under such Accession Agreement comes into effect) be discharged from any further obligation and shall have no further rights under this Agreement from the date on which the accession under the Accession Agreement comes into effect and its successor and each of the other parties shall have the same rights and obligations amongst themselves as they would have had if such successor had become a party to this Agreement in place of the BSC Agent on the date that the successor assumes the rights and obligations of the BSC Agent under the relevant Accession Agreement.</w:delText>
        </w:r>
        <w:bookmarkStart w:id="10173" w:name="_Toc40255735"/>
        <w:bookmarkEnd w:id="10165"/>
        <w:bookmarkEnd w:id="10166"/>
        <w:bookmarkEnd w:id="10167"/>
        <w:bookmarkEnd w:id="10168"/>
        <w:bookmarkEnd w:id="10169"/>
        <w:bookmarkEnd w:id="10170"/>
        <w:bookmarkEnd w:id="10171"/>
        <w:bookmarkEnd w:id="10173"/>
      </w:del>
    </w:p>
    <w:p w14:paraId="5B45135E" w14:textId="0CD4CD02" w:rsidR="00FB7917" w:rsidDel="001D02D3" w:rsidRDefault="00FB7917">
      <w:pPr>
        <w:pStyle w:val="MRAL1Numbered"/>
        <w:outlineLvl w:val="0"/>
        <w:rPr>
          <w:del w:id="10174" w:author="Debbie Houldsworth" w:date="2020-05-07T06:26:00Z"/>
        </w:rPr>
        <w:pPrChange w:id="10175" w:author="Debbie Houldsworth" w:date="2020-05-13T08:03:00Z">
          <w:pPr>
            <w:pStyle w:val="MRAL1Numbered"/>
          </w:pPr>
        </w:pPrChange>
      </w:pPr>
      <w:bookmarkStart w:id="10176" w:name="_Toc40256295"/>
      <w:bookmarkStart w:id="10177" w:name="_Toc40257143"/>
      <w:bookmarkStart w:id="10178" w:name="_Toc40257960"/>
      <w:bookmarkStart w:id="10179" w:name="_Toc40258773"/>
      <w:bookmarkStart w:id="10180" w:name="_Toc40259581"/>
      <w:bookmarkStart w:id="10181" w:name="_Toc40260383"/>
      <w:bookmarkStart w:id="10182" w:name="_Toc40261175"/>
      <w:del w:id="10183" w:author="Debbie Houldsworth" w:date="2020-05-07T06:26:00Z">
        <w:r w:rsidDel="001D02D3">
          <w:delText>If the BSC Agent is unable to secure a successor within 30 Working Days of its notice pursuant to Clause 36.35.1, the BSC Agent may apply to the Authority, and the Authority may appoint a successor.</w:delText>
        </w:r>
        <w:bookmarkStart w:id="10184" w:name="_Toc40255736"/>
        <w:bookmarkEnd w:id="10176"/>
        <w:bookmarkEnd w:id="10177"/>
        <w:bookmarkEnd w:id="10178"/>
        <w:bookmarkEnd w:id="10179"/>
        <w:bookmarkEnd w:id="10180"/>
        <w:bookmarkEnd w:id="10181"/>
        <w:bookmarkEnd w:id="10182"/>
        <w:bookmarkEnd w:id="10184"/>
      </w:del>
    </w:p>
    <w:p w14:paraId="0404D964" w14:textId="2F34CBB9" w:rsidR="00FB7917" w:rsidDel="00A77876" w:rsidRDefault="00FB7917">
      <w:pPr>
        <w:spacing w:after="240"/>
        <w:outlineLvl w:val="0"/>
        <w:rPr>
          <w:del w:id="10185" w:author="Debbie Houldsworth" w:date="2020-05-13T07:00:00Z"/>
        </w:rPr>
        <w:pPrChange w:id="10186" w:author="Debbie Houldsworth" w:date="2020-05-13T08:03:00Z">
          <w:pPr>
            <w:spacing w:after="240"/>
          </w:pPr>
        </w:pPrChange>
      </w:pPr>
      <w:bookmarkStart w:id="10187" w:name="_Toc40255737"/>
      <w:bookmarkEnd w:id="10187"/>
    </w:p>
    <w:p w14:paraId="49147571" w14:textId="2C297C71" w:rsidR="00FB7917" w:rsidRDefault="00FB7917">
      <w:pPr>
        <w:pStyle w:val="MRAHeading2"/>
        <w:outlineLvl w:val="0"/>
        <w:pPrChange w:id="10188" w:author="Debbie Houldsworth" w:date="2020-05-13T08:03:00Z">
          <w:pPr>
            <w:pStyle w:val="MRAHeading2"/>
          </w:pPr>
        </w:pPrChange>
      </w:pPr>
      <w:bookmarkStart w:id="10189" w:name="_Ref4483391"/>
      <w:bookmarkStart w:id="10190" w:name="_Ref4483470"/>
      <w:bookmarkStart w:id="10191" w:name="_Toc18300547"/>
      <w:bookmarkStart w:id="10192" w:name="_Toc64264346"/>
      <w:bookmarkStart w:id="10193" w:name="_Toc40261176"/>
      <w:del w:id="10194" w:author="Debbie Houldsworth" w:date="2020-05-07T06:25:00Z">
        <w:r w:rsidDel="00F2632E">
          <w:delText>Separation of Supply and Distribution</w:delText>
        </w:r>
      </w:del>
      <w:bookmarkEnd w:id="10189"/>
      <w:bookmarkEnd w:id="10190"/>
      <w:bookmarkEnd w:id="10191"/>
      <w:bookmarkEnd w:id="10192"/>
      <w:ins w:id="10195" w:author="Debbie Houldsworth" w:date="2020-05-07T06:25:00Z">
        <w:r w:rsidR="00F2632E">
          <w:t>NOT USED</w:t>
        </w:r>
      </w:ins>
      <w:bookmarkEnd w:id="10193"/>
    </w:p>
    <w:p w14:paraId="30EA5F05" w14:textId="4403A7DC" w:rsidR="00FB7917" w:rsidDel="00F2632E" w:rsidRDefault="00FB7917" w:rsidP="00872BD4">
      <w:pPr>
        <w:pStyle w:val="MRAL1Numbered"/>
        <w:numPr>
          <w:ilvl w:val="1"/>
          <w:numId w:val="44"/>
        </w:numPr>
        <w:rPr>
          <w:del w:id="10196" w:author="Debbie Houldsworth" w:date="2020-05-07T06:25:00Z"/>
        </w:rPr>
      </w:pPr>
      <w:del w:id="10197" w:author="Debbie Houldsworth" w:date="2020-05-07T06:25:00Z">
        <w:r w:rsidDel="00F2632E">
          <w:delText>For the purposes of this Clause 37:</w:delText>
        </w:r>
      </w:del>
    </w:p>
    <w:p w14:paraId="2A4C1D08" w14:textId="24C1B499" w:rsidR="00FB7917" w:rsidDel="00F2632E" w:rsidRDefault="00FB7917">
      <w:pPr>
        <w:pStyle w:val="MRAL2HangingIndent"/>
        <w:rPr>
          <w:del w:id="10198" w:author="Debbie Houldsworth" w:date="2020-05-07T06:25:00Z"/>
        </w:rPr>
      </w:pPr>
      <w:del w:id="10199" w:author="Debbie Houldsworth" w:date="2020-05-07T06:25:00Z">
        <w:r w:rsidDel="00F2632E">
          <w:delText>(A)</w:delText>
        </w:r>
        <w:r w:rsidDel="00F2632E">
          <w:tab/>
        </w:r>
        <w:r w:rsidDel="00F2632E">
          <w:rPr>
            <w:b/>
            <w:bCs/>
          </w:rPr>
          <w:delText xml:space="preserve">“Public Electricity Transferor” </w:delText>
        </w:r>
        <w:r w:rsidDel="00F2632E">
          <w:delText xml:space="preserve">shall mean those entities listed in Part 4 of Schedule 1; </w:delText>
        </w:r>
      </w:del>
    </w:p>
    <w:p w14:paraId="45028A0E" w14:textId="285CDB57" w:rsidR="00FB7917" w:rsidDel="00F2632E" w:rsidRDefault="00FB7917">
      <w:pPr>
        <w:pStyle w:val="MRAL2HangingIndent"/>
        <w:rPr>
          <w:del w:id="10200" w:author="Debbie Houldsworth" w:date="2020-05-07T06:25:00Z"/>
        </w:rPr>
      </w:pPr>
      <w:del w:id="10201" w:author="Debbie Houldsworth" w:date="2020-05-07T06:25:00Z">
        <w:r w:rsidDel="00F2632E">
          <w:delText>(B)</w:delText>
        </w:r>
        <w:r w:rsidDel="00F2632E">
          <w:tab/>
        </w:r>
        <w:r w:rsidDel="00F2632E">
          <w:rPr>
            <w:b/>
            <w:bCs/>
          </w:rPr>
          <w:delText>“Separation Date”</w:delText>
        </w:r>
        <w:r w:rsidDel="00F2632E">
          <w:delText xml:space="preserve"> shall mean, in respect of each Public Electricity Transferor, the effective date of the transfer scheme relevant to that Public Electricity Transferor made under paragraph 2(1) of the Transfer Provisions;</w:delText>
        </w:r>
      </w:del>
    </w:p>
    <w:p w14:paraId="0D77263D" w14:textId="057A303C" w:rsidR="00FB7917" w:rsidDel="00F2632E" w:rsidRDefault="00FB7917">
      <w:pPr>
        <w:pStyle w:val="MRAL2HangingIndent"/>
        <w:rPr>
          <w:del w:id="10202" w:author="Debbie Houldsworth" w:date="2020-05-07T06:25:00Z"/>
        </w:rPr>
      </w:pPr>
      <w:del w:id="10203" w:author="Debbie Houldsworth" w:date="2020-05-07T06:25:00Z">
        <w:r w:rsidDel="00F2632E">
          <w:delText>(C)</w:delText>
        </w:r>
        <w:r w:rsidDel="00F2632E">
          <w:tab/>
        </w:r>
        <w:r w:rsidDel="00F2632E">
          <w:rPr>
            <w:b/>
            <w:bCs/>
          </w:rPr>
          <w:delText>“Transfer Provisions”</w:delText>
        </w:r>
        <w:r w:rsidDel="00F2632E">
          <w:delText xml:space="preserve"> shall mean Schedule 7 of the Utilities Act 2000.</w:delText>
        </w:r>
      </w:del>
    </w:p>
    <w:p w14:paraId="2F029BE6" w14:textId="21E9CA58" w:rsidR="00FB7917" w:rsidDel="00F2632E" w:rsidRDefault="00FB7917">
      <w:pPr>
        <w:pStyle w:val="MRAL1Numbered"/>
        <w:rPr>
          <w:del w:id="10204" w:author="Debbie Houldsworth" w:date="2020-05-07T06:25:00Z"/>
        </w:rPr>
      </w:pPr>
      <w:del w:id="10205" w:author="Debbie Houldsworth" w:date="2020-05-07T06:25:00Z">
        <w:r w:rsidDel="00F2632E">
          <w:delText>Prior to the Separation Date each Public Electricity Transferor shall:</w:delText>
        </w:r>
      </w:del>
    </w:p>
    <w:p w14:paraId="122380B4" w14:textId="2F0E4820" w:rsidR="00FB7917" w:rsidDel="00F2632E" w:rsidRDefault="00FB7917">
      <w:pPr>
        <w:pStyle w:val="MRAL2Numbered"/>
        <w:rPr>
          <w:del w:id="10206" w:author="Debbie Houldsworth" w:date="2020-05-07T06:25:00Z"/>
        </w:rPr>
      </w:pPr>
      <w:del w:id="10207" w:author="Debbie Houldsworth" w:date="2020-05-07T06:25:00Z">
        <w:r w:rsidDel="00F2632E">
          <w:delText>provide confirmation to MEC of the identity of the associate or associates that have been or will be nominated for the purpose of paragraph 1(3) of the Transfer Provisions and the capacity in which such associate or associates have been nominated;</w:delText>
        </w:r>
      </w:del>
    </w:p>
    <w:p w14:paraId="770D2B11" w14:textId="417161FA" w:rsidR="00FB7917" w:rsidDel="00F2632E" w:rsidRDefault="00FB7917">
      <w:pPr>
        <w:pStyle w:val="MRAL2Numbered"/>
        <w:rPr>
          <w:del w:id="10208" w:author="Debbie Houldsworth" w:date="2020-05-07T06:25:00Z"/>
        </w:rPr>
      </w:pPr>
      <w:del w:id="10209" w:author="Debbie Houldsworth" w:date="2020-05-07T06:25:00Z">
        <w:r w:rsidDel="00F2632E">
          <w:delText>provide confirmation to MEC of the arrangements made, or to be made, by the Public Electricity Transferor to transfer rights and liabilities under this Agreement that have accrued immediately prior to the Separation Date to the relevant nominated associate or associates identified by the Public Electricity Transferor  under Clause 37.2.1;</w:delText>
        </w:r>
      </w:del>
    </w:p>
    <w:p w14:paraId="4F3A156C" w14:textId="5AC784FC" w:rsidR="00FB7917" w:rsidDel="00F2632E" w:rsidRDefault="00FB7917">
      <w:pPr>
        <w:pStyle w:val="MRAL2Numbered"/>
        <w:rPr>
          <w:del w:id="10210" w:author="Debbie Houldsworth" w:date="2020-05-07T06:25:00Z"/>
        </w:rPr>
      </w:pPr>
      <w:bookmarkStart w:id="10211" w:name="_Ref4560183"/>
      <w:del w:id="10212" w:author="Debbie Houldsworth" w:date="2020-05-07T06:25:00Z">
        <w:r w:rsidDel="00F2632E">
          <w:delText>procure that each nominated associate identified by the Public Electricity Transferor under Clause 37.2.1 enters into an Accession Agreement unless that associate is already a party in the relevant capacity.</w:delText>
        </w:r>
        <w:bookmarkEnd w:id="10211"/>
      </w:del>
    </w:p>
    <w:p w14:paraId="0254BFF5" w14:textId="646C039F" w:rsidR="00FB7917" w:rsidDel="00F2632E" w:rsidRDefault="00FB7917">
      <w:pPr>
        <w:pStyle w:val="MRAL1Numbered"/>
        <w:rPr>
          <w:del w:id="10213" w:author="Debbie Houldsworth" w:date="2020-05-07T06:25:00Z"/>
        </w:rPr>
      </w:pPr>
      <w:del w:id="10214" w:author="Debbie Houldsworth" w:date="2020-05-07T06:25:00Z">
        <w:r w:rsidDel="00F2632E">
          <w:delText>Without prejudice to any rights and liabilities that have accrued prior to the Separation Date, on and from the Separation Date:</w:delText>
        </w:r>
      </w:del>
    </w:p>
    <w:p w14:paraId="0854C6D1" w14:textId="3090395D" w:rsidR="00FB7917" w:rsidDel="00F2632E" w:rsidRDefault="00FB7917">
      <w:pPr>
        <w:pStyle w:val="MRAL2Numbered"/>
        <w:rPr>
          <w:del w:id="10215" w:author="Debbie Houldsworth" w:date="2020-05-07T06:25:00Z"/>
        </w:rPr>
      </w:pPr>
      <w:del w:id="10216" w:author="Debbie Houldsworth" w:date="2020-05-07T06:25:00Z">
        <w:r w:rsidDel="00F2632E">
          <w:delText>a Public Electricity Transferor that will with effect from the Separation Date hold an Electricity Distribution Licence as contemplated by paragraph 1(2) of the Transfer Provisions shall cease to be a party to this Agreement in the capacity of a Supplier but shall otherwise remain a party to this Agreement in the capacity of a Distribution Business;</w:delText>
        </w:r>
      </w:del>
    </w:p>
    <w:p w14:paraId="375BE4DE" w14:textId="259E1C4E" w:rsidR="00FB7917" w:rsidDel="00F2632E" w:rsidRDefault="00FB7917">
      <w:pPr>
        <w:pStyle w:val="MRAL2Numbered"/>
        <w:rPr>
          <w:del w:id="10217" w:author="Debbie Houldsworth" w:date="2020-05-07T06:25:00Z"/>
        </w:rPr>
      </w:pPr>
      <w:del w:id="10218" w:author="Debbie Houldsworth" w:date="2020-05-07T06:25:00Z">
        <w:r w:rsidDel="00F2632E">
          <w:delText>a Public Electricity Transferor that will with effect from the Separation Date hold an Electricity Supply Licence as contemplated by paragraph 1(2) of the Transfer Provisions shall cease to be a party to this Agreement in the capacity of a Distribution Business but shall otherwise remain a party to this Agreement in the capacity of a Supplier;</w:delText>
        </w:r>
      </w:del>
    </w:p>
    <w:p w14:paraId="5B67F82C" w14:textId="0FF8F023" w:rsidR="00FB7917" w:rsidDel="00F2632E" w:rsidRDefault="00FB7917">
      <w:pPr>
        <w:pStyle w:val="MRAL2Numbered"/>
        <w:rPr>
          <w:del w:id="10219" w:author="Debbie Houldsworth" w:date="2020-05-07T06:25:00Z"/>
        </w:rPr>
      </w:pPr>
      <w:del w:id="10220" w:author="Debbie Houldsworth" w:date="2020-05-07T06:25:00Z">
        <w:r w:rsidDel="00F2632E">
          <w:delText>a Public Electricity Transferor that will with effect from the Separation Date hold neither an Electricity Supply Licence nor an Electricity Distribution Licence as contemplated by paragraph 1(3)(b) of the Transfer Provisions shall cease to be a party to this Agreement for all purposes.</w:delText>
        </w:r>
      </w:del>
    </w:p>
    <w:p w14:paraId="3EA8913E" w14:textId="77777777" w:rsidR="00FB7917" w:rsidRDefault="00FB7917">
      <w:pPr>
        <w:pStyle w:val="MRAHeading1"/>
        <w:pPrChange w:id="10221" w:author="Debbie Houldsworth" w:date="2020-05-13T09:56:00Z">
          <w:pPr>
            <w:pStyle w:val="MRAHeading1"/>
            <w:outlineLvl w:val="0"/>
          </w:pPr>
        </w:pPrChange>
      </w:pPr>
      <w:r>
        <w:br w:type="page"/>
      </w:r>
      <w:bookmarkStart w:id="10222" w:name="_Toc18300548"/>
      <w:bookmarkStart w:id="10223" w:name="_Toc64264347"/>
      <w:r>
        <w:t>PART X: CONFIDENTIALITY</w:t>
      </w:r>
      <w:bookmarkEnd w:id="10222"/>
      <w:bookmarkEnd w:id="10223"/>
    </w:p>
    <w:p w14:paraId="63D8C885" w14:textId="77777777" w:rsidR="00FB7917" w:rsidRDefault="00FB7917">
      <w:pPr>
        <w:pStyle w:val="MRAHeading2"/>
        <w:outlineLvl w:val="0"/>
        <w:pPrChange w:id="10224" w:author="Debbie Houldsworth" w:date="2020-05-13T08:03:00Z">
          <w:pPr>
            <w:pStyle w:val="MRAHeading2"/>
          </w:pPr>
        </w:pPrChange>
      </w:pPr>
      <w:bookmarkStart w:id="10225" w:name="_Toc415033831"/>
      <w:bookmarkStart w:id="10226" w:name="_Toc416508917"/>
      <w:bookmarkStart w:id="10227" w:name="_Toc18300549"/>
      <w:bookmarkStart w:id="10228" w:name="_Toc64264348"/>
      <w:bookmarkStart w:id="10229" w:name="_Toc40261177"/>
      <w:r>
        <w:t>confidentiality</w:t>
      </w:r>
      <w:bookmarkEnd w:id="10225"/>
      <w:bookmarkEnd w:id="10226"/>
      <w:bookmarkEnd w:id="10227"/>
      <w:bookmarkEnd w:id="10228"/>
      <w:bookmarkEnd w:id="10229"/>
    </w:p>
    <w:p w14:paraId="0E917DB9" w14:textId="77777777" w:rsidR="00FB7917" w:rsidRDefault="00FB7917">
      <w:pPr>
        <w:pStyle w:val="MRAHeading3"/>
        <w:pPrChange w:id="10230" w:author="Debbie Houldsworth" w:date="2020-05-13T09:58:00Z">
          <w:pPr>
            <w:pStyle w:val="MRAHeading3"/>
            <w:outlineLvl w:val="0"/>
          </w:pPr>
        </w:pPrChange>
      </w:pPr>
      <w:r>
        <w:t>General</w:t>
      </w:r>
    </w:p>
    <w:p w14:paraId="7E90C8CB" w14:textId="77777777" w:rsidR="00FB7917" w:rsidRDefault="00FB7917" w:rsidP="00872BD4">
      <w:pPr>
        <w:pStyle w:val="MRAL1Numbered"/>
        <w:numPr>
          <w:ilvl w:val="1"/>
          <w:numId w:val="45"/>
        </w:numPr>
      </w:pPr>
      <w:r>
        <w:t>Each party hereby undertakes with each other party that it shall preserve the confidentiality of and shall not directly or indirectly Disclose or use for its own purposes Confidential Information.  The exceptions to this obligation are set out in Clause 38.2.</w:t>
      </w:r>
    </w:p>
    <w:p w14:paraId="1374027E" w14:textId="77777777" w:rsidR="00FB7917" w:rsidRDefault="00FB7917">
      <w:pPr>
        <w:pStyle w:val="MRAHeading3"/>
        <w:pPrChange w:id="10231" w:author="Debbie Houldsworth" w:date="2020-05-13T09:58:00Z">
          <w:pPr>
            <w:pStyle w:val="MRAHeading3"/>
            <w:outlineLvl w:val="0"/>
          </w:pPr>
        </w:pPrChange>
      </w:pPr>
      <w:r>
        <w:t>Exceptions to Confidentiality Obligation</w:t>
      </w:r>
    </w:p>
    <w:p w14:paraId="6490613B" w14:textId="77777777" w:rsidR="00FB7917" w:rsidRDefault="00FB7917">
      <w:pPr>
        <w:pStyle w:val="MRAL1Numbered"/>
      </w:pPr>
      <w:r>
        <w:t>A party shall be entitled to Disclose or use Confidential Information if and to the extent that one or more of the following apply:</w:t>
      </w:r>
    </w:p>
    <w:p w14:paraId="11EEFCE3" w14:textId="77777777" w:rsidR="00FB7917" w:rsidRDefault="00FB7917">
      <w:pPr>
        <w:pStyle w:val="MRAL2Numbered"/>
      </w:pPr>
      <w:r>
        <w:t>the party is required or permitted to Disclose Confidential Information pursuant to the terms of a Nominated Agreement, to the extent of such requirement or permission</w:t>
      </w:r>
      <w:r w:rsidR="00382F4A">
        <w:t>. A party shall be entitled to Disclose and use Confidential Information in accordance with the terms of the Data Transfer Service Agreement</w:t>
      </w:r>
      <w:r>
        <w:t>; or</w:t>
      </w:r>
    </w:p>
    <w:p w14:paraId="18684BE3" w14:textId="5A606A94" w:rsidR="00FB7917" w:rsidRDefault="007509CC">
      <w:pPr>
        <w:pStyle w:val="MRAL2Numbered"/>
      </w:pPr>
      <w:ins w:id="10232" w:author="Debbie Houldsworth" w:date="2020-05-07T11:04:00Z">
        <w:r>
          <w:t>Not U</w:t>
        </w:r>
      </w:ins>
      <w:ins w:id="10233" w:author="Debbie Houldsworth" w:date="2020-05-07T11:09:00Z">
        <w:r w:rsidR="00B77E5B">
          <w:t>sed</w:t>
        </w:r>
      </w:ins>
      <w:del w:id="10234" w:author="Debbie Houldsworth" w:date="2020-05-07T11:09:00Z">
        <w:r w:rsidR="00FB7917" w:rsidDel="00B77E5B">
          <w:delText>the party believes, on reasonable grounds, that market arrangements set out or contemplated by this Agreement require or permit it to Disclose Confidential Information to another person or to use Confidential Information to the extent of such requirement or permission; or</w:delText>
        </w:r>
      </w:del>
    </w:p>
    <w:p w14:paraId="7433F883" w14:textId="77777777" w:rsidR="00FB7917" w:rsidRDefault="00FB7917">
      <w:pPr>
        <w:pStyle w:val="MRAL2Numbered"/>
      </w:pPr>
      <w:bookmarkStart w:id="10235" w:name="_Ref4560156"/>
      <w:r>
        <w:t>the person to whose affairs the Confidential Information relates gives its prior written consent to the Disclosure or use, to the extent of such consent; or</w:t>
      </w:r>
      <w:bookmarkEnd w:id="10235"/>
    </w:p>
    <w:p w14:paraId="08D1AA83" w14:textId="77777777" w:rsidR="00FB7917" w:rsidRDefault="00FB7917">
      <w:pPr>
        <w:pStyle w:val="MRAL2Numbered"/>
      </w:pPr>
      <w:r>
        <w:t>the Confidential Information, before it is furnished to the relevant party is in the public domain; or</w:t>
      </w:r>
    </w:p>
    <w:p w14:paraId="6E870CDF" w14:textId="77777777" w:rsidR="00FB7917" w:rsidRDefault="00FB7917">
      <w:pPr>
        <w:pStyle w:val="MRAL2Numbered"/>
      </w:pPr>
      <w:r>
        <w:t>the Confidential Information, after it is furnished to the party:</w:t>
      </w:r>
    </w:p>
    <w:p w14:paraId="4E05CA6F" w14:textId="77777777" w:rsidR="00FB7917" w:rsidRDefault="00FB7917">
      <w:pPr>
        <w:pStyle w:val="MRAL3HangingIndent"/>
      </w:pPr>
      <w:r>
        <w:t>(A)</w:t>
      </w:r>
      <w:r>
        <w:tab/>
        <w:t>is acquired by the party in circumstances in which this Clause does not apply;</w:t>
      </w:r>
    </w:p>
    <w:p w14:paraId="4F33F53E" w14:textId="77777777" w:rsidR="00FB7917" w:rsidRDefault="00FB7917">
      <w:pPr>
        <w:pStyle w:val="MRAL3HangingIndent"/>
      </w:pPr>
      <w:r>
        <w:t>(B)</w:t>
      </w:r>
      <w:r>
        <w:tab/>
        <w:t>is acquired by a party in circumstances in which this Clause does apply and thereafter ceases to be subject to the restrictions imposed by this Clause; or</w:t>
      </w:r>
    </w:p>
    <w:p w14:paraId="17541B1A" w14:textId="77777777" w:rsidR="00FB7917" w:rsidRDefault="00FB7917">
      <w:pPr>
        <w:pStyle w:val="MRAL3HangingIndent"/>
      </w:pPr>
      <w:r>
        <w:t>(C)</w:t>
      </w:r>
      <w:r>
        <w:tab/>
        <w:t>enters the public domain,</w:t>
      </w:r>
    </w:p>
    <w:p w14:paraId="10A0642E" w14:textId="77777777" w:rsidR="00FB7917" w:rsidRDefault="00FB7917">
      <w:pPr>
        <w:pStyle w:val="MRAL2NoHangingIndent"/>
      </w:pPr>
      <w:r>
        <w:t>and in any such case otherwise than as a result of (i) a breach by the party of its obligations in this Clause or (ii) a breach by the person who disclosed that Confidential Information of that person's confidentiality obligation and the party is aware of such breach; or</w:t>
      </w:r>
    </w:p>
    <w:p w14:paraId="742FE0DF" w14:textId="77777777" w:rsidR="00FB7917" w:rsidRDefault="00FB7917">
      <w:pPr>
        <w:pStyle w:val="MRAL2Numbered"/>
      </w:pPr>
      <w:r>
        <w:t>the party is required or permitted to Disclose Confidential Information to any person:</w:t>
      </w:r>
    </w:p>
    <w:p w14:paraId="6BD2B2A3" w14:textId="77777777" w:rsidR="00FB7917" w:rsidRDefault="00FB7917">
      <w:pPr>
        <w:pStyle w:val="MRAL3HangingIndent"/>
      </w:pPr>
      <w:r>
        <w:t>(A)</w:t>
      </w:r>
      <w:r>
        <w:tab/>
        <w:t xml:space="preserve">in compliance </w:t>
      </w:r>
      <w:del w:id="10236" w:author="Debbie Houldsworth" w:date="2020-05-13T07:00:00Z">
        <w:r w:rsidDel="00A77876">
          <w:delText xml:space="preserve"> </w:delText>
        </w:r>
      </w:del>
      <w:r>
        <w:t>with any provisions of any Relevant Instrument; or</w:t>
      </w:r>
    </w:p>
    <w:p w14:paraId="0D1BF926" w14:textId="77777777" w:rsidR="00FB7917" w:rsidRDefault="00FB7917">
      <w:pPr>
        <w:pStyle w:val="MRAL3HangingIndent"/>
      </w:pPr>
      <w:r>
        <w:t>(B)</w:t>
      </w:r>
      <w:r>
        <w:tab/>
        <w:t>in compliance with any other requirement of law or of a Competent Authority; or</w:t>
      </w:r>
    </w:p>
    <w:p w14:paraId="0531E9DF" w14:textId="77777777" w:rsidR="00FB7917" w:rsidRDefault="00FB7917">
      <w:pPr>
        <w:pStyle w:val="MRAL3HangingIndent"/>
      </w:pPr>
      <w:r>
        <w:t>(C)</w:t>
      </w:r>
      <w:r>
        <w:tab/>
        <w:t>in response to a requirement of any stock exchange or regulatory authority or the Panel on Take-Overs and Mergers; or</w:t>
      </w:r>
    </w:p>
    <w:p w14:paraId="66E5B2ED" w14:textId="77777777" w:rsidR="00FB7917" w:rsidRDefault="00FB7917">
      <w:pPr>
        <w:pStyle w:val="MRAL3HangingIndent"/>
      </w:pPr>
      <w:r>
        <w:t>(D)</w:t>
      </w:r>
      <w:r>
        <w:tab/>
        <w:t>pursuant to the arbitration rules for the Electricity Arbitration Association or pursuant to any judicial or other arbitral process or tribunal having jurisdiction in relation to the party including any disputes committee set up under the terms of this Agreement or the BSC; or</w:t>
      </w:r>
    </w:p>
    <w:p w14:paraId="150E20AA" w14:textId="77777777" w:rsidR="00FB7917" w:rsidRDefault="00FB7917">
      <w:pPr>
        <w:pStyle w:val="MRAL2Numbered"/>
      </w:pPr>
      <w:r>
        <w:t>the party Discloses Confidential Information to its Affiliates or Related Undertakings, its or its Affiliates or Related Undertakings employees, directors, agents, consultants and professional advisers, or where the party is a Supplier to any Relevant Exempt Supplier in each case on the basis set out in Clause 38.6; or</w:t>
      </w:r>
    </w:p>
    <w:p w14:paraId="5A07E92E" w14:textId="77777777" w:rsidR="00FB7917" w:rsidRDefault="00FB7917">
      <w:pPr>
        <w:pStyle w:val="MRAL2Numbered"/>
      </w:pPr>
      <w:r>
        <w:t>the party Discloses Confidential Information to the Authority; or</w:t>
      </w:r>
    </w:p>
    <w:p w14:paraId="7C89783A" w14:textId="77777777" w:rsidR="00FB7917" w:rsidRDefault="00FB7917">
      <w:pPr>
        <w:pStyle w:val="MRAL2Numbered"/>
      </w:pPr>
      <w:r>
        <w:t>the party is a Distribution Business and the Confidential Information relates to information in respect of a Customer which information the MPAS Provider previously acquired through its Distribution Business to the extent that disclosure is made by that MPAS Provider to the person who supplied electricity to the Customer at the time such information was acquired by the MPAS Provider.</w:t>
      </w:r>
    </w:p>
    <w:p w14:paraId="40D64633" w14:textId="77777777" w:rsidR="00FB7917" w:rsidRDefault="00FB7917">
      <w:pPr>
        <w:pStyle w:val="MRAL1Numbered"/>
      </w:pPr>
      <w:r>
        <w:t>Confidential Information which a party is permitted or obliged to Disclose or use pursuant to Clause 38.2 shall not cease to be regarded as Confidential Information in all other circumstances by virtue of such Disclosure or use.</w:t>
      </w:r>
    </w:p>
    <w:p w14:paraId="774FF98D" w14:textId="77777777" w:rsidR="00FB7917" w:rsidRDefault="00FB7917">
      <w:pPr>
        <w:pStyle w:val="MRAHeading3"/>
        <w:pPrChange w:id="10237" w:author="Debbie Houldsworth" w:date="2020-05-13T09:58:00Z">
          <w:pPr>
            <w:pStyle w:val="MRAHeading3"/>
            <w:outlineLvl w:val="0"/>
          </w:pPr>
        </w:pPrChange>
      </w:pPr>
      <w:r>
        <w:tab/>
        <w:t>Distribution Business Provisions</w:t>
      </w:r>
    </w:p>
    <w:p w14:paraId="52258D0F" w14:textId="77777777" w:rsidR="00FB7917" w:rsidRDefault="00FB7917">
      <w:pPr>
        <w:pStyle w:val="MRAL1Numbered"/>
      </w:pPr>
      <w:r>
        <w:t>Each party agrees that where a Distribution Business Discloses or uses Confidential Information in accordance with Clause 38.2, such information need not be treated as confidential to the extent of such Disclosure or use for the purposes of Condition 42 of the Electricity Distribution Licence.</w:t>
      </w:r>
    </w:p>
    <w:p w14:paraId="05A15597" w14:textId="77777777" w:rsidR="00FB7917" w:rsidRDefault="00FB7917">
      <w:pPr>
        <w:pStyle w:val="MRAHeading3"/>
        <w:pPrChange w:id="10238" w:author="Debbie Houldsworth" w:date="2020-05-13T09:58:00Z">
          <w:pPr>
            <w:pStyle w:val="MRAHeading3"/>
            <w:outlineLvl w:val="0"/>
          </w:pPr>
        </w:pPrChange>
      </w:pPr>
      <w:r>
        <w:tab/>
        <w:t>Internal Procedures</w:t>
      </w:r>
    </w:p>
    <w:p w14:paraId="195D2CDE" w14:textId="77777777" w:rsidR="00FB7917" w:rsidRDefault="00FB7917">
      <w:pPr>
        <w:pStyle w:val="MRAL1Numbered"/>
      </w:pPr>
      <w:r>
        <w:t>With effect from the date of this Agreement each party shall adopt procedures within its organisation for ensuring the confidentiality of all Confidential Information which it is obliged to preserve as confidential under Clause 38.1.  These procedures are:</w:t>
      </w:r>
    </w:p>
    <w:p w14:paraId="268EFE2B" w14:textId="77777777" w:rsidR="00FB7917" w:rsidRDefault="00FB7917">
      <w:pPr>
        <w:pStyle w:val="MRAL2Numbered"/>
      </w:pPr>
      <w:r>
        <w:t>the Confidential Information will be disseminated within the party only on a "need to know" basis;</w:t>
      </w:r>
    </w:p>
    <w:p w14:paraId="56B96FF7" w14:textId="77777777" w:rsidR="00FB7917" w:rsidRDefault="00FB7917">
      <w:pPr>
        <w:pStyle w:val="MRAL2Numbered"/>
      </w:pPr>
      <w:r>
        <w:t>employees, directors, agents, consultants and professional advisers of the party in receipt of Confidential Information will be made fully aware of the party's obligations of confidence in relation thereto; and</w:t>
      </w:r>
    </w:p>
    <w:p w14:paraId="2309475A" w14:textId="77777777" w:rsidR="00FB7917" w:rsidRDefault="00FB7917">
      <w:pPr>
        <w:pStyle w:val="MRAL2Numbered"/>
      </w:pPr>
      <w:r>
        <w:t>any copies of the Confidential Information, whether in hard copy or computerised form, will clearly identify the Confidential Information as confidential.</w:t>
      </w:r>
    </w:p>
    <w:p w14:paraId="3602FB66" w14:textId="77777777" w:rsidR="00FB7917" w:rsidRDefault="00FB7917">
      <w:pPr>
        <w:pStyle w:val="MRAL1Numbered"/>
      </w:pPr>
      <w:r>
        <w:t>Each party shall take all reasonable steps to ensure that any person referred to in Clause 38.2.6 to whom the party Discloses Confidential Information does not use that Confidential Information for any purpose other than that for which it is provided and does not Disclose that Confidential Information otherwise than in accordance with this Clause 38.</w:t>
      </w:r>
    </w:p>
    <w:p w14:paraId="2B733845" w14:textId="77777777" w:rsidR="00FB7917" w:rsidRDefault="00FB7917">
      <w:pPr>
        <w:pStyle w:val="MRAHeading3"/>
        <w:pPrChange w:id="10239" w:author="Debbie Houldsworth" w:date="2020-05-13T09:58:00Z">
          <w:pPr>
            <w:pStyle w:val="MRAHeading3"/>
            <w:outlineLvl w:val="0"/>
          </w:pPr>
        </w:pPrChange>
      </w:pPr>
      <w:r>
        <w:t>Affiliate or Related Undertaking</w:t>
      </w:r>
    </w:p>
    <w:p w14:paraId="7E427C17" w14:textId="77777777" w:rsidR="00FB7917" w:rsidRDefault="00FB7917">
      <w:pPr>
        <w:pStyle w:val="MRAL1Numbered"/>
      </w:pPr>
      <w:r>
        <w:t>Each party shall procure that each of its Affiliates and Related Undertakings observes the restrictions in Clauses 38.1 to 38.7 as if in each Clause there was substituted for the name of the party the name of the Affiliate or Related Undertaking.</w:t>
      </w:r>
    </w:p>
    <w:p w14:paraId="579F7411" w14:textId="77777777" w:rsidR="00FB7917" w:rsidRDefault="00FB7917">
      <w:pPr>
        <w:pStyle w:val="MRAHeading3"/>
        <w:pPrChange w:id="10240" w:author="Debbie Houldsworth" w:date="2020-05-13T09:59:00Z">
          <w:pPr>
            <w:pStyle w:val="MRAHeading3"/>
            <w:outlineLvl w:val="0"/>
          </w:pPr>
        </w:pPrChange>
      </w:pPr>
      <w:r>
        <w:t>Data Protection Act</w:t>
      </w:r>
    </w:p>
    <w:p w14:paraId="1B3497CE" w14:textId="77777777" w:rsidR="00320544" w:rsidRDefault="00FB7917" w:rsidP="00320544">
      <w:pPr>
        <w:pStyle w:val="MRAL1Numbered"/>
      </w:pPr>
      <w:r>
        <w:t xml:space="preserve">Each party warrants that it has effected, and undertakes that it </w:t>
      </w:r>
      <w:r w:rsidR="00955075">
        <w:t>shall (whilst a party to this Agreement)</w:t>
      </w:r>
      <w:r>
        <w:t xml:space="preserve"> effect and maintain all such</w:t>
      </w:r>
      <w:r w:rsidR="00955075">
        <w:t xml:space="preserve"> </w:t>
      </w:r>
      <w:r w:rsidR="00955075" w:rsidRPr="00955075">
        <w:t>notifications and</w:t>
      </w:r>
      <w:r>
        <w:t xml:space="preserve"> registrations as it is required to effect and maintain under the Data Protection </w:t>
      </w:r>
      <w:r w:rsidR="00955075" w:rsidRPr="00955075">
        <w:t>Legislation</w:t>
      </w:r>
      <w:r>
        <w:t xml:space="preserve"> to enable it lawfully to perform the obligations imposed on it</w:t>
      </w:r>
      <w:r w:rsidR="00955075">
        <w:t xml:space="preserve"> and exercise the rights granted to it</w:t>
      </w:r>
      <w:r>
        <w:t xml:space="preserve"> by this Agreement.  </w:t>
      </w:r>
    </w:p>
    <w:p w14:paraId="4BB07554" w14:textId="77777777" w:rsidR="00E86145" w:rsidRDefault="00FB7917" w:rsidP="005C4895">
      <w:pPr>
        <w:pStyle w:val="MRAL2Numbered"/>
      </w:pPr>
      <w:r w:rsidRPr="00B16377">
        <w:t>Each party</w:t>
      </w:r>
      <w:r>
        <w:t xml:space="preserve"> undertakes to comply with the Data Protection </w:t>
      </w:r>
      <w:r w:rsidR="00B16377" w:rsidRPr="00B16377">
        <w:t>Legislation</w:t>
      </w:r>
      <w:r>
        <w:t xml:space="preserve"> in the performance of this Agreement</w:t>
      </w:r>
      <w:r w:rsidR="00B16377" w:rsidRPr="00B16377">
        <w:t>, including ensuring that it has a lawful basis for sharing personal data with another Party and that it complies with the Data Protection Legislation in relation to such sharing of personal data</w:t>
      </w:r>
      <w:r>
        <w:t>.</w:t>
      </w:r>
    </w:p>
    <w:p w14:paraId="4B91F9E5" w14:textId="77777777" w:rsidR="00175657" w:rsidRDefault="00B16377" w:rsidP="00175657">
      <w:pPr>
        <w:pStyle w:val="MRAL2Numbered"/>
      </w:pPr>
      <w:r w:rsidRPr="005C4895">
        <w:t>Each Party shall comply with the Data Protection Legislation as regards the exercise of rights by data subjects for which the Party is the data controller. Unless agreed otherwise in writing at the relevant time, and to the extent any Parties are joint controllers:</w:t>
      </w:r>
    </w:p>
    <w:p w14:paraId="3A2CB2FD" w14:textId="77777777" w:rsidR="00175657" w:rsidRDefault="00B16377" w:rsidP="005C4895">
      <w:pPr>
        <w:pStyle w:val="MRAL3Numbered"/>
      </w:pPr>
      <w:r w:rsidRPr="005C4895">
        <w:t>each Party shall independently comply with the Data Protection Legislation; and</w:t>
      </w:r>
    </w:p>
    <w:p w14:paraId="5FDB63DB" w14:textId="77777777" w:rsidR="00B16377" w:rsidRPr="005C4895" w:rsidRDefault="00B16377" w:rsidP="005C4895">
      <w:pPr>
        <w:pStyle w:val="MRAL3Numbered"/>
      </w:pPr>
      <w:r w:rsidRPr="005C4895">
        <w:t>each Party shall independently inform data subjects about its processing activities and shall refer to the other joint controller in such notices.</w:t>
      </w:r>
    </w:p>
    <w:p w14:paraId="7E92C17D" w14:textId="77777777" w:rsidR="00FB7917" w:rsidRDefault="00E44DC0" w:rsidP="00E44DC0">
      <w:pPr>
        <w:pStyle w:val="MRAL1Numbered"/>
      </w:pPr>
      <w:r w:rsidRPr="009C6A39">
        <w:t>Without limiting any other basis for processing which may be available in accordance with th</w:t>
      </w:r>
      <w:r>
        <w:t>e Data Protection Legislation, e</w:t>
      </w:r>
      <w:r w:rsidR="00FB7917">
        <w:t xml:space="preserve">ach party undertakes that, in any case where information to be disclosed by it under this Agreement may lawfully be disclosed only with the prior consent of the person to whom the information relates, it will use its reasonable endeavours to obtain such prior </w:t>
      </w:r>
      <w:r>
        <w:t xml:space="preserve">valid </w:t>
      </w:r>
      <w:r w:rsidR="00FB7917">
        <w:t>consents so as to enable it, or the Distribution Business as the case may be</w:t>
      </w:r>
      <w:r>
        <w:t>,</w:t>
      </w:r>
      <w:r w:rsidRPr="00E44DC0">
        <w:t xml:space="preserve"> to lawfully disclose the information</w:t>
      </w:r>
      <w:r w:rsidR="00FB7917">
        <w:t>.</w:t>
      </w:r>
    </w:p>
    <w:p w14:paraId="5F15DF0E" w14:textId="0AE2EACD" w:rsidR="00FB7917" w:rsidRDefault="00FB7917">
      <w:pPr>
        <w:pStyle w:val="MRAHeading3"/>
        <w:pPrChange w:id="10241" w:author="Debbie Houldsworth" w:date="2020-05-13T09:59:00Z">
          <w:pPr>
            <w:pStyle w:val="MRAHeading3"/>
            <w:outlineLvl w:val="0"/>
          </w:pPr>
        </w:pPrChange>
      </w:pPr>
      <w:del w:id="10242" w:author="Debbie Houldsworth" w:date="2020-05-07T06:18:00Z">
        <w:r w:rsidDel="005F0C15">
          <w:tab/>
        </w:r>
      </w:del>
      <w:del w:id="10243" w:author="Jonathan Hawkins" w:date="2020-05-07T15:08:00Z">
        <w:r w:rsidDel="009008DF">
          <w:delText>MEC</w:delText>
        </w:r>
      </w:del>
      <w:ins w:id="10244" w:author="Jonathan Hawkins" w:date="2020-05-07T15:08:00Z">
        <w:del w:id="10245" w:author="Debbie Houldsworth" w:date="2020-05-20T11:50:00Z">
          <w:r w:rsidR="009008DF" w:rsidDel="0074192C">
            <w:delText>MRASCo</w:delText>
          </w:r>
        </w:del>
      </w:ins>
      <w:ins w:id="10246" w:author="Debbie Houldsworth" w:date="2020-05-20T11:50:00Z">
        <w:r w:rsidR="0074192C">
          <w:t>MRASCO</w:t>
        </w:r>
      </w:ins>
    </w:p>
    <w:p w14:paraId="651B05A8" w14:textId="296A7216" w:rsidR="00FB7917" w:rsidRDefault="00FB7917">
      <w:pPr>
        <w:pStyle w:val="MRAL1Numbered"/>
      </w:pPr>
      <w:r>
        <w:t xml:space="preserve">The parties acknowledge that, for </w:t>
      </w:r>
      <w:del w:id="10247" w:author="Jonathan Hawkins" w:date="2020-05-07T15:08:00Z">
        <w:r w:rsidDel="009008DF">
          <w:delText xml:space="preserve">MEC </w:delText>
        </w:r>
      </w:del>
      <w:ins w:id="10248" w:author="Jonathan Hawkins" w:date="2020-05-07T15:08:00Z">
        <w:del w:id="10249" w:author="Debbie Houldsworth" w:date="2020-05-20T11:50:00Z">
          <w:r w:rsidR="009008DF" w:rsidDel="0074192C">
            <w:delText>MRASCo</w:delText>
          </w:r>
        </w:del>
      </w:ins>
      <w:ins w:id="10250" w:author="Debbie Houldsworth" w:date="2020-05-20T11:50:00Z">
        <w:r w:rsidR="0074192C">
          <w:t>MRASCO</w:t>
        </w:r>
      </w:ins>
      <w:ins w:id="10251" w:author="Jonathan Hawkins" w:date="2020-05-07T15:08:00Z">
        <w:r w:rsidR="009008DF">
          <w:t xml:space="preserve"> </w:t>
        </w:r>
      </w:ins>
      <w:del w:id="10252" w:author="Jonathan Hawkins" w:date="2020-05-07T15:08:00Z">
        <w:r w:rsidDel="009008DF">
          <w:delText xml:space="preserve">and each of its sub-committees </w:delText>
        </w:r>
      </w:del>
      <w:r>
        <w:t xml:space="preserve">properly to carry out its duties and responsibilities under this Agreement, </w:t>
      </w:r>
      <w:del w:id="10253" w:author="Jonathan Hawkins" w:date="2020-05-07T15:08:00Z">
        <w:r w:rsidDel="009008DF">
          <w:delText xml:space="preserve">MEC </w:delText>
        </w:r>
      </w:del>
      <w:ins w:id="10254" w:author="Jonathan Hawkins" w:date="2020-05-07T15:08:00Z">
        <w:del w:id="10255" w:author="Debbie Houldsworth" w:date="2020-05-20T11:50:00Z">
          <w:r w:rsidR="009008DF" w:rsidDel="0074192C">
            <w:delText>MRASCo</w:delText>
          </w:r>
        </w:del>
      </w:ins>
      <w:ins w:id="10256" w:author="Debbie Houldsworth" w:date="2020-05-20T11:50:00Z">
        <w:r w:rsidR="0074192C">
          <w:t>MRASCO</w:t>
        </w:r>
      </w:ins>
      <w:ins w:id="10257" w:author="Jonathan Hawkins" w:date="2020-05-07T15:08:00Z">
        <w:r w:rsidR="009008DF">
          <w:t xml:space="preserve"> </w:t>
        </w:r>
      </w:ins>
      <w:r>
        <w:t xml:space="preserve">may decide or be obliged to keep confidential to it </w:t>
      </w:r>
      <w:del w:id="10258" w:author="Jonathan Hawkins" w:date="2020-05-07T15:08:00Z">
        <w:r w:rsidDel="009008DF">
          <w:delText xml:space="preserve">(and may instruct its sub-committees to keep confidential) </w:delText>
        </w:r>
      </w:del>
      <w:r>
        <w:t>matters, reports, data and other information</w:t>
      </w:r>
      <w:del w:id="10259" w:author="Jonathan Hawkins" w:date="2020-05-07T15:09:00Z">
        <w:r w:rsidDel="009008DF">
          <w:delText xml:space="preserve"> (which, for the avoidance of doubt, shall include any such reports, data or other information relating to the Entry Assessment undertaken by any party pursuant to Clause 11)</w:delText>
        </w:r>
      </w:del>
      <w:r>
        <w:t xml:space="preserve">, </w:t>
      </w:r>
      <w:del w:id="10260" w:author="Jonathan Hawkins" w:date="2020-05-07T15:09:00Z">
        <w:r w:rsidDel="009008DF">
          <w:delText xml:space="preserve">or provided in relation to an application made pursuant to Clause 11.3) </w:delText>
        </w:r>
      </w:del>
      <w:r>
        <w:t xml:space="preserve">produced by or for, or made available to or held by, </w:t>
      </w:r>
      <w:del w:id="10261" w:author="Jonathan Hawkins" w:date="2020-05-07T15:09:00Z">
        <w:r w:rsidDel="009008DF">
          <w:delText xml:space="preserve">MEC </w:delText>
        </w:r>
      </w:del>
      <w:ins w:id="10262" w:author="Jonathan Hawkins" w:date="2020-05-07T15:09:00Z">
        <w:del w:id="10263" w:author="Debbie Houldsworth" w:date="2020-05-20T11:50:00Z">
          <w:r w:rsidR="009008DF" w:rsidDel="0074192C">
            <w:delText>MRASCo</w:delText>
          </w:r>
        </w:del>
      </w:ins>
      <w:ins w:id="10264" w:author="Debbie Houldsworth" w:date="2020-05-20T11:50:00Z">
        <w:r w:rsidR="0074192C">
          <w:t>MRASCO</w:t>
        </w:r>
      </w:ins>
      <w:ins w:id="10265" w:author="Jonathan Hawkins" w:date="2020-05-07T15:09:00Z">
        <w:r w:rsidR="009008DF">
          <w:t xml:space="preserve"> </w:t>
        </w:r>
      </w:ins>
      <w:del w:id="10266" w:author="Jonathan Hawkins" w:date="2020-05-07T15:09:00Z">
        <w:r w:rsidDel="009008DF">
          <w:delText xml:space="preserve">or the relevant sub-committee </w:delText>
        </w:r>
      </w:del>
      <w:r>
        <w:t xml:space="preserve">and, in any such case, </w:t>
      </w:r>
      <w:del w:id="10267" w:author="Jonathan Hawkins" w:date="2020-05-07T15:10:00Z">
        <w:r w:rsidDel="009008DF">
          <w:delText xml:space="preserve">MEC members </w:delText>
        </w:r>
      </w:del>
      <w:ins w:id="10268" w:author="Jonathan Hawkins" w:date="2020-05-07T15:10:00Z">
        <w:r w:rsidR="009008DF">
          <w:t xml:space="preserve">the directors </w:t>
        </w:r>
      </w:ins>
      <w:r>
        <w:t xml:space="preserve">shall neither disclose the same to the category of parties which they represent nor be required by such parties so to disclose. Each of the parties agrees to respect the position of </w:t>
      </w:r>
      <w:del w:id="10269" w:author="Jonathan Hawkins" w:date="2020-05-07T15:10:00Z">
        <w:r w:rsidDel="009008DF">
          <w:delText>MEC</w:delText>
        </w:r>
      </w:del>
      <w:ins w:id="10270" w:author="Jonathan Hawkins" w:date="2020-05-07T15:10:00Z">
        <w:del w:id="10271" w:author="Debbie Houldsworth" w:date="2020-05-20T11:50:00Z">
          <w:r w:rsidR="009008DF" w:rsidDel="0074192C">
            <w:delText>MRASCo</w:delText>
          </w:r>
        </w:del>
      </w:ins>
      <w:ins w:id="10272" w:author="Debbie Houldsworth" w:date="2020-05-20T11:50:00Z">
        <w:r w:rsidR="0074192C">
          <w:t>MRASCO</w:t>
        </w:r>
      </w:ins>
      <w:del w:id="10273" w:author="Jonathan Hawkins" w:date="2020-05-07T15:10:00Z">
        <w:r w:rsidDel="009008DF">
          <w:delText>, its sub-committees</w:delText>
        </w:r>
      </w:del>
      <w:r>
        <w:t xml:space="preserve"> and the </w:t>
      </w:r>
      <w:del w:id="10274" w:author="Jonathan Hawkins" w:date="2020-05-07T15:10:00Z">
        <w:r w:rsidDel="009008DF">
          <w:delText xml:space="preserve">MEC Members </w:delText>
        </w:r>
      </w:del>
      <w:ins w:id="10275" w:author="Jonathan Hawkins" w:date="2020-05-07T15:10:00Z">
        <w:r w:rsidR="009008DF">
          <w:t xml:space="preserve">directors </w:t>
        </w:r>
      </w:ins>
      <w:r>
        <w:t>accordingly.</w:t>
      </w:r>
    </w:p>
    <w:p w14:paraId="58B4FB9C" w14:textId="43489BC0" w:rsidR="00FB7917" w:rsidRDefault="00FB7917">
      <w:pPr>
        <w:pStyle w:val="MRAL1Numbered"/>
      </w:pPr>
      <w:r>
        <w:t xml:space="preserve">Each of the parties agrees, subject to any relevant confidentiality provision binding on it, to provide </w:t>
      </w:r>
      <w:del w:id="10276" w:author="Jonathan Hawkins" w:date="2020-05-07T15:10:00Z">
        <w:r w:rsidDel="009008DF">
          <w:delText xml:space="preserve">MEC </w:delText>
        </w:r>
      </w:del>
      <w:ins w:id="10277" w:author="Jonathan Hawkins" w:date="2020-05-07T15:10:00Z">
        <w:del w:id="10278" w:author="Debbie Houldsworth" w:date="2020-05-20T11:50:00Z">
          <w:r w:rsidR="009008DF" w:rsidDel="0074192C">
            <w:delText>MRASCo</w:delText>
          </w:r>
        </w:del>
      </w:ins>
      <w:ins w:id="10279" w:author="Debbie Houldsworth" w:date="2020-05-20T11:50:00Z">
        <w:r w:rsidR="0074192C">
          <w:t>MRASCO</w:t>
        </w:r>
      </w:ins>
      <w:ins w:id="10280" w:author="Jonathan Hawkins" w:date="2020-05-07T15:10:00Z">
        <w:r w:rsidR="009008DF">
          <w:t xml:space="preserve"> </w:t>
        </w:r>
      </w:ins>
      <w:r>
        <w:t xml:space="preserve">and the Secretariat with all data and other information reasonably requested by </w:t>
      </w:r>
      <w:del w:id="10281" w:author="Jonathan Hawkins" w:date="2020-05-07T15:10:00Z">
        <w:r w:rsidDel="009008DF">
          <w:delText xml:space="preserve">MEC </w:delText>
        </w:r>
      </w:del>
      <w:ins w:id="10282" w:author="Jonathan Hawkins" w:date="2020-05-07T15:10:00Z">
        <w:del w:id="10283" w:author="Debbie Houldsworth" w:date="2020-05-20T11:50:00Z">
          <w:r w:rsidR="009008DF" w:rsidDel="0074192C">
            <w:delText>MRASCo</w:delText>
          </w:r>
        </w:del>
      </w:ins>
      <w:ins w:id="10284" w:author="Debbie Houldsworth" w:date="2020-05-20T11:50:00Z">
        <w:r w:rsidR="0074192C">
          <w:t>MRASCO</w:t>
        </w:r>
      </w:ins>
      <w:ins w:id="10285" w:author="Jonathan Hawkins" w:date="2020-05-07T15:10:00Z">
        <w:r w:rsidR="009008DF">
          <w:t xml:space="preserve"> </w:t>
        </w:r>
      </w:ins>
      <w:r>
        <w:t xml:space="preserve">and necessary for </w:t>
      </w:r>
      <w:del w:id="10286" w:author="Jonathan Hawkins" w:date="2020-05-07T15:10:00Z">
        <w:r w:rsidDel="009008DF">
          <w:delText xml:space="preserve">MEC </w:delText>
        </w:r>
      </w:del>
      <w:ins w:id="10287" w:author="Jonathan Hawkins" w:date="2020-05-07T15:10:00Z">
        <w:del w:id="10288" w:author="Debbie Houldsworth" w:date="2020-05-20T11:50:00Z">
          <w:r w:rsidR="009008DF" w:rsidDel="0074192C">
            <w:delText>MRASCo</w:delText>
          </w:r>
        </w:del>
      </w:ins>
      <w:ins w:id="10289" w:author="Debbie Houldsworth" w:date="2020-05-20T11:50:00Z">
        <w:r w:rsidR="0074192C">
          <w:t>MRASCO</w:t>
        </w:r>
      </w:ins>
      <w:ins w:id="10290" w:author="Jonathan Hawkins" w:date="2020-05-07T15:10:00Z">
        <w:r w:rsidR="009008DF">
          <w:t xml:space="preserve"> </w:t>
        </w:r>
      </w:ins>
      <w:r>
        <w:t>and/or the Secretariat properly to carry out its duties and responsibilities under this Agreement.</w:t>
      </w:r>
    </w:p>
    <w:p w14:paraId="322579FF" w14:textId="5D033996" w:rsidR="00FB7917" w:rsidRDefault="00FB7917">
      <w:pPr>
        <w:pStyle w:val="MRAHeading1"/>
        <w:pPrChange w:id="10291" w:author="Debbie Houldsworth" w:date="2020-05-13T09:59:00Z">
          <w:pPr>
            <w:pStyle w:val="MRAHeading1"/>
            <w:outlineLvl w:val="0"/>
          </w:pPr>
        </w:pPrChange>
      </w:pPr>
      <w:r>
        <w:br w:type="page"/>
      </w:r>
      <w:bookmarkStart w:id="10292" w:name="_Toc18300550"/>
      <w:bookmarkStart w:id="10293" w:name="_Toc64264349"/>
      <w:r>
        <w:t xml:space="preserve">PART XI: </w:t>
      </w:r>
      <w:del w:id="10294" w:author="Jonathan Hawkins" w:date="2020-05-07T15:11:00Z">
        <w:r w:rsidDel="009008DF">
          <w:delText>FORCE MAJEURE</w:delText>
        </w:r>
      </w:del>
      <w:bookmarkEnd w:id="10292"/>
      <w:bookmarkEnd w:id="10293"/>
      <w:ins w:id="10295" w:author="Jonathan Hawkins" w:date="2020-05-07T15:11:00Z">
        <w:r w:rsidR="009008DF">
          <w:t>NOT USED</w:t>
        </w:r>
      </w:ins>
    </w:p>
    <w:p w14:paraId="62C5FBCF" w14:textId="6BFCFAE3" w:rsidR="00FB7917" w:rsidRDefault="0072028F">
      <w:pPr>
        <w:pStyle w:val="MRAHeading2"/>
        <w:outlineLvl w:val="0"/>
        <w:pPrChange w:id="10296" w:author="Debbie Houldsworth" w:date="2020-05-13T08:03:00Z">
          <w:pPr>
            <w:pStyle w:val="MRAHeading2"/>
          </w:pPr>
        </w:pPrChange>
      </w:pPr>
      <w:bookmarkStart w:id="10297" w:name="_Toc415033832"/>
      <w:bookmarkStart w:id="10298" w:name="_Toc416508918"/>
      <w:bookmarkStart w:id="10299" w:name="_Ref4561147"/>
      <w:bookmarkStart w:id="10300" w:name="_Toc18300551"/>
      <w:bookmarkStart w:id="10301" w:name="_Toc64264350"/>
      <w:bookmarkStart w:id="10302" w:name="_Toc40261178"/>
      <w:bookmarkStart w:id="10303" w:name="_Toc379707472"/>
      <w:bookmarkStart w:id="10304" w:name="_Toc399857023"/>
      <w:bookmarkStart w:id="10305" w:name="_Toc403360807"/>
      <w:bookmarkStart w:id="10306" w:name="_Toc403360885"/>
      <w:bookmarkStart w:id="10307" w:name="_Toc403360952"/>
      <w:bookmarkStart w:id="10308" w:name="_Toc403361008"/>
      <w:bookmarkStart w:id="10309" w:name="_Toc403361465"/>
      <w:bookmarkStart w:id="10310" w:name="_Toc403371539"/>
      <w:ins w:id="10311" w:author="Debbie Houldsworth" w:date="2020-05-06T21:33:00Z">
        <w:r>
          <w:t xml:space="preserve">NOT USED </w:t>
        </w:r>
      </w:ins>
      <w:del w:id="10312" w:author="Debbie Houldsworth" w:date="2020-05-06T21:33:00Z">
        <w:r w:rsidR="00FB7917" w:rsidDel="0072028F">
          <w:delText>FORCE majeure</w:delText>
        </w:r>
      </w:del>
      <w:bookmarkEnd w:id="10297"/>
      <w:bookmarkEnd w:id="10298"/>
      <w:bookmarkEnd w:id="10299"/>
      <w:bookmarkEnd w:id="10300"/>
      <w:bookmarkEnd w:id="10301"/>
      <w:bookmarkEnd w:id="10302"/>
      <w:r w:rsidR="00FB7917">
        <w:t xml:space="preserve"> </w:t>
      </w:r>
      <w:bookmarkEnd w:id="10303"/>
      <w:bookmarkEnd w:id="10304"/>
      <w:bookmarkEnd w:id="10305"/>
      <w:bookmarkEnd w:id="10306"/>
      <w:bookmarkEnd w:id="10307"/>
      <w:bookmarkEnd w:id="10308"/>
      <w:bookmarkEnd w:id="10309"/>
      <w:bookmarkEnd w:id="10310"/>
    </w:p>
    <w:p w14:paraId="605A1BAC" w14:textId="277FCD6A" w:rsidR="00FB7917" w:rsidDel="00EB5B38" w:rsidRDefault="00FB7917">
      <w:pPr>
        <w:pStyle w:val="MRAL1NoHangingIndent"/>
        <w:rPr>
          <w:del w:id="10313" w:author="Debbie Houldsworth" w:date="2020-05-07T06:13:00Z"/>
        </w:rPr>
      </w:pPr>
      <w:del w:id="10314" w:author="Debbie Houldsworth" w:date="2020-05-07T06:13:00Z">
        <w:r w:rsidDel="00EB5B38">
          <w:delText>If any party (the "</w:delText>
        </w:r>
        <w:r w:rsidDel="00EB5B38">
          <w:rPr>
            <w:b/>
          </w:rPr>
          <w:delText>Affected Party</w:delText>
        </w:r>
        <w:r w:rsidDel="00EB5B38">
          <w:delText>") shall be unable to carry out any of its obligations under this Agreement due to a circumstance of Force Majeure this Agreement shall remain in effect but:</w:delText>
        </w:r>
      </w:del>
    </w:p>
    <w:p w14:paraId="7BE48FC4" w14:textId="20F1AE18" w:rsidR="00FB7917" w:rsidDel="00EB5B38" w:rsidRDefault="00FB7917">
      <w:pPr>
        <w:pStyle w:val="MRAL2HangingIndent"/>
        <w:rPr>
          <w:del w:id="10315" w:author="Debbie Houldsworth" w:date="2020-05-07T06:13:00Z"/>
        </w:rPr>
      </w:pPr>
      <w:del w:id="10316" w:author="Debbie Houldsworth" w:date="2020-05-07T06:13:00Z">
        <w:r w:rsidDel="00EB5B38">
          <w:delText>39.1</w:delText>
        </w:r>
        <w:r w:rsidDel="00EB5B38">
          <w:tab/>
          <w:delText>the Affected Party’s obligations;</w:delText>
        </w:r>
      </w:del>
    </w:p>
    <w:p w14:paraId="0A6C3CD4" w14:textId="6114D1E3" w:rsidR="00FB7917" w:rsidDel="00EB5B38" w:rsidRDefault="00FB7917">
      <w:pPr>
        <w:pStyle w:val="MRAL2HangingIndent"/>
        <w:rPr>
          <w:del w:id="10317" w:author="Debbie Houldsworth" w:date="2020-05-07T06:13:00Z"/>
        </w:rPr>
      </w:pPr>
      <w:del w:id="10318" w:author="Debbie Houldsworth" w:date="2020-05-07T06:13:00Z">
        <w:r w:rsidDel="00EB5B38">
          <w:delText>39.2</w:delText>
        </w:r>
        <w:r w:rsidDel="00EB5B38">
          <w:tab/>
          <w:delText>the obligations of each of the other parties owed to the Affected Party under this Agreement; and</w:delText>
        </w:r>
      </w:del>
    </w:p>
    <w:p w14:paraId="756656C5" w14:textId="2606C076" w:rsidR="00FB7917" w:rsidDel="00EB5B38" w:rsidRDefault="00FB7917">
      <w:pPr>
        <w:pStyle w:val="MRAL2HangingIndent"/>
        <w:rPr>
          <w:del w:id="10319" w:author="Debbie Houldsworth" w:date="2020-05-07T06:13:00Z"/>
        </w:rPr>
      </w:pPr>
      <w:del w:id="10320" w:author="Debbie Houldsworth" w:date="2020-05-07T06:13:00Z">
        <w:r w:rsidDel="00EB5B38">
          <w:delText>39.3</w:delText>
        </w:r>
        <w:r w:rsidDel="00EB5B38">
          <w:tab/>
          <w:delText>any other obligations of such other parties under this Agreement owed between themselves which the relevant party is unable to carry out directly as a result of the suspension of the Affected Party's obligations;</w:delText>
        </w:r>
      </w:del>
    </w:p>
    <w:p w14:paraId="721BC7E3" w14:textId="7F2B459F" w:rsidR="00FB7917" w:rsidDel="00EB5B38" w:rsidRDefault="00FB7917">
      <w:pPr>
        <w:pStyle w:val="MRAL1NoHangingIndent"/>
        <w:rPr>
          <w:del w:id="10321" w:author="Debbie Houldsworth" w:date="2020-05-07T06:13:00Z"/>
        </w:rPr>
      </w:pPr>
      <w:del w:id="10322" w:author="Debbie Houldsworth" w:date="2020-05-07T06:13:00Z">
        <w:r w:rsidDel="00EB5B38">
          <w:delText>shall be suspended without liability for the period during which the circumstance of Force Majeure prevails provided that:</w:delText>
        </w:r>
      </w:del>
    </w:p>
    <w:p w14:paraId="2ED04747" w14:textId="24A46FC9" w:rsidR="00FB7917" w:rsidDel="00EB5B38" w:rsidRDefault="00FB7917">
      <w:pPr>
        <w:pStyle w:val="MRAL2HangingIndent"/>
        <w:rPr>
          <w:del w:id="10323" w:author="Debbie Houldsworth" w:date="2020-05-07T06:13:00Z"/>
        </w:rPr>
      </w:pPr>
      <w:del w:id="10324" w:author="Debbie Houldsworth" w:date="2020-05-07T06:13:00Z">
        <w:r w:rsidDel="00EB5B38">
          <w:delText>(i)</w:delText>
        </w:r>
        <w:r w:rsidDel="00EB5B38">
          <w:tab/>
          <w:delText>the Affected Party gives the other parties prompt notice describing the circumstance of Force Majeure including the nature of the occurrence and its expected duration and where reasonably practicable continues to furnish regular reports with respect thereto during the period of Force Majeure; and</w:delText>
        </w:r>
      </w:del>
    </w:p>
    <w:p w14:paraId="074B335B" w14:textId="022650D9" w:rsidR="00FB7917" w:rsidDel="00EB5B38" w:rsidRDefault="00FB7917">
      <w:pPr>
        <w:pStyle w:val="MRAL2HangingIndent"/>
        <w:rPr>
          <w:del w:id="10325" w:author="Debbie Houldsworth" w:date="2020-05-07T06:13:00Z"/>
        </w:rPr>
      </w:pPr>
      <w:del w:id="10326" w:author="Debbie Houldsworth" w:date="2020-05-07T06:13:00Z">
        <w:r w:rsidDel="00EB5B38">
          <w:delText>(ii)</w:delText>
        </w:r>
        <w:r w:rsidDel="00EB5B38">
          <w:tab/>
          <w:delText>the suspension of performance is of no greater scope and of no longer duration than is required by the circumstance of Force Majeure; and</w:delText>
        </w:r>
      </w:del>
    </w:p>
    <w:p w14:paraId="6AFDE540" w14:textId="393CB32F" w:rsidR="00FB7917" w:rsidDel="00EB5B38" w:rsidRDefault="00FB7917">
      <w:pPr>
        <w:pStyle w:val="MRAL2HangingIndent"/>
        <w:rPr>
          <w:del w:id="10327" w:author="Debbie Houldsworth" w:date="2020-05-07T06:13:00Z"/>
        </w:rPr>
      </w:pPr>
      <w:del w:id="10328" w:author="Debbie Houldsworth" w:date="2020-05-07T06:13:00Z">
        <w:r w:rsidDel="00EB5B38">
          <w:delText>(iii)</w:delText>
        </w:r>
        <w:r w:rsidDel="00EB5B38">
          <w:tab/>
          <w:delText>no obligations of any party that arose before the circumstance of Force Majeure causing the suspension of performance are excused as a result of the Force Majeure; and</w:delText>
        </w:r>
      </w:del>
    </w:p>
    <w:p w14:paraId="2950B51F" w14:textId="3A3B3FD7" w:rsidR="00FB7917" w:rsidDel="00EB5B38" w:rsidRDefault="00FB7917">
      <w:pPr>
        <w:pStyle w:val="MRAL2HangingIndent"/>
        <w:rPr>
          <w:del w:id="10329" w:author="Debbie Houldsworth" w:date="2020-05-07T06:13:00Z"/>
        </w:rPr>
      </w:pPr>
      <w:del w:id="10330" w:author="Debbie Houldsworth" w:date="2020-05-07T06:13:00Z">
        <w:r w:rsidDel="00EB5B38">
          <w:delText>(iv)</w:delText>
        </w:r>
        <w:r w:rsidDel="00EB5B38">
          <w:tab/>
          <w:delText>the Affected Party uses all reasonable efforts to mitigate the impact of the circumstance of Force Majeure and to remedy its inability to perform as quickly as possible; and</w:delText>
        </w:r>
      </w:del>
    </w:p>
    <w:p w14:paraId="18413D42" w14:textId="65CEF34B" w:rsidR="00FB7917" w:rsidDel="00EB5B38" w:rsidRDefault="00FB7917">
      <w:pPr>
        <w:pStyle w:val="MRAL2HangingIndent"/>
        <w:rPr>
          <w:del w:id="10331" w:author="Debbie Houldsworth" w:date="2020-05-07T06:13:00Z"/>
        </w:rPr>
      </w:pPr>
      <w:del w:id="10332" w:author="Debbie Houldsworth" w:date="2020-05-07T06:13:00Z">
        <w:r w:rsidDel="00EB5B38">
          <w:delText>(v)</w:delText>
        </w:r>
        <w:r w:rsidDel="00EB5B38">
          <w:tab/>
          <w:delText>immediately after the end of the circumstance of Force Majeure the Affected Party notifies the other parties in writing of the same and resumes performance of its obligations under this Agreement.</w:delText>
        </w:r>
      </w:del>
    </w:p>
    <w:p w14:paraId="19D7BC09" w14:textId="001DAC64" w:rsidR="00FB7917" w:rsidRDefault="00FB7917" w:rsidP="00D147B9">
      <w:pPr>
        <w:pStyle w:val="MRAHeading1"/>
        <w:outlineLvl w:val="0"/>
      </w:pPr>
      <w:r>
        <w:br w:type="page"/>
      </w:r>
      <w:bookmarkStart w:id="10333" w:name="_Toc18300552"/>
      <w:bookmarkStart w:id="10334" w:name="_Toc64264351"/>
      <w:r>
        <w:t>PART XII: DISPUTES</w:t>
      </w:r>
      <w:bookmarkEnd w:id="10333"/>
      <w:bookmarkEnd w:id="10334"/>
    </w:p>
    <w:p w14:paraId="04555B72" w14:textId="2CD4D384" w:rsidR="00FB7917" w:rsidRDefault="00FB7917" w:rsidP="00D147B9">
      <w:pPr>
        <w:pStyle w:val="MRAHeading2"/>
      </w:pPr>
      <w:bookmarkStart w:id="10335" w:name="_Toc415033833"/>
      <w:bookmarkStart w:id="10336" w:name="_Toc416508919"/>
      <w:bookmarkStart w:id="10337" w:name="_Ref4484299"/>
      <w:bookmarkStart w:id="10338" w:name="_Ref4489296"/>
      <w:bookmarkStart w:id="10339" w:name="_Ref9059586"/>
      <w:bookmarkStart w:id="10340" w:name="_Toc18300553"/>
      <w:bookmarkStart w:id="10341" w:name="_Toc64264352"/>
      <w:bookmarkStart w:id="10342" w:name="_Toc40261179"/>
      <w:r>
        <w:t>DISPUTES</w:t>
      </w:r>
      <w:bookmarkEnd w:id="10335"/>
      <w:bookmarkEnd w:id="10336"/>
      <w:bookmarkEnd w:id="10337"/>
      <w:bookmarkEnd w:id="10338"/>
      <w:bookmarkEnd w:id="10339"/>
      <w:bookmarkEnd w:id="10340"/>
      <w:bookmarkEnd w:id="10341"/>
      <w:bookmarkEnd w:id="10342"/>
    </w:p>
    <w:p w14:paraId="59A1E467" w14:textId="4E1712B4" w:rsidR="00FB7917" w:rsidRDefault="0032038F">
      <w:pPr>
        <w:pStyle w:val="MRAL1Numbered"/>
        <w:numPr>
          <w:ilvl w:val="0"/>
          <w:numId w:val="0"/>
        </w:numPr>
        <w:rPr>
          <w:b/>
        </w:rPr>
        <w:pPrChange w:id="10343" w:author="Helen Fosberry" w:date="2020-05-19T09:54:00Z">
          <w:pPr>
            <w:pStyle w:val="MRAL1Numbered"/>
            <w:numPr>
              <w:numId w:val="46"/>
            </w:numPr>
          </w:pPr>
        </w:pPrChange>
      </w:pPr>
      <w:bookmarkStart w:id="10344" w:name="_Ref4474863"/>
      <w:ins w:id="10345" w:author="Helen Fosberry" w:date="2020-05-19T09:54:00Z">
        <w:r>
          <w:t xml:space="preserve">40.1 </w:t>
        </w:r>
      </w:ins>
      <w:r w:rsidR="00FB7917">
        <w:t>Save where expressly stated in this Agreement to the contrary, and subject to any contrary provision of the Act, Chapter 1 of Part 1 of the Energy Act 2011, any licence issued pursuant to the Act or the Electricity Supply Regulations 1988 (or any other regulations made under Section 29 of the Act), or the rights, powers, duties and obligations of the Authority or Secretary of State under the Act, Chapter 1 of Part 1 of the Energy Act 2011, any such licence or otherwise howsoever, any dispute or difference of whatever nature and howsoever arising under, out of or in connection with this Agreement (a "</w:t>
      </w:r>
      <w:r w:rsidR="00FB7917">
        <w:rPr>
          <w:b/>
        </w:rPr>
        <w:t>Dispute</w:t>
      </w:r>
      <w:r w:rsidR="00FB7917">
        <w:t>") shall be resolved according to the provisions of this Clause 40.</w:t>
      </w:r>
      <w:bookmarkEnd w:id="10344"/>
    </w:p>
    <w:p w14:paraId="32C421E7" w14:textId="6896D649" w:rsidR="00FB7917" w:rsidRDefault="00FB7917" w:rsidP="00D147B9">
      <w:pPr>
        <w:pStyle w:val="MRAHeading3"/>
        <w:outlineLvl w:val="0"/>
        <w:rPr>
          <w:u w:val="single"/>
        </w:rPr>
      </w:pPr>
      <w:r>
        <w:t>Contract Management</w:t>
      </w:r>
    </w:p>
    <w:p w14:paraId="295576A2" w14:textId="61F37DE7" w:rsidR="00FB7917" w:rsidRDefault="00FB7917">
      <w:pPr>
        <w:pStyle w:val="MRAL1Numbered"/>
      </w:pPr>
      <w:bookmarkStart w:id="10346" w:name="_Ref4475228"/>
      <w:r>
        <w:t xml:space="preserve">Any party shall refer a Dispute to the Contract Managers, by notice in writing to all other parties to the Agreement who are party to the Dispute (the party referring the Dispute and the other parties to the Dispute each being a </w:t>
      </w:r>
      <w:r>
        <w:rPr>
          <w:b/>
        </w:rPr>
        <w:t>"Disputing Party</w:t>
      </w:r>
      <w:r>
        <w:t>").  The Contract Managers of the Disputing Parties shall endeavour to resolve the Dispute between them.  The Contract Managers of the Disputing Parties shall have authority to negotiate in relation to and to resolve the Dispute including authority to bind the party nominating them</w:t>
      </w:r>
      <w:del w:id="10347" w:author="Helen Fosberry" w:date="2020-05-18T10:37:00Z">
        <w:r w:rsidDel="00721A51">
          <w:delText xml:space="preserve"> provided that the Contract Manager nominated by the BSC Agent shall not have any authority to bind the party nominating them or the BSC Trading Parties</w:delText>
        </w:r>
      </w:del>
      <w:r>
        <w:t>.  Subject to the foregoing proviso, the joint and unanimous decision of the Contract Managers of the Disputing Parties shall be binding upon the parties to the Dispute.</w:t>
      </w:r>
      <w:bookmarkEnd w:id="10346"/>
    </w:p>
    <w:p w14:paraId="4EB4E4EA" w14:textId="3163C607" w:rsidR="00FB7917" w:rsidRDefault="00FB7917">
      <w:pPr>
        <w:pStyle w:val="MRAHeading3"/>
        <w:outlineLvl w:val="0"/>
        <w:rPr>
          <w:u w:val="single"/>
        </w:rPr>
      </w:pPr>
      <w:r>
        <w:t>Disputes Committee</w:t>
      </w:r>
    </w:p>
    <w:p w14:paraId="0CBECA77" w14:textId="1E2CCC8D" w:rsidR="00FB7917" w:rsidRDefault="00FB7917">
      <w:pPr>
        <w:pStyle w:val="MRAL1Numbered"/>
      </w:pPr>
      <w:bookmarkStart w:id="10348" w:name="_Ref4474955"/>
      <w:del w:id="10349" w:author="Jonathan Hawkins" w:date="2020-05-15T12:19:00Z">
        <w:r w:rsidDel="00D147B9">
          <w:delText xml:space="preserve">MEC </w:delText>
        </w:r>
      </w:del>
      <w:ins w:id="10350" w:author="Jonathan Hawkins" w:date="2020-05-15T12:19:00Z">
        <w:del w:id="10351" w:author="Debbie Houldsworth" w:date="2020-05-20T11:50:00Z">
          <w:r w:rsidR="00D147B9" w:rsidDel="0074192C">
            <w:delText>MRASCo</w:delText>
          </w:r>
        </w:del>
      </w:ins>
      <w:ins w:id="10352" w:author="Debbie Houldsworth" w:date="2020-05-20T11:50:00Z">
        <w:r w:rsidR="0074192C">
          <w:t>MRASCO</w:t>
        </w:r>
      </w:ins>
      <w:ins w:id="10353" w:author="Debbie Houldsworth" w:date="2020-05-21T08:38:00Z">
        <w:r w:rsidR="008D7F96">
          <w:t xml:space="preserve"> Board</w:t>
        </w:r>
      </w:ins>
      <w:ins w:id="10354" w:author="Jonathan Hawkins" w:date="2020-05-15T12:19:00Z">
        <w:r w:rsidR="00D147B9">
          <w:t xml:space="preserve"> </w:t>
        </w:r>
      </w:ins>
      <w:r>
        <w:t xml:space="preserve">shall constitute a sub-committee ("the </w:t>
      </w:r>
      <w:r>
        <w:rPr>
          <w:b/>
        </w:rPr>
        <w:t>Disputes Committee</w:t>
      </w:r>
      <w:r>
        <w:t>") whose rules and procedures:</w:t>
      </w:r>
      <w:bookmarkEnd w:id="10348"/>
    </w:p>
    <w:p w14:paraId="0E69E876" w14:textId="5BC2E1F8" w:rsidR="00FB7917" w:rsidRDefault="00FB7917">
      <w:pPr>
        <w:pStyle w:val="MRAL2Numbered"/>
      </w:pPr>
      <w:r>
        <w:t xml:space="preserve">shall be issued by </w:t>
      </w:r>
      <w:del w:id="10355" w:author="Jonathan Hawkins" w:date="2020-05-15T12:19:00Z">
        <w:r w:rsidDel="00D147B9">
          <w:delText xml:space="preserve">MEC </w:delText>
        </w:r>
      </w:del>
      <w:ins w:id="10356" w:author="Jonathan Hawkins" w:date="2020-05-15T12:19:00Z">
        <w:del w:id="10357" w:author="Debbie Houldsworth" w:date="2020-05-20T11:50:00Z">
          <w:r w:rsidR="00D147B9" w:rsidDel="0074192C">
            <w:delText>MRASCo</w:delText>
          </w:r>
        </w:del>
      </w:ins>
      <w:ins w:id="10358" w:author="Debbie Houldsworth" w:date="2020-05-20T11:50:00Z">
        <w:r w:rsidR="0074192C">
          <w:t>MRASCO</w:t>
        </w:r>
      </w:ins>
      <w:ins w:id="10359" w:author="Debbie Houldsworth" w:date="2020-05-21T08:41:00Z">
        <w:r w:rsidR="00A65C89">
          <w:t xml:space="preserve"> Board</w:t>
        </w:r>
      </w:ins>
      <w:ins w:id="10360" w:author="Jonathan Hawkins" w:date="2020-05-15T12:19:00Z">
        <w:r w:rsidR="00D147B9">
          <w:t xml:space="preserve"> </w:t>
        </w:r>
      </w:ins>
      <w:r>
        <w:t>from time to time</w:t>
      </w:r>
      <w:r w:rsidR="00F7562B">
        <w:t xml:space="preserve"> (which procedures shall be subordinate to and shall not be inconsistent with this Clause 40)</w:t>
      </w:r>
      <w:r>
        <w:t>;</w:t>
      </w:r>
    </w:p>
    <w:p w14:paraId="1007B74F" w14:textId="04F14D88" w:rsidR="00FB7917" w:rsidRDefault="00FB7917">
      <w:pPr>
        <w:pStyle w:val="MRAL2Numbered"/>
      </w:pPr>
      <w:r>
        <w:t>shall be subject to and in accordance with the principles set out in Clause 40.6;</w:t>
      </w:r>
    </w:p>
    <w:p w14:paraId="13100D45" w14:textId="1DEE8486" w:rsidR="00FB7917" w:rsidRDefault="00FB7917">
      <w:pPr>
        <w:pStyle w:val="MRAL2Numbered"/>
      </w:pPr>
      <w:r>
        <w:t>shall be binding on the parties so that the parties shall be obliged to and shall comply with their obligations under such rules and procedures and, subject to any subsequent award in any Electricity Arbitration Association ("</w:t>
      </w:r>
      <w:r>
        <w:rPr>
          <w:b/>
        </w:rPr>
        <w:t>EAA</w:t>
      </w:r>
      <w:r>
        <w:t>") arbitration in relation to a Dispute or judgement in the event of a Third Party Claim (as defined below), shall be obliged to and shall comply with any decision made by the Disputes Committee pursuant to this Clause 40 and/or such rules and procedures.</w:t>
      </w:r>
    </w:p>
    <w:p w14:paraId="69D9D30D" w14:textId="4DBEB942" w:rsidR="00FB7917" w:rsidRDefault="00FB7917">
      <w:pPr>
        <w:pStyle w:val="MRAL1Numbered"/>
      </w:pPr>
      <w:r>
        <w:t xml:space="preserve">The costs of constituting and maintaining the Disputes Committee and the costs of the Disputes Committee in relation to any particular Dispute shall be recovered by </w:t>
      </w:r>
      <w:del w:id="10361" w:author="Jonathan Hawkins" w:date="2020-05-15T12:20:00Z">
        <w:r w:rsidDel="00D147B9">
          <w:delText xml:space="preserve">MEC </w:delText>
        </w:r>
      </w:del>
      <w:ins w:id="10362" w:author="Jonathan Hawkins" w:date="2020-05-15T12:20:00Z">
        <w:del w:id="10363" w:author="Debbie Houldsworth" w:date="2020-05-20T11:50:00Z">
          <w:r w:rsidR="00D147B9" w:rsidDel="0074192C">
            <w:delText>MRASCo</w:delText>
          </w:r>
        </w:del>
      </w:ins>
      <w:ins w:id="10364" w:author="Debbie Houldsworth" w:date="2020-05-20T11:50:00Z">
        <w:r w:rsidR="0074192C">
          <w:t>MRASCO</w:t>
        </w:r>
      </w:ins>
      <w:ins w:id="10365" w:author="Jonathan Hawkins" w:date="2020-05-15T12:20:00Z">
        <w:r w:rsidR="00D147B9">
          <w:t xml:space="preserve"> </w:t>
        </w:r>
      </w:ins>
      <w:r>
        <w:t xml:space="preserve">as costs and expenses of </w:t>
      </w:r>
      <w:del w:id="10366" w:author="Jonathan Hawkins" w:date="2020-05-15T12:20:00Z">
        <w:r w:rsidDel="00D147B9">
          <w:delText xml:space="preserve">MEC </w:delText>
        </w:r>
      </w:del>
      <w:ins w:id="10367" w:author="Jonathan Hawkins" w:date="2020-05-15T12:20:00Z">
        <w:del w:id="10368" w:author="Debbie Houldsworth" w:date="2020-05-20T11:50:00Z">
          <w:r w:rsidR="00D147B9" w:rsidDel="0074192C">
            <w:delText>MRASCo</w:delText>
          </w:r>
        </w:del>
      </w:ins>
      <w:ins w:id="10369" w:author="Debbie Houldsworth" w:date="2020-05-20T11:50:00Z">
        <w:r w:rsidR="0074192C">
          <w:t>MRASCO</w:t>
        </w:r>
      </w:ins>
      <w:ins w:id="10370" w:author="Jonathan Hawkins" w:date="2020-05-15T12:20:00Z">
        <w:r w:rsidR="00D147B9">
          <w:t xml:space="preserve"> </w:t>
        </w:r>
      </w:ins>
      <w:r>
        <w:t>in accordance with the provisions of Clause 8.</w:t>
      </w:r>
    </w:p>
    <w:p w14:paraId="64828265" w14:textId="3F13060C" w:rsidR="00FB7917" w:rsidRDefault="00FB7917">
      <w:pPr>
        <w:pStyle w:val="MRAL1Numbered"/>
      </w:pPr>
      <w:r>
        <w:t>If the Contract Managers are unable to resolve a Dispute within 10 Working Days of the reference of a Dispute to them then any Disputing Party may refer the Dispute to the Disputes Committee by notice in writing to all Disputing Parties.</w:t>
      </w:r>
    </w:p>
    <w:p w14:paraId="7DD15360" w14:textId="7FFD8321" w:rsidR="00FB7917" w:rsidRDefault="00FB7917">
      <w:pPr>
        <w:pStyle w:val="MRAL1Numbered"/>
      </w:pPr>
      <w:r>
        <w:t>The rules of the Disputes Committee shall be subject to and in accordance with the following principles:</w:t>
      </w:r>
    </w:p>
    <w:p w14:paraId="62787F49" w14:textId="27075C23" w:rsidR="00FB7917" w:rsidRDefault="00FB7917">
      <w:pPr>
        <w:pStyle w:val="MRAL2Numbered"/>
      </w:pPr>
      <w:r>
        <w:t>The Disputes Committee shall not act as expert or arbitrator;</w:t>
      </w:r>
    </w:p>
    <w:p w14:paraId="43B805A3" w14:textId="6BAFF965" w:rsidR="00FB7917" w:rsidRDefault="00FB7917">
      <w:pPr>
        <w:pStyle w:val="MRAL2Numbered"/>
      </w:pPr>
      <w:r>
        <w:t>decisions of the Disputes Committee shall be binding upon the Disputing Parties unless and until one of the Disputing Parties refers the Dispute to arbitration pursuant to clause 40.7;</w:t>
      </w:r>
    </w:p>
    <w:p w14:paraId="05BD0A32" w14:textId="722DC190" w:rsidR="00FB7917" w:rsidRDefault="00FB7917">
      <w:pPr>
        <w:pStyle w:val="MRAL2Numbered"/>
      </w:pPr>
      <w:r>
        <w:t>the Disputing Parties shall be able to make written and oral submissions to the Disputes Committee in relation to all matters of fact and law in relation to that Dispute, including the interpretation and application of this Agreement;</w:t>
      </w:r>
    </w:p>
    <w:p w14:paraId="403CDAAF" w14:textId="0E094020" w:rsidR="00FB7917" w:rsidRDefault="00FB7917">
      <w:pPr>
        <w:pStyle w:val="MRAL2Numbered"/>
      </w:pPr>
      <w:r>
        <w:t>the Disputing Parties shall not be entitled to have legal or other representation before the Disputes Committee provided that nothing in this Clause 40.6.4 or otherwise shall prevent a Disputing Party from adducing any evidence, including expert evidence, before the Disputes Committee, whether that evidence or expert evidence is from the Disputing Party's employee, contractor, sub-contractor, agent or otherwise;</w:t>
      </w:r>
    </w:p>
    <w:p w14:paraId="799E4017" w14:textId="1296B019" w:rsidR="00FB7917" w:rsidRDefault="00FB7917">
      <w:pPr>
        <w:pStyle w:val="MRAL2Numbered"/>
      </w:pPr>
      <w:r>
        <w:t>the parties shall be entitled, but not obliged, to take legal or other advice when preparing submissions or evidence for the Disputes Committee;</w:t>
      </w:r>
    </w:p>
    <w:p w14:paraId="470DAE5D" w14:textId="4A8B4E54" w:rsidR="00FB7917" w:rsidRDefault="00FB7917">
      <w:pPr>
        <w:pStyle w:val="MRAL2Numbered"/>
      </w:pPr>
      <w:r>
        <w:t>the Disputes Committee shall be entitled to make such enquiries into matters of fact and law and take such advice in relation to such matters as it sees fit;</w:t>
      </w:r>
    </w:p>
    <w:p w14:paraId="72E6F0EF" w14:textId="28D5FCB5" w:rsidR="00FB7917" w:rsidRDefault="00FB7917">
      <w:pPr>
        <w:pStyle w:val="MRAL2Numbered"/>
      </w:pPr>
      <w:r>
        <w:t xml:space="preserve">subject to rules and procedures made or amended from time to time by </w:t>
      </w:r>
      <w:del w:id="10371" w:author="Jonathan Hawkins" w:date="2020-05-15T12:23:00Z">
        <w:r w:rsidDel="00A96D01">
          <w:delText>MEC</w:delText>
        </w:r>
      </w:del>
      <w:ins w:id="10372" w:author="Jonathan Hawkins" w:date="2020-05-15T12:23:00Z">
        <w:del w:id="10373" w:author="Debbie Houldsworth" w:date="2020-05-20T11:50:00Z">
          <w:r w:rsidR="00A96D01" w:rsidDel="0074192C">
            <w:delText>MRASCo</w:delText>
          </w:r>
        </w:del>
      </w:ins>
      <w:ins w:id="10374" w:author="Debbie Houldsworth" w:date="2020-05-20T11:50:00Z">
        <w:r w:rsidR="0074192C">
          <w:t>MRASCO</w:t>
        </w:r>
      </w:ins>
      <w:r>
        <w:t>, the Disputes Committee shall be entitled to regulate its own procedure and in particular, subject to Clause 40.6.8 and taking into account all of the conditions of the Dispute including its value and the nature, complexity and importance to the Disputing Parties of the issues raised in the Dispute, to act by considering documentary submissions only or by hearing submissions from the Disputing Parties in relation to the Dispute;</w:t>
      </w:r>
    </w:p>
    <w:p w14:paraId="20B60826" w14:textId="344C7C87" w:rsidR="00FB7917" w:rsidRDefault="00FB7917">
      <w:pPr>
        <w:pStyle w:val="MRAL2Numbered"/>
      </w:pPr>
      <w:del w:id="10375" w:author="Jonathan Hawkins" w:date="2020-05-15T12:23:00Z">
        <w:r w:rsidDel="00A96D01">
          <w:delText xml:space="preserve">MEC </w:delText>
        </w:r>
      </w:del>
      <w:ins w:id="10376" w:author="Jonathan Hawkins" w:date="2020-05-15T12:23:00Z">
        <w:del w:id="10377" w:author="Debbie Houldsworth" w:date="2020-05-20T11:50:00Z">
          <w:r w:rsidR="00A96D01" w:rsidDel="0074192C">
            <w:delText>MRASCo</w:delText>
          </w:r>
        </w:del>
      </w:ins>
      <w:ins w:id="10378" w:author="Debbie Houldsworth" w:date="2020-05-20T11:50:00Z">
        <w:r w:rsidR="0074192C">
          <w:t>MRASCO</w:t>
        </w:r>
      </w:ins>
      <w:ins w:id="10379" w:author="Jonathan Hawkins" w:date="2020-05-15T12:23:00Z">
        <w:r w:rsidR="00A96D01">
          <w:t xml:space="preserve"> </w:t>
        </w:r>
      </w:ins>
      <w:r>
        <w:t>shall, if it sees fit, specify from time to time classes of Dispute and/or values of Dispute which are only to be considered by the Disputes Committee on a documents only basis or which are to be considered by the Disputes Committee only after hearing submissions from the parties to the Dispute;</w:t>
      </w:r>
    </w:p>
    <w:p w14:paraId="02634F15" w14:textId="0B98EFDB" w:rsidR="00FB7917" w:rsidRDefault="00FB7917">
      <w:pPr>
        <w:pStyle w:val="MRAL2Numbered"/>
      </w:pPr>
      <w:r>
        <w:t>where the Disputes Committee hears submissions from the parties to a Dispute, it shall be entitled to regulate the time taken by the parties in making such submissions;</w:t>
      </w:r>
    </w:p>
    <w:p w14:paraId="36DD91BA" w14:textId="774BCB16" w:rsidR="00FB7917" w:rsidRDefault="00FB7917">
      <w:pPr>
        <w:pStyle w:val="MRAL2Numbered"/>
      </w:pPr>
      <w:r>
        <w:t>all parties to this Agreement, whether Disputing Parties in relation to a particular Dispute or not, shall co-operate fully with any enquiry from the Disputes Committee, which co-operation shall include attending any hearing of the Disputes Committee that the Disputes Committee may ask a party to attend and providing such evidence or information in relation to a Dispute as a party may hold pursuant to this Agreement or to its obligations under this Agreement;</w:t>
      </w:r>
    </w:p>
    <w:p w14:paraId="6D2C4FC8" w14:textId="0D3800A0" w:rsidR="00FB7917" w:rsidRDefault="00FB7917">
      <w:pPr>
        <w:pStyle w:val="MRAL2Numbered"/>
      </w:pPr>
      <w:r>
        <w:t>if a Disputing Party fails or refuses to attend a hearing of the Disputes Committee in relation to the relevant Dispute or fails or refuses to provide information as described in Clause 40.6.10 in relation to the relevant Dispute the Disputes Committee shall be entitled to proceed with its consideration of the Dispute and to make its decision in relation to the Dispute notwithstanding such failure or refusal and to make such adverse inferences from such failure or refusal against that Disputing Party as it sees fit;</w:t>
      </w:r>
    </w:p>
    <w:p w14:paraId="57FD99E0" w14:textId="09110120" w:rsidR="00FB7917" w:rsidRDefault="00FB7917">
      <w:pPr>
        <w:pStyle w:val="MRAL2Numbered"/>
      </w:pPr>
      <w:r>
        <w:t>all parties shall bear their own costs of and occasioned by the reference of the Dispute to the Disputes Committee and for the avoidance of doubt no charge shall be made by any party for the attendance of any of its employees at the Disputes Committee to give evidence or information or to sit on the Disputes Committee;</w:t>
      </w:r>
    </w:p>
    <w:p w14:paraId="370507B5" w14:textId="7E52CC6C" w:rsidR="00FB7917" w:rsidRDefault="00FB7917">
      <w:pPr>
        <w:pStyle w:val="MRAL2Numbered"/>
      </w:pPr>
      <w:r>
        <w:t>any Disputing Party may terminate the proceedings of the Disputes Committee in relation to a particular Dispute by notice in writing to all other Disputing Parties if a Third Party Claim (as defined below) arises before or during the Disputes Committee's proceedings, in which case the Dispute shall be subject to determination by the court and any Disputing Party may commence proceedings before the court pursuant to Clause 40.9;</w:t>
      </w:r>
    </w:p>
    <w:p w14:paraId="570582B8" w14:textId="1FD8CEF3" w:rsidR="00FB7917" w:rsidRDefault="00FB7917">
      <w:pPr>
        <w:pStyle w:val="MRAL2Numbered"/>
      </w:pPr>
      <w:r>
        <w:t>the Disputing Parties may agree, at any time, to withdraw a Dispute from the Disputes Committee on such terms as the Disputing Parties may agree, including the referral of the Dispute to EAA arbitration;</w:t>
      </w:r>
    </w:p>
    <w:p w14:paraId="0974B021" w14:textId="7B790815" w:rsidR="00FB7917" w:rsidRDefault="00FB7917">
      <w:pPr>
        <w:pStyle w:val="MRAL2Numbered"/>
      </w:pPr>
      <w:r>
        <w:t>the Disputes Committee shall have a membership of suitably qualified individuals including a Chairman and Vice-Chairman who shall be available to convene the Disputes Committee;</w:t>
      </w:r>
    </w:p>
    <w:p w14:paraId="5C9588F3" w14:textId="5ED6D472" w:rsidR="00FB7917" w:rsidRDefault="00FB7917">
      <w:pPr>
        <w:pStyle w:val="MRAL2Numbered"/>
      </w:pPr>
      <w:r>
        <w:t>the members of the Disputes Committee need not be independent of the parties to this Agreement but the members of the Disputes Committee for any given Dispute shall be independent of the Disputing Parties to that Dispute and shall act impartially in relation to the Dispute;</w:t>
      </w:r>
    </w:p>
    <w:p w14:paraId="6FB3BD7F" w14:textId="69AA9C72" w:rsidR="00FB7917" w:rsidRDefault="00FB7917">
      <w:pPr>
        <w:pStyle w:val="MRAL2Numbered"/>
      </w:pPr>
      <w:r>
        <w:t xml:space="preserve">the Disputes Committee shall notify the Disputing Parties and </w:t>
      </w:r>
      <w:del w:id="10380" w:author="Jonathan Hawkins" w:date="2020-05-15T12:25:00Z">
        <w:r w:rsidDel="00A96D01">
          <w:delText xml:space="preserve">MEC </w:delText>
        </w:r>
      </w:del>
      <w:ins w:id="10381" w:author="Jonathan Hawkins" w:date="2020-05-15T12:25:00Z">
        <w:del w:id="10382" w:author="Debbie Houldsworth" w:date="2020-05-20T11:50:00Z">
          <w:r w:rsidR="00A96D01" w:rsidDel="0074192C">
            <w:delText>MRASCo</w:delText>
          </w:r>
        </w:del>
      </w:ins>
      <w:ins w:id="10383" w:author="Debbie Houldsworth" w:date="2020-05-20T11:50:00Z">
        <w:r w:rsidR="0074192C">
          <w:t>MRASCO</w:t>
        </w:r>
      </w:ins>
      <w:ins w:id="10384" w:author="Jonathan Hawkins" w:date="2020-05-15T12:25:00Z">
        <w:r w:rsidR="00A96D01">
          <w:t xml:space="preserve"> </w:t>
        </w:r>
      </w:ins>
      <w:r>
        <w:t xml:space="preserve">in writing of its decision in relation to a Dispute, along with its full reasons for that decision (the decision and the reasons for it together being a "Decision"), within 25 Working Days of the reference of a Dispute to it, following which </w:t>
      </w:r>
      <w:del w:id="10385" w:author="Jonathan Hawkins" w:date="2020-05-15T12:25:00Z">
        <w:r w:rsidDel="00A96D01">
          <w:delText xml:space="preserve">MEC </w:delText>
        </w:r>
      </w:del>
      <w:ins w:id="10386" w:author="Jonathan Hawkins" w:date="2020-05-15T12:25:00Z">
        <w:del w:id="10387" w:author="Debbie Houldsworth" w:date="2020-05-20T11:50:00Z">
          <w:r w:rsidR="00A96D01" w:rsidDel="0074192C">
            <w:delText>MRASCo</w:delText>
          </w:r>
        </w:del>
      </w:ins>
      <w:ins w:id="10388" w:author="Debbie Houldsworth" w:date="2020-05-20T11:50:00Z">
        <w:r w:rsidR="0074192C">
          <w:t>MRASCO</w:t>
        </w:r>
      </w:ins>
      <w:ins w:id="10389" w:author="Jonathan Hawkins" w:date="2020-05-15T12:25:00Z">
        <w:r w:rsidR="00A96D01">
          <w:t xml:space="preserve"> </w:t>
        </w:r>
      </w:ins>
      <w:r>
        <w:t>shall prepare and circulate to all parties to this Agreement a summary of the Decision, provided that such summary shall be prepared so that, so far as is possible, no Disputing Party may be identified from it and so that it does not include any commercially sensitive information;</w:t>
      </w:r>
    </w:p>
    <w:p w14:paraId="5D79AE91" w14:textId="5140AF09" w:rsidR="00FB7917" w:rsidRDefault="00FB7917">
      <w:pPr>
        <w:pStyle w:val="MRAL2Numbered"/>
      </w:pPr>
      <w:r>
        <w:t xml:space="preserve">subject to the additional provisions of Clause 40.6.19, and subject to </w:t>
      </w:r>
      <w:del w:id="10390" w:author="Jonathan Hawkins" w:date="2020-05-15T12:26:00Z">
        <w:r w:rsidDel="00A96D01">
          <w:delText xml:space="preserve">MEC's </w:delText>
        </w:r>
      </w:del>
      <w:ins w:id="10391" w:author="Jonathan Hawkins" w:date="2020-05-15T12:26:00Z">
        <w:del w:id="10392" w:author="Debbie Houldsworth" w:date="2020-05-20T11:50:00Z">
          <w:r w:rsidR="00A96D01" w:rsidDel="0074192C">
            <w:delText>MRASCo</w:delText>
          </w:r>
        </w:del>
      </w:ins>
      <w:ins w:id="10393" w:author="Debbie Houldsworth" w:date="2020-05-20T11:50:00Z">
        <w:r w:rsidR="0074192C">
          <w:t>MRASCO</w:t>
        </w:r>
      </w:ins>
      <w:ins w:id="10394" w:author="Jonathan Hawkins" w:date="2020-05-15T12:26:00Z">
        <w:r w:rsidR="00A96D01">
          <w:t xml:space="preserve">’s </w:t>
        </w:r>
      </w:ins>
      <w:r>
        <w:t>obligation to circulate summaries of Decisions pursuant to Clause 40.6.17, all information relating to the proceedings of the Disputes Committee shall be Confidential Information and the members of the Disputes Committee shall be required to undertake to keep the proceedings of the Disputes Committee confidential subject to the exceptions and restrictions set out in Clause 38; and</w:t>
      </w:r>
    </w:p>
    <w:p w14:paraId="202ACD37" w14:textId="142316DC" w:rsidR="00FB7917" w:rsidRDefault="00FB7917">
      <w:pPr>
        <w:pStyle w:val="MRAL2Numbered"/>
      </w:pPr>
      <w:r>
        <w:t>the proceedings of the Disputes Committee and, if the Dispute is referred to arbitration pursuant to Clause 40.7 or to the court pursuant to Clause 40.9, the Decision shall be without prejudice and the parties shall not call any member of the Disputes Committee to give evidence at any arbitration or in any litigation before any court of competent jurisdiction save to enforce a Decision.</w:t>
      </w:r>
    </w:p>
    <w:p w14:paraId="250F76F9" w14:textId="65CDBDF8" w:rsidR="00FB7917" w:rsidRDefault="00FB7917">
      <w:pPr>
        <w:pStyle w:val="MRAHeading3"/>
        <w:outlineLvl w:val="0"/>
      </w:pPr>
      <w:r>
        <w:t>Arbitration</w:t>
      </w:r>
    </w:p>
    <w:p w14:paraId="5D53E694" w14:textId="29E8BD54" w:rsidR="00FB7917" w:rsidRDefault="00FB7917">
      <w:pPr>
        <w:pStyle w:val="MRAL1Numbered"/>
      </w:pPr>
      <w:r>
        <w:t>Following notification of the Disputes Committee's Decision in relation to a Dispute pursuant to clause 40.6.17, or upon the failure of the Disputes Committee to notify the Disputing Parties of its Decision pursuant to Clause 40.6.17 within 25 Working Days of the reference of the Dispute to it, any Disputing Party may refer the Dispute to arbitration pursuant to the arbitration rules of the EAA within 15 Working Days after the date of notification of the Decision or within 15 Working Days after the date by which the Disputes Committee ought to have but failed to notify the Disputing Parties of its Decision.</w:t>
      </w:r>
    </w:p>
    <w:p w14:paraId="76C1977A" w14:textId="62E74609" w:rsidR="00FB7917" w:rsidRDefault="00FB7917">
      <w:pPr>
        <w:pStyle w:val="MRAL1Numbered"/>
      </w:pPr>
      <w:r>
        <w:t>Whatever the nationality residence or domicile of any Disputing Party and wherever the Dispute or any part thereof arose the law of England shall be the proper law of any reference to arbitration hereunder and in particular (but not so as to derogate from the generality of the foregoing) the seat of any such arbitration shall be England and Wales and the provisions of the Arbitration Act 1996 shall apply to any such arbitration wherever the same or any part of it shall be conducted.</w:t>
      </w:r>
    </w:p>
    <w:p w14:paraId="7BDD09BE" w14:textId="4FC6A68D" w:rsidR="00FB7917" w:rsidRDefault="00FB7917">
      <w:pPr>
        <w:pStyle w:val="MRAL1Numbered"/>
      </w:pPr>
      <w:r>
        <w:t>Subject always to clause 40.11, if any consumer of electricity (the "Consumer") brings any legal proceedings in any court against any party (the "Defendant Party") and the Defendant Party wishes to make a Third Party Claim (as defined in clause 40.10) against another party which would but for this clause 40.9 have been a Dispute referred to arbitration by virtue of clause 40.7 then, notwithstanding the provisions of Clause 40.7 which shall not apply and in lieu of arbitration, the court in which the legal proceedings have been commenced shall hear and completely determine and adjudicate upon the legal proceedings and the Third Party Claim not only between the Consumer and the Defendant Party but also between either or both of them and the other party whether by way of third party proceedings or otherwise as may be ordered by the court.</w:t>
      </w:r>
    </w:p>
    <w:p w14:paraId="69CBC9EA" w14:textId="5EFF3177" w:rsidR="00FB7917" w:rsidRDefault="00FB7917">
      <w:pPr>
        <w:pStyle w:val="MRAL1Numbered"/>
      </w:pPr>
      <w:bookmarkStart w:id="10395" w:name="_Ref4482659"/>
      <w:r>
        <w:t>For the purposes of this clause 40 "</w:t>
      </w:r>
      <w:r>
        <w:rPr>
          <w:b/>
          <w:bCs/>
        </w:rPr>
        <w:t>Third Party Claim</w:t>
      </w:r>
      <w:r>
        <w:t>" shall mean:</w:t>
      </w:r>
      <w:bookmarkEnd w:id="10395"/>
    </w:p>
    <w:p w14:paraId="4A0DF4A4" w14:textId="3518ADB4" w:rsidR="00FB7917" w:rsidRDefault="00FB7917">
      <w:pPr>
        <w:pStyle w:val="MRAL2Numbered"/>
      </w:pPr>
      <w:r>
        <w:t>any claim by a Defendant Party against another party (whether or not already a party to the legal proceedings) for any contribution or indemnity; or</w:t>
      </w:r>
    </w:p>
    <w:p w14:paraId="146F213B" w14:textId="6B9DC409" w:rsidR="00FB7917" w:rsidRDefault="00FB7917">
      <w:pPr>
        <w:pStyle w:val="MRAL2Numbered"/>
      </w:pPr>
      <w:r>
        <w:t>any claim by a Defendant Party against another party for any relief or remedy relating to or connected with the subject matter of the legal proceedings and substantially the same as some relief or remedy claimed by the Consumer; or</w:t>
      </w:r>
    </w:p>
    <w:p w14:paraId="065A8C42" w14:textId="67E1028C" w:rsidR="00FB7917" w:rsidRDefault="00FB7917">
      <w:pPr>
        <w:pStyle w:val="MRAL2Numbered"/>
      </w:pPr>
      <w:r>
        <w:t>any requirement by a Defendant Party that any question or issue relating to or connected with the subject matter of the legal proceedings should be determined not only as between the Consumer and the Defendant Party but also as between either or both of them and the other party (whether or not already a party to the legal proceedings).</w:t>
      </w:r>
    </w:p>
    <w:p w14:paraId="5AC37FD0" w14:textId="465BD89A" w:rsidR="00FB7917" w:rsidRDefault="00FB7917">
      <w:pPr>
        <w:pStyle w:val="MRAL1Numbered"/>
      </w:pPr>
      <w:r>
        <w:t>Clause 40.9 shall apply notwithstanding the reference of the Dispute to the Disputes Committee but, subject thereto, only if at the time the legal proceedings are commenced no arbitration has been commenced between the Defendant Party and the other party raising or involving the same or substantially the same issues as would be raised by or involved in the Third Party Claim.  The tribunal in any arbitration which has been commenced prior to the commencement of legal proceedings shall determine the question, in the event of dispute, whether the issues raised or involved are the same or substantially the same.</w:t>
      </w:r>
    </w:p>
    <w:p w14:paraId="190B457A" w14:textId="256D3883" w:rsidR="00FB7917" w:rsidRDefault="00FB7917">
      <w:pPr>
        <w:pStyle w:val="MRAL1Numbered"/>
      </w:pPr>
      <w:r>
        <w:t>Notwithstanding the provisions of the rest of this Clause 40, any party may apply at any time to any court of competent jurisdiction for any emergency interim interlocutory relief as may be necessary.</w:t>
      </w:r>
    </w:p>
    <w:p w14:paraId="607516E9" w14:textId="0015315E" w:rsidR="00FB7917" w:rsidRDefault="00FB7917" w:rsidP="00D147B9">
      <w:pPr>
        <w:pStyle w:val="MRAHeading1"/>
        <w:outlineLvl w:val="0"/>
      </w:pPr>
      <w:r>
        <w:br w:type="page"/>
      </w:r>
      <w:bookmarkStart w:id="10396" w:name="_Toc18300554"/>
      <w:bookmarkStart w:id="10397" w:name="_Toc64264353"/>
      <w:r>
        <w:t>PART XIII: MISCELLANEOUS</w:t>
      </w:r>
      <w:bookmarkEnd w:id="10396"/>
      <w:bookmarkEnd w:id="10397"/>
    </w:p>
    <w:p w14:paraId="06FCCE53" w14:textId="06CE89EF" w:rsidR="00FB7917" w:rsidRDefault="00511960">
      <w:pPr>
        <w:pStyle w:val="MRAHeading2"/>
        <w:outlineLvl w:val="0"/>
        <w:pPrChange w:id="10398" w:author="Debbie Houldsworth" w:date="2020-05-13T08:03:00Z">
          <w:pPr>
            <w:pStyle w:val="MRAHeading2"/>
          </w:pPr>
        </w:pPrChange>
      </w:pPr>
      <w:bookmarkStart w:id="10399" w:name="_Toc415033834"/>
      <w:bookmarkStart w:id="10400" w:name="_Toc416508920"/>
      <w:bookmarkStart w:id="10401" w:name="_Ref4484321"/>
      <w:bookmarkStart w:id="10402" w:name="_Toc18300555"/>
      <w:bookmarkStart w:id="10403" w:name="_Toc64264354"/>
      <w:bookmarkStart w:id="10404" w:name="_Toc40261180"/>
      <w:ins w:id="10405" w:author="Debbie Houldsworth" w:date="2020-05-06T21:31:00Z">
        <w:r>
          <w:t xml:space="preserve">NOT USED </w:t>
        </w:r>
      </w:ins>
      <w:del w:id="10406" w:author="Debbie Houldsworth" w:date="2020-05-06T21:31:00Z">
        <w:r w:rsidR="00FB7917" w:rsidDel="00511960">
          <w:delText>derogations</w:delText>
        </w:r>
      </w:del>
      <w:bookmarkEnd w:id="10399"/>
      <w:bookmarkEnd w:id="10400"/>
      <w:bookmarkEnd w:id="10401"/>
      <w:bookmarkEnd w:id="10402"/>
      <w:bookmarkEnd w:id="10403"/>
      <w:bookmarkEnd w:id="10404"/>
    </w:p>
    <w:p w14:paraId="2B840C49" w14:textId="7FA464F9" w:rsidR="00FB7917" w:rsidDel="00511960" w:rsidRDefault="00FB7917">
      <w:pPr>
        <w:pStyle w:val="MRAL1Numbered"/>
        <w:numPr>
          <w:ilvl w:val="1"/>
          <w:numId w:val="47"/>
        </w:numPr>
        <w:outlineLvl w:val="0"/>
        <w:rPr>
          <w:del w:id="10407" w:author="Debbie Houldsworth" w:date="2020-05-06T21:31:00Z"/>
        </w:rPr>
        <w:pPrChange w:id="10408" w:author="Debbie Houldsworth" w:date="2020-05-13T08:03:00Z">
          <w:pPr>
            <w:pStyle w:val="MRAL1Numbered"/>
            <w:numPr>
              <w:numId w:val="47"/>
            </w:numPr>
          </w:pPr>
        </w:pPrChange>
      </w:pPr>
      <w:bookmarkStart w:id="10409" w:name="_Toc40256312"/>
      <w:bookmarkStart w:id="10410" w:name="_Toc40257160"/>
      <w:bookmarkStart w:id="10411" w:name="_Toc40257977"/>
      <w:bookmarkStart w:id="10412" w:name="_Toc40258790"/>
      <w:bookmarkStart w:id="10413" w:name="_Toc40259596"/>
      <w:bookmarkStart w:id="10414" w:name="_Toc40260389"/>
      <w:bookmarkStart w:id="10415" w:name="_Toc40261181"/>
      <w:bookmarkStart w:id="10416" w:name="_Toc399857027"/>
      <w:bookmarkStart w:id="10417" w:name="_Toc403360811"/>
      <w:bookmarkStart w:id="10418" w:name="_Toc403360889"/>
      <w:bookmarkStart w:id="10419" w:name="_Toc403360954"/>
      <w:bookmarkStart w:id="10420" w:name="_Toc403361010"/>
      <w:bookmarkStart w:id="10421" w:name="_Toc403361467"/>
      <w:bookmarkStart w:id="10422" w:name="_Toc403371541"/>
      <w:del w:id="10423" w:author="Debbie Houldsworth" w:date="2020-05-06T21:31:00Z">
        <w:r w:rsidDel="00511960">
          <w:delText>Subject to Clause 41.2, MEC may resolve to grant a derogation to any party or parties in relation to any obligation contained in this Agreement</w:delText>
        </w:r>
        <w:r w:rsidR="004D0869" w:rsidDel="00511960">
          <w:delText xml:space="preserve"> </w:delText>
        </w:r>
        <w:r w:rsidR="004D0869" w:rsidRPr="004D0869" w:rsidDel="00511960">
          <w:delText>and/or any MRA Product</w:delText>
        </w:r>
        <w:r w:rsidDel="00511960">
          <w:delText>, which may be subject to conditions and shall specify the term, scope and application of such derogation, and may amend or retract any such derogation, or any such conditions relating thereto, from time to time as it sees fit.</w:delText>
        </w:r>
        <w:bookmarkStart w:id="10424" w:name="_Toc40255754"/>
        <w:bookmarkEnd w:id="10409"/>
        <w:bookmarkEnd w:id="10410"/>
        <w:bookmarkEnd w:id="10411"/>
        <w:bookmarkEnd w:id="10412"/>
        <w:bookmarkEnd w:id="10413"/>
        <w:bookmarkEnd w:id="10414"/>
        <w:bookmarkEnd w:id="10415"/>
        <w:bookmarkEnd w:id="10424"/>
      </w:del>
    </w:p>
    <w:p w14:paraId="03D826F6" w14:textId="21552A74" w:rsidR="00FB7917" w:rsidDel="00511960" w:rsidRDefault="00FB7917">
      <w:pPr>
        <w:pStyle w:val="MRAL1Numbered"/>
        <w:outlineLvl w:val="0"/>
        <w:rPr>
          <w:del w:id="10425" w:author="Debbie Houldsworth" w:date="2020-05-06T21:31:00Z"/>
        </w:rPr>
        <w:pPrChange w:id="10426" w:author="Debbie Houldsworth" w:date="2020-05-13T08:03:00Z">
          <w:pPr>
            <w:pStyle w:val="MRAL1Numbered"/>
          </w:pPr>
        </w:pPrChange>
      </w:pPr>
      <w:bookmarkStart w:id="10427" w:name="_Toc40256313"/>
      <w:bookmarkStart w:id="10428" w:name="_Toc40257161"/>
      <w:bookmarkStart w:id="10429" w:name="_Toc40257978"/>
      <w:bookmarkStart w:id="10430" w:name="_Toc40258791"/>
      <w:bookmarkStart w:id="10431" w:name="_Toc40259597"/>
      <w:bookmarkStart w:id="10432" w:name="_Toc40260390"/>
      <w:bookmarkStart w:id="10433" w:name="_Toc40261182"/>
      <w:del w:id="10434" w:author="Debbie Houldsworth" w:date="2020-05-06T21:31:00Z">
        <w:r w:rsidDel="00511960">
          <w:delText>Where any derogation granted by MEC pursuant to Clause 41.1 relates to any of the Priority Provisions that derogation shall not take effect unless and until (and then only to the extent that) a derogation given by the relevant forum under the Balancing and Settlement Code in relation to the equivalent obligations if any under Balancing and Settlement Code, comes into effect.</w:delText>
        </w:r>
        <w:bookmarkStart w:id="10435" w:name="_Toc40255755"/>
        <w:bookmarkEnd w:id="10427"/>
        <w:bookmarkEnd w:id="10428"/>
        <w:bookmarkEnd w:id="10429"/>
        <w:bookmarkEnd w:id="10430"/>
        <w:bookmarkEnd w:id="10431"/>
        <w:bookmarkEnd w:id="10432"/>
        <w:bookmarkEnd w:id="10433"/>
        <w:bookmarkEnd w:id="10435"/>
      </w:del>
    </w:p>
    <w:p w14:paraId="165B6810" w14:textId="2C042312" w:rsidR="00FB7917" w:rsidDel="00511960" w:rsidRDefault="00FB7917">
      <w:pPr>
        <w:pStyle w:val="MRAL1Numbered"/>
        <w:outlineLvl w:val="0"/>
        <w:rPr>
          <w:del w:id="10436" w:author="Debbie Houldsworth" w:date="2020-05-06T21:31:00Z"/>
        </w:rPr>
        <w:pPrChange w:id="10437" w:author="Debbie Houldsworth" w:date="2020-05-13T08:03:00Z">
          <w:pPr>
            <w:pStyle w:val="MRAL1Numbered"/>
          </w:pPr>
        </w:pPrChange>
      </w:pPr>
      <w:bookmarkStart w:id="10438" w:name="_Toc40256314"/>
      <w:bookmarkStart w:id="10439" w:name="_Toc40257162"/>
      <w:bookmarkStart w:id="10440" w:name="_Toc40257979"/>
      <w:bookmarkStart w:id="10441" w:name="_Toc40258792"/>
      <w:bookmarkStart w:id="10442" w:name="_Toc40259598"/>
      <w:bookmarkStart w:id="10443" w:name="_Toc40260391"/>
      <w:bookmarkStart w:id="10444" w:name="_Toc40261183"/>
      <w:del w:id="10445" w:author="Debbie Houldsworth" w:date="2020-05-06T21:31:00Z">
        <w:r w:rsidDel="00511960">
          <w:delText>A party may, by notice in writing to the Secretary, apply to MEC for a derogation pursuant to Clause 41.1 (</w:delText>
        </w:r>
        <w:r w:rsidDel="00511960">
          <w:rPr>
            <w:b/>
          </w:rPr>
          <w:delText>"Application for Derogation</w:delText>
        </w:r>
        <w:r w:rsidDel="00511960">
          <w:delText>").  Where a party makes an Application for Derogation, it shall, at the same time, send a copy of such Application for Derogation to the Authority.</w:delText>
        </w:r>
        <w:bookmarkStart w:id="10446" w:name="_Toc40255756"/>
        <w:bookmarkEnd w:id="10438"/>
        <w:bookmarkEnd w:id="10439"/>
        <w:bookmarkEnd w:id="10440"/>
        <w:bookmarkEnd w:id="10441"/>
        <w:bookmarkEnd w:id="10442"/>
        <w:bookmarkEnd w:id="10443"/>
        <w:bookmarkEnd w:id="10444"/>
        <w:bookmarkEnd w:id="10446"/>
      </w:del>
    </w:p>
    <w:p w14:paraId="4BB3E63C" w14:textId="4560EC52" w:rsidR="00FB7917" w:rsidDel="00511960" w:rsidRDefault="00FB7917">
      <w:pPr>
        <w:pStyle w:val="MRAL1Numbered"/>
        <w:outlineLvl w:val="0"/>
        <w:rPr>
          <w:del w:id="10447" w:author="Debbie Houldsworth" w:date="2020-05-06T21:31:00Z"/>
        </w:rPr>
        <w:pPrChange w:id="10448" w:author="Debbie Houldsworth" w:date="2020-05-13T08:03:00Z">
          <w:pPr>
            <w:pStyle w:val="MRAL1Numbered"/>
          </w:pPr>
        </w:pPrChange>
      </w:pPr>
      <w:bookmarkStart w:id="10449" w:name="_Toc40256315"/>
      <w:bookmarkStart w:id="10450" w:name="_Toc40257163"/>
      <w:bookmarkStart w:id="10451" w:name="_Toc40257980"/>
      <w:bookmarkStart w:id="10452" w:name="_Toc40258793"/>
      <w:bookmarkStart w:id="10453" w:name="_Toc40259599"/>
      <w:bookmarkStart w:id="10454" w:name="_Toc40260392"/>
      <w:bookmarkStart w:id="10455" w:name="_Toc40261184"/>
      <w:del w:id="10456" w:author="Debbie Houldsworth" w:date="2020-05-06T21:31:00Z">
        <w:r w:rsidDel="00511960">
          <w:delText>Where the Secretary receives an Application for Derogation from a party pursuant to Clause 41.3, it shall ensure that the Application for Derogation is added to the agenda for the next</w:delText>
        </w:r>
        <w:r w:rsidR="004D0869" w:rsidRPr="00935FC5" w:rsidDel="00511960">
          <w:rPr>
            <w:sz w:val="22"/>
            <w:szCs w:val="22"/>
          </w:rPr>
          <w:delText xml:space="preserve"> </w:delText>
        </w:r>
        <w:r w:rsidR="004D0869" w:rsidRPr="00B46C0C" w:rsidDel="00511960">
          <w:rPr>
            <w:rFonts w:eastAsia="Calibri"/>
            <w:sz w:val="22"/>
            <w:szCs w:val="22"/>
          </w:rPr>
          <w:delText>appropriate</w:delText>
        </w:r>
        <w:r w:rsidR="004D0869" w:rsidRPr="00B46C0C" w:rsidDel="00511960">
          <w:rPr>
            <w:sz w:val="22"/>
            <w:szCs w:val="22"/>
          </w:rPr>
          <w:delText xml:space="preserve"> </w:delText>
        </w:r>
        <w:r w:rsidR="004D0869" w:rsidRPr="00741697" w:rsidDel="00511960">
          <w:rPr>
            <w:sz w:val="22"/>
            <w:szCs w:val="22"/>
          </w:rPr>
          <w:delText xml:space="preserve">MEC meeting, </w:delText>
        </w:r>
        <w:r w:rsidR="004D0869" w:rsidRPr="00B46C0C" w:rsidDel="00511960">
          <w:rPr>
            <w:rFonts w:eastAsia="Calibri"/>
            <w:sz w:val="22"/>
            <w:szCs w:val="22"/>
          </w:rPr>
          <w:delText>which the Requesting Party may attend pursuant to Clause 6.37B,</w:delText>
        </w:r>
        <w:r w:rsidR="004D0869" w:rsidRPr="009337B0" w:rsidDel="00511960">
          <w:rPr>
            <w:color w:val="FF0000"/>
            <w:sz w:val="22"/>
            <w:szCs w:val="22"/>
          </w:rPr>
          <w:delText xml:space="preserve"> </w:delText>
        </w:r>
        <w:r w:rsidDel="00511960">
          <w:delText xml:space="preserve"> and shall give notice to all parties, at least 10 Working Days prior to the MEC meeting at which the application is to be considered, stating:</w:delText>
        </w:r>
        <w:bookmarkStart w:id="10457" w:name="_Toc40255757"/>
        <w:bookmarkEnd w:id="10449"/>
        <w:bookmarkEnd w:id="10450"/>
        <w:bookmarkEnd w:id="10451"/>
        <w:bookmarkEnd w:id="10452"/>
        <w:bookmarkEnd w:id="10453"/>
        <w:bookmarkEnd w:id="10454"/>
        <w:bookmarkEnd w:id="10455"/>
        <w:bookmarkEnd w:id="10457"/>
      </w:del>
    </w:p>
    <w:p w14:paraId="4F945D05" w14:textId="4B0EC47F" w:rsidR="00FB7917" w:rsidDel="00511960" w:rsidRDefault="00FB7917">
      <w:pPr>
        <w:pStyle w:val="MRAL1Numbered"/>
        <w:outlineLvl w:val="0"/>
        <w:rPr>
          <w:del w:id="10458" w:author="Debbie Houldsworth" w:date="2020-05-06T21:31:00Z"/>
        </w:rPr>
        <w:pPrChange w:id="10459" w:author="Debbie Houldsworth" w:date="2020-05-13T08:03:00Z">
          <w:pPr>
            <w:pStyle w:val="MRAL2Numbered"/>
          </w:pPr>
        </w:pPrChange>
      </w:pPr>
      <w:bookmarkStart w:id="10460" w:name="_Toc40256316"/>
      <w:bookmarkStart w:id="10461" w:name="_Toc40257164"/>
      <w:bookmarkStart w:id="10462" w:name="_Toc40257981"/>
      <w:bookmarkStart w:id="10463" w:name="_Toc40258794"/>
      <w:bookmarkStart w:id="10464" w:name="_Toc40259600"/>
      <w:bookmarkStart w:id="10465" w:name="_Toc40260393"/>
      <w:bookmarkStart w:id="10466" w:name="_Toc40261185"/>
      <w:del w:id="10467" w:author="Debbie Houldsworth" w:date="2020-05-06T21:31:00Z">
        <w:r w:rsidDel="00511960">
          <w:delText>that the Application for Derogation has been made, setting out the terms of the derogation sought, and the identity of the party making the Application for Derogation; and</w:delText>
        </w:r>
        <w:bookmarkStart w:id="10468" w:name="_Toc40255758"/>
        <w:bookmarkEnd w:id="10460"/>
        <w:bookmarkEnd w:id="10461"/>
        <w:bookmarkEnd w:id="10462"/>
        <w:bookmarkEnd w:id="10463"/>
        <w:bookmarkEnd w:id="10464"/>
        <w:bookmarkEnd w:id="10465"/>
        <w:bookmarkEnd w:id="10466"/>
        <w:bookmarkEnd w:id="10468"/>
      </w:del>
    </w:p>
    <w:p w14:paraId="09C15EC3" w14:textId="669B51AD" w:rsidR="00FB7917" w:rsidDel="00511960" w:rsidRDefault="00FB7917">
      <w:pPr>
        <w:pStyle w:val="MRAL1Numbered"/>
        <w:outlineLvl w:val="0"/>
        <w:rPr>
          <w:del w:id="10469" w:author="Debbie Houldsworth" w:date="2020-05-06T21:31:00Z"/>
        </w:rPr>
        <w:pPrChange w:id="10470" w:author="Debbie Houldsworth" w:date="2020-05-13T08:03:00Z">
          <w:pPr>
            <w:pStyle w:val="MRAL2Numbered"/>
          </w:pPr>
        </w:pPrChange>
      </w:pPr>
      <w:bookmarkStart w:id="10471" w:name="_Toc40256317"/>
      <w:bookmarkStart w:id="10472" w:name="_Toc40257165"/>
      <w:bookmarkStart w:id="10473" w:name="_Toc40257982"/>
      <w:bookmarkStart w:id="10474" w:name="_Toc40258795"/>
      <w:bookmarkStart w:id="10475" w:name="_Toc40259601"/>
      <w:bookmarkStart w:id="10476" w:name="_Toc40260394"/>
      <w:bookmarkStart w:id="10477" w:name="_Toc40261186"/>
      <w:del w:id="10478" w:author="Debbie Houldsworth" w:date="2020-05-06T21:31:00Z">
        <w:r w:rsidDel="00511960">
          <w:delText xml:space="preserve">the time (not being less than </w:delText>
        </w:r>
        <w:r w:rsidR="004D0869" w:rsidDel="00511960">
          <w:delText xml:space="preserve">5 </w:delText>
        </w:r>
        <w:r w:rsidDel="00511960">
          <w:delText xml:space="preserve">Working Days from the date on which </w:delText>
        </w:r>
        <w:r w:rsidR="004D0869" w:rsidDel="00511960">
          <w:delText xml:space="preserve">such </w:delText>
        </w:r>
        <w:r w:rsidDel="00511960">
          <w:delText xml:space="preserve">notice is provided) within which parties may make representations or objections with respect to the </w:delText>
        </w:r>
        <w:r w:rsidR="004D0869" w:rsidRPr="004D0869" w:rsidDel="00511960">
          <w:delText>Application for Derogation</w:delText>
        </w:r>
        <w:r w:rsidDel="00511960">
          <w:delText>.</w:delText>
        </w:r>
        <w:bookmarkStart w:id="10479" w:name="_Toc40255759"/>
        <w:bookmarkEnd w:id="10471"/>
        <w:bookmarkEnd w:id="10472"/>
        <w:bookmarkEnd w:id="10473"/>
        <w:bookmarkEnd w:id="10474"/>
        <w:bookmarkEnd w:id="10475"/>
        <w:bookmarkEnd w:id="10476"/>
        <w:bookmarkEnd w:id="10477"/>
        <w:bookmarkEnd w:id="10479"/>
      </w:del>
    </w:p>
    <w:p w14:paraId="5A5D1F6D" w14:textId="0EBD3E4E" w:rsidR="00FB7917" w:rsidDel="00511960" w:rsidRDefault="004D0869">
      <w:pPr>
        <w:pStyle w:val="MRAL1Numbered"/>
        <w:outlineLvl w:val="0"/>
        <w:rPr>
          <w:del w:id="10480" w:author="Debbie Houldsworth" w:date="2020-05-06T21:31:00Z"/>
        </w:rPr>
        <w:pPrChange w:id="10481" w:author="Debbie Houldsworth" w:date="2020-05-13T08:03:00Z">
          <w:pPr>
            <w:pStyle w:val="MRAL1NoHangingIndent"/>
            <w:ind w:hanging="709"/>
          </w:pPr>
        </w:pPrChange>
      </w:pPr>
      <w:bookmarkStart w:id="10482" w:name="_Toc40256318"/>
      <w:bookmarkStart w:id="10483" w:name="_Toc40257166"/>
      <w:bookmarkStart w:id="10484" w:name="_Toc40257983"/>
      <w:bookmarkStart w:id="10485" w:name="_Toc40258796"/>
      <w:bookmarkStart w:id="10486" w:name="_Toc40259602"/>
      <w:bookmarkStart w:id="10487" w:name="_Toc40260395"/>
      <w:bookmarkStart w:id="10488" w:name="_Toc40261187"/>
      <w:del w:id="10489" w:author="Debbie Houldsworth" w:date="2020-05-06T21:31:00Z">
        <w:r w:rsidDel="00511960">
          <w:delText>41.5</w:delText>
        </w:r>
        <w:r w:rsidDel="00511960">
          <w:tab/>
        </w:r>
        <w:r w:rsidR="00FB7917" w:rsidDel="00511960">
          <w:delText>Where any comments are received pursuant to Clause 41.4.2, the Secretariat shall ensure that copies of those comments are provided to</w:delText>
        </w:r>
        <w:r w:rsidR="00FB7917" w:rsidRPr="00741697" w:rsidDel="00511960">
          <w:delText xml:space="preserve"> </w:delText>
        </w:r>
        <w:r w:rsidRPr="00B46C0C" w:rsidDel="00511960">
          <w:rPr>
            <w:rFonts w:eastAsia="Calibri"/>
            <w:sz w:val="22"/>
          </w:rPr>
          <w:delText>the Requesting Party,</w:delText>
        </w:r>
        <w:r w:rsidRPr="00741697" w:rsidDel="00511960">
          <w:delText xml:space="preserve"> </w:delText>
        </w:r>
        <w:r w:rsidR="00FB7917" w:rsidDel="00511960">
          <w:delText>all MEC Members and the Authority prior to the relevant MEC meeting at which the Application for Derogation is to be considered.</w:delText>
        </w:r>
        <w:bookmarkStart w:id="10490" w:name="_Toc40255760"/>
        <w:bookmarkEnd w:id="10482"/>
        <w:bookmarkEnd w:id="10483"/>
        <w:bookmarkEnd w:id="10484"/>
        <w:bookmarkEnd w:id="10485"/>
        <w:bookmarkEnd w:id="10486"/>
        <w:bookmarkEnd w:id="10487"/>
        <w:bookmarkEnd w:id="10488"/>
        <w:bookmarkEnd w:id="10490"/>
      </w:del>
    </w:p>
    <w:p w14:paraId="418B8877" w14:textId="3325344E" w:rsidR="00FB7917" w:rsidDel="003C0CD5" w:rsidRDefault="00FB7917">
      <w:pPr>
        <w:pStyle w:val="MRAL1Numbered"/>
        <w:outlineLvl w:val="0"/>
        <w:rPr>
          <w:del w:id="10491" w:author="Debbie Houldsworth" w:date="2020-05-13T07:00:00Z"/>
        </w:rPr>
        <w:pPrChange w:id="10492" w:author="Debbie Houldsworth" w:date="2020-05-13T08:03:00Z">
          <w:pPr>
            <w:pStyle w:val="MRAL1Numbered"/>
            <w:numPr>
              <w:numId w:val="84"/>
            </w:numPr>
          </w:pPr>
        </w:pPrChange>
      </w:pPr>
      <w:bookmarkStart w:id="10493" w:name="_Toc40256319"/>
      <w:bookmarkStart w:id="10494" w:name="_Toc40257167"/>
      <w:bookmarkStart w:id="10495" w:name="_Toc40257984"/>
      <w:bookmarkStart w:id="10496" w:name="_Toc40258797"/>
      <w:bookmarkStart w:id="10497" w:name="_Toc40259603"/>
      <w:bookmarkStart w:id="10498" w:name="_Toc40260396"/>
      <w:bookmarkStart w:id="10499" w:name="_Toc40261188"/>
      <w:del w:id="10500" w:author="Debbie Houldsworth" w:date="2020-05-06T21:31:00Z">
        <w:r w:rsidDel="00511960">
          <w:delText xml:space="preserve">Subject to Clause 41.2 where a party is granted a derogation by MEC in accordance with this Clause 41, that party shall be excused from complying with the obligations specified in the terms of that derogation, and shall be deemed not to be in breach of this Agreement </w:delText>
        </w:r>
        <w:r w:rsidR="004D0869" w:rsidRPr="00B46C0C" w:rsidDel="00511960">
          <w:rPr>
            <w:rFonts w:eastAsia="Calibri"/>
            <w:sz w:val="22"/>
          </w:rPr>
          <w:delText>and/or MRA Product (as applicable)</w:delText>
        </w:r>
        <w:r w:rsidR="004D0869" w:rsidRPr="00916CBC" w:rsidDel="00511960">
          <w:rPr>
            <w:color w:val="FF0000"/>
            <w:szCs w:val="22"/>
          </w:rPr>
          <w:delText xml:space="preserve"> </w:delText>
        </w:r>
        <w:r w:rsidDel="00511960">
          <w:delText>for failing to comply with the relevant obligations for the term of the derogation, but shall be required to comply with any modified obligations which are specified as a condition of the derogation</w:delText>
        </w:r>
      </w:del>
      <w:del w:id="10501" w:author="Debbie Houldsworth" w:date="2020-05-13T07:00:00Z">
        <w:r w:rsidDel="003C0CD5">
          <w:delText>.</w:delText>
        </w:r>
        <w:bookmarkStart w:id="10502" w:name="_Toc40255761"/>
        <w:bookmarkEnd w:id="10493"/>
        <w:bookmarkEnd w:id="10494"/>
        <w:bookmarkEnd w:id="10495"/>
        <w:bookmarkEnd w:id="10496"/>
        <w:bookmarkEnd w:id="10497"/>
        <w:bookmarkEnd w:id="10498"/>
        <w:bookmarkEnd w:id="10499"/>
        <w:bookmarkEnd w:id="10502"/>
      </w:del>
    </w:p>
    <w:p w14:paraId="20FF1E57" w14:textId="536CDBD3" w:rsidR="00FB7917" w:rsidRDefault="00FB7917">
      <w:pPr>
        <w:pStyle w:val="MRAHeading2"/>
        <w:outlineLvl w:val="0"/>
        <w:pPrChange w:id="10503" w:author="Debbie Houldsworth" w:date="2020-05-13T08:03:00Z">
          <w:pPr>
            <w:pStyle w:val="MRAHeading2"/>
          </w:pPr>
        </w:pPrChange>
      </w:pPr>
      <w:bookmarkStart w:id="10504" w:name="_Toc399857019"/>
      <w:bookmarkStart w:id="10505" w:name="_Toc403360812"/>
      <w:bookmarkStart w:id="10506" w:name="_Toc403360890"/>
      <w:bookmarkStart w:id="10507" w:name="_Toc403360955"/>
      <w:bookmarkStart w:id="10508" w:name="_Toc403361011"/>
      <w:bookmarkStart w:id="10509" w:name="_Toc403361468"/>
      <w:bookmarkStart w:id="10510" w:name="_Toc403371542"/>
      <w:bookmarkStart w:id="10511" w:name="_Toc415033837"/>
      <w:bookmarkStart w:id="10512" w:name="_Toc416508923"/>
      <w:bookmarkStart w:id="10513" w:name="_Toc18300556"/>
      <w:bookmarkStart w:id="10514" w:name="_Toc64264355"/>
      <w:bookmarkStart w:id="10515" w:name="_Toc40261189"/>
      <w:bookmarkEnd w:id="10416"/>
      <w:bookmarkEnd w:id="10417"/>
      <w:bookmarkEnd w:id="10418"/>
      <w:bookmarkEnd w:id="10419"/>
      <w:bookmarkEnd w:id="10420"/>
      <w:bookmarkEnd w:id="10421"/>
      <w:bookmarkEnd w:id="10422"/>
      <w:r>
        <w:t>CONTRACT MANAGEMENT</w:t>
      </w:r>
      <w:bookmarkEnd w:id="10504"/>
      <w:bookmarkEnd w:id="10505"/>
      <w:bookmarkEnd w:id="10506"/>
      <w:bookmarkEnd w:id="10507"/>
      <w:bookmarkEnd w:id="10508"/>
      <w:bookmarkEnd w:id="10509"/>
      <w:bookmarkEnd w:id="10510"/>
      <w:bookmarkEnd w:id="10511"/>
      <w:bookmarkEnd w:id="10512"/>
      <w:bookmarkEnd w:id="10513"/>
      <w:bookmarkEnd w:id="10514"/>
      <w:bookmarkEnd w:id="10515"/>
    </w:p>
    <w:p w14:paraId="763BB2AA" w14:textId="3FC71F2F" w:rsidR="00FB7917" w:rsidRDefault="00FB7917">
      <w:pPr>
        <w:pStyle w:val="MRAL1Numbered"/>
        <w:numPr>
          <w:ilvl w:val="0"/>
          <w:numId w:val="0"/>
        </w:numPr>
        <w:ind w:left="851"/>
        <w:outlineLvl w:val="0"/>
        <w:pPrChange w:id="10516" w:author="Debbie Houldsworth" w:date="2020-05-13T08:03:00Z">
          <w:pPr>
            <w:pStyle w:val="MRAL1Numbered"/>
            <w:numPr>
              <w:numId w:val="48"/>
            </w:numPr>
          </w:pPr>
        </w:pPrChange>
      </w:pPr>
      <w:r>
        <w:t>Each party shall appoint an appropriate person (each a “</w:t>
      </w:r>
      <w:r>
        <w:rPr>
          <w:b/>
        </w:rPr>
        <w:t>Contract Manager”</w:t>
      </w:r>
      <w:r>
        <w:t xml:space="preserve"> and together the “</w:t>
      </w:r>
      <w:r>
        <w:rPr>
          <w:b/>
        </w:rPr>
        <w:t>Contract Managers</w:t>
      </w:r>
      <w:r>
        <w:t>”) to manage all matters arising under or in connection with this Agreement and to monitor the general operation of this Agreement.</w:t>
      </w:r>
      <w:bookmarkStart w:id="10517" w:name="_Toc40255763"/>
      <w:bookmarkEnd w:id="10517"/>
    </w:p>
    <w:p w14:paraId="6B421366" w14:textId="61325F0A" w:rsidR="00FB7917" w:rsidRDefault="00FB7917">
      <w:pPr>
        <w:pStyle w:val="MRAL1Numbered"/>
        <w:outlineLvl w:val="0"/>
        <w:pPrChange w:id="10518" w:author="Debbie Houldsworth" w:date="2020-05-13T08:03:00Z">
          <w:pPr>
            <w:pStyle w:val="MRAL1Numbered"/>
          </w:pPr>
        </w:pPrChange>
      </w:pPr>
      <w:bookmarkStart w:id="10519" w:name="_Toc40256321"/>
      <w:bookmarkStart w:id="10520" w:name="_Toc40257169"/>
      <w:bookmarkStart w:id="10521" w:name="_Toc40257986"/>
      <w:bookmarkStart w:id="10522" w:name="_Toc40258799"/>
      <w:bookmarkStart w:id="10523" w:name="_Toc40259605"/>
      <w:bookmarkStart w:id="10524" w:name="_Toc40260398"/>
      <w:bookmarkStart w:id="10525" w:name="_Toc40261190"/>
      <w:r>
        <w:t>Each Contract Manager appointed by a party shall ensure that procedures are in place in respect of that party to ensure that there is adequate support for operations provided under this Agreement and timely resolution of problems that may occur including a point of contact to process and resolve such problems.</w:t>
      </w:r>
      <w:bookmarkStart w:id="10526" w:name="_Toc40255764"/>
      <w:bookmarkEnd w:id="10519"/>
      <w:bookmarkEnd w:id="10520"/>
      <w:bookmarkEnd w:id="10521"/>
      <w:bookmarkEnd w:id="10522"/>
      <w:bookmarkEnd w:id="10523"/>
      <w:bookmarkEnd w:id="10524"/>
      <w:bookmarkEnd w:id="10525"/>
      <w:bookmarkEnd w:id="10526"/>
    </w:p>
    <w:p w14:paraId="60EF22C5" w14:textId="45179F34" w:rsidR="00FB7917" w:rsidRDefault="00FB7917">
      <w:pPr>
        <w:pStyle w:val="MRAL1Numbered"/>
        <w:outlineLvl w:val="0"/>
        <w:pPrChange w:id="10527" w:author="Debbie Houldsworth" w:date="2020-05-13T08:03:00Z">
          <w:pPr>
            <w:pStyle w:val="MRAL1Numbered"/>
          </w:pPr>
        </w:pPrChange>
      </w:pPr>
      <w:bookmarkStart w:id="10528" w:name="_Toc40256322"/>
      <w:bookmarkStart w:id="10529" w:name="_Toc40257170"/>
      <w:bookmarkStart w:id="10530" w:name="_Toc40257987"/>
      <w:bookmarkStart w:id="10531" w:name="_Toc40258800"/>
      <w:bookmarkStart w:id="10532" w:name="_Toc40259606"/>
      <w:bookmarkStart w:id="10533" w:name="_Toc40260399"/>
      <w:bookmarkStart w:id="10534" w:name="_Toc40261191"/>
      <w:del w:id="10535" w:author="Jonathan Hawkins" w:date="2020-05-21T10:40:00Z">
        <w:r w:rsidDel="00E1670D">
          <w:delText>At times determined by MEC a meeting of Contract Managers shall be convened to consider any report(s) issued following a request pursuant to Clause 27.4 in relation to:</w:delText>
        </w:r>
      </w:del>
      <w:bookmarkStart w:id="10536" w:name="_Toc40255765"/>
      <w:bookmarkEnd w:id="10528"/>
      <w:bookmarkEnd w:id="10529"/>
      <w:bookmarkEnd w:id="10530"/>
      <w:bookmarkEnd w:id="10531"/>
      <w:bookmarkEnd w:id="10532"/>
      <w:bookmarkEnd w:id="10533"/>
      <w:bookmarkEnd w:id="10534"/>
      <w:bookmarkEnd w:id="10536"/>
      <w:ins w:id="10537" w:author="Jonathan Hawkins" w:date="2020-05-21T10:40:00Z">
        <w:r w:rsidR="00E1670D">
          <w:t>Not used.</w:t>
        </w:r>
      </w:ins>
    </w:p>
    <w:p w14:paraId="5115BD00" w14:textId="48B052C9" w:rsidR="00FB7917" w:rsidDel="00E1670D" w:rsidRDefault="00FB7917">
      <w:pPr>
        <w:pStyle w:val="MRAL2Numbered"/>
        <w:outlineLvl w:val="0"/>
        <w:rPr>
          <w:del w:id="10538" w:author="Jonathan Hawkins" w:date="2020-05-21T10:39:00Z"/>
        </w:rPr>
        <w:pPrChange w:id="10539" w:author="Debbie Houldsworth" w:date="2020-05-13T08:03:00Z">
          <w:pPr>
            <w:pStyle w:val="MRAL2Numbered"/>
          </w:pPr>
        </w:pPrChange>
      </w:pPr>
      <w:bookmarkStart w:id="10540" w:name="_Toc40256323"/>
      <w:bookmarkStart w:id="10541" w:name="_Toc40257171"/>
      <w:bookmarkStart w:id="10542" w:name="_Toc40257988"/>
      <w:bookmarkStart w:id="10543" w:name="_Toc40258801"/>
      <w:bookmarkStart w:id="10544" w:name="_Toc40259607"/>
      <w:bookmarkStart w:id="10545" w:name="_Toc40260400"/>
      <w:bookmarkStart w:id="10546" w:name="_Toc40261192"/>
      <w:del w:id="10547" w:author="Jonathan Hawkins" w:date="2020-05-21T10:39:00Z">
        <w:r w:rsidDel="00E1670D">
          <w:delText>performance against service levels; and</w:delText>
        </w:r>
        <w:bookmarkStart w:id="10548" w:name="_Toc40255766"/>
        <w:bookmarkEnd w:id="10540"/>
        <w:bookmarkEnd w:id="10541"/>
        <w:bookmarkEnd w:id="10542"/>
        <w:bookmarkEnd w:id="10543"/>
        <w:bookmarkEnd w:id="10544"/>
        <w:bookmarkEnd w:id="10545"/>
        <w:bookmarkEnd w:id="10546"/>
        <w:bookmarkEnd w:id="10548"/>
      </w:del>
    </w:p>
    <w:p w14:paraId="4A00963F" w14:textId="0E91D5CF" w:rsidR="00FB7917" w:rsidDel="00E1670D" w:rsidRDefault="00FB7917">
      <w:pPr>
        <w:pStyle w:val="MRAL2Numbered"/>
        <w:outlineLvl w:val="0"/>
        <w:rPr>
          <w:del w:id="10549" w:author="Jonathan Hawkins" w:date="2020-05-21T10:39:00Z"/>
        </w:rPr>
        <w:pPrChange w:id="10550" w:author="Debbie Houldsworth" w:date="2020-05-13T08:03:00Z">
          <w:pPr>
            <w:pStyle w:val="MRAL2Numbered"/>
          </w:pPr>
        </w:pPrChange>
      </w:pPr>
      <w:bookmarkStart w:id="10551" w:name="_Toc40256324"/>
      <w:bookmarkStart w:id="10552" w:name="_Toc40257172"/>
      <w:bookmarkStart w:id="10553" w:name="_Toc40257989"/>
      <w:bookmarkStart w:id="10554" w:name="_Toc40258802"/>
      <w:bookmarkStart w:id="10555" w:name="_Toc40259608"/>
      <w:bookmarkStart w:id="10556" w:name="_Toc40260401"/>
      <w:bookmarkStart w:id="10557" w:name="_Toc40261193"/>
      <w:del w:id="10558" w:author="Jonathan Hawkins" w:date="2020-05-21T10:39:00Z">
        <w:r w:rsidDel="00E1670D">
          <w:delText>issues arising from those reports and actions to remedy any problems arising from those reports.</w:delText>
        </w:r>
        <w:bookmarkStart w:id="10559" w:name="_Toc40255767"/>
        <w:bookmarkEnd w:id="10551"/>
        <w:bookmarkEnd w:id="10552"/>
        <w:bookmarkEnd w:id="10553"/>
        <w:bookmarkEnd w:id="10554"/>
        <w:bookmarkEnd w:id="10555"/>
        <w:bookmarkEnd w:id="10556"/>
        <w:bookmarkEnd w:id="10557"/>
        <w:bookmarkEnd w:id="10559"/>
      </w:del>
    </w:p>
    <w:p w14:paraId="1390C249" w14:textId="25A2BD56" w:rsidR="00FB7917" w:rsidRDefault="00FB7917">
      <w:pPr>
        <w:pStyle w:val="MRAL1Numbered"/>
        <w:outlineLvl w:val="0"/>
        <w:pPrChange w:id="10560" w:author="Debbie Houldsworth" w:date="2020-05-13T08:03:00Z">
          <w:pPr>
            <w:pStyle w:val="MRAL1Numbered"/>
          </w:pPr>
        </w:pPrChange>
      </w:pPr>
      <w:bookmarkStart w:id="10561" w:name="_Toc40256325"/>
      <w:bookmarkStart w:id="10562" w:name="_Toc40257173"/>
      <w:bookmarkStart w:id="10563" w:name="_Toc40257990"/>
      <w:bookmarkStart w:id="10564" w:name="_Toc40258803"/>
      <w:bookmarkStart w:id="10565" w:name="_Toc40259609"/>
      <w:bookmarkStart w:id="10566" w:name="_Toc40260402"/>
      <w:bookmarkStart w:id="10567" w:name="_Toc40261194"/>
      <w:r>
        <w:t xml:space="preserve">Each party shall notify the </w:t>
      </w:r>
      <w:r w:rsidR="000E743E">
        <w:t>the Secretariat</w:t>
      </w:r>
      <w:r>
        <w:t xml:space="preserve"> of the name and contact details of the Contract Manager appointed by it for the purposes of this Agreement from time to time.</w:t>
      </w:r>
      <w:r w:rsidR="000E743E">
        <w:t xml:space="preserve"> The Secretariat shall make the provided name and contact details available to other parties on the MRASCo website.</w:t>
      </w:r>
      <w:bookmarkStart w:id="10568" w:name="_Toc40255768"/>
      <w:bookmarkEnd w:id="10561"/>
      <w:bookmarkEnd w:id="10562"/>
      <w:bookmarkEnd w:id="10563"/>
      <w:bookmarkEnd w:id="10564"/>
      <w:bookmarkEnd w:id="10565"/>
      <w:bookmarkEnd w:id="10566"/>
      <w:bookmarkEnd w:id="10567"/>
      <w:bookmarkEnd w:id="10568"/>
    </w:p>
    <w:p w14:paraId="337A245E" w14:textId="226DE2F9" w:rsidR="00FB7917" w:rsidDel="00E1670D" w:rsidRDefault="00FB7917">
      <w:pPr>
        <w:pStyle w:val="MRAL1Numbered"/>
        <w:outlineLvl w:val="0"/>
        <w:rPr>
          <w:del w:id="10569" w:author="Jonathan Hawkins" w:date="2020-05-21T10:40:00Z"/>
        </w:rPr>
        <w:pPrChange w:id="10570" w:author="Debbie Houldsworth" w:date="2020-05-13T08:03:00Z">
          <w:pPr>
            <w:pStyle w:val="MRAL1Numbered"/>
          </w:pPr>
        </w:pPrChange>
      </w:pPr>
      <w:bookmarkStart w:id="10571" w:name="_Toc40256326"/>
      <w:bookmarkStart w:id="10572" w:name="_Toc40257174"/>
      <w:bookmarkStart w:id="10573" w:name="_Toc40257991"/>
      <w:bookmarkStart w:id="10574" w:name="_Toc40258804"/>
      <w:bookmarkStart w:id="10575" w:name="_Toc40259610"/>
      <w:bookmarkStart w:id="10576" w:name="_Toc40260403"/>
      <w:bookmarkStart w:id="10577" w:name="_Toc40261195"/>
      <w:del w:id="10578" w:author="Jonathan Hawkins" w:date="2020-05-21T10:40:00Z">
        <w:r w:rsidDel="00E1670D">
          <w:delText xml:space="preserve">Each Supplier Contract Manager shall notify the </w:delText>
        </w:r>
        <w:r w:rsidR="000E743E" w:rsidDel="00E1670D">
          <w:delText>Secretariat</w:delText>
        </w:r>
        <w:r w:rsidDel="00E1670D">
          <w:delText xml:space="preserve"> of the name and contact details of their nominated Disputed MRoCoS Handling Manager and Erroneous Transfers Handling Manager.</w:delText>
        </w:r>
        <w:r w:rsidR="000E743E" w:rsidDel="00E1670D">
          <w:delText xml:space="preserve"> The Secretariat shall make the provided name and contact details available to other parties on the MRASCo website.</w:delText>
        </w:r>
        <w:bookmarkStart w:id="10579" w:name="_Toc40255769"/>
        <w:bookmarkEnd w:id="10571"/>
        <w:bookmarkEnd w:id="10572"/>
        <w:bookmarkEnd w:id="10573"/>
        <w:bookmarkEnd w:id="10574"/>
        <w:bookmarkEnd w:id="10575"/>
        <w:bookmarkEnd w:id="10576"/>
        <w:bookmarkEnd w:id="10577"/>
        <w:bookmarkEnd w:id="10579"/>
      </w:del>
    </w:p>
    <w:p w14:paraId="6FD1E650" w14:textId="3D066E92" w:rsidR="00C06963" w:rsidRPr="003541AA" w:rsidDel="00E1670D" w:rsidRDefault="00C06963">
      <w:pPr>
        <w:pStyle w:val="MRAL1Numbered"/>
        <w:outlineLvl w:val="0"/>
        <w:rPr>
          <w:del w:id="10580" w:author="Jonathan Hawkins" w:date="2020-05-21T10:40:00Z"/>
        </w:rPr>
        <w:pPrChange w:id="10581" w:author="Debbie Houldsworth" w:date="2020-05-13T08:03:00Z">
          <w:pPr>
            <w:pStyle w:val="MRAL1Numbered"/>
          </w:pPr>
        </w:pPrChange>
      </w:pPr>
      <w:bookmarkStart w:id="10582" w:name="_Toc40256327"/>
      <w:bookmarkStart w:id="10583" w:name="_Toc40257175"/>
      <w:bookmarkStart w:id="10584" w:name="_Toc40257992"/>
      <w:bookmarkStart w:id="10585" w:name="_Toc40258805"/>
      <w:bookmarkStart w:id="10586" w:name="_Toc40259611"/>
      <w:bookmarkStart w:id="10587" w:name="_Toc40260404"/>
      <w:bookmarkStart w:id="10588" w:name="_Toc40261196"/>
      <w:del w:id="10589" w:author="Jonathan Hawkins" w:date="2020-05-21T10:40:00Z">
        <w:r w:rsidRPr="003541AA" w:rsidDel="00E1670D">
          <w:delText>MEC shall agree and issue appropriate procedures in relation to processes pursuant to this Clause 42 (which procedures shall be subordinate to and shall not be inconsistent with this Clause 42), and the parties agree to comply with those procedures as issued from time to time.</w:delText>
        </w:r>
        <w:bookmarkStart w:id="10590" w:name="_Toc39727270"/>
        <w:bookmarkStart w:id="10591" w:name="_Toc40255770"/>
        <w:bookmarkEnd w:id="10582"/>
        <w:bookmarkEnd w:id="10583"/>
        <w:bookmarkEnd w:id="10584"/>
        <w:bookmarkEnd w:id="10585"/>
        <w:bookmarkEnd w:id="10586"/>
        <w:bookmarkEnd w:id="10587"/>
        <w:bookmarkEnd w:id="10588"/>
        <w:bookmarkEnd w:id="10590"/>
        <w:bookmarkEnd w:id="10591"/>
      </w:del>
    </w:p>
    <w:p w14:paraId="627D85CB" w14:textId="77777777" w:rsidR="00FB7917" w:rsidRDefault="00FB7917">
      <w:pPr>
        <w:pStyle w:val="MRAHeading2"/>
        <w:outlineLvl w:val="0"/>
        <w:pPrChange w:id="10592" w:author="Debbie Houldsworth" w:date="2020-05-13T08:03:00Z">
          <w:pPr>
            <w:pStyle w:val="MRAHeading2"/>
          </w:pPr>
        </w:pPrChange>
      </w:pPr>
      <w:bookmarkStart w:id="10593" w:name="_Toc403360813"/>
      <w:bookmarkStart w:id="10594" w:name="_Toc403360891"/>
      <w:bookmarkStart w:id="10595" w:name="_Toc403360956"/>
      <w:bookmarkStart w:id="10596" w:name="_Toc403361012"/>
      <w:bookmarkStart w:id="10597" w:name="_Toc403361469"/>
      <w:bookmarkStart w:id="10598" w:name="_Toc403371543"/>
      <w:bookmarkStart w:id="10599" w:name="_Toc415033838"/>
      <w:bookmarkStart w:id="10600" w:name="_Toc416508924"/>
      <w:bookmarkStart w:id="10601" w:name="_Toc18300557"/>
      <w:bookmarkStart w:id="10602" w:name="_Toc64264356"/>
      <w:bookmarkStart w:id="10603" w:name="_Toc40261197"/>
      <w:r>
        <w:t>ENTIRE AGREEMENT</w:t>
      </w:r>
      <w:bookmarkEnd w:id="10593"/>
      <w:bookmarkEnd w:id="10594"/>
      <w:bookmarkEnd w:id="10595"/>
      <w:bookmarkEnd w:id="10596"/>
      <w:bookmarkEnd w:id="10597"/>
      <w:bookmarkEnd w:id="10598"/>
      <w:bookmarkEnd w:id="10599"/>
      <w:bookmarkEnd w:id="10600"/>
      <w:bookmarkEnd w:id="10601"/>
      <w:bookmarkEnd w:id="10602"/>
      <w:bookmarkEnd w:id="10603"/>
    </w:p>
    <w:p w14:paraId="30A35F87" w14:textId="51F9C114" w:rsidR="009008DF" w:rsidRDefault="009008DF">
      <w:pPr>
        <w:pStyle w:val="MRAL1Numbered"/>
      </w:pPr>
      <w:r>
        <w:t>This Agreement and any document referred to herein represents the entire understanding, and constitutes the whole agreement, in relation to its subject matter and supersedes any previous agreement between the parties with respect thereto and without prejudice to the generality of the foregoing excludes any warranty, condition or other undertaking implied at law or by custom.</w:t>
      </w:r>
    </w:p>
    <w:p w14:paraId="23E5A6FD" w14:textId="48138A09" w:rsidR="00FB7917" w:rsidRDefault="00FB7917">
      <w:pPr>
        <w:pStyle w:val="MRAL1Numbered"/>
      </w:pPr>
      <w:r>
        <w:t>Each party confirms that, except as provided in this Agreement and without prejudice to any liability for fraudulent misrepresentation, no party has relied on any representation, warranty or undertaking which is not contained in this Agreement or any document referred to herein.</w:t>
      </w:r>
    </w:p>
    <w:p w14:paraId="3C4408E8" w14:textId="77777777" w:rsidR="00FB7917" w:rsidRDefault="00FB7917">
      <w:pPr>
        <w:pStyle w:val="MRAHeading2"/>
        <w:outlineLvl w:val="0"/>
        <w:pPrChange w:id="10604" w:author="Debbie Houldsworth" w:date="2020-05-13T08:04:00Z">
          <w:pPr>
            <w:pStyle w:val="MRAHeading2"/>
          </w:pPr>
        </w:pPrChange>
      </w:pPr>
      <w:bookmarkStart w:id="10605" w:name="_Toc403360814"/>
      <w:bookmarkStart w:id="10606" w:name="_Toc403360892"/>
      <w:bookmarkStart w:id="10607" w:name="_Toc403360957"/>
      <w:bookmarkStart w:id="10608" w:name="_Toc403361013"/>
      <w:bookmarkStart w:id="10609" w:name="_Toc403361470"/>
      <w:bookmarkStart w:id="10610" w:name="_Toc403371544"/>
      <w:bookmarkStart w:id="10611" w:name="_Toc415033839"/>
      <w:bookmarkStart w:id="10612" w:name="_Toc416508925"/>
      <w:bookmarkStart w:id="10613" w:name="_Toc18300558"/>
      <w:bookmarkStart w:id="10614" w:name="_Toc64264357"/>
      <w:bookmarkStart w:id="10615" w:name="_Toc40261198"/>
      <w:r>
        <w:t>SEVERABILITY</w:t>
      </w:r>
      <w:bookmarkEnd w:id="10605"/>
      <w:bookmarkEnd w:id="10606"/>
      <w:bookmarkEnd w:id="10607"/>
      <w:bookmarkEnd w:id="10608"/>
      <w:bookmarkEnd w:id="10609"/>
      <w:bookmarkEnd w:id="10610"/>
      <w:bookmarkEnd w:id="10611"/>
      <w:bookmarkEnd w:id="10612"/>
      <w:bookmarkEnd w:id="10613"/>
      <w:bookmarkEnd w:id="10614"/>
      <w:bookmarkEnd w:id="10615"/>
    </w:p>
    <w:p w14:paraId="53879DD3" w14:textId="60BF203C" w:rsidR="009008DF" w:rsidRDefault="009008DF" w:rsidP="009008DF">
      <w:pPr>
        <w:pStyle w:val="MRAL1Numbered"/>
      </w:pPr>
      <w:bookmarkStart w:id="10616" w:name="_Hlk39756904"/>
      <w:r w:rsidRPr="009008DF">
        <w:t>If any provision of this Agreement shall be held to be invalid or unenforceable by a judgement or decision of any court of competent jurisdiction or any authority (including the Authority) whose decisions shall be binding on the parties, the same shall be deemed to be severable and the remainder of this Agreement shall remain valid and enforceable to the fullest extent permitted by law.  In any such case, the parties will negotiate in good faith with a view to agreeing one or more provisions which may be substituted for such invalid or unenforceable provision in order to give effect, so far as practicable, to the spirit of this Agreement.</w:t>
      </w:r>
    </w:p>
    <w:p w14:paraId="191693AF" w14:textId="1E650233" w:rsidR="00FB7917" w:rsidDel="003C0CD5" w:rsidRDefault="00FB7917" w:rsidP="009008DF">
      <w:pPr>
        <w:pStyle w:val="MRAL1Numbered"/>
        <w:numPr>
          <w:ilvl w:val="0"/>
          <w:numId w:val="0"/>
        </w:numPr>
        <w:rPr>
          <w:del w:id="10617" w:author="Debbie Houldsworth" w:date="2020-05-13T07:01:00Z"/>
        </w:rPr>
      </w:pPr>
      <w:bookmarkStart w:id="10618" w:name="_Toc40255773"/>
      <w:bookmarkEnd w:id="10616"/>
      <w:bookmarkEnd w:id="10618"/>
    </w:p>
    <w:p w14:paraId="122C6D87" w14:textId="77777777" w:rsidR="00FB7917" w:rsidRDefault="00FB7917">
      <w:pPr>
        <w:pStyle w:val="MRAHeading2"/>
        <w:outlineLvl w:val="0"/>
        <w:pPrChange w:id="10619" w:author="Debbie Houldsworth" w:date="2020-05-13T08:04:00Z">
          <w:pPr>
            <w:pStyle w:val="MRAHeading2"/>
          </w:pPr>
        </w:pPrChange>
      </w:pPr>
      <w:bookmarkStart w:id="10620" w:name="_Toc403360815"/>
      <w:bookmarkStart w:id="10621" w:name="_Toc403360893"/>
      <w:bookmarkStart w:id="10622" w:name="_Toc403360958"/>
      <w:bookmarkStart w:id="10623" w:name="_Toc403361014"/>
      <w:bookmarkStart w:id="10624" w:name="_Toc403361471"/>
      <w:bookmarkStart w:id="10625" w:name="_Toc403371545"/>
      <w:bookmarkStart w:id="10626" w:name="_Toc415033840"/>
      <w:bookmarkStart w:id="10627" w:name="_Toc416508926"/>
      <w:bookmarkStart w:id="10628" w:name="_Toc18300559"/>
      <w:bookmarkStart w:id="10629" w:name="_Toc64264358"/>
      <w:bookmarkStart w:id="10630" w:name="_Toc40261199"/>
      <w:r>
        <w:t>WAIVERS</w:t>
      </w:r>
      <w:bookmarkEnd w:id="10620"/>
      <w:bookmarkEnd w:id="10621"/>
      <w:bookmarkEnd w:id="10622"/>
      <w:bookmarkEnd w:id="10623"/>
      <w:bookmarkEnd w:id="10624"/>
      <w:bookmarkEnd w:id="10625"/>
      <w:bookmarkEnd w:id="10626"/>
      <w:bookmarkEnd w:id="10627"/>
      <w:bookmarkEnd w:id="10628"/>
      <w:bookmarkEnd w:id="10629"/>
      <w:bookmarkEnd w:id="10630"/>
    </w:p>
    <w:p w14:paraId="76CB0BB2" w14:textId="4A522986" w:rsidR="009008DF" w:rsidRDefault="009008DF" w:rsidP="009008DF">
      <w:pPr>
        <w:pStyle w:val="MRAL1Numbered"/>
      </w:pPr>
      <w:r w:rsidRPr="009008DF">
        <w:t>The failure by any party to exercise, or the delay by any party in exercising, any right, power, privilege or remedy provided by this Agreement or by law shall not constitute a waiver thereof nor of any other right, power, privilege or remedy.  No single or partial exercise of any such right, power, privilege or remedy shall preclude any further exercise thereof or the exercise of any other right, power, privilege or remedy.</w:t>
      </w:r>
    </w:p>
    <w:p w14:paraId="1203724B" w14:textId="7C7ACF6E" w:rsidR="009008DF" w:rsidDel="003C0CD5" w:rsidRDefault="009008DF" w:rsidP="009008DF">
      <w:pPr>
        <w:pStyle w:val="MRAL1Numbered"/>
        <w:numPr>
          <w:ilvl w:val="0"/>
          <w:numId w:val="0"/>
        </w:numPr>
        <w:ind w:left="851" w:hanging="709"/>
        <w:rPr>
          <w:del w:id="10631" w:author="Debbie Houldsworth" w:date="2020-05-13T07:01:00Z"/>
        </w:rPr>
      </w:pPr>
      <w:bookmarkStart w:id="10632" w:name="_Toc40255775"/>
      <w:bookmarkEnd w:id="10632"/>
    </w:p>
    <w:p w14:paraId="40E7C6E8" w14:textId="77C3E3D7" w:rsidR="00FB7917" w:rsidRDefault="00FB7917">
      <w:pPr>
        <w:pStyle w:val="MRAHeading2"/>
        <w:outlineLvl w:val="0"/>
        <w:pPrChange w:id="10633" w:author="Debbie Houldsworth" w:date="2020-05-13T09:32:00Z">
          <w:pPr>
            <w:pStyle w:val="MRAHeading2"/>
          </w:pPr>
        </w:pPrChange>
      </w:pPr>
      <w:bookmarkStart w:id="10634" w:name="_Toc403360816"/>
      <w:bookmarkStart w:id="10635" w:name="_Toc403360894"/>
      <w:bookmarkStart w:id="10636" w:name="_Toc403360959"/>
      <w:bookmarkStart w:id="10637" w:name="_Toc403361015"/>
      <w:bookmarkStart w:id="10638" w:name="_Toc403361472"/>
      <w:bookmarkStart w:id="10639" w:name="_Toc403371546"/>
      <w:bookmarkStart w:id="10640" w:name="_Toc415033841"/>
      <w:bookmarkStart w:id="10641" w:name="_Toc416508927"/>
      <w:bookmarkStart w:id="10642" w:name="_Ref4561155"/>
      <w:bookmarkStart w:id="10643" w:name="_Toc18300560"/>
      <w:bookmarkStart w:id="10644" w:name="_Toc64264359"/>
      <w:bookmarkStart w:id="10645" w:name="_Toc40261200"/>
      <w:del w:id="10646" w:author="Jonathan Hawkins" w:date="2020-05-07T15:15:00Z">
        <w:r w:rsidDel="004F6088">
          <w:delText>DATA TRANSFER</w:delText>
        </w:r>
      </w:del>
      <w:bookmarkEnd w:id="10634"/>
      <w:bookmarkEnd w:id="10635"/>
      <w:bookmarkEnd w:id="10636"/>
      <w:bookmarkEnd w:id="10637"/>
      <w:bookmarkEnd w:id="10638"/>
      <w:bookmarkEnd w:id="10639"/>
      <w:bookmarkEnd w:id="10640"/>
      <w:bookmarkEnd w:id="10641"/>
      <w:bookmarkEnd w:id="10642"/>
      <w:bookmarkEnd w:id="10643"/>
      <w:bookmarkEnd w:id="10644"/>
      <w:ins w:id="10647" w:author="Jonathan Hawkins" w:date="2020-05-07T15:15:00Z">
        <w:r w:rsidR="004F6088">
          <w:t>not used</w:t>
        </w:r>
      </w:ins>
      <w:bookmarkEnd w:id="10645"/>
    </w:p>
    <w:p w14:paraId="16C68CCC" w14:textId="4579C240" w:rsidR="00FB7917" w:rsidDel="004F6088" w:rsidRDefault="00FB7917">
      <w:pPr>
        <w:pStyle w:val="MRAL1Numbered"/>
        <w:numPr>
          <w:ilvl w:val="1"/>
          <w:numId w:val="52"/>
        </w:numPr>
        <w:outlineLvl w:val="0"/>
        <w:rPr>
          <w:del w:id="10648" w:author="Jonathan Hawkins" w:date="2020-05-07T15:15:00Z"/>
        </w:rPr>
        <w:pPrChange w:id="10649" w:author="Debbie Houldsworth" w:date="2020-05-13T09:32:00Z">
          <w:pPr>
            <w:pStyle w:val="MRAL1Numbered"/>
            <w:numPr>
              <w:numId w:val="52"/>
            </w:numPr>
          </w:pPr>
        </w:pPrChange>
      </w:pPr>
      <w:bookmarkStart w:id="10650" w:name="_Toc40256332"/>
      <w:bookmarkStart w:id="10651" w:name="_Toc40257180"/>
      <w:bookmarkStart w:id="10652" w:name="_Toc40257997"/>
      <w:bookmarkStart w:id="10653" w:name="_Toc40258810"/>
      <w:bookmarkStart w:id="10654" w:name="_Toc40259616"/>
      <w:bookmarkStart w:id="10655" w:name="_Toc40260409"/>
      <w:bookmarkStart w:id="10656" w:name="_Toc40261201"/>
      <w:del w:id="10657" w:author="Jonathan Hawkins" w:date="2020-05-07T15:15:00Z">
        <w:r w:rsidDel="004F6088">
          <w:delText>Where Schedule 3 specifies a Data Transfer Catalogue reference number in relation to any notice, request or other communication, such notice, request or communication shall be sent in the format and with the content described under such reference in the Data Transfer Catalogue, as amended from time to time, and shall be transmitted by the means specified in Schedule 3.</w:delText>
        </w:r>
        <w:bookmarkStart w:id="10658" w:name="_Toc40255777"/>
        <w:bookmarkEnd w:id="10650"/>
        <w:bookmarkEnd w:id="10651"/>
        <w:bookmarkEnd w:id="10652"/>
        <w:bookmarkEnd w:id="10653"/>
        <w:bookmarkEnd w:id="10654"/>
        <w:bookmarkEnd w:id="10655"/>
        <w:bookmarkEnd w:id="10656"/>
        <w:bookmarkEnd w:id="10658"/>
      </w:del>
    </w:p>
    <w:p w14:paraId="5A1431C5" w14:textId="664897C4" w:rsidR="00FB7917" w:rsidDel="004F6088" w:rsidRDefault="00FB7917">
      <w:pPr>
        <w:pStyle w:val="MRAL1Numbered"/>
        <w:outlineLvl w:val="0"/>
        <w:rPr>
          <w:del w:id="10659" w:author="Jonathan Hawkins" w:date="2020-05-07T15:15:00Z"/>
        </w:rPr>
        <w:pPrChange w:id="10660" w:author="Debbie Houldsworth" w:date="2020-05-13T09:32:00Z">
          <w:pPr>
            <w:pStyle w:val="MRAL1Numbered"/>
          </w:pPr>
        </w:pPrChange>
      </w:pPr>
      <w:bookmarkStart w:id="10661" w:name="_Toc40256333"/>
      <w:bookmarkStart w:id="10662" w:name="_Toc40257181"/>
      <w:bookmarkStart w:id="10663" w:name="_Toc40257998"/>
      <w:bookmarkStart w:id="10664" w:name="_Toc40258811"/>
      <w:bookmarkStart w:id="10665" w:name="_Toc40259617"/>
      <w:bookmarkStart w:id="10666" w:name="_Toc40260410"/>
      <w:bookmarkStart w:id="10667" w:name="_Toc40261202"/>
      <w:del w:id="10668" w:author="Jonathan Hawkins" w:date="2020-05-07T15:15:00Z">
        <w:r w:rsidDel="004F6088">
          <w:delText>Nothing in this Agreement shall prevent any two parties from agreeing to the use of an alternative method of transmission for any communication between those two parties from that set out in Schedule 3, whereupon the terms of this Clause 46 shall not apply to that notice, request or other communication.</w:delText>
        </w:r>
        <w:bookmarkStart w:id="10669" w:name="_Toc40255778"/>
        <w:bookmarkEnd w:id="10661"/>
        <w:bookmarkEnd w:id="10662"/>
        <w:bookmarkEnd w:id="10663"/>
        <w:bookmarkEnd w:id="10664"/>
        <w:bookmarkEnd w:id="10665"/>
        <w:bookmarkEnd w:id="10666"/>
        <w:bookmarkEnd w:id="10667"/>
        <w:bookmarkEnd w:id="10669"/>
      </w:del>
    </w:p>
    <w:p w14:paraId="53C62D3B" w14:textId="4D6FB3DA" w:rsidR="00FB7917" w:rsidDel="004F6088" w:rsidRDefault="00FB7917">
      <w:pPr>
        <w:pStyle w:val="MRAL1Numbered"/>
        <w:outlineLvl w:val="0"/>
        <w:rPr>
          <w:del w:id="10670" w:author="Jonathan Hawkins" w:date="2020-05-07T15:15:00Z"/>
        </w:rPr>
        <w:pPrChange w:id="10671" w:author="Debbie Houldsworth" w:date="2020-05-13T09:32:00Z">
          <w:pPr>
            <w:pStyle w:val="MRAL1Numbered"/>
          </w:pPr>
        </w:pPrChange>
      </w:pPr>
      <w:bookmarkStart w:id="10672" w:name="_Toc40256334"/>
      <w:bookmarkStart w:id="10673" w:name="_Toc40257182"/>
      <w:bookmarkStart w:id="10674" w:name="_Toc40257999"/>
      <w:bookmarkStart w:id="10675" w:name="_Toc40258812"/>
      <w:bookmarkStart w:id="10676" w:name="_Toc40259618"/>
      <w:bookmarkStart w:id="10677" w:name="_Toc40260411"/>
      <w:bookmarkStart w:id="10678" w:name="_Toc40261203"/>
      <w:del w:id="10679" w:author="Jonathan Hawkins" w:date="2020-05-07T15:15:00Z">
        <w:r w:rsidDel="004F6088">
          <w:delText>Where this Agreement requires any notice, request or other communication to be sent via the Data Transfer Network, the Message shall be addressed to the appropriate Market Participant Id and Market Participant Role Code.</w:delText>
        </w:r>
        <w:bookmarkStart w:id="10680" w:name="_Toc40255779"/>
        <w:bookmarkEnd w:id="10672"/>
        <w:bookmarkEnd w:id="10673"/>
        <w:bookmarkEnd w:id="10674"/>
        <w:bookmarkEnd w:id="10675"/>
        <w:bookmarkEnd w:id="10676"/>
        <w:bookmarkEnd w:id="10677"/>
        <w:bookmarkEnd w:id="10678"/>
        <w:bookmarkEnd w:id="10680"/>
      </w:del>
    </w:p>
    <w:p w14:paraId="74C20207" w14:textId="230EB7EB" w:rsidR="00FB7917" w:rsidDel="004F6088" w:rsidRDefault="00FB7917">
      <w:pPr>
        <w:pStyle w:val="MRAL1Numbered"/>
        <w:outlineLvl w:val="0"/>
        <w:rPr>
          <w:del w:id="10681" w:author="Jonathan Hawkins" w:date="2020-05-07T15:15:00Z"/>
        </w:rPr>
        <w:pPrChange w:id="10682" w:author="Debbie Houldsworth" w:date="2020-05-13T09:32:00Z">
          <w:pPr>
            <w:pStyle w:val="MRAL1Numbered"/>
          </w:pPr>
        </w:pPrChange>
      </w:pPr>
      <w:bookmarkStart w:id="10683" w:name="_Toc40256335"/>
      <w:bookmarkStart w:id="10684" w:name="_Toc40257183"/>
      <w:bookmarkStart w:id="10685" w:name="_Toc40258000"/>
      <w:bookmarkStart w:id="10686" w:name="_Toc40258813"/>
      <w:bookmarkStart w:id="10687" w:name="_Toc40259619"/>
      <w:bookmarkStart w:id="10688" w:name="_Toc40260412"/>
      <w:bookmarkStart w:id="10689" w:name="_Toc40261204"/>
      <w:del w:id="10690" w:author="Jonathan Hawkins" w:date="2020-05-07T15:15:00Z">
        <w:r w:rsidDel="004F6088">
          <w:delText>Where this Agreement requires any notice, request or other communication to be sent via the Data Transfer Network, the party or Data Aggregator sending the Message shall be responsible for ensuring that it reaches the relevant Gateway within any time period laid down in this Agreement for the provision of such notice, request or communication (and any such message shall be deemed received by the recipient at the point in time it is delivered to the recipient's Gateway).  Provided that the party or Data Aggregator sending a Message shall have no obligation to ensure receipt where the intended recipient has failed, contrary to the Data Transfer Service Agreement, to remove or process all Messages delivered to its Gateway and to ensure that such Messages are made available to its internal systems as expeditiously as possible so that the Gateway is able to continue to process incoming and outgoing Messages.</w:delText>
        </w:r>
        <w:bookmarkStart w:id="10691" w:name="_Toc40255780"/>
        <w:bookmarkEnd w:id="10683"/>
        <w:bookmarkEnd w:id="10684"/>
        <w:bookmarkEnd w:id="10685"/>
        <w:bookmarkEnd w:id="10686"/>
        <w:bookmarkEnd w:id="10687"/>
        <w:bookmarkEnd w:id="10688"/>
        <w:bookmarkEnd w:id="10689"/>
        <w:bookmarkEnd w:id="10691"/>
      </w:del>
    </w:p>
    <w:p w14:paraId="51D4BF54" w14:textId="414D2C97" w:rsidR="00FB7917" w:rsidDel="004F6088" w:rsidRDefault="00FB7917">
      <w:pPr>
        <w:pStyle w:val="MRAL1Numbered"/>
        <w:outlineLvl w:val="0"/>
        <w:rPr>
          <w:del w:id="10692" w:author="Jonathan Hawkins" w:date="2020-05-07T15:15:00Z"/>
        </w:rPr>
        <w:pPrChange w:id="10693" w:author="Debbie Houldsworth" w:date="2020-05-13T09:32:00Z">
          <w:pPr>
            <w:pStyle w:val="MRAL1Numbered"/>
          </w:pPr>
        </w:pPrChange>
      </w:pPr>
      <w:bookmarkStart w:id="10694" w:name="_Toc40256336"/>
      <w:bookmarkStart w:id="10695" w:name="_Toc40257184"/>
      <w:bookmarkStart w:id="10696" w:name="_Toc40258001"/>
      <w:bookmarkStart w:id="10697" w:name="_Toc40258814"/>
      <w:bookmarkStart w:id="10698" w:name="_Toc40259620"/>
      <w:bookmarkStart w:id="10699" w:name="_Toc40260413"/>
      <w:bookmarkStart w:id="10700" w:name="_Toc40261205"/>
      <w:del w:id="10701" w:author="Jonathan Hawkins" w:date="2020-05-07T15:15:00Z">
        <w:r w:rsidDel="004F6088">
          <w:delText>Where any provision of this Agreement refers to receipt of a Message or notification by an MPAS Provider pursuant to Clauses 15.9, 15.13, 16.8, 16.15, 17.2, 20.5, 20.8, 20.10, 20.11, 21.1, 24.3, 24.8 or 24.13 the date of such receipt shall be deemed to be the date on which it is received where such Message or notification is received prior to 18:00 hours on a Working Day.  Where such Message or notification is received at or after 18:00 hours on a Working Day, the date of receipt of such Message or notification shall be deemed to be the next Working Day.</w:delText>
        </w:r>
        <w:bookmarkStart w:id="10702" w:name="_Toc40255781"/>
        <w:bookmarkEnd w:id="10694"/>
        <w:bookmarkEnd w:id="10695"/>
        <w:bookmarkEnd w:id="10696"/>
        <w:bookmarkEnd w:id="10697"/>
        <w:bookmarkEnd w:id="10698"/>
        <w:bookmarkEnd w:id="10699"/>
        <w:bookmarkEnd w:id="10700"/>
        <w:bookmarkEnd w:id="10702"/>
      </w:del>
    </w:p>
    <w:p w14:paraId="69BCCBDC" w14:textId="20227697" w:rsidR="00FB7917" w:rsidDel="004F6088" w:rsidRDefault="00FB7917">
      <w:pPr>
        <w:pStyle w:val="MRAL1Numbered"/>
        <w:outlineLvl w:val="0"/>
        <w:rPr>
          <w:del w:id="10703" w:author="Jonathan Hawkins" w:date="2020-05-07T15:15:00Z"/>
        </w:rPr>
        <w:pPrChange w:id="10704" w:author="Debbie Houldsworth" w:date="2020-05-13T09:32:00Z">
          <w:pPr>
            <w:pStyle w:val="MRAL1Numbered"/>
          </w:pPr>
        </w:pPrChange>
      </w:pPr>
      <w:bookmarkStart w:id="10705" w:name="_Toc40256337"/>
      <w:bookmarkStart w:id="10706" w:name="_Toc40257185"/>
      <w:bookmarkStart w:id="10707" w:name="_Toc40258002"/>
      <w:bookmarkStart w:id="10708" w:name="_Toc40258815"/>
      <w:bookmarkStart w:id="10709" w:name="_Toc40259621"/>
      <w:bookmarkStart w:id="10710" w:name="_Toc40260414"/>
      <w:bookmarkStart w:id="10711" w:name="_Toc40261206"/>
      <w:del w:id="10712" w:author="Jonathan Hawkins" w:date="2020-05-07T15:15:00Z">
        <w:r w:rsidDel="004F6088">
          <w:delText>If the Data Transfer Network or any relevant part of such network is at any time for any reason unavailable for the sending of Messages between any affected parties, then during the period of unavailability:</w:delText>
        </w:r>
        <w:bookmarkStart w:id="10713" w:name="_Toc40255782"/>
        <w:bookmarkEnd w:id="10705"/>
        <w:bookmarkEnd w:id="10706"/>
        <w:bookmarkEnd w:id="10707"/>
        <w:bookmarkEnd w:id="10708"/>
        <w:bookmarkEnd w:id="10709"/>
        <w:bookmarkEnd w:id="10710"/>
        <w:bookmarkEnd w:id="10711"/>
        <w:bookmarkEnd w:id="10713"/>
      </w:del>
    </w:p>
    <w:p w14:paraId="0AE5A8AB" w14:textId="57D31698" w:rsidR="00FB7917" w:rsidDel="004F6088" w:rsidRDefault="00FB7917">
      <w:pPr>
        <w:pStyle w:val="MRAL2Numbered"/>
        <w:outlineLvl w:val="0"/>
        <w:rPr>
          <w:del w:id="10714" w:author="Jonathan Hawkins" w:date="2020-05-07T15:15:00Z"/>
        </w:rPr>
        <w:pPrChange w:id="10715" w:author="Debbie Houldsworth" w:date="2020-05-13T09:32:00Z">
          <w:pPr>
            <w:pStyle w:val="MRAL2Numbered"/>
          </w:pPr>
        </w:pPrChange>
      </w:pPr>
      <w:bookmarkStart w:id="10716" w:name="_Toc40256338"/>
      <w:bookmarkStart w:id="10717" w:name="_Toc40257186"/>
      <w:bookmarkStart w:id="10718" w:name="_Toc40258003"/>
      <w:bookmarkStart w:id="10719" w:name="_Toc40258816"/>
      <w:bookmarkStart w:id="10720" w:name="_Toc40259622"/>
      <w:bookmarkStart w:id="10721" w:name="_Toc40260415"/>
      <w:bookmarkStart w:id="10722" w:name="_Toc40261207"/>
      <w:del w:id="10723" w:author="Jonathan Hawkins" w:date="2020-05-07T15:15:00Z">
        <w:r w:rsidDel="004F6088">
          <w:delText xml:space="preserve">the parties shall use </w:delText>
        </w:r>
        <w:bookmarkStart w:id="10724" w:name="OLE_LINK1"/>
        <w:r w:rsidDel="004F6088">
          <w:delText xml:space="preserve">a mutually agreed data transfer medium </w:delText>
        </w:r>
        <w:bookmarkEnd w:id="10724"/>
        <w:r w:rsidDel="004F6088">
          <w:delText>to send any notice, request or other communication that this Agreement would otherwise require to be sent via the Data Transfer Network and take reasonable steps to process any notices, requests or other communications received within their own systems as promptly as possible;</w:delText>
        </w:r>
        <w:bookmarkStart w:id="10725" w:name="_Toc40255783"/>
        <w:bookmarkEnd w:id="10716"/>
        <w:bookmarkEnd w:id="10717"/>
        <w:bookmarkEnd w:id="10718"/>
        <w:bookmarkEnd w:id="10719"/>
        <w:bookmarkEnd w:id="10720"/>
        <w:bookmarkEnd w:id="10721"/>
        <w:bookmarkEnd w:id="10722"/>
        <w:bookmarkEnd w:id="10725"/>
      </w:del>
    </w:p>
    <w:p w14:paraId="27845142" w14:textId="21AAE76F" w:rsidR="00FB7917" w:rsidDel="004F6088" w:rsidRDefault="00FB7917">
      <w:pPr>
        <w:pStyle w:val="MRAL2Numbered"/>
        <w:outlineLvl w:val="0"/>
        <w:rPr>
          <w:del w:id="10726" w:author="Jonathan Hawkins" w:date="2020-05-07T15:15:00Z"/>
        </w:rPr>
        <w:pPrChange w:id="10727" w:author="Debbie Houldsworth" w:date="2020-05-13T09:32:00Z">
          <w:pPr>
            <w:pStyle w:val="MRAL2Numbered"/>
          </w:pPr>
        </w:pPrChange>
      </w:pPr>
      <w:bookmarkStart w:id="10728" w:name="_Toc40256339"/>
      <w:bookmarkStart w:id="10729" w:name="_Toc40257187"/>
      <w:bookmarkStart w:id="10730" w:name="_Toc40258004"/>
      <w:bookmarkStart w:id="10731" w:name="_Toc40258817"/>
      <w:bookmarkStart w:id="10732" w:name="_Toc40259623"/>
      <w:bookmarkStart w:id="10733" w:name="_Toc40260416"/>
      <w:bookmarkStart w:id="10734" w:name="_Toc40261208"/>
      <w:del w:id="10735" w:author="Jonathan Hawkins" w:date="2020-05-07T15:15:00Z">
        <w:r w:rsidDel="004F6088">
          <w:delText>where other means are used in accordance with Clause 46.6.1, the parties shall be relieved from any service levels set out in this Agreement relating to any affected notice, request or other communication (except to the extent that this Agreement expressly provides for alternative levels in such circumstances) but shall use their reasonable endeavours to send such notice request or other communication as soon as reasonably practicable; and</w:delText>
        </w:r>
        <w:bookmarkStart w:id="10736" w:name="_Toc40255784"/>
        <w:bookmarkEnd w:id="10728"/>
        <w:bookmarkEnd w:id="10729"/>
        <w:bookmarkEnd w:id="10730"/>
        <w:bookmarkEnd w:id="10731"/>
        <w:bookmarkEnd w:id="10732"/>
        <w:bookmarkEnd w:id="10733"/>
        <w:bookmarkEnd w:id="10734"/>
        <w:bookmarkEnd w:id="10736"/>
      </w:del>
    </w:p>
    <w:p w14:paraId="1A2E201A" w14:textId="5793CFF0" w:rsidR="00FB7917" w:rsidDel="004F6088" w:rsidRDefault="00FB7917">
      <w:pPr>
        <w:pStyle w:val="MRAL2Numbered"/>
        <w:outlineLvl w:val="0"/>
        <w:rPr>
          <w:del w:id="10737" w:author="Jonathan Hawkins" w:date="2020-05-07T15:15:00Z"/>
        </w:rPr>
        <w:pPrChange w:id="10738" w:author="Debbie Houldsworth" w:date="2020-05-13T09:32:00Z">
          <w:pPr>
            <w:pStyle w:val="MRAL2Numbered"/>
          </w:pPr>
        </w:pPrChange>
      </w:pPr>
      <w:bookmarkStart w:id="10739" w:name="_Toc40256340"/>
      <w:bookmarkStart w:id="10740" w:name="_Toc40257188"/>
      <w:bookmarkStart w:id="10741" w:name="_Toc40258005"/>
      <w:bookmarkStart w:id="10742" w:name="_Toc40258818"/>
      <w:bookmarkStart w:id="10743" w:name="_Toc40259624"/>
      <w:bookmarkStart w:id="10744" w:name="_Toc40260417"/>
      <w:bookmarkStart w:id="10745" w:name="_Toc40261209"/>
      <w:del w:id="10746" w:author="Jonathan Hawkins" w:date="2020-05-07T15:15:00Z">
        <w:r w:rsidDel="004F6088">
          <w:delText>to the extent that no such other means are practicable given the nature of the communication and the surrounding circumstances, such unavailability of the Data Transfer Network shall be deemed (to the extent not caused by a breach by any party of the Data Transfer Service Agreement) to constitute a circumstance of Force Majeure for the purposes of this Agreement.</w:delText>
        </w:r>
        <w:bookmarkStart w:id="10747" w:name="_Toc40255785"/>
        <w:bookmarkEnd w:id="10739"/>
        <w:bookmarkEnd w:id="10740"/>
        <w:bookmarkEnd w:id="10741"/>
        <w:bookmarkEnd w:id="10742"/>
        <w:bookmarkEnd w:id="10743"/>
        <w:bookmarkEnd w:id="10744"/>
        <w:bookmarkEnd w:id="10745"/>
        <w:bookmarkEnd w:id="10747"/>
      </w:del>
    </w:p>
    <w:p w14:paraId="76925817" w14:textId="74E857EB" w:rsidR="00FB7917" w:rsidDel="004F6088" w:rsidRDefault="00FB7917">
      <w:pPr>
        <w:pStyle w:val="MRAL1Numbered"/>
        <w:outlineLvl w:val="0"/>
        <w:rPr>
          <w:del w:id="10748" w:author="Jonathan Hawkins" w:date="2020-05-07T15:15:00Z"/>
        </w:rPr>
        <w:pPrChange w:id="10749" w:author="Debbie Houldsworth" w:date="2020-05-13T09:32:00Z">
          <w:pPr>
            <w:pStyle w:val="MRAL1Numbered"/>
          </w:pPr>
        </w:pPrChange>
      </w:pPr>
      <w:bookmarkStart w:id="10750" w:name="_Toc40256341"/>
      <w:bookmarkStart w:id="10751" w:name="_Toc40257189"/>
      <w:bookmarkStart w:id="10752" w:name="_Toc40258006"/>
      <w:bookmarkStart w:id="10753" w:name="_Toc40258819"/>
      <w:bookmarkStart w:id="10754" w:name="_Toc40259625"/>
      <w:bookmarkStart w:id="10755" w:name="_Toc40260418"/>
      <w:bookmarkStart w:id="10756" w:name="_Toc40261210"/>
      <w:del w:id="10757" w:author="Jonathan Hawkins" w:date="2020-05-07T15:15:00Z">
        <w:r w:rsidDel="004F6088">
          <w:delText>Where any party, in breach of its obligation under Clause 46.1 fails to deliver any notice request or other communication to the relevant Gateway and such failure occurs for reasons outside that party's direct control, the breaching party shall have no liability to the other in respect of such breach and the parties shall rely instead upon the provisions of the Data Transfer Service Agreement.</w:delText>
        </w:r>
        <w:bookmarkStart w:id="10758" w:name="_Toc40255786"/>
        <w:bookmarkEnd w:id="10750"/>
        <w:bookmarkEnd w:id="10751"/>
        <w:bookmarkEnd w:id="10752"/>
        <w:bookmarkEnd w:id="10753"/>
        <w:bookmarkEnd w:id="10754"/>
        <w:bookmarkEnd w:id="10755"/>
        <w:bookmarkEnd w:id="10756"/>
        <w:bookmarkEnd w:id="10758"/>
      </w:del>
    </w:p>
    <w:p w14:paraId="674A519B" w14:textId="399C5CBB" w:rsidR="00FB7917" w:rsidRDefault="00FB7917">
      <w:pPr>
        <w:pStyle w:val="MRAHeading2"/>
        <w:outlineLvl w:val="0"/>
        <w:pPrChange w:id="10759" w:author="Debbie Houldsworth" w:date="2020-05-13T09:32:00Z">
          <w:pPr>
            <w:pStyle w:val="MRAHeading2"/>
          </w:pPr>
        </w:pPrChange>
      </w:pPr>
      <w:bookmarkStart w:id="10760" w:name="_Toc403360818"/>
      <w:bookmarkStart w:id="10761" w:name="_Toc403360896"/>
      <w:bookmarkStart w:id="10762" w:name="_Toc403360961"/>
      <w:bookmarkStart w:id="10763" w:name="_Toc403361017"/>
      <w:bookmarkStart w:id="10764" w:name="_Toc403361474"/>
      <w:bookmarkStart w:id="10765" w:name="_Toc403371548"/>
      <w:bookmarkStart w:id="10766" w:name="_Toc415033842"/>
      <w:bookmarkStart w:id="10767" w:name="_Toc416508928"/>
      <w:bookmarkStart w:id="10768" w:name="_Ref8807690"/>
      <w:bookmarkStart w:id="10769" w:name="_Ref8807976"/>
      <w:bookmarkStart w:id="10770" w:name="_Ref8809932"/>
      <w:bookmarkStart w:id="10771" w:name="_Toc18300561"/>
      <w:bookmarkStart w:id="10772" w:name="_Toc64264360"/>
      <w:bookmarkStart w:id="10773" w:name="_Ref35264061"/>
      <w:bookmarkStart w:id="10774" w:name="_Toc40261211"/>
      <w:r>
        <w:t>NOTICES</w:t>
      </w:r>
      <w:bookmarkEnd w:id="10760"/>
      <w:bookmarkEnd w:id="10761"/>
      <w:bookmarkEnd w:id="10762"/>
      <w:bookmarkEnd w:id="10763"/>
      <w:bookmarkEnd w:id="10764"/>
      <w:bookmarkEnd w:id="10765"/>
      <w:bookmarkEnd w:id="10766"/>
      <w:bookmarkEnd w:id="10767"/>
      <w:bookmarkEnd w:id="10768"/>
      <w:bookmarkEnd w:id="10769"/>
      <w:bookmarkEnd w:id="10770"/>
      <w:bookmarkEnd w:id="10771"/>
      <w:bookmarkEnd w:id="10772"/>
      <w:bookmarkEnd w:id="10773"/>
      <w:bookmarkEnd w:id="10774"/>
    </w:p>
    <w:p w14:paraId="29298CD7" w14:textId="269F78BF" w:rsidR="00FB7917" w:rsidDel="00B25F41" w:rsidRDefault="00FB7917" w:rsidP="00872BD4">
      <w:pPr>
        <w:pStyle w:val="MRAL1Numbered"/>
        <w:numPr>
          <w:ilvl w:val="1"/>
          <w:numId w:val="53"/>
        </w:numPr>
        <w:rPr>
          <w:del w:id="10775" w:author="Debbie Houldsworth" w:date="2020-05-06T21:27:00Z"/>
        </w:rPr>
      </w:pPr>
      <w:del w:id="10776" w:author="Debbie Houldsworth" w:date="2020-05-06T21:27:00Z">
        <w:r w:rsidDel="00B25F41">
          <w:delText>Each Supplier shall notify the Distribution Business as soon as reasonably practicable of the address and fax number for each Data Aggregator that it has appointed in relation to Metering Points for which it is Registered.</w:delText>
        </w:r>
        <w:bookmarkStart w:id="10777" w:name="_Toc39727276"/>
        <w:bookmarkEnd w:id="10777"/>
      </w:del>
    </w:p>
    <w:p w14:paraId="3A0CCC4D" w14:textId="1BA3F7CC" w:rsidR="00FB7917" w:rsidDel="00B25F41" w:rsidRDefault="00FB7917">
      <w:pPr>
        <w:pStyle w:val="MRAL1Numbered"/>
        <w:rPr>
          <w:del w:id="10778" w:author="Debbie Houldsworth" w:date="2020-05-06T21:27:00Z"/>
        </w:rPr>
      </w:pPr>
      <w:del w:id="10779" w:author="Debbie Houldsworth" w:date="2020-05-06T21:27:00Z">
        <w:r w:rsidDel="00B25F41">
          <w:delText>Save as provided in Clause 46, any notice, request or other communication to be made by a party or Data Aggregator to another party or Data Aggregator under or in connection with this Agreement shall be in writing and shall be delivered by hand</w:delText>
        </w:r>
        <w:r w:rsidR="000E743E" w:rsidDel="00B25F41">
          <w:delText>, or sent by either fax</w:delText>
        </w:r>
        <w:r w:rsidDel="00B25F41">
          <w:delText xml:space="preserve"> or first class post, to that person's address as included in Parts 1 and 2 of Schedule 1 as may be varied from time to time by notice from a party to all other parties (marked for the attention of the Contract Managers) or notified under Clause 47.1.</w:delText>
        </w:r>
        <w:bookmarkStart w:id="10780" w:name="_Toc39727277"/>
        <w:bookmarkEnd w:id="10780"/>
      </w:del>
    </w:p>
    <w:p w14:paraId="180688A8" w14:textId="3C1C3A41" w:rsidR="00FB7917" w:rsidRDefault="00FB7917">
      <w:pPr>
        <w:pStyle w:val="MRAL1Numbered"/>
      </w:pPr>
      <w:r>
        <w:t>Unless otherwise stated in this Agreement, a notice, request or other communication sent in accordance with Clause 47.2 shall be deemed received:</w:t>
      </w:r>
      <w:bookmarkStart w:id="10781" w:name="_Toc39727278"/>
      <w:bookmarkEnd w:id="10781"/>
    </w:p>
    <w:p w14:paraId="4DB550F9" w14:textId="7038F3A0" w:rsidR="00FB7917" w:rsidRDefault="00FB7917">
      <w:pPr>
        <w:pStyle w:val="MRAL2Numbered"/>
      </w:pPr>
      <w:r>
        <w:t>if delivered by hand, when left at the address referred to above;</w:t>
      </w:r>
      <w:bookmarkStart w:id="10782" w:name="_Toc39727279"/>
      <w:bookmarkEnd w:id="10782"/>
    </w:p>
    <w:p w14:paraId="3FF04649" w14:textId="2E071A08" w:rsidR="00FB7917" w:rsidRDefault="00FB7917">
      <w:pPr>
        <w:pStyle w:val="MRAL2Numbered"/>
      </w:pPr>
      <w:r>
        <w:t>if sent by post, 2 Working Days after the date of posting; and</w:t>
      </w:r>
      <w:bookmarkStart w:id="10783" w:name="_Toc39727280"/>
      <w:bookmarkEnd w:id="10783"/>
    </w:p>
    <w:p w14:paraId="7FC53296" w14:textId="4C9DB913" w:rsidR="00FB7917" w:rsidRDefault="00FB7917">
      <w:pPr>
        <w:pStyle w:val="MRAL2Numbered"/>
      </w:pPr>
      <w:r>
        <w:t>if sent by fax, upon production by the sender’s equipment of a transmission report indicating that the fax was sent to the fax number of the recipient in full without error.</w:t>
      </w:r>
      <w:bookmarkStart w:id="10784" w:name="_Toc39727281"/>
      <w:bookmarkEnd w:id="10784"/>
    </w:p>
    <w:p w14:paraId="4B329D0D" w14:textId="378194E3" w:rsidR="00FB7917" w:rsidRDefault="00FB7917">
      <w:pPr>
        <w:pStyle w:val="MRAHeading2"/>
        <w:outlineLvl w:val="0"/>
        <w:pPrChange w:id="10785" w:author="Debbie Houldsworth" w:date="2020-05-13T09:33:00Z">
          <w:pPr>
            <w:pStyle w:val="MRAHeading2"/>
          </w:pPr>
        </w:pPrChange>
      </w:pPr>
      <w:bookmarkStart w:id="10786" w:name="_Toc379707474"/>
      <w:bookmarkStart w:id="10787" w:name="_Toc399857031"/>
      <w:bookmarkStart w:id="10788" w:name="_Toc403360819"/>
      <w:bookmarkStart w:id="10789" w:name="_Toc403360897"/>
      <w:bookmarkStart w:id="10790" w:name="_Toc403360962"/>
      <w:bookmarkStart w:id="10791" w:name="_Toc403361018"/>
      <w:bookmarkStart w:id="10792" w:name="_Toc403361475"/>
      <w:bookmarkStart w:id="10793" w:name="_Toc403371549"/>
      <w:bookmarkStart w:id="10794" w:name="_Toc415033843"/>
      <w:bookmarkStart w:id="10795" w:name="_Toc416508929"/>
      <w:bookmarkStart w:id="10796" w:name="_Toc18300562"/>
      <w:bookmarkStart w:id="10797" w:name="_Toc64264361"/>
      <w:bookmarkStart w:id="10798" w:name="_Toc40261212"/>
      <w:r>
        <w:t>ASSIGNMENT AND SUB-CONTRACTING</w:t>
      </w:r>
      <w:bookmarkEnd w:id="10786"/>
      <w:bookmarkEnd w:id="10787"/>
      <w:bookmarkEnd w:id="10788"/>
      <w:bookmarkEnd w:id="10789"/>
      <w:bookmarkEnd w:id="10790"/>
      <w:bookmarkEnd w:id="10791"/>
      <w:bookmarkEnd w:id="10792"/>
      <w:bookmarkEnd w:id="10793"/>
      <w:bookmarkEnd w:id="10794"/>
      <w:bookmarkEnd w:id="10795"/>
      <w:bookmarkEnd w:id="10796"/>
      <w:bookmarkEnd w:id="10797"/>
      <w:bookmarkEnd w:id="10798"/>
    </w:p>
    <w:p w14:paraId="6FBFDF99" w14:textId="5C5AE6B6" w:rsidR="00FB7917" w:rsidRDefault="00FB7917">
      <w:pPr>
        <w:pStyle w:val="MRAL1Numbered"/>
        <w:numPr>
          <w:ilvl w:val="1"/>
          <w:numId w:val="54"/>
        </w:numPr>
        <w:outlineLvl w:val="0"/>
        <w:pPrChange w:id="10799" w:author="Debbie Houldsworth" w:date="2020-05-13T09:33:00Z">
          <w:pPr>
            <w:pStyle w:val="MRAL1Numbered"/>
            <w:numPr>
              <w:numId w:val="54"/>
            </w:numPr>
          </w:pPr>
        </w:pPrChange>
      </w:pPr>
      <w:bookmarkStart w:id="10800" w:name="_Toc40256344"/>
      <w:bookmarkStart w:id="10801" w:name="_Toc40257192"/>
      <w:bookmarkStart w:id="10802" w:name="_Toc40258009"/>
      <w:bookmarkStart w:id="10803" w:name="_Toc40258822"/>
      <w:bookmarkStart w:id="10804" w:name="_Toc40259628"/>
      <w:bookmarkStart w:id="10805" w:name="_Toc40260421"/>
      <w:bookmarkStart w:id="10806" w:name="_Toc40261213"/>
      <w:r>
        <w:t>Subject to Clause 48.2, and except as provided elsewhere in this Agreement no party shall assign any of its rights under this Agreement without the prior written consent of all other parties to this Agreement, such consent not to be unreasonably withheld.</w:t>
      </w:r>
      <w:bookmarkStart w:id="10807" w:name="_Toc40255789"/>
      <w:bookmarkEnd w:id="10800"/>
      <w:bookmarkEnd w:id="10801"/>
      <w:bookmarkEnd w:id="10802"/>
      <w:bookmarkEnd w:id="10803"/>
      <w:bookmarkEnd w:id="10804"/>
      <w:bookmarkEnd w:id="10805"/>
      <w:bookmarkEnd w:id="10806"/>
      <w:bookmarkEnd w:id="10807"/>
    </w:p>
    <w:p w14:paraId="2EF1F5A8" w14:textId="44517872" w:rsidR="00FB7917" w:rsidRDefault="00FB7917">
      <w:pPr>
        <w:pStyle w:val="MRAL1Numbered"/>
        <w:outlineLvl w:val="0"/>
        <w:pPrChange w:id="10808" w:author="Debbie Houldsworth" w:date="2020-05-13T09:33:00Z">
          <w:pPr>
            <w:pStyle w:val="MRAL1Numbered"/>
          </w:pPr>
        </w:pPrChange>
      </w:pPr>
      <w:bookmarkStart w:id="10809" w:name="_Toc40256345"/>
      <w:bookmarkStart w:id="10810" w:name="_Toc40257193"/>
      <w:bookmarkStart w:id="10811" w:name="_Toc40258010"/>
      <w:bookmarkStart w:id="10812" w:name="_Toc40258823"/>
      <w:bookmarkStart w:id="10813" w:name="_Toc40259629"/>
      <w:bookmarkStart w:id="10814" w:name="_Toc40260422"/>
      <w:bookmarkStart w:id="10815" w:name="_Toc40261214"/>
      <w:r>
        <w:t>Any party may sub-contract or delegate the performance of all or any of its obligations under this Agreement to any appropriately qualified and experienced third party, but shall at all times remain liable to any other party in relation to all sub-contracted or delegated obligations.</w:t>
      </w:r>
      <w:bookmarkStart w:id="10816" w:name="_Toc40255790"/>
      <w:bookmarkEnd w:id="10809"/>
      <w:bookmarkEnd w:id="10810"/>
      <w:bookmarkEnd w:id="10811"/>
      <w:bookmarkEnd w:id="10812"/>
      <w:bookmarkEnd w:id="10813"/>
      <w:bookmarkEnd w:id="10814"/>
      <w:bookmarkEnd w:id="10815"/>
      <w:bookmarkEnd w:id="10816"/>
    </w:p>
    <w:p w14:paraId="1369F84A" w14:textId="7B85FD88" w:rsidR="00FB7917" w:rsidDel="00E1670D" w:rsidRDefault="00FB7917">
      <w:pPr>
        <w:pStyle w:val="MRAL1Numbered"/>
        <w:outlineLvl w:val="0"/>
        <w:rPr>
          <w:del w:id="10817" w:author="Jonathan Hawkins" w:date="2020-05-21T10:42:00Z"/>
        </w:rPr>
        <w:pPrChange w:id="10818" w:author="Debbie Houldsworth" w:date="2020-05-13T09:33:00Z">
          <w:pPr>
            <w:pStyle w:val="MRAL1Numbered"/>
          </w:pPr>
        </w:pPrChange>
      </w:pPr>
      <w:bookmarkStart w:id="10819" w:name="_Toc40256346"/>
      <w:bookmarkStart w:id="10820" w:name="_Toc40257194"/>
      <w:bookmarkStart w:id="10821" w:name="_Toc40258011"/>
      <w:bookmarkStart w:id="10822" w:name="_Toc40258824"/>
      <w:bookmarkStart w:id="10823" w:name="_Toc40259630"/>
      <w:bookmarkStart w:id="10824" w:name="_Toc40260423"/>
      <w:bookmarkStart w:id="10825" w:name="_Toc40261215"/>
      <w:del w:id="10826" w:author="Jonathan Hawkins" w:date="2020-05-21T10:42:00Z">
        <w:r w:rsidDel="00E1670D">
          <w:delText>Each Supplier shall notify the Distribution Business, on request, of any subcontractors appointed by it for the purposes of this Agreement.</w:delText>
        </w:r>
        <w:bookmarkStart w:id="10827" w:name="_Toc40255791"/>
        <w:bookmarkEnd w:id="10819"/>
        <w:bookmarkEnd w:id="10820"/>
        <w:bookmarkEnd w:id="10821"/>
        <w:bookmarkEnd w:id="10822"/>
        <w:bookmarkEnd w:id="10823"/>
        <w:bookmarkEnd w:id="10824"/>
        <w:bookmarkEnd w:id="10825"/>
        <w:bookmarkEnd w:id="10827"/>
      </w:del>
    </w:p>
    <w:p w14:paraId="6366E295" w14:textId="0B2F7AAA" w:rsidR="00FB7917" w:rsidDel="00E1670D" w:rsidRDefault="00FB7917">
      <w:pPr>
        <w:pStyle w:val="MRAL1Numbered"/>
        <w:outlineLvl w:val="0"/>
        <w:rPr>
          <w:del w:id="10828" w:author="Jonathan Hawkins" w:date="2020-05-21T10:42:00Z"/>
        </w:rPr>
        <w:pPrChange w:id="10829" w:author="Debbie Houldsworth" w:date="2020-05-13T09:33:00Z">
          <w:pPr>
            <w:pStyle w:val="MRAL1Numbered"/>
          </w:pPr>
        </w:pPrChange>
      </w:pPr>
      <w:bookmarkStart w:id="10830" w:name="_Toc40256347"/>
      <w:bookmarkStart w:id="10831" w:name="_Toc40257195"/>
      <w:bookmarkStart w:id="10832" w:name="_Toc40258012"/>
      <w:bookmarkStart w:id="10833" w:name="_Toc40258825"/>
      <w:bookmarkStart w:id="10834" w:name="_Toc40259631"/>
      <w:bookmarkStart w:id="10835" w:name="_Toc40260424"/>
      <w:bookmarkStart w:id="10836" w:name="_Toc40261216"/>
      <w:del w:id="10837" w:author="Jonathan Hawkins" w:date="2020-05-21T10:42:00Z">
        <w:r w:rsidDel="00E1670D">
          <w:delText>Each Distribution Business shall notify the relevant Supplier, on request of, any subcontractors appointed by it for the purposes of this Agreement.  Where such notice relates to an Appointed MPAS Agent, the relevant Distribution Business shall provide such notification as soon as reasonably possible, but in any event no later than 20 Working Days before the commencement of the appointment of that Appointed MPAS Agent, and such notice will include the information required pursuant to Clause 5.1.4.</w:delText>
        </w:r>
        <w:bookmarkStart w:id="10838" w:name="_Toc40255792"/>
        <w:bookmarkEnd w:id="10830"/>
        <w:bookmarkEnd w:id="10831"/>
        <w:bookmarkEnd w:id="10832"/>
        <w:bookmarkEnd w:id="10833"/>
        <w:bookmarkEnd w:id="10834"/>
        <w:bookmarkEnd w:id="10835"/>
        <w:bookmarkEnd w:id="10836"/>
        <w:bookmarkEnd w:id="10838"/>
      </w:del>
    </w:p>
    <w:p w14:paraId="7D0F54B4" w14:textId="77777777" w:rsidR="00FB7917" w:rsidRDefault="00FB7917">
      <w:pPr>
        <w:pStyle w:val="MRAHeading2"/>
        <w:outlineLvl w:val="0"/>
        <w:pPrChange w:id="10839" w:author="Debbie Houldsworth" w:date="2020-05-13T09:33:00Z">
          <w:pPr>
            <w:pStyle w:val="MRAHeading2"/>
          </w:pPr>
        </w:pPrChange>
      </w:pPr>
      <w:bookmarkStart w:id="10840" w:name="_Toc379707479"/>
      <w:bookmarkStart w:id="10841" w:name="_Toc399857030"/>
      <w:bookmarkStart w:id="10842" w:name="_Toc403360820"/>
      <w:bookmarkStart w:id="10843" w:name="_Toc403360898"/>
      <w:bookmarkStart w:id="10844" w:name="_Toc403360963"/>
      <w:bookmarkStart w:id="10845" w:name="_Toc403361019"/>
      <w:bookmarkStart w:id="10846" w:name="_Toc403361476"/>
      <w:bookmarkStart w:id="10847" w:name="_Toc403371550"/>
      <w:bookmarkStart w:id="10848" w:name="_Toc415033844"/>
      <w:bookmarkStart w:id="10849" w:name="_Toc416508930"/>
      <w:bookmarkStart w:id="10850" w:name="_Toc18300563"/>
      <w:bookmarkStart w:id="10851" w:name="_Toc64264362"/>
      <w:bookmarkStart w:id="10852" w:name="_Toc40261217"/>
      <w:r>
        <w:t>COUNTERPARTS</w:t>
      </w:r>
      <w:bookmarkEnd w:id="10840"/>
      <w:bookmarkEnd w:id="10841"/>
      <w:bookmarkEnd w:id="10842"/>
      <w:bookmarkEnd w:id="10843"/>
      <w:bookmarkEnd w:id="10844"/>
      <w:bookmarkEnd w:id="10845"/>
      <w:bookmarkEnd w:id="10846"/>
      <w:bookmarkEnd w:id="10847"/>
      <w:bookmarkEnd w:id="10848"/>
      <w:bookmarkEnd w:id="10849"/>
      <w:bookmarkEnd w:id="10850"/>
      <w:bookmarkEnd w:id="10851"/>
      <w:bookmarkEnd w:id="10852"/>
    </w:p>
    <w:p w14:paraId="454C5410" w14:textId="750BAC3A" w:rsidR="004F6088" w:rsidRDefault="004F6088" w:rsidP="004F6088">
      <w:pPr>
        <w:pStyle w:val="MRAL1Numbered"/>
      </w:pPr>
      <w:r>
        <w:t>This Agreement may be executed in any number of counterparts each of which when executed and delivered shall be an original, but all the counterparts together shall constitute the same document.</w:t>
      </w:r>
    </w:p>
    <w:p w14:paraId="13C07802" w14:textId="77777777" w:rsidR="00FB7917" w:rsidRDefault="00FB7917">
      <w:pPr>
        <w:pStyle w:val="MRAHeading2"/>
        <w:outlineLvl w:val="0"/>
        <w:pPrChange w:id="10853" w:author="Debbie Houldsworth" w:date="2020-05-13T09:33:00Z">
          <w:pPr>
            <w:pStyle w:val="MRAHeading2"/>
          </w:pPr>
        </w:pPrChange>
      </w:pPr>
      <w:bookmarkStart w:id="10854" w:name="_Toc379707478"/>
      <w:bookmarkStart w:id="10855" w:name="_Toc399857029"/>
      <w:bookmarkStart w:id="10856" w:name="_Toc403360821"/>
      <w:bookmarkStart w:id="10857" w:name="_Toc403360899"/>
      <w:bookmarkStart w:id="10858" w:name="_Toc403360964"/>
      <w:bookmarkStart w:id="10859" w:name="_Toc403361020"/>
      <w:bookmarkStart w:id="10860" w:name="_Toc403361477"/>
      <w:bookmarkStart w:id="10861" w:name="_Toc403371551"/>
      <w:bookmarkStart w:id="10862" w:name="_Toc415033845"/>
      <w:bookmarkStart w:id="10863" w:name="_Toc416508931"/>
      <w:bookmarkStart w:id="10864" w:name="_Toc18300564"/>
      <w:bookmarkStart w:id="10865" w:name="_Toc64264363"/>
      <w:bookmarkStart w:id="10866" w:name="_Toc40261218"/>
      <w:r>
        <w:t>GOVERNING LAW</w:t>
      </w:r>
      <w:bookmarkEnd w:id="10854"/>
      <w:bookmarkEnd w:id="10855"/>
      <w:bookmarkEnd w:id="10856"/>
      <w:bookmarkEnd w:id="10857"/>
      <w:bookmarkEnd w:id="10858"/>
      <w:bookmarkEnd w:id="10859"/>
      <w:bookmarkEnd w:id="10860"/>
      <w:bookmarkEnd w:id="10861"/>
      <w:bookmarkEnd w:id="10862"/>
      <w:bookmarkEnd w:id="10863"/>
      <w:bookmarkEnd w:id="10864"/>
      <w:bookmarkEnd w:id="10865"/>
      <w:bookmarkEnd w:id="10866"/>
    </w:p>
    <w:p w14:paraId="3E7C1B0A" w14:textId="1AAA958F" w:rsidR="004F6088" w:rsidRDefault="004F6088">
      <w:pPr>
        <w:pStyle w:val="MRAL1Numbered"/>
      </w:pPr>
      <w:r w:rsidRPr="004F6088">
        <w:t>This Agreement is governed by, and shall be construed in accordance with, English law.</w:t>
      </w:r>
    </w:p>
    <w:p w14:paraId="0191DCE6" w14:textId="5F1B89A3" w:rsidR="00FB7917" w:rsidRDefault="00FB7917">
      <w:pPr>
        <w:pStyle w:val="MRAL1Numbered"/>
      </w:pPr>
      <w:r>
        <w:t>Each party agrees that, without preventing any other mode of service, any document in an action (including any writ of summons or other originating process or any third or other party notice) may be served on any party by being delivered to or left for that party at its address for service of notices under Clause 47 and each party undertakes to maintain such an address at all times in the United Kingdom and to notify the other party in advance of any change from time to time of the details of such address in the manner prescribed in Clause 47.</w:t>
      </w:r>
    </w:p>
    <w:p w14:paraId="53D423B1" w14:textId="6BCE271F" w:rsidR="00FB7917" w:rsidRDefault="009C6BB5">
      <w:pPr>
        <w:pStyle w:val="MRAHeading2"/>
        <w:outlineLvl w:val="0"/>
        <w:rPr>
          <w:i/>
        </w:rPr>
        <w:pPrChange w:id="10867" w:author="Debbie Houldsworth" w:date="2020-05-13T09:33:00Z">
          <w:pPr>
            <w:pStyle w:val="MRAHeading2"/>
          </w:pPr>
        </w:pPrChange>
      </w:pPr>
      <w:bookmarkStart w:id="10868" w:name="_Toc40261219"/>
      <w:bookmarkStart w:id="10869" w:name="_Toc18300565"/>
      <w:bookmarkStart w:id="10870" w:name="_Toc64264364"/>
      <w:ins w:id="10871" w:author="Debbie Houldsworth" w:date="2020-05-06T06:44:00Z">
        <w:r>
          <w:t>Not USED</w:t>
        </w:r>
      </w:ins>
      <w:del w:id="10872" w:author="Debbie Houldsworth" w:date="2020-05-06T06:44:00Z">
        <w:r w:rsidR="00FB7917" w:rsidDel="009C6BB5">
          <w:delText>MPAS REGISTRATION SYSTEM TO CMRS TRANSFER</w:delText>
        </w:r>
      </w:del>
      <w:bookmarkEnd w:id="10868"/>
      <w:r w:rsidR="00FB7917">
        <w:t xml:space="preserve"> </w:t>
      </w:r>
      <w:bookmarkEnd w:id="10869"/>
      <w:bookmarkEnd w:id="10870"/>
    </w:p>
    <w:p w14:paraId="0C6A29BA" w14:textId="2626B094" w:rsidR="00FB7917" w:rsidDel="004F6088" w:rsidRDefault="009C6BB5">
      <w:pPr>
        <w:pStyle w:val="MRAL1Numbered"/>
        <w:numPr>
          <w:ilvl w:val="1"/>
          <w:numId w:val="57"/>
        </w:numPr>
        <w:outlineLvl w:val="0"/>
        <w:rPr>
          <w:del w:id="10873" w:author="Jonathan Hawkins" w:date="2020-05-07T15:20:00Z"/>
        </w:rPr>
        <w:pPrChange w:id="10874" w:author="Debbie Houldsworth" w:date="2020-05-13T09:33:00Z">
          <w:pPr>
            <w:pStyle w:val="MRAL1Numbered"/>
            <w:numPr>
              <w:numId w:val="57"/>
            </w:numPr>
          </w:pPr>
        </w:pPrChange>
      </w:pPr>
      <w:bookmarkStart w:id="10875" w:name="_Toc40256351"/>
      <w:bookmarkStart w:id="10876" w:name="_Toc40257199"/>
      <w:bookmarkStart w:id="10877" w:name="_Toc40258016"/>
      <w:bookmarkStart w:id="10878" w:name="_Toc40258829"/>
      <w:bookmarkStart w:id="10879" w:name="_Toc40259635"/>
      <w:bookmarkStart w:id="10880" w:name="_Toc40260428"/>
      <w:bookmarkStart w:id="10881" w:name="_Toc40261220"/>
      <w:ins w:id="10882" w:author="Debbie Houldsworth" w:date="2020-05-06T06:44:00Z">
        <w:del w:id="10883" w:author="Jonathan Hawkins" w:date="2020-05-07T15:20:00Z">
          <w:r w:rsidDel="004F6088">
            <w:delText>Not Used</w:delText>
          </w:r>
        </w:del>
      </w:ins>
      <w:ins w:id="10884" w:author="Debbie Houldsworth" w:date="2020-05-06T06:45:00Z">
        <w:del w:id="10885" w:author="Jonathan Hawkins" w:date="2020-05-07T15:20:00Z">
          <w:r w:rsidDel="004F6088">
            <w:delText xml:space="preserve"> </w:delText>
          </w:r>
        </w:del>
      </w:ins>
      <w:del w:id="10886" w:author="Jonathan Hawkins" w:date="2020-05-07T15:20:00Z">
        <w:r w:rsidR="00FB7917" w:rsidDel="004F6088">
          <w:delText>When a Distribution Business receives a Transfer Application for transfer from its MPAS Registration System to CMRS, from the Transfer Co-ordinator it shall use reasonable endeavours to validate such application.  Such validation to check that all Metering Points associated with the Embedded Exemptable Generation Plant which are included in the application are eligible for Transfer and that any associated Metering Points which are not included in the application are registered on its MPAS Registration System. The Distribution Business shall provide the Transfer Co-ordinator with the result of such validation together with the identity of the Registered Supplier, the current Meter Operator Id and the current Data Collector Id in respect of each Metering Point included in the Transfer Application.</w:delText>
        </w:r>
        <w:bookmarkStart w:id="10887" w:name="_Toc40255796"/>
        <w:bookmarkEnd w:id="10875"/>
        <w:bookmarkEnd w:id="10876"/>
        <w:bookmarkEnd w:id="10877"/>
        <w:bookmarkEnd w:id="10878"/>
        <w:bookmarkEnd w:id="10879"/>
        <w:bookmarkEnd w:id="10880"/>
        <w:bookmarkEnd w:id="10881"/>
        <w:bookmarkEnd w:id="10887"/>
      </w:del>
    </w:p>
    <w:p w14:paraId="5FCF7D24" w14:textId="5C336A85" w:rsidR="00FB7917" w:rsidDel="004F6088" w:rsidRDefault="009C6BB5">
      <w:pPr>
        <w:pStyle w:val="MRAL1Numbered"/>
        <w:outlineLvl w:val="0"/>
        <w:rPr>
          <w:del w:id="10888" w:author="Jonathan Hawkins" w:date="2020-05-07T15:20:00Z"/>
        </w:rPr>
        <w:pPrChange w:id="10889" w:author="Debbie Houldsworth" w:date="2020-05-13T09:33:00Z">
          <w:pPr>
            <w:pStyle w:val="MRAL1Numbered"/>
          </w:pPr>
        </w:pPrChange>
      </w:pPr>
      <w:bookmarkStart w:id="10890" w:name="_Toc40256352"/>
      <w:bookmarkStart w:id="10891" w:name="_Toc40257200"/>
      <w:bookmarkStart w:id="10892" w:name="_Toc40258017"/>
      <w:bookmarkStart w:id="10893" w:name="_Toc40258830"/>
      <w:bookmarkStart w:id="10894" w:name="_Toc40259636"/>
      <w:bookmarkStart w:id="10895" w:name="_Toc40260429"/>
      <w:bookmarkStart w:id="10896" w:name="_Toc40261221"/>
      <w:ins w:id="10897" w:author="Debbie Houldsworth" w:date="2020-05-06T06:45:00Z">
        <w:del w:id="10898" w:author="Jonathan Hawkins" w:date="2020-05-07T15:20:00Z">
          <w:r w:rsidDel="004F6088">
            <w:delText xml:space="preserve">Not Used </w:delText>
          </w:r>
        </w:del>
      </w:ins>
      <w:del w:id="10899" w:author="Jonathan Hawkins" w:date="2020-05-07T15:20:00Z">
        <w:r w:rsidR="00FB7917" w:rsidDel="004F6088">
          <w:delText xml:space="preserve">The Transfer Co-ordinator shall notify the Distribution Business and the Registered Supplier if the Transfer Application has been accepted, together with the effective date of the Transfer (the </w:delText>
        </w:r>
        <w:r w:rsidR="00FB7917" w:rsidDel="004F6088">
          <w:rPr>
            <w:b/>
            <w:bCs/>
          </w:rPr>
          <w:delText>“Transfer Date”</w:delText>
        </w:r>
        <w:r w:rsidR="00FB7917" w:rsidDel="004F6088">
          <w:delText>); or its rejection.</w:delText>
        </w:r>
        <w:bookmarkStart w:id="10900" w:name="_Toc40255797"/>
        <w:bookmarkEnd w:id="10890"/>
        <w:bookmarkEnd w:id="10891"/>
        <w:bookmarkEnd w:id="10892"/>
        <w:bookmarkEnd w:id="10893"/>
        <w:bookmarkEnd w:id="10894"/>
        <w:bookmarkEnd w:id="10895"/>
        <w:bookmarkEnd w:id="10896"/>
        <w:bookmarkEnd w:id="10900"/>
      </w:del>
    </w:p>
    <w:p w14:paraId="3600AD3D" w14:textId="7753B421" w:rsidR="00FB7917" w:rsidDel="004F6088" w:rsidRDefault="009C6BB5">
      <w:pPr>
        <w:pStyle w:val="MRAL1Numbered"/>
        <w:outlineLvl w:val="0"/>
        <w:rPr>
          <w:del w:id="10901" w:author="Jonathan Hawkins" w:date="2020-05-07T15:20:00Z"/>
        </w:rPr>
        <w:pPrChange w:id="10902" w:author="Debbie Houldsworth" w:date="2020-05-13T09:33:00Z">
          <w:pPr>
            <w:pStyle w:val="MRAL1Numbered"/>
          </w:pPr>
        </w:pPrChange>
      </w:pPr>
      <w:bookmarkStart w:id="10903" w:name="_Toc40256353"/>
      <w:bookmarkStart w:id="10904" w:name="_Toc40257201"/>
      <w:bookmarkStart w:id="10905" w:name="_Toc40258018"/>
      <w:bookmarkStart w:id="10906" w:name="_Toc40258831"/>
      <w:bookmarkStart w:id="10907" w:name="_Toc40259637"/>
      <w:bookmarkStart w:id="10908" w:name="_Toc40260430"/>
      <w:bookmarkStart w:id="10909" w:name="_Toc40261222"/>
      <w:ins w:id="10910" w:author="Debbie Houldsworth" w:date="2020-05-06T06:45:00Z">
        <w:del w:id="10911" w:author="Jonathan Hawkins" w:date="2020-05-07T15:20:00Z">
          <w:r w:rsidDel="004F6088">
            <w:delText xml:space="preserve">Not Used </w:delText>
          </w:r>
        </w:del>
      </w:ins>
      <w:del w:id="10912" w:author="Jonathan Hawkins" w:date="2020-05-07T15:20:00Z">
        <w:r w:rsidR="00FB7917" w:rsidDel="004F6088">
          <w:delText>When a Distribution Business receives notification of the Transfer Date it shall update any records held in accordance with Clause 53.1 to reflect the pending Transfer.</w:delText>
        </w:r>
        <w:bookmarkStart w:id="10913" w:name="_Toc40255798"/>
        <w:bookmarkEnd w:id="10903"/>
        <w:bookmarkEnd w:id="10904"/>
        <w:bookmarkEnd w:id="10905"/>
        <w:bookmarkEnd w:id="10906"/>
        <w:bookmarkEnd w:id="10907"/>
        <w:bookmarkEnd w:id="10908"/>
        <w:bookmarkEnd w:id="10909"/>
        <w:bookmarkEnd w:id="10913"/>
      </w:del>
    </w:p>
    <w:p w14:paraId="5302CADC" w14:textId="30816220" w:rsidR="00FB7917" w:rsidDel="004F6088" w:rsidRDefault="009C6BB5">
      <w:pPr>
        <w:pStyle w:val="MRAL1Numbered"/>
        <w:outlineLvl w:val="0"/>
        <w:rPr>
          <w:del w:id="10914" w:author="Jonathan Hawkins" w:date="2020-05-07T15:20:00Z"/>
        </w:rPr>
        <w:pPrChange w:id="10915" w:author="Debbie Houldsworth" w:date="2020-05-13T09:33:00Z">
          <w:pPr>
            <w:pStyle w:val="MRAL1Numbered"/>
          </w:pPr>
        </w:pPrChange>
      </w:pPr>
      <w:bookmarkStart w:id="10916" w:name="_Toc40256354"/>
      <w:bookmarkStart w:id="10917" w:name="_Toc40257202"/>
      <w:bookmarkStart w:id="10918" w:name="_Toc40258019"/>
      <w:bookmarkStart w:id="10919" w:name="_Toc40258832"/>
      <w:bookmarkStart w:id="10920" w:name="_Toc40259638"/>
      <w:bookmarkStart w:id="10921" w:name="_Toc40260431"/>
      <w:bookmarkStart w:id="10922" w:name="_Toc40261223"/>
      <w:ins w:id="10923" w:author="Debbie Houldsworth" w:date="2020-05-06T06:45:00Z">
        <w:del w:id="10924" w:author="Jonathan Hawkins" w:date="2020-05-07T15:20:00Z">
          <w:r w:rsidDel="004F6088">
            <w:delText xml:space="preserve">Not Used </w:delText>
          </w:r>
        </w:del>
      </w:ins>
      <w:del w:id="10925" w:author="Jonathan Hawkins" w:date="2020-05-07T15:20:00Z">
        <w:r w:rsidR="00FB7917" w:rsidDel="004F6088">
          <w:delText>When the Registered Supplier receives notification of the Transfer Date it shall terminate its agents with the effective to date set to one day before the Transfer Date.</w:delText>
        </w:r>
        <w:bookmarkEnd w:id="10916"/>
        <w:bookmarkEnd w:id="10917"/>
        <w:bookmarkEnd w:id="10918"/>
        <w:bookmarkEnd w:id="10919"/>
        <w:bookmarkEnd w:id="10920"/>
        <w:bookmarkEnd w:id="10921"/>
        <w:bookmarkEnd w:id="10922"/>
        <w:r w:rsidR="00FB7917" w:rsidDel="004F6088">
          <w:delText xml:space="preserve"> </w:delText>
        </w:r>
        <w:bookmarkStart w:id="10926" w:name="_Toc40255799"/>
        <w:bookmarkEnd w:id="10926"/>
      </w:del>
    </w:p>
    <w:p w14:paraId="2D2D41A0" w14:textId="506E15FD" w:rsidR="00FB7917" w:rsidDel="004F6088" w:rsidRDefault="009C6BB5">
      <w:pPr>
        <w:pStyle w:val="MRAL1Numbered"/>
        <w:outlineLvl w:val="0"/>
        <w:rPr>
          <w:del w:id="10927" w:author="Jonathan Hawkins" w:date="2020-05-07T15:20:00Z"/>
        </w:rPr>
        <w:pPrChange w:id="10928" w:author="Debbie Houldsworth" w:date="2020-05-13T09:33:00Z">
          <w:pPr>
            <w:pStyle w:val="MRAL1Numbered"/>
          </w:pPr>
        </w:pPrChange>
      </w:pPr>
      <w:bookmarkStart w:id="10929" w:name="_Toc40256355"/>
      <w:bookmarkStart w:id="10930" w:name="_Toc40257203"/>
      <w:bookmarkStart w:id="10931" w:name="_Toc40258020"/>
      <w:bookmarkStart w:id="10932" w:name="_Toc40258833"/>
      <w:bookmarkStart w:id="10933" w:name="_Toc40259639"/>
      <w:bookmarkStart w:id="10934" w:name="_Toc40260432"/>
      <w:bookmarkStart w:id="10935" w:name="_Toc40261224"/>
      <w:ins w:id="10936" w:author="Debbie Houldsworth" w:date="2020-05-06T06:45:00Z">
        <w:del w:id="10937" w:author="Jonathan Hawkins" w:date="2020-05-07T15:20:00Z">
          <w:r w:rsidDel="004F6088">
            <w:delText>Not Used</w:delText>
          </w:r>
        </w:del>
      </w:ins>
      <w:del w:id="10938" w:author="Jonathan Hawkins" w:date="2020-05-07T15:20:00Z">
        <w:r w:rsidR="00FB7917" w:rsidDel="004F6088">
          <w:delText>The Transfer Co-ordinator shall notify the Distribution Business and Registered Supplier that the Transfer from the MPAS Registration System to CMRS has been completed and shall confirm the actual Transfer Date.</w:delText>
        </w:r>
        <w:bookmarkStart w:id="10939" w:name="_Toc40255800"/>
        <w:bookmarkEnd w:id="10929"/>
        <w:bookmarkEnd w:id="10930"/>
        <w:bookmarkEnd w:id="10931"/>
        <w:bookmarkEnd w:id="10932"/>
        <w:bookmarkEnd w:id="10933"/>
        <w:bookmarkEnd w:id="10934"/>
        <w:bookmarkEnd w:id="10935"/>
        <w:bookmarkEnd w:id="10939"/>
      </w:del>
    </w:p>
    <w:p w14:paraId="3C3B5996" w14:textId="6CCD08FF" w:rsidR="00FB7917" w:rsidDel="004F6088" w:rsidRDefault="009C6BB5">
      <w:pPr>
        <w:pStyle w:val="MRAL1Numbered"/>
        <w:outlineLvl w:val="0"/>
        <w:rPr>
          <w:del w:id="10940" w:author="Jonathan Hawkins" w:date="2020-05-07T15:20:00Z"/>
        </w:rPr>
        <w:pPrChange w:id="10941" w:author="Debbie Houldsworth" w:date="2020-05-13T09:33:00Z">
          <w:pPr>
            <w:pStyle w:val="MRAL1Numbered"/>
          </w:pPr>
        </w:pPrChange>
      </w:pPr>
      <w:bookmarkStart w:id="10942" w:name="_Toc40256356"/>
      <w:bookmarkStart w:id="10943" w:name="_Toc40257204"/>
      <w:bookmarkStart w:id="10944" w:name="_Toc40258021"/>
      <w:bookmarkStart w:id="10945" w:name="_Toc40258834"/>
      <w:bookmarkStart w:id="10946" w:name="_Toc40259640"/>
      <w:bookmarkStart w:id="10947" w:name="_Toc40260433"/>
      <w:bookmarkStart w:id="10948" w:name="_Toc40261225"/>
      <w:ins w:id="10949" w:author="Debbie Houldsworth" w:date="2020-05-06T06:45:00Z">
        <w:del w:id="10950" w:author="Jonathan Hawkins" w:date="2020-05-07T15:20:00Z">
          <w:r w:rsidDel="004F6088">
            <w:delText xml:space="preserve">Not Used </w:delText>
          </w:r>
        </w:del>
      </w:ins>
      <w:del w:id="10951" w:author="Jonathan Hawkins" w:date="2020-05-07T15:20:00Z">
        <w:r w:rsidR="00FB7917" w:rsidDel="004F6088">
          <w:delText>The Distribution Business shall within 5 Working Days of the later of (i) the Transfer Date or (ii) confirmation from the Transfer Co-ordinator of a successful Transfer, send a De-Registration Notice in respect of the relevant Metering Point(s) to its MPAS Registration System requesting that the Disconnection Date be set to one day before the Transfer Date.</w:delText>
        </w:r>
        <w:bookmarkStart w:id="10952" w:name="_Toc40255801"/>
        <w:bookmarkEnd w:id="10942"/>
        <w:bookmarkEnd w:id="10943"/>
        <w:bookmarkEnd w:id="10944"/>
        <w:bookmarkEnd w:id="10945"/>
        <w:bookmarkEnd w:id="10946"/>
        <w:bookmarkEnd w:id="10947"/>
        <w:bookmarkEnd w:id="10948"/>
        <w:bookmarkEnd w:id="10952"/>
      </w:del>
    </w:p>
    <w:p w14:paraId="4BE8ADC0" w14:textId="2E14C1FA" w:rsidR="00FB7917" w:rsidRDefault="009C6BB5">
      <w:pPr>
        <w:pStyle w:val="MRAHeading2"/>
        <w:outlineLvl w:val="0"/>
        <w:rPr>
          <w:i/>
        </w:rPr>
        <w:pPrChange w:id="10953" w:author="Debbie Houldsworth" w:date="2020-05-13T09:33:00Z">
          <w:pPr>
            <w:pStyle w:val="MRAHeading2"/>
          </w:pPr>
        </w:pPrChange>
      </w:pPr>
      <w:bookmarkStart w:id="10954" w:name="_Toc40261226"/>
      <w:bookmarkStart w:id="10955" w:name="_Toc18300566"/>
      <w:bookmarkStart w:id="10956" w:name="_Toc64264365"/>
      <w:ins w:id="10957" w:author="Debbie Houldsworth" w:date="2020-05-06T06:48:00Z">
        <w:r>
          <w:t xml:space="preserve">Not Used </w:t>
        </w:r>
      </w:ins>
      <w:del w:id="10958" w:author="Debbie Houldsworth" w:date="2020-05-06T06:48:00Z">
        <w:r w:rsidR="00FB7917" w:rsidDel="009C6BB5">
          <w:delText>CMRS TO MPAS REGISTRATION SYSTEM TRANSFER</w:delText>
        </w:r>
        <w:bookmarkEnd w:id="10954"/>
        <w:r w:rsidR="00FB7917" w:rsidDel="009C6BB5">
          <w:delText xml:space="preserve"> </w:delText>
        </w:r>
      </w:del>
      <w:bookmarkEnd w:id="10955"/>
      <w:bookmarkEnd w:id="10956"/>
    </w:p>
    <w:p w14:paraId="385E8BEC" w14:textId="1ABB375A" w:rsidR="00FB7917" w:rsidDel="004F6088" w:rsidRDefault="009C6BB5">
      <w:pPr>
        <w:pStyle w:val="MRAL1Numbered"/>
        <w:numPr>
          <w:ilvl w:val="1"/>
          <w:numId w:val="58"/>
        </w:numPr>
        <w:outlineLvl w:val="0"/>
        <w:rPr>
          <w:del w:id="10959" w:author="Jonathan Hawkins" w:date="2020-05-07T15:20:00Z"/>
        </w:rPr>
        <w:pPrChange w:id="10960" w:author="Debbie Houldsworth" w:date="2020-05-13T09:33:00Z">
          <w:pPr>
            <w:pStyle w:val="MRAL1Numbered"/>
            <w:numPr>
              <w:numId w:val="58"/>
            </w:numPr>
          </w:pPr>
        </w:pPrChange>
      </w:pPr>
      <w:bookmarkStart w:id="10961" w:name="_Toc40256358"/>
      <w:bookmarkStart w:id="10962" w:name="_Toc40257206"/>
      <w:bookmarkStart w:id="10963" w:name="_Toc40258023"/>
      <w:bookmarkStart w:id="10964" w:name="_Toc40258836"/>
      <w:bookmarkStart w:id="10965" w:name="_Toc40259642"/>
      <w:bookmarkStart w:id="10966" w:name="_Toc40260435"/>
      <w:bookmarkStart w:id="10967" w:name="_Toc40261227"/>
      <w:ins w:id="10968" w:author="Debbie Houldsworth" w:date="2020-05-06T06:48:00Z">
        <w:del w:id="10969" w:author="Jonathan Hawkins" w:date="2020-05-07T15:20:00Z">
          <w:r w:rsidDel="004F6088">
            <w:delText xml:space="preserve">Not Used </w:delText>
          </w:r>
        </w:del>
      </w:ins>
      <w:del w:id="10970" w:author="Jonathan Hawkins" w:date="2020-05-07T15:20:00Z">
        <w:r w:rsidR="00FB7917" w:rsidDel="004F6088">
          <w:delText>If a Supplier wishes to submit an application for Registration for a Metering Point that is currently Registered in CMRS it shall send a Transfer Application to the Transfer Co-ordinator.</w:delText>
        </w:r>
        <w:bookmarkEnd w:id="10961"/>
        <w:bookmarkEnd w:id="10962"/>
        <w:bookmarkEnd w:id="10963"/>
        <w:bookmarkEnd w:id="10964"/>
        <w:bookmarkEnd w:id="10965"/>
        <w:bookmarkEnd w:id="10966"/>
        <w:bookmarkEnd w:id="10967"/>
        <w:r w:rsidR="00FB7917" w:rsidDel="004F6088">
          <w:delText xml:space="preserve"> </w:delText>
        </w:r>
        <w:bookmarkStart w:id="10971" w:name="_Toc40255803"/>
        <w:bookmarkEnd w:id="10971"/>
      </w:del>
    </w:p>
    <w:p w14:paraId="1E2AA92A" w14:textId="6D2BF791" w:rsidR="00FB7917" w:rsidDel="004F6088" w:rsidRDefault="009C6BB5">
      <w:pPr>
        <w:pStyle w:val="MRAL1Numbered"/>
        <w:outlineLvl w:val="0"/>
        <w:rPr>
          <w:del w:id="10972" w:author="Jonathan Hawkins" w:date="2020-05-07T15:20:00Z"/>
        </w:rPr>
        <w:pPrChange w:id="10973" w:author="Debbie Houldsworth" w:date="2020-05-13T09:33:00Z">
          <w:pPr>
            <w:pStyle w:val="MRAL1Numbered"/>
          </w:pPr>
        </w:pPrChange>
      </w:pPr>
      <w:bookmarkStart w:id="10974" w:name="_Toc40256359"/>
      <w:bookmarkStart w:id="10975" w:name="_Toc40257207"/>
      <w:bookmarkStart w:id="10976" w:name="_Toc40258024"/>
      <w:bookmarkStart w:id="10977" w:name="_Toc40258837"/>
      <w:bookmarkStart w:id="10978" w:name="_Toc40259643"/>
      <w:bookmarkStart w:id="10979" w:name="_Toc40260436"/>
      <w:bookmarkStart w:id="10980" w:name="_Toc40261228"/>
      <w:ins w:id="10981" w:author="Debbie Houldsworth" w:date="2020-05-06T06:48:00Z">
        <w:del w:id="10982" w:author="Jonathan Hawkins" w:date="2020-05-07T15:20:00Z">
          <w:r w:rsidDel="004F6088">
            <w:delText xml:space="preserve">Not Used </w:delText>
          </w:r>
        </w:del>
      </w:ins>
      <w:del w:id="10983" w:author="Jonathan Hawkins" w:date="2020-05-07T15:20:00Z">
        <w:r w:rsidR="00FB7917" w:rsidDel="004F6088">
          <w:delText>The Transfer Co-ordinator shall notify the Distribution Business of receipt of a Transfer Application.</w:delText>
        </w:r>
        <w:bookmarkStart w:id="10984" w:name="_Toc40255804"/>
        <w:bookmarkEnd w:id="10974"/>
        <w:bookmarkEnd w:id="10975"/>
        <w:bookmarkEnd w:id="10976"/>
        <w:bookmarkEnd w:id="10977"/>
        <w:bookmarkEnd w:id="10978"/>
        <w:bookmarkEnd w:id="10979"/>
        <w:bookmarkEnd w:id="10980"/>
        <w:bookmarkEnd w:id="10984"/>
      </w:del>
    </w:p>
    <w:p w14:paraId="65A86E39" w14:textId="490CCF57" w:rsidR="00FB7917" w:rsidDel="004F6088" w:rsidRDefault="009C6BB5">
      <w:pPr>
        <w:pStyle w:val="MRAL1Numbered"/>
        <w:outlineLvl w:val="0"/>
        <w:rPr>
          <w:del w:id="10985" w:author="Jonathan Hawkins" w:date="2020-05-07T15:20:00Z"/>
        </w:rPr>
        <w:pPrChange w:id="10986" w:author="Debbie Houldsworth" w:date="2020-05-13T09:33:00Z">
          <w:pPr>
            <w:pStyle w:val="MRAL1Numbered"/>
          </w:pPr>
        </w:pPrChange>
      </w:pPr>
      <w:bookmarkStart w:id="10987" w:name="_Toc40256360"/>
      <w:bookmarkStart w:id="10988" w:name="_Toc40257208"/>
      <w:bookmarkStart w:id="10989" w:name="_Toc40258025"/>
      <w:bookmarkStart w:id="10990" w:name="_Toc40258838"/>
      <w:bookmarkStart w:id="10991" w:name="_Toc40259644"/>
      <w:bookmarkStart w:id="10992" w:name="_Toc40260437"/>
      <w:bookmarkStart w:id="10993" w:name="_Toc40261229"/>
      <w:ins w:id="10994" w:author="Debbie Houldsworth" w:date="2020-05-06T06:48:00Z">
        <w:del w:id="10995" w:author="Jonathan Hawkins" w:date="2020-05-07T15:20:00Z">
          <w:r w:rsidDel="004F6088">
            <w:delText xml:space="preserve">Not Used </w:delText>
          </w:r>
        </w:del>
      </w:ins>
      <w:del w:id="10996" w:author="Jonathan Hawkins" w:date="2020-05-07T15:20:00Z">
        <w:r w:rsidR="00FB7917" w:rsidDel="004F6088">
          <w:delText>When a Distribution Business receives a Transfer Application form from the Transfer Co-ordinator for a Transfer from CMRS to the MPAS Registration System, it shall use reasonable endeavours to validate such application.  Such validation to check that all Metering Points associated with the Embedded Exemptable Generation Plant which are included on the application are eligible for Transfer.  The Distribution Business shall provide the Transfer Co-ordinator with the result of its validation.</w:delText>
        </w:r>
        <w:bookmarkEnd w:id="10987"/>
        <w:bookmarkEnd w:id="10988"/>
        <w:bookmarkEnd w:id="10989"/>
        <w:bookmarkEnd w:id="10990"/>
        <w:bookmarkEnd w:id="10991"/>
        <w:bookmarkEnd w:id="10992"/>
        <w:bookmarkEnd w:id="10993"/>
        <w:r w:rsidR="00FB7917" w:rsidDel="004F6088">
          <w:delText xml:space="preserve"> </w:delText>
        </w:r>
        <w:bookmarkStart w:id="10997" w:name="_Toc40255805"/>
        <w:bookmarkEnd w:id="10997"/>
      </w:del>
    </w:p>
    <w:p w14:paraId="099962DE" w14:textId="08F45BA0" w:rsidR="00FB7917" w:rsidDel="004F6088" w:rsidRDefault="009C6BB5">
      <w:pPr>
        <w:pStyle w:val="MRAL1Numbered"/>
        <w:outlineLvl w:val="0"/>
        <w:rPr>
          <w:del w:id="10998" w:author="Jonathan Hawkins" w:date="2020-05-07T15:20:00Z"/>
        </w:rPr>
        <w:pPrChange w:id="10999" w:author="Debbie Houldsworth" w:date="2020-05-13T09:33:00Z">
          <w:pPr>
            <w:pStyle w:val="MRAL1Numbered"/>
          </w:pPr>
        </w:pPrChange>
      </w:pPr>
      <w:bookmarkStart w:id="11000" w:name="_Toc40256361"/>
      <w:bookmarkStart w:id="11001" w:name="_Toc40257209"/>
      <w:bookmarkStart w:id="11002" w:name="_Toc40258026"/>
      <w:bookmarkStart w:id="11003" w:name="_Toc40258839"/>
      <w:bookmarkStart w:id="11004" w:name="_Toc40259645"/>
      <w:bookmarkStart w:id="11005" w:name="_Toc40260438"/>
      <w:bookmarkStart w:id="11006" w:name="_Toc40261230"/>
      <w:ins w:id="11007" w:author="Debbie Houldsworth" w:date="2020-05-06T06:48:00Z">
        <w:del w:id="11008" w:author="Jonathan Hawkins" w:date="2020-05-07T15:20:00Z">
          <w:r w:rsidDel="004F6088">
            <w:delText>Not Used</w:delText>
          </w:r>
        </w:del>
      </w:ins>
      <w:del w:id="11009" w:author="Jonathan Hawkins" w:date="2020-05-07T15:20:00Z">
        <w:r w:rsidR="00FB7917" w:rsidDel="004F6088">
          <w:delText>The Transfer Co-ordinator shall notify the Distribution Business and the potential Supplier if the Transfer Application has been accepted, together with the Transfer Date; or its rejection.</w:delText>
        </w:r>
        <w:bookmarkEnd w:id="11000"/>
        <w:bookmarkEnd w:id="11001"/>
        <w:bookmarkEnd w:id="11002"/>
        <w:bookmarkEnd w:id="11003"/>
        <w:bookmarkEnd w:id="11004"/>
        <w:bookmarkEnd w:id="11005"/>
        <w:bookmarkEnd w:id="11006"/>
        <w:r w:rsidR="00FB7917" w:rsidDel="004F6088">
          <w:delText xml:space="preserve">  </w:delText>
        </w:r>
        <w:bookmarkStart w:id="11010" w:name="_Toc40255806"/>
        <w:bookmarkEnd w:id="11010"/>
      </w:del>
    </w:p>
    <w:p w14:paraId="5C72902D" w14:textId="0C2D852B" w:rsidR="00FB7917" w:rsidDel="004F6088" w:rsidRDefault="009C6BB5">
      <w:pPr>
        <w:pStyle w:val="MRAL1Numbered"/>
        <w:outlineLvl w:val="0"/>
        <w:rPr>
          <w:del w:id="11011" w:author="Jonathan Hawkins" w:date="2020-05-07T15:20:00Z"/>
        </w:rPr>
        <w:pPrChange w:id="11012" w:author="Debbie Houldsworth" w:date="2020-05-13T09:33:00Z">
          <w:pPr>
            <w:pStyle w:val="MRAL1Numbered"/>
          </w:pPr>
        </w:pPrChange>
      </w:pPr>
      <w:bookmarkStart w:id="11013" w:name="_Toc40256362"/>
      <w:bookmarkStart w:id="11014" w:name="_Toc40257210"/>
      <w:bookmarkStart w:id="11015" w:name="_Toc40258027"/>
      <w:bookmarkStart w:id="11016" w:name="_Toc40258840"/>
      <w:bookmarkStart w:id="11017" w:name="_Toc40259646"/>
      <w:bookmarkStart w:id="11018" w:name="_Toc40260439"/>
      <w:bookmarkStart w:id="11019" w:name="_Toc40261231"/>
      <w:ins w:id="11020" w:author="Debbie Houldsworth" w:date="2020-05-06T06:48:00Z">
        <w:del w:id="11021" w:author="Jonathan Hawkins" w:date="2020-05-07T15:20:00Z">
          <w:r w:rsidDel="004F6088">
            <w:delText>Not Used</w:delText>
          </w:r>
        </w:del>
      </w:ins>
      <w:del w:id="11022" w:author="Jonathan Hawkins" w:date="2020-05-07T15:20:00Z">
        <w:r w:rsidR="00FB7917" w:rsidDel="004F6088">
          <w:delText>When a Distribution Business receives notification of the Transfer Date it shall enter a new Metering Point onto its MPAS Registration System in accordance with Clause 20.1 and shall update any records held in accordance with Clause 53.1 to reflect the new Transfer details.</w:delText>
        </w:r>
        <w:bookmarkEnd w:id="11013"/>
        <w:bookmarkEnd w:id="11014"/>
        <w:bookmarkEnd w:id="11015"/>
        <w:bookmarkEnd w:id="11016"/>
        <w:bookmarkEnd w:id="11017"/>
        <w:bookmarkEnd w:id="11018"/>
        <w:bookmarkEnd w:id="11019"/>
        <w:r w:rsidR="00FB7917" w:rsidDel="004F6088">
          <w:delText xml:space="preserve"> </w:delText>
        </w:r>
        <w:bookmarkStart w:id="11023" w:name="_Toc40255807"/>
        <w:bookmarkEnd w:id="11023"/>
      </w:del>
    </w:p>
    <w:p w14:paraId="3211EAA9" w14:textId="7A68B27E" w:rsidR="00FB7917" w:rsidDel="004F6088" w:rsidRDefault="009C6BB5">
      <w:pPr>
        <w:pStyle w:val="MRAL1Numbered"/>
        <w:outlineLvl w:val="0"/>
        <w:rPr>
          <w:del w:id="11024" w:author="Jonathan Hawkins" w:date="2020-05-07T15:20:00Z"/>
        </w:rPr>
        <w:pPrChange w:id="11025" w:author="Debbie Houldsworth" w:date="2020-05-13T09:33:00Z">
          <w:pPr>
            <w:pStyle w:val="MRAL1Numbered"/>
          </w:pPr>
        </w:pPrChange>
      </w:pPr>
      <w:bookmarkStart w:id="11026" w:name="_Toc40256363"/>
      <w:bookmarkStart w:id="11027" w:name="_Toc40257211"/>
      <w:bookmarkStart w:id="11028" w:name="_Toc40258028"/>
      <w:bookmarkStart w:id="11029" w:name="_Toc40258841"/>
      <w:bookmarkStart w:id="11030" w:name="_Toc40259647"/>
      <w:bookmarkStart w:id="11031" w:name="_Toc40260440"/>
      <w:bookmarkStart w:id="11032" w:name="_Toc40261232"/>
      <w:ins w:id="11033" w:author="Debbie Houldsworth" w:date="2020-05-06T06:48:00Z">
        <w:del w:id="11034" w:author="Jonathan Hawkins" w:date="2020-05-07T15:20:00Z">
          <w:r w:rsidDel="004F6088">
            <w:delText xml:space="preserve">Not Used </w:delText>
          </w:r>
        </w:del>
      </w:ins>
      <w:del w:id="11035" w:author="Jonathan Hawkins" w:date="2020-05-07T15:20:00Z">
        <w:r w:rsidR="00FB7917" w:rsidDel="004F6088">
          <w:delText>The potential Supplier shall apply for Registration to the relevant MPAS Provider in respect of the Metering Point with a Supply Start Date equal to the Transfer Date.</w:delText>
        </w:r>
        <w:bookmarkStart w:id="11036" w:name="_Toc40255808"/>
        <w:bookmarkEnd w:id="11026"/>
        <w:bookmarkEnd w:id="11027"/>
        <w:bookmarkEnd w:id="11028"/>
        <w:bookmarkEnd w:id="11029"/>
        <w:bookmarkEnd w:id="11030"/>
        <w:bookmarkEnd w:id="11031"/>
        <w:bookmarkEnd w:id="11032"/>
        <w:bookmarkEnd w:id="11036"/>
      </w:del>
    </w:p>
    <w:p w14:paraId="746426D7" w14:textId="2D4B3DF2" w:rsidR="00FB7917" w:rsidDel="004F6088" w:rsidRDefault="009C6BB5">
      <w:pPr>
        <w:pStyle w:val="MRAL1Numbered"/>
        <w:outlineLvl w:val="0"/>
        <w:rPr>
          <w:del w:id="11037" w:author="Jonathan Hawkins" w:date="2020-05-07T15:20:00Z"/>
        </w:rPr>
        <w:pPrChange w:id="11038" w:author="Debbie Houldsworth" w:date="2020-05-13T09:33:00Z">
          <w:pPr>
            <w:pStyle w:val="MRAL1Numbered"/>
          </w:pPr>
        </w:pPrChange>
      </w:pPr>
      <w:bookmarkStart w:id="11039" w:name="_Toc40256364"/>
      <w:bookmarkStart w:id="11040" w:name="_Toc40257212"/>
      <w:bookmarkStart w:id="11041" w:name="_Toc40258029"/>
      <w:bookmarkStart w:id="11042" w:name="_Toc40258842"/>
      <w:bookmarkStart w:id="11043" w:name="_Toc40259648"/>
      <w:bookmarkStart w:id="11044" w:name="_Toc40260441"/>
      <w:bookmarkStart w:id="11045" w:name="_Toc40261233"/>
      <w:ins w:id="11046" w:author="Debbie Houldsworth" w:date="2020-05-06T06:49:00Z">
        <w:del w:id="11047" w:author="Jonathan Hawkins" w:date="2020-05-07T15:20:00Z">
          <w:r w:rsidDel="004F6088">
            <w:delText>Not Used</w:delText>
          </w:r>
        </w:del>
      </w:ins>
      <w:del w:id="11048" w:author="Jonathan Hawkins" w:date="2020-05-07T15:20:00Z">
        <w:r w:rsidR="00FB7917" w:rsidDel="004F6088">
          <w:delText>When the Supplier receives notification that the application for Registration has been accepted pursuant to Clause 15.9 it shall notify the Transfer Co-ordinator.</w:delText>
        </w:r>
        <w:bookmarkStart w:id="11049" w:name="_Toc40255809"/>
        <w:bookmarkEnd w:id="11039"/>
        <w:bookmarkEnd w:id="11040"/>
        <w:bookmarkEnd w:id="11041"/>
        <w:bookmarkEnd w:id="11042"/>
        <w:bookmarkEnd w:id="11043"/>
        <w:bookmarkEnd w:id="11044"/>
        <w:bookmarkEnd w:id="11045"/>
        <w:bookmarkEnd w:id="11049"/>
      </w:del>
    </w:p>
    <w:p w14:paraId="4132F0F4" w14:textId="04F56AA5" w:rsidR="00FB7917" w:rsidRDefault="008059C7">
      <w:pPr>
        <w:pStyle w:val="MRAHeading2"/>
        <w:outlineLvl w:val="0"/>
        <w:rPr>
          <w:sz w:val="28"/>
        </w:rPr>
        <w:pPrChange w:id="11050" w:author="Debbie Houldsworth" w:date="2020-05-13T09:33:00Z">
          <w:pPr>
            <w:pStyle w:val="MRAHeading2"/>
          </w:pPr>
        </w:pPrChange>
      </w:pPr>
      <w:bookmarkStart w:id="11051" w:name="_Toc18300567"/>
      <w:bookmarkStart w:id="11052" w:name="_Toc64264366"/>
      <w:bookmarkStart w:id="11053" w:name="_Toc40261234"/>
      <w:ins w:id="11054" w:author="Debbie Houldsworth" w:date="2020-05-06T06:51:00Z">
        <w:r>
          <w:t>Not Used</w:t>
        </w:r>
      </w:ins>
      <w:del w:id="11055" w:author="Debbie Houldsworth" w:date="2020-05-06T06:51:00Z">
        <w:r w:rsidR="00FB7917" w:rsidDel="008059C7">
          <w:delText>CHANGES TO EMBEDDED EXEMPTABLE GENERATION PLANT</w:delText>
        </w:r>
      </w:del>
      <w:bookmarkEnd w:id="11051"/>
      <w:bookmarkEnd w:id="11052"/>
      <w:bookmarkEnd w:id="11053"/>
    </w:p>
    <w:p w14:paraId="5A529B61" w14:textId="0C6E39A9" w:rsidR="00FB7917" w:rsidDel="004F6088" w:rsidRDefault="008059C7">
      <w:pPr>
        <w:pStyle w:val="MRAL1Numbered"/>
        <w:numPr>
          <w:ilvl w:val="1"/>
          <w:numId w:val="59"/>
        </w:numPr>
        <w:outlineLvl w:val="0"/>
        <w:rPr>
          <w:del w:id="11056" w:author="Jonathan Hawkins" w:date="2020-05-07T15:21:00Z"/>
        </w:rPr>
        <w:pPrChange w:id="11057" w:author="Debbie Houldsworth" w:date="2020-05-13T09:33:00Z">
          <w:pPr>
            <w:pStyle w:val="MRAL1Numbered"/>
            <w:numPr>
              <w:numId w:val="59"/>
            </w:numPr>
          </w:pPr>
        </w:pPrChange>
      </w:pPr>
      <w:bookmarkStart w:id="11058" w:name="_Ref4483069"/>
      <w:bookmarkStart w:id="11059" w:name="_Toc40256366"/>
      <w:bookmarkStart w:id="11060" w:name="_Toc40257214"/>
      <w:bookmarkStart w:id="11061" w:name="_Toc40258031"/>
      <w:bookmarkStart w:id="11062" w:name="_Toc40258844"/>
      <w:bookmarkStart w:id="11063" w:name="_Toc40259650"/>
      <w:bookmarkStart w:id="11064" w:name="_Toc40260443"/>
      <w:bookmarkStart w:id="11065" w:name="_Toc40261235"/>
      <w:ins w:id="11066" w:author="Debbie Houldsworth" w:date="2020-05-06T06:51:00Z">
        <w:del w:id="11067" w:author="Jonathan Hawkins" w:date="2020-05-07T15:21:00Z">
          <w:r w:rsidDel="004F6088">
            <w:delText>N</w:delText>
          </w:r>
        </w:del>
      </w:ins>
      <w:ins w:id="11068" w:author="Debbie Houldsworth" w:date="2020-05-06T06:52:00Z">
        <w:del w:id="11069" w:author="Jonathan Hawkins" w:date="2020-05-07T15:21:00Z">
          <w:r w:rsidDel="004F6088">
            <w:delText xml:space="preserve">ot Used </w:delText>
          </w:r>
        </w:del>
      </w:ins>
      <w:del w:id="11070" w:author="Jonathan Hawkins" w:date="2020-05-07T15:21:00Z">
        <w:r w:rsidR="00FB7917" w:rsidDel="004F6088">
          <w:delText>Each Distribution Business shall keep a record of the data items for which it is stated to be responsible as Distribution Business in Schedule 2 in respect of Metering Points for each Embedded Exemptable Generation Plant in the relevant Distribution Business’s Distribution System.  Such record shall also include details of the Registration System in which the Metering Points are registered together with the effective dates of such registration and any previous registrations.  Where such Metering Points are, or have been, registered in CMRS the record shall include details of the CMRS Metering System Id.</w:delText>
        </w:r>
        <w:bookmarkStart w:id="11071" w:name="_Toc40255811"/>
        <w:bookmarkEnd w:id="11058"/>
        <w:bookmarkEnd w:id="11059"/>
        <w:bookmarkEnd w:id="11060"/>
        <w:bookmarkEnd w:id="11061"/>
        <w:bookmarkEnd w:id="11062"/>
        <w:bookmarkEnd w:id="11063"/>
        <w:bookmarkEnd w:id="11064"/>
        <w:bookmarkEnd w:id="11065"/>
        <w:bookmarkEnd w:id="11071"/>
      </w:del>
    </w:p>
    <w:p w14:paraId="2E1FB0CE" w14:textId="4958B394" w:rsidR="00FB7917" w:rsidDel="004F6088" w:rsidRDefault="008059C7">
      <w:pPr>
        <w:pStyle w:val="MRAL1Numbered"/>
        <w:outlineLvl w:val="0"/>
        <w:rPr>
          <w:del w:id="11072" w:author="Jonathan Hawkins" w:date="2020-05-07T15:21:00Z"/>
        </w:rPr>
        <w:pPrChange w:id="11073" w:author="Debbie Houldsworth" w:date="2020-05-13T09:33:00Z">
          <w:pPr>
            <w:pStyle w:val="MRAL1Numbered"/>
          </w:pPr>
        </w:pPrChange>
      </w:pPr>
      <w:bookmarkStart w:id="11074" w:name="_Toc40256367"/>
      <w:bookmarkStart w:id="11075" w:name="_Toc40257215"/>
      <w:bookmarkStart w:id="11076" w:name="_Toc40258032"/>
      <w:bookmarkStart w:id="11077" w:name="_Toc40258845"/>
      <w:bookmarkStart w:id="11078" w:name="_Toc40259651"/>
      <w:bookmarkStart w:id="11079" w:name="_Toc40260444"/>
      <w:bookmarkStart w:id="11080" w:name="_Toc40261236"/>
      <w:ins w:id="11081" w:author="Debbie Houldsworth" w:date="2020-05-06T06:52:00Z">
        <w:del w:id="11082" w:author="Jonathan Hawkins" w:date="2020-05-07T15:21:00Z">
          <w:r w:rsidDel="004F6088">
            <w:delText xml:space="preserve">Not Used </w:delText>
          </w:r>
        </w:del>
      </w:ins>
      <w:del w:id="11083" w:author="Jonathan Hawkins" w:date="2020-05-07T15:21:00Z">
        <w:r w:rsidR="00FB7917" w:rsidDel="004F6088">
          <w:delText>The Distribution Business shall provide information regarding the record held pursuant to Clause 53 in relation to an Embedded Exemptable Generation Plant when requested by the Transfer Co-ordinator or BSC Agent.</w:delText>
        </w:r>
        <w:bookmarkStart w:id="11084" w:name="_Toc40255812"/>
        <w:bookmarkEnd w:id="11074"/>
        <w:bookmarkEnd w:id="11075"/>
        <w:bookmarkEnd w:id="11076"/>
        <w:bookmarkEnd w:id="11077"/>
        <w:bookmarkEnd w:id="11078"/>
        <w:bookmarkEnd w:id="11079"/>
        <w:bookmarkEnd w:id="11080"/>
        <w:bookmarkEnd w:id="11084"/>
      </w:del>
    </w:p>
    <w:p w14:paraId="10CE9D24" w14:textId="36A0B468" w:rsidR="00FB7917" w:rsidDel="004F6088" w:rsidRDefault="008059C7">
      <w:pPr>
        <w:pStyle w:val="MRAL1Numbered"/>
        <w:outlineLvl w:val="0"/>
        <w:rPr>
          <w:del w:id="11085" w:author="Jonathan Hawkins" w:date="2020-05-07T15:21:00Z"/>
        </w:rPr>
        <w:pPrChange w:id="11086" w:author="Debbie Houldsworth" w:date="2020-05-13T09:33:00Z">
          <w:pPr>
            <w:pStyle w:val="MRAL1Numbered"/>
          </w:pPr>
        </w:pPrChange>
      </w:pPr>
      <w:bookmarkStart w:id="11087" w:name="_Toc40256368"/>
      <w:bookmarkStart w:id="11088" w:name="_Toc40257216"/>
      <w:bookmarkStart w:id="11089" w:name="_Toc40258033"/>
      <w:bookmarkStart w:id="11090" w:name="_Toc40258846"/>
      <w:bookmarkStart w:id="11091" w:name="_Toc40259652"/>
      <w:bookmarkStart w:id="11092" w:name="_Toc40260445"/>
      <w:bookmarkStart w:id="11093" w:name="_Toc40261237"/>
      <w:ins w:id="11094" w:author="Debbie Houldsworth" w:date="2020-05-06T06:52:00Z">
        <w:del w:id="11095" w:author="Jonathan Hawkins" w:date="2020-05-07T15:21:00Z">
          <w:r w:rsidDel="004F6088">
            <w:delText xml:space="preserve">Not Used </w:delText>
          </w:r>
        </w:del>
      </w:ins>
      <w:del w:id="11096" w:author="Jonathan Hawkins" w:date="2020-05-07T15:21:00Z">
        <w:r w:rsidR="00FB7917" w:rsidDel="004F6088">
          <w:delText>Where the Distribution Business has received notification of:</w:delText>
        </w:r>
        <w:bookmarkStart w:id="11097" w:name="_Toc40255813"/>
        <w:bookmarkEnd w:id="11087"/>
        <w:bookmarkEnd w:id="11088"/>
        <w:bookmarkEnd w:id="11089"/>
        <w:bookmarkEnd w:id="11090"/>
        <w:bookmarkEnd w:id="11091"/>
        <w:bookmarkEnd w:id="11092"/>
        <w:bookmarkEnd w:id="11093"/>
        <w:bookmarkEnd w:id="11097"/>
      </w:del>
    </w:p>
    <w:p w14:paraId="616F1A6F" w14:textId="6E42D007" w:rsidR="00FB7917" w:rsidDel="004F6088" w:rsidRDefault="00FB7917">
      <w:pPr>
        <w:pStyle w:val="MRAL2HangingIndent"/>
        <w:outlineLvl w:val="0"/>
        <w:rPr>
          <w:del w:id="11098" w:author="Jonathan Hawkins" w:date="2020-05-07T15:21:00Z"/>
        </w:rPr>
        <w:pPrChange w:id="11099" w:author="Debbie Houldsworth" w:date="2020-05-13T09:33:00Z">
          <w:pPr>
            <w:pStyle w:val="MRAL2HangingIndent"/>
          </w:pPr>
        </w:pPrChange>
      </w:pPr>
      <w:del w:id="11100" w:author="Jonathan Hawkins" w:date="2020-05-07T15:21:00Z">
        <w:r w:rsidDel="004F6088">
          <w:delText>(A)</w:delText>
        </w:r>
        <w:r w:rsidDel="004F6088">
          <w:tab/>
          <w:delText>a new connection in CMRS; or</w:delText>
        </w:r>
        <w:bookmarkStart w:id="11101" w:name="_Toc40255814"/>
        <w:bookmarkEnd w:id="11101"/>
      </w:del>
    </w:p>
    <w:p w14:paraId="7E56028A" w14:textId="4282B2A2" w:rsidR="00FB7917" w:rsidDel="004F6088" w:rsidRDefault="00FB7917">
      <w:pPr>
        <w:pStyle w:val="MRAL2HangingIndent"/>
        <w:outlineLvl w:val="0"/>
        <w:rPr>
          <w:del w:id="11102" w:author="Jonathan Hawkins" w:date="2020-05-07T15:21:00Z"/>
        </w:rPr>
        <w:pPrChange w:id="11103" w:author="Debbie Houldsworth" w:date="2020-05-13T09:33:00Z">
          <w:pPr>
            <w:pStyle w:val="MRAL2HangingIndent"/>
          </w:pPr>
        </w:pPrChange>
      </w:pPr>
      <w:del w:id="11104" w:author="Jonathan Hawkins" w:date="2020-05-07T15:21:00Z">
        <w:r w:rsidDel="004F6088">
          <w:delText>(B)</w:delText>
        </w:r>
        <w:r w:rsidDel="004F6088">
          <w:tab/>
          <w:delText>a disconnection in CMRS; or</w:delText>
        </w:r>
        <w:bookmarkStart w:id="11105" w:name="_Toc40255815"/>
        <w:bookmarkEnd w:id="11105"/>
      </w:del>
    </w:p>
    <w:p w14:paraId="44AC6FC1" w14:textId="4251916D" w:rsidR="00FB7917" w:rsidDel="004F6088" w:rsidRDefault="00FB7917">
      <w:pPr>
        <w:pStyle w:val="MRAL2HangingIndent"/>
        <w:outlineLvl w:val="0"/>
        <w:rPr>
          <w:del w:id="11106" w:author="Jonathan Hawkins" w:date="2020-05-07T15:21:00Z"/>
        </w:rPr>
        <w:pPrChange w:id="11107" w:author="Debbie Houldsworth" w:date="2020-05-13T09:33:00Z">
          <w:pPr>
            <w:pStyle w:val="MRAL2HangingIndent"/>
          </w:pPr>
        </w:pPrChange>
      </w:pPr>
      <w:del w:id="11108" w:author="Jonathan Hawkins" w:date="2020-05-07T15:21:00Z">
        <w:r w:rsidDel="004F6088">
          <w:delText>(C)</w:delText>
        </w:r>
        <w:r w:rsidDel="004F6088">
          <w:tab/>
          <w:delText>changes to the metering configuration for a plant registered in CMRS; or</w:delText>
        </w:r>
        <w:bookmarkStart w:id="11109" w:name="_Toc40255816"/>
        <w:bookmarkEnd w:id="11109"/>
      </w:del>
    </w:p>
    <w:p w14:paraId="26481043" w14:textId="19419938" w:rsidR="00FB7917" w:rsidDel="004F6088" w:rsidRDefault="00FB7917">
      <w:pPr>
        <w:pStyle w:val="MRAL2HangingIndent"/>
        <w:outlineLvl w:val="0"/>
        <w:rPr>
          <w:del w:id="11110" w:author="Jonathan Hawkins" w:date="2020-05-07T15:21:00Z"/>
        </w:rPr>
        <w:pPrChange w:id="11111" w:author="Debbie Houldsworth" w:date="2020-05-13T09:33:00Z">
          <w:pPr>
            <w:pStyle w:val="MRAL2HangingIndent"/>
          </w:pPr>
        </w:pPrChange>
      </w:pPr>
      <w:del w:id="11112" w:author="Jonathan Hawkins" w:date="2020-05-07T15:21:00Z">
        <w:r w:rsidDel="004F6088">
          <w:delText>(D)</w:delText>
        </w:r>
        <w:r w:rsidDel="004F6088">
          <w:tab/>
          <w:delText>changes to the Metering Point Administration Data for an Embedded Exemptable Generation Plant Registered in the MPAS Registration System;</w:delText>
        </w:r>
        <w:bookmarkStart w:id="11113" w:name="_Toc40255817"/>
        <w:bookmarkEnd w:id="11113"/>
      </w:del>
    </w:p>
    <w:p w14:paraId="35A4A951" w14:textId="0F67E721" w:rsidR="00FB7917" w:rsidDel="004F6088" w:rsidRDefault="00FB7917">
      <w:pPr>
        <w:pStyle w:val="MRAL1NoHangingIndent"/>
        <w:outlineLvl w:val="0"/>
        <w:rPr>
          <w:del w:id="11114" w:author="Jonathan Hawkins" w:date="2020-05-07T15:21:00Z"/>
        </w:rPr>
        <w:pPrChange w:id="11115" w:author="Debbie Houldsworth" w:date="2020-05-13T09:33:00Z">
          <w:pPr>
            <w:pStyle w:val="MRAL1NoHangingIndent"/>
          </w:pPr>
        </w:pPrChange>
      </w:pPr>
      <w:del w:id="11116" w:author="Jonathan Hawkins" w:date="2020-05-07T15:21:00Z">
        <w:r w:rsidDel="004F6088">
          <w:delText>it shall update any records held in accordance with Clause 53.1 to reflect the change to the Metering Point.</w:delText>
        </w:r>
        <w:bookmarkStart w:id="11117" w:name="_Toc40255818"/>
        <w:bookmarkEnd w:id="11117"/>
      </w:del>
    </w:p>
    <w:p w14:paraId="09004D24" w14:textId="3E0AFBB7" w:rsidR="00FB7917" w:rsidDel="004F6088" w:rsidRDefault="008059C7">
      <w:pPr>
        <w:pStyle w:val="MRAL1Numbered"/>
        <w:outlineLvl w:val="0"/>
        <w:rPr>
          <w:del w:id="11118" w:author="Jonathan Hawkins" w:date="2020-05-07T15:21:00Z"/>
        </w:rPr>
        <w:pPrChange w:id="11119" w:author="Debbie Houldsworth" w:date="2020-05-13T09:33:00Z">
          <w:pPr>
            <w:pStyle w:val="MRAL1Numbered"/>
          </w:pPr>
        </w:pPrChange>
      </w:pPr>
      <w:bookmarkStart w:id="11120" w:name="_Toc40256369"/>
      <w:bookmarkStart w:id="11121" w:name="_Toc40257217"/>
      <w:bookmarkStart w:id="11122" w:name="_Toc40258034"/>
      <w:bookmarkStart w:id="11123" w:name="_Toc40258847"/>
      <w:bookmarkStart w:id="11124" w:name="_Toc40259653"/>
      <w:bookmarkStart w:id="11125" w:name="_Toc40260446"/>
      <w:bookmarkStart w:id="11126" w:name="_Toc40261238"/>
      <w:ins w:id="11127" w:author="Debbie Houldsworth" w:date="2020-05-06T06:53:00Z">
        <w:del w:id="11128" w:author="Jonathan Hawkins" w:date="2020-05-07T15:21:00Z">
          <w:r w:rsidDel="004F6088">
            <w:delText xml:space="preserve">Not Used </w:delText>
          </w:r>
        </w:del>
      </w:ins>
      <w:del w:id="11129" w:author="Jonathan Hawkins" w:date="2020-05-07T15:21:00Z">
        <w:r w:rsidR="00FB7917" w:rsidDel="004F6088">
          <w:delText>Where a Distribution Business receives a request from the BSC Agent in relation to data items 8, 10, 14, 14A and 20 of Schedule 2 in respect of a Metering Point associated with Embedded Exemptable Generation Plant which is registered in its MPAS Registration System, it shall provide that information within 1 Working Day of receiving the request.</w:delText>
        </w:r>
        <w:bookmarkStart w:id="11130" w:name="_Toc40255819"/>
        <w:bookmarkEnd w:id="11120"/>
        <w:bookmarkEnd w:id="11121"/>
        <w:bookmarkEnd w:id="11122"/>
        <w:bookmarkEnd w:id="11123"/>
        <w:bookmarkEnd w:id="11124"/>
        <w:bookmarkEnd w:id="11125"/>
        <w:bookmarkEnd w:id="11126"/>
        <w:bookmarkEnd w:id="11130"/>
      </w:del>
    </w:p>
    <w:p w14:paraId="6B9C00D8" w14:textId="68C66B0F" w:rsidR="00FB7917" w:rsidRDefault="008059C7">
      <w:pPr>
        <w:pStyle w:val="MRAHeading2"/>
        <w:outlineLvl w:val="0"/>
        <w:pPrChange w:id="11131" w:author="Debbie Houldsworth" w:date="2020-05-13T09:33:00Z">
          <w:pPr>
            <w:pStyle w:val="MRAHeading2"/>
          </w:pPr>
        </w:pPrChange>
      </w:pPr>
      <w:bookmarkStart w:id="11132" w:name="_Toc40261239"/>
      <w:ins w:id="11133" w:author="Debbie Houldsworth" w:date="2020-05-06T06:53:00Z">
        <w:r>
          <w:t xml:space="preserve">Not Used </w:t>
        </w:r>
      </w:ins>
      <w:del w:id="11134" w:author="Debbie Houldsworth" w:date="2020-05-06T06:53:00Z">
        <w:r w:rsidR="00FB7917" w:rsidDel="008059C7">
          <w:delText>Use of the Infrastructure for Pre-Payment Metering Points</w:delText>
        </w:r>
      </w:del>
      <w:bookmarkEnd w:id="11132"/>
    </w:p>
    <w:p w14:paraId="5AD94319" w14:textId="6025E813" w:rsidR="00FB7917" w:rsidDel="004F6088" w:rsidRDefault="008059C7">
      <w:pPr>
        <w:pStyle w:val="MRAL1Numbered"/>
        <w:rPr>
          <w:del w:id="11135" w:author="Jonathan Hawkins" w:date="2020-05-07T15:21:00Z"/>
        </w:rPr>
      </w:pPr>
      <w:ins w:id="11136" w:author="Debbie Houldsworth" w:date="2020-05-06T06:54:00Z">
        <w:del w:id="11137" w:author="Jonathan Hawkins" w:date="2020-05-07T15:21:00Z">
          <w:r w:rsidDel="004F6088">
            <w:delText xml:space="preserve">Not Used </w:delText>
          </w:r>
        </w:del>
      </w:ins>
      <w:del w:id="11138" w:author="Jonathan Hawkins" w:date="2020-05-07T15:21:00Z">
        <w:r w:rsidR="00FB7917" w:rsidDel="004F6088">
          <w:delText xml:space="preserve">Where a Supplier has a contract (including a Deemed Contract) with a Customer at a Metering Point and the metering associated with that Metering Point is a pre-payment meter, that Supplier shall ensure that it assigns an agent to provide infrastructure services, which shall include processing Customer transactions, in respect of that Metering Point (a </w:delText>
        </w:r>
        <w:r w:rsidR="00FB7917" w:rsidDel="004F6088">
          <w:rPr>
            <w:b/>
            <w:bCs/>
          </w:rPr>
          <w:delText>“Pre-Payment Meter Infrastructure Provider”</w:delText>
        </w:r>
        <w:r w:rsidR="00FB7917" w:rsidDel="004F6088">
          <w:delText xml:space="preserve"> </w:delText>
        </w:r>
        <w:r w:rsidR="00FB7917" w:rsidDel="004F6088">
          <w:rPr>
            <w:b/>
            <w:bCs/>
          </w:rPr>
          <w:delText>“PPMIP”</w:delText>
        </w:r>
        <w:r w:rsidR="00FB7917" w:rsidDel="004F6088">
          <w:delText>).</w:delText>
        </w:r>
      </w:del>
    </w:p>
    <w:p w14:paraId="5BEFEDD2" w14:textId="76439247" w:rsidR="00FB7917" w:rsidDel="004F6088" w:rsidRDefault="008059C7">
      <w:pPr>
        <w:pStyle w:val="MRAL1Numbered"/>
        <w:rPr>
          <w:del w:id="11139" w:author="Jonathan Hawkins" w:date="2020-05-07T15:21:00Z"/>
        </w:rPr>
      </w:pPr>
      <w:ins w:id="11140" w:author="Debbie Houldsworth" w:date="2020-05-06T06:54:00Z">
        <w:del w:id="11141" w:author="Jonathan Hawkins" w:date="2020-05-07T15:21:00Z">
          <w:r w:rsidDel="004F6088">
            <w:delText xml:space="preserve">Not Used </w:delText>
          </w:r>
        </w:del>
      </w:ins>
      <w:del w:id="11142" w:author="Jonathan Hawkins" w:date="2020-05-07T15:21:00Z">
        <w:r w:rsidR="00FB7917" w:rsidDel="004F6088">
          <w:delText>MEC shall agree and issue appropriate procedures in relation to the data and communication requirements between a Supplier and a PPMIP in order to facilitate the processing of Customer transactions to the relevant Supplier irrespective of the device used for that transaction</w:delText>
        </w:r>
        <w:r w:rsidR="00C06963" w:rsidDel="004F6088">
          <w:delText xml:space="preserve"> (</w:delText>
        </w:r>
        <w:r w:rsidR="00C06963" w:rsidRPr="00714BE6" w:rsidDel="004F6088">
          <w:delText xml:space="preserve">which procedures shall be subordinate to and shall not be inconsistent with this Clause </w:delText>
        </w:r>
        <w:r w:rsidR="00C06963" w:rsidDel="004F6088">
          <w:delText>54</w:delText>
        </w:r>
        <w:r w:rsidR="00C06963" w:rsidRPr="00714BE6" w:rsidDel="004F6088">
          <w:delText>)</w:delText>
        </w:r>
        <w:r w:rsidR="00C06963" w:rsidDel="004F6088">
          <w:delText xml:space="preserve"> and the parties agree to comply with those procedures as amended from time to time</w:delText>
        </w:r>
        <w:r w:rsidR="00C06963" w:rsidRPr="00714BE6" w:rsidDel="004F6088">
          <w:delText>.</w:delText>
        </w:r>
      </w:del>
    </w:p>
    <w:p w14:paraId="1E838608" w14:textId="116403D7" w:rsidR="00FB7917" w:rsidDel="004F6088" w:rsidRDefault="008059C7">
      <w:pPr>
        <w:pStyle w:val="MRAL1Numbered"/>
        <w:rPr>
          <w:del w:id="11143" w:author="Jonathan Hawkins" w:date="2020-05-07T15:21:00Z"/>
        </w:rPr>
      </w:pPr>
      <w:ins w:id="11144" w:author="Debbie Houldsworth" w:date="2020-05-06T06:54:00Z">
        <w:del w:id="11145" w:author="Jonathan Hawkins" w:date="2020-05-07T15:21:00Z">
          <w:r w:rsidDel="004F6088">
            <w:delText xml:space="preserve">Not Used </w:delText>
          </w:r>
        </w:del>
      </w:ins>
      <w:del w:id="11146" w:author="Jonathan Hawkins" w:date="2020-05-07T15:21:00Z">
        <w:r w:rsidR="00FB7917" w:rsidDel="004F6088">
          <w:delText>All Suppliers shall procure that on, or in relation to, any change of Supplier (which for the avoidance of doubt, shall not be restricted to the next following change of Supplier, but may relate to all future changes of Supplier) their respective PPMIP shall facilitate the processing of Customer transactions for a Metering Point in accordance with the procedures established pursuant to Clause 54.2.</w:delText>
        </w:r>
      </w:del>
    </w:p>
    <w:p w14:paraId="36B9943C" w14:textId="49819E1B" w:rsidR="00FB7917" w:rsidRDefault="00456120">
      <w:pPr>
        <w:pStyle w:val="MRAHeading1"/>
        <w:pPrChange w:id="11147" w:author="Debbie Houldsworth" w:date="2020-05-13T09:47:00Z">
          <w:pPr>
            <w:pStyle w:val="MRAHeading1"/>
            <w:outlineLvl w:val="0"/>
          </w:pPr>
        </w:pPrChange>
      </w:pPr>
      <w:bookmarkStart w:id="11148" w:name="_DV_C251"/>
      <w:bookmarkStart w:id="11149" w:name="_Toc333249667"/>
      <w:r>
        <w:br w:type="page"/>
      </w:r>
      <w:r w:rsidR="00FB7917">
        <w:t xml:space="preserve">PART XIV: </w:t>
      </w:r>
      <w:del w:id="11150" w:author="Jonathan Hawkins" w:date="2020-05-07T15:21:00Z">
        <w:r w:rsidR="00FB7917" w:rsidDel="004F6088">
          <w:delText>THE GREEN DEAL</w:delText>
        </w:r>
      </w:del>
      <w:bookmarkEnd w:id="11148"/>
      <w:bookmarkEnd w:id="11149"/>
      <w:ins w:id="11151" w:author="Jonathan Hawkins" w:date="2020-05-07T15:21:00Z">
        <w:r w:rsidR="004F6088">
          <w:t>NOT</w:t>
        </w:r>
      </w:ins>
      <w:ins w:id="11152" w:author="Jonathan Hawkins" w:date="2020-05-07T15:22:00Z">
        <w:r w:rsidR="004F6088">
          <w:t xml:space="preserve"> USED</w:t>
        </w:r>
      </w:ins>
    </w:p>
    <w:p w14:paraId="08788589" w14:textId="200FF422" w:rsidR="00FB7917" w:rsidRDefault="008059C7">
      <w:pPr>
        <w:pStyle w:val="MRAHeading2"/>
        <w:outlineLvl w:val="0"/>
        <w:pPrChange w:id="11153" w:author="Debbie Houldsworth" w:date="2020-05-13T09:33:00Z">
          <w:pPr>
            <w:pStyle w:val="MRAHeading2"/>
          </w:pPr>
        </w:pPrChange>
      </w:pPr>
      <w:bookmarkStart w:id="11154" w:name="_Toc333249668"/>
      <w:bookmarkStart w:id="11155" w:name="_Toc40261240"/>
      <w:bookmarkStart w:id="11156" w:name="_DV_C252"/>
      <w:ins w:id="11157" w:author="Debbie Houldsworth" w:date="2020-05-06T06:55:00Z">
        <w:r>
          <w:t>Not USEd</w:t>
        </w:r>
      </w:ins>
      <w:del w:id="11158" w:author="Debbie Houldsworth" w:date="2020-05-06T06:55:00Z">
        <w:r w:rsidR="00FB7917" w:rsidDel="008059C7">
          <w:delText>Central Charge DATABASE</w:delText>
        </w:r>
      </w:del>
      <w:bookmarkEnd w:id="11154"/>
      <w:bookmarkEnd w:id="11155"/>
      <w:r w:rsidR="00FB7917">
        <w:t xml:space="preserve"> </w:t>
      </w:r>
      <w:bookmarkEnd w:id="11156"/>
    </w:p>
    <w:p w14:paraId="12A7940A" w14:textId="140B4E38" w:rsidR="00FB7917" w:rsidDel="008059C7" w:rsidRDefault="00FB7917" w:rsidP="00CA4155">
      <w:pPr>
        <w:pStyle w:val="MRAHeading3"/>
        <w:outlineLvl w:val="0"/>
        <w:rPr>
          <w:del w:id="11159" w:author="Debbie Houldsworth" w:date="2020-05-06T06:56:00Z"/>
        </w:rPr>
      </w:pPr>
      <w:bookmarkStart w:id="11160" w:name="_DV_C253"/>
      <w:del w:id="11161" w:author="Debbie Houldsworth" w:date="2020-05-06T06:56:00Z">
        <w:r w:rsidDel="008059C7">
          <w:delText>Establishment, Testing, Operation, and Maintenance</w:delText>
        </w:r>
        <w:bookmarkStart w:id="11162" w:name="_Toc40255823"/>
        <w:bookmarkEnd w:id="11162"/>
      </w:del>
    </w:p>
    <w:p w14:paraId="41E7111C" w14:textId="3C19384E" w:rsidR="00FB7917" w:rsidDel="004F6088" w:rsidRDefault="008059C7">
      <w:pPr>
        <w:pStyle w:val="MRAL1Numbered"/>
        <w:numPr>
          <w:ilvl w:val="1"/>
          <w:numId w:val="59"/>
        </w:numPr>
        <w:outlineLvl w:val="0"/>
        <w:rPr>
          <w:del w:id="11163" w:author="Jonathan Hawkins" w:date="2020-05-07T15:21:00Z"/>
        </w:rPr>
        <w:pPrChange w:id="11164" w:author="Debbie Houldsworth" w:date="2020-05-13T09:33:00Z">
          <w:pPr>
            <w:pStyle w:val="MRAL1Numbered"/>
            <w:numPr>
              <w:numId w:val="59"/>
            </w:numPr>
          </w:pPr>
        </w:pPrChange>
      </w:pPr>
      <w:bookmarkStart w:id="11165" w:name="_Toc40256373"/>
      <w:bookmarkStart w:id="11166" w:name="_Toc40257221"/>
      <w:bookmarkStart w:id="11167" w:name="_Toc40258037"/>
      <w:bookmarkStart w:id="11168" w:name="_Toc40258850"/>
      <w:bookmarkStart w:id="11169" w:name="_Toc40259656"/>
      <w:bookmarkStart w:id="11170" w:name="_Toc40260449"/>
      <w:bookmarkStart w:id="11171" w:name="_Toc40261241"/>
      <w:ins w:id="11172" w:author="Debbie Houldsworth" w:date="2020-05-06T06:56:00Z">
        <w:del w:id="11173" w:author="Jonathan Hawkins" w:date="2020-05-07T15:21:00Z">
          <w:r w:rsidDel="004F6088">
            <w:delText>Not Used</w:delText>
          </w:r>
        </w:del>
      </w:ins>
      <w:del w:id="11174" w:author="Jonathan Hawkins" w:date="2020-05-07T15:21:00Z">
        <w:r w:rsidR="00FB7917" w:rsidDel="004F6088">
          <w:delText>The Suppliers in conjunction and co-operation with each other, and in accordance with Standard Condition 35 of the Electricity Supply Licence, shall:</w:delText>
        </w:r>
        <w:bookmarkEnd w:id="11165"/>
        <w:bookmarkEnd w:id="11166"/>
        <w:bookmarkEnd w:id="11167"/>
        <w:bookmarkEnd w:id="11168"/>
        <w:bookmarkEnd w:id="11169"/>
        <w:bookmarkEnd w:id="11170"/>
        <w:bookmarkEnd w:id="11171"/>
        <w:r w:rsidR="00FB7917" w:rsidDel="004F6088">
          <w:delText xml:space="preserve"> </w:delText>
        </w:r>
        <w:bookmarkStart w:id="11175" w:name="_Toc40255824"/>
        <w:bookmarkEnd w:id="11175"/>
      </w:del>
    </w:p>
    <w:p w14:paraId="588831F7" w14:textId="5E9EC1A3" w:rsidR="00FB7917" w:rsidDel="004F6088" w:rsidRDefault="008059C7">
      <w:pPr>
        <w:pStyle w:val="MRAL1Numbered"/>
        <w:numPr>
          <w:ilvl w:val="1"/>
          <w:numId w:val="59"/>
        </w:numPr>
        <w:outlineLvl w:val="0"/>
        <w:rPr>
          <w:del w:id="11176" w:author="Jonathan Hawkins" w:date="2020-05-07T15:21:00Z"/>
        </w:rPr>
        <w:pPrChange w:id="11177" w:author="Debbie Houldsworth" w:date="2020-05-13T09:33:00Z">
          <w:pPr>
            <w:pStyle w:val="MRAL2Numbered"/>
            <w:numPr>
              <w:numId w:val="59"/>
            </w:numPr>
            <w:tabs>
              <w:tab w:val="clear" w:pos="2880"/>
              <w:tab w:val="clear" w:pos="3600"/>
              <w:tab w:val="clear" w:pos="4320"/>
              <w:tab w:val="clear" w:pos="5040"/>
            </w:tabs>
          </w:pPr>
        </w:pPrChange>
      </w:pPr>
      <w:bookmarkStart w:id="11178" w:name="_Toc40256374"/>
      <w:bookmarkStart w:id="11179" w:name="_Toc40257222"/>
      <w:bookmarkStart w:id="11180" w:name="_Toc40258038"/>
      <w:bookmarkStart w:id="11181" w:name="_Toc40258851"/>
      <w:bookmarkStart w:id="11182" w:name="_Toc40259657"/>
      <w:bookmarkStart w:id="11183" w:name="_Toc40260450"/>
      <w:bookmarkStart w:id="11184" w:name="_Toc40261242"/>
      <w:ins w:id="11185" w:author="Debbie Houldsworth" w:date="2020-05-06T06:56:00Z">
        <w:del w:id="11186" w:author="Jonathan Hawkins" w:date="2020-05-07T15:21:00Z">
          <w:r w:rsidDel="004F6088">
            <w:delText xml:space="preserve">Not Used </w:delText>
          </w:r>
        </w:del>
      </w:ins>
      <w:del w:id="11187" w:author="Jonathan Hawkins" w:date="2020-05-07T15:21:00Z">
        <w:r w:rsidR="00FB7917" w:rsidDel="004F6088">
          <w:delText>establish by 1 October 2012, or procure the establishment of by 1 October 2012; and</w:delText>
        </w:r>
        <w:bookmarkStart w:id="11188" w:name="_Toc40255825"/>
        <w:bookmarkEnd w:id="11178"/>
        <w:bookmarkEnd w:id="11179"/>
        <w:bookmarkEnd w:id="11180"/>
        <w:bookmarkEnd w:id="11181"/>
        <w:bookmarkEnd w:id="11182"/>
        <w:bookmarkEnd w:id="11183"/>
        <w:bookmarkEnd w:id="11184"/>
        <w:bookmarkEnd w:id="11188"/>
      </w:del>
    </w:p>
    <w:p w14:paraId="7BF1C5EA" w14:textId="6F5EE503" w:rsidR="00FB7917" w:rsidDel="004F6088" w:rsidRDefault="008059C7">
      <w:pPr>
        <w:pStyle w:val="MRAL1Numbered"/>
        <w:numPr>
          <w:ilvl w:val="1"/>
          <w:numId w:val="59"/>
        </w:numPr>
        <w:outlineLvl w:val="0"/>
        <w:rPr>
          <w:del w:id="11189" w:author="Jonathan Hawkins" w:date="2020-05-07T15:21:00Z"/>
        </w:rPr>
        <w:pPrChange w:id="11190" w:author="Debbie Houldsworth" w:date="2020-05-13T09:33:00Z">
          <w:pPr>
            <w:pStyle w:val="MRAL2Numbered"/>
            <w:numPr>
              <w:numId w:val="59"/>
            </w:numPr>
            <w:tabs>
              <w:tab w:val="clear" w:pos="2880"/>
              <w:tab w:val="clear" w:pos="3600"/>
              <w:tab w:val="clear" w:pos="4320"/>
              <w:tab w:val="clear" w:pos="5040"/>
            </w:tabs>
          </w:pPr>
        </w:pPrChange>
      </w:pPr>
      <w:bookmarkStart w:id="11191" w:name="_Toc40256375"/>
      <w:bookmarkStart w:id="11192" w:name="_Toc40257223"/>
      <w:bookmarkStart w:id="11193" w:name="_Toc40258039"/>
      <w:bookmarkStart w:id="11194" w:name="_Toc40258852"/>
      <w:bookmarkStart w:id="11195" w:name="_Toc40259658"/>
      <w:bookmarkStart w:id="11196" w:name="_Toc40260451"/>
      <w:bookmarkStart w:id="11197" w:name="_Toc40261243"/>
      <w:ins w:id="11198" w:author="Debbie Houldsworth" w:date="2020-05-06T06:56:00Z">
        <w:del w:id="11199" w:author="Jonathan Hawkins" w:date="2020-05-07T15:21:00Z">
          <w:r w:rsidDel="004F6088">
            <w:delText xml:space="preserve">Not Used </w:delText>
          </w:r>
        </w:del>
      </w:ins>
      <w:del w:id="11200" w:author="Jonathan Hawkins" w:date="2020-05-07T15:21:00Z">
        <w:r w:rsidR="00FB7917" w:rsidDel="004F6088">
          <w:delText>subsequently maintain, or procure the subsequent maintenance of,</w:delText>
        </w:r>
        <w:bookmarkStart w:id="11201" w:name="_Toc40255826"/>
        <w:bookmarkEnd w:id="11191"/>
        <w:bookmarkEnd w:id="11192"/>
        <w:bookmarkEnd w:id="11193"/>
        <w:bookmarkEnd w:id="11194"/>
        <w:bookmarkEnd w:id="11195"/>
        <w:bookmarkEnd w:id="11196"/>
        <w:bookmarkEnd w:id="11197"/>
        <w:bookmarkEnd w:id="11201"/>
      </w:del>
    </w:p>
    <w:p w14:paraId="0542A583" w14:textId="474EA6BA" w:rsidR="00FB7917" w:rsidDel="004F6088" w:rsidRDefault="00FB7917">
      <w:pPr>
        <w:pStyle w:val="MRAL1Numbered"/>
        <w:numPr>
          <w:ilvl w:val="1"/>
          <w:numId w:val="59"/>
        </w:numPr>
        <w:outlineLvl w:val="0"/>
        <w:rPr>
          <w:del w:id="11202" w:author="Jonathan Hawkins" w:date="2020-05-07T15:21:00Z"/>
        </w:rPr>
        <w:pPrChange w:id="11203" w:author="Debbie Houldsworth" w:date="2020-05-13T09:33:00Z">
          <w:pPr>
            <w:pStyle w:val="MRAL2Numbered"/>
            <w:numPr>
              <w:ilvl w:val="0"/>
              <w:numId w:val="0"/>
            </w:numPr>
            <w:tabs>
              <w:tab w:val="clear" w:pos="1843"/>
            </w:tabs>
            <w:ind w:left="709" w:firstLine="0"/>
          </w:pPr>
        </w:pPrChange>
      </w:pPr>
      <w:bookmarkStart w:id="11204" w:name="_Toc40256376"/>
      <w:bookmarkStart w:id="11205" w:name="_Toc40257224"/>
      <w:bookmarkStart w:id="11206" w:name="_Toc40258040"/>
      <w:bookmarkStart w:id="11207" w:name="_Toc40258853"/>
      <w:bookmarkStart w:id="11208" w:name="_Toc40259659"/>
      <w:bookmarkStart w:id="11209" w:name="_Toc40260452"/>
      <w:bookmarkStart w:id="11210" w:name="_Toc40261244"/>
      <w:del w:id="11211" w:author="Jonathan Hawkins" w:date="2020-05-07T15:21:00Z">
        <w:r w:rsidDel="004F6088">
          <w:delText>a database capable of recording, storing and otherwise processing such data as is necessary to facilitate, in accordance with the provisions of the Green Deal Arrangements Agreement, the establishment and administration of Green Deal Plans (from 14 January 2013) and the collection and remittance of Green Deal Charges (from 1 March 2013)</w:delText>
        </w:r>
        <w:bookmarkStart w:id="11212" w:name="_DV_C255"/>
        <w:bookmarkEnd w:id="11160"/>
        <w:r w:rsidDel="004F6088">
          <w:delText>.</w:delText>
        </w:r>
        <w:bookmarkEnd w:id="11204"/>
        <w:bookmarkEnd w:id="11205"/>
        <w:bookmarkEnd w:id="11206"/>
        <w:bookmarkEnd w:id="11207"/>
        <w:bookmarkEnd w:id="11208"/>
        <w:bookmarkEnd w:id="11209"/>
        <w:bookmarkEnd w:id="11210"/>
        <w:r w:rsidDel="004F6088">
          <w:delText xml:space="preserve"> </w:delText>
        </w:r>
        <w:bookmarkStart w:id="11213" w:name="_Toc40255827"/>
        <w:bookmarkEnd w:id="11212"/>
        <w:bookmarkEnd w:id="11213"/>
      </w:del>
    </w:p>
    <w:p w14:paraId="68D43DAC" w14:textId="220C768D" w:rsidR="00FB7917" w:rsidDel="004F6088" w:rsidRDefault="008059C7">
      <w:pPr>
        <w:pStyle w:val="MRAL1Numbered"/>
        <w:numPr>
          <w:ilvl w:val="1"/>
          <w:numId w:val="59"/>
        </w:numPr>
        <w:outlineLvl w:val="0"/>
        <w:rPr>
          <w:del w:id="11214" w:author="Jonathan Hawkins" w:date="2020-05-07T15:21:00Z"/>
        </w:rPr>
        <w:pPrChange w:id="11215" w:author="Debbie Houldsworth" w:date="2020-05-13T09:33:00Z">
          <w:pPr>
            <w:pStyle w:val="MRAL1Numbered"/>
            <w:numPr>
              <w:numId w:val="59"/>
            </w:numPr>
          </w:pPr>
        </w:pPrChange>
      </w:pPr>
      <w:bookmarkStart w:id="11216" w:name="_Toc40256377"/>
      <w:bookmarkStart w:id="11217" w:name="_Toc40257225"/>
      <w:bookmarkStart w:id="11218" w:name="_Toc40258041"/>
      <w:bookmarkStart w:id="11219" w:name="_Toc40258854"/>
      <w:bookmarkStart w:id="11220" w:name="_Toc40259660"/>
      <w:bookmarkStart w:id="11221" w:name="_Toc40260453"/>
      <w:bookmarkStart w:id="11222" w:name="_Toc40261245"/>
      <w:ins w:id="11223" w:author="Debbie Houldsworth" w:date="2020-05-06T06:57:00Z">
        <w:del w:id="11224" w:author="Jonathan Hawkins" w:date="2020-05-07T15:21:00Z">
          <w:r w:rsidDel="004F6088">
            <w:delText xml:space="preserve">Not Used </w:delText>
          </w:r>
        </w:del>
      </w:ins>
      <w:del w:id="11225" w:author="Jonathan Hawkins" w:date="2020-05-07T15:21:00Z">
        <w:r w:rsidR="00FB7917" w:rsidDel="004F6088">
          <w:delText>All Suppliers, as parties to this Agreement, shall for the period between 1 October 2012 and 1 March 2013, facilitate activities for the testing of business processes associated with the Central Charge Database, to the extent required to meet their obligation in Clause 55.1.</w:delText>
        </w:r>
        <w:bookmarkStart w:id="11226" w:name="_Toc40255828"/>
        <w:bookmarkEnd w:id="11216"/>
        <w:bookmarkEnd w:id="11217"/>
        <w:bookmarkEnd w:id="11218"/>
        <w:bookmarkEnd w:id="11219"/>
        <w:bookmarkEnd w:id="11220"/>
        <w:bookmarkEnd w:id="11221"/>
        <w:bookmarkEnd w:id="11222"/>
        <w:bookmarkEnd w:id="11226"/>
      </w:del>
    </w:p>
    <w:p w14:paraId="314EDA55" w14:textId="74AD69F4" w:rsidR="00FB7917" w:rsidDel="004F6088" w:rsidRDefault="008059C7">
      <w:pPr>
        <w:pStyle w:val="MRAL1Numbered"/>
        <w:numPr>
          <w:ilvl w:val="1"/>
          <w:numId w:val="59"/>
        </w:numPr>
        <w:outlineLvl w:val="0"/>
        <w:rPr>
          <w:del w:id="11227" w:author="Jonathan Hawkins" w:date="2020-05-07T15:21:00Z"/>
        </w:rPr>
        <w:pPrChange w:id="11228" w:author="Debbie Houldsworth" w:date="2020-05-13T09:33:00Z">
          <w:pPr>
            <w:pStyle w:val="MRAL1Numbered"/>
          </w:pPr>
        </w:pPrChange>
      </w:pPr>
      <w:bookmarkStart w:id="11229" w:name="_Toc40256378"/>
      <w:bookmarkStart w:id="11230" w:name="_Toc40257226"/>
      <w:bookmarkStart w:id="11231" w:name="_Toc40258042"/>
      <w:bookmarkStart w:id="11232" w:name="_Toc40258855"/>
      <w:bookmarkStart w:id="11233" w:name="_Toc40259661"/>
      <w:bookmarkStart w:id="11234" w:name="_Toc40260454"/>
      <w:bookmarkStart w:id="11235" w:name="_Toc40261246"/>
      <w:ins w:id="11236" w:author="Debbie Houldsworth" w:date="2020-05-06T06:57:00Z">
        <w:del w:id="11237" w:author="Jonathan Hawkins" w:date="2020-05-07T15:21:00Z">
          <w:r w:rsidDel="004F6088">
            <w:delText xml:space="preserve">Not Used </w:delText>
          </w:r>
        </w:del>
      </w:ins>
      <w:del w:id="11238" w:author="Jonathan Hawkins" w:date="2020-05-07T15:21:00Z">
        <w:r w:rsidR="00FB7917" w:rsidDel="004F6088">
          <w:delText>The Secretariat shall act in the role of co-ordinator between Suppliers and between Suppliers and other authorised users of the Central Charge Database, and the technical interface to the Central Charge Database.</w:delText>
        </w:r>
        <w:bookmarkStart w:id="11239" w:name="_Toc40255829"/>
        <w:bookmarkEnd w:id="11229"/>
        <w:bookmarkEnd w:id="11230"/>
        <w:bookmarkEnd w:id="11231"/>
        <w:bookmarkEnd w:id="11232"/>
        <w:bookmarkEnd w:id="11233"/>
        <w:bookmarkEnd w:id="11234"/>
        <w:bookmarkEnd w:id="11235"/>
        <w:bookmarkEnd w:id="11239"/>
      </w:del>
    </w:p>
    <w:p w14:paraId="391AC978" w14:textId="7FFA276B" w:rsidR="00FB7917" w:rsidDel="004F6088" w:rsidRDefault="008059C7">
      <w:pPr>
        <w:pStyle w:val="MRAL1Numbered"/>
        <w:numPr>
          <w:ilvl w:val="1"/>
          <w:numId w:val="59"/>
        </w:numPr>
        <w:outlineLvl w:val="0"/>
        <w:rPr>
          <w:del w:id="11240" w:author="Jonathan Hawkins" w:date="2020-05-07T15:21:00Z"/>
        </w:rPr>
        <w:pPrChange w:id="11241" w:author="Debbie Houldsworth" w:date="2020-05-13T09:33:00Z">
          <w:pPr>
            <w:pStyle w:val="MRAL1Numbered"/>
          </w:pPr>
        </w:pPrChange>
      </w:pPr>
      <w:bookmarkStart w:id="11242" w:name="_Toc40256379"/>
      <w:bookmarkStart w:id="11243" w:name="_Toc40257227"/>
      <w:bookmarkStart w:id="11244" w:name="_Toc40258043"/>
      <w:bookmarkStart w:id="11245" w:name="_Toc40258856"/>
      <w:bookmarkStart w:id="11246" w:name="_Toc40259662"/>
      <w:bookmarkStart w:id="11247" w:name="_Toc40260455"/>
      <w:bookmarkStart w:id="11248" w:name="_Toc40261247"/>
      <w:ins w:id="11249" w:author="Debbie Houldsworth" w:date="2020-05-06T06:57:00Z">
        <w:del w:id="11250" w:author="Jonathan Hawkins" w:date="2020-05-07T15:21:00Z">
          <w:r w:rsidDel="004F6088">
            <w:delText xml:space="preserve">Not Used </w:delText>
          </w:r>
        </w:del>
      </w:ins>
      <w:del w:id="11251" w:author="Jonathan Hawkins" w:date="2020-05-07T15:21:00Z">
        <w:r w:rsidR="00FB7917" w:rsidDel="004F6088">
          <w:delText>Any planned suspensions in the availability of the Central Charge Database shall be notified to all Suppliers’ Contract Managers</w:delText>
        </w:r>
        <w:bookmarkStart w:id="11252" w:name="_DV_C268"/>
        <w:r w:rsidR="00FB7917" w:rsidDel="004F6088">
          <w:delText xml:space="preserve"> by the Secretariat with as much notice as reasonably possible, and in any event no later than five (5) Working Days before any such planned suspension</w:delText>
        </w:r>
        <w:bookmarkEnd w:id="11252"/>
        <w:r w:rsidR="00FB7917" w:rsidDel="004F6088">
          <w:delText>, as set out in procedures issued pursuant to this Clause 55.</w:delText>
        </w:r>
        <w:bookmarkStart w:id="11253" w:name="_Toc40255830"/>
        <w:bookmarkEnd w:id="11242"/>
        <w:bookmarkEnd w:id="11243"/>
        <w:bookmarkEnd w:id="11244"/>
        <w:bookmarkEnd w:id="11245"/>
        <w:bookmarkEnd w:id="11246"/>
        <w:bookmarkEnd w:id="11247"/>
        <w:bookmarkEnd w:id="11248"/>
        <w:bookmarkEnd w:id="11253"/>
      </w:del>
    </w:p>
    <w:p w14:paraId="53AFCB39" w14:textId="76C63DEE" w:rsidR="00FB7917" w:rsidDel="004F6088" w:rsidRDefault="008059C7">
      <w:pPr>
        <w:pStyle w:val="MRAL1Numbered"/>
        <w:numPr>
          <w:ilvl w:val="1"/>
          <w:numId w:val="59"/>
        </w:numPr>
        <w:outlineLvl w:val="0"/>
        <w:rPr>
          <w:del w:id="11254" w:author="Jonathan Hawkins" w:date="2020-05-07T15:21:00Z"/>
        </w:rPr>
        <w:pPrChange w:id="11255" w:author="Debbie Houldsworth" w:date="2020-05-13T09:33:00Z">
          <w:pPr>
            <w:pStyle w:val="MRAL1Numbered"/>
          </w:pPr>
        </w:pPrChange>
      </w:pPr>
      <w:bookmarkStart w:id="11256" w:name="_DV_C269"/>
      <w:bookmarkStart w:id="11257" w:name="_Toc40256380"/>
      <w:bookmarkStart w:id="11258" w:name="_Toc40257228"/>
      <w:bookmarkStart w:id="11259" w:name="_Toc40258044"/>
      <w:bookmarkStart w:id="11260" w:name="_Toc40258857"/>
      <w:bookmarkStart w:id="11261" w:name="_Toc40259663"/>
      <w:bookmarkStart w:id="11262" w:name="_Toc40260456"/>
      <w:bookmarkStart w:id="11263" w:name="_Toc40261248"/>
      <w:ins w:id="11264" w:author="Debbie Houldsworth" w:date="2020-05-06T07:00:00Z">
        <w:del w:id="11265" w:author="Jonathan Hawkins" w:date="2020-05-07T15:21:00Z">
          <w:r w:rsidDel="004F6088">
            <w:delText xml:space="preserve">Not Used </w:delText>
          </w:r>
        </w:del>
      </w:ins>
      <w:del w:id="11266" w:author="Jonathan Hawkins" w:date="2020-05-07T15:21:00Z">
        <w:r w:rsidR="00FB7917" w:rsidDel="004F6088">
          <w:delText>In the event of any unplanned suspension in the availability of the Central Charge Database, its availability shall be reinstated as soon as reasonably practicable and, where any unplanned suspension has not been reinstated within one (1) Working Day, the Secretariat shall notify all Suppliers’ Contract Managers</w:delText>
        </w:r>
        <w:bookmarkStart w:id="11267" w:name="_DV_C271"/>
        <w:bookmarkEnd w:id="11256"/>
        <w:r w:rsidR="00FB7917" w:rsidDel="004F6088">
          <w:delText xml:space="preserve"> as set out in procedures issued pursuant to this Clause 55.</w:delText>
        </w:r>
        <w:bookmarkStart w:id="11268" w:name="_Toc40255831"/>
        <w:bookmarkEnd w:id="11257"/>
        <w:bookmarkEnd w:id="11258"/>
        <w:bookmarkEnd w:id="11259"/>
        <w:bookmarkEnd w:id="11260"/>
        <w:bookmarkEnd w:id="11261"/>
        <w:bookmarkEnd w:id="11262"/>
        <w:bookmarkEnd w:id="11263"/>
        <w:bookmarkEnd w:id="11267"/>
        <w:bookmarkEnd w:id="11268"/>
      </w:del>
    </w:p>
    <w:p w14:paraId="1A142040" w14:textId="79518EE9" w:rsidR="00FB7917" w:rsidDel="004F6088" w:rsidRDefault="00FB7917">
      <w:pPr>
        <w:pStyle w:val="MRAL1Numbered"/>
        <w:numPr>
          <w:ilvl w:val="1"/>
          <w:numId w:val="59"/>
        </w:numPr>
        <w:outlineLvl w:val="0"/>
        <w:rPr>
          <w:del w:id="11269" w:author="Jonathan Hawkins" w:date="2020-05-07T15:21:00Z"/>
        </w:rPr>
        <w:pPrChange w:id="11270" w:author="Debbie Houldsworth" w:date="2020-05-13T09:33:00Z">
          <w:pPr>
            <w:pStyle w:val="MRAHeading3"/>
            <w:outlineLvl w:val="0"/>
          </w:pPr>
        </w:pPrChange>
      </w:pPr>
      <w:bookmarkStart w:id="11271" w:name="_Toc40256381"/>
      <w:bookmarkStart w:id="11272" w:name="_Toc40257229"/>
      <w:bookmarkStart w:id="11273" w:name="_Toc40258045"/>
      <w:bookmarkStart w:id="11274" w:name="_Toc40258858"/>
      <w:bookmarkStart w:id="11275" w:name="_Toc40259664"/>
      <w:bookmarkStart w:id="11276" w:name="_Toc40260457"/>
      <w:bookmarkStart w:id="11277" w:name="_Toc40261249"/>
      <w:bookmarkStart w:id="11278" w:name="_DV_C263"/>
      <w:del w:id="11279" w:author="Jonathan Hawkins" w:date="2020-05-07T15:21:00Z">
        <w:r w:rsidDel="004F6088">
          <w:delText>Cost Recovery</w:delText>
        </w:r>
        <w:bookmarkStart w:id="11280" w:name="_Toc40255832"/>
        <w:bookmarkEnd w:id="11271"/>
        <w:bookmarkEnd w:id="11272"/>
        <w:bookmarkEnd w:id="11273"/>
        <w:bookmarkEnd w:id="11274"/>
        <w:bookmarkEnd w:id="11275"/>
        <w:bookmarkEnd w:id="11276"/>
        <w:bookmarkEnd w:id="11277"/>
        <w:bookmarkEnd w:id="11280"/>
      </w:del>
    </w:p>
    <w:p w14:paraId="1126093A" w14:textId="0DC50338" w:rsidR="00FB7917" w:rsidDel="004F6088" w:rsidRDefault="008059C7">
      <w:pPr>
        <w:pStyle w:val="MRAL1Numbered"/>
        <w:numPr>
          <w:ilvl w:val="1"/>
          <w:numId w:val="59"/>
        </w:numPr>
        <w:outlineLvl w:val="0"/>
        <w:rPr>
          <w:del w:id="11281" w:author="Jonathan Hawkins" w:date="2020-05-07T15:21:00Z"/>
        </w:rPr>
        <w:pPrChange w:id="11282" w:author="Debbie Houldsworth" w:date="2020-05-13T09:33:00Z">
          <w:pPr>
            <w:pStyle w:val="MRAL1Numbered"/>
          </w:pPr>
        </w:pPrChange>
      </w:pPr>
      <w:bookmarkStart w:id="11283" w:name="_Toc40256382"/>
      <w:bookmarkStart w:id="11284" w:name="_Toc40257230"/>
      <w:bookmarkStart w:id="11285" w:name="_Toc40258046"/>
      <w:bookmarkStart w:id="11286" w:name="_Toc40258859"/>
      <w:bookmarkStart w:id="11287" w:name="_Toc40259665"/>
      <w:bookmarkStart w:id="11288" w:name="_Toc40260458"/>
      <w:bookmarkStart w:id="11289" w:name="_Toc40261250"/>
      <w:ins w:id="11290" w:author="Debbie Houldsworth" w:date="2020-05-06T07:00:00Z">
        <w:del w:id="11291" w:author="Jonathan Hawkins" w:date="2020-05-07T15:21:00Z">
          <w:r w:rsidDel="004F6088">
            <w:delText xml:space="preserve">Not Used </w:delText>
          </w:r>
        </w:del>
      </w:ins>
      <w:del w:id="11292" w:author="Jonathan Hawkins" w:date="2020-05-07T15:21:00Z">
        <w:r w:rsidR="00FB7917" w:rsidDel="004F6088">
          <w:delText>All Suppliers, as parties to this Agreement, shall contribute proportionately to the costs of the establishment, testing, operation, and maintenance of the Central Charge Database in accordance with the calculations set out in Clause 8.8.  For the avoidance of doubt (a) contributions pursuant to this Clause shall not include costs incurred by Suppliers in sending or receiving data to or from the Central Charge Database; and (b) Distribution Businesses shall not be required to contribute to the costs of the establishment, testing, operation, and maintenance of the Central Charge Database.</w:delText>
        </w:r>
        <w:bookmarkStart w:id="11293" w:name="_Toc40255833"/>
        <w:bookmarkEnd w:id="11278"/>
        <w:bookmarkEnd w:id="11283"/>
        <w:bookmarkEnd w:id="11284"/>
        <w:bookmarkEnd w:id="11285"/>
        <w:bookmarkEnd w:id="11286"/>
        <w:bookmarkEnd w:id="11287"/>
        <w:bookmarkEnd w:id="11288"/>
        <w:bookmarkEnd w:id="11289"/>
        <w:bookmarkEnd w:id="11293"/>
      </w:del>
    </w:p>
    <w:p w14:paraId="7B3C9E9A" w14:textId="13F4F6A7" w:rsidR="00FB7917" w:rsidDel="004F6088" w:rsidRDefault="00FB7917">
      <w:pPr>
        <w:pStyle w:val="MRAL1Numbered"/>
        <w:numPr>
          <w:ilvl w:val="1"/>
          <w:numId w:val="59"/>
        </w:numPr>
        <w:outlineLvl w:val="0"/>
        <w:rPr>
          <w:del w:id="11294" w:author="Jonathan Hawkins" w:date="2020-05-07T15:21:00Z"/>
        </w:rPr>
        <w:pPrChange w:id="11295" w:author="Debbie Houldsworth" w:date="2020-05-13T09:33:00Z">
          <w:pPr>
            <w:pStyle w:val="MRAHeading3"/>
            <w:outlineLvl w:val="0"/>
          </w:pPr>
        </w:pPrChange>
      </w:pPr>
      <w:bookmarkStart w:id="11296" w:name="_Toc40256383"/>
      <w:bookmarkStart w:id="11297" w:name="_Toc40257231"/>
      <w:bookmarkStart w:id="11298" w:name="_Toc40258047"/>
      <w:bookmarkStart w:id="11299" w:name="_Toc40258860"/>
      <w:bookmarkStart w:id="11300" w:name="_Toc40259666"/>
      <w:bookmarkStart w:id="11301" w:name="_Toc40260459"/>
      <w:bookmarkStart w:id="11302" w:name="_Toc40261251"/>
      <w:del w:id="11303" w:author="Jonathan Hawkins" w:date="2020-05-07T15:21:00Z">
        <w:r w:rsidDel="004F6088">
          <w:delText>Database Capability</w:delText>
        </w:r>
        <w:bookmarkStart w:id="11304" w:name="_Toc40255834"/>
        <w:bookmarkEnd w:id="11296"/>
        <w:bookmarkEnd w:id="11297"/>
        <w:bookmarkEnd w:id="11298"/>
        <w:bookmarkEnd w:id="11299"/>
        <w:bookmarkEnd w:id="11300"/>
        <w:bookmarkEnd w:id="11301"/>
        <w:bookmarkEnd w:id="11302"/>
        <w:bookmarkEnd w:id="11304"/>
      </w:del>
    </w:p>
    <w:p w14:paraId="5F9D8469" w14:textId="213698B7" w:rsidR="00FB7917" w:rsidDel="004F6088" w:rsidRDefault="004C06A6">
      <w:pPr>
        <w:pStyle w:val="MRAL1Numbered"/>
        <w:numPr>
          <w:ilvl w:val="1"/>
          <w:numId w:val="59"/>
        </w:numPr>
        <w:outlineLvl w:val="0"/>
        <w:rPr>
          <w:del w:id="11305" w:author="Jonathan Hawkins" w:date="2020-05-07T15:21:00Z"/>
        </w:rPr>
        <w:pPrChange w:id="11306" w:author="Debbie Houldsworth" w:date="2020-05-13T09:33:00Z">
          <w:pPr>
            <w:pStyle w:val="MRAL1Numbered"/>
          </w:pPr>
        </w:pPrChange>
      </w:pPr>
      <w:bookmarkStart w:id="11307" w:name="_Toc40256384"/>
      <w:bookmarkStart w:id="11308" w:name="_Toc40257232"/>
      <w:bookmarkStart w:id="11309" w:name="_Toc40258048"/>
      <w:bookmarkStart w:id="11310" w:name="_Toc40258861"/>
      <w:bookmarkStart w:id="11311" w:name="_Toc40259667"/>
      <w:bookmarkStart w:id="11312" w:name="_Toc40260460"/>
      <w:bookmarkStart w:id="11313" w:name="_Toc40261252"/>
      <w:ins w:id="11314" w:author="Debbie Houldsworth" w:date="2020-05-06T07:00:00Z">
        <w:del w:id="11315" w:author="Jonathan Hawkins" w:date="2020-05-07T15:21:00Z">
          <w:r w:rsidDel="004F6088">
            <w:delText xml:space="preserve">Not Used </w:delText>
          </w:r>
        </w:del>
      </w:ins>
      <w:del w:id="11316" w:author="Jonathan Hawkins" w:date="2020-05-07T15:21:00Z">
        <w:r w:rsidR="00FB7917" w:rsidDel="004F6088">
          <w:delText>The Central Charge Database shall be capable of:</w:delText>
        </w:r>
        <w:bookmarkStart w:id="11317" w:name="_Toc40255835"/>
        <w:bookmarkEnd w:id="11307"/>
        <w:bookmarkEnd w:id="11308"/>
        <w:bookmarkEnd w:id="11309"/>
        <w:bookmarkEnd w:id="11310"/>
        <w:bookmarkEnd w:id="11311"/>
        <w:bookmarkEnd w:id="11312"/>
        <w:bookmarkEnd w:id="11313"/>
        <w:bookmarkEnd w:id="11317"/>
      </w:del>
    </w:p>
    <w:p w14:paraId="38EDA3C2" w14:textId="188E6372" w:rsidR="00FB7917" w:rsidDel="004F6088" w:rsidRDefault="004C06A6">
      <w:pPr>
        <w:pStyle w:val="MRAL1Numbered"/>
        <w:numPr>
          <w:ilvl w:val="1"/>
          <w:numId w:val="59"/>
        </w:numPr>
        <w:outlineLvl w:val="0"/>
        <w:rPr>
          <w:del w:id="11318" w:author="Jonathan Hawkins" w:date="2020-05-07T15:21:00Z"/>
        </w:rPr>
        <w:pPrChange w:id="11319" w:author="Debbie Houldsworth" w:date="2020-05-13T09:33:00Z">
          <w:pPr>
            <w:pStyle w:val="MRAL2Numbered"/>
          </w:pPr>
        </w:pPrChange>
      </w:pPr>
      <w:bookmarkStart w:id="11320" w:name="_Toc40256385"/>
      <w:bookmarkStart w:id="11321" w:name="_Toc40257233"/>
      <w:bookmarkStart w:id="11322" w:name="_Toc40258049"/>
      <w:bookmarkStart w:id="11323" w:name="_Toc40258862"/>
      <w:bookmarkStart w:id="11324" w:name="_Toc40259668"/>
      <w:bookmarkStart w:id="11325" w:name="_Toc40260461"/>
      <w:bookmarkStart w:id="11326" w:name="_Toc40261253"/>
      <w:ins w:id="11327" w:author="Debbie Houldsworth" w:date="2020-05-06T07:01:00Z">
        <w:del w:id="11328" w:author="Jonathan Hawkins" w:date="2020-05-07T15:21:00Z">
          <w:r w:rsidDel="004F6088">
            <w:delText xml:space="preserve">Not Used </w:delText>
          </w:r>
        </w:del>
      </w:ins>
      <w:del w:id="11329" w:author="Jonathan Hawkins" w:date="2020-05-07T15:21:00Z">
        <w:r w:rsidR="00FB7917" w:rsidDel="004F6088">
          <w:delText>validating, verifying and processing Green Deal Arrangements Data for proposed Green Deal Plans;</w:delText>
        </w:r>
        <w:bookmarkStart w:id="11330" w:name="_Toc40255836"/>
        <w:bookmarkEnd w:id="11320"/>
        <w:bookmarkEnd w:id="11321"/>
        <w:bookmarkEnd w:id="11322"/>
        <w:bookmarkEnd w:id="11323"/>
        <w:bookmarkEnd w:id="11324"/>
        <w:bookmarkEnd w:id="11325"/>
        <w:bookmarkEnd w:id="11326"/>
        <w:bookmarkEnd w:id="11330"/>
      </w:del>
    </w:p>
    <w:p w14:paraId="0FB02DBC" w14:textId="30278AF2" w:rsidR="00FB7917" w:rsidDel="004F6088" w:rsidRDefault="00FB7917">
      <w:pPr>
        <w:pStyle w:val="MRAL1Numbered"/>
        <w:numPr>
          <w:ilvl w:val="1"/>
          <w:numId w:val="59"/>
        </w:numPr>
        <w:outlineLvl w:val="0"/>
        <w:rPr>
          <w:del w:id="11331" w:author="Jonathan Hawkins" w:date="2020-05-07T15:21:00Z"/>
        </w:rPr>
        <w:pPrChange w:id="11332" w:author="Debbie Houldsworth" w:date="2020-05-13T09:33:00Z">
          <w:pPr>
            <w:pStyle w:val="MRAL2Numbered"/>
          </w:pPr>
        </w:pPrChange>
      </w:pPr>
      <w:del w:id="11333" w:author="Jonathan Hawkins" w:date="2020-05-07T15:21:00Z">
        <w:r w:rsidDel="004F6088">
          <w:delText xml:space="preserve"> </w:delText>
        </w:r>
      </w:del>
      <w:bookmarkStart w:id="11334" w:name="_Toc40256386"/>
      <w:bookmarkStart w:id="11335" w:name="_Toc40257234"/>
      <w:bookmarkStart w:id="11336" w:name="_Toc40258050"/>
      <w:bookmarkStart w:id="11337" w:name="_Toc40258863"/>
      <w:bookmarkStart w:id="11338" w:name="_Toc40259669"/>
      <w:bookmarkStart w:id="11339" w:name="_Toc40260462"/>
      <w:bookmarkStart w:id="11340" w:name="_Toc40261254"/>
      <w:ins w:id="11341" w:author="Debbie Houldsworth" w:date="2020-05-06T07:01:00Z">
        <w:del w:id="11342" w:author="Jonathan Hawkins" w:date="2020-05-07T15:21:00Z">
          <w:r w:rsidR="004C06A6" w:rsidDel="004F6088">
            <w:delText xml:space="preserve">Not Used </w:delText>
          </w:r>
        </w:del>
      </w:ins>
      <w:del w:id="11343" w:author="Jonathan Hawkins" w:date="2020-05-07T15:21:00Z">
        <w:r w:rsidDel="004F6088">
          <w:delText>recording, validating, verifying, processing and storing Green Deal Arrangements Data for each Green Deal Plan;</w:delText>
        </w:r>
        <w:bookmarkStart w:id="11344" w:name="_Toc40255837"/>
        <w:bookmarkEnd w:id="11334"/>
        <w:bookmarkEnd w:id="11335"/>
        <w:bookmarkEnd w:id="11336"/>
        <w:bookmarkEnd w:id="11337"/>
        <w:bookmarkEnd w:id="11338"/>
        <w:bookmarkEnd w:id="11339"/>
        <w:bookmarkEnd w:id="11340"/>
        <w:bookmarkEnd w:id="11344"/>
      </w:del>
    </w:p>
    <w:p w14:paraId="74D73A1E" w14:textId="02A101AF" w:rsidR="00FB7917" w:rsidDel="004F6088" w:rsidRDefault="004C06A6">
      <w:pPr>
        <w:pStyle w:val="MRAL1Numbered"/>
        <w:numPr>
          <w:ilvl w:val="1"/>
          <w:numId w:val="59"/>
        </w:numPr>
        <w:outlineLvl w:val="0"/>
        <w:rPr>
          <w:del w:id="11345" w:author="Jonathan Hawkins" w:date="2020-05-07T15:21:00Z"/>
        </w:rPr>
        <w:pPrChange w:id="11346" w:author="Debbie Houldsworth" w:date="2020-05-13T09:33:00Z">
          <w:pPr>
            <w:pStyle w:val="MRAL2Numbered"/>
          </w:pPr>
        </w:pPrChange>
      </w:pPr>
      <w:bookmarkStart w:id="11347" w:name="_Toc40256387"/>
      <w:bookmarkStart w:id="11348" w:name="_Toc40257235"/>
      <w:bookmarkStart w:id="11349" w:name="_Toc40258051"/>
      <w:bookmarkStart w:id="11350" w:name="_Toc40258864"/>
      <w:bookmarkStart w:id="11351" w:name="_Toc40259670"/>
      <w:bookmarkStart w:id="11352" w:name="_Toc40260463"/>
      <w:bookmarkStart w:id="11353" w:name="_Toc40261255"/>
      <w:ins w:id="11354" w:author="Debbie Houldsworth" w:date="2020-05-06T07:01:00Z">
        <w:del w:id="11355" w:author="Jonathan Hawkins" w:date="2020-05-07T15:21:00Z">
          <w:r w:rsidDel="004F6088">
            <w:delText xml:space="preserve">Not Used </w:delText>
          </w:r>
        </w:del>
      </w:ins>
      <w:del w:id="11356" w:author="Jonathan Hawkins" w:date="2020-05-07T15:21:00Z">
        <w:r w:rsidR="00FB7917" w:rsidDel="004F6088">
          <w:delText>providing relevant Green Deal Arrangements Data to the Keepers of the EPC Registers as set out in procedures issued pursuant to this Clause 55;</w:delText>
        </w:r>
        <w:bookmarkStart w:id="11357" w:name="_Toc40255838"/>
        <w:bookmarkEnd w:id="11347"/>
        <w:bookmarkEnd w:id="11348"/>
        <w:bookmarkEnd w:id="11349"/>
        <w:bookmarkEnd w:id="11350"/>
        <w:bookmarkEnd w:id="11351"/>
        <w:bookmarkEnd w:id="11352"/>
        <w:bookmarkEnd w:id="11353"/>
        <w:bookmarkEnd w:id="11357"/>
      </w:del>
    </w:p>
    <w:p w14:paraId="7FDD9345" w14:textId="3248847A" w:rsidR="00FB7917" w:rsidDel="004F6088" w:rsidRDefault="004C06A6">
      <w:pPr>
        <w:pStyle w:val="MRAL1Numbered"/>
        <w:numPr>
          <w:ilvl w:val="1"/>
          <w:numId w:val="59"/>
        </w:numPr>
        <w:outlineLvl w:val="0"/>
        <w:rPr>
          <w:del w:id="11358" w:author="Jonathan Hawkins" w:date="2020-05-07T15:21:00Z"/>
        </w:rPr>
        <w:pPrChange w:id="11359" w:author="Debbie Houldsworth" w:date="2020-05-13T09:33:00Z">
          <w:pPr>
            <w:pStyle w:val="MRAL2Numbered"/>
          </w:pPr>
        </w:pPrChange>
      </w:pPr>
      <w:bookmarkStart w:id="11360" w:name="_Toc40256388"/>
      <w:bookmarkStart w:id="11361" w:name="_Toc40257236"/>
      <w:bookmarkStart w:id="11362" w:name="_Toc40258052"/>
      <w:bookmarkStart w:id="11363" w:name="_Toc40258865"/>
      <w:bookmarkStart w:id="11364" w:name="_Toc40259671"/>
      <w:bookmarkStart w:id="11365" w:name="_Toc40260464"/>
      <w:bookmarkStart w:id="11366" w:name="_Toc40261256"/>
      <w:ins w:id="11367" w:author="Debbie Houldsworth" w:date="2020-05-06T07:01:00Z">
        <w:del w:id="11368" w:author="Jonathan Hawkins" w:date="2020-05-07T15:21:00Z">
          <w:r w:rsidDel="004F6088">
            <w:delText xml:space="preserve">Not Used </w:delText>
          </w:r>
        </w:del>
      </w:ins>
      <w:del w:id="11369" w:author="Jonathan Hawkins" w:date="2020-05-07T15:21:00Z">
        <w:r w:rsidR="00FB7917" w:rsidDel="004F6088">
          <w:delText>receiving, validating, processing and storing relevant Green Deal Arrangements Data from the Keepers of the EPC Registers as set out in procedures issued pursuant to this Clause 55;</w:delText>
        </w:r>
        <w:bookmarkStart w:id="11370" w:name="_Toc40255839"/>
        <w:bookmarkEnd w:id="11360"/>
        <w:bookmarkEnd w:id="11361"/>
        <w:bookmarkEnd w:id="11362"/>
        <w:bookmarkEnd w:id="11363"/>
        <w:bookmarkEnd w:id="11364"/>
        <w:bookmarkEnd w:id="11365"/>
        <w:bookmarkEnd w:id="11366"/>
        <w:bookmarkEnd w:id="11370"/>
      </w:del>
    </w:p>
    <w:p w14:paraId="7267C05D" w14:textId="5516D7F8" w:rsidR="00FB7917" w:rsidDel="004F6088" w:rsidRDefault="004C06A6">
      <w:pPr>
        <w:pStyle w:val="MRAL1Numbered"/>
        <w:numPr>
          <w:ilvl w:val="1"/>
          <w:numId w:val="59"/>
        </w:numPr>
        <w:outlineLvl w:val="0"/>
        <w:rPr>
          <w:del w:id="11371" w:author="Jonathan Hawkins" w:date="2020-05-07T15:21:00Z"/>
        </w:rPr>
        <w:pPrChange w:id="11372" w:author="Debbie Houldsworth" w:date="2020-05-13T09:33:00Z">
          <w:pPr>
            <w:pStyle w:val="MRAL2Numbered"/>
          </w:pPr>
        </w:pPrChange>
      </w:pPr>
      <w:bookmarkStart w:id="11373" w:name="_Toc40256389"/>
      <w:bookmarkStart w:id="11374" w:name="_Toc40257237"/>
      <w:bookmarkStart w:id="11375" w:name="_Toc40258053"/>
      <w:bookmarkStart w:id="11376" w:name="_Toc40258866"/>
      <w:bookmarkStart w:id="11377" w:name="_Toc40259672"/>
      <w:bookmarkStart w:id="11378" w:name="_Toc40260465"/>
      <w:bookmarkStart w:id="11379" w:name="_Toc40261257"/>
      <w:ins w:id="11380" w:author="Debbie Houldsworth" w:date="2020-05-06T07:01:00Z">
        <w:del w:id="11381" w:author="Jonathan Hawkins" w:date="2020-05-07T15:21:00Z">
          <w:r w:rsidDel="004F6088">
            <w:delText xml:space="preserve">Not Used </w:delText>
          </w:r>
        </w:del>
      </w:ins>
      <w:del w:id="11382" w:author="Jonathan Hawkins" w:date="2020-05-07T15:21:00Z">
        <w:r w:rsidR="00FB7917" w:rsidDel="004F6088">
          <w:delText>issuing a notice informing the New Supplier of the relevant Green Deal Arrangements Data within three (3) Working Days of the Supply Start Date where a New Supplier who is a Green Deal Licensee has made a valid request for Registration under Clause 15.5;</w:delText>
        </w:r>
        <w:bookmarkStart w:id="11383" w:name="_Toc40255840"/>
        <w:bookmarkEnd w:id="11373"/>
        <w:bookmarkEnd w:id="11374"/>
        <w:bookmarkEnd w:id="11375"/>
        <w:bookmarkEnd w:id="11376"/>
        <w:bookmarkEnd w:id="11377"/>
        <w:bookmarkEnd w:id="11378"/>
        <w:bookmarkEnd w:id="11379"/>
        <w:bookmarkEnd w:id="11383"/>
      </w:del>
    </w:p>
    <w:p w14:paraId="114BAB32" w14:textId="51A92BC8" w:rsidR="00FB7917" w:rsidDel="004F6088" w:rsidRDefault="004C06A6">
      <w:pPr>
        <w:pStyle w:val="MRAL1Numbered"/>
        <w:numPr>
          <w:ilvl w:val="1"/>
          <w:numId w:val="59"/>
        </w:numPr>
        <w:outlineLvl w:val="0"/>
        <w:rPr>
          <w:del w:id="11384" w:author="Jonathan Hawkins" w:date="2020-05-07T15:21:00Z"/>
        </w:rPr>
        <w:pPrChange w:id="11385" w:author="Debbie Houldsworth" w:date="2020-05-13T09:33:00Z">
          <w:pPr>
            <w:pStyle w:val="MRAL2Numbered"/>
          </w:pPr>
        </w:pPrChange>
      </w:pPr>
      <w:bookmarkStart w:id="11386" w:name="_Toc40256390"/>
      <w:bookmarkStart w:id="11387" w:name="_Toc40257238"/>
      <w:bookmarkStart w:id="11388" w:name="_Toc40258054"/>
      <w:bookmarkStart w:id="11389" w:name="_Toc40258867"/>
      <w:bookmarkStart w:id="11390" w:name="_Toc40259673"/>
      <w:bookmarkStart w:id="11391" w:name="_Toc40260466"/>
      <w:bookmarkStart w:id="11392" w:name="_Toc40261258"/>
      <w:ins w:id="11393" w:author="Debbie Houldsworth" w:date="2020-05-06T07:01:00Z">
        <w:del w:id="11394" w:author="Jonathan Hawkins" w:date="2020-05-07T15:21:00Z">
          <w:r w:rsidDel="004F6088">
            <w:delText xml:space="preserve">Not Used </w:delText>
          </w:r>
        </w:del>
      </w:ins>
      <w:del w:id="11395" w:author="Jonathan Hawkins" w:date="2020-05-07T15:21:00Z">
        <w:r w:rsidR="00FB7917" w:rsidDel="004F6088">
          <w:delText>pursuant to clause 18.14 and upon request from the secretary to the GDAA Panel, issuing notifications of amended daily Green Deal Charges such that Green Deal Licensees are able to fulfil relevant obligations under the GDAA in this regard; and</w:delText>
        </w:r>
        <w:bookmarkStart w:id="11396" w:name="_Toc40255841"/>
        <w:bookmarkEnd w:id="11386"/>
        <w:bookmarkEnd w:id="11387"/>
        <w:bookmarkEnd w:id="11388"/>
        <w:bookmarkEnd w:id="11389"/>
        <w:bookmarkEnd w:id="11390"/>
        <w:bookmarkEnd w:id="11391"/>
        <w:bookmarkEnd w:id="11392"/>
        <w:bookmarkEnd w:id="11396"/>
      </w:del>
    </w:p>
    <w:p w14:paraId="1EF356F0" w14:textId="749AC75F" w:rsidR="00FB7917" w:rsidDel="004F6088" w:rsidRDefault="004C06A6">
      <w:pPr>
        <w:pStyle w:val="MRAL1Numbered"/>
        <w:numPr>
          <w:ilvl w:val="1"/>
          <w:numId w:val="59"/>
        </w:numPr>
        <w:outlineLvl w:val="0"/>
        <w:rPr>
          <w:del w:id="11397" w:author="Jonathan Hawkins" w:date="2020-05-07T15:21:00Z"/>
        </w:rPr>
        <w:pPrChange w:id="11398" w:author="Debbie Houldsworth" w:date="2020-05-13T09:33:00Z">
          <w:pPr>
            <w:pStyle w:val="MRAL2Numbered"/>
          </w:pPr>
        </w:pPrChange>
      </w:pPr>
      <w:bookmarkStart w:id="11399" w:name="_Toc40256391"/>
      <w:bookmarkStart w:id="11400" w:name="_Toc40257239"/>
      <w:bookmarkStart w:id="11401" w:name="_Toc40258055"/>
      <w:bookmarkStart w:id="11402" w:name="_Toc40258868"/>
      <w:bookmarkStart w:id="11403" w:name="_Toc40259674"/>
      <w:bookmarkStart w:id="11404" w:name="_Toc40260467"/>
      <w:bookmarkStart w:id="11405" w:name="_Toc40261259"/>
      <w:ins w:id="11406" w:author="Debbie Houldsworth" w:date="2020-05-06T07:01:00Z">
        <w:del w:id="11407" w:author="Jonathan Hawkins" w:date="2020-05-07T15:21:00Z">
          <w:r w:rsidDel="004F6088">
            <w:delText>Not Used</w:delText>
          </w:r>
        </w:del>
      </w:ins>
      <w:del w:id="11408" w:author="Jonathan Hawkins" w:date="2020-05-07T15:21:00Z">
        <w:r w:rsidR="00FB7917" w:rsidDel="004F6088">
          <w:delText>providing such information as is required in accordance with Standard Conditions 37.13 and 37.14 of the Electricity Supply Licence.</w:delText>
        </w:r>
        <w:bookmarkStart w:id="11409" w:name="_Toc40255842"/>
        <w:bookmarkEnd w:id="11399"/>
        <w:bookmarkEnd w:id="11400"/>
        <w:bookmarkEnd w:id="11401"/>
        <w:bookmarkEnd w:id="11402"/>
        <w:bookmarkEnd w:id="11403"/>
        <w:bookmarkEnd w:id="11404"/>
        <w:bookmarkEnd w:id="11405"/>
        <w:bookmarkEnd w:id="11409"/>
      </w:del>
    </w:p>
    <w:p w14:paraId="785AEA62" w14:textId="70EBAB1D" w:rsidR="00FB7917" w:rsidDel="004F6088" w:rsidRDefault="00FB7917">
      <w:pPr>
        <w:pStyle w:val="MRAL1Numbered"/>
        <w:numPr>
          <w:ilvl w:val="1"/>
          <w:numId w:val="59"/>
        </w:numPr>
        <w:outlineLvl w:val="0"/>
        <w:rPr>
          <w:del w:id="11410" w:author="Jonathan Hawkins" w:date="2020-05-07T15:21:00Z"/>
        </w:rPr>
        <w:pPrChange w:id="11411" w:author="Debbie Houldsworth" w:date="2020-05-13T09:33:00Z">
          <w:pPr>
            <w:pStyle w:val="MRAHeading3"/>
            <w:outlineLvl w:val="0"/>
          </w:pPr>
        </w:pPrChange>
      </w:pPr>
      <w:bookmarkStart w:id="11412" w:name="_DV_C273"/>
      <w:bookmarkStart w:id="11413" w:name="_Toc40256392"/>
      <w:bookmarkStart w:id="11414" w:name="_Toc40257240"/>
      <w:bookmarkStart w:id="11415" w:name="_Toc40258056"/>
      <w:bookmarkStart w:id="11416" w:name="_Toc40258869"/>
      <w:bookmarkStart w:id="11417" w:name="_Toc40259675"/>
      <w:bookmarkStart w:id="11418" w:name="_Toc40260468"/>
      <w:bookmarkStart w:id="11419" w:name="_Toc40261260"/>
      <w:del w:id="11420" w:author="Jonathan Hawkins" w:date="2020-05-07T15:21:00Z">
        <w:r w:rsidDel="004F6088">
          <w:delText>Procedures</w:delText>
        </w:r>
        <w:bookmarkStart w:id="11421" w:name="_Toc40255843"/>
        <w:bookmarkEnd w:id="11412"/>
        <w:bookmarkEnd w:id="11413"/>
        <w:bookmarkEnd w:id="11414"/>
        <w:bookmarkEnd w:id="11415"/>
        <w:bookmarkEnd w:id="11416"/>
        <w:bookmarkEnd w:id="11417"/>
        <w:bookmarkEnd w:id="11418"/>
        <w:bookmarkEnd w:id="11419"/>
        <w:bookmarkEnd w:id="11421"/>
      </w:del>
    </w:p>
    <w:p w14:paraId="52DEB074" w14:textId="0E9E8603" w:rsidR="00FB7917" w:rsidDel="004F6088" w:rsidRDefault="004C06A6">
      <w:pPr>
        <w:pStyle w:val="MRAL1Numbered"/>
        <w:numPr>
          <w:ilvl w:val="1"/>
          <w:numId w:val="59"/>
        </w:numPr>
        <w:outlineLvl w:val="0"/>
        <w:rPr>
          <w:del w:id="11422" w:author="Jonathan Hawkins" w:date="2020-05-07T15:21:00Z"/>
        </w:rPr>
        <w:pPrChange w:id="11423" w:author="Debbie Houldsworth" w:date="2020-05-13T09:33:00Z">
          <w:pPr>
            <w:pStyle w:val="MRAL1Numbered"/>
          </w:pPr>
        </w:pPrChange>
      </w:pPr>
      <w:bookmarkStart w:id="11424" w:name="_DV_C274"/>
      <w:bookmarkStart w:id="11425" w:name="_Toc40256393"/>
      <w:bookmarkStart w:id="11426" w:name="_Toc40257241"/>
      <w:bookmarkStart w:id="11427" w:name="_Toc40258057"/>
      <w:bookmarkStart w:id="11428" w:name="_Toc40258870"/>
      <w:bookmarkStart w:id="11429" w:name="_Toc40259676"/>
      <w:bookmarkStart w:id="11430" w:name="_Toc40260469"/>
      <w:bookmarkStart w:id="11431" w:name="_Toc40261261"/>
      <w:ins w:id="11432" w:author="Debbie Houldsworth" w:date="2020-05-06T07:03:00Z">
        <w:del w:id="11433" w:author="Jonathan Hawkins" w:date="2020-05-07T15:21:00Z">
          <w:r w:rsidDel="004F6088">
            <w:delText>Not Used</w:delText>
          </w:r>
        </w:del>
      </w:ins>
      <w:del w:id="11434" w:author="Jonathan Hawkins" w:date="2020-05-07T15:21:00Z">
        <w:r w:rsidR="00FB7917" w:rsidDel="004F6088">
          <w:delText>MEC shall agree and issue procedures, which shall be subordinate to and not inconsistent with this Clause 55, in relation to the establishment, operation, maintenance of, access to and retrospective amendment of the Central Charge Database. Such procedures may, for the avoidance of doubt, relate to the GDCC Access Agreement. The parties agree to comply with these procedures, as amended from time to time, save that where (and to the extent) such procedures conflict with any obligations under the GDAA or the GDCC Access Agreement, the GDAA and the GDCC Access Agreement shall prevail in that order.</w:delText>
        </w:r>
        <w:bookmarkStart w:id="11435" w:name="_Toc40255844"/>
        <w:bookmarkEnd w:id="11424"/>
        <w:bookmarkEnd w:id="11425"/>
        <w:bookmarkEnd w:id="11426"/>
        <w:bookmarkEnd w:id="11427"/>
        <w:bookmarkEnd w:id="11428"/>
        <w:bookmarkEnd w:id="11429"/>
        <w:bookmarkEnd w:id="11430"/>
        <w:bookmarkEnd w:id="11431"/>
        <w:bookmarkEnd w:id="11435"/>
      </w:del>
    </w:p>
    <w:p w14:paraId="44243FE9" w14:textId="38CA2C1E" w:rsidR="00FB7917" w:rsidDel="004F6088" w:rsidRDefault="00FB7917">
      <w:pPr>
        <w:pStyle w:val="MRAL1Numbered"/>
        <w:numPr>
          <w:ilvl w:val="1"/>
          <w:numId w:val="59"/>
        </w:numPr>
        <w:outlineLvl w:val="0"/>
        <w:rPr>
          <w:del w:id="11436" w:author="Jonathan Hawkins" w:date="2020-05-07T15:21:00Z"/>
        </w:rPr>
        <w:pPrChange w:id="11437" w:author="Debbie Houldsworth" w:date="2020-05-13T09:33:00Z">
          <w:pPr>
            <w:pStyle w:val="MRAHeading3"/>
            <w:outlineLvl w:val="0"/>
          </w:pPr>
        </w:pPrChange>
      </w:pPr>
      <w:bookmarkStart w:id="11438" w:name="_Toc40256394"/>
      <w:bookmarkStart w:id="11439" w:name="_Toc40257242"/>
      <w:bookmarkStart w:id="11440" w:name="_Toc40258058"/>
      <w:bookmarkStart w:id="11441" w:name="_Toc40258871"/>
      <w:bookmarkStart w:id="11442" w:name="_Toc40259677"/>
      <w:bookmarkStart w:id="11443" w:name="_Toc40260470"/>
      <w:bookmarkStart w:id="11444" w:name="_Toc40261262"/>
      <w:del w:id="11445" w:author="Jonathan Hawkins" w:date="2020-05-07T15:21:00Z">
        <w:r w:rsidDel="004F6088">
          <w:delText>Information Security</w:delText>
        </w:r>
        <w:bookmarkStart w:id="11446" w:name="_Toc40255845"/>
        <w:bookmarkEnd w:id="11438"/>
        <w:bookmarkEnd w:id="11439"/>
        <w:bookmarkEnd w:id="11440"/>
        <w:bookmarkEnd w:id="11441"/>
        <w:bookmarkEnd w:id="11442"/>
        <w:bookmarkEnd w:id="11443"/>
        <w:bookmarkEnd w:id="11444"/>
        <w:bookmarkEnd w:id="11446"/>
      </w:del>
    </w:p>
    <w:p w14:paraId="3DB4AB75" w14:textId="4A9F9620" w:rsidR="00FB7917" w:rsidDel="004F6088" w:rsidRDefault="004C06A6">
      <w:pPr>
        <w:pStyle w:val="MRAL1Numbered"/>
        <w:numPr>
          <w:ilvl w:val="1"/>
          <w:numId w:val="59"/>
        </w:numPr>
        <w:outlineLvl w:val="0"/>
        <w:rPr>
          <w:del w:id="11447" w:author="Jonathan Hawkins" w:date="2020-05-07T15:21:00Z"/>
        </w:rPr>
        <w:pPrChange w:id="11448" w:author="Debbie Houldsworth" w:date="2020-05-13T09:33:00Z">
          <w:pPr>
            <w:pStyle w:val="MRAL1Numbered"/>
          </w:pPr>
        </w:pPrChange>
      </w:pPr>
      <w:bookmarkStart w:id="11449" w:name="_Toc40256395"/>
      <w:bookmarkStart w:id="11450" w:name="_Toc40257243"/>
      <w:bookmarkStart w:id="11451" w:name="_Toc40258059"/>
      <w:bookmarkStart w:id="11452" w:name="_Toc40258872"/>
      <w:bookmarkStart w:id="11453" w:name="_Toc40259678"/>
      <w:bookmarkStart w:id="11454" w:name="_Toc40260471"/>
      <w:bookmarkStart w:id="11455" w:name="_Toc40261263"/>
      <w:ins w:id="11456" w:author="Debbie Houldsworth" w:date="2020-05-06T07:03:00Z">
        <w:del w:id="11457" w:author="Jonathan Hawkins" w:date="2020-05-07T15:21:00Z">
          <w:r w:rsidDel="004F6088">
            <w:delText xml:space="preserve">Not Used </w:delText>
          </w:r>
        </w:del>
      </w:ins>
      <w:del w:id="11458" w:author="Jonathan Hawkins" w:date="2020-05-07T15:21:00Z">
        <w:r w:rsidR="00FB7917" w:rsidDel="004F6088">
          <w:delText>The Suppliers shall ensure that IS Accreditation for or in connection with the Central Charge Database is obtained by 14 January 2013 and subsequently maintained.</w:delText>
        </w:r>
        <w:bookmarkStart w:id="11459" w:name="_Toc40255846"/>
        <w:bookmarkEnd w:id="11449"/>
        <w:bookmarkEnd w:id="11450"/>
        <w:bookmarkEnd w:id="11451"/>
        <w:bookmarkEnd w:id="11452"/>
        <w:bookmarkEnd w:id="11453"/>
        <w:bookmarkEnd w:id="11454"/>
        <w:bookmarkEnd w:id="11455"/>
        <w:bookmarkEnd w:id="11459"/>
      </w:del>
    </w:p>
    <w:p w14:paraId="57226ADD" w14:textId="7962355B" w:rsidR="00FB7917" w:rsidRDefault="004C06A6">
      <w:pPr>
        <w:pStyle w:val="MRAHeading2"/>
        <w:outlineLvl w:val="0"/>
        <w:pPrChange w:id="11460" w:author="Debbie Houldsworth" w:date="2020-05-13T09:33:00Z">
          <w:pPr>
            <w:pStyle w:val="MRAHeading2"/>
          </w:pPr>
        </w:pPrChange>
      </w:pPr>
      <w:bookmarkStart w:id="11461" w:name="_Toc40261264"/>
      <w:ins w:id="11462" w:author="Debbie Houldsworth" w:date="2020-05-06T07:05:00Z">
        <w:r>
          <w:t xml:space="preserve">Not Used </w:t>
        </w:r>
      </w:ins>
      <w:del w:id="11463" w:author="Debbie Houldsworth" w:date="2020-05-06T07:05:00Z">
        <w:r w:rsidR="00FB7917" w:rsidDel="004C06A6">
          <w:delText>GDCC ACCESS AGREEMENT</w:delText>
        </w:r>
      </w:del>
      <w:bookmarkEnd w:id="11461"/>
    </w:p>
    <w:p w14:paraId="5E6A8570" w14:textId="222DF721" w:rsidR="00FB7917" w:rsidDel="004C06A6" w:rsidRDefault="00FB7917" w:rsidP="00CA4155">
      <w:pPr>
        <w:pStyle w:val="MRAHeading3"/>
        <w:outlineLvl w:val="0"/>
        <w:rPr>
          <w:del w:id="11464" w:author="Debbie Houldsworth" w:date="2020-05-06T07:05:00Z"/>
        </w:rPr>
      </w:pPr>
      <w:del w:id="11465" w:author="Debbie Houldsworth" w:date="2020-05-06T07:05:00Z">
        <w:r w:rsidDel="004C06A6">
          <w:delText>Entering into GDCC Access Agreements</w:delText>
        </w:r>
        <w:bookmarkStart w:id="11466" w:name="_Toc40255848"/>
        <w:bookmarkEnd w:id="11466"/>
      </w:del>
    </w:p>
    <w:p w14:paraId="378DFBC5" w14:textId="0FCFB65C" w:rsidR="00FB7917" w:rsidDel="004F6088" w:rsidRDefault="004C06A6">
      <w:pPr>
        <w:pStyle w:val="MRAL1Numbered"/>
        <w:outlineLvl w:val="0"/>
        <w:rPr>
          <w:del w:id="11467" w:author="Jonathan Hawkins" w:date="2020-05-07T15:22:00Z"/>
        </w:rPr>
        <w:pPrChange w:id="11468" w:author="Debbie Houldsworth" w:date="2020-05-13T09:33:00Z">
          <w:pPr>
            <w:pStyle w:val="MRAL1Numbered"/>
          </w:pPr>
        </w:pPrChange>
      </w:pPr>
      <w:bookmarkStart w:id="11469" w:name="_Toc40256397"/>
      <w:bookmarkStart w:id="11470" w:name="_Toc40257245"/>
      <w:bookmarkStart w:id="11471" w:name="_Toc40258061"/>
      <w:bookmarkStart w:id="11472" w:name="_Toc40258874"/>
      <w:bookmarkStart w:id="11473" w:name="_Toc40259680"/>
      <w:bookmarkStart w:id="11474" w:name="_Toc40260473"/>
      <w:bookmarkStart w:id="11475" w:name="_Toc40261265"/>
      <w:ins w:id="11476" w:author="Debbie Houldsworth" w:date="2020-05-06T07:05:00Z">
        <w:del w:id="11477" w:author="Jonathan Hawkins" w:date="2020-05-07T15:22:00Z">
          <w:r w:rsidDel="004F6088">
            <w:delText xml:space="preserve">Not Used </w:delText>
          </w:r>
        </w:del>
      </w:ins>
      <w:del w:id="11478" w:author="Jonathan Hawkins" w:date="2020-05-07T15:22:00Z">
        <w:r w:rsidR="00FB7917" w:rsidDel="004F6088">
          <w:delText>A “</w:delText>
        </w:r>
        <w:r w:rsidR="00FB7917" w:rsidDel="004F6088">
          <w:rPr>
            <w:b/>
            <w:bCs/>
          </w:rPr>
          <w:delText>Qualifying GDCC User</w:delText>
        </w:r>
        <w:r w:rsidR="00FB7917" w:rsidDel="004F6088">
          <w:delText>” is any of the following persons:</w:delText>
        </w:r>
        <w:bookmarkStart w:id="11479" w:name="_Toc40255849"/>
        <w:bookmarkEnd w:id="11469"/>
        <w:bookmarkEnd w:id="11470"/>
        <w:bookmarkEnd w:id="11471"/>
        <w:bookmarkEnd w:id="11472"/>
        <w:bookmarkEnd w:id="11473"/>
        <w:bookmarkEnd w:id="11474"/>
        <w:bookmarkEnd w:id="11475"/>
        <w:bookmarkEnd w:id="11479"/>
      </w:del>
    </w:p>
    <w:p w14:paraId="5D00857D" w14:textId="5CD04512" w:rsidR="00FB7917" w:rsidDel="004F6088" w:rsidRDefault="004C06A6">
      <w:pPr>
        <w:pStyle w:val="MRAL2Numbered"/>
        <w:outlineLvl w:val="0"/>
        <w:rPr>
          <w:del w:id="11480" w:author="Jonathan Hawkins" w:date="2020-05-07T15:22:00Z"/>
        </w:rPr>
        <w:pPrChange w:id="11481" w:author="Debbie Houldsworth" w:date="2020-05-13T09:33:00Z">
          <w:pPr>
            <w:pStyle w:val="MRAL2Numbered"/>
          </w:pPr>
        </w:pPrChange>
      </w:pPr>
      <w:bookmarkStart w:id="11482" w:name="_Toc40256398"/>
      <w:bookmarkStart w:id="11483" w:name="_Toc40257246"/>
      <w:bookmarkStart w:id="11484" w:name="_Toc40258062"/>
      <w:bookmarkStart w:id="11485" w:name="_Toc40258875"/>
      <w:bookmarkStart w:id="11486" w:name="_Toc40259681"/>
      <w:bookmarkStart w:id="11487" w:name="_Toc40260474"/>
      <w:bookmarkStart w:id="11488" w:name="_Toc40261266"/>
      <w:ins w:id="11489" w:author="Debbie Houldsworth" w:date="2020-05-06T07:05:00Z">
        <w:del w:id="11490" w:author="Jonathan Hawkins" w:date="2020-05-07T15:22:00Z">
          <w:r w:rsidDel="004F6088">
            <w:delText xml:space="preserve">Not Used </w:delText>
          </w:r>
        </w:del>
      </w:ins>
      <w:del w:id="11491" w:author="Jonathan Hawkins" w:date="2020-05-07T15:22:00Z">
        <w:r w:rsidR="00FB7917" w:rsidDel="004F6088">
          <w:delText>a Supplier that is a party to the GDAA in the capacity of a “Supplier”;</w:delText>
        </w:r>
        <w:bookmarkStart w:id="11492" w:name="_Toc40255850"/>
        <w:bookmarkEnd w:id="11482"/>
        <w:bookmarkEnd w:id="11483"/>
        <w:bookmarkEnd w:id="11484"/>
        <w:bookmarkEnd w:id="11485"/>
        <w:bookmarkEnd w:id="11486"/>
        <w:bookmarkEnd w:id="11487"/>
        <w:bookmarkEnd w:id="11488"/>
        <w:bookmarkEnd w:id="11492"/>
      </w:del>
    </w:p>
    <w:p w14:paraId="780DECD7" w14:textId="14495762" w:rsidR="00FB7917" w:rsidDel="004F6088" w:rsidRDefault="004C06A6">
      <w:pPr>
        <w:pStyle w:val="MRAL2Numbered"/>
        <w:outlineLvl w:val="0"/>
        <w:rPr>
          <w:del w:id="11493" w:author="Jonathan Hawkins" w:date="2020-05-07T15:22:00Z"/>
        </w:rPr>
        <w:pPrChange w:id="11494" w:author="Debbie Houldsworth" w:date="2020-05-13T09:33:00Z">
          <w:pPr>
            <w:pStyle w:val="MRAL2Numbered"/>
          </w:pPr>
        </w:pPrChange>
      </w:pPr>
      <w:bookmarkStart w:id="11495" w:name="_Toc40256399"/>
      <w:bookmarkStart w:id="11496" w:name="_Toc40257247"/>
      <w:bookmarkStart w:id="11497" w:name="_Toc40258063"/>
      <w:bookmarkStart w:id="11498" w:name="_Toc40258876"/>
      <w:bookmarkStart w:id="11499" w:name="_Toc40259682"/>
      <w:bookmarkStart w:id="11500" w:name="_Toc40260475"/>
      <w:bookmarkStart w:id="11501" w:name="_Toc40261267"/>
      <w:ins w:id="11502" w:author="Debbie Houldsworth" w:date="2020-05-06T07:05:00Z">
        <w:del w:id="11503" w:author="Jonathan Hawkins" w:date="2020-05-07T15:22:00Z">
          <w:r w:rsidDel="004F6088">
            <w:delText xml:space="preserve">Not Used </w:delText>
          </w:r>
        </w:del>
      </w:ins>
      <w:del w:id="11504" w:author="Jonathan Hawkins" w:date="2020-05-07T15:22:00Z">
        <w:r w:rsidR="00FB7917" w:rsidDel="004F6088">
          <w:delText>a Green Deal Provider that is a party to the GDAA in the capacity of a “Green Deal Provider”;</w:delText>
        </w:r>
        <w:bookmarkStart w:id="11505" w:name="_Toc40255851"/>
        <w:bookmarkEnd w:id="11495"/>
        <w:bookmarkEnd w:id="11496"/>
        <w:bookmarkEnd w:id="11497"/>
        <w:bookmarkEnd w:id="11498"/>
        <w:bookmarkEnd w:id="11499"/>
        <w:bookmarkEnd w:id="11500"/>
        <w:bookmarkEnd w:id="11501"/>
        <w:bookmarkEnd w:id="11505"/>
      </w:del>
    </w:p>
    <w:p w14:paraId="4943EB8A" w14:textId="691C6824" w:rsidR="00FB7917" w:rsidDel="004F6088" w:rsidRDefault="004C06A6">
      <w:pPr>
        <w:pStyle w:val="MRAL2Numbered"/>
        <w:outlineLvl w:val="0"/>
        <w:rPr>
          <w:del w:id="11506" w:author="Jonathan Hawkins" w:date="2020-05-07T15:22:00Z"/>
        </w:rPr>
        <w:pPrChange w:id="11507" w:author="Debbie Houldsworth" w:date="2020-05-13T09:33:00Z">
          <w:pPr>
            <w:pStyle w:val="MRAL2Numbered"/>
          </w:pPr>
        </w:pPrChange>
      </w:pPr>
      <w:bookmarkStart w:id="11508" w:name="_Toc40256400"/>
      <w:bookmarkStart w:id="11509" w:name="_Toc40257248"/>
      <w:bookmarkStart w:id="11510" w:name="_Toc40258064"/>
      <w:bookmarkStart w:id="11511" w:name="_Toc40258877"/>
      <w:bookmarkStart w:id="11512" w:name="_Toc40259683"/>
      <w:bookmarkStart w:id="11513" w:name="_Toc40260476"/>
      <w:bookmarkStart w:id="11514" w:name="_Toc40261268"/>
      <w:ins w:id="11515" w:author="Debbie Houldsworth" w:date="2020-05-06T07:05:00Z">
        <w:del w:id="11516" w:author="Jonathan Hawkins" w:date="2020-05-07T15:22:00Z">
          <w:r w:rsidDel="004F6088">
            <w:delText xml:space="preserve">Not Used </w:delText>
          </w:r>
        </w:del>
      </w:ins>
      <w:del w:id="11517" w:author="Jonathan Hawkins" w:date="2020-05-07T15:22:00Z">
        <w:r w:rsidR="00FB7917" w:rsidDel="004F6088">
          <w:delText>a person that is a party to the GDAA in the capacity of a “Finance Party”;</w:delText>
        </w:r>
        <w:bookmarkStart w:id="11518" w:name="_Toc40255852"/>
        <w:bookmarkEnd w:id="11508"/>
        <w:bookmarkEnd w:id="11509"/>
        <w:bookmarkEnd w:id="11510"/>
        <w:bookmarkEnd w:id="11511"/>
        <w:bookmarkEnd w:id="11512"/>
        <w:bookmarkEnd w:id="11513"/>
        <w:bookmarkEnd w:id="11514"/>
        <w:bookmarkEnd w:id="11518"/>
      </w:del>
    </w:p>
    <w:p w14:paraId="4DAFFBA7" w14:textId="1B17D579" w:rsidR="00FB7917" w:rsidDel="004F6088" w:rsidRDefault="004C06A6">
      <w:pPr>
        <w:pStyle w:val="MRAL2Numbered"/>
        <w:outlineLvl w:val="0"/>
        <w:rPr>
          <w:del w:id="11519" w:author="Jonathan Hawkins" w:date="2020-05-07T15:22:00Z"/>
        </w:rPr>
        <w:pPrChange w:id="11520" w:author="Debbie Houldsworth" w:date="2020-05-13T09:33:00Z">
          <w:pPr>
            <w:pStyle w:val="MRAL2Numbered"/>
          </w:pPr>
        </w:pPrChange>
      </w:pPr>
      <w:bookmarkStart w:id="11521" w:name="_Toc40256401"/>
      <w:bookmarkStart w:id="11522" w:name="_Toc40257249"/>
      <w:bookmarkStart w:id="11523" w:name="_Toc40258065"/>
      <w:bookmarkStart w:id="11524" w:name="_Toc40258878"/>
      <w:bookmarkStart w:id="11525" w:name="_Toc40259684"/>
      <w:bookmarkStart w:id="11526" w:name="_Toc40260477"/>
      <w:bookmarkStart w:id="11527" w:name="_Toc40261269"/>
      <w:ins w:id="11528" w:author="Debbie Houldsworth" w:date="2020-05-06T07:05:00Z">
        <w:del w:id="11529" w:author="Jonathan Hawkins" w:date="2020-05-07T15:22:00Z">
          <w:r w:rsidDel="004F6088">
            <w:delText xml:space="preserve">Not Used </w:delText>
          </w:r>
        </w:del>
      </w:ins>
      <w:del w:id="11530" w:author="Jonathan Hawkins" w:date="2020-05-07T15:22:00Z">
        <w:r w:rsidR="00FB7917" w:rsidDel="004F6088">
          <w:rPr>
            <w:snapToGrid w:val="0"/>
          </w:rPr>
          <w:delText>a Remittance Processor (being a person who satisfies paragraphs (a), (b) and (c) of Clause 12.6.2 of the GDAA);</w:delText>
        </w:r>
        <w:bookmarkEnd w:id="11521"/>
        <w:bookmarkEnd w:id="11522"/>
        <w:bookmarkEnd w:id="11523"/>
        <w:bookmarkEnd w:id="11524"/>
        <w:bookmarkEnd w:id="11525"/>
        <w:bookmarkEnd w:id="11526"/>
        <w:bookmarkEnd w:id="11527"/>
        <w:r w:rsidR="00FB7917" w:rsidDel="004F6088">
          <w:rPr>
            <w:snapToGrid w:val="0"/>
          </w:rPr>
          <w:delText xml:space="preserve"> </w:delText>
        </w:r>
        <w:bookmarkStart w:id="11531" w:name="_Toc40255853"/>
        <w:bookmarkEnd w:id="11531"/>
      </w:del>
    </w:p>
    <w:p w14:paraId="73560C6F" w14:textId="0E58DD78" w:rsidR="00FB7917" w:rsidDel="004F6088" w:rsidRDefault="004C06A6">
      <w:pPr>
        <w:pStyle w:val="MRAL2Numbered"/>
        <w:outlineLvl w:val="0"/>
        <w:rPr>
          <w:del w:id="11532" w:author="Jonathan Hawkins" w:date="2020-05-07T15:22:00Z"/>
        </w:rPr>
        <w:pPrChange w:id="11533" w:author="Debbie Houldsworth" w:date="2020-05-13T09:33:00Z">
          <w:pPr>
            <w:pStyle w:val="MRAL2Numbered"/>
          </w:pPr>
        </w:pPrChange>
      </w:pPr>
      <w:bookmarkStart w:id="11534" w:name="_Toc40256402"/>
      <w:bookmarkStart w:id="11535" w:name="_Toc40257250"/>
      <w:bookmarkStart w:id="11536" w:name="_Toc40258066"/>
      <w:bookmarkStart w:id="11537" w:name="_Toc40258879"/>
      <w:bookmarkStart w:id="11538" w:name="_Toc40259685"/>
      <w:bookmarkStart w:id="11539" w:name="_Toc40260478"/>
      <w:bookmarkStart w:id="11540" w:name="_Toc40261270"/>
      <w:ins w:id="11541" w:author="Debbie Houldsworth" w:date="2020-05-06T07:05:00Z">
        <w:del w:id="11542" w:author="Jonathan Hawkins" w:date="2020-05-07T15:22:00Z">
          <w:r w:rsidDel="004F6088">
            <w:delText>Not Used</w:delText>
          </w:r>
        </w:del>
      </w:ins>
      <w:del w:id="11543" w:author="Jonathan Hawkins" w:date="2020-05-07T15:22:00Z">
        <w:r w:rsidR="00FB7917" w:rsidDel="004F6088">
          <w:rPr>
            <w:snapToGrid w:val="0"/>
          </w:rPr>
          <w:delText>a Distribution Business;</w:delText>
        </w:r>
        <w:bookmarkStart w:id="11544" w:name="_Toc40255854"/>
        <w:bookmarkEnd w:id="11534"/>
        <w:bookmarkEnd w:id="11535"/>
        <w:bookmarkEnd w:id="11536"/>
        <w:bookmarkEnd w:id="11537"/>
        <w:bookmarkEnd w:id="11538"/>
        <w:bookmarkEnd w:id="11539"/>
        <w:bookmarkEnd w:id="11540"/>
        <w:bookmarkEnd w:id="11544"/>
      </w:del>
    </w:p>
    <w:p w14:paraId="4727E533" w14:textId="612CF87C" w:rsidR="00FB7917" w:rsidDel="004F6088" w:rsidRDefault="004C06A6">
      <w:pPr>
        <w:pStyle w:val="MRAL2Numbered"/>
        <w:outlineLvl w:val="0"/>
        <w:rPr>
          <w:del w:id="11545" w:author="Jonathan Hawkins" w:date="2020-05-07T15:22:00Z"/>
        </w:rPr>
        <w:pPrChange w:id="11546" w:author="Debbie Houldsworth" w:date="2020-05-13T09:33:00Z">
          <w:pPr>
            <w:pStyle w:val="MRAL2Numbered"/>
          </w:pPr>
        </w:pPrChange>
      </w:pPr>
      <w:bookmarkStart w:id="11547" w:name="_Toc40256403"/>
      <w:bookmarkStart w:id="11548" w:name="_Toc40257251"/>
      <w:bookmarkStart w:id="11549" w:name="_Toc40258067"/>
      <w:bookmarkStart w:id="11550" w:name="_Toc40258880"/>
      <w:bookmarkStart w:id="11551" w:name="_Toc40259686"/>
      <w:bookmarkStart w:id="11552" w:name="_Toc40260479"/>
      <w:bookmarkStart w:id="11553" w:name="_Toc40261271"/>
      <w:ins w:id="11554" w:author="Debbie Houldsworth" w:date="2020-05-06T07:05:00Z">
        <w:del w:id="11555" w:author="Jonathan Hawkins" w:date="2020-05-07T15:22:00Z">
          <w:r w:rsidDel="004F6088">
            <w:delText xml:space="preserve">Not Used </w:delText>
          </w:r>
        </w:del>
      </w:ins>
      <w:del w:id="11556" w:author="Jonathan Hawkins" w:date="2020-05-07T15:22:00Z">
        <w:r w:rsidR="00FB7917" w:rsidDel="004F6088">
          <w:delText>an Appointed MPAS Agent;</w:delText>
        </w:r>
        <w:bookmarkStart w:id="11557" w:name="_Toc40255855"/>
        <w:bookmarkEnd w:id="11547"/>
        <w:bookmarkEnd w:id="11548"/>
        <w:bookmarkEnd w:id="11549"/>
        <w:bookmarkEnd w:id="11550"/>
        <w:bookmarkEnd w:id="11551"/>
        <w:bookmarkEnd w:id="11552"/>
        <w:bookmarkEnd w:id="11553"/>
        <w:bookmarkEnd w:id="11557"/>
      </w:del>
    </w:p>
    <w:p w14:paraId="6090BE80" w14:textId="5EA475FE" w:rsidR="00FB7917" w:rsidDel="004F6088" w:rsidRDefault="004C06A6">
      <w:pPr>
        <w:pStyle w:val="MRAL2Numbered"/>
        <w:outlineLvl w:val="0"/>
        <w:rPr>
          <w:del w:id="11558" w:author="Jonathan Hawkins" w:date="2020-05-07T15:22:00Z"/>
        </w:rPr>
        <w:pPrChange w:id="11559" w:author="Debbie Houldsworth" w:date="2020-05-13T09:33:00Z">
          <w:pPr>
            <w:pStyle w:val="MRAL2Numbered"/>
          </w:pPr>
        </w:pPrChange>
      </w:pPr>
      <w:bookmarkStart w:id="11560" w:name="_Toc40256404"/>
      <w:bookmarkStart w:id="11561" w:name="_Toc40257252"/>
      <w:bookmarkStart w:id="11562" w:name="_Toc40258068"/>
      <w:bookmarkStart w:id="11563" w:name="_Toc40258881"/>
      <w:bookmarkStart w:id="11564" w:name="_Toc40259687"/>
      <w:bookmarkStart w:id="11565" w:name="_Toc40260480"/>
      <w:bookmarkStart w:id="11566" w:name="_Toc40261272"/>
      <w:ins w:id="11567" w:author="Debbie Houldsworth" w:date="2020-05-06T07:05:00Z">
        <w:del w:id="11568" w:author="Jonathan Hawkins" w:date="2020-05-07T15:22:00Z">
          <w:r w:rsidDel="004F6088">
            <w:delText xml:space="preserve">Not Used </w:delText>
          </w:r>
        </w:del>
      </w:ins>
      <w:del w:id="11569" w:author="Jonathan Hawkins" w:date="2020-05-07T15:22:00Z">
        <w:r w:rsidR="00FB7917" w:rsidDel="004F6088">
          <w:rPr>
            <w:snapToGrid w:val="0"/>
          </w:rPr>
          <w:delText>a holder of a gas supply licence granted (or treated as granted) under section 7A of the Gas Act 1986;</w:delText>
        </w:r>
        <w:bookmarkStart w:id="11570" w:name="_Toc40255856"/>
        <w:bookmarkEnd w:id="11560"/>
        <w:bookmarkEnd w:id="11561"/>
        <w:bookmarkEnd w:id="11562"/>
        <w:bookmarkEnd w:id="11563"/>
        <w:bookmarkEnd w:id="11564"/>
        <w:bookmarkEnd w:id="11565"/>
        <w:bookmarkEnd w:id="11566"/>
        <w:bookmarkEnd w:id="11570"/>
      </w:del>
    </w:p>
    <w:p w14:paraId="2BE920B3" w14:textId="182C7007" w:rsidR="00FB7917" w:rsidDel="004F6088" w:rsidRDefault="004C06A6">
      <w:pPr>
        <w:pStyle w:val="MRAL2Numbered"/>
        <w:outlineLvl w:val="0"/>
        <w:rPr>
          <w:del w:id="11571" w:author="Jonathan Hawkins" w:date="2020-05-07T15:22:00Z"/>
        </w:rPr>
        <w:pPrChange w:id="11572" w:author="Debbie Houldsworth" w:date="2020-05-13T09:33:00Z">
          <w:pPr>
            <w:pStyle w:val="MRAL2Numbered"/>
          </w:pPr>
        </w:pPrChange>
      </w:pPr>
      <w:bookmarkStart w:id="11573" w:name="_Toc40256405"/>
      <w:bookmarkStart w:id="11574" w:name="_Toc40257253"/>
      <w:bookmarkStart w:id="11575" w:name="_Toc40258069"/>
      <w:bookmarkStart w:id="11576" w:name="_Toc40258882"/>
      <w:bookmarkStart w:id="11577" w:name="_Toc40259688"/>
      <w:bookmarkStart w:id="11578" w:name="_Toc40260481"/>
      <w:bookmarkStart w:id="11579" w:name="_Toc40261273"/>
      <w:ins w:id="11580" w:author="Debbie Houldsworth" w:date="2020-05-06T07:05:00Z">
        <w:del w:id="11581" w:author="Jonathan Hawkins" w:date="2020-05-07T15:22:00Z">
          <w:r w:rsidDel="004F6088">
            <w:delText xml:space="preserve">Not Used </w:delText>
          </w:r>
        </w:del>
      </w:ins>
      <w:del w:id="11582" w:author="Jonathan Hawkins" w:date="2020-05-07T15:22:00Z">
        <w:r w:rsidR="00FB7917" w:rsidDel="004F6088">
          <w:rPr>
            <w:snapToGrid w:val="0"/>
          </w:rPr>
          <w:delText xml:space="preserve">a person that is </w:delText>
        </w:r>
        <w:r w:rsidR="00FB7917" w:rsidDel="004F6088">
          <w:delText>appointed or contracted by the Secretary of State (or the Scottish Ministers) to provide an energy efficiency helpline and has the consent of the Secretary of State to have access to the Central Charge Database</w:delText>
        </w:r>
        <w:r w:rsidR="00FB7917" w:rsidDel="004F6088">
          <w:rPr>
            <w:snapToGrid w:val="0"/>
          </w:rPr>
          <w:delText>; or</w:delText>
        </w:r>
        <w:bookmarkStart w:id="11583" w:name="_Toc40255857"/>
        <w:bookmarkEnd w:id="11573"/>
        <w:bookmarkEnd w:id="11574"/>
        <w:bookmarkEnd w:id="11575"/>
        <w:bookmarkEnd w:id="11576"/>
        <w:bookmarkEnd w:id="11577"/>
        <w:bookmarkEnd w:id="11578"/>
        <w:bookmarkEnd w:id="11579"/>
        <w:bookmarkEnd w:id="11583"/>
      </w:del>
    </w:p>
    <w:p w14:paraId="29983198" w14:textId="7BB837D9" w:rsidR="00FB7917" w:rsidDel="004F6088" w:rsidRDefault="004C06A6">
      <w:pPr>
        <w:pStyle w:val="MRAL2Numbered"/>
        <w:outlineLvl w:val="0"/>
        <w:rPr>
          <w:del w:id="11584" w:author="Jonathan Hawkins" w:date="2020-05-07T15:22:00Z"/>
        </w:rPr>
        <w:pPrChange w:id="11585" w:author="Debbie Houldsworth" w:date="2020-05-13T09:33:00Z">
          <w:pPr>
            <w:pStyle w:val="MRAL2Numbered"/>
          </w:pPr>
        </w:pPrChange>
      </w:pPr>
      <w:bookmarkStart w:id="11586" w:name="_Toc40256406"/>
      <w:bookmarkStart w:id="11587" w:name="_Toc40257254"/>
      <w:bookmarkStart w:id="11588" w:name="_Toc40258070"/>
      <w:bookmarkStart w:id="11589" w:name="_Toc40258883"/>
      <w:bookmarkStart w:id="11590" w:name="_Toc40259689"/>
      <w:bookmarkStart w:id="11591" w:name="_Toc40260482"/>
      <w:bookmarkStart w:id="11592" w:name="_Toc40261274"/>
      <w:ins w:id="11593" w:author="Debbie Houldsworth" w:date="2020-05-06T07:05:00Z">
        <w:del w:id="11594" w:author="Jonathan Hawkins" w:date="2020-05-07T15:22:00Z">
          <w:r w:rsidDel="004F6088">
            <w:delText>Not Used</w:delText>
          </w:r>
        </w:del>
      </w:ins>
      <w:del w:id="11595" w:author="Jonathan Hawkins" w:date="2020-05-07T15:22:00Z">
        <w:r w:rsidR="00FB7917" w:rsidDel="004F6088">
          <w:rPr>
            <w:snapToGrid w:val="0"/>
          </w:rPr>
          <w:delText>a person that is appointed or contracted by the Secretary of State to administer the Secretary of State’s ‘Green Deal Cashback Scheme’.</w:delText>
        </w:r>
        <w:bookmarkStart w:id="11596" w:name="_Toc40255858"/>
        <w:bookmarkEnd w:id="11586"/>
        <w:bookmarkEnd w:id="11587"/>
        <w:bookmarkEnd w:id="11588"/>
        <w:bookmarkEnd w:id="11589"/>
        <w:bookmarkEnd w:id="11590"/>
        <w:bookmarkEnd w:id="11591"/>
        <w:bookmarkEnd w:id="11592"/>
        <w:bookmarkEnd w:id="11596"/>
      </w:del>
    </w:p>
    <w:p w14:paraId="4EB36165" w14:textId="40210252" w:rsidR="00FB7917" w:rsidDel="004F6088" w:rsidRDefault="004C06A6">
      <w:pPr>
        <w:pStyle w:val="MRAL1Numbered"/>
        <w:outlineLvl w:val="0"/>
        <w:rPr>
          <w:del w:id="11597" w:author="Jonathan Hawkins" w:date="2020-05-07T15:22:00Z"/>
        </w:rPr>
        <w:pPrChange w:id="11598" w:author="Debbie Houldsworth" w:date="2020-05-13T09:33:00Z">
          <w:pPr>
            <w:pStyle w:val="MRAL1Numbered"/>
          </w:pPr>
        </w:pPrChange>
      </w:pPr>
      <w:bookmarkStart w:id="11599" w:name="_Toc40256407"/>
      <w:bookmarkStart w:id="11600" w:name="_Toc40257255"/>
      <w:bookmarkStart w:id="11601" w:name="_Toc40258071"/>
      <w:bookmarkStart w:id="11602" w:name="_Toc40258884"/>
      <w:bookmarkStart w:id="11603" w:name="_Toc40259690"/>
      <w:bookmarkStart w:id="11604" w:name="_Toc40260483"/>
      <w:bookmarkStart w:id="11605" w:name="_Toc40261275"/>
      <w:ins w:id="11606" w:author="Debbie Houldsworth" w:date="2020-05-06T07:05:00Z">
        <w:del w:id="11607" w:author="Jonathan Hawkins" w:date="2020-05-07T15:22:00Z">
          <w:r w:rsidDel="004F6088">
            <w:delText xml:space="preserve">Not Used </w:delText>
          </w:r>
        </w:del>
      </w:ins>
      <w:del w:id="11608" w:author="Jonathan Hawkins" w:date="2020-05-07T15:22:00Z">
        <w:r w:rsidR="00FB7917" w:rsidDel="004F6088">
          <w:delText>A Qualifying GDCC User’s access to and use of the Central Charge Database shall be subject to it entering into and complying with a duly executed GDCC Access Agreement.</w:delText>
        </w:r>
        <w:bookmarkEnd w:id="11599"/>
        <w:bookmarkEnd w:id="11600"/>
        <w:bookmarkEnd w:id="11601"/>
        <w:bookmarkEnd w:id="11602"/>
        <w:bookmarkEnd w:id="11603"/>
        <w:bookmarkEnd w:id="11604"/>
        <w:bookmarkEnd w:id="11605"/>
        <w:r w:rsidR="00FB7917" w:rsidDel="004F6088">
          <w:delText xml:space="preserve"> </w:delText>
        </w:r>
        <w:bookmarkStart w:id="11609" w:name="_Toc40255859"/>
        <w:bookmarkEnd w:id="11609"/>
      </w:del>
    </w:p>
    <w:p w14:paraId="52AC3CFA" w14:textId="5B81421B" w:rsidR="00FB7917" w:rsidDel="004F6088" w:rsidRDefault="004C06A6">
      <w:pPr>
        <w:pStyle w:val="MRAL1Numbered"/>
        <w:outlineLvl w:val="0"/>
        <w:rPr>
          <w:del w:id="11610" w:author="Jonathan Hawkins" w:date="2020-05-07T15:22:00Z"/>
        </w:rPr>
        <w:pPrChange w:id="11611" w:author="Debbie Houldsworth" w:date="2020-05-13T09:33:00Z">
          <w:pPr>
            <w:pStyle w:val="MRAL1Numbered"/>
          </w:pPr>
        </w:pPrChange>
      </w:pPr>
      <w:bookmarkStart w:id="11612" w:name="_Toc40256408"/>
      <w:bookmarkStart w:id="11613" w:name="_Toc40257256"/>
      <w:bookmarkStart w:id="11614" w:name="_Toc40258072"/>
      <w:bookmarkStart w:id="11615" w:name="_Toc40258885"/>
      <w:bookmarkStart w:id="11616" w:name="_Toc40259691"/>
      <w:bookmarkStart w:id="11617" w:name="_Toc40260484"/>
      <w:bookmarkStart w:id="11618" w:name="_Toc40261276"/>
      <w:ins w:id="11619" w:author="Debbie Houldsworth" w:date="2020-05-06T07:05:00Z">
        <w:del w:id="11620" w:author="Jonathan Hawkins" w:date="2020-05-07T15:22:00Z">
          <w:r w:rsidDel="004F6088">
            <w:delText xml:space="preserve">Not Used </w:delText>
          </w:r>
        </w:del>
      </w:ins>
      <w:del w:id="11621" w:author="Jonathan Hawkins" w:date="2020-05-07T15:22:00Z">
        <w:r w:rsidR="00FB7917" w:rsidDel="004F6088">
          <w:delText>Subject to the following provisions of this Clause, MEC shall allow a Qualifying GDCC User to access and use the Central Charge Database where such person applies to MEC i</w:delText>
        </w:r>
        <w:r w:rsidR="007E78C0" w:rsidDel="004F6088">
          <w:delText>n accordance with Clause 56.5.</w:delText>
        </w:r>
        <w:bookmarkStart w:id="11622" w:name="_Toc40255860"/>
        <w:bookmarkEnd w:id="11612"/>
        <w:bookmarkEnd w:id="11613"/>
        <w:bookmarkEnd w:id="11614"/>
        <w:bookmarkEnd w:id="11615"/>
        <w:bookmarkEnd w:id="11616"/>
        <w:bookmarkEnd w:id="11617"/>
        <w:bookmarkEnd w:id="11618"/>
        <w:bookmarkEnd w:id="11622"/>
      </w:del>
    </w:p>
    <w:p w14:paraId="34AC2221" w14:textId="5C561E7C" w:rsidR="00FB7917" w:rsidDel="004F6088" w:rsidRDefault="004C06A6">
      <w:pPr>
        <w:pStyle w:val="MRAL1Numbered"/>
        <w:outlineLvl w:val="0"/>
        <w:rPr>
          <w:del w:id="11623" w:author="Jonathan Hawkins" w:date="2020-05-07T15:22:00Z"/>
        </w:rPr>
        <w:pPrChange w:id="11624" w:author="Debbie Houldsworth" w:date="2020-05-13T09:33:00Z">
          <w:pPr>
            <w:pStyle w:val="MRAL1Numbered"/>
          </w:pPr>
        </w:pPrChange>
      </w:pPr>
      <w:bookmarkStart w:id="11625" w:name="_Toc40256409"/>
      <w:bookmarkStart w:id="11626" w:name="_Toc40257257"/>
      <w:bookmarkStart w:id="11627" w:name="_Toc40258073"/>
      <w:bookmarkStart w:id="11628" w:name="_Toc40258886"/>
      <w:bookmarkStart w:id="11629" w:name="_Toc40259692"/>
      <w:bookmarkStart w:id="11630" w:name="_Toc40260485"/>
      <w:bookmarkStart w:id="11631" w:name="_Toc40261277"/>
      <w:ins w:id="11632" w:author="Debbie Houldsworth" w:date="2020-05-06T07:05:00Z">
        <w:del w:id="11633" w:author="Jonathan Hawkins" w:date="2020-05-07T15:22:00Z">
          <w:r w:rsidDel="004F6088">
            <w:delText xml:space="preserve">Not Used </w:delText>
          </w:r>
        </w:del>
      </w:ins>
      <w:del w:id="11634" w:author="Jonathan Hawkins" w:date="2020-05-07T15:22:00Z">
        <w:r w:rsidR="00FB7917" w:rsidDel="004F6088">
          <w:delText>MEC hereby delegates the function of considering any applications from Qualifying GDCC Users to the Secretariat.</w:delText>
        </w:r>
        <w:bookmarkStart w:id="11635" w:name="_Toc40255861"/>
        <w:bookmarkEnd w:id="11625"/>
        <w:bookmarkEnd w:id="11626"/>
        <w:bookmarkEnd w:id="11627"/>
        <w:bookmarkEnd w:id="11628"/>
        <w:bookmarkEnd w:id="11629"/>
        <w:bookmarkEnd w:id="11630"/>
        <w:bookmarkEnd w:id="11631"/>
        <w:bookmarkEnd w:id="11635"/>
      </w:del>
    </w:p>
    <w:p w14:paraId="4AA627A0" w14:textId="522E2ACC" w:rsidR="00FB7917" w:rsidDel="004F6088" w:rsidRDefault="004C06A6">
      <w:pPr>
        <w:pStyle w:val="MRAL1Numbered"/>
        <w:outlineLvl w:val="0"/>
        <w:rPr>
          <w:del w:id="11636" w:author="Jonathan Hawkins" w:date="2020-05-07T15:22:00Z"/>
        </w:rPr>
        <w:pPrChange w:id="11637" w:author="Debbie Houldsworth" w:date="2020-05-13T09:33:00Z">
          <w:pPr>
            <w:pStyle w:val="MRAL1Numbered"/>
          </w:pPr>
        </w:pPrChange>
      </w:pPr>
      <w:bookmarkStart w:id="11638" w:name="_Toc40256410"/>
      <w:bookmarkStart w:id="11639" w:name="_Toc40257258"/>
      <w:bookmarkStart w:id="11640" w:name="_Toc40258074"/>
      <w:bookmarkStart w:id="11641" w:name="_Toc40258887"/>
      <w:bookmarkStart w:id="11642" w:name="_Toc40259693"/>
      <w:bookmarkStart w:id="11643" w:name="_Toc40260486"/>
      <w:bookmarkStart w:id="11644" w:name="_Toc40261278"/>
      <w:ins w:id="11645" w:author="Debbie Houldsworth" w:date="2020-05-06T07:05:00Z">
        <w:del w:id="11646" w:author="Jonathan Hawkins" w:date="2020-05-07T15:22:00Z">
          <w:r w:rsidDel="004F6088">
            <w:delText xml:space="preserve">Not Used </w:delText>
          </w:r>
        </w:del>
      </w:ins>
      <w:del w:id="11647" w:author="Jonathan Hawkins" w:date="2020-05-07T15:22:00Z">
        <w:r w:rsidR="00FB7917" w:rsidDel="004F6088">
          <w:delText>A Qualifying GDCC User wishing to access (and, where relevant, use) the Central Charge Database shall apply to the Secretariat with a completed Application for GDCC Access and shall deliver such form to the Secretariat accompanied with such supporting evidence as is required to be submitted with the form.</w:delText>
        </w:r>
        <w:bookmarkEnd w:id="11638"/>
        <w:bookmarkEnd w:id="11639"/>
        <w:bookmarkEnd w:id="11640"/>
        <w:bookmarkEnd w:id="11641"/>
        <w:bookmarkEnd w:id="11642"/>
        <w:bookmarkEnd w:id="11643"/>
        <w:bookmarkEnd w:id="11644"/>
        <w:r w:rsidR="00FB7917" w:rsidDel="004F6088">
          <w:delText xml:space="preserve">  </w:delText>
        </w:r>
        <w:bookmarkStart w:id="11648" w:name="_Toc40255862"/>
        <w:bookmarkEnd w:id="11648"/>
      </w:del>
    </w:p>
    <w:p w14:paraId="634B0495" w14:textId="64D606E1" w:rsidR="00FB7917" w:rsidDel="004F6088" w:rsidRDefault="004C06A6">
      <w:pPr>
        <w:pStyle w:val="MRAL1Numbered"/>
        <w:outlineLvl w:val="0"/>
        <w:rPr>
          <w:del w:id="11649" w:author="Jonathan Hawkins" w:date="2020-05-07T15:22:00Z"/>
        </w:rPr>
        <w:pPrChange w:id="11650" w:author="Debbie Houldsworth" w:date="2020-05-13T09:33:00Z">
          <w:pPr>
            <w:pStyle w:val="MRAL1Numbered"/>
          </w:pPr>
        </w:pPrChange>
      </w:pPr>
      <w:bookmarkStart w:id="11651" w:name="_Toc40256411"/>
      <w:bookmarkStart w:id="11652" w:name="_Toc40257259"/>
      <w:bookmarkStart w:id="11653" w:name="_Toc40258075"/>
      <w:bookmarkStart w:id="11654" w:name="_Toc40258888"/>
      <w:bookmarkStart w:id="11655" w:name="_Toc40259694"/>
      <w:bookmarkStart w:id="11656" w:name="_Toc40260487"/>
      <w:bookmarkStart w:id="11657" w:name="_Toc40261279"/>
      <w:ins w:id="11658" w:author="Debbie Houldsworth" w:date="2020-05-06T07:06:00Z">
        <w:del w:id="11659" w:author="Jonathan Hawkins" w:date="2020-05-07T15:22:00Z">
          <w:r w:rsidDel="004F6088">
            <w:delText xml:space="preserve">Not Used </w:delText>
          </w:r>
        </w:del>
      </w:ins>
      <w:del w:id="11660" w:author="Jonathan Hawkins" w:date="2020-05-07T15:22:00Z">
        <w:r w:rsidR="00FB7917" w:rsidDel="004F6088">
          <w:delText>Subject to Clause 56.7, on receipt of a completed Application for GDCC Access from a Qualifying GDCC User together with the required supporting evidence, the Secretariat shall forthwith prepare a GDCC Access Agreement, which shall be executed by a delegate authorised by MEC on behalf of all Suppliers (other than the Qualifying GDCC User), and the Qualifying GDCC User.</w:delText>
        </w:r>
        <w:bookmarkEnd w:id="11651"/>
        <w:bookmarkEnd w:id="11652"/>
        <w:bookmarkEnd w:id="11653"/>
        <w:bookmarkEnd w:id="11654"/>
        <w:bookmarkEnd w:id="11655"/>
        <w:bookmarkEnd w:id="11656"/>
        <w:bookmarkEnd w:id="11657"/>
        <w:r w:rsidR="00FB7917" w:rsidDel="004F6088">
          <w:delText xml:space="preserve">  </w:delText>
        </w:r>
        <w:bookmarkStart w:id="11661" w:name="_Toc40255863"/>
        <w:bookmarkEnd w:id="11661"/>
      </w:del>
    </w:p>
    <w:p w14:paraId="4FFBB1B4" w14:textId="3B8466E2" w:rsidR="00FB7917" w:rsidDel="004F6088" w:rsidRDefault="004C06A6">
      <w:pPr>
        <w:pStyle w:val="MRAL1Numbered"/>
        <w:outlineLvl w:val="0"/>
        <w:rPr>
          <w:del w:id="11662" w:author="Jonathan Hawkins" w:date="2020-05-07T15:22:00Z"/>
        </w:rPr>
        <w:pPrChange w:id="11663" w:author="Debbie Houldsworth" w:date="2020-05-13T09:33:00Z">
          <w:pPr>
            <w:pStyle w:val="MRAL1Numbered"/>
          </w:pPr>
        </w:pPrChange>
      </w:pPr>
      <w:bookmarkStart w:id="11664" w:name="_Toc40256412"/>
      <w:bookmarkStart w:id="11665" w:name="_Toc40257260"/>
      <w:bookmarkStart w:id="11666" w:name="_Toc40258076"/>
      <w:bookmarkStart w:id="11667" w:name="_Toc40258889"/>
      <w:bookmarkStart w:id="11668" w:name="_Toc40259695"/>
      <w:bookmarkStart w:id="11669" w:name="_Toc40260488"/>
      <w:bookmarkStart w:id="11670" w:name="_Toc40261280"/>
      <w:ins w:id="11671" w:author="Debbie Houldsworth" w:date="2020-05-06T07:06:00Z">
        <w:del w:id="11672" w:author="Jonathan Hawkins" w:date="2020-05-07T15:22:00Z">
          <w:r w:rsidDel="004F6088">
            <w:delText xml:space="preserve">Not Used </w:delText>
          </w:r>
        </w:del>
      </w:ins>
      <w:del w:id="11673" w:author="Jonathan Hawkins" w:date="2020-05-07T15:22:00Z">
        <w:r w:rsidR="00FB7917" w:rsidDel="004F6088">
          <w:delText>Clause 56.6 shall not apply where the Qualifying GDCC User fails to provide such details as the Secretariat may request pursuant to the Application for GDCC Access.</w:delText>
        </w:r>
        <w:bookmarkStart w:id="11674" w:name="_Toc40255864"/>
        <w:bookmarkEnd w:id="11664"/>
        <w:bookmarkEnd w:id="11665"/>
        <w:bookmarkEnd w:id="11666"/>
        <w:bookmarkEnd w:id="11667"/>
        <w:bookmarkEnd w:id="11668"/>
        <w:bookmarkEnd w:id="11669"/>
        <w:bookmarkEnd w:id="11670"/>
        <w:bookmarkEnd w:id="11674"/>
      </w:del>
    </w:p>
    <w:p w14:paraId="05DD1D9C" w14:textId="50CFB37F" w:rsidR="00FB7917" w:rsidDel="004F6088" w:rsidRDefault="004C06A6">
      <w:pPr>
        <w:pStyle w:val="MRAL1Numbered"/>
        <w:outlineLvl w:val="0"/>
        <w:rPr>
          <w:del w:id="11675" w:author="Jonathan Hawkins" w:date="2020-05-07T15:22:00Z"/>
        </w:rPr>
        <w:pPrChange w:id="11676" w:author="Debbie Houldsworth" w:date="2020-05-13T09:33:00Z">
          <w:pPr>
            <w:pStyle w:val="MRAL1Numbered"/>
          </w:pPr>
        </w:pPrChange>
      </w:pPr>
      <w:bookmarkStart w:id="11677" w:name="_Toc40256413"/>
      <w:bookmarkStart w:id="11678" w:name="_Toc40257261"/>
      <w:bookmarkStart w:id="11679" w:name="_Toc40258077"/>
      <w:bookmarkStart w:id="11680" w:name="_Toc40258890"/>
      <w:bookmarkStart w:id="11681" w:name="_Toc40259696"/>
      <w:bookmarkStart w:id="11682" w:name="_Toc40260489"/>
      <w:bookmarkStart w:id="11683" w:name="_Toc40261281"/>
      <w:ins w:id="11684" w:author="Debbie Houldsworth" w:date="2020-05-06T07:06:00Z">
        <w:del w:id="11685" w:author="Jonathan Hawkins" w:date="2020-05-07T15:22:00Z">
          <w:r w:rsidDel="004F6088">
            <w:delText xml:space="preserve">Not Used </w:delText>
          </w:r>
        </w:del>
      </w:ins>
      <w:del w:id="11686" w:author="Jonathan Hawkins" w:date="2020-05-07T15:22:00Z">
        <w:r w:rsidR="00FB7917" w:rsidDel="004F6088">
          <w:delText>Each Supplier hereby authorises and instructs any delegate authorised by MEC to sign any such GDCC Access Agreement on its behalf and undertakes not to withdraw, qualify or revoke any such authority or instruction at any time.  Upon execution of the GDCC Access Agreement, the Qualifying GDCC User and those Suppliers shall each become a party to that GDCC Access Agreement from the commencement date specified in such GDCC Access Agreement.</w:delText>
        </w:r>
        <w:bookmarkStart w:id="11687" w:name="_Toc40255865"/>
        <w:bookmarkEnd w:id="11677"/>
        <w:bookmarkEnd w:id="11678"/>
        <w:bookmarkEnd w:id="11679"/>
        <w:bookmarkEnd w:id="11680"/>
        <w:bookmarkEnd w:id="11681"/>
        <w:bookmarkEnd w:id="11682"/>
        <w:bookmarkEnd w:id="11683"/>
        <w:bookmarkEnd w:id="11687"/>
      </w:del>
    </w:p>
    <w:p w14:paraId="0EC5ADA3" w14:textId="58A6F506" w:rsidR="00FB7917" w:rsidDel="004F6088" w:rsidRDefault="004C06A6">
      <w:pPr>
        <w:pStyle w:val="MRAL1Numbered"/>
        <w:outlineLvl w:val="0"/>
        <w:rPr>
          <w:del w:id="11688" w:author="Jonathan Hawkins" w:date="2020-05-07T15:22:00Z"/>
        </w:rPr>
        <w:pPrChange w:id="11689" w:author="Debbie Houldsworth" w:date="2020-05-13T09:33:00Z">
          <w:pPr>
            <w:pStyle w:val="MRAL1Numbered"/>
          </w:pPr>
        </w:pPrChange>
      </w:pPr>
      <w:bookmarkStart w:id="11690" w:name="_Toc40256414"/>
      <w:bookmarkStart w:id="11691" w:name="_Toc40257262"/>
      <w:bookmarkStart w:id="11692" w:name="_Toc40258078"/>
      <w:bookmarkStart w:id="11693" w:name="_Toc40258891"/>
      <w:bookmarkStart w:id="11694" w:name="_Toc40259697"/>
      <w:bookmarkStart w:id="11695" w:name="_Toc40260490"/>
      <w:bookmarkStart w:id="11696" w:name="_Toc40261282"/>
      <w:ins w:id="11697" w:author="Debbie Houldsworth" w:date="2020-05-06T07:06:00Z">
        <w:del w:id="11698" w:author="Jonathan Hawkins" w:date="2020-05-07T15:22:00Z">
          <w:r w:rsidDel="004F6088">
            <w:delText>Not Used</w:delText>
          </w:r>
        </w:del>
      </w:ins>
      <w:del w:id="11699" w:author="Jonathan Hawkins" w:date="2020-05-07T15:22:00Z">
        <w:r w:rsidR="00FB7917" w:rsidDel="004F6088">
          <w:delText>Upon execution and delivery of the GDCC Access Agreement, the Secretariat shall forthwith notify the secretary to the GDAA Panel.</w:delText>
        </w:r>
        <w:bookmarkEnd w:id="11690"/>
        <w:bookmarkEnd w:id="11691"/>
        <w:bookmarkEnd w:id="11692"/>
        <w:bookmarkEnd w:id="11693"/>
        <w:bookmarkEnd w:id="11694"/>
        <w:bookmarkEnd w:id="11695"/>
        <w:bookmarkEnd w:id="11696"/>
        <w:r w:rsidR="00FB7917" w:rsidDel="004F6088">
          <w:delText xml:space="preserve"> </w:delText>
        </w:r>
        <w:bookmarkStart w:id="11700" w:name="_Toc40255866"/>
        <w:bookmarkEnd w:id="11700"/>
      </w:del>
    </w:p>
    <w:p w14:paraId="50A2F006" w14:textId="234F28F4" w:rsidR="00FB7917" w:rsidDel="004F6088" w:rsidRDefault="004C06A6">
      <w:pPr>
        <w:pStyle w:val="MRAL1Numbered"/>
        <w:outlineLvl w:val="0"/>
        <w:rPr>
          <w:del w:id="11701" w:author="Jonathan Hawkins" w:date="2020-05-07T15:22:00Z"/>
        </w:rPr>
        <w:pPrChange w:id="11702" w:author="Debbie Houldsworth" w:date="2020-05-13T09:33:00Z">
          <w:pPr>
            <w:pStyle w:val="MRAL1Numbered"/>
          </w:pPr>
        </w:pPrChange>
      </w:pPr>
      <w:bookmarkStart w:id="11703" w:name="_Toc40256415"/>
      <w:bookmarkStart w:id="11704" w:name="_Toc40257263"/>
      <w:bookmarkStart w:id="11705" w:name="_Toc40258079"/>
      <w:bookmarkStart w:id="11706" w:name="_Toc40258892"/>
      <w:bookmarkStart w:id="11707" w:name="_Toc40259698"/>
      <w:bookmarkStart w:id="11708" w:name="_Toc40260491"/>
      <w:bookmarkStart w:id="11709" w:name="_Toc40261283"/>
      <w:ins w:id="11710" w:author="Debbie Houldsworth" w:date="2020-05-06T07:06:00Z">
        <w:del w:id="11711" w:author="Jonathan Hawkins" w:date="2020-05-07T15:22:00Z">
          <w:r w:rsidDel="004F6088">
            <w:delText>Not Used</w:delText>
          </w:r>
        </w:del>
      </w:ins>
      <w:del w:id="11712" w:author="Jonathan Hawkins" w:date="2020-05-07T15:22:00Z">
        <w:r w:rsidR="00FB7917" w:rsidDel="004F6088">
          <w:delText>Where the Secretariat does not, or decides not to, prepare a GDCC Access Agreement for a Qualifying GDCC User within 15 Working Days of receiving the Qualifying GDCC User’s Application for GDCC Access, that Qualifying GDCC User may refer the matter to MEC for its determination of whether the Secretariat should prepare a GDCC Access Agreement for that Qualifying GDCC User and the Secretariat and the Proposed New Party shall comply with MEC’s decision.</w:delText>
        </w:r>
        <w:bookmarkEnd w:id="11703"/>
        <w:bookmarkEnd w:id="11704"/>
        <w:bookmarkEnd w:id="11705"/>
        <w:bookmarkEnd w:id="11706"/>
        <w:bookmarkEnd w:id="11707"/>
        <w:bookmarkEnd w:id="11708"/>
        <w:bookmarkEnd w:id="11709"/>
        <w:r w:rsidR="00FB7917" w:rsidDel="004F6088">
          <w:delText xml:space="preserve"> </w:delText>
        </w:r>
        <w:bookmarkStart w:id="11713" w:name="_Toc40255867"/>
        <w:bookmarkEnd w:id="11713"/>
      </w:del>
    </w:p>
    <w:p w14:paraId="15DEFDA9" w14:textId="4F5B59F2" w:rsidR="00FB7917" w:rsidDel="004F6088" w:rsidRDefault="00FB7917" w:rsidP="00CA4155">
      <w:pPr>
        <w:pStyle w:val="MRAHeading3"/>
        <w:outlineLvl w:val="0"/>
        <w:rPr>
          <w:del w:id="11714" w:author="Jonathan Hawkins" w:date="2020-05-07T15:22:00Z"/>
        </w:rPr>
      </w:pPr>
      <w:del w:id="11715" w:author="Jonathan Hawkins" w:date="2020-05-07T15:22:00Z">
        <w:r w:rsidDel="004F6088">
          <w:delText>Conduct of Claims</w:delText>
        </w:r>
        <w:bookmarkStart w:id="11716" w:name="_Toc40255868"/>
        <w:bookmarkEnd w:id="11716"/>
      </w:del>
    </w:p>
    <w:p w14:paraId="26B5E9F4" w14:textId="374D774C" w:rsidR="00FB7917" w:rsidDel="004F6088" w:rsidRDefault="004C06A6">
      <w:pPr>
        <w:pStyle w:val="MRAL1Numbered"/>
        <w:outlineLvl w:val="0"/>
        <w:rPr>
          <w:del w:id="11717" w:author="Jonathan Hawkins" w:date="2020-05-07T15:22:00Z"/>
        </w:rPr>
        <w:pPrChange w:id="11718" w:author="Debbie Houldsworth" w:date="2020-05-13T09:33:00Z">
          <w:pPr>
            <w:pStyle w:val="MRAL1Numbered"/>
          </w:pPr>
        </w:pPrChange>
      </w:pPr>
      <w:bookmarkStart w:id="11719" w:name="_Toc40256416"/>
      <w:bookmarkStart w:id="11720" w:name="_Toc40257264"/>
      <w:bookmarkStart w:id="11721" w:name="_Toc40258080"/>
      <w:bookmarkStart w:id="11722" w:name="_Toc40258893"/>
      <w:bookmarkStart w:id="11723" w:name="_Toc40259699"/>
      <w:bookmarkStart w:id="11724" w:name="_Toc40260492"/>
      <w:bookmarkStart w:id="11725" w:name="_Toc40261284"/>
      <w:ins w:id="11726" w:author="Debbie Houldsworth" w:date="2020-05-06T07:06:00Z">
        <w:del w:id="11727" w:author="Jonathan Hawkins" w:date="2020-05-07T15:22:00Z">
          <w:r w:rsidDel="004F6088">
            <w:delText xml:space="preserve">Not Used </w:delText>
          </w:r>
        </w:del>
      </w:ins>
      <w:del w:id="11728" w:author="Jonathan Hawkins" w:date="2020-05-07T15:22:00Z">
        <w:r w:rsidR="00FB7917" w:rsidDel="004F6088">
          <w:delText xml:space="preserve">A Supplier (the </w:delText>
        </w:r>
        <w:r w:rsidR="00FB7917" w:rsidDel="004F6088">
          <w:rPr>
            <w:b/>
            <w:bCs/>
          </w:rPr>
          <w:delText>Affected Supplier</w:delText>
        </w:r>
        <w:r w:rsidR="00FB7917" w:rsidDel="004F6088">
          <w:delText>) shall subject to applicable law, confidentiality restrictions and court rules, as soon as practicable and in any event within fifteen (15) Working Days inform MEC in writing of any fact, matter, event or circumstance which comes to its attention and which the Affected Supplier is aware will, or is reasonably likely to, give rise to a claim against it, under a GDCC Access Agreement where the Affected Supplier is acting in its capacity as a “GDCC Operator” under the GDCC Access Agreement (a “</w:delText>
        </w:r>
        <w:r w:rsidR="00FB7917" w:rsidDel="004F6088">
          <w:rPr>
            <w:b/>
            <w:bCs/>
          </w:rPr>
          <w:delText>Potential Claim</w:delText>
        </w:r>
        <w:r w:rsidR="00FB7917" w:rsidDel="004F6088">
          <w:delText>”).</w:delText>
        </w:r>
        <w:bookmarkStart w:id="11729" w:name="_Toc40255869"/>
        <w:bookmarkEnd w:id="11719"/>
        <w:bookmarkEnd w:id="11720"/>
        <w:bookmarkEnd w:id="11721"/>
        <w:bookmarkEnd w:id="11722"/>
        <w:bookmarkEnd w:id="11723"/>
        <w:bookmarkEnd w:id="11724"/>
        <w:bookmarkEnd w:id="11725"/>
        <w:bookmarkEnd w:id="11729"/>
      </w:del>
    </w:p>
    <w:p w14:paraId="2BDCF9E7" w14:textId="2A32A3E7" w:rsidR="00FB7917" w:rsidDel="004F6088" w:rsidRDefault="004C06A6">
      <w:pPr>
        <w:pStyle w:val="MRAL1Numbered"/>
        <w:outlineLvl w:val="0"/>
        <w:rPr>
          <w:del w:id="11730" w:author="Jonathan Hawkins" w:date="2020-05-07T15:22:00Z"/>
        </w:rPr>
        <w:pPrChange w:id="11731" w:author="Debbie Houldsworth" w:date="2020-05-13T09:33:00Z">
          <w:pPr>
            <w:pStyle w:val="MRAL1Numbered"/>
          </w:pPr>
        </w:pPrChange>
      </w:pPr>
      <w:bookmarkStart w:id="11732" w:name="_Toc40256417"/>
      <w:bookmarkStart w:id="11733" w:name="_Toc40257265"/>
      <w:bookmarkStart w:id="11734" w:name="_Toc40258081"/>
      <w:bookmarkStart w:id="11735" w:name="_Toc40258894"/>
      <w:bookmarkStart w:id="11736" w:name="_Toc40259700"/>
      <w:bookmarkStart w:id="11737" w:name="_Toc40260493"/>
      <w:bookmarkStart w:id="11738" w:name="_Toc40261285"/>
      <w:ins w:id="11739" w:author="Debbie Houldsworth" w:date="2020-05-06T07:06:00Z">
        <w:del w:id="11740" w:author="Jonathan Hawkins" w:date="2020-05-07T15:22:00Z">
          <w:r w:rsidDel="004F6088">
            <w:delText xml:space="preserve">Not Used </w:delText>
          </w:r>
        </w:del>
      </w:ins>
      <w:del w:id="11741" w:author="Jonathan Hawkins" w:date="2020-05-07T15:22:00Z">
        <w:r w:rsidR="00FB7917" w:rsidDel="004F6088">
          <w:delText>If a Potential Claim arises as a result of a liability or an alleged liability to a GDCC User in the Affected Supplier’s capacity as a “GDCC Operator” under the GDCC Access Agreement, the Affected Supplier shall:</w:delText>
        </w:r>
        <w:bookmarkStart w:id="11742" w:name="_Toc40255870"/>
        <w:bookmarkEnd w:id="11732"/>
        <w:bookmarkEnd w:id="11733"/>
        <w:bookmarkEnd w:id="11734"/>
        <w:bookmarkEnd w:id="11735"/>
        <w:bookmarkEnd w:id="11736"/>
        <w:bookmarkEnd w:id="11737"/>
        <w:bookmarkEnd w:id="11738"/>
        <w:bookmarkEnd w:id="11742"/>
      </w:del>
    </w:p>
    <w:p w14:paraId="576BD89A" w14:textId="1242224A" w:rsidR="00FB7917" w:rsidDel="004F6088" w:rsidRDefault="00FB7917">
      <w:pPr>
        <w:pStyle w:val="MRAL2Numbered"/>
        <w:outlineLvl w:val="0"/>
        <w:rPr>
          <w:del w:id="11743" w:author="Jonathan Hawkins" w:date="2020-05-07T15:22:00Z"/>
        </w:rPr>
        <w:pPrChange w:id="11744" w:author="Debbie Houldsworth" w:date="2020-05-13T09:33:00Z">
          <w:pPr>
            <w:pStyle w:val="MRAL2Numbered"/>
          </w:pPr>
        </w:pPrChange>
      </w:pPr>
      <w:bookmarkStart w:id="11745" w:name="_Toc40256418"/>
      <w:bookmarkStart w:id="11746" w:name="_Toc40257266"/>
      <w:bookmarkStart w:id="11747" w:name="_Toc40258082"/>
      <w:bookmarkStart w:id="11748" w:name="_Toc40258895"/>
      <w:bookmarkStart w:id="11749" w:name="_Toc40259701"/>
      <w:bookmarkStart w:id="11750" w:name="_Toc40260494"/>
      <w:bookmarkStart w:id="11751" w:name="_Toc40261286"/>
      <w:del w:id="11752" w:author="Jonathan Hawkins" w:date="2020-05-07T15:22:00Z">
        <w:r w:rsidDel="004F6088">
          <w:delText>t</w:delText>
        </w:r>
      </w:del>
      <w:ins w:id="11753" w:author="Debbie Houldsworth" w:date="2020-05-06T07:06:00Z">
        <w:del w:id="11754" w:author="Jonathan Hawkins" w:date="2020-05-07T15:22:00Z">
          <w:r w:rsidR="004C06A6" w:rsidRPr="004C06A6" w:rsidDel="004F6088">
            <w:delText xml:space="preserve"> </w:delText>
          </w:r>
          <w:r w:rsidR="004C06A6" w:rsidDel="004F6088">
            <w:delText xml:space="preserve">Not Used </w:delText>
          </w:r>
        </w:del>
      </w:ins>
      <w:del w:id="11755" w:author="Jonathan Hawkins" w:date="2020-05-07T15:22:00Z">
        <w:r w:rsidDel="004F6088">
          <w:delText>ake such steps as it considers reasonable to avoid, dispute, resist, mitigate, compromise, settle, defend or appeal the Potential Claim and, subject to applicable law, confidentiality restrictions and court rules, give and procure that there shall be given such information  in relation to the Potential Claim to MEC as it might reasonably require in connection with the same;</w:delText>
        </w:r>
        <w:bookmarkEnd w:id="11745"/>
        <w:bookmarkEnd w:id="11746"/>
        <w:bookmarkEnd w:id="11747"/>
        <w:bookmarkEnd w:id="11748"/>
        <w:bookmarkEnd w:id="11749"/>
        <w:bookmarkEnd w:id="11750"/>
        <w:bookmarkEnd w:id="11751"/>
        <w:r w:rsidDel="004F6088">
          <w:delText xml:space="preserve">  </w:delText>
        </w:r>
        <w:bookmarkStart w:id="11756" w:name="_Toc40255871"/>
        <w:bookmarkEnd w:id="11756"/>
      </w:del>
    </w:p>
    <w:p w14:paraId="5F6162EF" w14:textId="233FB577" w:rsidR="00FB7917" w:rsidDel="004F6088" w:rsidRDefault="004C06A6">
      <w:pPr>
        <w:pStyle w:val="MRAL2Numbered"/>
        <w:outlineLvl w:val="0"/>
        <w:rPr>
          <w:del w:id="11757" w:author="Jonathan Hawkins" w:date="2020-05-07T15:22:00Z"/>
        </w:rPr>
        <w:pPrChange w:id="11758" w:author="Debbie Houldsworth" w:date="2020-05-13T09:33:00Z">
          <w:pPr>
            <w:pStyle w:val="MRAL2Numbered"/>
          </w:pPr>
        </w:pPrChange>
      </w:pPr>
      <w:bookmarkStart w:id="11759" w:name="_Toc40256419"/>
      <w:bookmarkStart w:id="11760" w:name="_Toc40257267"/>
      <w:bookmarkStart w:id="11761" w:name="_Toc40258083"/>
      <w:bookmarkStart w:id="11762" w:name="_Toc40258896"/>
      <w:bookmarkStart w:id="11763" w:name="_Toc40259702"/>
      <w:bookmarkStart w:id="11764" w:name="_Toc40260495"/>
      <w:bookmarkStart w:id="11765" w:name="_Toc40261287"/>
      <w:ins w:id="11766" w:author="Debbie Houldsworth" w:date="2020-05-06T07:06:00Z">
        <w:del w:id="11767" w:author="Jonathan Hawkins" w:date="2020-05-07T15:22:00Z">
          <w:r w:rsidDel="004F6088">
            <w:delText xml:space="preserve">Not Used </w:delText>
          </w:r>
        </w:del>
      </w:ins>
      <w:del w:id="11768" w:author="Jonathan Hawkins" w:date="2020-05-07T15:22:00Z">
        <w:r w:rsidR="00FB7917" w:rsidDel="004F6088">
          <w:delText>keep MEC fully and promptly informed of any settlements, actions and proceedings relating to a Potential Claim (“</w:delText>
        </w:r>
        <w:r w:rsidR="00FB7917" w:rsidDel="004F6088">
          <w:rPr>
            <w:b/>
          </w:rPr>
          <w:delText>Proceedings</w:delText>
        </w:r>
        <w:r w:rsidR="00FB7917" w:rsidDel="004F6088">
          <w:delText>”); and</w:delText>
        </w:r>
        <w:bookmarkEnd w:id="11759"/>
        <w:bookmarkEnd w:id="11760"/>
        <w:bookmarkEnd w:id="11761"/>
        <w:bookmarkEnd w:id="11762"/>
        <w:bookmarkEnd w:id="11763"/>
        <w:bookmarkEnd w:id="11764"/>
        <w:bookmarkEnd w:id="11765"/>
        <w:r w:rsidR="00FB7917" w:rsidDel="004F6088">
          <w:delText xml:space="preserve"> </w:delText>
        </w:r>
        <w:bookmarkStart w:id="11769" w:name="_Toc40255872"/>
        <w:bookmarkEnd w:id="11769"/>
      </w:del>
    </w:p>
    <w:p w14:paraId="361D669B" w14:textId="090243BD" w:rsidR="00FB7917" w:rsidDel="004F6088" w:rsidRDefault="004C06A6">
      <w:pPr>
        <w:pStyle w:val="MRAL2Numbered"/>
        <w:outlineLvl w:val="0"/>
        <w:rPr>
          <w:del w:id="11770" w:author="Jonathan Hawkins" w:date="2020-05-07T15:22:00Z"/>
        </w:rPr>
        <w:pPrChange w:id="11771" w:author="Debbie Houldsworth" w:date="2020-05-13T09:33:00Z">
          <w:pPr>
            <w:pStyle w:val="MRAL2Numbered"/>
          </w:pPr>
        </w:pPrChange>
      </w:pPr>
      <w:bookmarkStart w:id="11772" w:name="_Toc40256420"/>
      <w:bookmarkStart w:id="11773" w:name="_Toc40257268"/>
      <w:bookmarkStart w:id="11774" w:name="_Toc40258084"/>
      <w:bookmarkStart w:id="11775" w:name="_Toc40258897"/>
      <w:bookmarkStart w:id="11776" w:name="_Toc40259703"/>
      <w:bookmarkStart w:id="11777" w:name="_Toc40260496"/>
      <w:bookmarkStart w:id="11778" w:name="_Toc40261288"/>
      <w:ins w:id="11779" w:author="Debbie Houldsworth" w:date="2020-05-06T07:06:00Z">
        <w:del w:id="11780" w:author="Jonathan Hawkins" w:date="2020-05-07T15:22:00Z">
          <w:r w:rsidDel="004F6088">
            <w:delText xml:space="preserve">Not Used </w:delText>
          </w:r>
        </w:del>
      </w:ins>
      <w:del w:id="11781" w:author="Jonathan Hawkins" w:date="2020-05-07T15:22:00Z">
        <w:r w:rsidR="00FB7917" w:rsidDel="004F6088">
          <w:delText>use all reasonable endeavours to mitigate any loss suffered by it or any other Supplier that is party to the relevant GDCC Access Agreement in respect of a Potential Claim.</w:delText>
        </w:r>
        <w:bookmarkStart w:id="11782" w:name="_Toc40255873"/>
        <w:bookmarkEnd w:id="11772"/>
        <w:bookmarkEnd w:id="11773"/>
        <w:bookmarkEnd w:id="11774"/>
        <w:bookmarkEnd w:id="11775"/>
        <w:bookmarkEnd w:id="11776"/>
        <w:bookmarkEnd w:id="11777"/>
        <w:bookmarkEnd w:id="11778"/>
        <w:bookmarkEnd w:id="11782"/>
      </w:del>
    </w:p>
    <w:p w14:paraId="20F624D9" w14:textId="2E56AB5C" w:rsidR="00FB7917" w:rsidDel="004F6088" w:rsidRDefault="004C06A6">
      <w:pPr>
        <w:pStyle w:val="MRAL1Numbered"/>
        <w:outlineLvl w:val="0"/>
        <w:rPr>
          <w:del w:id="11783" w:author="Jonathan Hawkins" w:date="2020-05-07T15:22:00Z"/>
        </w:rPr>
        <w:pPrChange w:id="11784" w:author="Debbie Houldsworth" w:date="2020-05-13T09:33:00Z">
          <w:pPr>
            <w:pStyle w:val="MRAL1Numbered"/>
          </w:pPr>
        </w:pPrChange>
      </w:pPr>
      <w:bookmarkStart w:id="11785" w:name="_Toc40256421"/>
      <w:bookmarkStart w:id="11786" w:name="_Toc40257269"/>
      <w:bookmarkStart w:id="11787" w:name="_Toc40258085"/>
      <w:bookmarkStart w:id="11788" w:name="_Toc40258898"/>
      <w:bookmarkStart w:id="11789" w:name="_Toc40259704"/>
      <w:bookmarkStart w:id="11790" w:name="_Toc40260497"/>
      <w:bookmarkStart w:id="11791" w:name="_Toc40261289"/>
      <w:ins w:id="11792" w:author="Debbie Houldsworth" w:date="2020-05-06T07:06:00Z">
        <w:del w:id="11793" w:author="Jonathan Hawkins" w:date="2020-05-07T15:22:00Z">
          <w:r w:rsidDel="004F6088">
            <w:delText>Not Used</w:delText>
          </w:r>
        </w:del>
      </w:ins>
      <w:del w:id="11794" w:author="Jonathan Hawkins" w:date="2020-05-07T15:22:00Z">
        <w:r w:rsidR="00FB7917" w:rsidDel="004F6088">
          <w:delText>The Affected Supplier shall be entitled at any stage and at its sole discretion to settle any Potential Claim.</w:delText>
        </w:r>
        <w:bookmarkStart w:id="11795" w:name="_Toc40255874"/>
        <w:bookmarkEnd w:id="11785"/>
        <w:bookmarkEnd w:id="11786"/>
        <w:bookmarkEnd w:id="11787"/>
        <w:bookmarkEnd w:id="11788"/>
        <w:bookmarkEnd w:id="11789"/>
        <w:bookmarkEnd w:id="11790"/>
        <w:bookmarkEnd w:id="11791"/>
        <w:bookmarkEnd w:id="11795"/>
      </w:del>
    </w:p>
    <w:p w14:paraId="1DF058D3" w14:textId="5BD55118" w:rsidR="00FB7917" w:rsidDel="004F6088" w:rsidRDefault="004C06A6">
      <w:pPr>
        <w:pStyle w:val="MRAL1Numbered"/>
        <w:outlineLvl w:val="0"/>
        <w:rPr>
          <w:del w:id="11796" w:author="Jonathan Hawkins" w:date="2020-05-07T15:22:00Z"/>
        </w:rPr>
        <w:pPrChange w:id="11797" w:author="Debbie Houldsworth" w:date="2020-05-13T09:33:00Z">
          <w:pPr>
            <w:pStyle w:val="MRAL1Numbered"/>
          </w:pPr>
        </w:pPrChange>
      </w:pPr>
      <w:bookmarkStart w:id="11798" w:name="_Toc40256422"/>
      <w:bookmarkStart w:id="11799" w:name="_Toc40257270"/>
      <w:bookmarkStart w:id="11800" w:name="_Toc40258086"/>
      <w:bookmarkStart w:id="11801" w:name="_Toc40258899"/>
      <w:bookmarkStart w:id="11802" w:name="_Toc40259705"/>
      <w:bookmarkStart w:id="11803" w:name="_Toc40260498"/>
      <w:bookmarkStart w:id="11804" w:name="_Toc40261290"/>
      <w:ins w:id="11805" w:author="Debbie Houldsworth" w:date="2020-05-06T07:06:00Z">
        <w:del w:id="11806" w:author="Jonathan Hawkins" w:date="2020-05-07T15:22:00Z">
          <w:r w:rsidDel="004F6088">
            <w:delText xml:space="preserve">Not Used </w:delText>
          </w:r>
        </w:del>
      </w:ins>
      <w:del w:id="11807" w:author="Jonathan Hawkins" w:date="2020-05-07T15:22:00Z">
        <w:r w:rsidR="00FB7917" w:rsidDel="004F6088">
          <w:delText>Subject to the Affected Supplier complying with Clause 56.12, each Supplier (other than the Affected Supplier) shall indemnify the Affected Supplier in respect of all losses, costs, charges and expenses reasonably and properly incurred as a consequence of any actions taken by the Affected Supplier in relation to Proceedings, as between each Supplier in accordance with the same proportions used to calculate their costs under Clause 55.6 for the establishment, testing, operation, and maintenance of the Central Charge Database.</w:delText>
        </w:r>
        <w:bookmarkStart w:id="11808" w:name="_Toc40255875"/>
        <w:bookmarkEnd w:id="11798"/>
        <w:bookmarkEnd w:id="11799"/>
        <w:bookmarkEnd w:id="11800"/>
        <w:bookmarkEnd w:id="11801"/>
        <w:bookmarkEnd w:id="11802"/>
        <w:bookmarkEnd w:id="11803"/>
        <w:bookmarkEnd w:id="11804"/>
        <w:bookmarkEnd w:id="11808"/>
      </w:del>
    </w:p>
    <w:p w14:paraId="288C4EC7" w14:textId="40A6C67E" w:rsidR="00FB7917" w:rsidDel="004F6088" w:rsidRDefault="004C06A6">
      <w:pPr>
        <w:pStyle w:val="MRAL1Numbered"/>
        <w:outlineLvl w:val="0"/>
        <w:rPr>
          <w:del w:id="11809" w:author="Jonathan Hawkins" w:date="2020-05-07T15:22:00Z"/>
        </w:rPr>
        <w:pPrChange w:id="11810" w:author="Debbie Houldsworth" w:date="2020-05-13T09:33:00Z">
          <w:pPr>
            <w:pStyle w:val="MRAL1Numbered"/>
          </w:pPr>
        </w:pPrChange>
      </w:pPr>
      <w:bookmarkStart w:id="11811" w:name="_Toc40256423"/>
      <w:bookmarkStart w:id="11812" w:name="_Toc40257271"/>
      <w:bookmarkStart w:id="11813" w:name="_Toc40258087"/>
      <w:bookmarkStart w:id="11814" w:name="_Toc40258900"/>
      <w:bookmarkStart w:id="11815" w:name="_Toc40259706"/>
      <w:bookmarkStart w:id="11816" w:name="_Toc40260499"/>
      <w:bookmarkStart w:id="11817" w:name="_Toc40261291"/>
      <w:ins w:id="11818" w:author="Debbie Houldsworth" w:date="2020-05-06T07:06:00Z">
        <w:del w:id="11819" w:author="Jonathan Hawkins" w:date="2020-05-07T15:22:00Z">
          <w:r w:rsidDel="004F6088">
            <w:delText xml:space="preserve">Not Used </w:delText>
          </w:r>
        </w:del>
      </w:ins>
      <w:del w:id="11820" w:author="Jonathan Hawkins" w:date="2020-05-07T15:22:00Z">
        <w:r w:rsidR="00FB7917" w:rsidDel="004F6088">
          <w:delText>If MEC wishes to share any information obtained under this Clause 56 from an Affected Supplier with other Suppliers, it must first obtain the consent of the Affected Supplier.</w:delText>
        </w:r>
        <w:bookmarkStart w:id="11821" w:name="_Toc40255876"/>
        <w:bookmarkEnd w:id="11811"/>
        <w:bookmarkEnd w:id="11812"/>
        <w:bookmarkEnd w:id="11813"/>
        <w:bookmarkEnd w:id="11814"/>
        <w:bookmarkEnd w:id="11815"/>
        <w:bookmarkEnd w:id="11816"/>
        <w:bookmarkEnd w:id="11817"/>
        <w:bookmarkEnd w:id="11821"/>
      </w:del>
    </w:p>
    <w:p w14:paraId="29B6DDA5" w14:textId="3A4E7480" w:rsidR="00FB7917" w:rsidDel="004F6088" w:rsidRDefault="004C06A6">
      <w:pPr>
        <w:pStyle w:val="MRAL1Numbered"/>
        <w:outlineLvl w:val="0"/>
        <w:rPr>
          <w:del w:id="11822" w:author="Jonathan Hawkins" w:date="2020-05-07T15:22:00Z"/>
        </w:rPr>
        <w:pPrChange w:id="11823" w:author="Debbie Houldsworth" w:date="2020-05-13T09:33:00Z">
          <w:pPr>
            <w:pStyle w:val="MRAL1Numbered"/>
          </w:pPr>
        </w:pPrChange>
      </w:pPr>
      <w:bookmarkStart w:id="11824" w:name="_Toc40256424"/>
      <w:bookmarkStart w:id="11825" w:name="_Toc40257272"/>
      <w:bookmarkStart w:id="11826" w:name="_Toc40258088"/>
      <w:bookmarkStart w:id="11827" w:name="_Toc40258901"/>
      <w:bookmarkStart w:id="11828" w:name="_Toc40259707"/>
      <w:bookmarkStart w:id="11829" w:name="_Toc40260500"/>
      <w:bookmarkStart w:id="11830" w:name="_Toc40261292"/>
      <w:ins w:id="11831" w:author="Debbie Houldsworth" w:date="2020-05-06T07:06:00Z">
        <w:del w:id="11832" w:author="Jonathan Hawkins" w:date="2020-05-07T15:22:00Z">
          <w:r w:rsidDel="004F6088">
            <w:delText xml:space="preserve">Not Used </w:delText>
          </w:r>
        </w:del>
      </w:ins>
      <w:del w:id="11833" w:author="Jonathan Hawkins" w:date="2020-05-07T15:22:00Z">
        <w:r w:rsidR="00FB7917" w:rsidDel="004F6088">
          <w:delText>For the avoidance of doubt, Clause 35 shall not apply to any matter arising under or related to this Clause 56.</w:delText>
        </w:r>
        <w:bookmarkStart w:id="11834" w:name="_Toc40255877"/>
        <w:bookmarkEnd w:id="11824"/>
        <w:bookmarkEnd w:id="11825"/>
        <w:bookmarkEnd w:id="11826"/>
        <w:bookmarkEnd w:id="11827"/>
        <w:bookmarkEnd w:id="11828"/>
        <w:bookmarkEnd w:id="11829"/>
        <w:bookmarkEnd w:id="11830"/>
        <w:bookmarkEnd w:id="11834"/>
      </w:del>
    </w:p>
    <w:p w14:paraId="6761C301" w14:textId="1E3CA6F0" w:rsidR="00FB7917" w:rsidRDefault="004C06A6">
      <w:pPr>
        <w:pStyle w:val="MRAHeading2"/>
        <w:outlineLvl w:val="0"/>
        <w:pPrChange w:id="11835" w:author="Debbie Houldsworth" w:date="2020-05-13T09:33:00Z">
          <w:pPr>
            <w:pStyle w:val="MRAHeading2"/>
          </w:pPr>
        </w:pPrChange>
      </w:pPr>
      <w:bookmarkStart w:id="11836" w:name="_Toc40261293"/>
      <w:ins w:id="11837" w:author="Debbie Houldsworth" w:date="2020-05-06T07:07:00Z">
        <w:r>
          <w:t xml:space="preserve">Not Used </w:t>
        </w:r>
      </w:ins>
      <w:del w:id="11838" w:author="Debbie Houldsworth" w:date="2020-05-06T07:08:00Z">
        <w:r w:rsidR="00FB7917" w:rsidDel="004C06A6">
          <w:delText>Recovery and distribution of GDAA Quarterly PAYMENT</w:delText>
        </w:r>
      </w:del>
      <w:bookmarkEnd w:id="11836"/>
    </w:p>
    <w:p w14:paraId="2C82E2D1" w14:textId="32BFD7FE" w:rsidR="00FB7917" w:rsidDel="004F6088" w:rsidRDefault="004C06A6">
      <w:pPr>
        <w:pStyle w:val="MRAL1Numbered"/>
        <w:rPr>
          <w:del w:id="11839" w:author="Jonathan Hawkins" w:date="2020-05-07T15:22:00Z"/>
        </w:rPr>
      </w:pPr>
      <w:ins w:id="11840" w:author="Debbie Houldsworth" w:date="2020-05-06T07:07:00Z">
        <w:del w:id="11841" w:author="Jonathan Hawkins" w:date="2020-05-07T15:22:00Z">
          <w:r w:rsidDel="004F6088">
            <w:delText xml:space="preserve">Not Used </w:delText>
          </w:r>
        </w:del>
      </w:ins>
      <w:del w:id="11842" w:author="Jonathan Hawkins" w:date="2020-05-07T15:22:00Z">
        <w:r w:rsidR="00FB7917" w:rsidDel="004F6088">
          <w:delText xml:space="preserve">Suppliers who are a party to the GDAA in the capacity of a “Supplier” jointly and irrevocably authorise MEC to nominate, from time to time, a bank account as the “Quarterly Payment Bank Account” for the purposes of Clause 15.2.1 of the GDAA. </w:delText>
        </w:r>
      </w:del>
    </w:p>
    <w:p w14:paraId="34444385" w14:textId="2DCA865C" w:rsidR="00FB7917" w:rsidDel="004F6088" w:rsidRDefault="004C06A6">
      <w:pPr>
        <w:pStyle w:val="MRAL1Numbered"/>
        <w:rPr>
          <w:del w:id="11843" w:author="Jonathan Hawkins" w:date="2020-05-07T15:22:00Z"/>
        </w:rPr>
      </w:pPr>
      <w:ins w:id="11844" w:author="Debbie Houldsworth" w:date="2020-05-06T07:07:00Z">
        <w:del w:id="11845" w:author="Jonathan Hawkins" w:date="2020-05-07T15:22:00Z">
          <w:r w:rsidDel="004F6088">
            <w:delText xml:space="preserve">Not Used </w:delText>
          </w:r>
        </w:del>
      </w:ins>
      <w:del w:id="11846" w:author="Jonathan Hawkins" w:date="2020-05-07T15:22:00Z">
        <w:r w:rsidR="00FB7917" w:rsidDel="004F6088">
          <w:delText>Suppliers shall procure that invoices are issued to Green Deal Providers and (where applicable) Finance Parties for Quarterly Payments, in accordance with Clause 15.1 of the GDAA.</w:delText>
        </w:r>
      </w:del>
    </w:p>
    <w:p w14:paraId="39DF05C1" w14:textId="2B64AD1E" w:rsidR="00FB7917" w:rsidDel="004F6088" w:rsidRDefault="004C06A6">
      <w:pPr>
        <w:pStyle w:val="MRAL1Numbered"/>
        <w:rPr>
          <w:del w:id="11847" w:author="Jonathan Hawkins" w:date="2020-05-07T15:22:00Z"/>
        </w:rPr>
      </w:pPr>
      <w:ins w:id="11848" w:author="Debbie Houldsworth" w:date="2020-05-06T07:07:00Z">
        <w:del w:id="11849" w:author="Jonathan Hawkins" w:date="2020-05-07T15:22:00Z">
          <w:r w:rsidDel="004F6088">
            <w:delText xml:space="preserve">Not Used </w:delText>
          </w:r>
        </w:del>
      </w:ins>
      <w:del w:id="11850" w:author="Jonathan Hawkins" w:date="2020-05-07T15:22:00Z">
        <w:r w:rsidR="00FB7917" w:rsidDel="004F6088">
          <w:delText>Within 10 Working Days at the end of each Quarter, Suppliers shall procure that those funds in the Quarterly Payment Bank Account are distributed, in the following proportions:</w:delText>
        </w:r>
      </w:del>
    </w:p>
    <w:p w14:paraId="3BEC9F0C" w14:textId="2CC5D024" w:rsidR="00FB7917" w:rsidDel="004F6088" w:rsidRDefault="00FB7917">
      <w:pPr>
        <w:pStyle w:val="MRAL2Numbered"/>
        <w:rPr>
          <w:del w:id="11851" w:author="Jonathan Hawkins" w:date="2020-05-07T15:22:00Z"/>
        </w:rPr>
      </w:pPr>
      <w:del w:id="11852" w:author="Jonathan Hawkins" w:date="2020-05-07T15:22:00Z">
        <w:r w:rsidDel="004F6088">
          <w:delText>t</w:delText>
        </w:r>
      </w:del>
      <w:ins w:id="11853" w:author="Debbie Houldsworth" w:date="2020-05-06T07:07:00Z">
        <w:del w:id="11854" w:author="Jonathan Hawkins" w:date="2020-05-07T15:22:00Z">
          <w:r w:rsidR="004C06A6" w:rsidRPr="004C06A6" w:rsidDel="004F6088">
            <w:delText xml:space="preserve"> </w:delText>
          </w:r>
          <w:r w:rsidR="004C06A6" w:rsidDel="004F6088">
            <w:delText xml:space="preserve">Not Used </w:delText>
          </w:r>
        </w:del>
      </w:ins>
      <w:del w:id="11855" w:author="Jonathan Hawkins" w:date="2020-05-07T15:22:00Z">
        <w:r w:rsidDel="004F6088">
          <w:delText>o each Voluntary Green Deal Supplier (as such term is defined in the GDAA), in the amount determined under Clause 13.3.2 of the GDAA; and</w:delText>
        </w:r>
      </w:del>
    </w:p>
    <w:p w14:paraId="7F9E5257" w14:textId="64C6CD4B" w:rsidR="00FB7917" w:rsidDel="004F6088" w:rsidRDefault="004C06A6">
      <w:pPr>
        <w:pStyle w:val="MRAL2Numbered"/>
        <w:rPr>
          <w:del w:id="11856" w:author="Jonathan Hawkins" w:date="2020-05-07T15:22:00Z"/>
        </w:rPr>
      </w:pPr>
      <w:ins w:id="11857" w:author="Debbie Houldsworth" w:date="2020-05-06T07:07:00Z">
        <w:del w:id="11858" w:author="Jonathan Hawkins" w:date="2020-05-07T15:22:00Z">
          <w:r w:rsidDel="004F6088">
            <w:delText xml:space="preserve">Not Used </w:delText>
          </w:r>
        </w:del>
      </w:ins>
      <w:del w:id="11859" w:author="Jonathan Hawkins" w:date="2020-05-07T15:22:00Z">
        <w:r w:rsidR="00FB7917" w:rsidDel="004F6088">
          <w:delText>to each Mandatory Green Deal Supplier (as such term is defined in the GDAA), in the amount determined under Clause 13.3.5 of the GDAA.</w:delText>
        </w:r>
      </w:del>
    </w:p>
    <w:p w14:paraId="77C9E2A4" w14:textId="7885541D" w:rsidR="00FB7917" w:rsidDel="003C0CD5" w:rsidRDefault="004C06A6">
      <w:pPr>
        <w:pStyle w:val="MRAL1Numbered"/>
        <w:numPr>
          <w:ilvl w:val="0"/>
          <w:numId w:val="0"/>
        </w:numPr>
        <w:ind w:left="851"/>
        <w:rPr>
          <w:del w:id="11860" w:author="Debbie Houldsworth" w:date="2020-05-13T07:01:00Z"/>
        </w:rPr>
        <w:pPrChange w:id="11861" w:author="Debbie Houldsworth" w:date="2020-05-13T07:01:00Z">
          <w:pPr>
            <w:pStyle w:val="MRAL1Numbered"/>
          </w:pPr>
        </w:pPrChange>
      </w:pPr>
      <w:ins w:id="11862" w:author="Debbie Houldsworth" w:date="2020-05-06T07:07:00Z">
        <w:del w:id="11863" w:author="Jonathan Hawkins" w:date="2020-05-07T15:22:00Z">
          <w:r w:rsidDel="004F6088">
            <w:delText xml:space="preserve">Not Used </w:delText>
          </w:r>
        </w:del>
      </w:ins>
      <w:del w:id="11864" w:author="Jonathan Hawkins" w:date="2020-05-07T15:22:00Z">
        <w:r w:rsidR="00FB7917" w:rsidDel="004F6088">
          <w:delText>MEC shall agree and issue procedures which shall be subordinate to and not inconsistent with this Clause 57 in relation to the recovery and distribution of GDAA Quarterly Payments.  The parties agree to comply with these procedures, as amended from time to time, save where (and to the extent) such procedures conflict with any obligations under the GDAA, the GDAA shall prevail.</w:delText>
        </w:r>
      </w:del>
    </w:p>
    <w:p w14:paraId="11E378C5" w14:textId="76947B21" w:rsidR="003128D7" w:rsidRDefault="003128D7">
      <w:pPr>
        <w:pStyle w:val="MRAL1Numbered"/>
        <w:numPr>
          <w:ilvl w:val="0"/>
          <w:numId w:val="0"/>
        </w:numPr>
        <w:rPr>
          <w:ins w:id="11865" w:author="TSWAN" w:date="2020-04-16T19:06:00Z"/>
        </w:rPr>
        <w:pPrChange w:id="11866" w:author="Debbie Houldsworth" w:date="2020-05-13T07:01:00Z">
          <w:pPr>
            <w:tabs>
              <w:tab w:val="clear" w:pos="2160"/>
              <w:tab w:val="clear" w:pos="2880"/>
              <w:tab w:val="clear" w:pos="3600"/>
              <w:tab w:val="clear" w:pos="4320"/>
              <w:tab w:val="clear" w:pos="5040"/>
              <w:tab w:val="clear" w:pos="9029"/>
            </w:tabs>
            <w:jc w:val="left"/>
          </w:pPr>
        </w:pPrChange>
      </w:pPr>
      <w:r>
        <w:br w:type="page"/>
      </w:r>
    </w:p>
    <w:p w14:paraId="267D0404" w14:textId="5393DC43" w:rsidR="00014696" w:rsidRDefault="00014696">
      <w:pPr>
        <w:pStyle w:val="MRAHeading1"/>
        <w:pPrChange w:id="11867" w:author="Debbie Houldsworth" w:date="2020-05-13T09:55:00Z">
          <w:pPr>
            <w:pStyle w:val="MRAHeading1"/>
            <w:outlineLvl w:val="0"/>
          </w:pPr>
        </w:pPrChange>
      </w:pPr>
      <w:commentRangeStart w:id="11868"/>
      <w:r>
        <w:t xml:space="preserve">PART XV: </w:t>
      </w:r>
      <w:del w:id="11869" w:author="Jonathan Hawkins" w:date="2020-05-07T15:22:00Z">
        <w:r w:rsidR="00247536" w:rsidRPr="00247536" w:rsidDel="004F6088">
          <w:delText>SECURE DATA EXCHANGE</w:delText>
        </w:r>
        <w:commentRangeEnd w:id="11868"/>
        <w:r w:rsidR="008A469B" w:rsidDel="004F6088">
          <w:rPr>
            <w:rStyle w:val="CommentReference"/>
            <w:b w:val="0"/>
          </w:rPr>
          <w:commentReference w:id="11868"/>
        </w:r>
      </w:del>
      <w:ins w:id="11870" w:author="Jonathan Hawkins" w:date="2020-05-07T15:22:00Z">
        <w:r w:rsidR="004F6088">
          <w:t>NOT USED</w:t>
        </w:r>
      </w:ins>
    </w:p>
    <w:p w14:paraId="61089924" w14:textId="68FED9C8" w:rsidR="00CE6D9E" w:rsidRDefault="005F0311">
      <w:pPr>
        <w:pStyle w:val="MRAHeading2"/>
        <w:jc w:val="both"/>
        <w:outlineLvl w:val="0"/>
        <w:pPrChange w:id="11871" w:author="Debbie Houldsworth" w:date="2020-05-13T09:33:00Z">
          <w:pPr>
            <w:pStyle w:val="MRAHeading2"/>
          </w:pPr>
        </w:pPrChange>
      </w:pPr>
      <w:bookmarkStart w:id="11872" w:name="_Toc40261294"/>
      <w:ins w:id="11873" w:author="Debbie Houldsworth" w:date="2020-05-07T07:58:00Z">
        <w:r>
          <w:t xml:space="preserve">NOT USED </w:t>
        </w:r>
      </w:ins>
      <w:del w:id="11874" w:author="Debbie Houldsworth" w:date="2020-05-07T07:58:00Z">
        <w:r w:rsidR="00CE6D9E" w:rsidDel="005F0311">
          <w:delText>Establishment, Operation and Maintenance</w:delText>
        </w:r>
      </w:del>
      <w:bookmarkEnd w:id="11872"/>
    </w:p>
    <w:p w14:paraId="21E7E275" w14:textId="3C15A306" w:rsidR="00CE6D9E" w:rsidDel="005F0311" w:rsidRDefault="00CE6D9E" w:rsidP="005F0311">
      <w:pPr>
        <w:pStyle w:val="MRAL1Numbered"/>
        <w:rPr>
          <w:del w:id="11875" w:author="Debbie Houldsworth" w:date="2020-05-07T07:58:00Z"/>
        </w:rPr>
      </w:pPr>
      <w:del w:id="11876" w:author="Debbie Houldsworth" w:date="2020-05-07T07:58:00Z">
        <w:r w:rsidDel="005F0311">
          <w:delText>MEC shall (via MRASCo) procure the establishment, operation and maintenance of a web-based service (the “Secure Data Exchange Portal”) that enables parties and, where relevant, other market participants to securely exchange data where required in accordance with this Agreement.</w:delText>
        </w:r>
      </w:del>
    </w:p>
    <w:p w14:paraId="57E756F4" w14:textId="2205CC99" w:rsidR="00CE6D9E" w:rsidDel="005F0311" w:rsidRDefault="00CE6D9E" w:rsidP="005F0311">
      <w:pPr>
        <w:pStyle w:val="MRAL1Numbered"/>
        <w:rPr>
          <w:del w:id="11877" w:author="Debbie Houldsworth" w:date="2020-05-07T07:58:00Z"/>
        </w:rPr>
      </w:pPr>
      <w:del w:id="11878" w:author="Debbie Houldsworth" w:date="2020-05-07T07:58:00Z">
        <w:r w:rsidDel="005F0311">
          <w:delText>The parties and other market participants who are to use the Secure Data Exchange Portal (together “SDEP Users”) shall comprise those parties and other market participants which are required by this Agreement to send or receive data via the Secure Data Exchange Portal, and the licensed gas suppliers and other gas market participants which are required by the SPAA to send or receive data via the Secure Data Exchange Portal.</w:delText>
        </w:r>
      </w:del>
    </w:p>
    <w:p w14:paraId="60FFAE2C" w14:textId="77318A87" w:rsidR="00CE6D9E" w:rsidDel="005F0311" w:rsidRDefault="00CE6D9E" w:rsidP="005F0311">
      <w:pPr>
        <w:pStyle w:val="MRAL1Numbered"/>
        <w:rPr>
          <w:del w:id="11879" w:author="Debbie Houldsworth" w:date="2020-05-07T07:58:00Z"/>
        </w:rPr>
      </w:pPr>
      <w:del w:id="11880" w:author="Debbie Houldsworth" w:date="2020-05-07T07:58:00Z">
        <w:r w:rsidDel="005F0311">
          <w:delText>MEC shall ensure that the Secure Data Exchange Portal is procured on terms that are compliant with the requirements of Data Protection Legislation and to provide the functionality set out in Clause 58.9.</w:delText>
        </w:r>
      </w:del>
    </w:p>
    <w:p w14:paraId="4BC9BE87" w14:textId="1FFE289B" w:rsidR="00CE6D9E" w:rsidDel="005F0311" w:rsidRDefault="00CE6D9E" w:rsidP="005F0311">
      <w:pPr>
        <w:pStyle w:val="MRAL1Numbered"/>
        <w:rPr>
          <w:del w:id="11881" w:author="Debbie Houldsworth" w:date="2020-05-07T07:58:00Z"/>
        </w:rPr>
      </w:pPr>
      <w:del w:id="11882" w:author="Debbie Houldsworth" w:date="2020-05-07T07:58:00Z">
        <w:r w:rsidDel="005F0311">
          <w:delText>The Secretariat shall act in the role of co-ordinator between SDEP Users in relation to the Secure Data Exchange Portal.</w:delText>
        </w:r>
      </w:del>
    </w:p>
    <w:p w14:paraId="159F1424" w14:textId="25B7F7E5" w:rsidR="00CE6D9E" w:rsidDel="005F0311" w:rsidRDefault="00CE6D9E" w:rsidP="005F0311">
      <w:pPr>
        <w:pStyle w:val="MRAL1Numbered"/>
        <w:rPr>
          <w:del w:id="11883" w:author="Debbie Houldsworth" w:date="2020-05-07T07:58:00Z"/>
        </w:rPr>
      </w:pPr>
      <w:del w:id="11884" w:author="Debbie Houldsworth" w:date="2020-05-07T07:58:00Z">
        <w:r w:rsidDel="005F0311">
          <w:delText>Any planned suspensions in the operation of the Secure Data Exchange Portal shall be notified to all Contract Managers (and to the SPAA Secretariat) by the Secretariat with as much notice as reasonably possible, and in any event no later than five (5) Working Days before any such planned suspension.</w:delText>
        </w:r>
      </w:del>
    </w:p>
    <w:p w14:paraId="12D46D6A" w14:textId="1B64F81A" w:rsidR="00CE6D9E" w:rsidDel="005F0311" w:rsidRDefault="00CE6D9E" w:rsidP="005F0311">
      <w:pPr>
        <w:pStyle w:val="MRAL1Numbered"/>
        <w:rPr>
          <w:del w:id="11885" w:author="Debbie Houldsworth" w:date="2020-05-07T07:58:00Z"/>
        </w:rPr>
      </w:pPr>
      <w:del w:id="11886" w:author="Debbie Houldsworth" w:date="2020-05-07T07:58:00Z">
        <w:r w:rsidDel="005F0311">
          <w:delText>In the event of any unplanned suspension of the Secure Data Exchange Portal, the service shall be reinstated as soon as reasonably practicable and, where any unplanned suspension has not been reinstated within one (1) Working Day, the Secretariat shall notify all Contract Managers (and the SPAA Secretariat) of the scheduled date for reinstatement.</w:delText>
        </w:r>
      </w:del>
    </w:p>
    <w:p w14:paraId="7A764828" w14:textId="7B6867F0" w:rsidR="00CE6D9E" w:rsidDel="005F0311" w:rsidRDefault="00CE6D9E" w:rsidP="005F0311">
      <w:pPr>
        <w:pStyle w:val="MRAL1Numbered"/>
        <w:numPr>
          <w:ilvl w:val="0"/>
          <w:numId w:val="0"/>
        </w:numPr>
        <w:ind w:left="851"/>
        <w:rPr>
          <w:del w:id="11887" w:author="Debbie Houldsworth" w:date="2020-05-07T07:58:00Z"/>
        </w:rPr>
      </w:pPr>
      <w:del w:id="11888" w:author="Debbie Houldsworth" w:date="2020-05-07T07:58:00Z">
        <w:r w:rsidDel="005F0311">
          <w:delText>Cost Recovery</w:delText>
        </w:r>
      </w:del>
    </w:p>
    <w:p w14:paraId="26BB1FC4" w14:textId="770D0CF5" w:rsidR="00CE6D9E" w:rsidDel="005F0311" w:rsidRDefault="00CE6D9E" w:rsidP="005F0311">
      <w:pPr>
        <w:pStyle w:val="MRAL1Numbered"/>
        <w:rPr>
          <w:del w:id="11889" w:author="Debbie Houldsworth" w:date="2020-05-07T07:58:00Z"/>
        </w:rPr>
      </w:pPr>
      <w:del w:id="11890" w:author="Debbie Houldsworth" w:date="2020-05-07T07:58:00Z">
        <w:r w:rsidDel="005F0311">
          <w:delText>The costs of establishing, operating and maintaining the Secure Data Exchange Portal shall be funded by the Suppliers, who shall contribute proportionately to this in accordance with the calculations set out in Clause 8.8. The Distribution Businesses shall not be liable for any such costs.</w:delText>
        </w:r>
      </w:del>
    </w:p>
    <w:p w14:paraId="34DF8E59" w14:textId="4725D727" w:rsidR="00CE6D9E" w:rsidDel="005F0311" w:rsidRDefault="00CE6D9E" w:rsidP="005F0311">
      <w:pPr>
        <w:pStyle w:val="MRAL1Numbered"/>
        <w:rPr>
          <w:del w:id="11891" w:author="Debbie Houldsworth" w:date="2020-05-07T07:58:00Z"/>
        </w:rPr>
      </w:pPr>
      <w:del w:id="11892" w:author="Debbie Houldsworth" w:date="2020-05-07T07:58:00Z">
        <w:r w:rsidDel="005F0311">
          <w:delText>For the avoidance of doubt, costs incurred by SDEP Users in sending data to, or receiving data from, the Secure Data Exchange Portal shall be borne by those users individually.</w:delText>
        </w:r>
      </w:del>
    </w:p>
    <w:p w14:paraId="7F64B515" w14:textId="6E6983BD" w:rsidR="00CE6D9E" w:rsidDel="005F0311" w:rsidRDefault="00CE6D9E">
      <w:pPr>
        <w:pStyle w:val="MRAHeading2"/>
        <w:numPr>
          <w:ilvl w:val="0"/>
          <w:numId w:val="0"/>
        </w:numPr>
        <w:tabs>
          <w:tab w:val="clear" w:pos="2160"/>
          <w:tab w:val="clear" w:pos="2880"/>
          <w:tab w:val="left" w:pos="1276"/>
        </w:tabs>
        <w:ind w:left="709"/>
        <w:jc w:val="both"/>
        <w:rPr>
          <w:del w:id="11893" w:author="Debbie Houldsworth" w:date="2020-05-07T07:58:00Z"/>
        </w:rPr>
        <w:pPrChange w:id="11894" w:author="Debbie Houldsworth" w:date="2020-05-07T07:57:00Z">
          <w:pPr>
            <w:pStyle w:val="MRAHeading2"/>
            <w:numPr>
              <w:numId w:val="0"/>
            </w:numPr>
            <w:tabs>
              <w:tab w:val="clear" w:pos="709"/>
              <w:tab w:val="clear" w:pos="2160"/>
              <w:tab w:val="clear" w:pos="2880"/>
              <w:tab w:val="left" w:pos="1276"/>
            </w:tabs>
            <w:ind w:left="0" w:firstLine="0"/>
          </w:pPr>
        </w:pPrChange>
      </w:pPr>
      <w:del w:id="11895" w:author="Debbie Houldsworth" w:date="2020-05-07T07:58:00Z">
        <w:r w:rsidDel="005F0311">
          <w:delText>Functionality</w:delText>
        </w:r>
      </w:del>
    </w:p>
    <w:p w14:paraId="5583F524" w14:textId="6CF76B88" w:rsidR="00CE6D9E" w:rsidDel="005F0311" w:rsidRDefault="00CE6D9E" w:rsidP="005F0311">
      <w:pPr>
        <w:pStyle w:val="MRAL1Numbered"/>
        <w:rPr>
          <w:del w:id="11896" w:author="Debbie Houldsworth" w:date="2020-05-07T07:58:00Z"/>
        </w:rPr>
      </w:pPr>
      <w:del w:id="11897" w:author="Debbie Houldsworth" w:date="2020-05-07T07:58:00Z">
        <w:r w:rsidDel="005F0311">
          <w:delText>The Secure Data Exchange Portal functionality shall comprise, but not be restricted to, the following:</w:delText>
        </w:r>
      </w:del>
    </w:p>
    <w:p w14:paraId="42605280" w14:textId="2F641533" w:rsidR="00CE6D9E" w:rsidDel="005F0311" w:rsidRDefault="00CE6D9E" w:rsidP="005F0311">
      <w:pPr>
        <w:pStyle w:val="MRAL2Numbered"/>
        <w:rPr>
          <w:del w:id="11898" w:author="Debbie Houldsworth" w:date="2020-05-07T07:58:00Z"/>
        </w:rPr>
      </w:pPr>
      <w:del w:id="11899" w:author="Debbie Houldsworth" w:date="2020-05-07T07:58:00Z">
        <w:r w:rsidDel="005F0311">
          <w:delText>provision of a single website accessible via the internet and required to be available on all calendar days of the year on a 24-hour basis, subject to Clauses 58.5 and 58.6;</w:delText>
        </w:r>
      </w:del>
    </w:p>
    <w:p w14:paraId="0449CBF9" w14:textId="1249812A" w:rsidR="00CE6D9E" w:rsidDel="005F0311" w:rsidRDefault="00CE6D9E" w:rsidP="004F4AD2">
      <w:pPr>
        <w:pStyle w:val="MRAL2Numbered"/>
        <w:rPr>
          <w:del w:id="11900" w:author="Debbie Houldsworth" w:date="2020-05-07T07:58:00Z"/>
        </w:rPr>
      </w:pPr>
      <w:del w:id="11901" w:author="Debbie Houldsworth" w:date="2020-05-07T07:58:00Z">
        <w:r w:rsidDel="005F0311">
          <w:delText>robust access controls, which allow individuals authorised to do so by a SDEP User to manage access to the Secure Data Exchange Portal by other individuals on behalf of that SDEP User (each an “Individual SDEP User”) access controlled by a duly authorised person or persons within the SDEP User’s organisation;</w:delText>
        </w:r>
      </w:del>
    </w:p>
    <w:p w14:paraId="1E22D046" w14:textId="72AF4DF2" w:rsidR="00CE6D9E" w:rsidDel="005F0311" w:rsidRDefault="00CE6D9E" w:rsidP="004F4AD2">
      <w:pPr>
        <w:pStyle w:val="MRAL2Numbered"/>
        <w:rPr>
          <w:del w:id="11902" w:author="Debbie Houldsworth" w:date="2020-05-07T07:58:00Z"/>
        </w:rPr>
      </w:pPr>
      <w:del w:id="11903" w:author="Debbie Houldsworth" w:date="2020-05-07T07:58:00Z">
        <w:r w:rsidDel="005F0311">
          <w:delText>a platform to securely exchange data between SDEP Users in both a structured and unstructured format, including the functionality to attach and download supporting documentation, allowing SDEP Users to send information to, and receive information from, other STDP Users;</w:delText>
        </w:r>
      </w:del>
    </w:p>
    <w:p w14:paraId="389CC57A" w14:textId="319F4284" w:rsidR="00CE6D9E" w:rsidDel="005F0311" w:rsidRDefault="00CE6D9E" w:rsidP="004F4AD2">
      <w:pPr>
        <w:pStyle w:val="MRAL2Numbered"/>
        <w:rPr>
          <w:del w:id="11904" w:author="Debbie Houldsworth" w:date="2020-05-07T07:58:00Z"/>
        </w:rPr>
      </w:pPr>
      <w:del w:id="11905" w:author="Debbie Houldsworth" w:date="2020-05-07T07:58:00Z">
        <w:r w:rsidDel="005F0311">
          <w:delText>an online chat function allowing SDEP Users to communicate directly with other SDEP Users through instant messaging;</w:delText>
        </w:r>
      </w:del>
    </w:p>
    <w:p w14:paraId="7150AE10" w14:textId="21542953" w:rsidR="00CE6D9E" w:rsidDel="005F0311" w:rsidRDefault="00CE6D9E" w:rsidP="004F4AD2">
      <w:pPr>
        <w:pStyle w:val="MRAL2Numbered"/>
        <w:rPr>
          <w:del w:id="11906" w:author="Debbie Houldsworth" w:date="2020-05-07T07:58:00Z"/>
        </w:rPr>
      </w:pPr>
      <w:del w:id="11907" w:author="Debbie Houldsworth" w:date="2020-05-07T07:58:00Z">
        <w:r w:rsidDel="005F0311">
          <w:delText>robust security protocols, compliant with Data Protection Legislation, and which are designed to ensure that data exchanged between SDEP Users is not accessible to persons other than those intended by the sending SDEP User;</w:delText>
        </w:r>
      </w:del>
    </w:p>
    <w:p w14:paraId="3F32865C" w14:textId="15419E19" w:rsidR="00CE6D9E" w:rsidDel="005F0311" w:rsidRDefault="00CE6D9E" w:rsidP="004F4AD2">
      <w:pPr>
        <w:pStyle w:val="MRAL2Numbered"/>
        <w:rPr>
          <w:del w:id="11908" w:author="Debbie Houldsworth" w:date="2020-05-07T07:58:00Z"/>
        </w:rPr>
      </w:pPr>
      <w:del w:id="11909" w:author="Debbie Houldsworth" w:date="2020-05-07T07:58:00Z">
        <w:r w:rsidDel="005F0311">
          <w:delText>a requirement for personal data to be deleted from the Secure Data Exchange Portal where required in accordance with Data Protection Legislation; and</w:delText>
        </w:r>
      </w:del>
    </w:p>
    <w:p w14:paraId="10595CA7" w14:textId="5F2CB036" w:rsidR="00CE6D9E" w:rsidDel="005F0311" w:rsidRDefault="00CE6D9E" w:rsidP="004F4AD2">
      <w:pPr>
        <w:pStyle w:val="MRAL2Numbered"/>
        <w:rPr>
          <w:del w:id="11910" w:author="Debbie Houldsworth" w:date="2020-05-07T07:58:00Z"/>
        </w:rPr>
      </w:pPr>
      <w:del w:id="11911" w:author="Debbie Houldsworth" w:date="2020-05-07T07:58:00Z">
        <w:r w:rsidDel="005F0311">
          <w:delText>a reporting service that provides, as a minimum, the following reports to each SDEP User:</w:delText>
        </w:r>
      </w:del>
    </w:p>
    <w:p w14:paraId="4F44355B" w14:textId="1604917D" w:rsidR="00CE6D9E" w:rsidDel="005F0311" w:rsidRDefault="00CE6D9E" w:rsidP="004F4AD2">
      <w:pPr>
        <w:pStyle w:val="MRAL3Numbered"/>
        <w:rPr>
          <w:del w:id="11912" w:author="Debbie Houldsworth" w:date="2020-05-07T07:58:00Z"/>
        </w:rPr>
      </w:pPr>
      <w:del w:id="11913" w:author="Debbie Houldsworth" w:date="2020-05-07T07:58:00Z">
        <w:r w:rsidDel="005F0311">
          <w:delText>the total number of messages sent from and received by that SDEP User and the process which they relate to;</w:delText>
        </w:r>
      </w:del>
    </w:p>
    <w:p w14:paraId="06BFB0DD" w14:textId="3BF77674" w:rsidR="00CE6D9E" w:rsidDel="005F0311" w:rsidRDefault="00CE6D9E" w:rsidP="004F4AD2">
      <w:pPr>
        <w:pStyle w:val="MRAL3Numbered"/>
        <w:rPr>
          <w:del w:id="11914" w:author="Debbie Houldsworth" w:date="2020-05-07T07:58:00Z"/>
        </w:rPr>
      </w:pPr>
      <w:del w:id="11915" w:author="Debbie Houldsworth" w:date="2020-05-07T07:58:00Z">
        <w:r w:rsidDel="005F0311">
          <w:delText>the number of messages received and responded to by each Individual SDEP User and the process which they relate to;</w:delText>
        </w:r>
      </w:del>
    </w:p>
    <w:p w14:paraId="02F0C8BC" w14:textId="153DE983" w:rsidR="00CE6D9E" w:rsidDel="005F0311" w:rsidRDefault="00CE6D9E" w:rsidP="004F4AD2">
      <w:pPr>
        <w:pStyle w:val="MRAL3Numbered"/>
        <w:rPr>
          <w:del w:id="11916" w:author="Debbie Houldsworth" w:date="2020-05-07T07:58:00Z"/>
        </w:rPr>
      </w:pPr>
      <w:del w:id="11917" w:author="Debbie Houldsworth" w:date="2020-05-07T07:58:00Z">
        <w:r w:rsidDel="005F0311">
          <w:delText>the number of messages received by that SDEP User, where a response is expected, that have not been responded to, the number of days for which the response has been outstanding, the process to which the message relates, and the Individual SDEP User (where applicable) to which the message is assigned; and</w:delText>
        </w:r>
      </w:del>
    </w:p>
    <w:p w14:paraId="6A517B7B" w14:textId="06A36202" w:rsidR="00CE6D9E" w:rsidDel="005F0311" w:rsidRDefault="00CE6D9E" w:rsidP="004F4AD2">
      <w:pPr>
        <w:pStyle w:val="MRAL3Numbered"/>
        <w:rPr>
          <w:del w:id="11918" w:author="Debbie Houldsworth" w:date="2020-05-07T07:58:00Z"/>
        </w:rPr>
      </w:pPr>
      <w:del w:id="11919" w:author="Debbie Houldsworth" w:date="2020-05-07T07:58:00Z">
        <w:r w:rsidDel="005F0311">
          <w:delText>the number of messages sent by that SDEP User, where a response is expected, that have not been responded to, the number of days for which the response has been outstanding, the process to which the message relates, and the SDEP User to which the message was sent that is due to respond.</w:delText>
        </w:r>
      </w:del>
    </w:p>
    <w:p w14:paraId="52FB1DD0" w14:textId="504FB95F" w:rsidR="00CE6D9E" w:rsidDel="005F0311" w:rsidRDefault="00CE6D9E" w:rsidP="00E24058">
      <w:pPr>
        <w:pStyle w:val="MRAHeading2"/>
        <w:numPr>
          <w:ilvl w:val="0"/>
          <w:numId w:val="0"/>
        </w:numPr>
        <w:ind w:left="709"/>
        <w:rPr>
          <w:del w:id="11920" w:author="Debbie Houldsworth" w:date="2020-05-07T07:58:00Z"/>
        </w:rPr>
      </w:pPr>
      <w:del w:id="11921" w:author="Debbie Houldsworth" w:date="2020-05-07T07:58:00Z">
        <w:r w:rsidDel="005F0311">
          <w:delText>Procedures</w:delText>
        </w:r>
      </w:del>
    </w:p>
    <w:p w14:paraId="06B39646" w14:textId="7B4A6C02" w:rsidR="00CE6D9E" w:rsidDel="005F0311" w:rsidRDefault="00CE6D9E" w:rsidP="00E24058">
      <w:pPr>
        <w:pStyle w:val="MRAL1Numbered"/>
        <w:rPr>
          <w:del w:id="11922" w:author="Debbie Houldsworth" w:date="2020-05-07T07:58:00Z"/>
        </w:rPr>
      </w:pPr>
      <w:del w:id="11923" w:author="Debbie Houldsworth" w:date="2020-05-07T07:58:00Z">
        <w:r w:rsidDel="005F0311">
          <w:delText>MEC shall agree and issue procedures, which shall be subordinate to and not inconsistent with this Clause 58, in relation to:</w:delText>
        </w:r>
      </w:del>
    </w:p>
    <w:p w14:paraId="3298A983" w14:textId="385E87E7" w:rsidR="00CE6D9E" w:rsidDel="005F0311" w:rsidRDefault="00CE6D9E" w:rsidP="00E24058">
      <w:pPr>
        <w:pStyle w:val="MRAL2Numbered"/>
        <w:rPr>
          <w:del w:id="11924" w:author="Debbie Houldsworth" w:date="2020-05-07T07:58:00Z"/>
        </w:rPr>
      </w:pPr>
      <w:del w:id="11925" w:author="Debbie Houldsworth" w:date="2020-05-07T07:58:00Z">
        <w:r w:rsidDel="005F0311">
          <w:delText>the establishment, operation, maintenance of the Secure Data Exchange Portal; and/or</w:delText>
        </w:r>
      </w:del>
    </w:p>
    <w:p w14:paraId="378F5788" w14:textId="4AECAA0C" w:rsidR="00CE6D9E" w:rsidDel="005F0311" w:rsidRDefault="00CE6D9E" w:rsidP="00E24058">
      <w:pPr>
        <w:pStyle w:val="MRAL2Numbered"/>
        <w:rPr>
          <w:del w:id="11926" w:author="Debbie Houldsworth" w:date="2020-05-07T07:58:00Z"/>
        </w:rPr>
      </w:pPr>
      <w:del w:id="11927" w:author="Debbie Houldsworth" w:date="2020-05-07T07:58:00Z">
        <w:r w:rsidDel="005F0311">
          <w:delText>access to the Secure Data Exchange Portal.</w:delText>
        </w:r>
      </w:del>
    </w:p>
    <w:p w14:paraId="111DDF8A" w14:textId="6F5DB721" w:rsidR="00CE6D9E" w:rsidDel="005F0311" w:rsidRDefault="00CE6D9E" w:rsidP="00E24058">
      <w:pPr>
        <w:pStyle w:val="MRAL1Numbered"/>
        <w:rPr>
          <w:del w:id="11928" w:author="Debbie Houldsworth" w:date="2020-05-07T07:58:00Z"/>
        </w:rPr>
      </w:pPr>
      <w:del w:id="11929" w:author="Debbie Houldsworth" w:date="2020-05-07T07:58:00Z">
        <w:r w:rsidDel="005F0311">
          <w:delText>Such procedures in relation to access to the Secure Data Exchange Portal may include, for the avoidance of doubt, provisions to apply to SDEP Users who are not parties to this Agreement.</w:delText>
        </w:r>
      </w:del>
    </w:p>
    <w:p w14:paraId="42157086" w14:textId="44853EED" w:rsidR="00CE6D9E" w:rsidDel="005F0311" w:rsidRDefault="00CE6D9E" w:rsidP="00E24058">
      <w:pPr>
        <w:pStyle w:val="MRAL1Numbered"/>
        <w:rPr>
          <w:del w:id="11930" w:author="Debbie Houldsworth" w:date="2020-05-07T07:58:00Z"/>
        </w:rPr>
      </w:pPr>
      <w:del w:id="11931" w:author="Debbie Houldsworth" w:date="2020-05-07T07:58:00Z">
        <w:r w:rsidDel="005F0311">
          <w:delText>The parties agree to comply with the procedures issued by MEC under Clause 58.10, as amended from time to time.</w:delText>
        </w:r>
      </w:del>
    </w:p>
    <w:p w14:paraId="4B8A91C8" w14:textId="17E5B500" w:rsidR="00CE6D9E" w:rsidDel="005F0311" w:rsidRDefault="00CE6D9E" w:rsidP="00E24058">
      <w:pPr>
        <w:pStyle w:val="MRAHeading2"/>
        <w:numPr>
          <w:ilvl w:val="0"/>
          <w:numId w:val="0"/>
        </w:numPr>
        <w:ind w:left="709"/>
        <w:rPr>
          <w:del w:id="11932" w:author="Debbie Houldsworth" w:date="2020-05-07T07:58:00Z"/>
        </w:rPr>
      </w:pPr>
      <w:del w:id="11933" w:author="Debbie Houldsworth" w:date="2020-05-07T07:58:00Z">
        <w:r w:rsidDel="005F0311">
          <w:delText>Information Security and Compliance</w:delText>
        </w:r>
      </w:del>
    </w:p>
    <w:p w14:paraId="1E077BFA" w14:textId="42302E55" w:rsidR="00CE6D9E" w:rsidDel="005F0311" w:rsidRDefault="00CE6D9E" w:rsidP="00E24058">
      <w:pPr>
        <w:pStyle w:val="MRAL1Numbered"/>
        <w:rPr>
          <w:del w:id="11934" w:author="Debbie Houldsworth" w:date="2020-05-07T07:58:00Z"/>
        </w:rPr>
      </w:pPr>
      <w:del w:id="11935" w:author="Debbie Houldsworth" w:date="2020-05-07T07:58:00Z">
        <w:r w:rsidDel="005F0311">
          <w:delText>Notwithstanding any other provisions of this Agreement, each Supplier and Distribution Business shall ensure, where personal data relating to a Customer is exchanged in accordance with this Agreement, and where that personal data is not required by this Agreement to be sent via another secure means, that such personal data is sent using the Secure Data Exchange Portal. For the avoidance of doubt, this includes personal data relating to a Customer sent in accordance with any procedures issued by MEC.</w:delText>
        </w:r>
      </w:del>
    </w:p>
    <w:p w14:paraId="202BE2E4" w14:textId="49830561" w:rsidR="00CE6D9E" w:rsidDel="005F0311" w:rsidRDefault="00CE6D9E" w:rsidP="00E24058">
      <w:pPr>
        <w:pStyle w:val="MRAL1Numbered"/>
        <w:rPr>
          <w:del w:id="11936" w:author="Debbie Houldsworth" w:date="2020-05-07T07:58:00Z"/>
        </w:rPr>
      </w:pPr>
      <w:del w:id="11937" w:author="Debbie Houldsworth" w:date="2020-05-07T07:58:00Z">
        <w:r w:rsidDel="005F0311">
          <w:delText>MEC reserves the right to conduct an audit of parties’ compliance with this Clause 58, and parties agree to cooperate with MEC in the participation of such audit where required.</w:delText>
        </w:r>
      </w:del>
    </w:p>
    <w:p w14:paraId="4EABF9BA" w14:textId="32F9CCCB" w:rsidR="00CE6D9E" w:rsidDel="005F0311" w:rsidRDefault="00CE6D9E" w:rsidP="00E24058">
      <w:pPr>
        <w:pStyle w:val="MRAHeading2"/>
        <w:numPr>
          <w:ilvl w:val="0"/>
          <w:numId w:val="0"/>
        </w:numPr>
        <w:ind w:left="709"/>
        <w:rPr>
          <w:del w:id="11938" w:author="Debbie Houldsworth" w:date="2020-05-07T07:58:00Z"/>
        </w:rPr>
      </w:pPr>
      <w:del w:id="11939" w:author="Debbie Houldsworth" w:date="2020-05-07T07:58:00Z">
        <w:r w:rsidDel="005F0311">
          <w:delText>Change Control</w:delText>
        </w:r>
      </w:del>
    </w:p>
    <w:p w14:paraId="1C67C1C4" w14:textId="01C0F465" w:rsidR="008A469B" w:rsidDel="005F0311" w:rsidRDefault="00CE6D9E" w:rsidP="00E24058">
      <w:pPr>
        <w:pStyle w:val="MRAL1Numbered"/>
        <w:rPr>
          <w:del w:id="11940" w:author="Debbie Houldsworth" w:date="2020-05-07T07:58:00Z"/>
          <w:caps/>
        </w:rPr>
      </w:pPr>
      <w:del w:id="11941" w:author="Debbie Houldsworth" w:date="2020-05-07T07:58:00Z">
        <w:r w:rsidDel="005F0311">
          <w:delText>Where a Change Proposal is raised that seeks to amend this Clause 58, or the procedures issued pursuant to Clause 58.10, the Secretariat shall notify the SPAA Secretariat of that Change Proposal and the agreed impact assessment period agreed by MDB.</w:delText>
        </w:r>
      </w:del>
    </w:p>
    <w:p w14:paraId="3944876A" w14:textId="1E41AD42" w:rsidR="003128D7" w:rsidRPr="00C840F4" w:rsidRDefault="003128D7">
      <w:pPr>
        <w:pStyle w:val="MRAL1Numbered"/>
        <w:numPr>
          <w:ilvl w:val="0"/>
          <w:numId w:val="0"/>
        </w:numPr>
        <w:ind w:left="851"/>
        <w:rPr>
          <w:ins w:id="11942" w:author="TSWAN" w:date="2020-04-16T19:06:00Z"/>
          <w:bCs/>
        </w:rPr>
        <w:pPrChange w:id="11943" w:author="Debbie Houldsworth" w:date="2020-05-07T07:43:00Z">
          <w:pPr>
            <w:pStyle w:val="MRAHeading1"/>
            <w:outlineLvl w:val="0"/>
          </w:pPr>
        </w:pPrChange>
      </w:pPr>
      <w:commentRangeStart w:id="11944"/>
      <w:ins w:id="11945" w:author="TSWAN" w:date="2020-04-16T19:06:00Z">
        <w:r w:rsidRPr="008A469B">
          <w:rPr>
            <w:b/>
            <w:bCs/>
            <w:rPrChange w:id="11946" w:author="Debbie Houldsworth" w:date="2020-05-07T07:44:00Z">
              <w:rPr>
                <w:b w:val="0"/>
              </w:rPr>
            </w:rPrChange>
          </w:rPr>
          <w:t>PART XV</w:t>
        </w:r>
        <w:r w:rsidR="00014696" w:rsidRPr="008A469B">
          <w:rPr>
            <w:b/>
            <w:bCs/>
            <w:rPrChange w:id="11947" w:author="Debbie Houldsworth" w:date="2020-05-07T07:44:00Z">
              <w:rPr>
                <w:b w:val="0"/>
              </w:rPr>
            </w:rPrChange>
          </w:rPr>
          <w:t>I</w:t>
        </w:r>
        <w:r w:rsidRPr="008A469B">
          <w:rPr>
            <w:b/>
            <w:bCs/>
            <w:rPrChange w:id="11948" w:author="Debbie Houldsworth" w:date="2020-05-07T07:44:00Z">
              <w:rPr>
                <w:b w:val="0"/>
              </w:rPr>
            </w:rPrChange>
          </w:rPr>
          <w:t>: CLOSE DOWN ARRANGEMENTS</w:t>
        </w:r>
      </w:ins>
      <w:commentRangeEnd w:id="11944"/>
      <w:r w:rsidR="004F6088">
        <w:rPr>
          <w:rStyle w:val="CommentReference"/>
        </w:rPr>
        <w:commentReference w:id="11944"/>
      </w:r>
    </w:p>
    <w:p w14:paraId="76661997" w14:textId="55E1B258" w:rsidR="003128D7" w:rsidRDefault="003128D7">
      <w:pPr>
        <w:pStyle w:val="MRAHeading2"/>
        <w:numPr>
          <w:ilvl w:val="0"/>
          <w:numId w:val="143"/>
        </w:numPr>
        <w:outlineLvl w:val="0"/>
        <w:rPr>
          <w:ins w:id="11949" w:author="TSWAN" w:date="2020-04-16T19:06:00Z"/>
        </w:rPr>
        <w:pPrChange w:id="11950" w:author="Jonathan Hawkins" w:date="2020-05-15T12:11:00Z">
          <w:pPr>
            <w:pStyle w:val="MRAHeading2"/>
          </w:pPr>
        </w:pPrChange>
      </w:pPr>
      <w:bookmarkStart w:id="11951" w:name="_Ref35263899"/>
      <w:bookmarkStart w:id="11952" w:name="_Toc40261295"/>
      <w:ins w:id="11953" w:author="TSWAN" w:date="2020-04-16T19:06:00Z">
        <w:r>
          <w:t xml:space="preserve">designation of </w:t>
        </w:r>
        <w:r w:rsidR="00580DE5">
          <w:t xml:space="preserve">THE </w:t>
        </w:r>
        <w:r>
          <w:t>close down date</w:t>
        </w:r>
        <w:bookmarkEnd w:id="11951"/>
        <w:bookmarkEnd w:id="11952"/>
      </w:ins>
    </w:p>
    <w:p w14:paraId="4B8D3DAD" w14:textId="05EB07A9" w:rsidR="003128D7" w:rsidRPr="00716F25" w:rsidRDefault="00AF223D">
      <w:pPr>
        <w:pStyle w:val="MRAL1Numbered"/>
        <w:numPr>
          <w:ilvl w:val="1"/>
          <w:numId w:val="144"/>
        </w:numPr>
        <w:rPr>
          <w:ins w:id="11954" w:author="TSWAN" w:date="2020-04-16T19:06:00Z"/>
          <w:b/>
          <w:i/>
          <w:highlight w:val="yellow"/>
        </w:rPr>
        <w:pPrChange w:id="11955" w:author="Jonathan Hawkins" w:date="2020-05-15T12:12:00Z">
          <w:pPr>
            <w:pStyle w:val="MRAL1Numbered"/>
          </w:pPr>
        </w:pPrChange>
      </w:pPr>
      <w:bookmarkStart w:id="11956" w:name="_Ref35264112"/>
      <w:ins w:id="11957" w:author="TSWAN" w:date="2020-04-16T19:06:00Z">
        <w:r>
          <w:t xml:space="preserve">Subject to the remainder of this Clause </w:t>
        </w:r>
        <w:r>
          <w:fldChar w:fldCharType="begin"/>
        </w:r>
        <w:r>
          <w:instrText xml:space="preserve"> REF _Ref35263899 \r \h </w:instrText>
        </w:r>
      </w:ins>
      <w:ins w:id="11958" w:author="TSWAN" w:date="2020-04-16T19:06:00Z">
        <w:r>
          <w:fldChar w:fldCharType="separate"/>
        </w:r>
        <w:r>
          <w:t>5</w:t>
        </w:r>
        <w:del w:id="11959" w:author="Jonathan Hawkins" w:date="2020-05-15T12:11:00Z">
          <w:r w:rsidDel="00716F25">
            <w:delText>8</w:delText>
          </w:r>
        </w:del>
      </w:ins>
      <w:ins w:id="11960" w:author="Jonathan Hawkins" w:date="2020-05-15T12:11:00Z">
        <w:r w:rsidR="00716F25">
          <w:t>9</w:t>
        </w:r>
      </w:ins>
      <w:ins w:id="11961" w:author="TSWAN" w:date="2020-04-16T19:06:00Z">
        <w:r>
          <w:fldChar w:fldCharType="end"/>
        </w:r>
        <w:r>
          <w:t xml:space="preserve">, </w:t>
        </w:r>
        <w:r w:rsidRPr="00716F25">
          <w:rPr>
            <w:b/>
          </w:rPr>
          <w:t>[the Authority]</w:t>
        </w:r>
        <w:r>
          <w:t xml:space="preserve"> may designate </w:t>
        </w:r>
        <w:r w:rsidR="00911AB3">
          <w:t xml:space="preserve">a date as </w:t>
        </w:r>
        <w:r>
          <w:t>the "</w:t>
        </w:r>
        <w:r w:rsidRPr="00716F25">
          <w:rPr>
            <w:b/>
          </w:rPr>
          <w:t>Close Down Date</w:t>
        </w:r>
        <w:r>
          <w:t>" by giving notice (a "</w:t>
        </w:r>
        <w:r w:rsidRPr="00716F25">
          <w:rPr>
            <w:b/>
          </w:rPr>
          <w:t>CDD Notice</w:t>
        </w:r>
        <w:r>
          <w:t xml:space="preserve">") of </w:t>
        </w:r>
        <w:r w:rsidR="00911AB3">
          <w:t>that date</w:t>
        </w:r>
        <w:r>
          <w:t xml:space="preserve"> to each party to this Agreement.</w:t>
        </w:r>
        <w:bookmarkEnd w:id="11956"/>
        <w:r w:rsidR="005B78AE">
          <w:t xml:space="preserve"> </w:t>
        </w:r>
      </w:ins>
    </w:p>
    <w:p w14:paraId="2E750525" w14:textId="7D3A44D7" w:rsidR="00B811B8" w:rsidRDefault="00B811B8" w:rsidP="00911AB3">
      <w:pPr>
        <w:pStyle w:val="MRAL1Numbered"/>
        <w:rPr>
          <w:ins w:id="11962" w:author="TSWAN" w:date="2020-04-16T19:06:00Z"/>
        </w:rPr>
      </w:pPr>
      <w:bookmarkStart w:id="11963" w:name="_Ref35265535"/>
      <w:ins w:id="11964" w:author="TSWAN" w:date="2020-04-16T19:06:00Z">
        <w:r>
          <w:t xml:space="preserve">At any time prior to the occurrence of a Close Down Date designated in a CDD Notice, </w:t>
        </w:r>
        <w:r w:rsidRPr="00911AB3">
          <w:rPr>
            <w:b/>
          </w:rPr>
          <w:t>[the Authority]</w:t>
        </w:r>
        <w:r>
          <w:t xml:space="preserve"> may give notice to each party to this Agreement revoking that CDD Notice</w:t>
        </w:r>
        <w:r w:rsidR="00911AB3">
          <w:t xml:space="preserve">, whereupon that CDD Notice shall cease to have any effect.  Any notice given pursuant to this Clause </w:t>
        </w:r>
        <w:r w:rsidR="00911AB3">
          <w:fldChar w:fldCharType="begin"/>
        </w:r>
        <w:r w:rsidR="00911AB3">
          <w:instrText xml:space="preserve"> REF _Ref35265535 \r \h </w:instrText>
        </w:r>
      </w:ins>
      <w:ins w:id="11965" w:author="TSWAN" w:date="2020-04-16T19:06:00Z">
        <w:r w:rsidR="00911AB3">
          <w:fldChar w:fldCharType="separate"/>
        </w:r>
        <w:r w:rsidR="00911AB3">
          <w:t>5</w:t>
        </w:r>
        <w:del w:id="11966" w:author="Jonathan Hawkins" w:date="2020-05-15T12:12:00Z">
          <w:r w:rsidR="00911AB3" w:rsidDel="00716F25">
            <w:delText>8</w:delText>
          </w:r>
        </w:del>
      </w:ins>
      <w:ins w:id="11967" w:author="Jonathan Hawkins" w:date="2020-05-15T12:12:00Z">
        <w:r w:rsidR="00716F25">
          <w:t>9</w:t>
        </w:r>
      </w:ins>
      <w:ins w:id="11968" w:author="TSWAN" w:date="2020-04-16T19:06:00Z">
        <w:r w:rsidR="00911AB3">
          <w:t>.2</w:t>
        </w:r>
        <w:r w:rsidR="00911AB3">
          <w:fldChar w:fldCharType="end"/>
        </w:r>
        <w:r w:rsidR="00911AB3">
          <w:t xml:space="preserve"> may </w:t>
        </w:r>
        <w:r w:rsidRPr="00911AB3">
          <w:rPr>
            <w:b/>
          </w:rPr>
          <w:t>[(at the discretion of the Authority)]</w:t>
        </w:r>
        <w:r>
          <w:t xml:space="preserve"> </w:t>
        </w:r>
        <w:r w:rsidR="00911AB3">
          <w:t xml:space="preserve">also </w:t>
        </w:r>
        <w:r>
          <w:t>designat</w:t>
        </w:r>
        <w:r w:rsidR="00911AB3">
          <w:t>e</w:t>
        </w:r>
        <w:r>
          <w:t xml:space="preserve"> another</w:t>
        </w:r>
        <w:r w:rsidR="00911AB3">
          <w:t xml:space="preserve"> date as the</w:t>
        </w:r>
        <w:r>
          <w:t xml:space="preserve"> Close Down Date.</w:t>
        </w:r>
        <w:bookmarkEnd w:id="11963"/>
      </w:ins>
    </w:p>
    <w:p w14:paraId="6D02FF9D" w14:textId="079242B5" w:rsidR="00911AB3" w:rsidRDefault="00B811B8" w:rsidP="00A53ADC">
      <w:pPr>
        <w:pStyle w:val="MRAL1Numbered"/>
        <w:rPr>
          <w:ins w:id="11969" w:author="TSWAN" w:date="2020-04-16T19:06:00Z"/>
        </w:rPr>
      </w:pPr>
      <w:ins w:id="11970" w:author="TSWAN" w:date="2020-04-16T19:06:00Z">
        <w:r>
          <w:t xml:space="preserve">The Close Down Date designated pursuant to this Clause </w:t>
        </w:r>
        <w:del w:id="11971" w:author="Debbie Houldsworth" w:date="2020-05-21T07:04:00Z">
          <w:r w:rsidDel="002A0187">
            <w:fldChar w:fldCharType="begin"/>
          </w:r>
          <w:r w:rsidDel="002A0187">
            <w:delInstrText xml:space="preserve"> REF _Ref35263899 \r \h </w:delInstrText>
          </w:r>
        </w:del>
      </w:ins>
      <w:del w:id="11972" w:author="Debbie Houldsworth" w:date="2020-05-21T07:04:00Z"/>
      <w:ins w:id="11973" w:author="TSWAN" w:date="2020-04-16T19:06:00Z">
        <w:del w:id="11974" w:author="Debbie Houldsworth" w:date="2020-05-21T07:04:00Z">
          <w:r w:rsidDel="002A0187">
            <w:fldChar w:fldCharType="separate"/>
          </w:r>
          <w:r w:rsidDel="002A0187">
            <w:delText>58</w:delText>
          </w:r>
          <w:r w:rsidDel="002A0187">
            <w:fldChar w:fldCharType="end"/>
          </w:r>
        </w:del>
      </w:ins>
      <w:ins w:id="11975" w:author="Debbie Houldsworth" w:date="2020-05-21T07:04:00Z">
        <w:r w:rsidR="002A0187">
          <w:t>9</w:t>
        </w:r>
      </w:ins>
      <w:ins w:id="11976" w:author="TSWAN" w:date="2020-04-16T19:06:00Z">
        <w:r w:rsidR="00A53ADC">
          <w:t xml:space="preserve"> </w:t>
        </w:r>
        <w:r>
          <w:t xml:space="preserve">shall be the date immediately prior to the date on which </w:t>
        </w:r>
        <w:r w:rsidRPr="00A53ADC">
          <w:rPr>
            <w:b/>
          </w:rPr>
          <w:t xml:space="preserve">[the Authority] </w:t>
        </w:r>
        <w:r w:rsidRPr="00F166E4">
          <w:t xml:space="preserve">anticipates (at the time of giving the relevant CDD Notice) that </w:t>
        </w:r>
        <w:r w:rsidR="005B78AE" w:rsidRPr="00F166E4">
          <w:t>version 2 of the Retail Energy Code will be implemented pursuant to the Retail Code Consolidation Significant Code Review</w:t>
        </w:r>
        <w:r w:rsidR="00B313FE">
          <w:t>.</w:t>
        </w:r>
        <w:r w:rsidR="00E7413C" w:rsidRPr="00A53ADC">
          <w:rPr>
            <w:b/>
          </w:rPr>
          <w:t xml:space="preserve"> </w:t>
        </w:r>
      </w:ins>
    </w:p>
    <w:p w14:paraId="5F2F143C" w14:textId="4AC417FD" w:rsidR="00AF223D" w:rsidRDefault="00AF223D" w:rsidP="00AF223D">
      <w:pPr>
        <w:pStyle w:val="MRAL1Numbered"/>
        <w:rPr>
          <w:ins w:id="11977" w:author="TSWAN" w:date="2020-04-16T19:06:00Z"/>
        </w:rPr>
      </w:pPr>
      <w:ins w:id="11978" w:author="TSWAN" w:date="2020-04-16T19:06:00Z">
        <w:r>
          <w:t xml:space="preserve">For the avoidance of doubt, </w:t>
        </w:r>
        <w:r w:rsidR="00580DE5">
          <w:t xml:space="preserve">any </w:t>
        </w:r>
        <w:r>
          <w:t xml:space="preserve">notice given pursuant to this Clause </w:t>
        </w:r>
        <w:del w:id="11979" w:author="Debbie Houldsworth" w:date="2020-05-21T07:04:00Z">
          <w:r w:rsidDel="002A0187">
            <w:fldChar w:fldCharType="begin"/>
          </w:r>
          <w:r w:rsidDel="002A0187">
            <w:delInstrText xml:space="preserve"> REF _Ref35263899 \r \h </w:delInstrText>
          </w:r>
        </w:del>
      </w:ins>
      <w:del w:id="11980" w:author="Debbie Houldsworth" w:date="2020-05-21T07:04:00Z"/>
      <w:ins w:id="11981" w:author="TSWAN" w:date="2020-04-16T19:06:00Z">
        <w:del w:id="11982" w:author="Debbie Houldsworth" w:date="2020-05-21T07:04:00Z">
          <w:r w:rsidDel="002A0187">
            <w:fldChar w:fldCharType="separate"/>
          </w:r>
          <w:r w:rsidDel="002A0187">
            <w:delText>58</w:delText>
          </w:r>
          <w:r w:rsidDel="002A0187">
            <w:fldChar w:fldCharType="end"/>
          </w:r>
        </w:del>
      </w:ins>
      <w:ins w:id="11983" w:author="Debbie Houldsworth" w:date="2020-05-21T07:04:00Z">
        <w:r w:rsidR="002A0187">
          <w:t>9</w:t>
        </w:r>
      </w:ins>
      <w:ins w:id="11984" w:author="TSWAN" w:date="2020-04-16T19:06:00Z">
        <w:r>
          <w:t xml:space="preserve"> shall be given in accordance with Clause </w:t>
        </w:r>
        <w:r>
          <w:fldChar w:fldCharType="begin"/>
        </w:r>
        <w:r>
          <w:instrText xml:space="preserve"> REF _Ref35264061 \r \h </w:instrText>
        </w:r>
      </w:ins>
      <w:ins w:id="11985" w:author="TSWAN" w:date="2020-04-16T19:06:00Z">
        <w:r>
          <w:fldChar w:fldCharType="separate"/>
        </w:r>
        <w:r>
          <w:t>47</w:t>
        </w:r>
        <w:r>
          <w:fldChar w:fldCharType="end"/>
        </w:r>
        <w:r>
          <w:t>.</w:t>
        </w:r>
      </w:ins>
    </w:p>
    <w:p w14:paraId="64EA6568" w14:textId="7FAB40F6" w:rsidR="00AF223D" w:rsidRDefault="00AF223D">
      <w:pPr>
        <w:pStyle w:val="MRAHeading2"/>
        <w:outlineLvl w:val="0"/>
        <w:rPr>
          <w:ins w:id="11986" w:author="TSWAN" w:date="2020-04-16T19:06:00Z"/>
        </w:rPr>
        <w:pPrChange w:id="11987" w:author="Debbie Houldsworth" w:date="2020-05-13T09:33:00Z">
          <w:pPr>
            <w:pStyle w:val="MRAHeading2"/>
          </w:pPr>
        </w:pPrChange>
      </w:pPr>
      <w:bookmarkStart w:id="11988" w:name="_Ref35265456"/>
      <w:bookmarkStart w:id="11989" w:name="_Toc40261296"/>
      <w:ins w:id="11990" w:author="TSWAN" w:date="2020-04-16T19:06:00Z">
        <w:r>
          <w:t>close down of this agreement on the close down date</w:t>
        </w:r>
        <w:bookmarkEnd w:id="11988"/>
        <w:bookmarkEnd w:id="11989"/>
      </w:ins>
    </w:p>
    <w:p w14:paraId="04881EA8" w14:textId="19DBA303" w:rsidR="00EA3280" w:rsidRDefault="00DA773B">
      <w:pPr>
        <w:pStyle w:val="MRAL1Numbered"/>
        <w:numPr>
          <w:ilvl w:val="1"/>
          <w:numId w:val="145"/>
        </w:numPr>
        <w:rPr>
          <w:ins w:id="11991" w:author="TSWAN" w:date="2020-04-16T19:06:00Z"/>
        </w:rPr>
        <w:pPrChange w:id="11992" w:author="Jonathan Hawkins" w:date="2020-05-15T12:13:00Z">
          <w:pPr>
            <w:pStyle w:val="MRAL1Numbered"/>
          </w:pPr>
        </w:pPrChange>
      </w:pPr>
      <w:bookmarkStart w:id="11993" w:name="_Ref35267649"/>
      <w:ins w:id="11994" w:author="TSWAN" w:date="2020-04-16T19:06:00Z">
        <w:r>
          <w:t xml:space="preserve">Subject to the remainder of this Clause </w:t>
        </w:r>
        <w:del w:id="11995" w:author="Jonathan Hawkins" w:date="2020-05-15T12:13:00Z">
          <w:r w:rsidDel="00D147B9">
            <w:fldChar w:fldCharType="begin"/>
          </w:r>
          <w:r w:rsidDel="00D147B9">
            <w:delInstrText xml:space="preserve"> REF _Ref35265456 \r \h </w:delInstrText>
          </w:r>
        </w:del>
      </w:ins>
      <w:del w:id="11996" w:author="Jonathan Hawkins" w:date="2020-05-15T12:13:00Z"/>
      <w:ins w:id="11997" w:author="TSWAN" w:date="2020-04-16T19:06:00Z">
        <w:del w:id="11998" w:author="Jonathan Hawkins" w:date="2020-05-15T12:13:00Z">
          <w:r w:rsidDel="00D147B9">
            <w:fldChar w:fldCharType="separate"/>
          </w:r>
          <w:r w:rsidDel="00D147B9">
            <w:delText>59</w:delText>
          </w:r>
          <w:r w:rsidDel="00D147B9">
            <w:fldChar w:fldCharType="end"/>
          </w:r>
        </w:del>
      </w:ins>
      <w:ins w:id="11999" w:author="Jonathan Hawkins" w:date="2020-05-15T12:13:00Z">
        <w:r w:rsidR="00D147B9">
          <w:t>60</w:t>
        </w:r>
      </w:ins>
      <w:ins w:id="12000" w:author="TSWAN" w:date="2020-04-16T19:06:00Z">
        <w:r>
          <w:t>, at 11.59 pm (London time) on the Close Down Date (the "</w:t>
        </w:r>
        <w:r w:rsidRPr="00D147B9">
          <w:rPr>
            <w:b/>
          </w:rPr>
          <w:t>CDD Effective Time</w:t>
        </w:r>
        <w:r>
          <w:t xml:space="preserve">") </w:t>
        </w:r>
        <w:r w:rsidR="00EA3280">
          <w:t>this Agreement shall terminate and the parties to it shall cease to have any</w:t>
        </w:r>
        <w:r>
          <w:t xml:space="preserve"> further</w:t>
        </w:r>
        <w:r w:rsidR="00EA3280">
          <w:t xml:space="preserve"> rights, remedies, liabilities and obligation under it.</w:t>
        </w:r>
        <w:bookmarkEnd w:id="11993"/>
        <w:r w:rsidR="00EA3280">
          <w:t xml:space="preserve"> </w:t>
        </w:r>
      </w:ins>
    </w:p>
    <w:p w14:paraId="25C673C9" w14:textId="3C951C1E" w:rsidR="00DA773B" w:rsidRDefault="00DA773B" w:rsidP="00DA773B">
      <w:pPr>
        <w:pStyle w:val="MRAL1Numbered"/>
        <w:rPr>
          <w:ins w:id="12001" w:author="TSWAN" w:date="2020-04-16T19:06:00Z"/>
        </w:rPr>
      </w:pPr>
      <w:bookmarkStart w:id="12002" w:name="_Ref35265909"/>
      <w:ins w:id="12003" w:author="TSWAN" w:date="2020-04-16T19:06:00Z">
        <w:r>
          <w:t xml:space="preserve">Termination of this Agreement pursuant to Clause </w:t>
        </w:r>
        <w:r>
          <w:fldChar w:fldCharType="begin"/>
        </w:r>
        <w:r>
          <w:instrText xml:space="preserve"> REF _Ref35267649 \r \h </w:instrText>
        </w:r>
      </w:ins>
      <w:ins w:id="12004" w:author="TSWAN" w:date="2020-04-16T19:06:00Z">
        <w:r>
          <w:fldChar w:fldCharType="separate"/>
        </w:r>
        <w:del w:id="12005" w:author="Jonathan Hawkins" w:date="2020-05-15T12:14:00Z">
          <w:r w:rsidDel="00D147B9">
            <w:delText>59</w:delText>
          </w:r>
        </w:del>
      </w:ins>
      <w:ins w:id="12006" w:author="Jonathan Hawkins" w:date="2020-05-15T12:14:00Z">
        <w:r w:rsidR="00D147B9">
          <w:t>60</w:t>
        </w:r>
      </w:ins>
      <w:ins w:id="12007" w:author="TSWAN" w:date="2020-04-16T19:06:00Z">
        <w:r>
          <w:t>.1</w:t>
        </w:r>
        <w:r>
          <w:fldChar w:fldCharType="end"/>
        </w:r>
        <w:r>
          <w:t xml:space="preserve"> shall not affect any rights, remedies, obligations or liabilities arising as a result of the breach by any party of this Agreement prior to termination.</w:t>
        </w:r>
      </w:ins>
    </w:p>
    <w:p w14:paraId="3997AF4E" w14:textId="26AC88FF" w:rsidR="00EA3280" w:rsidRDefault="00EA3280" w:rsidP="00911AB3">
      <w:pPr>
        <w:pStyle w:val="MRAL1Numbered"/>
        <w:rPr>
          <w:ins w:id="12008" w:author="TSWAN" w:date="2020-04-16T19:06:00Z"/>
        </w:rPr>
      </w:pPr>
      <w:ins w:id="12009" w:author="TSWAN" w:date="2020-04-16T19:06:00Z">
        <w:r>
          <w:t xml:space="preserve">The following provisions of this Agreement shall continue in full force and effect in respect of the period up to the CDD Effective Time, but </w:t>
        </w:r>
        <w:r w:rsidR="00580DE5">
          <w:t xml:space="preserve">(for the avoidance of doubt) </w:t>
        </w:r>
        <w:r>
          <w:t>shall not apply in respect of the period following the CDD Effective Time:</w:t>
        </w:r>
        <w:bookmarkEnd w:id="12002"/>
      </w:ins>
    </w:p>
    <w:p w14:paraId="397D7C45" w14:textId="05876FE7" w:rsidR="00E7413C" w:rsidRDefault="00E7413C" w:rsidP="00EA3280">
      <w:pPr>
        <w:pStyle w:val="MRAL2Numbered"/>
        <w:rPr>
          <w:ins w:id="12010" w:author="TSWAN" w:date="2020-04-16T19:06:00Z"/>
        </w:rPr>
      </w:pPr>
      <w:ins w:id="12011" w:author="TSWAN" w:date="2020-04-16T19:06:00Z">
        <w:r>
          <w:t>Clause 32</w:t>
        </w:r>
        <w:r w:rsidR="00B313FE">
          <w:t>;</w:t>
        </w:r>
      </w:ins>
    </w:p>
    <w:p w14:paraId="1D7BD87D" w14:textId="1FD4C54E" w:rsidR="00EA3280" w:rsidRPr="00DA773B" w:rsidRDefault="004B29C7" w:rsidP="00EA3280">
      <w:pPr>
        <w:pStyle w:val="MRAL2Numbered"/>
        <w:rPr>
          <w:ins w:id="12012" w:author="TSWAN" w:date="2020-04-16T19:06:00Z"/>
        </w:rPr>
      </w:pPr>
      <w:ins w:id="12013" w:author="TSWAN" w:date="2020-04-16T19:06:00Z">
        <w:r>
          <w:t xml:space="preserve">Clause </w:t>
        </w:r>
        <w:r>
          <w:fldChar w:fldCharType="begin"/>
        </w:r>
        <w:r>
          <w:instrText xml:space="preserve"> REF _Ref35266180 \r \h </w:instrText>
        </w:r>
      </w:ins>
      <w:ins w:id="12014" w:author="TSWAN" w:date="2020-04-16T19:06:00Z">
        <w:r>
          <w:fldChar w:fldCharType="separate"/>
        </w:r>
        <w:r>
          <w:t>34</w:t>
        </w:r>
        <w:r>
          <w:fldChar w:fldCharType="end"/>
        </w:r>
        <w:r w:rsidR="00DA773B">
          <w:t>; and</w:t>
        </w:r>
      </w:ins>
    </w:p>
    <w:p w14:paraId="1ACB9A46" w14:textId="352C8553" w:rsidR="004B29C7" w:rsidRPr="00DA773B" w:rsidRDefault="004B29C7" w:rsidP="00EA3280">
      <w:pPr>
        <w:pStyle w:val="MRAL2Numbered"/>
        <w:rPr>
          <w:ins w:id="12015" w:author="TSWAN" w:date="2020-04-16T19:06:00Z"/>
        </w:rPr>
      </w:pPr>
      <w:ins w:id="12016" w:author="TSWAN" w:date="2020-04-16T19:06:00Z">
        <w:r w:rsidRPr="00DA773B">
          <w:t xml:space="preserve">Clause </w:t>
        </w:r>
        <w:r w:rsidR="00DA773B" w:rsidRPr="00DA773B">
          <w:fldChar w:fldCharType="begin"/>
        </w:r>
        <w:r w:rsidR="00DA773B" w:rsidRPr="00DA773B">
          <w:instrText xml:space="preserve"> REF _Ref35266832 \r \h </w:instrText>
        </w:r>
        <w:r w:rsidR="00DA773B">
          <w:instrText xml:space="preserve"> \* MERGEFORMAT </w:instrText>
        </w:r>
      </w:ins>
      <w:ins w:id="12017" w:author="TSWAN" w:date="2020-04-16T19:06:00Z">
        <w:r w:rsidR="00DA773B" w:rsidRPr="00DA773B">
          <w:fldChar w:fldCharType="separate"/>
        </w:r>
        <w:r w:rsidR="00DA773B" w:rsidRPr="00DA773B">
          <w:t>35</w:t>
        </w:r>
        <w:r w:rsidR="00DA773B" w:rsidRPr="00DA773B">
          <w:fldChar w:fldCharType="end"/>
        </w:r>
        <w:r w:rsidR="00DA773B">
          <w:t>.</w:t>
        </w:r>
      </w:ins>
    </w:p>
    <w:p w14:paraId="1C96A940" w14:textId="00B9F522" w:rsidR="00EA3280" w:rsidRDefault="00580DE5" w:rsidP="00EA3280">
      <w:pPr>
        <w:pStyle w:val="MRAL1Numbered"/>
        <w:rPr>
          <w:ins w:id="12018" w:author="TSWAN" w:date="2020-04-16T19:06:00Z"/>
        </w:rPr>
      </w:pPr>
      <w:ins w:id="12019" w:author="TSWAN" w:date="2020-04-16T19:06:00Z">
        <w:r>
          <w:t xml:space="preserve">The following provisions </w:t>
        </w:r>
        <w:r w:rsidR="00EA3280">
          <w:t>shall continue in full force</w:t>
        </w:r>
        <w:r w:rsidR="00DA773B">
          <w:t xml:space="preserve"> and effect notwithstanding the occurrence of the CDD Effective Time</w:t>
        </w:r>
        <w:r>
          <w:t>:</w:t>
        </w:r>
      </w:ins>
    </w:p>
    <w:p w14:paraId="53514087" w14:textId="23F49049" w:rsidR="00580DE5" w:rsidRDefault="00580DE5" w:rsidP="00580DE5">
      <w:pPr>
        <w:pStyle w:val="MRAL2Numbered"/>
        <w:rPr>
          <w:ins w:id="12020" w:author="TSWAN" w:date="2020-04-16T19:06:00Z"/>
        </w:rPr>
      </w:pPr>
      <w:ins w:id="12021" w:author="TSWAN" w:date="2020-04-16T19:06:00Z">
        <w:r>
          <w:t>Clause 1 (to the extent that it applies to any other provision of this Agreement);</w:t>
        </w:r>
      </w:ins>
    </w:p>
    <w:p w14:paraId="3B11386D" w14:textId="083515F4" w:rsidR="00580DE5" w:rsidRDefault="00580DE5" w:rsidP="00580DE5">
      <w:pPr>
        <w:pStyle w:val="MRAL2Numbered"/>
        <w:rPr>
          <w:ins w:id="12022" w:author="TSWAN" w:date="2020-04-16T19:06:00Z"/>
        </w:rPr>
      </w:pPr>
      <w:ins w:id="12023" w:author="TSWAN" w:date="2020-04-16T19:06:00Z">
        <w:r>
          <w:t>Clause 38;</w:t>
        </w:r>
      </w:ins>
    </w:p>
    <w:p w14:paraId="7797F898" w14:textId="2FE9CB9A" w:rsidR="00B313FE" w:rsidRDefault="00B313FE" w:rsidP="00580DE5">
      <w:pPr>
        <w:pStyle w:val="MRAL2Numbered"/>
        <w:rPr>
          <w:ins w:id="12024" w:author="TSWAN" w:date="2020-04-16T19:06:00Z"/>
        </w:rPr>
      </w:pPr>
      <w:ins w:id="12025" w:author="TSWAN" w:date="2020-04-16T19:06:00Z">
        <w:r>
          <w:t xml:space="preserve">Clause 40 (as amended pursuant to Clause </w:t>
        </w:r>
        <w:r>
          <w:fldChar w:fldCharType="begin"/>
        </w:r>
        <w:r>
          <w:instrText xml:space="preserve"> REF _Ref36056542 \r \h </w:instrText>
        </w:r>
      </w:ins>
      <w:ins w:id="12026" w:author="TSWAN" w:date="2020-04-16T19:06:00Z">
        <w:r>
          <w:fldChar w:fldCharType="separate"/>
        </w:r>
        <w:r>
          <w:t>60.5</w:t>
        </w:r>
        <w:r>
          <w:fldChar w:fldCharType="end"/>
        </w:r>
        <w:r>
          <w:t>);</w:t>
        </w:r>
      </w:ins>
    </w:p>
    <w:p w14:paraId="4785A5B6" w14:textId="534E94AE" w:rsidR="00580DE5" w:rsidRDefault="00580DE5" w:rsidP="00580DE5">
      <w:pPr>
        <w:pStyle w:val="MRAL2Numbered"/>
        <w:rPr>
          <w:ins w:id="12027" w:author="TSWAN" w:date="2020-04-16T19:06:00Z"/>
        </w:rPr>
      </w:pPr>
      <w:ins w:id="12028" w:author="TSWAN" w:date="2020-04-16T19:06:00Z">
        <w:r>
          <w:t>Clauses 4</w:t>
        </w:r>
        <w:r w:rsidR="00B313FE">
          <w:t>1</w:t>
        </w:r>
        <w:r>
          <w:t xml:space="preserve"> to 48</w:t>
        </w:r>
        <w:r w:rsidR="00B85900">
          <w:t>;</w:t>
        </w:r>
      </w:ins>
    </w:p>
    <w:p w14:paraId="76689F6D" w14:textId="254815F5" w:rsidR="00B85900" w:rsidRDefault="00B85900" w:rsidP="00580DE5">
      <w:pPr>
        <w:pStyle w:val="MRAL2Numbered"/>
        <w:rPr>
          <w:ins w:id="12029" w:author="TSWAN" w:date="2020-04-16T19:06:00Z"/>
        </w:rPr>
      </w:pPr>
      <w:ins w:id="12030" w:author="TSWAN" w:date="2020-04-16T19:06:00Z">
        <w:r>
          <w:t xml:space="preserve">Clause </w:t>
        </w:r>
        <w:r>
          <w:fldChar w:fldCharType="begin"/>
        </w:r>
        <w:r>
          <w:instrText xml:space="preserve"> REF _Ref35263899 \r \h </w:instrText>
        </w:r>
      </w:ins>
      <w:ins w:id="12031" w:author="TSWAN" w:date="2020-04-16T19:06:00Z">
        <w:r>
          <w:fldChar w:fldCharType="separate"/>
        </w:r>
        <w:r>
          <w:t>5</w:t>
        </w:r>
        <w:del w:id="12032" w:author="Jonathan Hawkins" w:date="2020-05-15T12:11:00Z">
          <w:r w:rsidDel="00716F25">
            <w:delText>8</w:delText>
          </w:r>
        </w:del>
      </w:ins>
      <w:ins w:id="12033" w:author="Jonathan Hawkins" w:date="2020-05-15T12:11:00Z">
        <w:r w:rsidR="00716F25">
          <w:t>9</w:t>
        </w:r>
      </w:ins>
      <w:ins w:id="12034" w:author="TSWAN" w:date="2020-04-16T19:06:00Z">
        <w:r>
          <w:fldChar w:fldCharType="end"/>
        </w:r>
        <w:r>
          <w:t xml:space="preserve">; and </w:t>
        </w:r>
      </w:ins>
    </w:p>
    <w:p w14:paraId="5A92AF9B" w14:textId="17665D56" w:rsidR="00B85900" w:rsidRDefault="00BE0388" w:rsidP="00580DE5">
      <w:pPr>
        <w:pStyle w:val="MRAL2Numbered"/>
        <w:rPr>
          <w:ins w:id="12035" w:author="TSWAN" w:date="2020-04-16T19:06:00Z"/>
        </w:rPr>
      </w:pPr>
      <w:ins w:id="12036" w:author="TSWAN" w:date="2020-04-16T19:06:00Z">
        <w:r>
          <w:t xml:space="preserve">this </w:t>
        </w:r>
        <w:r w:rsidR="00B85900">
          <w:t xml:space="preserve">Clause </w:t>
        </w:r>
        <w:del w:id="12037" w:author="Jonathan Hawkins" w:date="2020-05-15T12:11:00Z">
          <w:r w:rsidR="00B85900" w:rsidDel="00716F25">
            <w:fldChar w:fldCharType="begin"/>
          </w:r>
          <w:r w:rsidR="00B85900" w:rsidDel="00716F25">
            <w:delInstrText xml:space="preserve"> REF _Ref35265456 \r \h </w:delInstrText>
          </w:r>
        </w:del>
      </w:ins>
      <w:del w:id="12038" w:author="Jonathan Hawkins" w:date="2020-05-15T12:11:00Z"/>
      <w:ins w:id="12039" w:author="TSWAN" w:date="2020-04-16T19:06:00Z">
        <w:del w:id="12040" w:author="Jonathan Hawkins" w:date="2020-05-15T12:11:00Z">
          <w:r w:rsidR="00B85900" w:rsidDel="00716F25">
            <w:fldChar w:fldCharType="separate"/>
          </w:r>
          <w:r w:rsidR="00B85900" w:rsidDel="00716F25">
            <w:delText>59</w:delText>
          </w:r>
          <w:r w:rsidR="00B85900" w:rsidDel="00716F25">
            <w:fldChar w:fldCharType="end"/>
          </w:r>
        </w:del>
      </w:ins>
      <w:ins w:id="12041" w:author="Jonathan Hawkins" w:date="2020-05-15T12:11:00Z">
        <w:r w:rsidR="00716F25">
          <w:t>60</w:t>
        </w:r>
      </w:ins>
      <w:ins w:id="12042" w:author="TSWAN" w:date="2020-04-16T19:06:00Z">
        <w:r w:rsidR="00B85900">
          <w:t>.</w:t>
        </w:r>
      </w:ins>
    </w:p>
    <w:p w14:paraId="1287D9D6" w14:textId="0E4268BC" w:rsidR="00B313FE" w:rsidRDefault="00B313FE" w:rsidP="00B313FE">
      <w:pPr>
        <w:pStyle w:val="MRAL1Numbered"/>
        <w:rPr>
          <w:ins w:id="12043" w:author="TSWAN" w:date="2020-04-16T19:06:00Z"/>
        </w:rPr>
      </w:pPr>
      <w:bookmarkStart w:id="12044" w:name="_Ref36056542"/>
      <w:bookmarkStart w:id="12045" w:name="_Ref35265915"/>
      <w:ins w:id="12046" w:author="TSWAN" w:date="2020-04-16T19:06:00Z">
        <w:r>
          <w:t>The following provisions will apply in relation to Clause 40 with effect from the CDD Effective Time:</w:t>
        </w:r>
      </w:ins>
    </w:p>
    <w:p w14:paraId="332E03F4" w14:textId="448791DD" w:rsidR="00B313FE" w:rsidRDefault="00B313FE" w:rsidP="00B313FE">
      <w:pPr>
        <w:pStyle w:val="MRAL2Numbered"/>
        <w:rPr>
          <w:ins w:id="12047" w:author="TSWAN" w:date="2020-04-16T19:06:00Z"/>
        </w:rPr>
      </w:pPr>
      <w:ins w:id="12048" w:author="TSWAN" w:date="2020-04-16T19:06:00Z">
        <w:r>
          <w:t>references in that Clause to "MEC" shall be deleted and replaced with "MRASC</w:t>
        </w:r>
        <w:del w:id="12049" w:author="Jonathan Hawkins" w:date="2020-05-15T12:14:00Z">
          <w:r w:rsidDel="00D147B9">
            <w:delText>O</w:delText>
          </w:r>
        </w:del>
      </w:ins>
      <w:ins w:id="12050" w:author="Debbie Houldsworth" w:date="2020-05-21T08:42:00Z">
        <w:r w:rsidR="00204406">
          <w:t>O</w:t>
        </w:r>
      </w:ins>
      <w:ins w:id="12051" w:author="Jonathan Hawkins" w:date="2020-05-15T12:14:00Z">
        <w:del w:id="12052" w:author="Debbie Houldsworth" w:date="2020-05-21T08:42:00Z">
          <w:r w:rsidR="00D147B9" w:rsidDel="00204406">
            <w:delText>o</w:delText>
          </w:r>
        </w:del>
      </w:ins>
      <w:ins w:id="12053" w:author="TSWAN" w:date="2020-04-16T19:06:00Z">
        <w:r>
          <w:t xml:space="preserve">"; </w:t>
        </w:r>
      </w:ins>
    </w:p>
    <w:p w14:paraId="0D6DF435" w14:textId="3141E454" w:rsidR="00B313FE" w:rsidRDefault="00B313FE" w:rsidP="00B313FE">
      <w:pPr>
        <w:pStyle w:val="MRAL2Numbered"/>
        <w:rPr>
          <w:ins w:id="12054" w:author="TSWAN" w:date="2020-04-16T19:06:00Z"/>
        </w:rPr>
      </w:pPr>
      <w:ins w:id="12055" w:author="TSWAN" w:date="2020-04-16T19:06:00Z">
        <w:r>
          <w:t>any Disputes Committee which is formed after the CDD Effective Time shall be a committee of the board of MRASC</w:t>
        </w:r>
        <w:del w:id="12056" w:author="Jonathan Hawkins" w:date="2020-05-15T12:14:00Z">
          <w:r w:rsidDel="00D147B9">
            <w:delText>O</w:delText>
          </w:r>
        </w:del>
      </w:ins>
      <w:ins w:id="12057" w:author="Debbie Houldsworth" w:date="2020-05-21T08:42:00Z">
        <w:r w:rsidR="00204406">
          <w:t>O</w:t>
        </w:r>
      </w:ins>
      <w:ins w:id="12058" w:author="Jonathan Hawkins" w:date="2020-05-15T12:14:00Z">
        <w:del w:id="12059" w:author="Debbie Houldsworth" w:date="2020-05-21T08:42:00Z">
          <w:r w:rsidR="00D147B9" w:rsidDel="00204406">
            <w:delText>o</w:delText>
          </w:r>
        </w:del>
      </w:ins>
      <w:ins w:id="12060" w:author="TSWAN" w:date="2020-04-16T19:06:00Z">
        <w:r>
          <w:t xml:space="preserve"> (but the composition of any Disputes Committee in relation to a Dispute as at the CDD Effective Time shall be unaffected);</w:t>
        </w:r>
      </w:ins>
    </w:p>
    <w:p w14:paraId="015D9D63" w14:textId="233A7193" w:rsidR="00B313FE" w:rsidRDefault="001737B4" w:rsidP="00B313FE">
      <w:pPr>
        <w:pStyle w:val="MRAL2Numbered"/>
        <w:rPr>
          <w:ins w:id="12061" w:author="TSWAN" w:date="2020-04-16T19:06:00Z"/>
        </w:rPr>
      </w:pPr>
      <w:ins w:id="12062" w:author="TSWAN" w:date="2020-04-16T19:06:00Z">
        <w:r>
          <w:t>Clause 40.4 shall be deleted and replaced with:</w:t>
        </w:r>
      </w:ins>
    </w:p>
    <w:p w14:paraId="1423E2DB" w14:textId="3987BC25" w:rsidR="001737B4" w:rsidRDefault="001737B4" w:rsidP="001737B4">
      <w:pPr>
        <w:pStyle w:val="MRAL2Numbered"/>
        <w:numPr>
          <w:ilvl w:val="0"/>
          <w:numId w:val="0"/>
        </w:numPr>
        <w:ind w:left="1843"/>
        <w:rPr>
          <w:ins w:id="12063" w:author="TSWAN" w:date="2020-04-16T19:06:00Z"/>
        </w:rPr>
      </w:pPr>
      <w:ins w:id="12064" w:author="TSWAN" w:date="2020-04-16T19:06:00Z">
        <w:r>
          <w:t>"The costs of constituting and maintaining the Disputes Committee and the costs of the Dispute Committee in relation to any particula</w:t>
        </w:r>
      </w:ins>
      <w:ins w:id="12065" w:author="Helen Fosberry" w:date="2020-05-18T10:44:00Z">
        <w:r w:rsidR="00226B22">
          <w:t>r</w:t>
        </w:r>
      </w:ins>
      <w:ins w:id="12066" w:author="TSWAN" w:date="2020-04-16T19:06:00Z">
        <w:del w:id="12067" w:author="Helen Fosberry" w:date="2020-05-18T10:44:00Z">
          <w:r w:rsidDel="00226B22">
            <w:delText>t</w:delText>
          </w:r>
        </w:del>
        <w:r>
          <w:t xml:space="preserve"> dispute shall be be </w:t>
        </w:r>
        <w:del w:id="12068" w:author="Debbie Houldsworth" w:date="2020-05-20T11:50:00Z">
          <w:r w:rsidDel="0074192C">
            <w:delText>MRASC</w:delText>
          </w:r>
        </w:del>
      </w:ins>
      <w:ins w:id="12069" w:author="Helen Fosberry" w:date="2020-05-18T10:44:00Z">
        <w:del w:id="12070" w:author="Debbie Houldsworth" w:date="2020-05-20T11:50:00Z">
          <w:r w:rsidR="00226B22" w:rsidDel="0074192C">
            <w:delText>o</w:delText>
          </w:r>
        </w:del>
      </w:ins>
      <w:ins w:id="12071" w:author="Debbie Houldsworth" w:date="2020-05-20T11:50:00Z">
        <w:r w:rsidR="0074192C">
          <w:t>MRASCO</w:t>
        </w:r>
      </w:ins>
      <w:ins w:id="12072" w:author="TSWAN" w:date="2020-04-16T19:06:00Z">
        <w:del w:id="12073" w:author="Helen Fosberry" w:date="2020-05-18T10:44:00Z">
          <w:r w:rsidDel="00226B22">
            <w:delText>O</w:delText>
          </w:r>
        </w:del>
        <w:r>
          <w:t xml:space="preserve"> Wind Up Costs for the purposes of this Agreement."</w:t>
        </w:r>
      </w:ins>
    </w:p>
    <w:bookmarkEnd w:id="12044"/>
    <w:p w14:paraId="17F036F2" w14:textId="08AC38BF" w:rsidR="00EA3280" w:rsidRDefault="00DA773B" w:rsidP="00EA3280">
      <w:pPr>
        <w:pStyle w:val="MRAL1Numbered"/>
        <w:rPr>
          <w:ins w:id="12074" w:author="TSWAN" w:date="2020-04-16T19:06:00Z"/>
        </w:rPr>
      </w:pPr>
      <w:ins w:id="12075" w:author="TSWAN" w:date="2020-04-16T19:06:00Z">
        <w:r>
          <w:t xml:space="preserve">With effect from the CDD Effective Time, </w:t>
        </w:r>
        <w:r w:rsidR="00EA3280">
          <w:t>Schedule 16 shall apply in place (and to the exclusion) of Schedule 11.</w:t>
        </w:r>
        <w:bookmarkEnd w:id="12045"/>
        <w:r>
          <w:t xml:space="preserve">  For the avoidance of doubt, Schedule 16 shall not apply (and no party shall have any rights, remedies, obligations or liabilities under it) prior to the CDD Effective Time.</w:t>
        </w:r>
      </w:ins>
    </w:p>
    <w:p w14:paraId="21CEDA0C" w14:textId="77777777" w:rsidR="00C01B72" w:rsidRPr="00CA4155" w:rsidRDefault="00C01B72">
      <w:pPr>
        <w:pStyle w:val="MRAL2HangingIndent-2"/>
        <w:outlineLvl w:val="0"/>
        <w:rPr>
          <w:moveTo w:id="12076" w:author="Debbie Houldsworth" w:date="2020-05-13T07:55:00Z"/>
          <w:bCs/>
        </w:rPr>
        <w:pPrChange w:id="12077" w:author="Debbie Houldsworth" w:date="2020-05-13T07:56:00Z">
          <w:pPr>
            <w:pStyle w:val="MRAScheduleHeading1"/>
            <w:spacing w:after="240"/>
          </w:pPr>
        </w:pPrChange>
      </w:pPr>
      <w:moveToRangeStart w:id="12078" w:author="Debbie Houldsworth" w:date="2020-05-13T07:55:00Z" w:name="move40248957"/>
      <w:moveTo w:id="12079" w:author="Debbie Houldsworth" w:date="2020-05-13T07:55:00Z">
        <w:r>
          <w:br w:type="page"/>
        </w:r>
        <w:bookmarkStart w:id="12080" w:name="_Toc40261297"/>
        <w:r w:rsidRPr="005A1851">
          <w:rPr>
            <w:b/>
            <w:bCs/>
            <w:rPrChange w:id="12081" w:author="Debbie Houldsworth" w:date="2020-05-13T07:02:00Z">
              <w:rPr/>
            </w:rPrChange>
          </w:rPr>
          <w:t>SCHEDULE 1</w:t>
        </w:r>
        <w:bookmarkEnd w:id="12080"/>
        <w:r w:rsidRPr="005A1851" w:rsidDel="00B73C6A">
          <w:rPr>
            <w:b/>
            <w:bCs/>
            <w:rPrChange w:id="12082" w:author="Debbie Houldsworth" w:date="2020-05-13T07:02:00Z">
              <w:rPr/>
            </w:rPrChange>
          </w:rPr>
          <w:fldChar w:fldCharType="begin"/>
        </w:r>
        <w:r w:rsidRPr="005A1851" w:rsidDel="00B73C6A">
          <w:rPr>
            <w:b/>
            <w:bCs/>
            <w:rPrChange w:id="12083" w:author="Debbie Houldsworth" w:date="2020-05-13T07:02:00Z">
              <w:rPr/>
            </w:rPrChange>
          </w:rPr>
          <w:instrText>tc "SCHEDULE 1</w:instrText>
        </w:r>
        <w:r w:rsidRPr="005A1851" w:rsidDel="00B73C6A">
          <w:rPr>
            <w:b/>
            <w:bCs/>
            <w:rPrChange w:id="12084" w:author="Debbie Houldsworth" w:date="2020-05-13T07:02:00Z">
              <w:rPr/>
            </w:rPrChange>
          </w:rPr>
          <w:tab/>
          <w:instrText>Parties " \l 3</w:instrText>
        </w:r>
        <w:r w:rsidRPr="005A1851" w:rsidDel="00B73C6A">
          <w:rPr>
            <w:b/>
            <w:bCs/>
            <w:rPrChange w:id="12085" w:author="Debbie Houldsworth" w:date="2020-05-13T07:02:00Z">
              <w:rPr/>
            </w:rPrChange>
          </w:rPr>
          <w:fldChar w:fldCharType="end"/>
        </w:r>
      </w:moveTo>
    </w:p>
    <w:p w14:paraId="1708A458" w14:textId="1DF050A6" w:rsidR="00FB7917" w:rsidRPr="00CA4155" w:rsidDel="00CA5BE5" w:rsidRDefault="00FB7917">
      <w:pPr>
        <w:pStyle w:val="MRAL2HangingIndent-2"/>
        <w:rPr>
          <w:moveFrom w:id="12086" w:author="Debbie Houldsworth" w:date="2020-05-13T07:55:00Z"/>
          <w:bCs/>
        </w:rPr>
        <w:pPrChange w:id="12087" w:author="Debbie Houldsworth" w:date="2020-05-13T07:02:00Z">
          <w:pPr>
            <w:pStyle w:val="MRAScheduleHeading1"/>
            <w:spacing w:after="240"/>
          </w:pPr>
        </w:pPrChange>
      </w:pPr>
      <w:moveFromRangeStart w:id="12088" w:author="Debbie Houldsworth" w:date="2020-05-13T07:55:00Z" w:name="move40248957"/>
      <w:moveToRangeEnd w:id="12078"/>
      <w:moveFrom w:id="12089" w:author="Debbie Houldsworth" w:date="2020-05-13T07:55:00Z">
        <w:ins w:id="12090" w:author="TSWAN" w:date="2020-04-16T19:06:00Z">
          <w:r w:rsidDel="00CA5BE5">
            <w:br w:type="page"/>
          </w:r>
        </w:ins>
        <w:bookmarkStart w:id="12091" w:name="_Toc65570321"/>
        <w:bookmarkStart w:id="12092" w:name="_Toc65572023"/>
        <w:bookmarkStart w:id="12093" w:name="_Toc86826498"/>
        <w:bookmarkStart w:id="12094" w:name="MRA_Schedules_for_TOC"/>
        <w:r w:rsidRPr="009C6542" w:rsidDel="00CA5BE5">
          <w:rPr>
            <w:b/>
            <w:bCs/>
          </w:rPr>
          <w:t>SCHEDULE 1</w:t>
        </w:r>
        <w:bookmarkEnd w:id="12091"/>
        <w:bookmarkEnd w:id="12092"/>
        <w:bookmarkEnd w:id="12093"/>
        <w:r w:rsidR="000B65BB" w:rsidRPr="005A1851" w:rsidDel="00B73C6A">
          <w:rPr>
            <w:b/>
            <w:bCs/>
            <w:rPrChange w:id="12095" w:author="Debbie Houldsworth" w:date="2020-05-13T07:02:00Z">
              <w:rPr/>
            </w:rPrChange>
          </w:rPr>
          <w:fldChar w:fldCharType="begin"/>
        </w:r>
        <w:r w:rsidRPr="005A1851" w:rsidDel="00B73C6A">
          <w:rPr>
            <w:b/>
            <w:bCs/>
            <w:rPrChange w:id="12096" w:author="Debbie Houldsworth" w:date="2020-05-13T07:02:00Z">
              <w:rPr/>
            </w:rPrChange>
          </w:rPr>
          <w:instrText>tc "SCHEDULE 1</w:instrText>
        </w:r>
        <w:r w:rsidRPr="005A1851" w:rsidDel="00B73C6A">
          <w:rPr>
            <w:b/>
            <w:bCs/>
            <w:rPrChange w:id="12097" w:author="Debbie Houldsworth" w:date="2020-05-13T07:02:00Z">
              <w:rPr/>
            </w:rPrChange>
          </w:rPr>
          <w:tab/>
          <w:instrText>Parties " \l 3</w:instrText>
        </w:r>
        <w:r w:rsidR="000B65BB" w:rsidRPr="005A1851" w:rsidDel="00B73C6A">
          <w:rPr>
            <w:b/>
            <w:bCs/>
            <w:rPrChange w:id="12098" w:author="Debbie Houldsworth" w:date="2020-05-13T07:02:00Z">
              <w:rPr/>
            </w:rPrChange>
          </w:rPr>
          <w:fldChar w:fldCharType="end"/>
        </w:r>
      </w:moveFrom>
    </w:p>
    <w:p w14:paraId="419573B3" w14:textId="18EBBB62" w:rsidR="00FB7917" w:rsidRDefault="00FB7917">
      <w:pPr>
        <w:pStyle w:val="MRAScheduleHeading2"/>
        <w:outlineLvl w:val="9"/>
        <w:pPrChange w:id="12099" w:author="Debbie Houldsworth" w:date="2020-05-13T09:51:00Z">
          <w:pPr>
            <w:pStyle w:val="MRAScheduleHeading2"/>
          </w:pPr>
        </w:pPrChange>
      </w:pPr>
      <w:bookmarkStart w:id="12100" w:name="_Toc65570322"/>
      <w:bookmarkStart w:id="12101" w:name="_Toc65572024"/>
      <w:bookmarkStart w:id="12102" w:name="_Toc86826499"/>
      <w:moveFromRangeEnd w:id="12088"/>
      <w:r>
        <w:t>Parties</w:t>
      </w:r>
      <w:bookmarkEnd w:id="12100"/>
      <w:bookmarkEnd w:id="12101"/>
      <w:bookmarkEnd w:id="12102"/>
    </w:p>
    <w:p w14:paraId="1D84688E" w14:textId="6B7F799A" w:rsidR="00FB7917" w:rsidRDefault="00FB7917">
      <w:pPr>
        <w:pStyle w:val="MRAScheduleHeading3"/>
        <w:outlineLvl w:val="9"/>
        <w:rPr>
          <w:u w:val="single"/>
        </w:rPr>
        <w:pPrChange w:id="12103" w:author="Debbie Houldsworth" w:date="2020-05-13T07:56:00Z">
          <w:pPr>
            <w:pStyle w:val="MRAScheduleHeading3"/>
          </w:pPr>
        </w:pPrChange>
      </w:pPr>
      <w:bookmarkStart w:id="12104" w:name="_Toc65572025"/>
      <w:r>
        <w:rPr>
          <w:u w:val="single"/>
        </w:rPr>
        <w:t>Part 1</w:t>
      </w:r>
      <w:bookmarkEnd w:id="12104"/>
    </w:p>
    <w:p w14:paraId="7BABD0D8" w14:textId="0B01FDDC" w:rsidR="00FB7917" w:rsidRDefault="00FB7917">
      <w:pPr>
        <w:pStyle w:val="MRAScheduleHeading3"/>
        <w:outlineLvl w:val="9"/>
        <w:pPrChange w:id="12105" w:author="Debbie Houldsworth" w:date="2020-05-13T07:56:00Z">
          <w:pPr>
            <w:pStyle w:val="MRAScheduleHeading3"/>
          </w:pPr>
        </w:pPrChange>
      </w:pPr>
      <w:bookmarkStart w:id="12106" w:name="_Toc65572026"/>
      <w:r>
        <w:t>DISTRIBUTION BUSINESSES</w:t>
      </w:r>
      <w:bookmarkEnd w:id="12106"/>
    </w:p>
    <w:tbl>
      <w:tblPr>
        <w:tblW w:w="9946"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8"/>
        <w:gridCol w:w="9278"/>
      </w:tblGrid>
      <w:tr w:rsidR="00B462AB" w:rsidRPr="002524DC" w14:paraId="55FBEFF6" w14:textId="77777777" w:rsidTr="001F489B">
        <w:trPr>
          <w:trHeight w:val="594"/>
        </w:trPr>
        <w:tc>
          <w:tcPr>
            <w:tcW w:w="668" w:type="dxa"/>
            <w:tcBorders>
              <w:top w:val="nil"/>
              <w:left w:val="nil"/>
              <w:bottom w:val="nil"/>
              <w:right w:val="nil"/>
            </w:tcBorders>
          </w:tcPr>
          <w:p w14:paraId="0977F6B1" w14:textId="77777777" w:rsidR="00B462AB" w:rsidRPr="002524DC" w:rsidRDefault="00B462AB" w:rsidP="005306F9">
            <w:pPr>
              <w:rPr>
                <w:b/>
                <w:u w:val="single"/>
              </w:rPr>
            </w:pPr>
          </w:p>
        </w:tc>
        <w:tc>
          <w:tcPr>
            <w:tcW w:w="9278" w:type="dxa"/>
            <w:tcBorders>
              <w:top w:val="nil"/>
              <w:left w:val="nil"/>
              <w:bottom w:val="nil"/>
              <w:right w:val="nil"/>
            </w:tcBorders>
          </w:tcPr>
          <w:p w14:paraId="5A3FA078" w14:textId="5140DFF3" w:rsidR="00B462AB" w:rsidRPr="00B462AB" w:rsidRDefault="00B462AB" w:rsidP="005306F9">
            <w:pPr>
              <w:spacing w:after="120"/>
              <w:rPr>
                <w:b/>
              </w:rPr>
            </w:pPr>
            <w:r w:rsidRPr="002524DC">
              <w:rPr>
                <w:b/>
              </w:rPr>
              <w:t xml:space="preserve">EASTERN POWER NETWORKS PLC </w:t>
            </w:r>
            <w:r w:rsidRPr="00B462AB">
              <w:rPr>
                <w:b/>
              </w:rPr>
              <w:t>(Registered No. 02366906) whose registered office is at Newington House, 237 Southwark Bridge Road, London, SE1 6NP</w:t>
            </w:r>
          </w:p>
        </w:tc>
      </w:tr>
      <w:tr w:rsidR="00B462AB" w:rsidRPr="002524DC" w14:paraId="6991DFF7" w14:textId="77777777" w:rsidTr="001F489B">
        <w:trPr>
          <w:trHeight w:val="594"/>
        </w:trPr>
        <w:tc>
          <w:tcPr>
            <w:tcW w:w="668" w:type="dxa"/>
            <w:tcBorders>
              <w:top w:val="nil"/>
              <w:left w:val="nil"/>
              <w:bottom w:val="nil"/>
              <w:right w:val="nil"/>
            </w:tcBorders>
          </w:tcPr>
          <w:p w14:paraId="3D319E70" w14:textId="77777777" w:rsidR="00B462AB" w:rsidRPr="002524DC" w:rsidRDefault="00B462AB" w:rsidP="005306F9">
            <w:pPr>
              <w:rPr>
                <w:b/>
                <w:u w:val="single"/>
              </w:rPr>
            </w:pPr>
          </w:p>
        </w:tc>
        <w:tc>
          <w:tcPr>
            <w:tcW w:w="9278" w:type="dxa"/>
            <w:tcBorders>
              <w:top w:val="nil"/>
              <w:left w:val="nil"/>
              <w:bottom w:val="nil"/>
              <w:right w:val="nil"/>
            </w:tcBorders>
          </w:tcPr>
          <w:p w14:paraId="33980202" w14:textId="0C0F4B79" w:rsidR="00B462AB" w:rsidRPr="00B462AB" w:rsidRDefault="00B462AB" w:rsidP="005306F9">
            <w:pPr>
              <w:spacing w:after="120"/>
              <w:rPr>
                <w:b/>
              </w:rPr>
            </w:pPr>
            <w:r w:rsidRPr="002524DC">
              <w:rPr>
                <w:b/>
              </w:rPr>
              <w:t xml:space="preserve">ELECTRICITY NORTH WEST LIMITED </w:t>
            </w:r>
            <w:r w:rsidRPr="00B462AB">
              <w:rPr>
                <w:b/>
              </w:rPr>
              <w:t>(Registered No. 02366949) whose registered office is at 304 Bridgewater Place, Birchwood Park, Warrington WA3 6XG</w:t>
            </w:r>
          </w:p>
        </w:tc>
      </w:tr>
      <w:tr w:rsidR="00B462AB" w:rsidRPr="002524DC" w14:paraId="269864D0" w14:textId="77777777" w:rsidTr="001F489B">
        <w:trPr>
          <w:trHeight w:val="594"/>
        </w:trPr>
        <w:tc>
          <w:tcPr>
            <w:tcW w:w="668" w:type="dxa"/>
            <w:tcBorders>
              <w:top w:val="nil"/>
              <w:left w:val="nil"/>
              <w:bottom w:val="nil"/>
              <w:right w:val="nil"/>
            </w:tcBorders>
          </w:tcPr>
          <w:p w14:paraId="1C49ED62" w14:textId="77777777" w:rsidR="00B462AB" w:rsidRPr="002524DC" w:rsidRDefault="00B462AB" w:rsidP="005306F9">
            <w:pPr>
              <w:rPr>
                <w:b/>
                <w:u w:val="single"/>
              </w:rPr>
            </w:pPr>
          </w:p>
        </w:tc>
        <w:tc>
          <w:tcPr>
            <w:tcW w:w="9278" w:type="dxa"/>
            <w:tcBorders>
              <w:top w:val="nil"/>
              <w:left w:val="nil"/>
              <w:bottom w:val="nil"/>
              <w:right w:val="nil"/>
            </w:tcBorders>
          </w:tcPr>
          <w:p w14:paraId="5B249C98" w14:textId="7DF40CC2" w:rsidR="00B462AB" w:rsidRPr="00B462AB" w:rsidRDefault="00B462AB" w:rsidP="00B462AB">
            <w:pPr>
              <w:spacing w:after="120"/>
              <w:rPr>
                <w:b/>
              </w:rPr>
            </w:pPr>
            <w:r w:rsidRPr="002524DC">
              <w:rPr>
                <w:b/>
              </w:rPr>
              <w:t xml:space="preserve">ENERGETICS ELECTRICITY LTD </w:t>
            </w:r>
            <w:r w:rsidRPr="00B462AB">
              <w:rPr>
                <w:b/>
              </w:rPr>
              <w:t xml:space="preserve">(Registered No. SC234694) </w:t>
            </w:r>
            <w:r w:rsidR="00927A60">
              <w:rPr>
                <w:b/>
              </w:rPr>
              <w:t>Fenwick House, Lister Way, Hamilton International Trading Park, Glasgow, G72 0FT</w:t>
            </w:r>
          </w:p>
        </w:tc>
      </w:tr>
      <w:tr w:rsidR="002D371A" w:rsidRPr="002524DC" w14:paraId="14CBAFAD" w14:textId="77777777" w:rsidTr="001F489B">
        <w:trPr>
          <w:trHeight w:val="675"/>
        </w:trPr>
        <w:tc>
          <w:tcPr>
            <w:tcW w:w="668" w:type="dxa"/>
            <w:tcBorders>
              <w:top w:val="nil"/>
              <w:left w:val="nil"/>
              <w:bottom w:val="nil"/>
              <w:right w:val="nil"/>
            </w:tcBorders>
          </w:tcPr>
          <w:p w14:paraId="3F604120" w14:textId="77777777" w:rsidR="002D371A" w:rsidRPr="001F489B" w:rsidRDefault="002D371A" w:rsidP="005306F9">
            <w:pPr>
              <w:rPr>
                <w:b/>
                <w:u w:val="single"/>
              </w:rPr>
            </w:pPr>
          </w:p>
        </w:tc>
        <w:tc>
          <w:tcPr>
            <w:tcW w:w="9278" w:type="dxa"/>
            <w:tcBorders>
              <w:top w:val="nil"/>
              <w:left w:val="nil"/>
              <w:bottom w:val="nil"/>
              <w:right w:val="nil"/>
            </w:tcBorders>
          </w:tcPr>
          <w:p w14:paraId="6AAF3FFD" w14:textId="5536F629" w:rsidR="002D371A" w:rsidRPr="001F489B" w:rsidRDefault="002D371A" w:rsidP="004526CB">
            <w:pPr>
              <w:spacing w:after="120"/>
              <w:rPr>
                <w:b/>
              </w:rPr>
            </w:pPr>
            <w:r w:rsidRPr="001F489B">
              <w:rPr>
                <w:b/>
              </w:rPr>
              <w:t>ESP ELECTRICITY LIMITED (Registered No. 04718806) whose registered office is at Hazeldean, Station Road, Leatherhead, Surrey KT22 7AA</w:t>
            </w:r>
          </w:p>
          <w:p w14:paraId="6036C52B" w14:textId="569DEA71" w:rsidR="003474C4" w:rsidRPr="001F489B" w:rsidRDefault="003474C4" w:rsidP="004526CB">
            <w:pPr>
              <w:spacing w:after="120"/>
              <w:rPr>
                <w:b/>
              </w:rPr>
            </w:pPr>
            <w:r w:rsidRPr="001F489B">
              <w:rPr>
                <w:b/>
              </w:rPr>
              <w:t>FORBURY ASSETS LIMITED (Registered No. 11024024) whose registered address is at 1 Forbury Place, 43 Forbury Road, Reading, RGI 3JH</w:t>
            </w:r>
          </w:p>
          <w:p w14:paraId="3036F0EB" w14:textId="4322851B" w:rsidR="00051750" w:rsidRPr="001F489B" w:rsidRDefault="00051750" w:rsidP="004526CB">
            <w:pPr>
              <w:spacing w:after="120"/>
              <w:rPr>
                <w:b/>
              </w:rPr>
            </w:pPr>
            <w:r w:rsidRPr="001F489B">
              <w:rPr>
                <w:b/>
              </w:rPr>
              <w:t xml:space="preserve">FULCRUM ELECTRICITY ASSETS LIMITED (Registered No. 08019627) whose registered office is at 2 Europa View, Sheffield Business Park, Sheffield, United Kingdom, S91 1XH </w:t>
            </w:r>
          </w:p>
          <w:p w14:paraId="46C5293C" w14:textId="035B808C" w:rsidR="00CF08CD" w:rsidRPr="001F489B" w:rsidRDefault="0046124B" w:rsidP="004526CB">
            <w:pPr>
              <w:spacing w:after="120"/>
              <w:rPr>
                <w:b/>
              </w:rPr>
            </w:pPr>
            <w:r w:rsidRPr="001F489B">
              <w:rPr>
                <w:b/>
              </w:rPr>
              <w:t>ECLIPSE POWER NETWORK LIMITED</w:t>
            </w:r>
            <w:r w:rsidR="00CF08CD" w:rsidRPr="001F489B">
              <w:rPr>
                <w:b/>
              </w:rPr>
              <w:t xml:space="preserve"> (Registered No. </w:t>
            </w:r>
            <w:r w:rsidRPr="001F489B">
              <w:rPr>
                <w:rStyle w:val="Strong"/>
                <w:bCs w:val="0"/>
                <w:lang w:val="en"/>
              </w:rPr>
              <w:t>9633506</w:t>
            </w:r>
            <w:r w:rsidR="00CF08CD" w:rsidRPr="001F489B">
              <w:rPr>
                <w:rStyle w:val="Strong"/>
                <w:bCs w:val="0"/>
                <w:lang w:val="en"/>
              </w:rPr>
              <w:t>) whose registered office is at Olney Office Park, 25 Osier Way, Olney, Buckinghamshire, MK46 5FP</w:t>
            </w:r>
          </w:p>
        </w:tc>
      </w:tr>
      <w:tr w:rsidR="002D371A" w:rsidRPr="002524DC" w14:paraId="4D4E0FB4" w14:textId="77777777" w:rsidTr="001F489B">
        <w:trPr>
          <w:trHeight w:val="675"/>
        </w:trPr>
        <w:tc>
          <w:tcPr>
            <w:tcW w:w="668" w:type="dxa"/>
            <w:tcBorders>
              <w:top w:val="nil"/>
              <w:left w:val="nil"/>
              <w:bottom w:val="nil"/>
              <w:right w:val="nil"/>
            </w:tcBorders>
          </w:tcPr>
          <w:p w14:paraId="651F4142" w14:textId="77777777" w:rsidR="002D371A" w:rsidRPr="002524DC" w:rsidRDefault="002D371A" w:rsidP="002D371A">
            <w:pPr>
              <w:rPr>
                <w:b/>
                <w:u w:val="single"/>
              </w:rPr>
            </w:pPr>
          </w:p>
        </w:tc>
        <w:tc>
          <w:tcPr>
            <w:tcW w:w="9278" w:type="dxa"/>
            <w:tcBorders>
              <w:top w:val="nil"/>
              <w:left w:val="nil"/>
              <w:bottom w:val="nil"/>
              <w:right w:val="nil"/>
            </w:tcBorders>
          </w:tcPr>
          <w:p w14:paraId="7B1770C4" w14:textId="7FA37BCB" w:rsidR="002D371A" w:rsidRPr="002524DC" w:rsidRDefault="002D371A" w:rsidP="002D371A">
            <w:pPr>
              <w:spacing w:after="120"/>
              <w:rPr>
                <w:b/>
              </w:rPr>
            </w:pPr>
            <w:r w:rsidRPr="00B462AB">
              <w:rPr>
                <w:b/>
              </w:rPr>
              <w:t>HARLAXTON ENERGY NETWORKS LIMITED (Registered No. 07330883) whose registered office is at Westby Lodge, Westby, Grantham, Lincolnshire, NG33 4EA</w:t>
            </w:r>
          </w:p>
        </w:tc>
      </w:tr>
      <w:tr w:rsidR="002D371A" w:rsidRPr="002524DC" w14:paraId="62EC7355" w14:textId="77777777" w:rsidTr="001F489B">
        <w:trPr>
          <w:trHeight w:val="594"/>
        </w:trPr>
        <w:tc>
          <w:tcPr>
            <w:tcW w:w="668" w:type="dxa"/>
            <w:tcBorders>
              <w:top w:val="nil"/>
              <w:left w:val="nil"/>
              <w:bottom w:val="nil"/>
              <w:right w:val="nil"/>
            </w:tcBorders>
          </w:tcPr>
          <w:p w14:paraId="46BD5A03" w14:textId="77777777" w:rsidR="002D371A" w:rsidRPr="002524DC" w:rsidRDefault="002D371A" w:rsidP="002D371A">
            <w:pPr>
              <w:rPr>
                <w:b/>
                <w:u w:val="single"/>
              </w:rPr>
            </w:pPr>
          </w:p>
        </w:tc>
        <w:tc>
          <w:tcPr>
            <w:tcW w:w="9278" w:type="dxa"/>
            <w:tcBorders>
              <w:top w:val="nil"/>
              <w:left w:val="nil"/>
              <w:bottom w:val="nil"/>
              <w:right w:val="nil"/>
            </w:tcBorders>
          </w:tcPr>
          <w:p w14:paraId="6932F4F6" w14:textId="78E44D1E" w:rsidR="002D371A" w:rsidRPr="002524DC" w:rsidRDefault="002D371A" w:rsidP="002D371A">
            <w:pPr>
              <w:spacing w:after="120"/>
              <w:rPr>
                <w:b/>
              </w:rPr>
            </w:pPr>
            <w:r w:rsidRPr="002524DC">
              <w:rPr>
                <w:b/>
              </w:rPr>
              <w:t xml:space="preserve">INDEPENDENT POWER NETWORKS LIMITED </w:t>
            </w:r>
            <w:r w:rsidRPr="00B462AB">
              <w:rPr>
                <w:b/>
              </w:rPr>
              <w:t>(Registered No. 04935008) whose registered office is at Driscoll 2, Ellen Street, Cardiff, United Kingdom, CF10 4BP</w:t>
            </w:r>
          </w:p>
        </w:tc>
      </w:tr>
      <w:tr w:rsidR="002D371A" w:rsidRPr="002524DC" w14:paraId="08CD78F3" w14:textId="77777777" w:rsidTr="001F489B">
        <w:trPr>
          <w:trHeight w:val="594"/>
        </w:trPr>
        <w:tc>
          <w:tcPr>
            <w:tcW w:w="668" w:type="dxa"/>
            <w:tcBorders>
              <w:top w:val="nil"/>
              <w:left w:val="nil"/>
              <w:bottom w:val="nil"/>
              <w:right w:val="nil"/>
            </w:tcBorders>
          </w:tcPr>
          <w:p w14:paraId="24116849" w14:textId="77777777" w:rsidR="002D371A" w:rsidRPr="002524DC" w:rsidRDefault="002D371A" w:rsidP="002D371A">
            <w:pPr>
              <w:rPr>
                <w:b/>
                <w:u w:val="single"/>
              </w:rPr>
            </w:pPr>
          </w:p>
        </w:tc>
        <w:tc>
          <w:tcPr>
            <w:tcW w:w="9278" w:type="dxa"/>
            <w:tcBorders>
              <w:top w:val="nil"/>
              <w:left w:val="nil"/>
              <w:bottom w:val="nil"/>
              <w:right w:val="nil"/>
            </w:tcBorders>
          </w:tcPr>
          <w:p w14:paraId="4ADA7B48" w14:textId="6255CEBF" w:rsidR="00AE02C1" w:rsidRDefault="00AE02C1" w:rsidP="002D371A">
            <w:pPr>
              <w:spacing w:after="120"/>
              <w:rPr>
                <w:b/>
              </w:rPr>
            </w:pPr>
            <w:r>
              <w:rPr>
                <w:b/>
              </w:rPr>
              <w:t>LEEP ELECTRICITY NETWORKS LIMITED</w:t>
            </w:r>
            <w:r w:rsidRPr="00B462AB">
              <w:rPr>
                <w:b/>
              </w:rPr>
              <w:t xml:space="preserve"> (Registered No. 06684589) whose registered office is at Peel Dome, The Trafford Centre, Manches</w:t>
            </w:r>
            <w:r>
              <w:rPr>
                <w:b/>
              </w:rPr>
              <w:t>ter, M17 8PL</w:t>
            </w:r>
            <w:r w:rsidRPr="002524DC">
              <w:rPr>
                <w:b/>
              </w:rPr>
              <w:t xml:space="preserve"> </w:t>
            </w:r>
          </w:p>
          <w:p w14:paraId="3AB84CED" w14:textId="53C00894" w:rsidR="002D371A" w:rsidRDefault="002D371A" w:rsidP="002D371A">
            <w:pPr>
              <w:spacing w:after="120"/>
              <w:rPr>
                <w:b/>
              </w:rPr>
            </w:pPr>
            <w:r w:rsidRPr="002524DC">
              <w:rPr>
                <w:b/>
              </w:rPr>
              <w:t xml:space="preserve">LONDON POWER NETWORKS PLC </w:t>
            </w:r>
            <w:r w:rsidRPr="00B462AB">
              <w:rPr>
                <w:b/>
              </w:rPr>
              <w:t>(Registered No. 03929195) whose registered office is at Newington House, 237 Southwark Bridge Road, London, SE1 6NP</w:t>
            </w:r>
          </w:p>
          <w:p w14:paraId="4B6BFCC9" w14:textId="2842AE3E" w:rsidR="00FD2963" w:rsidRPr="00B462AB" w:rsidRDefault="00FD2963" w:rsidP="002D371A">
            <w:pPr>
              <w:spacing w:after="120"/>
              <w:rPr>
                <w:b/>
              </w:rPr>
            </w:pPr>
            <w:r>
              <w:rPr>
                <w:b/>
              </w:rPr>
              <w:t>MURPHY POWER DISTRIBUTION LIMITED (Registered No. 10622250) whose registered office is at Hiview House, Highgate Road, London, NW5 1TN</w:t>
            </w:r>
          </w:p>
        </w:tc>
      </w:tr>
      <w:tr w:rsidR="002D371A" w:rsidRPr="002524DC" w14:paraId="56EAE3A8" w14:textId="77777777" w:rsidTr="001F489B">
        <w:trPr>
          <w:trHeight w:val="594"/>
        </w:trPr>
        <w:tc>
          <w:tcPr>
            <w:tcW w:w="668" w:type="dxa"/>
            <w:tcBorders>
              <w:top w:val="nil"/>
              <w:left w:val="nil"/>
              <w:bottom w:val="nil"/>
              <w:right w:val="nil"/>
            </w:tcBorders>
          </w:tcPr>
          <w:p w14:paraId="4DA5B228" w14:textId="77777777" w:rsidR="002D371A" w:rsidRPr="002524DC" w:rsidRDefault="002D371A" w:rsidP="002D371A">
            <w:pPr>
              <w:rPr>
                <w:b/>
                <w:u w:val="single"/>
              </w:rPr>
            </w:pPr>
          </w:p>
        </w:tc>
        <w:tc>
          <w:tcPr>
            <w:tcW w:w="9278" w:type="dxa"/>
            <w:tcBorders>
              <w:top w:val="nil"/>
              <w:left w:val="nil"/>
              <w:bottom w:val="nil"/>
              <w:right w:val="nil"/>
            </w:tcBorders>
          </w:tcPr>
          <w:p w14:paraId="68B084FE" w14:textId="259BCC29" w:rsidR="002D371A" w:rsidRPr="00B462AB" w:rsidRDefault="002D371A" w:rsidP="002D371A">
            <w:pPr>
              <w:spacing w:after="120"/>
              <w:rPr>
                <w:b/>
              </w:rPr>
            </w:pPr>
            <w:r w:rsidRPr="002524DC">
              <w:rPr>
                <w:b/>
              </w:rPr>
              <w:t xml:space="preserve">NORTHERN POWERGRID (NORTHEAST) LIMITED </w:t>
            </w:r>
            <w:r w:rsidRPr="00B462AB">
              <w:rPr>
                <w:b/>
              </w:rPr>
              <w:t>(Registered No. 02906593) whose registered office is at Lloyds Court, 78 Grey Street, Newcastle-upon-Tyne, NE1 6AF</w:t>
            </w:r>
          </w:p>
        </w:tc>
      </w:tr>
      <w:tr w:rsidR="002D371A" w:rsidRPr="002524DC" w14:paraId="6840692B" w14:textId="77777777" w:rsidTr="001F489B">
        <w:trPr>
          <w:trHeight w:val="594"/>
        </w:trPr>
        <w:tc>
          <w:tcPr>
            <w:tcW w:w="668" w:type="dxa"/>
            <w:tcBorders>
              <w:top w:val="nil"/>
              <w:left w:val="nil"/>
              <w:bottom w:val="nil"/>
              <w:right w:val="nil"/>
            </w:tcBorders>
          </w:tcPr>
          <w:p w14:paraId="0C2C86A4" w14:textId="77777777" w:rsidR="002D371A" w:rsidRPr="002524DC" w:rsidRDefault="002D371A" w:rsidP="002D371A">
            <w:pPr>
              <w:rPr>
                <w:b/>
                <w:u w:val="single"/>
              </w:rPr>
            </w:pPr>
          </w:p>
        </w:tc>
        <w:tc>
          <w:tcPr>
            <w:tcW w:w="9278" w:type="dxa"/>
            <w:tcBorders>
              <w:top w:val="nil"/>
              <w:left w:val="nil"/>
              <w:bottom w:val="nil"/>
              <w:right w:val="nil"/>
            </w:tcBorders>
          </w:tcPr>
          <w:p w14:paraId="2335F68E" w14:textId="686FABAF" w:rsidR="002D371A" w:rsidRPr="002524DC" w:rsidRDefault="002D371A" w:rsidP="002D371A">
            <w:pPr>
              <w:spacing w:after="120"/>
              <w:rPr>
                <w:b/>
              </w:rPr>
            </w:pPr>
            <w:r w:rsidRPr="002524DC">
              <w:rPr>
                <w:b/>
              </w:rPr>
              <w:t>NORTHERN POWERGRID (YORKSHIRE) PLC</w:t>
            </w:r>
            <w:r w:rsidRPr="00B462AB">
              <w:rPr>
                <w:b/>
              </w:rPr>
              <w:t xml:space="preserve"> (Registered No. 04112320) whose registered office is at Lloyds Court, 78 Grey Street, Newcastle-upon-Tyne, NE1 6AF</w:t>
            </w:r>
          </w:p>
        </w:tc>
      </w:tr>
      <w:tr w:rsidR="001F489B" w:rsidRPr="002524DC" w14:paraId="124AD483" w14:textId="77777777" w:rsidTr="001F489B">
        <w:trPr>
          <w:trHeight w:val="810"/>
        </w:trPr>
        <w:tc>
          <w:tcPr>
            <w:tcW w:w="668" w:type="dxa"/>
            <w:tcBorders>
              <w:top w:val="nil"/>
              <w:left w:val="nil"/>
              <w:bottom w:val="nil"/>
              <w:right w:val="nil"/>
            </w:tcBorders>
          </w:tcPr>
          <w:p w14:paraId="0A0F90AF" w14:textId="77777777" w:rsidR="001F489B" w:rsidRPr="00B462AB" w:rsidRDefault="001F489B" w:rsidP="001F489B">
            <w:pPr>
              <w:rPr>
                <w:b/>
                <w:u w:val="single"/>
              </w:rPr>
            </w:pPr>
          </w:p>
        </w:tc>
        <w:tc>
          <w:tcPr>
            <w:tcW w:w="9278" w:type="dxa"/>
            <w:tcBorders>
              <w:top w:val="nil"/>
              <w:left w:val="nil"/>
              <w:bottom w:val="nil"/>
              <w:right w:val="nil"/>
            </w:tcBorders>
          </w:tcPr>
          <w:p w14:paraId="122E38EF" w14:textId="43AC7BF2" w:rsidR="001F489B" w:rsidRDefault="001F489B" w:rsidP="001F489B">
            <w:pPr>
              <w:spacing w:after="120"/>
              <w:rPr>
                <w:b/>
              </w:rPr>
            </w:pPr>
            <w:r w:rsidRPr="002524DC">
              <w:rPr>
                <w:b/>
              </w:rPr>
              <w:t>SCOTTISH HYDRO ELECTRIC POWER DISTRIBUTION PLC</w:t>
            </w:r>
            <w:r w:rsidRPr="00B462AB">
              <w:rPr>
                <w:b/>
              </w:rPr>
              <w:t xml:space="preserve"> (Registered No. SC213460) whose registered office is at Inveralmond House, 200 Dunkeld Road, Perth, Perthshire, PH1 3AQ</w:t>
            </w:r>
          </w:p>
        </w:tc>
      </w:tr>
      <w:tr w:rsidR="001F489B" w:rsidRPr="002524DC" w14:paraId="06361C05" w14:textId="77777777" w:rsidTr="001F489B">
        <w:trPr>
          <w:trHeight w:val="594"/>
        </w:trPr>
        <w:tc>
          <w:tcPr>
            <w:tcW w:w="668" w:type="dxa"/>
            <w:tcBorders>
              <w:top w:val="nil"/>
              <w:left w:val="nil"/>
              <w:bottom w:val="nil"/>
              <w:right w:val="nil"/>
            </w:tcBorders>
          </w:tcPr>
          <w:p w14:paraId="5BC75518" w14:textId="77777777" w:rsidR="001F489B" w:rsidRPr="002524DC" w:rsidRDefault="001F489B" w:rsidP="001F489B">
            <w:pPr>
              <w:rPr>
                <w:b/>
                <w:u w:val="single"/>
              </w:rPr>
            </w:pPr>
          </w:p>
        </w:tc>
        <w:tc>
          <w:tcPr>
            <w:tcW w:w="9278" w:type="dxa"/>
            <w:tcBorders>
              <w:top w:val="nil"/>
              <w:left w:val="nil"/>
              <w:bottom w:val="nil"/>
              <w:right w:val="nil"/>
            </w:tcBorders>
          </w:tcPr>
          <w:p w14:paraId="091859B5" w14:textId="342D8092" w:rsidR="001F489B" w:rsidRPr="00B462AB" w:rsidRDefault="001F489B" w:rsidP="001F489B">
            <w:pPr>
              <w:spacing w:after="120"/>
              <w:rPr>
                <w:b/>
              </w:rPr>
            </w:pPr>
            <w:r w:rsidRPr="002524DC">
              <w:rPr>
                <w:b/>
              </w:rPr>
              <w:t>SOUTH EASTERN POWER NETWORKS PLC</w:t>
            </w:r>
            <w:r w:rsidRPr="00B462AB">
              <w:rPr>
                <w:b/>
              </w:rPr>
              <w:t xml:space="preserve"> (Registered No. 03043097) whose registered office is at Newington House, 237 Southwark Bridge Road, London, SE1 6NP</w:t>
            </w:r>
          </w:p>
        </w:tc>
      </w:tr>
      <w:tr w:rsidR="001F489B" w:rsidRPr="002524DC" w14:paraId="17B40BB4" w14:textId="77777777" w:rsidTr="001F489B">
        <w:trPr>
          <w:trHeight w:val="594"/>
        </w:trPr>
        <w:tc>
          <w:tcPr>
            <w:tcW w:w="668" w:type="dxa"/>
            <w:tcBorders>
              <w:top w:val="nil"/>
              <w:left w:val="nil"/>
              <w:bottom w:val="nil"/>
              <w:right w:val="nil"/>
            </w:tcBorders>
          </w:tcPr>
          <w:p w14:paraId="64DDA62F" w14:textId="77777777" w:rsidR="001F489B" w:rsidRPr="002524DC" w:rsidRDefault="001F489B" w:rsidP="001F489B">
            <w:pPr>
              <w:rPr>
                <w:b/>
                <w:u w:val="single"/>
              </w:rPr>
            </w:pPr>
          </w:p>
        </w:tc>
        <w:tc>
          <w:tcPr>
            <w:tcW w:w="9278" w:type="dxa"/>
            <w:tcBorders>
              <w:top w:val="nil"/>
              <w:left w:val="nil"/>
              <w:bottom w:val="nil"/>
              <w:right w:val="nil"/>
            </w:tcBorders>
          </w:tcPr>
          <w:p w14:paraId="263D4606" w14:textId="08558E66" w:rsidR="001F489B" w:rsidRPr="002524DC" w:rsidRDefault="001F489B" w:rsidP="001F489B">
            <w:pPr>
              <w:spacing w:after="120"/>
              <w:rPr>
                <w:b/>
              </w:rPr>
            </w:pPr>
            <w:r w:rsidRPr="002524DC">
              <w:rPr>
                <w:b/>
              </w:rPr>
              <w:t>SOUTHERN ELECTRIC</w:t>
            </w:r>
            <w:r>
              <w:rPr>
                <w:b/>
              </w:rPr>
              <w:t>ITY NETWORKS</w:t>
            </w:r>
            <w:r w:rsidRPr="00B462AB">
              <w:rPr>
                <w:b/>
              </w:rPr>
              <w:t xml:space="preserve"> (Registered No. 04094290) whose registered office is at </w:t>
            </w:r>
            <w:r>
              <w:rPr>
                <w:b/>
              </w:rPr>
              <w:t>1 Forbury Place, 43 Forbury Road, Reading, RG1 3JH</w:t>
            </w:r>
          </w:p>
        </w:tc>
      </w:tr>
      <w:tr w:rsidR="001F489B" w:rsidRPr="002524DC" w14:paraId="543D8CE8" w14:textId="77777777" w:rsidTr="001F489B">
        <w:trPr>
          <w:trHeight w:val="594"/>
        </w:trPr>
        <w:tc>
          <w:tcPr>
            <w:tcW w:w="668" w:type="dxa"/>
            <w:tcBorders>
              <w:top w:val="nil"/>
              <w:left w:val="nil"/>
              <w:bottom w:val="nil"/>
              <w:right w:val="nil"/>
            </w:tcBorders>
          </w:tcPr>
          <w:p w14:paraId="7131C2B8" w14:textId="77777777" w:rsidR="001F489B" w:rsidRPr="002524DC" w:rsidRDefault="001F489B" w:rsidP="001F489B">
            <w:pPr>
              <w:rPr>
                <w:b/>
                <w:u w:val="single"/>
              </w:rPr>
            </w:pPr>
          </w:p>
        </w:tc>
        <w:tc>
          <w:tcPr>
            <w:tcW w:w="9278" w:type="dxa"/>
            <w:tcBorders>
              <w:top w:val="nil"/>
              <w:left w:val="nil"/>
              <w:bottom w:val="nil"/>
              <w:right w:val="nil"/>
            </w:tcBorders>
          </w:tcPr>
          <w:p w14:paraId="1D07EDE1" w14:textId="4F61191B" w:rsidR="001F489B" w:rsidRPr="00B462AB" w:rsidRDefault="001F489B" w:rsidP="001F489B">
            <w:pPr>
              <w:spacing w:after="120"/>
              <w:rPr>
                <w:b/>
              </w:rPr>
            </w:pPr>
            <w:r w:rsidRPr="002524DC">
              <w:rPr>
                <w:b/>
              </w:rPr>
              <w:t xml:space="preserve">SP DISTRIBUTION LIMITED </w:t>
            </w:r>
            <w:r w:rsidRPr="00B462AB">
              <w:rPr>
                <w:b/>
              </w:rPr>
              <w:t>(Registered No. SC189125) whose registered office is at 1 Atlantic Quay, Robertson Street, Glasgow, G2 8SP</w:t>
            </w:r>
          </w:p>
        </w:tc>
      </w:tr>
      <w:tr w:rsidR="001F489B" w:rsidRPr="002524DC" w14:paraId="16952033" w14:textId="77777777" w:rsidTr="001F489B">
        <w:trPr>
          <w:trHeight w:val="594"/>
        </w:trPr>
        <w:tc>
          <w:tcPr>
            <w:tcW w:w="668" w:type="dxa"/>
            <w:tcBorders>
              <w:top w:val="nil"/>
              <w:left w:val="nil"/>
              <w:bottom w:val="nil"/>
              <w:right w:val="nil"/>
            </w:tcBorders>
          </w:tcPr>
          <w:p w14:paraId="585374A6" w14:textId="77777777" w:rsidR="001F489B" w:rsidRPr="002524DC" w:rsidRDefault="001F489B" w:rsidP="001F489B">
            <w:pPr>
              <w:rPr>
                <w:b/>
                <w:u w:val="single"/>
              </w:rPr>
            </w:pPr>
          </w:p>
        </w:tc>
        <w:tc>
          <w:tcPr>
            <w:tcW w:w="9278" w:type="dxa"/>
            <w:tcBorders>
              <w:top w:val="nil"/>
              <w:left w:val="nil"/>
              <w:bottom w:val="nil"/>
              <w:right w:val="nil"/>
            </w:tcBorders>
          </w:tcPr>
          <w:p w14:paraId="14AEF261" w14:textId="0DB3981C" w:rsidR="001F489B" w:rsidRPr="00B462AB" w:rsidRDefault="001F489B" w:rsidP="001F489B">
            <w:pPr>
              <w:spacing w:after="120"/>
              <w:rPr>
                <w:b/>
              </w:rPr>
            </w:pPr>
            <w:r w:rsidRPr="002524DC">
              <w:rPr>
                <w:b/>
              </w:rPr>
              <w:t>SP MANWEB PLC</w:t>
            </w:r>
            <w:r w:rsidRPr="00B462AB">
              <w:rPr>
                <w:b/>
              </w:rPr>
              <w:t xml:space="preserve"> (Registered No. 02366937) whose registered office is 3 Prenton Way, Prenton, CH43 3ET </w:t>
            </w:r>
          </w:p>
        </w:tc>
      </w:tr>
      <w:tr w:rsidR="001F489B" w:rsidRPr="002524DC" w14:paraId="2B3BB3AF" w14:textId="77777777" w:rsidTr="001F489B">
        <w:trPr>
          <w:trHeight w:val="594"/>
        </w:trPr>
        <w:tc>
          <w:tcPr>
            <w:tcW w:w="668" w:type="dxa"/>
            <w:tcBorders>
              <w:top w:val="nil"/>
              <w:left w:val="nil"/>
              <w:bottom w:val="nil"/>
              <w:right w:val="nil"/>
            </w:tcBorders>
          </w:tcPr>
          <w:p w14:paraId="7200F767" w14:textId="77777777" w:rsidR="001F489B" w:rsidRPr="002524DC" w:rsidRDefault="001F489B" w:rsidP="001F489B">
            <w:pPr>
              <w:rPr>
                <w:b/>
                <w:u w:val="single"/>
              </w:rPr>
            </w:pPr>
          </w:p>
        </w:tc>
        <w:tc>
          <w:tcPr>
            <w:tcW w:w="9278" w:type="dxa"/>
            <w:tcBorders>
              <w:top w:val="nil"/>
              <w:left w:val="nil"/>
              <w:bottom w:val="nil"/>
              <w:right w:val="nil"/>
            </w:tcBorders>
          </w:tcPr>
          <w:p w14:paraId="2A201112" w14:textId="76E18E67" w:rsidR="001F489B" w:rsidRPr="00B462AB" w:rsidRDefault="001F489B" w:rsidP="001F489B">
            <w:pPr>
              <w:spacing w:after="120"/>
              <w:rPr>
                <w:b/>
              </w:rPr>
            </w:pPr>
            <w:r w:rsidRPr="002524DC">
              <w:rPr>
                <w:b/>
              </w:rPr>
              <w:t xml:space="preserve">THE ELECTRICITY NETWORK COMPANY LIMITED </w:t>
            </w:r>
            <w:r w:rsidRPr="00B462AB">
              <w:rPr>
                <w:b/>
              </w:rPr>
              <w:t>(Registered No. 05581824) whose registered office is at Energy House, Woolpit Business Park, Woolpit, Bury St Edmonds, Suffolk IP30 9UP</w:t>
            </w:r>
          </w:p>
        </w:tc>
      </w:tr>
      <w:tr w:rsidR="001F489B" w:rsidRPr="002524DC" w14:paraId="625BF2EA" w14:textId="77777777" w:rsidTr="001F489B">
        <w:trPr>
          <w:trHeight w:val="594"/>
        </w:trPr>
        <w:tc>
          <w:tcPr>
            <w:tcW w:w="668" w:type="dxa"/>
            <w:tcBorders>
              <w:top w:val="nil"/>
              <w:left w:val="nil"/>
              <w:bottom w:val="nil"/>
              <w:right w:val="nil"/>
            </w:tcBorders>
          </w:tcPr>
          <w:p w14:paraId="2C6919BE" w14:textId="77777777" w:rsidR="001F489B" w:rsidRPr="002524DC" w:rsidRDefault="001F489B" w:rsidP="001F489B">
            <w:pPr>
              <w:rPr>
                <w:b/>
                <w:u w:val="single"/>
              </w:rPr>
            </w:pPr>
          </w:p>
        </w:tc>
        <w:tc>
          <w:tcPr>
            <w:tcW w:w="9278" w:type="dxa"/>
            <w:tcBorders>
              <w:top w:val="nil"/>
              <w:left w:val="nil"/>
              <w:bottom w:val="nil"/>
              <w:right w:val="nil"/>
            </w:tcBorders>
          </w:tcPr>
          <w:p w14:paraId="570D4758" w14:textId="6DFEC914" w:rsidR="001F489B" w:rsidRDefault="001F489B" w:rsidP="001F489B">
            <w:pPr>
              <w:spacing w:after="120"/>
              <w:rPr>
                <w:b/>
              </w:rPr>
            </w:pPr>
            <w:r>
              <w:rPr>
                <w:b/>
              </w:rPr>
              <w:t>UK POWER DISTRIBUTION LIMITED (Registered No. 6339585) whose registered office is at 22-26 Kind Street, Kings Lynn, Norfolk, PE30 1HJ</w:t>
            </w:r>
          </w:p>
          <w:p w14:paraId="3376D316" w14:textId="6161DE0F" w:rsidR="001F489B" w:rsidRDefault="001F489B" w:rsidP="001F489B">
            <w:pPr>
              <w:spacing w:after="120"/>
              <w:rPr>
                <w:b/>
                <w:bCs/>
                <w:color w:val="0B0C0C"/>
                <w:szCs w:val="29"/>
                <w:shd w:val="clear" w:color="auto" w:fill="FFFFFF"/>
              </w:rPr>
            </w:pPr>
            <w:r>
              <w:rPr>
                <w:b/>
              </w:rPr>
              <w:t xml:space="preserve">UTILITY DISTRIBUTION NETWORKS LTD (Registered No. 10068882) whose registered office is at </w:t>
            </w:r>
            <w:r w:rsidRPr="003B6784">
              <w:rPr>
                <w:b/>
                <w:bCs/>
                <w:color w:val="0B0C0C"/>
                <w:szCs w:val="29"/>
                <w:shd w:val="clear" w:color="auto" w:fill="FFFFFF"/>
              </w:rPr>
              <w:t>Grant Thornton Uk Llp, 202 Silbury Boulevard, Milton Keynes, England, MK9 1LW</w:t>
            </w:r>
          </w:p>
          <w:p w14:paraId="708CBDD8" w14:textId="063DE91A" w:rsidR="001F489B" w:rsidRPr="002524DC" w:rsidRDefault="001F489B" w:rsidP="001F489B">
            <w:pPr>
              <w:spacing w:after="120"/>
              <w:rPr>
                <w:b/>
              </w:rPr>
            </w:pPr>
            <w:r>
              <w:rPr>
                <w:b/>
              </w:rPr>
              <w:t xml:space="preserve">VATTENFALL NETWORKS LTD (Registered No. 02731769) whose registered office is at 1 Tudor Street, London EC4Y 0AH. </w:t>
            </w:r>
          </w:p>
        </w:tc>
      </w:tr>
      <w:tr w:rsidR="001F489B" w:rsidRPr="002524DC" w14:paraId="55B5CDB9" w14:textId="77777777" w:rsidTr="001F489B">
        <w:trPr>
          <w:trHeight w:val="594"/>
        </w:trPr>
        <w:tc>
          <w:tcPr>
            <w:tcW w:w="668" w:type="dxa"/>
            <w:tcBorders>
              <w:top w:val="nil"/>
              <w:left w:val="nil"/>
              <w:bottom w:val="nil"/>
              <w:right w:val="nil"/>
            </w:tcBorders>
          </w:tcPr>
          <w:p w14:paraId="7C82E720" w14:textId="77777777" w:rsidR="001F489B" w:rsidRPr="002524DC" w:rsidRDefault="001F489B" w:rsidP="001F489B">
            <w:pPr>
              <w:rPr>
                <w:b/>
                <w:u w:val="single"/>
              </w:rPr>
            </w:pPr>
          </w:p>
        </w:tc>
        <w:tc>
          <w:tcPr>
            <w:tcW w:w="9278" w:type="dxa"/>
            <w:tcBorders>
              <w:top w:val="nil"/>
              <w:left w:val="nil"/>
              <w:bottom w:val="nil"/>
              <w:right w:val="nil"/>
            </w:tcBorders>
          </w:tcPr>
          <w:p w14:paraId="44E9BAF3" w14:textId="35401B15" w:rsidR="001F489B" w:rsidRPr="002524DC" w:rsidRDefault="001F489B" w:rsidP="001F489B">
            <w:pPr>
              <w:spacing w:after="120"/>
              <w:rPr>
                <w:b/>
              </w:rPr>
            </w:pPr>
            <w:r w:rsidRPr="002524DC">
              <w:rPr>
                <w:b/>
              </w:rPr>
              <w:t>WESTERN POWER DISTRIBUTION (SOUTH WALES) PLC</w:t>
            </w:r>
            <w:r w:rsidRPr="00B462AB">
              <w:rPr>
                <w:b/>
              </w:rPr>
              <w:t xml:space="preserve"> (Registered No. 02366985) whose registered office is at Avonbank, Feeder Road, Bristol BS2 0TB </w:t>
            </w:r>
          </w:p>
        </w:tc>
      </w:tr>
      <w:tr w:rsidR="001F489B" w:rsidRPr="002524DC" w14:paraId="0358C37B" w14:textId="77777777" w:rsidTr="001F489B">
        <w:trPr>
          <w:trHeight w:val="594"/>
        </w:trPr>
        <w:tc>
          <w:tcPr>
            <w:tcW w:w="668" w:type="dxa"/>
            <w:tcBorders>
              <w:top w:val="nil"/>
              <w:left w:val="nil"/>
              <w:bottom w:val="nil"/>
              <w:right w:val="nil"/>
            </w:tcBorders>
          </w:tcPr>
          <w:p w14:paraId="3AA21D0E" w14:textId="77777777" w:rsidR="001F489B" w:rsidRPr="002524DC" w:rsidRDefault="001F489B" w:rsidP="001F489B">
            <w:pPr>
              <w:rPr>
                <w:b/>
                <w:u w:val="single"/>
              </w:rPr>
            </w:pPr>
          </w:p>
        </w:tc>
        <w:tc>
          <w:tcPr>
            <w:tcW w:w="9278" w:type="dxa"/>
            <w:tcBorders>
              <w:top w:val="nil"/>
              <w:left w:val="nil"/>
              <w:bottom w:val="nil"/>
              <w:right w:val="nil"/>
            </w:tcBorders>
          </w:tcPr>
          <w:p w14:paraId="78417CAC" w14:textId="2A32AD67" w:rsidR="001F489B" w:rsidRPr="002524DC" w:rsidRDefault="001F489B" w:rsidP="001F489B">
            <w:pPr>
              <w:spacing w:after="120"/>
              <w:rPr>
                <w:b/>
              </w:rPr>
            </w:pPr>
            <w:r w:rsidRPr="002524DC">
              <w:rPr>
                <w:b/>
              </w:rPr>
              <w:t>WESTERN POWER DISTRIBUTION (SOUTH WEST) PLC</w:t>
            </w:r>
            <w:r w:rsidRPr="00B462AB">
              <w:rPr>
                <w:b/>
              </w:rPr>
              <w:t xml:space="preserve"> (Registered No. 02366894) whose registered office is at Avonbank, Feeder Road, Bristol, Avon BS2 0TB</w:t>
            </w:r>
          </w:p>
        </w:tc>
      </w:tr>
      <w:tr w:rsidR="001F489B" w:rsidRPr="002524DC" w14:paraId="150F4007" w14:textId="77777777" w:rsidTr="001F489B">
        <w:trPr>
          <w:trHeight w:val="594"/>
        </w:trPr>
        <w:tc>
          <w:tcPr>
            <w:tcW w:w="668" w:type="dxa"/>
            <w:tcBorders>
              <w:top w:val="nil"/>
              <w:left w:val="nil"/>
              <w:bottom w:val="nil"/>
              <w:right w:val="nil"/>
            </w:tcBorders>
          </w:tcPr>
          <w:p w14:paraId="7F4FF5DC" w14:textId="77777777" w:rsidR="001F489B" w:rsidRPr="002524DC" w:rsidRDefault="001F489B" w:rsidP="001F489B">
            <w:pPr>
              <w:rPr>
                <w:b/>
                <w:u w:val="single"/>
              </w:rPr>
            </w:pPr>
          </w:p>
        </w:tc>
        <w:tc>
          <w:tcPr>
            <w:tcW w:w="9278" w:type="dxa"/>
            <w:tcBorders>
              <w:top w:val="nil"/>
              <w:left w:val="nil"/>
              <w:bottom w:val="nil"/>
              <w:right w:val="nil"/>
            </w:tcBorders>
          </w:tcPr>
          <w:p w14:paraId="3997F142" w14:textId="6EE8A066" w:rsidR="001F489B" w:rsidRPr="002524DC" w:rsidRDefault="001F489B" w:rsidP="001F489B">
            <w:pPr>
              <w:spacing w:after="120"/>
              <w:rPr>
                <w:b/>
              </w:rPr>
            </w:pPr>
            <w:r w:rsidRPr="002524DC">
              <w:rPr>
                <w:b/>
              </w:rPr>
              <w:t xml:space="preserve">WESTERN POWER DISTRIBUTION (EAST MIDLANDS) PLC  </w:t>
            </w:r>
            <w:r w:rsidRPr="00B462AB">
              <w:rPr>
                <w:b/>
              </w:rPr>
              <w:t>(Registered No. 02366923) Avonbank, Feeder Road, Bristol, Avon, BS2 0TB</w:t>
            </w:r>
          </w:p>
        </w:tc>
      </w:tr>
    </w:tbl>
    <w:p w14:paraId="05181839" w14:textId="77777777" w:rsidR="00FB7917" w:rsidRDefault="00FB7917">
      <w:pPr>
        <w:pStyle w:val="MRAScheduleHeading3"/>
        <w:outlineLvl w:val="9"/>
        <w:rPr>
          <w:u w:val="single"/>
        </w:rPr>
        <w:pPrChange w:id="12107" w:author="Debbie Houldsworth" w:date="2020-05-13T09:54:00Z">
          <w:pPr>
            <w:pStyle w:val="MRAScheduleHeading3"/>
          </w:pPr>
        </w:pPrChange>
      </w:pPr>
      <w:bookmarkStart w:id="12108" w:name="_Toc65572027"/>
    </w:p>
    <w:p w14:paraId="086607B8" w14:textId="3D8A3D65" w:rsidR="00FB7917" w:rsidRDefault="00FB7917">
      <w:pPr>
        <w:pStyle w:val="MRAScheduleHeading3"/>
        <w:outlineLvl w:val="9"/>
        <w:rPr>
          <w:u w:val="single"/>
        </w:rPr>
        <w:pPrChange w:id="12109" w:author="Debbie Houldsworth" w:date="2020-05-13T09:54:00Z">
          <w:pPr>
            <w:pStyle w:val="MRAScheduleHeading3"/>
          </w:pPr>
        </w:pPrChange>
      </w:pPr>
      <w:r>
        <w:rPr>
          <w:u w:val="single"/>
        </w:rPr>
        <w:br w:type="page"/>
        <w:t>Part 2</w:t>
      </w:r>
      <w:bookmarkEnd w:id="12108"/>
    </w:p>
    <w:p w14:paraId="4D42DC7C" w14:textId="7B6221B5" w:rsidR="00FB7917" w:rsidRDefault="00FB7917">
      <w:pPr>
        <w:pStyle w:val="MRAScheduleHeading3"/>
        <w:outlineLvl w:val="9"/>
        <w:pPrChange w:id="12110" w:author="Debbie Houldsworth" w:date="2020-05-13T09:54:00Z">
          <w:pPr>
            <w:pStyle w:val="MRAScheduleHeading3"/>
          </w:pPr>
        </w:pPrChange>
      </w:pPr>
      <w:bookmarkStart w:id="12111" w:name="_Toc65572028"/>
      <w:r>
        <w:t>SUPPLIERS</w:t>
      </w:r>
      <w:bookmarkEnd w:id="12111"/>
    </w:p>
    <w:tbl>
      <w:tblPr>
        <w:tblW w:w="9946" w:type="dxa"/>
        <w:tblInd w:w="-702" w:type="dxa"/>
        <w:tblLayout w:type="fixed"/>
        <w:tblLook w:val="0000" w:firstRow="0" w:lastRow="0" w:firstColumn="0" w:lastColumn="0" w:noHBand="0" w:noVBand="0"/>
      </w:tblPr>
      <w:tblGrid>
        <w:gridCol w:w="668"/>
        <w:gridCol w:w="9278"/>
      </w:tblGrid>
      <w:tr w:rsidR="00CD1233" w:rsidRPr="002524DC" w14:paraId="5604106A" w14:textId="77777777" w:rsidTr="002D371A">
        <w:trPr>
          <w:cantSplit/>
          <w:trHeight w:val="661"/>
        </w:trPr>
        <w:tc>
          <w:tcPr>
            <w:tcW w:w="668" w:type="dxa"/>
          </w:tcPr>
          <w:p w14:paraId="19115532" w14:textId="77777777" w:rsidR="00CD1233" w:rsidRPr="002524DC" w:rsidRDefault="00CD1233" w:rsidP="008416DD">
            <w:pPr>
              <w:spacing w:after="120"/>
              <w:rPr>
                <w:b/>
              </w:rPr>
            </w:pPr>
          </w:p>
        </w:tc>
        <w:tc>
          <w:tcPr>
            <w:tcW w:w="9278" w:type="dxa"/>
          </w:tcPr>
          <w:p w14:paraId="48FE11F7" w14:textId="664B60C8" w:rsidR="00CD1233" w:rsidRDefault="00CD1233" w:rsidP="00084F60">
            <w:pPr>
              <w:autoSpaceDE w:val="0"/>
              <w:autoSpaceDN w:val="0"/>
              <w:adjustRightInd w:val="0"/>
              <w:spacing w:after="120"/>
              <w:rPr>
                <w:b/>
              </w:rPr>
            </w:pPr>
            <w:r>
              <w:rPr>
                <w:b/>
              </w:rPr>
              <w:t>1</w:t>
            </w:r>
            <w:r w:rsidRPr="00372B62">
              <w:rPr>
                <w:b/>
                <w:vertAlign w:val="superscript"/>
              </w:rPr>
              <w:t>st</w:t>
            </w:r>
            <w:r>
              <w:rPr>
                <w:b/>
              </w:rPr>
              <w:t xml:space="preserve"> DIRECT UTILITIES LTD (Registered No. 09382883) whose registered office is at 26 Hatton Drive, Holme Hall, Chesterfield, Derbyshire, S40 4RZ</w:t>
            </w:r>
          </w:p>
        </w:tc>
      </w:tr>
      <w:tr w:rsidR="00CD1233" w:rsidRPr="002524DC" w14:paraId="3C19F058" w14:textId="77777777" w:rsidTr="003B3BDD">
        <w:trPr>
          <w:cantSplit/>
        </w:trPr>
        <w:tc>
          <w:tcPr>
            <w:tcW w:w="668" w:type="dxa"/>
          </w:tcPr>
          <w:p w14:paraId="74F68A9F" w14:textId="77777777" w:rsidR="00CD1233" w:rsidRPr="002524DC" w:rsidRDefault="00CD1233" w:rsidP="008416DD">
            <w:pPr>
              <w:spacing w:after="120"/>
              <w:rPr>
                <w:b/>
              </w:rPr>
            </w:pPr>
          </w:p>
        </w:tc>
        <w:tc>
          <w:tcPr>
            <w:tcW w:w="9278" w:type="dxa"/>
          </w:tcPr>
          <w:p w14:paraId="3130E6FB" w14:textId="34B9BB37" w:rsidR="00CD1233" w:rsidRPr="002524DC" w:rsidDel="00EE7E88" w:rsidRDefault="00CD1233" w:rsidP="00084F60">
            <w:pPr>
              <w:autoSpaceDE w:val="0"/>
              <w:autoSpaceDN w:val="0"/>
              <w:adjustRightInd w:val="0"/>
              <w:spacing w:after="120"/>
              <w:rPr>
                <w:b/>
              </w:rPr>
            </w:pPr>
            <w:r w:rsidRPr="00D577D9">
              <w:rPr>
                <w:b/>
              </w:rPr>
              <w:t xml:space="preserve">ADDITO SUPPLY LIMITED </w:t>
            </w:r>
            <w:r w:rsidRPr="00B462AB">
              <w:rPr>
                <w:b/>
              </w:rPr>
              <w:t xml:space="preserve">(Registered No. 8053202) whose registered office is at </w:t>
            </w:r>
            <w:r w:rsidRPr="00174288">
              <w:rPr>
                <w:b/>
              </w:rPr>
              <w:t>1 America Square, Crosswall, London</w:t>
            </w:r>
            <w:r w:rsidRPr="00B462AB">
              <w:rPr>
                <w:b/>
              </w:rPr>
              <w:t xml:space="preserve"> </w:t>
            </w:r>
            <w:r w:rsidRPr="00174288">
              <w:rPr>
                <w:b/>
              </w:rPr>
              <w:t>EC3N 2SG</w:t>
            </w:r>
          </w:p>
        </w:tc>
      </w:tr>
      <w:tr w:rsidR="001F489B" w:rsidRPr="002524DC" w14:paraId="34478CC1" w14:textId="77777777" w:rsidTr="003B3BDD">
        <w:trPr>
          <w:cantSplit/>
        </w:trPr>
        <w:tc>
          <w:tcPr>
            <w:tcW w:w="668" w:type="dxa"/>
          </w:tcPr>
          <w:p w14:paraId="4A262C8C" w14:textId="77777777" w:rsidR="001F489B" w:rsidRPr="002524DC" w:rsidRDefault="001F489B" w:rsidP="008416DD">
            <w:pPr>
              <w:spacing w:after="120"/>
              <w:rPr>
                <w:b/>
              </w:rPr>
            </w:pPr>
          </w:p>
        </w:tc>
        <w:tc>
          <w:tcPr>
            <w:tcW w:w="9278" w:type="dxa"/>
          </w:tcPr>
          <w:p w14:paraId="3587C2C3" w14:textId="3F29D13F" w:rsidR="001F489B" w:rsidRDefault="001F489B" w:rsidP="00084F60">
            <w:pPr>
              <w:autoSpaceDE w:val="0"/>
              <w:autoSpaceDN w:val="0"/>
              <w:adjustRightInd w:val="0"/>
              <w:spacing w:after="120"/>
              <w:rPr>
                <w:b/>
              </w:rPr>
            </w:pPr>
            <w:r>
              <w:rPr>
                <w:b/>
              </w:rPr>
              <w:t>AFFECT ENERGY LTD (Registered No. 9263368) whose registered office is at Bewell House, Bewell Street, Hereford, HR4 0BA</w:t>
            </w:r>
          </w:p>
        </w:tc>
      </w:tr>
      <w:tr w:rsidR="001F489B" w:rsidRPr="002524DC" w14:paraId="60313B33" w14:textId="77777777" w:rsidTr="003B3BDD">
        <w:trPr>
          <w:cantSplit/>
        </w:trPr>
        <w:tc>
          <w:tcPr>
            <w:tcW w:w="668" w:type="dxa"/>
          </w:tcPr>
          <w:p w14:paraId="37EFA0C1" w14:textId="77777777" w:rsidR="001F489B" w:rsidRPr="002524DC" w:rsidRDefault="001F489B" w:rsidP="008416DD">
            <w:pPr>
              <w:spacing w:after="120"/>
              <w:rPr>
                <w:b/>
              </w:rPr>
            </w:pPr>
          </w:p>
        </w:tc>
        <w:tc>
          <w:tcPr>
            <w:tcW w:w="9278" w:type="dxa"/>
          </w:tcPr>
          <w:p w14:paraId="7EF6E161" w14:textId="58F02645" w:rsidR="001F489B" w:rsidRDefault="001F489B" w:rsidP="00084F60">
            <w:pPr>
              <w:autoSpaceDE w:val="0"/>
              <w:autoSpaceDN w:val="0"/>
              <w:adjustRightInd w:val="0"/>
              <w:spacing w:after="120"/>
              <w:rPr>
                <w:b/>
              </w:rPr>
            </w:pPr>
            <w:r>
              <w:rPr>
                <w:b/>
              </w:rPr>
              <w:t>ALABAMA ENERGY LIMITED (Registered No. 11042192) whose registered office is at C/O Harrison Clark Rickerbys Limited, 5 Deansway, Worcester, Worcestershire WR1 2JG</w:t>
            </w:r>
          </w:p>
        </w:tc>
      </w:tr>
      <w:tr w:rsidR="001F489B" w:rsidRPr="002524DC" w14:paraId="10DE4F49" w14:textId="77777777" w:rsidTr="003B3BDD">
        <w:trPr>
          <w:cantSplit/>
        </w:trPr>
        <w:tc>
          <w:tcPr>
            <w:tcW w:w="668" w:type="dxa"/>
          </w:tcPr>
          <w:p w14:paraId="5BB90232" w14:textId="77777777" w:rsidR="001F489B" w:rsidRPr="002524DC" w:rsidRDefault="001F489B" w:rsidP="008416DD">
            <w:pPr>
              <w:spacing w:after="120"/>
              <w:rPr>
                <w:b/>
              </w:rPr>
            </w:pPr>
          </w:p>
        </w:tc>
        <w:tc>
          <w:tcPr>
            <w:tcW w:w="9278" w:type="dxa"/>
          </w:tcPr>
          <w:p w14:paraId="63961CDE" w14:textId="78DB4B33" w:rsidR="001F489B" w:rsidRDefault="001F489B" w:rsidP="00084F60">
            <w:pPr>
              <w:autoSpaceDE w:val="0"/>
              <w:autoSpaceDN w:val="0"/>
              <w:adjustRightInd w:val="0"/>
              <w:spacing w:after="120"/>
              <w:rPr>
                <w:b/>
              </w:rPr>
            </w:pPr>
            <w:r>
              <w:rPr>
                <w:b/>
              </w:rPr>
              <w:t>ALASKA ENERGY LIMITED (Registered No. 11042378) whose registered office is at C/O Harrison Clark Rickerbys Limited, 5 Deansway, Worcester, Worcestershire WR1 2JG</w:t>
            </w:r>
          </w:p>
        </w:tc>
      </w:tr>
      <w:tr w:rsidR="001F489B" w:rsidRPr="002524DC" w14:paraId="68D16504" w14:textId="77777777" w:rsidTr="003B3BDD">
        <w:trPr>
          <w:cantSplit/>
        </w:trPr>
        <w:tc>
          <w:tcPr>
            <w:tcW w:w="668" w:type="dxa"/>
          </w:tcPr>
          <w:p w14:paraId="3B9466CE" w14:textId="77777777" w:rsidR="001F489B" w:rsidRPr="002524DC" w:rsidRDefault="001F489B" w:rsidP="008416DD">
            <w:pPr>
              <w:spacing w:after="120"/>
              <w:rPr>
                <w:b/>
              </w:rPr>
            </w:pPr>
          </w:p>
        </w:tc>
        <w:tc>
          <w:tcPr>
            <w:tcW w:w="9278" w:type="dxa"/>
          </w:tcPr>
          <w:p w14:paraId="4738CB05" w14:textId="3DBEDA73" w:rsidR="001F489B" w:rsidRDefault="001F489B" w:rsidP="00084F60">
            <w:pPr>
              <w:autoSpaceDE w:val="0"/>
              <w:autoSpaceDN w:val="0"/>
              <w:adjustRightInd w:val="0"/>
              <w:spacing w:after="120"/>
              <w:rPr>
                <w:b/>
              </w:rPr>
            </w:pPr>
            <w:r>
              <w:rPr>
                <w:b/>
              </w:rPr>
              <w:t>ALBUQUERQUE ENERGY LTD (Registered No. 10870873) whose registered office is at C/O Harrison Clark Rickerbys Limited, 5 Deansway, Worcester, Worcestershire WR1 2JG</w:t>
            </w:r>
          </w:p>
        </w:tc>
      </w:tr>
      <w:tr w:rsidR="001F489B" w:rsidRPr="002524DC" w14:paraId="022EE858" w14:textId="77777777" w:rsidTr="003B3BDD">
        <w:trPr>
          <w:cantSplit/>
        </w:trPr>
        <w:tc>
          <w:tcPr>
            <w:tcW w:w="668" w:type="dxa"/>
          </w:tcPr>
          <w:p w14:paraId="441D415D" w14:textId="77777777" w:rsidR="001F489B" w:rsidRPr="002524DC" w:rsidRDefault="001F489B" w:rsidP="008416DD">
            <w:pPr>
              <w:spacing w:after="120"/>
              <w:rPr>
                <w:b/>
              </w:rPr>
            </w:pPr>
          </w:p>
        </w:tc>
        <w:tc>
          <w:tcPr>
            <w:tcW w:w="9278" w:type="dxa"/>
          </w:tcPr>
          <w:p w14:paraId="316170BE" w14:textId="1C7B83D8" w:rsidR="001F489B" w:rsidRDefault="001F489B" w:rsidP="00084F60">
            <w:pPr>
              <w:autoSpaceDE w:val="0"/>
              <w:autoSpaceDN w:val="0"/>
              <w:adjustRightInd w:val="0"/>
              <w:spacing w:after="120"/>
              <w:rPr>
                <w:b/>
              </w:rPr>
            </w:pPr>
            <w:r>
              <w:rPr>
                <w:b/>
              </w:rPr>
              <w:t>AMPOWERUK LIMITED (Registered No. 09994899) whose registered office is at Challenge House Sherwood Drive, Bletchley, Milton Keynes, MK3 6DP</w:t>
            </w:r>
          </w:p>
        </w:tc>
      </w:tr>
      <w:tr w:rsidR="001F489B" w:rsidRPr="002524DC" w14:paraId="43F52124" w14:textId="77777777" w:rsidTr="003B3BDD">
        <w:trPr>
          <w:cantSplit/>
        </w:trPr>
        <w:tc>
          <w:tcPr>
            <w:tcW w:w="668" w:type="dxa"/>
          </w:tcPr>
          <w:p w14:paraId="5C9417BD" w14:textId="77777777" w:rsidR="001F489B" w:rsidRPr="002524DC" w:rsidRDefault="001F489B" w:rsidP="008416DD">
            <w:pPr>
              <w:spacing w:after="120"/>
              <w:rPr>
                <w:b/>
              </w:rPr>
            </w:pPr>
          </w:p>
        </w:tc>
        <w:tc>
          <w:tcPr>
            <w:tcW w:w="9278" w:type="dxa"/>
          </w:tcPr>
          <w:p w14:paraId="385F881A" w14:textId="53145674" w:rsidR="001F489B" w:rsidRDefault="001F489B" w:rsidP="00084F60">
            <w:pPr>
              <w:autoSpaceDE w:val="0"/>
              <w:autoSpaceDN w:val="0"/>
              <w:adjustRightInd w:val="0"/>
              <w:spacing w:after="120"/>
              <w:rPr>
                <w:b/>
              </w:rPr>
            </w:pPr>
            <w:r>
              <w:rPr>
                <w:b/>
              </w:rPr>
              <w:t xml:space="preserve">ARIZONA ENERGY LTD (Registered No. 10611082) whose registered office is at </w:t>
            </w:r>
            <w:r w:rsidRPr="00161269">
              <w:rPr>
                <w:b/>
              </w:rPr>
              <w:t>C/O Harrison Clark Rickerbys Limited, 5 Deansway, Worcester, Worcestershire, England, WR1 2JG</w:t>
            </w:r>
          </w:p>
        </w:tc>
      </w:tr>
      <w:tr w:rsidR="001F489B" w:rsidRPr="002524DC" w14:paraId="6F615766" w14:textId="77777777" w:rsidTr="003B3BDD">
        <w:trPr>
          <w:cantSplit/>
        </w:trPr>
        <w:tc>
          <w:tcPr>
            <w:tcW w:w="668" w:type="dxa"/>
          </w:tcPr>
          <w:p w14:paraId="2E0537CC" w14:textId="77777777" w:rsidR="001F489B" w:rsidRPr="002524DC" w:rsidRDefault="001F489B" w:rsidP="008416DD">
            <w:pPr>
              <w:spacing w:after="120"/>
              <w:rPr>
                <w:b/>
              </w:rPr>
            </w:pPr>
          </w:p>
        </w:tc>
        <w:tc>
          <w:tcPr>
            <w:tcW w:w="9278" w:type="dxa"/>
          </w:tcPr>
          <w:p w14:paraId="193A5F29" w14:textId="1828E56C" w:rsidR="001F489B" w:rsidRDefault="001F489B" w:rsidP="00084F60">
            <w:pPr>
              <w:autoSpaceDE w:val="0"/>
              <w:autoSpaceDN w:val="0"/>
              <w:adjustRightInd w:val="0"/>
              <w:spacing w:after="120"/>
              <w:rPr>
                <w:b/>
              </w:rPr>
            </w:pPr>
            <w:r>
              <w:rPr>
                <w:b/>
              </w:rPr>
              <w:t>BLUEGREEN ENERGY SERVICES LIMITED (Registered No. 10769298) whose registered office is at 7 Albemarle Street, London W1S 4HQ</w:t>
            </w:r>
          </w:p>
        </w:tc>
      </w:tr>
      <w:tr w:rsidR="001F489B" w:rsidRPr="002524DC" w14:paraId="26F98195" w14:textId="77777777" w:rsidTr="003B3BDD">
        <w:trPr>
          <w:cantSplit/>
        </w:trPr>
        <w:tc>
          <w:tcPr>
            <w:tcW w:w="668" w:type="dxa"/>
          </w:tcPr>
          <w:p w14:paraId="0462C40B" w14:textId="77777777" w:rsidR="001F489B" w:rsidRPr="002524DC" w:rsidRDefault="001F489B" w:rsidP="008416DD">
            <w:pPr>
              <w:spacing w:after="120"/>
              <w:rPr>
                <w:b/>
              </w:rPr>
            </w:pPr>
          </w:p>
        </w:tc>
        <w:tc>
          <w:tcPr>
            <w:tcW w:w="9278" w:type="dxa"/>
          </w:tcPr>
          <w:p w14:paraId="5C078155" w14:textId="27744DAD" w:rsidR="001F489B" w:rsidRDefault="001F489B" w:rsidP="00084F60">
            <w:pPr>
              <w:autoSpaceDE w:val="0"/>
              <w:autoSpaceDN w:val="0"/>
              <w:adjustRightInd w:val="0"/>
              <w:spacing w:after="120"/>
              <w:rPr>
                <w:b/>
              </w:rPr>
            </w:pPr>
            <w:r>
              <w:rPr>
                <w:b/>
              </w:rPr>
              <w:t>ARTO ENERGY LIMITED (Registered No. 09263398) whose registered office is at Medway House Newbury Business Park, London Road, Newbury, Berkshire, RG14 2 PZ</w:t>
            </w:r>
          </w:p>
        </w:tc>
      </w:tr>
      <w:tr w:rsidR="00CD1233" w:rsidRPr="002524DC" w14:paraId="5E4233B4" w14:textId="77777777" w:rsidTr="003B3BDD">
        <w:trPr>
          <w:cantSplit/>
        </w:trPr>
        <w:tc>
          <w:tcPr>
            <w:tcW w:w="668" w:type="dxa"/>
          </w:tcPr>
          <w:p w14:paraId="4CECF397" w14:textId="77777777" w:rsidR="00CD1233" w:rsidRPr="002524DC" w:rsidRDefault="00CD1233" w:rsidP="008416DD">
            <w:pPr>
              <w:spacing w:after="120"/>
              <w:rPr>
                <w:b/>
              </w:rPr>
            </w:pPr>
          </w:p>
        </w:tc>
        <w:tc>
          <w:tcPr>
            <w:tcW w:w="9278" w:type="dxa"/>
          </w:tcPr>
          <w:p w14:paraId="3949C61E" w14:textId="038597B8" w:rsidR="00521BFE" w:rsidRDefault="00521BFE" w:rsidP="00084F60">
            <w:pPr>
              <w:autoSpaceDE w:val="0"/>
              <w:autoSpaceDN w:val="0"/>
              <w:adjustRightInd w:val="0"/>
              <w:spacing w:after="120"/>
              <w:rPr>
                <w:b/>
              </w:rPr>
            </w:pPr>
            <w:r>
              <w:rPr>
                <w:b/>
              </w:rPr>
              <w:t>AVID ENERGY LIMITED (Registered No. 10026662) whose registered office is at Eversheds House, 70 Great Bridgewater Street, Manchester, England, M1 5ES</w:t>
            </w:r>
          </w:p>
        </w:tc>
      </w:tr>
      <w:tr w:rsidR="00CD1233" w:rsidRPr="002524DC" w14:paraId="58CBB1CA" w14:textId="77777777" w:rsidTr="003B3BDD">
        <w:trPr>
          <w:cantSplit/>
        </w:trPr>
        <w:tc>
          <w:tcPr>
            <w:tcW w:w="668" w:type="dxa"/>
          </w:tcPr>
          <w:p w14:paraId="2CC6732F" w14:textId="77777777" w:rsidR="00CD1233" w:rsidRPr="002524DC" w:rsidRDefault="00CD1233" w:rsidP="008416DD">
            <w:pPr>
              <w:spacing w:after="120"/>
              <w:rPr>
                <w:b/>
              </w:rPr>
            </w:pPr>
          </w:p>
        </w:tc>
        <w:tc>
          <w:tcPr>
            <w:tcW w:w="9278" w:type="dxa"/>
          </w:tcPr>
          <w:p w14:paraId="543D900A" w14:textId="46206543" w:rsidR="00CD1233" w:rsidRPr="00D577D9" w:rsidRDefault="00CD1233" w:rsidP="00084F60">
            <w:pPr>
              <w:autoSpaceDE w:val="0"/>
              <w:autoSpaceDN w:val="0"/>
              <w:adjustRightInd w:val="0"/>
              <w:spacing w:after="120"/>
              <w:rPr>
                <w:b/>
              </w:rPr>
            </w:pPr>
            <w:r>
              <w:rPr>
                <w:b/>
              </w:rPr>
              <w:t>AVRO ENERGY LIMITED (Registered No. 9174794) whose registered office is at Unit 8, The Courtyard, Eliot Business Park, Nuneaton, Warwickshire, CV10 7RJ</w:t>
            </w:r>
          </w:p>
        </w:tc>
      </w:tr>
      <w:tr w:rsidR="00CD1233" w:rsidRPr="002524DC" w14:paraId="775FD978" w14:textId="77777777" w:rsidTr="003B3BDD">
        <w:trPr>
          <w:cantSplit/>
        </w:trPr>
        <w:tc>
          <w:tcPr>
            <w:tcW w:w="668" w:type="dxa"/>
          </w:tcPr>
          <w:p w14:paraId="19706A47" w14:textId="77777777" w:rsidR="00CD1233" w:rsidRPr="002524DC" w:rsidRDefault="00CD1233" w:rsidP="008416DD">
            <w:pPr>
              <w:spacing w:after="120"/>
              <w:rPr>
                <w:b/>
              </w:rPr>
            </w:pPr>
          </w:p>
        </w:tc>
        <w:tc>
          <w:tcPr>
            <w:tcW w:w="9278" w:type="dxa"/>
          </w:tcPr>
          <w:p w14:paraId="08A9DBBF" w14:textId="375A972B" w:rsidR="00CD1233" w:rsidRPr="002524DC" w:rsidDel="00EE7E88" w:rsidRDefault="00CD1233" w:rsidP="00084F60">
            <w:pPr>
              <w:autoSpaceDE w:val="0"/>
              <w:autoSpaceDN w:val="0"/>
              <w:adjustRightInd w:val="0"/>
              <w:spacing w:after="120"/>
              <w:rPr>
                <w:b/>
              </w:rPr>
            </w:pPr>
            <w:r w:rsidRPr="002524DC">
              <w:rPr>
                <w:b/>
              </w:rPr>
              <w:t>AXIS TELECOM LIMITED</w:t>
            </w:r>
            <w:r w:rsidRPr="00B462AB">
              <w:rPr>
                <w:b/>
              </w:rPr>
              <w:t xml:space="preserve"> (Registered No. 04343227) whose registered office is at Suite E Shirethorn House Prospect Street, HULL, HU2 8PX</w:t>
            </w:r>
          </w:p>
        </w:tc>
      </w:tr>
      <w:tr w:rsidR="00CD1233" w:rsidRPr="002524DC" w14:paraId="274AF5F3" w14:textId="77777777" w:rsidTr="00B0439B">
        <w:trPr>
          <w:cantSplit/>
          <w:trHeight w:val="665"/>
        </w:trPr>
        <w:tc>
          <w:tcPr>
            <w:tcW w:w="668" w:type="dxa"/>
          </w:tcPr>
          <w:p w14:paraId="3326BB71" w14:textId="77777777" w:rsidR="00CD1233" w:rsidRPr="002524DC" w:rsidRDefault="00CD1233" w:rsidP="008416DD">
            <w:pPr>
              <w:spacing w:after="120"/>
              <w:rPr>
                <w:b/>
              </w:rPr>
            </w:pPr>
          </w:p>
        </w:tc>
        <w:tc>
          <w:tcPr>
            <w:tcW w:w="9278" w:type="dxa"/>
          </w:tcPr>
          <w:p w14:paraId="6FF1B8C9" w14:textId="2AAB446A" w:rsidR="00B65303" w:rsidRPr="002524DC" w:rsidDel="00EE7E88" w:rsidRDefault="00CD1233" w:rsidP="00084F60">
            <w:pPr>
              <w:autoSpaceDE w:val="0"/>
              <w:autoSpaceDN w:val="0"/>
              <w:adjustRightInd w:val="0"/>
              <w:spacing w:after="120"/>
              <w:rPr>
                <w:b/>
              </w:rPr>
            </w:pPr>
            <w:r w:rsidRPr="002524DC">
              <w:rPr>
                <w:b/>
              </w:rPr>
              <w:t>AX</w:t>
            </w:r>
            <w:r>
              <w:rPr>
                <w:b/>
              </w:rPr>
              <w:t>PO UK LIMITED</w:t>
            </w:r>
            <w:r w:rsidRPr="00B462AB">
              <w:rPr>
                <w:b/>
              </w:rPr>
              <w:t xml:space="preserve"> (Registered No. 06600942) whose registered office is at 38 Thread</w:t>
            </w:r>
            <w:r>
              <w:rPr>
                <w:b/>
              </w:rPr>
              <w:t>needle Street, London, EC2R 8AY</w:t>
            </w:r>
          </w:p>
        </w:tc>
      </w:tr>
      <w:tr w:rsidR="001F489B" w:rsidRPr="002524DC" w14:paraId="403F180D" w14:textId="77777777" w:rsidTr="003B3BDD">
        <w:trPr>
          <w:cantSplit/>
          <w:trHeight w:val="810"/>
        </w:trPr>
        <w:tc>
          <w:tcPr>
            <w:tcW w:w="668" w:type="dxa"/>
          </w:tcPr>
          <w:p w14:paraId="01CA39BB" w14:textId="77777777" w:rsidR="001F489B" w:rsidRPr="002524DC" w:rsidRDefault="001F489B" w:rsidP="008416DD">
            <w:pPr>
              <w:spacing w:after="120"/>
              <w:rPr>
                <w:b/>
              </w:rPr>
            </w:pPr>
          </w:p>
        </w:tc>
        <w:tc>
          <w:tcPr>
            <w:tcW w:w="9278" w:type="dxa"/>
          </w:tcPr>
          <w:p w14:paraId="4615753A" w14:textId="05F7C1DD" w:rsidR="001F489B" w:rsidRPr="00CB60ED" w:rsidRDefault="001F489B" w:rsidP="00084F60">
            <w:pPr>
              <w:autoSpaceDE w:val="0"/>
              <w:autoSpaceDN w:val="0"/>
              <w:adjustRightInd w:val="0"/>
              <w:spacing w:after="120"/>
              <w:rPr>
                <w:b/>
              </w:rPr>
            </w:pPr>
            <w:r w:rsidRPr="00CB60ED">
              <w:rPr>
                <w:b/>
              </w:rPr>
              <w:t xml:space="preserve">BARBICAN POWER LIMITED </w:t>
            </w:r>
            <w:r w:rsidRPr="00B462AB">
              <w:rPr>
                <w:b/>
              </w:rPr>
              <w:t xml:space="preserve">(Registered No. 8474516) whose registered office is at </w:t>
            </w:r>
            <w:r>
              <w:rPr>
                <w:b/>
              </w:rPr>
              <w:t>Suite 4 Number One @ The Beehive, Lions Drive Shadsworth Business Park, Blackburn, Lancashire, BB1 2QS</w:t>
            </w:r>
          </w:p>
        </w:tc>
      </w:tr>
      <w:tr w:rsidR="00CD1233" w:rsidRPr="002524DC" w14:paraId="6A7D3C6E" w14:textId="77777777" w:rsidTr="003B3BDD">
        <w:trPr>
          <w:cantSplit/>
          <w:trHeight w:val="810"/>
        </w:trPr>
        <w:tc>
          <w:tcPr>
            <w:tcW w:w="668" w:type="dxa"/>
          </w:tcPr>
          <w:p w14:paraId="4F8A7D5E" w14:textId="77777777" w:rsidR="00CD1233" w:rsidRPr="002524DC" w:rsidRDefault="00CD1233" w:rsidP="008416DD">
            <w:pPr>
              <w:spacing w:after="120"/>
              <w:rPr>
                <w:b/>
              </w:rPr>
            </w:pPr>
          </w:p>
        </w:tc>
        <w:tc>
          <w:tcPr>
            <w:tcW w:w="9278" w:type="dxa"/>
          </w:tcPr>
          <w:p w14:paraId="0EF86667" w14:textId="32FBECFC" w:rsidR="00D93729" w:rsidRPr="002524DC" w:rsidRDefault="00D93729" w:rsidP="00084F60">
            <w:pPr>
              <w:autoSpaceDE w:val="0"/>
              <w:autoSpaceDN w:val="0"/>
              <w:adjustRightInd w:val="0"/>
              <w:spacing w:after="120"/>
              <w:rPr>
                <w:b/>
              </w:rPr>
            </w:pPr>
            <w:r>
              <w:rPr>
                <w:b/>
              </w:rPr>
              <w:t>BELSIZE ENERGY LIMITED (Registered No. 11630527) whose registered office is at c/o Utiliteam, 7 &amp; 8 Delta Bank Road, Metro Riverside, Gateshead, Tyne and Wear NE11 9DJ</w:t>
            </w:r>
          </w:p>
        </w:tc>
      </w:tr>
      <w:tr w:rsidR="00CD1233" w:rsidRPr="002524DC" w14:paraId="3D79574D" w14:textId="77777777" w:rsidTr="003B3BDD">
        <w:trPr>
          <w:cantSplit/>
        </w:trPr>
        <w:tc>
          <w:tcPr>
            <w:tcW w:w="668" w:type="dxa"/>
          </w:tcPr>
          <w:p w14:paraId="61843EF2" w14:textId="77777777" w:rsidR="00CD1233" w:rsidRPr="002524DC" w:rsidRDefault="00CD1233" w:rsidP="008416DD">
            <w:pPr>
              <w:spacing w:after="120"/>
              <w:rPr>
                <w:b/>
              </w:rPr>
            </w:pPr>
          </w:p>
        </w:tc>
        <w:tc>
          <w:tcPr>
            <w:tcW w:w="9278" w:type="dxa"/>
          </w:tcPr>
          <w:p w14:paraId="296FB4D7" w14:textId="0110D2C2" w:rsidR="00CD1233" w:rsidRPr="002524DC" w:rsidDel="00EE7E88" w:rsidRDefault="00CD1233" w:rsidP="00084F60">
            <w:pPr>
              <w:autoSpaceDE w:val="0"/>
              <w:autoSpaceDN w:val="0"/>
              <w:adjustRightInd w:val="0"/>
              <w:spacing w:after="120"/>
              <w:rPr>
                <w:b/>
              </w:rPr>
            </w:pPr>
            <w:r w:rsidRPr="002524DC">
              <w:rPr>
                <w:b/>
              </w:rPr>
              <w:t>BES COMMERCIAL ELECTRICITY LIMITED</w:t>
            </w:r>
            <w:r w:rsidRPr="00B462AB">
              <w:rPr>
                <w:b/>
              </w:rPr>
              <w:t xml:space="preserve"> (Registered no. 06882734) whose registered office is at </w:t>
            </w:r>
            <w:r w:rsidRPr="00EE7E88">
              <w:rPr>
                <w:b/>
              </w:rPr>
              <w:t>Parkside Stand Fleetwood Town Football Club,</w:t>
            </w:r>
            <w:r>
              <w:rPr>
                <w:b/>
              </w:rPr>
              <w:t xml:space="preserve"> </w:t>
            </w:r>
            <w:r w:rsidRPr="00EE7E88">
              <w:rPr>
                <w:b/>
              </w:rPr>
              <w:t>Park Avenue, Fleetwood</w:t>
            </w:r>
            <w:r>
              <w:rPr>
                <w:b/>
              </w:rPr>
              <w:t xml:space="preserve"> FY7 6TX</w:t>
            </w:r>
          </w:p>
        </w:tc>
      </w:tr>
      <w:tr w:rsidR="00CD1233" w:rsidRPr="002524DC" w14:paraId="373B7665" w14:textId="77777777" w:rsidTr="003B3BDD">
        <w:trPr>
          <w:cantSplit/>
          <w:trHeight w:val="675"/>
        </w:trPr>
        <w:tc>
          <w:tcPr>
            <w:tcW w:w="668" w:type="dxa"/>
          </w:tcPr>
          <w:p w14:paraId="7316EB7A" w14:textId="77777777" w:rsidR="00CD1233" w:rsidRPr="002524DC" w:rsidRDefault="00CD1233" w:rsidP="008416DD">
            <w:pPr>
              <w:spacing w:after="120"/>
              <w:rPr>
                <w:b/>
              </w:rPr>
            </w:pPr>
          </w:p>
        </w:tc>
        <w:tc>
          <w:tcPr>
            <w:tcW w:w="9278" w:type="dxa"/>
          </w:tcPr>
          <w:p w14:paraId="5154A49A" w14:textId="69FAD24E" w:rsidR="00CD1233" w:rsidRDefault="00CD1233" w:rsidP="00084F60">
            <w:pPr>
              <w:autoSpaceDE w:val="0"/>
              <w:autoSpaceDN w:val="0"/>
              <w:adjustRightInd w:val="0"/>
              <w:spacing w:after="120"/>
              <w:rPr>
                <w:b/>
              </w:rPr>
            </w:pPr>
            <w:r w:rsidRPr="00CB60ED">
              <w:rPr>
                <w:b/>
              </w:rPr>
              <w:t>BETTER ENERGY SUPPLY LIMITED</w:t>
            </w:r>
            <w:r w:rsidRPr="00B462AB">
              <w:rPr>
                <w:b/>
              </w:rPr>
              <w:t xml:space="preserve"> (Registered no. 7176401) whose registered office is at 68 Musters Road, West Bridgeford, Nottingham, NG2 7PR</w:t>
            </w:r>
          </w:p>
        </w:tc>
      </w:tr>
      <w:tr w:rsidR="00CD1233" w:rsidRPr="002524DC" w14:paraId="57172DC7" w14:textId="77777777" w:rsidTr="003B3BDD">
        <w:trPr>
          <w:cantSplit/>
        </w:trPr>
        <w:tc>
          <w:tcPr>
            <w:tcW w:w="668" w:type="dxa"/>
          </w:tcPr>
          <w:p w14:paraId="7F39E158" w14:textId="77777777" w:rsidR="00CD1233" w:rsidRPr="002524DC" w:rsidRDefault="00CD1233" w:rsidP="008416DD">
            <w:pPr>
              <w:spacing w:after="120"/>
              <w:rPr>
                <w:b/>
              </w:rPr>
            </w:pPr>
          </w:p>
        </w:tc>
        <w:tc>
          <w:tcPr>
            <w:tcW w:w="9278" w:type="dxa"/>
          </w:tcPr>
          <w:p w14:paraId="6A86F94F" w14:textId="2EFFF91E" w:rsidR="00CD1233" w:rsidRPr="002524DC" w:rsidDel="00EE7E88" w:rsidRDefault="00CD1233" w:rsidP="00084F60">
            <w:pPr>
              <w:autoSpaceDE w:val="0"/>
              <w:autoSpaceDN w:val="0"/>
              <w:adjustRightInd w:val="0"/>
              <w:spacing w:after="120"/>
              <w:rPr>
                <w:b/>
              </w:rPr>
            </w:pPr>
            <w:r w:rsidRPr="002524DC">
              <w:rPr>
                <w:b/>
              </w:rPr>
              <w:t xml:space="preserve">BIZZENERGY LIMITED </w:t>
            </w:r>
            <w:r w:rsidRPr="00B462AB">
              <w:rPr>
                <w:b/>
              </w:rPr>
              <w:t>(Registered No. 03961223) whose registered office is c/o KPMG LLP, One Snowhill, Snow Hill, Queensway, Birmingham, B4 6GH</w:t>
            </w:r>
          </w:p>
        </w:tc>
      </w:tr>
      <w:tr w:rsidR="00CD1233" w:rsidRPr="002524DC" w14:paraId="727D3D99" w14:textId="77777777" w:rsidTr="003B3BDD">
        <w:trPr>
          <w:cantSplit/>
        </w:trPr>
        <w:tc>
          <w:tcPr>
            <w:tcW w:w="668" w:type="dxa"/>
          </w:tcPr>
          <w:p w14:paraId="2F442295" w14:textId="77777777" w:rsidR="00CD1233" w:rsidRPr="002524DC" w:rsidRDefault="00CD1233" w:rsidP="008416DD">
            <w:pPr>
              <w:spacing w:after="120"/>
              <w:rPr>
                <w:b/>
              </w:rPr>
            </w:pPr>
          </w:p>
        </w:tc>
        <w:tc>
          <w:tcPr>
            <w:tcW w:w="9278" w:type="dxa"/>
          </w:tcPr>
          <w:p w14:paraId="63EF6832" w14:textId="133EDC13" w:rsidR="003474C4" w:rsidRPr="002524DC" w:rsidRDefault="00CD1233" w:rsidP="00084F60">
            <w:pPr>
              <w:autoSpaceDE w:val="0"/>
              <w:autoSpaceDN w:val="0"/>
              <w:adjustRightInd w:val="0"/>
              <w:spacing w:after="120"/>
              <w:rPr>
                <w:b/>
              </w:rPr>
            </w:pPr>
            <w:r>
              <w:rPr>
                <w:b/>
              </w:rPr>
              <w:t>BLUEBELL ENERGY SUPPLY LIMITED (Registered No. 09735889) whose registered office is Utilihouse, East Terrace, Euxton Lane, Chorley, Lancashire, PR7 6TE</w:t>
            </w:r>
          </w:p>
        </w:tc>
      </w:tr>
      <w:tr w:rsidR="001F489B" w:rsidRPr="002524DC" w14:paraId="57354395" w14:textId="77777777" w:rsidTr="003B3BDD">
        <w:trPr>
          <w:cantSplit/>
        </w:trPr>
        <w:tc>
          <w:tcPr>
            <w:tcW w:w="668" w:type="dxa"/>
          </w:tcPr>
          <w:p w14:paraId="49B104F3" w14:textId="77777777" w:rsidR="001F489B" w:rsidRPr="002524DC" w:rsidRDefault="001F489B" w:rsidP="008416DD">
            <w:pPr>
              <w:spacing w:after="120"/>
              <w:rPr>
                <w:b/>
              </w:rPr>
            </w:pPr>
          </w:p>
        </w:tc>
        <w:tc>
          <w:tcPr>
            <w:tcW w:w="9278" w:type="dxa"/>
          </w:tcPr>
          <w:p w14:paraId="2717CD8C" w14:textId="1AD92BDF" w:rsidR="001F489B" w:rsidRPr="002524DC" w:rsidRDefault="001F489B" w:rsidP="00084F60">
            <w:pPr>
              <w:autoSpaceDE w:val="0"/>
              <w:autoSpaceDN w:val="0"/>
              <w:adjustRightInd w:val="0"/>
              <w:spacing w:after="120"/>
              <w:rPr>
                <w:b/>
              </w:rPr>
            </w:pPr>
            <w:r>
              <w:rPr>
                <w:b/>
              </w:rPr>
              <w:t>BOROUGH ENERGY LIMITED (Registered No. 11629868) whose registered address is c/o Utiliteam, 7 &amp; 8 Delta Bank Road, Metro Riverside, Gateshead, Tyne and Wear NE11 9DJ</w:t>
            </w:r>
          </w:p>
        </w:tc>
      </w:tr>
      <w:tr w:rsidR="001F489B" w:rsidRPr="002524DC" w14:paraId="60364CB9" w14:textId="77777777" w:rsidTr="003B3BDD">
        <w:trPr>
          <w:cantSplit/>
        </w:trPr>
        <w:tc>
          <w:tcPr>
            <w:tcW w:w="668" w:type="dxa"/>
          </w:tcPr>
          <w:p w14:paraId="316E8F29" w14:textId="77777777" w:rsidR="001F489B" w:rsidRPr="002524DC" w:rsidRDefault="001F489B" w:rsidP="008416DD">
            <w:pPr>
              <w:spacing w:after="120"/>
              <w:rPr>
                <w:b/>
              </w:rPr>
            </w:pPr>
          </w:p>
        </w:tc>
        <w:tc>
          <w:tcPr>
            <w:tcW w:w="9278" w:type="dxa"/>
          </w:tcPr>
          <w:p w14:paraId="7976DE2D" w14:textId="33E2406D" w:rsidR="001F489B" w:rsidRPr="002524DC" w:rsidRDefault="001F489B" w:rsidP="00084F60">
            <w:pPr>
              <w:autoSpaceDE w:val="0"/>
              <w:autoSpaceDN w:val="0"/>
              <w:adjustRightInd w:val="0"/>
              <w:spacing w:after="120"/>
              <w:rPr>
                <w:b/>
              </w:rPr>
            </w:pPr>
            <w:r>
              <w:rPr>
                <w:b/>
              </w:rPr>
              <w:t>BOWFELL ENRGY LIMITED (Registered No. 112125224) whose registered office is at C/O Critchleys Llp, Beaver House, 23-38 Hythe Bridge Street, Oxford, Oxfordshire OX1 2EP</w:t>
            </w:r>
          </w:p>
        </w:tc>
      </w:tr>
      <w:tr w:rsidR="001F489B" w:rsidRPr="002524DC" w14:paraId="077D23C5" w14:textId="77777777" w:rsidTr="003B3BDD">
        <w:trPr>
          <w:cantSplit/>
        </w:trPr>
        <w:tc>
          <w:tcPr>
            <w:tcW w:w="668" w:type="dxa"/>
          </w:tcPr>
          <w:p w14:paraId="1E2A3019" w14:textId="77777777" w:rsidR="001F489B" w:rsidRPr="002524DC" w:rsidRDefault="001F489B" w:rsidP="008416DD">
            <w:pPr>
              <w:spacing w:after="120"/>
              <w:rPr>
                <w:b/>
              </w:rPr>
            </w:pPr>
          </w:p>
        </w:tc>
        <w:tc>
          <w:tcPr>
            <w:tcW w:w="9278" w:type="dxa"/>
          </w:tcPr>
          <w:p w14:paraId="5383EF38" w14:textId="231DC51A" w:rsidR="001F489B" w:rsidRPr="002524DC" w:rsidRDefault="001F489B" w:rsidP="00084F60">
            <w:pPr>
              <w:autoSpaceDE w:val="0"/>
              <w:autoSpaceDN w:val="0"/>
              <w:adjustRightInd w:val="0"/>
              <w:spacing w:after="120"/>
              <w:rPr>
                <w:b/>
              </w:rPr>
            </w:pPr>
            <w:r>
              <w:rPr>
                <w:b/>
              </w:rPr>
              <w:t>BP GAS MARKETING Limited (Registered No. 00908992) whose registered address is at Chertsey Road, Sunbury-on-Thames, Middlesex TW16 7BP</w:t>
            </w:r>
          </w:p>
        </w:tc>
      </w:tr>
      <w:tr w:rsidR="00CD1233" w:rsidRPr="002524DC" w14:paraId="40B5FBCE" w14:textId="77777777" w:rsidTr="003B3BDD">
        <w:trPr>
          <w:cantSplit/>
        </w:trPr>
        <w:tc>
          <w:tcPr>
            <w:tcW w:w="668" w:type="dxa"/>
          </w:tcPr>
          <w:p w14:paraId="66D1E9AC" w14:textId="77777777" w:rsidR="00CD1233" w:rsidRPr="002524DC" w:rsidRDefault="00CD1233" w:rsidP="008416DD">
            <w:pPr>
              <w:spacing w:after="120"/>
              <w:rPr>
                <w:b/>
              </w:rPr>
            </w:pPr>
          </w:p>
        </w:tc>
        <w:tc>
          <w:tcPr>
            <w:tcW w:w="9278" w:type="dxa"/>
          </w:tcPr>
          <w:p w14:paraId="1DFE52AA" w14:textId="6272CEFF" w:rsidR="00CD1233" w:rsidRPr="002524DC" w:rsidRDefault="00CD1233" w:rsidP="00084F60">
            <w:pPr>
              <w:autoSpaceDE w:val="0"/>
              <w:autoSpaceDN w:val="0"/>
              <w:adjustRightInd w:val="0"/>
              <w:spacing w:after="120"/>
              <w:rPr>
                <w:b/>
              </w:rPr>
            </w:pPr>
            <w:r w:rsidRPr="002524DC">
              <w:rPr>
                <w:b/>
              </w:rPr>
              <w:t>BP POWER TRADING LIMITED</w:t>
            </w:r>
            <w:r w:rsidRPr="00B462AB">
              <w:rPr>
                <w:b/>
              </w:rPr>
              <w:t xml:space="preserve"> (Registered No. SC107896) whose registered office is at 1 Wellheads Avenue, Dyce, Aberdeen, AB21 7PB</w:t>
            </w:r>
          </w:p>
        </w:tc>
      </w:tr>
      <w:tr w:rsidR="00CD1233" w:rsidRPr="002524DC" w14:paraId="22850C25" w14:textId="77777777" w:rsidTr="003B3BDD">
        <w:trPr>
          <w:cantSplit/>
        </w:trPr>
        <w:tc>
          <w:tcPr>
            <w:tcW w:w="668" w:type="dxa"/>
          </w:tcPr>
          <w:p w14:paraId="2089E295" w14:textId="77777777" w:rsidR="00CD1233" w:rsidRPr="002524DC" w:rsidRDefault="00CD1233" w:rsidP="008416DD">
            <w:pPr>
              <w:spacing w:after="120"/>
              <w:rPr>
                <w:b/>
              </w:rPr>
            </w:pPr>
          </w:p>
        </w:tc>
        <w:tc>
          <w:tcPr>
            <w:tcW w:w="9278" w:type="dxa"/>
          </w:tcPr>
          <w:p w14:paraId="64C63250" w14:textId="20956EE6" w:rsidR="00CD1233" w:rsidRPr="002524DC" w:rsidRDefault="00CD1233" w:rsidP="00084F60">
            <w:pPr>
              <w:autoSpaceDE w:val="0"/>
              <w:autoSpaceDN w:val="0"/>
              <w:adjustRightInd w:val="0"/>
              <w:spacing w:after="120"/>
              <w:rPr>
                <w:b/>
              </w:rPr>
            </w:pPr>
            <w:r>
              <w:rPr>
                <w:b/>
              </w:rPr>
              <w:t>BREEZE ENERGY SUPPLY LIMITED (Registered No. 09522929) whose registered office is at 200 Portland Road, Sandyford, Newcastle upon Tyne, NE2 1DJ</w:t>
            </w:r>
          </w:p>
        </w:tc>
      </w:tr>
      <w:tr w:rsidR="00CD1233" w:rsidRPr="002524DC" w14:paraId="6C96B686" w14:textId="77777777" w:rsidTr="003B3BDD">
        <w:trPr>
          <w:cantSplit/>
        </w:trPr>
        <w:tc>
          <w:tcPr>
            <w:tcW w:w="668" w:type="dxa"/>
          </w:tcPr>
          <w:p w14:paraId="652F9C30" w14:textId="77777777" w:rsidR="00CD1233" w:rsidRPr="002524DC" w:rsidRDefault="00CD1233" w:rsidP="008416DD">
            <w:pPr>
              <w:spacing w:after="120"/>
              <w:rPr>
                <w:b/>
              </w:rPr>
            </w:pPr>
          </w:p>
        </w:tc>
        <w:tc>
          <w:tcPr>
            <w:tcW w:w="9278" w:type="dxa"/>
          </w:tcPr>
          <w:p w14:paraId="6E87D8D8" w14:textId="77102B13" w:rsidR="00CD1233" w:rsidRDefault="00CD1233" w:rsidP="00084F60">
            <w:pPr>
              <w:tabs>
                <w:tab w:val="clear" w:pos="2160"/>
                <w:tab w:val="clear" w:pos="2880"/>
                <w:tab w:val="clear" w:pos="3600"/>
                <w:tab w:val="clear" w:pos="4320"/>
                <w:tab w:val="clear" w:pos="5040"/>
                <w:tab w:val="clear" w:pos="9029"/>
                <w:tab w:val="left" w:pos="1005"/>
              </w:tabs>
              <w:autoSpaceDE w:val="0"/>
              <w:autoSpaceDN w:val="0"/>
              <w:adjustRightInd w:val="0"/>
              <w:spacing w:after="120"/>
              <w:rPr>
                <w:b/>
              </w:rPr>
            </w:pPr>
            <w:r>
              <w:rPr>
                <w:b/>
              </w:rPr>
              <w:t>BRISTOL ENERGY LIMITED (Registered No. 9135084) whose registered office is at 100 Temple Street, Bristol, England, BS1 6AG</w:t>
            </w:r>
          </w:p>
        </w:tc>
      </w:tr>
      <w:tr w:rsidR="00CD1233" w:rsidRPr="002524DC" w14:paraId="224719B4" w14:textId="77777777" w:rsidTr="003B3BDD">
        <w:trPr>
          <w:cantSplit/>
        </w:trPr>
        <w:tc>
          <w:tcPr>
            <w:tcW w:w="668" w:type="dxa"/>
          </w:tcPr>
          <w:p w14:paraId="6CE52DC9" w14:textId="77777777" w:rsidR="00CD1233" w:rsidRPr="002524DC" w:rsidRDefault="00CD1233" w:rsidP="008416DD">
            <w:pPr>
              <w:spacing w:after="120"/>
              <w:rPr>
                <w:b/>
              </w:rPr>
            </w:pPr>
          </w:p>
        </w:tc>
        <w:tc>
          <w:tcPr>
            <w:tcW w:w="9278" w:type="dxa"/>
          </w:tcPr>
          <w:p w14:paraId="2F1A62A5" w14:textId="5627AD1B" w:rsidR="00CD1233" w:rsidRPr="002524DC" w:rsidRDefault="00CD1233" w:rsidP="00084F60">
            <w:pPr>
              <w:autoSpaceDE w:val="0"/>
              <w:autoSpaceDN w:val="0"/>
              <w:adjustRightInd w:val="0"/>
              <w:spacing w:after="120"/>
              <w:rPr>
                <w:b/>
              </w:rPr>
            </w:pPr>
            <w:r w:rsidRPr="002524DC">
              <w:rPr>
                <w:b/>
              </w:rPr>
              <w:t xml:space="preserve">BRITISH ENERGY DIRECT LIMITED </w:t>
            </w:r>
            <w:r w:rsidRPr="00B462AB">
              <w:rPr>
                <w:b/>
              </w:rPr>
              <w:t>(Registered No. 04935015) whose registered office is at Barnett Way, Barnwood, Gloucester, GL4 3RS</w:t>
            </w:r>
          </w:p>
        </w:tc>
      </w:tr>
      <w:tr w:rsidR="00CD1233" w:rsidRPr="002524DC" w14:paraId="45496A2A" w14:textId="77777777" w:rsidTr="003B3BDD">
        <w:trPr>
          <w:cantSplit/>
          <w:trHeight w:val="269"/>
        </w:trPr>
        <w:tc>
          <w:tcPr>
            <w:tcW w:w="668" w:type="dxa"/>
          </w:tcPr>
          <w:p w14:paraId="1CB1C5FD" w14:textId="77777777" w:rsidR="00CD1233" w:rsidRPr="002524DC" w:rsidRDefault="00CD1233" w:rsidP="008416DD">
            <w:pPr>
              <w:spacing w:after="120"/>
              <w:rPr>
                <w:b/>
              </w:rPr>
            </w:pPr>
          </w:p>
        </w:tc>
        <w:tc>
          <w:tcPr>
            <w:tcW w:w="9278" w:type="dxa"/>
          </w:tcPr>
          <w:p w14:paraId="6B054C34" w14:textId="3C38F075" w:rsidR="00CD1233" w:rsidRPr="002524DC" w:rsidRDefault="00CD1233" w:rsidP="00084F60">
            <w:pPr>
              <w:autoSpaceDE w:val="0"/>
              <w:autoSpaceDN w:val="0"/>
              <w:adjustRightInd w:val="0"/>
              <w:spacing w:after="120"/>
              <w:rPr>
                <w:b/>
              </w:rPr>
            </w:pPr>
            <w:r w:rsidRPr="002524DC">
              <w:rPr>
                <w:b/>
              </w:rPr>
              <w:t xml:space="preserve">BRITISH GAS TRADING LIMITED </w:t>
            </w:r>
            <w:r w:rsidRPr="00B462AB">
              <w:rPr>
                <w:b/>
              </w:rPr>
              <w:t>(Registered No. 03078711) whose registered office is at Millstream, Maidenhead Road, Windsor, Berkshire SL4 5GD</w:t>
            </w:r>
          </w:p>
        </w:tc>
      </w:tr>
      <w:tr w:rsidR="00852169" w:rsidRPr="002524DC" w14:paraId="2927D762" w14:textId="77777777" w:rsidTr="003B3BDD">
        <w:trPr>
          <w:cantSplit/>
          <w:trHeight w:val="269"/>
        </w:trPr>
        <w:tc>
          <w:tcPr>
            <w:tcW w:w="668" w:type="dxa"/>
          </w:tcPr>
          <w:p w14:paraId="2C7AB017" w14:textId="77777777" w:rsidR="00852169" w:rsidRPr="002524DC" w:rsidRDefault="00852169" w:rsidP="008416DD">
            <w:pPr>
              <w:spacing w:after="120"/>
              <w:rPr>
                <w:b/>
              </w:rPr>
            </w:pPr>
          </w:p>
        </w:tc>
        <w:tc>
          <w:tcPr>
            <w:tcW w:w="9278" w:type="dxa"/>
          </w:tcPr>
          <w:p w14:paraId="79C22C3B" w14:textId="2C3DA72D" w:rsidR="00852169" w:rsidRDefault="00852169" w:rsidP="00084F60">
            <w:pPr>
              <w:autoSpaceDE w:val="0"/>
              <w:autoSpaceDN w:val="0"/>
              <w:adjustRightInd w:val="0"/>
              <w:spacing w:after="120"/>
              <w:rPr>
                <w:b/>
              </w:rPr>
            </w:pPr>
            <w:r>
              <w:rPr>
                <w:b/>
              </w:rPr>
              <w:t>BROOK GREEN TRADING LIMITED (Registered No. 09523064) whose registered office is at 80 4</w:t>
            </w:r>
            <w:r w:rsidRPr="00E728E8">
              <w:rPr>
                <w:b/>
                <w:vertAlign w:val="superscript"/>
              </w:rPr>
              <w:t>th</w:t>
            </w:r>
            <w:r>
              <w:rPr>
                <w:b/>
              </w:rPr>
              <w:t xml:space="preserve"> Floor, 80 Hammersmith Road, London, England, W14 8UD</w:t>
            </w:r>
          </w:p>
        </w:tc>
      </w:tr>
      <w:tr w:rsidR="00852169" w:rsidRPr="002524DC" w14:paraId="67D2C9D0" w14:textId="77777777" w:rsidTr="003B3BDD">
        <w:trPr>
          <w:cantSplit/>
          <w:trHeight w:val="269"/>
        </w:trPr>
        <w:tc>
          <w:tcPr>
            <w:tcW w:w="668" w:type="dxa"/>
          </w:tcPr>
          <w:p w14:paraId="787E9F7E" w14:textId="77777777" w:rsidR="00852169" w:rsidRPr="002524DC" w:rsidRDefault="00852169" w:rsidP="008416DD">
            <w:pPr>
              <w:spacing w:after="120"/>
              <w:rPr>
                <w:b/>
              </w:rPr>
            </w:pPr>
          </w:p>
        </w:tc>
        <w:tc>
          <w:tcPr>
            <w:tcW w:w="9278" w:type="dxa"/>
          </w:tcPr>
          <w:p w14:paraId="2CB99D42" w14:textId="22A67C6F" w:rsidR="00C73BC3" w:rsidRDefault="00852169" w:rsidP="00084F60">
            <w:pPr>
              <w:autoSpaceDE w:val="0"/>
              <w:autoSpaceDN w:val="0"/>
              <w:adjustRightInd w:val="0"/>
              <w:spacing w:after="120"/>
              <w:rPr>
                <w:b/>
              </w:rPr>
            </w:pPr>
            <w:r>
              <w:rPr>
                <w:b/>
              </w:rPr>
              <w:t xml:space="preserve">BRUNTWOOD ENERGY LIMITED LTD. (Company No. 09872315) registered address is; </w:t>
            </w:r>
            <w:r w:rsidRPr="00C61FEE">
              <w:rPr>
                <w:b/>
              </w:rPr>
              <w:t>Trafford House, Chester Road, Stretford, Manchester, England, M32 0RS</w:t>
            </w:r>
          </w:p>
        </w:tc>
      </w:tr>
      <w:tr w:rsidR="001F489B" w:rsidRPr="002524DC" w14:paraId="36CDEDCB" w14:textId="77777777" w:rsidTr="003B3BDD">
        <w:trPr>
          <w:cantSplit/>
          <w:trHeight w:val="269"/>
        </w:trPr>
        <w:tc>
          <w:tcPr>
            <w:tcW w:w="668" w:type="dxa"/>
          </w:tcPr>
          <w:p w14:paraId="1C950C6D" w14:textId="77777777" w:rsidR="001F489B" w:rsidRPr="002524DC" w:rsidRDefault="001F489B" w:rsidP="008416DD">
            <w:pPr>
              <w:spacing w:after="120"/>
              <w:rPr>
                <w:b/>
              </w:rPr>
            </w:pPr>
          </w:p>
        </w:tc>
        <w:tc>
          <w:tcPr>
            <w:tcW w:w="9278" w:type="dxa"/>
          </w:tcPr>
          <w:p w14:paraId="1D0A7F9A" w14:textId="51E58313" w:rsidR="001F489B" w:rsidRDefault="001F489B" w:rsidP="00084F60">
            <w:pPr>
              <w:autoSpaceDE w:val="0"/>
              <w:autoSpaceDN w:val="0"/>
              <w:adjustRightInd w:val="0"/>
              <w:spacing w:after="120"/>
              <w:rPr>
                <w:b/>
              </w:rPr>
            </w:pPr>
            <w:r>
              <w:rPr>
                <w:b/>
              </w:rPr>
              <w:t>BRYT ENERGY LIMITED (Registered No. 10167351) whose registered office is at Suite 724, 1 Victoria Square, Birmingham, England, B1 1BD</w:t>
            </w:r>
          </w:p>
        </w:tc>
      </w:tr>
      <w:tr w:rsidR="00CD1233" w:rsidRPr="002524DC" w14:paraId="22C548D6" w14:textId="77777777" w:rsidTr="003B3BDD">
        <w:trPr>
          <w:cantSplit/>
          <w:trHeight w:val="269"/>
        </w:trPr>
        <w:tc>
          <w:tcPr>
            <w:tcW w:w="668" w:type="dxa"/>
          </w:tcPr>
          <w:p w14:paraId="15285D17" w14:textId="77777777" w:rsidR="00CD1233" w:rsidRPr="002524DC" w:rsidRDefault="00CD1233" w:rsidP="008416DD">
            <w:pPr>
              <w:spacing w:after="120"/>
              <w:rPr>
                <w:b/>
              </w:rPr>
            </w:pPr>
          </w:p>
        </w:tc>
        <w:tc>
          <w:tcPr>
            <w:tcW w:w="9278" w:type="dxa"/>
          </w:tcPr>
          <w:p w14:paraId="4887F4C0" w14:textId="43EB44E3" w:rsidR="00B65303" w:rsidRPr="002524DC" w:rsidRDefault="00CD1233" w:rsidP="00084F60">
            <w:pPr>
              <w:autoSpaceDE w:val="0"/>
              <w:autoSpaceDN w:val="0"/>
              <w:adjustRightInd w:val="0"/>
              <w:spacing w:after="120"/>
              <w:rPr>
                <w:b/>
              </w:rPr>
            </w:pPr>
            <w:r>
              <w:rPr>
                <w:b/>
              </w:rPr>
              <w:t>BULB ENERGY LTD (Registered No. 8469555) whose registered office is at 68-80 Hanbury Street, London, E1 5JL</w:t>
            </w:r>
          </w:p>
        </w:tc>
      </w:tr>
      <w:tr w:rsidR="00CD1233" w:rsidRPr="002524DC" w14:paraId="512873BE" w14:textId="77777777" w:rsidTr="003B3BDD">
        <w:trPr>
          <w:cantSplit/>
          <w:trHeight w:val="675"/>
        </w:trPr>
        <w:tc>
          <w:tcPr>
            <w:tcW w:w="668" w:type="dxa"/>
          </w:tcPr>
          <w:p w14:paraId="0588007A" w14:textId="77777777" w:rsidR="00CD1233" w:rsidRPr="002524DC" w:rsidRDefault="00CD1233" w:rsidP="008416DD">
            <w:pPr>
              <w:spacing w:after="120"/>
              <w:rPr>
                <w:b/>
              </w:rPr>
            </w:pPr>
          </w:p>
        </w:tc>
        <w:tc>
          <w:tcPr>
            <w:tcW w:w="9278" w:type="dxa"/>
          </w:tcPr>
          <w:p w14:paraId="4D870DC7" w14:textId="55AA9423" w:rsidR="00101808" w:rsidRDefault="00CD1233" w:rsidP="00084F60">
            <w:pPr>
              <w:autoSpaceDE w:val="0"/>
              <w:autoSpaceDN w:val="0"/>
              <w:adjustRightInd w:val="0"/>
              <w:spacing w:after="120"/>
              <w:rPr>
                <w:b/>
              </w:rPr>
            </w:pPr>
            <w:r>
              <w:rPr>
                <w:b/>
              </w:rPr>
              <w:t>BUSINESS SUPPLY AND GAS LIMITED (Registered No. 09523024) whose registered office is at St Anne’s Buildings, 349 Clifton Drive North, Lytham St Anne’s, FY8 2NA</w:t>
            </w:r>
          </w:p>
        </w:tc>
      </w:tr>
      <w:tr w:rsidR="00800B8E" w:rsidRPr="002524DC" w14:paraId="7120DCCD" w14:textId="77777777" w:rsidTr="002D371A">
        <w:trPr>
          <w:cantSplit/>
          <w:trHeight w:val="675"/>
        </w:trPr>
        <w:tc>
          <w:tcPr>
            <w:tcW w:w="668" w:type="dxa"/>
          </w:tcPr>
          <w:p w14:paraId="17ED21CF" w14:textId="77777777" w:rsidR="00800B8E" w:rsidRPr="002524DC" w:rsidRDefault="00800B8E" w:rsidP="008416DD">
            <w:pPr>
              <w:spacing w:after="120"/>
              <w:rPr>
                <w:b/>
              </w:rPr>
            </w:pPr>
          </w:p>
        </w:tc>
        <w:tc>
          <w:tcPr>
            <w:tcW w:w="9278" w:type="dxa"/>
          </w:tcPr>
          <w:p w14:paraId="7F36B73F" w14:textId="536027EF" w:rsidR="00800B8E" w:rsidRDefault="00800B8E" w:rsidP="00084F60">
            <w:pPr>
              <w:autoSpaceDE w:val="0"/>
              <w:autoSpaceDN w:val="0"/>
              <w:adjustRightInd w:val="0"/>
              <w:spacing w:after="120"/>
              <w:rPr>
                <w:b/>
              </w:rPr>
            </w:pPr>
            <w:r>
              <w:rPr>
                <w:b/>
              </w:rPr>
              <w:t>CABRA ENERGY SUPPLY LIMITED (Registered No. 10971782) whose registered office is at Utilihouse, East Terrace, Chorley PR7 6TE</w:t>
            </w:r>
          </w:p>
        </w:tc>
      </w:tr>
      <w:tr w:rsidR="00800B8E" w:rsidRPr="002524DC" w14:paraId="3CB23072" w14:textId="77777777" w:rsidTr="002D371A">
        <w:trPr>
          <w:cantSplit/>
          <w:trHeight w:val="675"/>
        </w:trPr>
        <w:tc>
          <w:tcPr>
            <w:tcW w:w="668" w:type="dxa"/>
          </w:tcPr>
          <w:p w14:paraId="14C39A7D" w14:textId="77777777" w:rsidR="00800B8E" w:rsidRPr="002524DC" w:rsidRDefault="00800B8E" w:rsidP="008416DD">
            <w:pPr>
              <w:spacing w:after="120"/>
              <w:rPr>
                <w:b/>
              </w:rPr>
            </w:pPr>
          </w:p>
        </w:tc>
        <w:tc>
          <w:tcPr>
            <w:tcW w:w="9278" w:type="dxa"/>
          </w:tcPr>
          <w:p w14:paraId="2F0A642F" w14:textId="244BEC1E" w:rsidR="00800B8E" w:rsidRDefault="00800B8E" w:rsidP="00084F60">
            <w:pPr>
              <w:autoSpaceDE w:val="0"/>
              <w:autoSpaceDN w:val="0"/>
              <w:adjustRightInd w:val="0"/>
              <w:spacing w:after="120"/>
              <w:rPr>
                <w:b/>
              </w:rPr>
            </w:pPr>
            <w:r>
              <w:rPr>
                <w:b/>
              </w:rPr>
              <w:t>CALLESTI ENERGY LTD (Registered No. 10769301) whose registered office is at Utilihouse, East Terrace, Euxton Lane, Chorley, Lancashire, PR7 6TE</w:t>
            </w:r>
          </w:p>
        </w:tc>
      </w:tr>
      <w:tr w:rsidR="00800B8E" w:rsidRPr="002524DC" w14:paraId="2E4DC142" w14:textId="77777777" w:rsidTr="002D371A">
        <w:trPr>
          <w:cantSplit/>
          <w:trHeight w:val="675"/>
        </w:trPr>
        <w:tc>
          <w:tcPr>
            <w:tcW w:w="668" w:type="dxa"/>
          </w:tcPr>
          <w:p w14:paraId="1AF9694C" w14:textId="77777777" w:rsidR="00800B8E" w:rsidRPr="002524DC" w:rsidRDefault="00800B8E" w:rsidP="008416DD">
            <w:pPr>
              <w:spacing w:after="120"/>
              <w:rPr>
                <w:b/>
              </w:rPr>
            </w:pPr>
          </w:p>
        </w:tc>
        <w:tc>
          <w:tcPr>
            <w:tcW w:w="9278" w:type="dxa"/>
          </w:tcPr>
          <w:p w14:paraId="6D4940F4" w14:textId="7C92C70A" w:rsidR="00800B8E" w:rsidRDefault="00800B8E" w:rsidP="00084F60">
            <w:pPr>
              <w:autoSpaceDE w:val="0"/>
              <w:autoSpaceDN w:val="0"/>
              <w:adjustRightInd w:val="0"/>
              <w:spacing w:after="120"/>
              <w:rPr>
                <w:b/>
              </w:rPr>
            </w:pPr>
            <w:r>
              <w:rPr>
                <w:b/>
              </w:rPr>
              <w:t>CAMARO ENERGY SUPPLY LIMITED (Registered No. 10971802) whose registered office is at Utilihouse, East Terrace, Chorley PR7 6TE</w:t>
            </w:r>
          </w:p>
        </w:tc>
      </w:tr>
      <w:tr w:rsidR="00800B8E" w:rsidRPr="002524DC" w14:paraId="5976B086" w14:textId="77777777" w:rsidTr="003B3BDD">
        <w:trPr>
          <w:cantSplit/>
        </w:trPr>
        <w:tc>
          <w:tcPr>
            <w:tcW w:w="668" w:type="dxa"/>
          </w:tcPr>
          <w:p w14:paraId="2485CA3D" w14:textId="77777777" w:rsidR="00800B8E" w:rsidRPr="002524DC" w:rsidRDefault="00800B8E" w:rsidP="008416DD">
            <w:pPr>
              <w:spacing w:after="120"/>
              <w:rPr>
                <w:b/>
              </w:rPr>
            </w:pPr>
          </w:p>
        </w:tc>
        <w:tc>
          <w:tcPr>
            <w:tcW w:w="9278" w:type="dxa"/>
          </w:tcPr>
          <w:p w14:paraId="3BAC3B96" w14:textId="12560B7F" w:rsidR="00800B8E" w:rsidRDefault="00800B8E" w:rsidP="00084F60">
            <w:pPr>
              <w:autoSpaceDE w:val="0"/>
              <w:autoSpaceDN w:val="0"/>
              <w:adjustRightInd w:val="0"/>
              <w:spacing w:after="120"/>
              <w:rPr>
                <w:rStyle w:val="Strong"/>
                <w:bCs w:val="0"/>
              </w:rPr>
            </w:pPr>
            <w:r>
              <w:rPr>
                <w:b/>
              </w:rPr>
              <w:t>CILLENI ENERGY LTD (Registered No. 10767623) whose registered office is at Utilihouse, East Terrace, Euxton Lane, Chorley, Lancashire, PR7 6TE</w:t>
            </w:r>
          </w:p>
        </w:tc>
      </w:tr>
      <w:tr w:rsidR="00800B8E" w:rsidRPr="002524DC" w14:paraId="1D55D15E" w14:textId="77777777" w:rsidTr="003B3BDD">
        <w:trPr>
          <w:cantSplit/>
        </w:trPr>
        <w:tc>
          <w:tcPr>
            <w:tcW w:w="668" w:type="dxa"/>
          </w:tcPr>
          <w:p w14:paraId="395EE603" w14:textId="77777777" w:rsidR="00800B8E" w:rsidRPr="002524DC" w:rsidRDefault="00800B8E" w:rsidP="008416DD">
            <w:pPr>
              <w:spacing w:after="120"/>
              <w:rPr>
                <w:b/>
              </w:rPr>
            </w:pPr>
          </w:p>
        </w:tc>
        <w:tc>
          <w:tcPr>
            <w:tcW w:w="9278" w:type="dxa"/>
          </w:tcPr>
          <w:p w14:paraId="08AAD90F" w14:textId="2CF87073" w:rsidR="00800B8E" w:rsidRDefault="00800B8E" w:rsidP="00084F60">
            <w:pPr>
              <w:autoSpaceDE w:val="0"/>
              <w:autoSpaceDN w:val="0"/>
              <w:adjustRightInd w:val="0"/>
              <w:spacing w:after="120"/>
              <w:rPr>
                <w:rStyle w:val="Strong"/>
                <w:bCs w:val="0"/>
              </w:rPr>
            </w:pPr>
            <w:r>
              <w:rPr>
                <w:b/>
              </w:rPr>
              <w:t>COLORADO ENERGY LIMITED (Registered No. 11042663) whose registered office is at C/O Harrison Clark Rickerbys Limited, 5 Deansway, Worcester, Worcestershire WR1 2JG</w:t>
            </w:r>
          </w:p>
        </w:tc>
      </w:tr>
      <w:tr w:rsidR="00800B8E" w:rsidRPr="002524DC" w14:paraId="70F1C4C7" w14:textId="77777777" w:rsidTr="003B3BDD">
        <w:trPr>
          <w:cantSplit/>
        </w:trPr>
        <w:tc>
          <w:tcPr>
            <w:tcW w:w="668" w:type="dxa"/>
          </w:tcPr>
          <w:p w14:paraId="004DD07B" w14:textId="77777777" w:rsidR="00800B8E" w:rsidRPr="002524DC" w:rsidRDefault="00800B8E" w:rsidP="008416DD">
            <w:pPr>
              <w:spacing w:after="120"/>
              <w:rPr>
                <w:b/>
              </w:rPr>
            </w:pPr>
          </w:p>
        </w:tc>
        <w:tc>
          <w:tcPr>
            <w:tcW w:w="9278" w:type="dxa"/>
          </w:tcPr>
          <w:p w14:paraId="44439D2E" w14:textId="12020E11" w:rsidR="00800B8E" w:rsidRDefault="00800B8E" w:rsidP="00084F60">
            <w:pPr>
              <w:autoSpaceDE w:val="0"/>
              <w:autoSpaceDN w:val="0"/>
              <w:adjustRightInd w:val="0"/>
              <w:spacing w:after="120"/>
              <w:rPr>
                <w:rStyle w:val="Strong"/>
                <w:bCs w:val="0"/>
              </w:rPr>
            </w:pPr>
            <w:r>
              <w:rPr>
                <w:b/>
              </w:rPr>
              <w:t>COLGANO ENERGY LTD (Registered No. 10769307) whose registered office is at Utilihouse, East Terrace, Euxton Lane, Chorley, Lancashire, PR7 6TE</w:t>
            </w:r>
          </w:p>
        </w:tc>
      </w:tr>
      <w:tr w:rsidR="00CD1233" w:rsidRPr="002524DC" w14:paraId="3ECDFCBB" w14:textId="77777777" w:rsidTr="003B3BDD">
        <w:trPr>
          <w:cantSplit/>
        </w:trPr>
        <w:tc>
          <w:tcPr>
            <w:tcW w:w="668" w:type="dxa"/>
          </w:tcPr>
          <w:p w14:paraId="0616F112" w14:textId="77777777" w:rsidR="00CD1233" w:rsidRPr="002524DC" w:rsidRDefault="00CD1233" w:rsidP="008416DD">
            <w:pPr>
              <w:spacing w:after="120"/>
              <w:rPr>
                <w:b/>
              </w:rPr>
            </w:pPr>
          </w:p>
        </w:tc>
        <w:tc>
          <w:tcPr>
            <w:tcW w:w="9278" w:type="dxa"/>
          </w:tcPr>
          <w:p w14:paraId="392AECDF" w14:textId="1C13C457" w:rsidR="007262D3" w:rsidRPr="00B462AB" w:rsidRDefault="00CD1233" w:rsidP="00084F60">
            <w:pPr>
              <w:autoSpaceDE w:val="0"/>
              <w:autoSpaceDN w:val="0"/>
              <w:adjustRightInd w:val="0"/>
              <w:spacing w:after="120"/>
              <w:rPr>
                <w:rStyle w:val="Strong"/>
                <w:bCs w:val="0"/>
              </w:rPr>
            </w:pPr>
            <w:r>
              <w:rPr>
                <w:rStyle w:val="Strong"/>
                <w:bCs w:val="0"/>
              </w:rPr>
              <w:t>COMET ENERGY LIMITED (Registered No. 09812700) whose registered office is at 18 The Triangle, NG2 Business Park Nottingham, NG2 1AE</w:t>
            </w:r>
          </w:p>
        </w:tc>
      </w:tr>
      <w:tr w:rsidR="00800B8E" w:rsidRPr="002524DC" w14:paraId="372654DB" w14:textId="77777777" w:rsidTr="003B3BDD">
        <w:trPr>
          <w:cantSplit/>
        </w:trPr>
        <w:tc>
          <w:tcPr>
            <w:tcW w:w="668" w:type="dxa"/>
          </w:tcPr>
          <w:p w14:paraId="7F6563FA" w14:textId="77777777" w:rsidR="00800B8E" w:rsidRPr="002524DC" w:rsidRDefault="00800B8E" w:rsidP="008416DD">
            <w:pPr>
              <w:spacing w:after="120"/>
              <w:rPr>
                <w:b/>
              </w:rPr>
            </w:pPr>
          </w:p>
        </w:tc>
        <w:tc>
          <w:tcPr>
            <w:tcW w:w="9278" w:type="dxa"/>
          </w:tcPr>
          <w:p w14:paraId="6FB96A0D" w14:textId="704AD4F9" w:rsidR="003775FF" w:rsidRDefault="00800B8E" w:rsidP="00084F60">
            <w:pPr>
              <w:autoSpaceDE w:val="0"/>
              <w:autoSpaceDN w:val="0"/>
              <w:adjustRightInd w:val="0"/>
              <w:spacing w:after="120"/>
              <w:rPr>
                <w:rStyle w:val="Strong"/>
                <w:bCs w:val="0"/>
              </w:rPr>
            </w:pPr>
            <w:r>
              <w:rPr>
                <w:rStyle w:val="Strong"/>
                <w:bCs w:val="0"/>
              </w:rPr>
              <w:t xml:space="preserve">CONISTON ENERGY LIMITED (Registered No. 11212036) whose registered office is at </w:t>
            </w:r>
            <w:r>
              <w:rPr>
                <w:b/>
              </w:rPr>
              <w:t>C/O Critchleys Llp, Beaver House, 23-38 Hythe Bridge Street, Oxford, Oxfordshire OX1 2EP</w:t>
            </w:r>
          </w:p>
        </w:tc>
      </w:tr>
      <w:tr w:rsidR="00B40D44" w:rsidRPr="002524DC" w14:paraId="1777A15E" w14:textId="77777777" w:rsidTr="003B3BDD">
        <w:trPr>
          <w:cantSplit/>
        </w:trPr>
        <w:tc>
          <w:tcPr>
            <w:tcW w:w="668" w:type="dxa"/>
          </w:tcPr>
          <w:p w14:paraId="13B6ECFC" w14:textId="77777777" w:rsidR="00B40D44" w:rsidRPr="002524DC" w:rsidRDefault="00B40D44" w:rsidP="008416DD">
            <w:pPr>
              <w:spacing w:after="120"/>
              <w:rPr>
                <w:b/>
              </w:rPr>
            </w:pPr>
          </w:p>
        </w:tc>
        <w:tc>
          <w:tcPr>
            <w:tcW w:w="9278" w:type="dxa"/>
          </w:tcPr>
          <w:p w14:paraId="6BAE441B" w14:textId="77C9AC26" w:rsidR="00B40D44" w:rsidRPr="00B40D44" w:rsidRDefault="00B40D44" w:rsidP="00084F60">
            <w:pPr>
              <w:autoSpaceDE w:val="0"/>
              <w:autoSpaceDN w:val="0"/>
              <w:adjustRightInd w:val="0"/>
              <w:spacing w:after="120"/>
              <w:rPr>
                <w:rStyle w:val="Strong"/>
                <w:b w:val="0"/>
              </w:rPr>
            </w:pPr>
            <w:r w:rsidRPr="00B40D44">
              <w:rPr>
                <w:b/>
                <w:bCs/>
              </w:rPr>
              <w:t>CONRAD ENERGY (TRADING) LIMITED (Registered No. 10969329) whose registered office is at Suites D &amp; E, Windrush Court, Blacklands Way, Abingdon OX14 1SY</w:t>
            </w:r>
          </w:p>
        </w:tc>
      </w:tr>
      <w:tr w:rsidR="00CD1233" w:rsidRPr="002524DC" w14:paraId="5B4DFF56" w14:textId="77777777" w:rsidTr="003B3BDD">
        <w:trPr>
          <w:cantSplit/>
        </w:trPr>
        <w:tc>
          <w:tcPr>
            <w:tcW w:w="668" w:type="dxa"/>
          </w:tcPr>
          <w:p w14:paraId="54923132" w14:textId="77777777" w:rsidR="00CD1233" w:rsidRPr="002524DC" w:rsidRDefault="00CD1233" w:rsidP="008416DD">
            <w:pPr>
              <w:spacing w:after="120"/>
              <w:rPr>
                <w:b/>
              </w:rPr>
            </w:pPr>
          </w:p>
        </w:tc>
        <w:tc>
          <w:tcPr>
            <w:tcW w:w="9278" w:type="dxa"/>
          </w:tcPr>
          <w:p w14:paraId="07762AA0" w14:textId="3513E81A" w:rsidR="00893544" w:rsidRPr="002524DC" w:rsidRDefault="00CD1233" w:rsidP="00084F60">
            <w:pPr>
              <w:autoSpaceDE w:val="0"/>
              <w:autoSpaceDN w:val="0"/>
              <w:adjustRightInd w:val="0"/>
              <w:spacing w:after="120"/>
              <w:rPr>
                <w:b/>
              </w:rPr>
            </w:pPr>
            <w:r w:rsidRPr="00B462AB">
              <w:rPr>
                <w:rStyle w:val="Strong"/>
                <w:bCs w:val="0"/>
              </w:rPr>
              <w:t>CO-OPERATIVE ENERGY LIMITED</w:t>
            </w:r>
            <w:r w:rsidRPr="00B462AB">
              <w:rPr>
                <w:b/>
              </w:rPr>
              <w:t xml:space="preserve"> (Registered No. 06993470) whose registered office is at </w:t>
            </w:r>
            <w:r w:rsidRPr="00EE7E88">
              <w:rPr>
                <w:b/>
              </w:rPr>
              <w:t xml:space="preserve">Co-Operative </w:t>
            </w:r>
            <w:r>
              <w:rPr>
                <w:b/>
              </w:rPr>
              <w:t xml:space="preserve">House, Warwick Technology Park, </w:t>
            </w:r>
            <w:r w:rsidRPr="00EE7E88">
              <w:rPr>
                <w:b/>
              </w:rPr>
              <w:t>Gallows Hill, Warwick, Warwickshire</w:t>
            </w:r>
            <w:r>
              <w:rPr>
                <w:b/>
              </w:rPr>
              <w:t xml:space="preserve">, </w:t>
            </w:r>
            <w:r w:rsidRPr="00EE7E88">
              <w:rPr>
                <w:b/>
              </w:rPr>
              <w:t>CV34 6DA</w:t>
            </w:r>
          </w:p>
        </w:tc>
      </w:tr>
      <w:tr w:rsidR="00800B8E" w:rsidRPr="002524DC" w14:paraId="6A6B0430" w14:textId="77777777" w:rsidTr="003B3BDD">
        <w:trPr>
          <w:cantSplit/>
        </w:trPr>
        <w:tc>
          <w:tcPr>
            <w:tcW w:w="668" w:type="dxa"/>
          </w:tcPr>
          <w:p w14:paraId="5A495D75" w14:textId="77777777" w:rsidR="00800B8E" w:rsidRPr="002524DC" w:rsidRDefault="00800B8E" w:rsidP="008416DD">
            <w:pPr>
              <w:spacing w:after="120"/>
              <w:rPr>
                <w:b/>
              </w:rPr>
            </w:pPr>
          </w:p>
        </w:tc>
        <w:tc>
          <w:tcPr>
            <w:tcW w:w="9278" w:type="dxa"/>
          </w:tcPr>
          <w:p w14:paraId="4B933BD4" w14:textId="645EE275" w:rsidR="00800B8E" w:rsidRPr="00B462AB" w:rsidRDefault="00800B8E" w:rsidP="00084F60">
            <w:pPr>
              <w:autoSpaceDE w:val="0"/>
              <w:autoSpaceDN w:val="0"/>
              <w:adjustRightInd w:val="0"/>
              <w:spacing w:after="120"/>
              <w:rPr>
                <w:rStyle w:val="Strong"/>
                <w:bCs w:val="0"/>
              </w:rPr>
            </w:pPr>
            <w:r>
              <w:rPr>
                <w:b/>
              </w:rPr>
              <w:t>CORONA ENERGY (Registered No. 03241012) whose registered office is at Building 2 Croxley Park, Watford WD18 8YA</w:t>
            </w:r>
          </w:p>
        </w:tc>
      </w:tr>
      <w:tr w:rsidR="00CD1233" w:rsidRPr="002524DC" w14:paraId="13242EB9" w14:textId="77777777" w:rsidTr="003B3BDD">
        <w:trPr>
          <w:cantSplit/>
        </w:trPr>
        <w:tc>
          <w:tcPr>
            <w:tcW w:w="668" w:type="dxa"/>
          </w:tcPr>
          <w:p w14:paraId="268C8CEA" w14:textId="77777777" w:rsidR="00CD1233" w:rsidRPr="002524DC" w:rsidRDefault="00CD1233" w:rsidP="008416DD">
            <w:pPr>
              <w:spacing w:after="120"/>
              <w:rPr>
                <w:b/>
              </w:rPr>
            </w:pPr>
          </w:p>
        </w:tc>
        <w:tc>
          <w:tcPr>
            <w:tcW w:w="9278" w:type="dxa"/>
          </w:tcPr>
          <w:p w14:paraId="7906C0ED" w14:textId="2317CB79" w:rsidR="00CD1233" w:rsidRPr="002524DC" w:rsidRDefault="00CD1233" w:rsidP="00084F60">
            <w:pPr>
              <w:autoSpaceDE w:val="0"/>
              <w:autoSpaceDN w:val="0"/>
              <w:adjustRightInd w:val="0"/>
              <w:spacing w:after="120"/>
              <w:rPr>
                <w:b/>
              </w:rPr>
            </w:pPr>
            <w:r w:rsidRPr="002524DC">
              <w:rPr>
                <w:b/>
              </w:rPr>
              <w:t>COULOMB ENERGY SUPPLY LIMITED</w:t>
            </w:r>
            <w:r w:rsidRPr="00B462AB">
              <w:rPr>
                <w:b/>
              </w:rPr>
              <w:t xml:space="preserve"> (Registered No. 7488842)</w:t>
            </w:r>
            <w:r w:rsidRPr="002524DC">
              <w:rPr>
                <w:b/>
              </w:rPr>
              <w:t xml:space="preserve"> </w:t>
            </w:r>
            <w:r w:rsidRPr="00B462AB">
              <w:rPr>
                <w:b/>
              </w:rPr>
              <w:t xml:space="preserve">whose registered office is at </w:t>
            </w:r>
            <w:r w:rsidRPr="00EE7E88">
              <w:rPr>
                <w:b/>
              </w:rPr>
              <w:t>PX House, Westpoint Road, Stockton-On-Tees</w:t>
            </w:r>
            <w:r w:rsidRPr="00B462AB">
              <w:rPr>
                <w:b/>
              </w:rPr>
              <w:t xml:space="preserve">, </w:t>
            </w:r>
            <w:r w:rsidRPr="00EE7E88">
              <w:rPr>
                <w:b/>
              </w:rPr>
              <w:t>TS17 6BF</w:t>
            </w:r>
          </w:p>
        </w:tc>
      </w:tr>
      <w:tr w:rsidR="00CD1233" w:rsidRPr="002524DC" w14:paraId="2B21E8C0" w14:textId="77777777" w:rsidTr="003B3BDD">
        <w:trPr>
          <w:cantSplit/>
        </w:trPr>
        <w:tc>
          <w:tcPr>
            <w:tcW w:w="668" w:type="dxa"/>
          </w:tcPr>
          <w:p w14:paraId="6E2134F6" w14:textId="77777777" w:rsidR="00CD1233" w:rsidRPr="002524DC" w:rsidRDefault="00CD1233" w:rsidP="008416DD">
            <w:pPr>
              <w:spacing w:after="120"/>
              <w:rPr>
                <w:b/>
              </w:rPr>
            </w:pPr>
          </w:p>
        </w:tc>
        <w:tc>
          <w:tcPr>
            <w:tcW w:w="9278" w:type="dxa"/>
          </w:tcPr>
          <w:p w14:paraId="0AF9C5B2" w14:textId="2F152AE1" w:rsidR="00CD1233" w:rsidRDefault="00CD1233" w:rsidP="00084F60">
            <w:pPr>
              <w:autoSpaceDE w:val="0"/>
              <w:autoSpaceDN w:val="0"/>
              <w:adjustRightInd w:val="0"/>
              <w:spacing w:after="120"/>
              <w:rPr>
                <w:b/>
              </w:rPr>
            </w:pPr>
            <w:r>
              <w:rPr>
                <w:b/>
              </w:rPr>
              <w:t xml:space="preserve">DAISY ENERGY SUPPLY </w:t>
            </w:r>
            <w:r w:rsidR="00802684">
              <w:rPr>
                <w:b/>
              </w:rPr>
              <w:t>LIMITED</w:t>
            </w:r>
            <w:r>
              <w:rPr>
                <w:b/>
              </w:rPr>
              <w:t xml:space="preserve"> (Registered No. 09689195) whose registered office is at </w:t>
            </w:r>
            <w:r w:rsidR="00DE68E8">
              <w:rPr>
                <w:b/>
              </w:rPr>
              <w:t>46 The Calls, Leeds, England, LS2 7EY</w:t>
            </w:r>
          </w:p>
        </w:tc>
      </w:tr>
      <w:tr w:rsidR="00CD1233" w:rsidRPr="002524DC" w14:paraId="3183FA98" w14:textId="77777777" w:rsidTr="003B3BDD">
        <w:trPr>
          <w:cantSplit/>
        </w:trPr>
        <w:tc>
          <w:tcPr>
            <w:tcW w:w="668" w:type="dxa"/>
          </w:tcPr>
          <w:p w14:paraId="4EEAD23C" w14:textId="77777777" w:rsidR="00CD1233" w:rsidRPr="002524DC" w:rsidRDefault="00CD1233" w:rsidP="008416DD">
            <w:pPr>
              <w:spacing w:after="120"/>
              <w:rPr>
                <w:b/>
              </w:rPr>
            </w:pPr>
          </w:p>
        </w:tc>
        <w:tc>
          <w:tcPr>
            <w:tcW w:w="9278" w:type="dxa"/>
          </w:tcPr>
          <w:p w14:paraId="21902263" w14:textId="30ED327D" w:rsidR="00E508FC" w:rsidRPr="002524DC" w:rsidRDefault="00CD1233" w:rsidP="00084F60">
            <w:pPr>
              <w:autoSpaceDE w:val="0"/>
              <w:autoSpaceDN w:val="0"/>
              <w:adjustRightInd w:val="0"/>
              <w:spacing w:after="120"/>
              <w:rPr>
                <w:b/>
              </w:rPr>
            </w:pPr>
            <w:r>
              <w:rPr>
                <w:b/>
              </w:rPr>
              <w:t>DANSKE COMMODITIES A//S</w:t>
            </w:r>
            <w:r w:rsidRPr="00B462AB">
              <w:rPr>
                <w:b/>
              </w:rPr>
              <w:t xml:space="preserve"> (Registered No. 28113951) whose registered office is at  Vaerkmestergade 3, 3., 8000 Aarhus C, Denmark</w:t>
            </w:r>
          </w:p>
        </w:tc>
      </w:tr>
      <w:tr w:rsidR="00800B8E" w:rsidRPr="002524DC" w14:paraId="14B0C377" w14:textId="77777777" w:rsidTr="003B3BDD">
        <w:trPr>
          <w:cantSplit/>
        </w:trPr>
        <w:tc>
          <w:tcPr>
            <w:tcW w:w="668" w:type="dxa"/>
          </w:tcPr>
          <w:p w14:paraId="2F316FC3" w14:textId="77777777" w:rsidR="00800B8E" w:rsidRPr="002524DC" w:rsidRDefault="00800B8E" w:rsidP="008416DD">
            <w:pPr>
              <w:spacing w:after="120"/>
              <w:rPr>
                <w:b/>
              </w:rPr>
            </w:pPr>
          </w:p>
        </w:tc>
        <w:tc>
          <w:tcPr>
            <w:tcW w:w="9278" w:type="dxa"/>
          </w:tcPr>
          <w:p w14:paraId="16995DD0" w14:textId="78A370A6" w:rsidR="00800B8E" w:rsidRDefault="00800B8E" w:rsidP="00084F60">
            <w:pPr>
              <w:autoSpaceDE w:val="0"/>
              <w:autoSpaceDN w:val="0"/>
              <w:adjustRightInd w:val="0"/>
              <w:spacing w:after="120"/>
              <w:rPr>
                <w:b/>
              </w:rPr>
            </w:pPr>
            <w:r>
              <w:rPr>
                <w:b/>
              </w:rPr>
              <w:t>DELTA GAS AND POWER LIMITED (Registered No. 09933244) whose registered address is at 344-354 Gray’s Inn Road, London, WC1X 8BP</w:t>
            </w:r>
          </w:p>
        </w:tc>
      </w:tr>
      <w:tr w:rsidR="00800B8E" w:rsidRPr="002524DC" w14:paraId="7040FE01" w14:textId="77777777" w:rsidTr="003B3BDD">
        <w:trPr>
          <w:cantSplit/>
        </w:trPr>
        <w:tc>
          <w:tcPr>
            <w:tcW w:w="668" w:type="dxa"/>
          </w:tcPr>
          <w:p w14:paraId="5C4769F8" w14:textId="77777777" w:rsidR="00800B8E" w:rsidRPr="002524DC" w:rsidRDefault="00800B8E" w:rsidP="008416DD">
            <w:pPr>
              <w:spacing w:after="120"/>
              <w:rPr>
                <w:b/>
              </w:rPr>
            </w:pPr>
          </w:p>
        </w:tc>
        <w:tc>
          <w:tcPr>
            <w:tcW w:w="9278" w:type="dxa"/>
          </w:tcPr>
          <w:p w14:paraId="3AB942B5" w14:textId="735233B7" w:rsidR="00800B8E" w:rsidRDefault="00800B8E" w:rsidP="00084F60">
            <w:pPr>
              <w:autoSpaceDE w:val="0"/>
              <w:autoSpaceDN w:val="0"/>
              <w:adjustRightInd w:val="0"/>
              <w:spacing w:after="120"/>
              <w:rPr>
                <w:b/>
              </w:rPr>
            </w:pPr>
            <w:r>
              <w:rPr>
                <w:b/>
              </w:rPr>
              <w:t xml:space="preserve">DIRAC ENERGY SUPPLY LIMITED (Registered No. 10300609) whose registered address is at </w:t>
            </w:r>
            <w:r w:rsidRPr="003B6784">
              <w:rPr>
                <w:b/>
                <w:bCs/>
                <w:color w:val="0B0C0C"/>
                <w:szCs w:val="29"/>
                <w:shd w:val="clear" w:color="auto" w:fill="FFFFFF"/>
              </w:rPr>
              <w:t>Utilihouse East Terrace, Euxton Lane, Chorley, Lancashire, England, PR7 6TE</w:t>
            </w:r>
          </w:p>
        </w:tc>
      </w:tr>
      <w:tr w:rsidR="00CD1233" w:rsidRPr="002524DC" w14:paraId="767B299F" w14:textId="77777777" w:rsidTr="003B3BDD">
        <w:trPr>
          <w:cantSplit/>
        </w:trPr>
        <w:tc>
          <w:tcPr>
            <w:tcW w:w="668" w:type="dxa"/>
          </w:tcPr>
          <w:p w14:paraId="085D6DEB" w14:textId="77777777" w:rsidR="00CD1233" w:rsidRPr="002524DC" w:rsidRDefault="00CD1233" w:rsidP="008416DD">
            <w:pPr>
              <w:spacing w:after="120"/>
              <w:rPr>
                <w:b/>
              </w:rPr>
            </w:pPr>
          </w:p>
        </w:tc>
        <w:tc>
          <w:tcPr>
            <w:tcW w:w="9278" w:type="dxa"/>
          </w:tcPr>
          <w:p w14:paraId="034E8619" w14:textId="06739609" w:rsidR="00CD1233" w:rsidRPr="002524DC" w:rsidRDefault="00CD1233" w:rsidP="00084F60">
            <w:pPr>
              <w:autoSpaceDE w:val="0"/>
              <w:autoSpaceDN w:val="0"/>
              <w:adjustRightInd w:val="0"/>
              <w:spacing w:after="120"/>
              <w:rPr>
                <w:b/>
              </w:rPr>
            </w:pPr>
            <w:r w:rsidRPr="00D577D9">
              <w:rPr>
                <w:b/>
              </w:rPr>
              <w:t xml:space="preserve">DONG ENERGY POWER SALES UK </w:t>
            </w:r>
            <w:r w:rsidRPr="00B462AB">
              <w:rPr>
                <w:b/>
              </w:rPr>
              <w:t>(Registered No. 07489052) whose registered office is at Alliance House, Clayton Green Business Park, Library Road, Clayton-le-Woods, Chorley, PR6 7EN</w:t>
            </w:r>
          </w:p>
        </w:tc>
      </w:tr>
      <w:tr w:rsidR="00CD1233" w:rsidRPr="002524DC" w14:paraId="7465F74C" w14:textId="77777777" w:rsidTr="003B3BDD">
        <w:trPr>
          <w:cantSplit/>
        </w:trPr>
        <w:tc>
          <w:tcPr>
            <w:tcW w:w="668" w:type="dxa"/>
          </w:tcPr>
          <w:p w14:paraId="6DF8AFF9" w14:textId="77777777" w:rsidR="00CD1233" w:rsidRPr="002524DC" w:rsidRDefault="00CD1233" w:rsidP="008416DD">
            <w:pPr>
              <w:spacing w:after="120"/>
              <w:rPr>
                <w:b/>
              </w:rPr>
            </w:pPr>
          </w:p>
        </w:tc>
        <w:tc>
          <w:tcPr>
            <w:tcW w:w="9278" w:type="dxa"/>
          </w:tcPr>
          <w:p w14:paraId="7883D3EC" w14:textId="0B490073" w:rsidR="00CD1233" w:rsidRPr="002524DC" w:rsidRDefault="00CD1233" w:rsidP="00084F60">
            <w:pPr>
              <w:autoSpaceDE w:val="0"/>
              <w:autoSpaceDN w:val="0"/>
              <w:adjustRightInd w:val="0"/>
              <w:spacing w:after="120"/>
              <w:rPr>
                <w:b/>
              </w:rPr>
            </w:pPr>
            <w:r w:rsidRPr="002524DC">
              <w:rPr>
                <w:b/>
              </w:rPr>
              <w:t>DONNINGTON ENERGY LIMITED</w:t>
            </w:r>
            <w:r w:rsidRPr="00B462AB">
              <w:rPr>
                <w:b/>
              </w:rPr>
              <w:t xml:space="preserve"> (Registered No. 07109298) whose registered office is at Lambourne House, 311-321 Banbury Road, Summertown, Oxford, OX2 7JH</w:t>
            </w:r>
          </w:p>
        </w:tc>
      </w:tr>
      <w:tr w:rsidR="00CD1233" w:rsidRPr="002524DC" w14:paraId="37DF1925" w14:textId="77777777" w:rsidTr="002D371A">
        <w:trPr>
          <w:cantSplit/>
          <w:trHeight w:val="675"/>
        </w:trPr>
        <w:tc>
          <w:tcPr>
            <w:tcW w:w="668" w:type="dxa"/>
          </w:tcPr>
          <w:p w14:paraId="06CD147A" w14:textId="77777777" w:rsidR="00CD1233" w:rsidRPr="002524DC" w:rsidRDefault="00CD1233" w:rsidP="008416DD">
            <w:pPr>
              <w:spacing w:after="120"/>
              <w:rPr>
                <w:b/>
              </w:rPr>
            </w:pPr>
          </w:p>
        </w:tc>
        <w:tc>
          <w:tcPr>
            <w:tcW w:w="9278" w:type="dxa"/>
          </w:tcPr>
          <w:p w14:paraId="04973529" w14:textId="6E865D40" w:rsidR="009C193A" w:rsidRPr="002524DC" w:rsidRDefault="00CD1233" w:rsidP="00084F60">
            <w:pPr>
              <w:autoSpaceDE w:val="0"/>
              <w:autoSpaceDN w:val="0"/>
              <w:adjustRightInd w:val="0"/>
              <w:spacing w:after="120"/>
              <w:rPr>
                <w:b/>
              </w:rPr>
            </w:pPr>
            <w:r w:rsidRPr="002524DC">
              <w:rPr>
                <w:b/>
              </w:rPr>
              <w:t>DUAL ENERGY DIRECT LIMITED</w:t>
            </w:r>
            <w:r w:rsidRPr="00B462AB">
              <w:rPr>
                <w:b/>
              </w:rPr>
              <w:t xml:space="preserve"> (Registered No. 06468946) whose registered office is at Premium House, The Esplanade, </w:t>
            </w:r>
            <w:r>
              <w:rPr>
                <w:b/>
              </w:rPr>
              <w:t>Worthing, West Sussex, BN11 2BJ</w:t>
            </w:r>
          </w:p>
        </w:tc>
      </w:tr>
      <w:tr w:rsidR="00800B8E" w:rsidRPr="002524DC" w14:paraId="0CC301DA" w14:textId="77777777" w:rsidTr="002D371A">
        <w:trPr>
          <w:cantSplit/>
          <w:trHeight w:val="675"/>
        </w:trPr>
        <w:tc>
          <w:tcPr>
            <w:tcW w:w="668" w:type="dxa"/>
          </w:tcPr>
          <w:p w14:paraId="04D48393" w14:textId="77777777" w:rsidR="00800B8E" w:rsidRPr="002524DC" w:rsidRDefault="00800B8E" w:rsidP="008416DD">
            <w:pPr>
              <w:spacing w:after="120"/>
              <w:rPr>
                <w:b/>
              </w:rPr>
            </w:pPr>
          </w:p>
        </w:tc>
        <w:tc>
          <w:tcPr>
            <w:tcW w:w="9278" w:type="dxa"/>
          </w:tcPr>
          <w:p w14:paraId="67C85DCA" w14:textId="6C429FA8" w:rsidR="00800B8E" w:rsidRPr="002524DC" w:rsidRDefault="00800B8E" w:rsidP="00084F60">
            <w:pPr>
              <w:autoSpaceDE w:val="0"/>
              <w:autoSpaceDN w:val="0"/>
              <w:adjustRightInd w:val="0"/>
              <w:spacing w:after="120"/>
              <w:rPr>
                <w:b/>
              </w:rPr>
            </w:pPr>
            <w:r>
              <w:rPr>
                <w:b/>
              </w:rPr>
              <w:t>DYCE ENERGY LIMITED (Registered No. 9995796) whose registered office is at 12 Manvers House, Pioneer Close, Wath-Upon-Dearne, South Yorkshire, S63 7JZ</w:t>
            </w:r>
          </w:p>
        </w:tc>
      </w:tr>
      <w:tr w:rsidR="00CD1233" w:rsidRPr="002524DC" w14:paraId="5656720F" w14:textId="77777777" w:rsidTr="003B3BDD">
        <w:trPr>
          <w:cantSplit/>
          <w:trHeight w:val="675"/>
        </w:trPr>
        <w:tc>
          <w:tcPr>
            <w:tcW w:w="668" w:type="dxa"/>
          </w:tcPr>
          <w:p w14:paraId="302AB827" w14:textId="77777777" w:rsidR="00CD1233" w:rsidRPr="002524DC" w:rsidRDefault="00CD1233" w:rsidP="008416DD">
            <w:pPr>
              <w:spacing w:after="120"/>
              <w:rPr>
                <w:b/>
              </w:rPr>
            </w:pPr>
          </w:p>
        </w:tc>
        <w:tc>
          <w:tcPr>
            <w:tcW w:w="9278" w:type="dxa"/>
          </w:tcPr>
          <w:p w14:paraId="71E76D3B" w14:textId="3A13BEDA" w:rsidR="00CD1233" w:rsidRPr="002524DC" w:rsidRDefault="00CD1233" w:rsidP="00084F60">
            <w:pPr>
              <w:autoSpaceDE w:val="0"/>
              <w:autoSpaceDN w:val="0"/>
              <w:adjustRightInd w:val="0"/>
              <w:spacing w:after="120"/>
              <w:rPr>
                <w:b/>
              </w:rPr>
            </w:pPr>
            <w:r w:rsidRPr="00B462AB">
              <w:rPr>
                <w:b/>
              </w:rPr>
              <w:t xml:space="preserve">E (GAS &amp; ELECTRICITY) LIMITED (Registered No. 8520118) whose registered office is at </w:t>
            </w:r>
            <w:r w:rsidR="00B44DF8">
              <w:rPr>
                <w:b/>
              </w:rPr>
              <w:t>T3, Trinity Park, Birmingham, B37 7ES</w:t>
            </w:r>
          </w:p>
        </w:tc>
      </w:tr>
      <w:tr w:rsidR="00CD1233" w:rsidRPr="002524DC" w14:paraId="236C8E6B" w14:textId="77777777" w:rsidTr="003B3BDD">
        <w:trPr>
          <w:cantSplit/>
        </w:trPr>
        <w:tc>
          <w:tcPr>
            <w:tcW w:w="668" w:type="dxa"/>
          </w:tcPr>
          <w:p w14:paraId="4D628C94" w14:textId="77777777" w:rsidR="00CD1233" w:rsidRPr="002524DC" w:rsidRDefault="00CD1233" w:rsidP="008416DD">
            <w:pPr>
              <w:spacing w:after="120"/>
              <w:rPr>
                <w:b/>
              </w:rPr>
            </w:pPr>
          </w:p>
        </w:tc>
        <w:tc>
          <w:tcPr>
            <w:tcW w:w="9278" w:type="dxa"/>
          </w:tcPr>
          <w:p w14:paraId="58B7EF84" w14:textId="44856672" w:rsidR="00CD1233" w:rsidRPr="002524DC" w:rsidRDefault="00CD1233" w:rsidP="00084F60">
            <w:pPr>
              <w:autoSpaceDE w:val="0"/>
              <w:autoSpaceDN w:val="0"/>
              <w:adjustRightInd w:val="0"/>
              <w:spacing w:after="120"/>
              <w:rPr>
                <w:b/>
              </w:rPr>
            </w:pPr>
            <w:r w:rsidRPr="002524DC">
              <w:rPr>
                <w:b/>
              </w:rPr>
              <w:t xml:space="preserve">E.ON ENERGY LIMITED </w:t>
            </w:r>
            <w:r w:rsidRPr="00B462AB">
              <w:rPr>
                <w:b/>
              </w:rPr>
              <w:t>(Registered No. 03407430) whose registered office is at Westwood Way, Westwood Business Park, Coventry CV4 8LG</w:t>
            </w:r>
          </w:p>
        </w:tc>
      </w:tr>
      <w:tr w:rsidR="00CD1233" w:rsidRPr="002524DC" w14:paraId="71CE40E9" w14:textId="77777777" w:rsidTr="002D371A">
        <w:trPr>
          <w:cantSplit/>
          <w:trHeight w:val="675"/>
        </w:trPr>
        <w:tc>
          <w:tcPr>
            <w:tcW w:w="668" w:type="dxa"/>
          </w:tcPr>
          <w:p w14:paraId="16A07531" w14:textId="77777777" w:rsidR="00CD1233" w:rsidRPr="002524DC" w:rsidRDefault="00CD1233" w:rsidP="008416DD">
            <w:pPr>
              <w:spacing w:after="120"/>
              <w:rPr>
                <w:b/>
              </w:rPr>
            </w:pPr>
          </w:p>
        </w:tc>
        <w:tc>
          <w:tcPr>
            <w:tcW w:w="9278" w:type="dxa"/>
          </w:tcPr>
          <w:p w14:paraId="24BC95DF" w14:textId="71354B4A" w:rsidR="00CD1233" w:rsidRPr="002524DC" w:rsidRDefault="00CD1233" w:rsidP="00084F60">
            <w:pPr>
              <w:autoSpaceDE w:val="0"/>
              <w:autoSpaceDN w:val="0"/>
              <w:adjustRightInd w:val="0"/>
              <w:spacing w:after="120"/>
              <w:rPr>
                <w:b/>
              </w:rPr>
            </w:pPr>
            <w:r w:rsidRPr="002524DC">
              <w:rPr>
                <w:b/>
              </w:rPr>
              <w:t>E.ON UK PLC</w:t>
            </w:r>
            <w:r w:rsidRPr="00B462AB">
              <w:rPr>
                <w:b/>
              </w:rPr>
              <w:t xml:space="preserve"> (Registered No. 02366970) whose registered office is at Westwood Way, Westwood B</w:t>
            </w:r>
            <w:r>
              <w:rPr>
                <w:b/>
              </w:rPr>
              <w:t>usiness Park, Coventry, CV4 8LG</w:t>
            </w:r>
          </w:p>
        </w:tc>
      </w:tr>
      <w:tr w:rsidR="00CD1233" w:rsidRPr="002524DC" w14:paraId="1F81F4C4" w14:textId="77777777" w:rsidTr="003B3BDD">
        <w:trPr>
          <w:cantSplit/>
        </w:trPr>
        <w:tc>
          <w:tcPr>
            <w:tcW w:w="668" w:type="dxa"/>
          </w:tcPr>
          <w:p w14:paraId="109D0DA1" w14:textId="77777777" w:rsidR="00CD1233" w:rsidRPr="002524DC" w:rsidRDefault="00CD1233" w:rsidP="008416DD">
            <w:pPr>
              <w:spacing w:after="120"/>
              <w:rPr>
                <w:b/>
              </w:rPr>
            </w:pPr>
          </w:p>
        </w:tc>
        <w:tc>
          <w:tcPr>
            <w:tcW w:w="9278" w:type="dxa"/>
          </w:tcPr>
          <w:p w14:paraId="74208B03" w14:textId="2FE8631B" w:rsidR="00CD1233" w:rsidRPr="002524DC" w:rsidRDefault="00CD1233" w:rsidP="00084F60">
            <w:pPr>
              <w:autoSpaceDE w:val="0"/>
              <w:autoSpaceDN w:val="0"/>
              <w:adjustRightInd w:val="0"/>
              <w:spacing w:after="120"/>
              <w:rPr>
                <w:b/>
              </w:rPr>
            </w:pPr>
            <w:r>
              <w:rPr>
                <w:b/>
              </w:rPr>
              <w:t>EASY ENERGY SUPPLY (Registered No. 09762369) whose registered office is at Canal Wharf, Canal Street, Littleborough, Lancashire, OL15 0HA</w:t>
            </w:r>
          </w:p>
        </w:tc>
      </w:tr>
      <w:tr w:rsidR="00CD1233" w:rsidRPr="002524DC" w14:paraId="1DA8E5C2" w14:textId="77777777" w:rsidTr="003B3BDD">
        <w:trPr>
          <w:cantSplit/>
          <w:trHeight w:val="675"/>
        </w:trPr>
        <w:tc>
          <w:tcPr>
            <w:tcW w:w="668" w:type="dxa"/>
          </w:tcPr>
          <w:p w14:paraId="5797D4A6" w14:textId="77777777" w:rsidR="00CD1233" w:rsidRPr="002524DC" w:rsidRDefault="00CD1233" w:rsidP="008416DD">
            <w:pPr>
              <w:spacing w:after="120"/>
              <w:rPr>
                <w:b/>
              </w:rPr>
            </w:pPr>
          </w:p>
        </w:tc>
        <w:tc>
          <w:tcPr>
            <w:tcW w:w="9278" w:type="dxa"/>
          </w:tcPr>
          <w:p w14:paraId="76C5CF26" w14:textId="760DF559" w:rsidR="00CD1233" w:rsidRPr="002524DC" w:rsidRDefault="00CD1233" w:rsidP="00084F60">
            <w:pPr>
              <w:autoSpaceDE w:val="0"/>
              <w:autoSpaceDN w:val="0"/>
              <w:adjustRightInd w:val="0"/>
              <w:spacing w:after="120"/>
              <w:rPr>
                <w:b/>
              </w:rPr>
            </w:pPr>
            <w:r>
              <w:rPr>
                <w:b/>
              </w:rPr>
              <w:t xml:space="preserve">ECO GREEN MANAGEMENT LIMITED </w:t>
            </w:r>
            <w:r w:rsidRPr="00B462AB">
              <w:rPr>
                <w:b/>
              </w:rPr>
              <w:t xml:space="preserve">(Registered No. 06957198) </w:t>
            </w:r>
            <w:r>
              <w:rPr>
                <w:b/>
              </w:rPr>
              <w:t>whose registered office is at Prospect House, 6 Gainsborough Drive, Leeds, LS16 7PF</w:t>
            </w:r>
          </w:p>
        </w:tc>
      </w:tr>
      <w:tr w:rsidR="00CD1233" w:rsidRPr="002524DC" w14:paraId="454AD08F" w14:textId="77777777" w:rsidTr="003B3BDD">
        <w:trPr>
          <w:cantSplit/>
        </w:trPr>
        <w:tc>
          <w:tcPr>
            <w:tcW w:w="668" w:type="dxa"/>
          </w:tcPr>
          <w:p w14:paraId="73830E2D" w14:textId="77777777" w:rsidR="00CD1233" w:rsidRPr="002524DC" w:rsidRDefault="00CD1233" w:rsidP="008416DD">
            <w:pPr>
              <w:spacing w:after="120"/>
              <w:rPr>
                <w:b/>
              </w:rPr>
            </w:pPr>
          </w:p>
        </w:tc>
        <w:tc>
          <w:tcPr>
            <w:tcW w:w="9278" w:type="dxa"/>
          </w:tcPr>
          <w:p w14:paraId="05C3D83A" w14:textId="6425E187" w:rsidR="00CD1233" w:rsidRPr="002524DC" w:rsidRDefault="00CD1233" w:rsidP="00084F60">
            <w:pPr>
              <w:autoSpaceDE w:val="0"/>
              <w:autoSpaceDN w:val="0"/>
              <w:adjustRightInd w:val="0"/>
              <w:spacing w:after="120"/>
              <w:rPr>
                <w:b/>
              </w:rPr>
            </w:pPr>
            <w:r>
              <w:rPr>
                <w:b/>
              </w:rPr>
              <w:t xml:space="preserve">ECONOMY ENERGY SUPPLY LIMITED </w:t>
            </w:r>
            <w:r w:rsidRPr="00B462AB">
              <w:rPr>
                <w:b/>
              </w:rPr>
              <w:t xml:space="preserve">(Registered No. 08432747) whose registered office is at </w:t>
            </w:r>
            <w:r w:rsidRPr="001E216F">
              <w:rPr>
                <w:b/>
              </w:rPr>
              <w:t xml:space="preserve">164 Avenue </w:t>
            </w:r>
            <w:r>
              <w:rPr>
                <w:b/>
              </w:rPr>
              <w:t xml:space="preserve">H National Agricultural Centre, </w:t>
            </w:r>
            <w:r w:rsidRPr="001E216F">
              <w:rPr>
                <w:b/>
              </w:rPr>
              <w:t>Stoneleigh Park, Kenilworth, Warwickshire</w:t>
            </w:r>
            <w:r w:rsidRPr="00B462AB">
              <w:rPr>
                <w:b/>
              </w:rPr>
              <w:t>, CV8 2L</w:t>
            </w:r>
            <w:r>
              <w:rPr>
                <w:b/>
              </w:rPr>
              <w:t>G</w:t>
            </w:r>
          </w:p>
        </w:tc>
      </w:tr>
      <w:tr w:rsidR="00CD1233" w:rsidRPr="002524DC" w14:paraId="74A2C9E4" w14:textId="77777777" w:rsidTr="003B3BDD">
        <w:trPr>
          <w:cantSplit/>
        </w:trPr>
        <w:tc>
          <w:tcPr>
            <w:tcW w:w="668" w:type="dxa"/>
          </w:tcPr>
          <w:p w14:paraId="622FCD39" w14:textId="77777777" w:rsidR="00CD1233" w:rsidRPr="002524DC" w:rsidRDefault="00CD1233" w:rsidP="008416DD">
            <w:pPr>
              <w:spacing w:after="120"/>
              <w:rPr>
                <w:b/>
              </w:rPr>
            </w:pPr>
          </w:p>
        </w:tc>
        <w:tc>
          <w:tcPr>
            <w:tcW w:w="9278" w:type="dxa"/>
          </w:tcPr>
          <w:p w14:paraId="5EE0E44A" w14:textId="18FA3EE9" w:rsidR="00CD1233" w:rsidRPr="002524DC" w:rsidRDefault="00CD1233" w:rsidP="00084F60">
            <w:pPr>
              <w:autoSpaceDE w:val="0"/>
              <w:autoSpaceDN w:val="0"/>
              <w:adjustRightInd w:val="0"/>
              <w:spacing w:after="120"/>
              <w:rPr>
                <w:b/>
              </w:rPr>
            </w:pPr>
            <w:r>
              <w:rPr>
                <w:b/>
              </w:rPr>
              <w:t xml:space="preserve">ECONOMY ENERGY TRADING LIMITED </w:t>
            </w:r>
            <w:r w:rsidRPr="00B462AB">
              <w:rPr>
                <w:b/>
              </w:rPr>
              <w:t xml:space="preserve">(Registered No. 07513319) whose registered office is at </w:t>
            </w:r>
            <w:r w:rsidRPr="001E216F">
              <w:rPr>
                <w:b/>
              </w:rPr>
              <w:t xml:space="preserve">164 Avenue </w:t>
            </w:r>
            <w:r>
              <w:rPr>
                <w:b/>
              </w:rPr>
              <w:t xml:space="preserve">H National Agricultural Centre, </w:t>
            </w:r>
            <w:r w:rsidRPr="001E216F">
              <w:rPr>
                <w:b/>
              </w:rPr>
              <w:t>Stoneleigh Park, Kenilworth, Warwickshire</w:t>
            </w:r>
            <w:r w:rsidRPr="00B462AB">
              <w:rPr>
                <w:b/>
              </w:rPr>
              <w:t>, CV8 2L</w:t>
            </w:r>
            <w:r>
              <w:rPr>
                <w:b/>
              </w:rPr>
              <w:t>G</w:t>
            </w:r>
          </w:p>
        </w:tc>
      </w:tr>
      <w:tr w:rsidR="00CD1233" w:rsidRPr="002524DC" w14:paraId="7B1B1912" w14:textId="77777777" w:rsidTr="003B3BDD">
        <w:trPr>
          <w:cantSplit/>
        </w:trPr>
        <w:tc>
          <w:tcPr>
            <w:tcW w:w="668" w:type="dxa"/>
          </w:tcPr>
          <w:p w14:paraId="242815F5" w14:textId="77777777" w:rsidR="00CD1233" w:rsidRPr="002524DC" w:rsidRDefault="00CD1233" w:rsidP="008416DD">
            <w:pPr>
              <w:spacing w:after="120"/>
              <w:rPr>
                <w:b/>
              </w:rPr>
            </w:pPr>
          </w:p>
        </w:tc>
        <w:tc>
          <w:tcPr>
            <w:tcW w:w="9278" w:type="dxa"/>
          </w:tcPr>
          <w:p w14:paraId="30DF21A9" w14:textId="592FE290" w:rsidR="00E508FC" w:rsidRPr="002524DC" w:rsidRDefault="00CD1233" w:rsidP="00084F60">
            <w:pPr>
              <w:autoSpaceDE w:val="0"/>
              <w:autoSpaceDN w:val="0"/>
              <w:adjustRightInd w:val="0"/>
              <w:spacing w:after="120"/>
              <w:rPr>
                <w:b/>
              </w:rPr>
            </w:pPr>
            <w:r w:rsidRPr="002524DC">
              <w:rPr>
                <w:b/>
              </w:rPr>
              <w:t>ECONOMY POWER LIMITED</w:t>
            </w:r>
            <w:r w:rsidRPr="00B462AB">
              <w:rPr>
                <w:b/>
              </w:rPr>
              <w:t xml:space="preserve"> (Registered No. 03385578) whose registered office is at Westwood Way, Westwood Business Park, Coventry, CV4 8LG</w:t>
            </w:r>
          </w:p>
        </w:tc>
      </w:tr>
      <w:tr w:rsidR="00800B8E" w:rsidRPr="002524DC" w14:paraId="22E71036" w14:textId="77777777" w:rsidTr="003B3BDD">
        <w:trPr>
          <w:cantSplit/>
        </w:trPr>
        <w:tc>
          <w:tcPr>
            <w:tcW w:w="668" w:type="dxa"/>
          </w:tcPr>
          <w:p w14:paraId="599DCF15" w14:textId="77777777" w:rsidR="00800B8E" w:rsidRPr="002524DC" w:rsidRDefault="00800B8E" w:rsidP="008416DD">
            <w:pPr>
              <w:spacing w:after="120"/>
              <w:rPr>
                <w:b/>
              </w:rPr>
            </w:pPr>
          </w:p>
        </w:tc>
        <w:tc>
          <w:tcPr>
            <w:tcW w:w="9278" w:type="dxa"/>
          </w:tcPr>
          <w:p w14:paraId="161E4919" w14:textId="3ADFCE39" w:rsidR="00800B8E" w:rsidRPr="002524DC" w:rsidRDefault="009B3047" w:rsidP="00084F60">
            <w:pPr>
              <w:autoSpaceDE w:val="0"/>
              <w:autoSpaceDN w:val="0"/>
              <w:adjustRightInd w:val="0"/>
              <w:spacing w:after="120"/>
              <w:rPr>
                <w:b/>
              </w:rPr>
            </w:pPr>
            <w:r>
              <w:rPr>
                <w:b/>
              </w:rPr>
              <w:t xml:space="preserve">TOGETHER ENERGY (RETAIL) LIMITED </w:t>
            </w:r>
            <w:r w:rsidR="00800B8E">
              <w:rPr>
                <w:b/>
              </w:rPr>
              <w:t xml:space="preserve"> (Registered No. 10300767) whose registered address is </w:t>
            </w:r>
            <w:r>
              <w:rPr>
                <w:b/>
              </w:rPr>
              <w:t>at £rd Floor, 1 Ashley Road, Altrincham, Cheshire WA14 2DT</w:t>
            </w:r>
          </w:p>
        </w:tc>
      </w:tr>
      <w:tr w:rsidR="00CD1233" w:rsidRPr="002524DC" w14:paraId="7207DC1A" w14:textId="77777777" w:rsidTr="002D371A">
        <w:trPr>
          <w:cantSplit/>
          <w:trHeight w:val="765"/>
        </w:trPr>
        <w:tc>
          <w:tcPr>
            <w:tcW w:w="668" w:type="dxa"/>
          </w:tcPr>
          <w:p w14:paraId="1565B013" w14:textId="77777777" w:rsidR="00CD1233" w:rsidRPr="002524DC" w:rsidRDefault="00CD1233" w:rsidP="008416DD">
            <w:pPr>
              <w:spacing w:after="120"/>
              <w:rPr>
                <w:b/>
              </w:rPr>
            </w:pPr>
          </w:p>
        </w:tc>
        <w:tc>
          <w:tcPr>
            <w:tcW w:w="9278" w:type="dxa"/>
          </w:tcPr>
          <w:p w14:paraId="7920952D" w14:textId="17D6E1D5" w:rsidR="00CD1233" w:rsidRPr="002524DC" w:rsidRDefault="00CD1233" w:rsidP="00084F60">
            <w:pPr>
              <w:autoSpaceDE w:val="0"/>
              <w:autoSpaceDN w:val="0"/>
              <w:adjustRightInd w:val="0"/>
              <w:spacing w:after="120"/>
              <w:rPr>
                <w:b/>
              </w:rPr>
            </w:pPr>
            <w:r w:rsidRPr="002524DC">
              <w:rPr>
                <w:b/>
              </w:rPr>
              <w:t xml:space="preserve">EDF </w:t>
            </w:r>
            <w:r w:rsidRPr="00B462AB">
              <w:rPr>
                <w:b/>
              </w:rPr>
              <w:t>E</w:t>
            </w:r>
            <w:r w:rsidR="00D34545">
              <w:rPr>
                <w:b/>
              </w:rPr>
              <w:t xml:space="preserve">NERGY </w:t>
            </w:r>
            <w:r w:rsidR="00B76218">
              <w:rPr>
                <w:b/>
              </w:rPr>
              <w:t xml:space="preserve">CUSTOMERS </w:t>
            </w:r>
            <w:r w:rsidR="00D34545">
              <w:rPr>
                <w:b/>
              </w:rPr>
              <w:t xml:space="preserve">LIMITED </w:t>
            </w:r>
            <w:r w:rsidRPr="00B462AB">
              <w:rPr>
                <w:b/>
              </w:rPr>
              <w:t>(Registered No. 02</w:t>
            </w:r>
            <w:r w:rsidR="00D34545">
              <w:rPr>
                <w:b/>
              </w:rPr>
              <w:t>366852</w:t>
            </w:r>
            <w:r w:rsidRPr="00B462AB">
              <w:rPr>
                <w:b/>
              </w:rPr>
              <w:t>) whose registered office is at</w:t>
            </w:r>
            <w:r w:rsidR="00270657">
              <w:rPr>
                <w:b/>
              </w:rPr>
              <w:t xml:space="preserve"> 90 Whitfield Street, London, W1T 4EZ</w:t>
            </w:r>
          </w:p>
        </w:tc>
      </w:tr>
      <w:tr w:rsidR="00CD1233" w:rsidRPr="002524DC" w14:paraId="6AC4A1C9" w14:textId="77777777" w:rsidTr="003B3BDD">
        <w:trPr>
          <w:cantSplit/>
          <w:trHeight w:val="765"/>
        </w:trPr>
        <w:tc>
          <w:tcPr>
            <w:tcW w:w="668" w:type="dxa"/>
          </w:tcPr>
          <w:p w14:paraId="3293BBEB" w14:textId="77777777" w:rsidR="00CD1233" w:rsidRPr="002524DC" w:rsidRDefault="00CD1233" w:rsidP="008416DD">
            <w:pPr>
              <w:spacing w:after="120"/>
              <w:rPr>
                <w:b/>
              </w:rPr>
            </w:pPr>
          </w:p>
        </w:tc>
        <w:tc>
          <w:tcPr>
            <w:tcW w:w="9278" w:type="dxa"/>
          </w:tcPr>
          <w:p w14:paraId="689D048E" w14:textId="6A78E41B" w:rsidR="00CD1233" w:rsidRPr="002524DC" w:rsidRDefault="00CD1233" w:rsidP="00084F60">
            <w:pPr>
              <w:autoSpaceDE w:val="0"/>
              <w:autoSpaceDN w:val="0"/>
              <w:adjustRightInd w:val="0"/>
              <w:spacing w:after="120"/>
              <w:rPr>
                <w:b/>
              </w:rPr>
            </w:pPr>
            <w:r w:rsidRPr="00B462AB">
              <w:rPr>
                <w:b/>
              </w:rPr>
              <w:t xml:space="preserve">EDGWARE ENERGY LIMITED (Registered No. 9256462) whose registered office is at </w:t>
            </w:r>
            <w:r w:rsidR="00CB74F8">
              <w:rPr>
                <w:b/>
              </w:rPr>
              <w:t>Windmill Hill Business Park, Whitehill Way, Swindon SN5 6PB</w:t>
            </w:r>
          </w:p>
        </w:tc>
      </w:tr>
      <w:tr w:rsidR="00CD1233" w:rsidRPr="002524DC" w14:paraId="65CAE00E" w14:textId="77777777" w:rsidTr="003B3BDD">
        <w:trPr>
          <w:cantSplit/>
          <w:trHeight w:val="765"/>
        </w:trPr>
        <w:tc>
          <w:tcPr>
            <w:tcW w:w="668" w:type="dxa"/>
          </w:tcPr>
          <w:p w14:paraId="147F92EF" w14:textId="77777777" w:rsidR="00CD1233" w:rsidRPr="002524DC" w:rsidRDefault="00CD1233" w:rsidP="008416DD">
            <w:pPr>
              <w:spacing w:after="120"/>
              <w:rPr>
                <w:b/>
              </w:rPr>
            </w:pPr>
          </w:p>
        </w:tc>
        <w:tc>
          <w:tcPr>
            <w:tcW w:w="9278" w:type="dxa"/>
          </w:tcPr>
          <w:p w14:paraId="7D34987D" w14:textId="2B814C3E" w:rsidR="00CD1233" w:rsidRPr="002524DC" w:rsidRDefault="00CD1233" w:rsidP="00084F60">
            <w:pPr>
              <w:autoSpaceDE w:val="0"/>
              <w:autoSpaceDN w:val="0"/>
              <w:adjustRightInd w:val="0"/>
              <w:spacing w:after="120"/>
              <w:rPr>
                <w:b/>
              </w:rPr>
            </w:pPr>
            <w:r>
              <w:rPr>
                <w:b/>
              </w:rPr>
              <w:t xml:space="preserve">EFFORTLESS ENERGY LIMITED </w:t>
            </w:r>
            <w:r w:rsidRPr="002524DC">
              <w:rPr>
                <w:b/>
              </w:rPr>
              <w:t xml:space="preserve"> </w:t>
            </w:r>
            <w:r w:rsidRPr="00B462AB">
              <w:rPr>
                <w:b/>
              </w:rPr>
              <w:t xml:space="preserve">(Registered No. 08711077) whose registered office is at </w:t>
            </w:r>
            <w:r w:rsidRPr="001E216F">
              <w:rPr>
                <w:b/>
              </w:rPr>
              <w:t>Chatterley Whitfiel</w:t>
            </w:r>
            <w:r>
              <w:rPr>
                <w:b/>
              </w:rPr>
              <w:t>d</w:t>
            </w:r>
            <w:r w:rsidRPr="001E216F">
              <w:rPr>
                <w:b/>
              </w:rPr>
              <w:t xml:space="preserve"> Enterprise Centre Chatterley, Whitfield, Biddulph Road, Stoke-On-Trent</w:t>
            </w:r>
            <w:r w:rsidRPr="00B462AB">
              <w:rPr>
                <w:b/>
              </w:rPr>
              <w:t xml:space="preserve">, </w:t>
            </w:r>
            <w:r w:rsidRPr="001E216F">
              <w:rPr>
                <w:b/>
              </w:rPr>
              <w:t>ST6 8UW</w:t>
            </w:r>
          </w:p>
        </w:tc>
      </w:tr>
      <w:tr w:rsidR="00CD1233" w:rsidRPr="002524DC" w14:paraId="079CB488" w14:textId="77777777" w:rsidTr="003B3BDD">
        <w:trPr>
          <w:cantSplit/>
        </w:trPr>
        <w:tc>
          <w:tcPr>
            <w:tcW w:w="668" w:type="dxa"/>
          </w:tcPr>
          <w:p w14:paraId="3302619D" w14:textId="77777777" w:rsidR="00CD1233" w:rsidRPr="002524DC" w:rsidRDefault="00CD1233" w:rsidP="008416DD">
            <w:pPr>
              <w:spacing w:after="120"/>
              <w:rPr>
                <w:b/>
              </w:rPr>
            </w:pPr>
          </w:p>
        </w:tc>
        <w:tc>
          <w:tcPr>
            <w:tcW w:w="9278" w:type="dxa"/>
          </w:tcPr>
          <w:p w14:paraId="7D67866B" w14:textId="306267DA" w:rsidR="00CD1233" w:rsidRPr="002524DC" w:rsidRDefault="00CD1233" w:rsidP="00084F60">
            <w:pPr>
              <w:autoSpaceDE w:val="0"/>
              <w:autoSpaceDN w:val="0"/>
              <w:adjustRightInd w:val="0"/>
              <w:spacing w:after="120"/>
              <w:rPr>
                <w:b/>
              </w:rPr>
            </w:pPr>
            <w:r>
              <w:rPr>
                <w:b/>
              </w:rPr>
              <w:t>ELECTRAPHASE (Registered No. 09485442) whose registered office is at Lutwyche Hall, Longville, Much Wenlock, Shropshire, TF13 6DP</w:t>
            </w:r>
          </w:p>
        </w:tc>
      </w:tr>
      <w:tr w:rsidR="00CD1233" w:rsidRPr="002524DC" w14:paraId="321069F8" w14:textId="77777777" w:rsidTr="003B3BDD">
        <w:trPr>
          <w:cantSplit/>
        </w:trPr>
        <w:tc>
          <w:tcPr>
            <w:tcW w:w="668" w:type="dxa"/>
          </w:tcPr>
          <w:p w14:paraId="21C66A0C" w14:textId="77777777" w:rsidR="00CD1233" w:rsidRPr="002524DC" w:rsidRDefault="00CD1233" w:rsidP="008416DD">
            <w:pPr>
              <w:spacing w:after="120"/>
              <w:rPr>
                <w:b/>
              </w:rPr>
            </w:pPr>
          </w:p>
        </w:tc>
        <w:tc>
          <w:tcPr>
            <w:tcW w:w="9278" w:type="dxa"/>
          </w:tcPr>
          <w:p w14:paraId="53DF2161" w14:textId="0BE1632F" w:rsidR="00CD1233" w:rsidRPr="002524DC" w:rsidRDefault="00CD1233" w:rsidP="00084F60">
            <w:pPr>
              <w:autoSpaceDE w:val="0"/>
              <w:autoSpaceDN w:val="0"/>
              <w:adjustRightInd w:val="0"/>
              <w:spacing w:after="120"/>
              <w:rPr>
                <w:b/>
              </w:rPr>
            </w:pPr>
            <w:r w:rsidRPr="002524DC">
              <w:rPr>
                <w:b/>
              </w:rPr>
              <w:t>ELECTRICITY DIRECT (UK) LIMITED</w:t>
            </w:r>
            <w:r w:rsidRPr="00B462AB">
              <w:rPr>
                <w:b/>
              </w:rPr>
              <w:t xml:space="preserve"> (Registered No. 03174056) whose registered office is at Millstream, Maidenhead Road, Windsor, SL4 5GD</w:t>
            </w:r>
          </w:p>
        </w:tc>
      </w:tr>
      <w:tr w:rsidR="00A958AD" w:rsidRPr="002524DC" w14:paraId="6F6416C1" w14:textId="77777777" w:rsidTr="003B3BDD">
        <w:trPr>
          <w:cantSplit/>
        </w:trPr>
        <w:tc>
          <w:tcPr>
            <w:tcW w:w="668" w:type="dxa"/>
          </w:tcPr>
          <w:p w14:paraId="3ABE1FDE" w14:textId="77777777" w:rsidR="00A958AD" w:rsidRPr="002524DC" w:rsidRDefault="00A958AD" w:rsidP="008416DD">
            <w:pPr>
              <w:spacing w:after="120"/>
              <w:rPr>
                <w:b/>
              </w:rPr>
            </w:pPr>
          </w:p>
        </w:tc>
        <w:tc>
          <w:tcPr>
            <w:tcW w:w="9278" w:type="dxa"/>
          </w:tcPr>
          <w:p w14:paraId="2AD95A25" w14:textId="2BD44F85" w:rsidR="00A958AD" w:rsidRPr="00B462AB" w:rsidRDefault="00A958AD" w:rsidP="00084F60">
            <w:pPr>
              <w:autoSpaceDE w:val="0"/>
              <w:autoSpaceDN w:val="0"/>
              <w:adjustRightInd w:val="0"/>
              <w:spacing w:after="120"/>
              <w:rPr>
                <w:b/>
              </w:rPr>
            </w:pPr>
            <w:r w:rsidRPr="00B462AB">
              <w:rPr>
                <w:b/>
              </w:rPr>
              <w:t xml:space="preserve">ELECTRICITY PLUS SUPPLY LIMITED (Registered No. 05199936) whose registered office is at Network HQ, </w:t>
            </w:r>
            <w:r>
              <w:rPr>
                <w:b/>
              </w:rPr>
              <w:t>508</w:t>
            </w:r>
            <w:r w:rsidRPr="00B462AB">
              <w:rPr>
                <w:b/>
              </w:rPr>
              <w:t xml:space="preserve"> Edgware Road,</w:t>
            </w:r>
            <w:r>
              <w:rPr>
                <w:b/>
              </w:rPr>
              <w:t xml:space="preserve"> The Hyde,</w:t>
            </w:r>
            <w:r w:rsidRPr="00B462AB">
              <w:rPr>
                <w:b/>
              </w:rPr>
              <w:t xml:space="preserve"> London, </w:t>
            </w:r>
            <w:r>
              <w:rPr>
                <w:b/>
              </w:rPr>
              <w:t xml:space="preserve">England, </w:t>
            </w:r>
            <w:r w:rsidRPr="00B462AB">
              <w:rPr>
                <w:b/>
              </w:rPr>
              <w:t xml:space="preserve">NW9 </w:t>
            </w:r>
            <w:r w:rsidRPr="001E216F">
              <w:rPr>
                <w:b/>
              </w:rPr>
              <w:t>5AB</w:t>
            </w:r>
          </w:p>
        </w:tc>
      </w:tr>
      <w:tr w:rsidR="00CD1233" w:rsidRPr="002524DC" w14:paraId="2E969E89" w14:textId="77777777" w:rsidTr="003B3BDD">
        <w:trPr>
          <w:cantSplit/>
        </w:trPr>
        <w:tc>
          <w:tcPr>
            <w:tcW w:w="668" w:type="dxa"/>
          </w:tcPr>
          <w:p w14:paraId="6DC9D7BB" w14:textId="77777777" w:rsidR="00CD1233" w:rsidRPr="002524DC" w:rsidRDefault="00CD1233" w:rsidP="008416DD">
            <w:pPr>
              <w:spacing w:after="120"/>
              <w:rPr>
                <w:b/>
              </w:rPr>
            </w:pPr>
          </w:p>
        </w:tc>
        <w:tc>
          <w:tcPr>
            <w:tcW w:w="9278" w:type="dxa"/>
          </w:tcPr>
          <w:p w14:paraId="7366173E" w14:textId="7391F702" w:rsidR="00101808" w:rsidRPr="002524DC" w:rsidRDefault="006C5AB4" w:rsidP="00084F60">
            <w:pPr>
              <w:autoSpaceDE w:val="0"/>
              <w:autoSpaceDN w:val="0"/>
              <w:adjustRightInd w:val="0"/>
              <w:spacing w:after="120"/>
              <w:rPr>
                <w:b/>
              </w:rPr>
            </w:pPr>
            <w:r>
              <w:rPr>
                <w:b/>
              </w:rPr>
              <w:t>EMZO ENERGY SUPPLY LIMITED</w:t>
            </w:r>
            <w:r w:rsidR="00101808">
              <w:rPr>
                <w:b/>
              </w:rPr>
              <w:t xml:space="preserve"> (Registered No. 10972000) whose registered office is at Utilihouse, East Terrace, Chorley PR7 6TE</w:t>
            </w:r>
          </w:p>
        </w:tc>
      </w:tr>
      <w:tr w:rsidR="00CD1233" w:rsidRPr="002524DC" w14:paraId="728E1EA8" w14:textId="77777777" w:rsidTr="003B3BDD">
        <w:trPr>
          <w:cantSplit/>
        </w:trPr>
        <w:tc>
          <w:tcPr>
            <w:tcW w:w="668" w:type="dxa"/>
          </w:tcPr>
          <w:p w14:paraId="634CAEBB" w14:textId="77777777" w:rsidR="00CD1233" w:rsidRPr="002524DC" w:rsidRDefault="00CD1233" w:rsidP="008416DD">
            <w:pPr>
              <w:spacing w:after="120"/>
              <w:rPr>
                <w:b/>
              </w:rPr>
            </w:pPr>
          </w:p>
        </w:tc>
        <w:tc>
          <w:tcPr>
            <w:tcW w:w="9278" w:type="dxa"/>
          </w:tcPr>
          <w:p w14:paraId="0FD82848" w14:textId="426BD1BC" w:rsidR="00CD1233" w:rsidRPr="002524DC" w:rsidRDefault="00CD1233" w:rsidP="00084F60">
            <w:pPr>
              <w:autoSpaceDE w:val="0"/>
              <w:autoSpaceDN w:val="0"/>
              <w:adjustRightInd w:val="0"/>
              <w:spacing w:after="120"/>
              <w:rPr>
                <w:b/>
              </w:rPr>
            </w:pPr>
            <w:r w:rsidRPr="002524DC">
              <w:rPr>
                <w:b/>
              </w:rPr>
              <w:t xml:space="preserve">ENECO ENERGY TRADE BV </w:t>
            </w:r>
            <w:r w:rsidRPr="00B462AB">
              <w:rPr>
                <w:b/>
              </w:rPr>
              <w:t>(Registered No. 30167836) whose registered office is at Rivium Quadrant 75, 2909 LC, Capelle aan den Ijssel, Rotterdam, The Netherlands</w:t>
            </w:r>
          </w:p>
        </w:tc>
      </w:tr>
      <w:tr w:rsidR="00CD1233" w:rsidRPr="002524DC" w14:paraId="11708B7E" w14:textId="77777777" w:rsidTr="003B3BDD">
        <w:trPr>
          <w:cantSplit/>
        </w:trPr>
        <w:tc>
          <w:tcPr>
            <w:tcW w:w="668" w:type="dxa"/>
          </w:tcPr>
          <w:p w14:paraId="513AFE54" w14:textId="77777777" w:rsidR="00CD1233" w:rsidRPr="002524DC" w:rsidRDefault="00CD1233" w:rsidP="008416DD">
            <w:pPr>
              <w:spacing w:after="120"/>
              <w:rPr>
                <w:b/>
              </w:rPr>
            </w:pPr>
          </w:p>
        </w:tc>
        <w:tc>
          <w:tcPr>
            <w:tcW w:w="9278" w:type="dxa"/>
          </w:tcPr>
          <w:p w14:paraId="5F3BBA8D" w14:textId="30BB2721" w:rsidR="00CD1233" w:rsidRPr="002524DC" w:rsidRDefault="00CD1233" w:rsidP="00084F60">
            <w:pPr>
              <w:autoSpaceDE w:val="0"/>
              <w:autoSpaceDN w:val="0"/>
              <w:adjustRightInd w:val="0"/>
              <w:spacing w:after="120"/>
              <w:rPr>
                <w:b/>
              </w:rPr>
            </w:pPr>
            <w:r w:rsidRPr="001E216F">
              <w:rPr>
                <w:b/>
              </w:rPr>
              <w:t xml:space="preserve">ENERGY COOP LIMITED </w:t>
            </w:r>
            <w:r w:rsidRPr="00B462AB">
              <w:rPr>
                <w:b/>
              </w:rPr>
              <w:t>(Registered No. 07027177) whose registered office is</w:t>
            </w:r>
            <w:r>
              <w:rPr>
                <w:b/>
              </w:rPr>
              <w:t xml:space="preserve"> at</w:t>
            </w:r>
            <w:r w:rsidRPr="00B462AB">
              <w:rPr>
                <w:b/>
              </w:rPr>
              <w:t xml:space="preserve"> </w:t>
            </w:r>
            <w:r w:rsidRPr="001E216F">
              <w:rPr>
                <w:b/>
              </w:rPr>
              <w:t>Co-Coperative House Warwick Technology Park, Gallows Hill, Warwick</w:t>
            </w:r>
            <w:r w:rsidRPr="00B462AB">
              <w:rPr>
                <w:b/>
              </w:rPr>
              <w:t xml:space="preserve">, </w:t>
            </w:r>
            <w:r w:rsidRPr="00B11577">
              <w:rPr>
                <w:b/>
              </w:rPr>
              <w:t>CV34 6DA</w:t>
            </w:r>
          </w:p>
        </w:tc>
      </w:tr>
      <w:tr w:rsidR="00CD1233" w:rsidRPr="002524DC" w14:paraId="5A81E8A7" w14:textId="77777777" w:rsidTr="003B3BDD">
        <w:trPr>
          <w:cantSplit/>
        </w:trPr>
        <w:tc>
          <w:tcPr>
            <w:tcW w:w="668" w:type="dxa"/>
          </w:tcPr>
          <w:p w14:paraId="25A41334" w14:textId="77777777" w:rsidR="00CD1233" w:rsidRPr="002524DC" w:rsidRDefault="00CD1233" w:rsidP="008416DD">
            <w:pPr>
              <w:spacing w:after="120"/>
              <w:rPr>
                <w:b/>
              </w:rPr>
            </w:pPr>
          </w:p>
        </w:tc>
        <w:tc>
          <w:tcPr>
            <w:tcW w:w="9278" w:type="dxa"/>
          </w:tcPr>
          <w:p w14:paraId="22816EBC" w14:textId="71E180AB" w:rsidR="00CD1233" w:rsidRPr="002524DC" w:rsidRDefault="00CD1233" w:rsidP="00084F60">
            <w:pPr>
              <w:autoSpaceDE w:val="0"/>
              <w:autoSpaceDN w:val="0"/>
              <w:adjustRightInd w:val="0"/>
              <w:spacing w:after="120"/>
              <w:rPr>
                <w:b/>
              </w:rPr>
            </w:pPr>
            <w:r w:rsidRPr="002524DC">
              <w:rPr>
                <w:b/>
              </w:rPr>
              <w:t xml:space="preserve">ENERGY DATA COMPANY LIMITED </w:t>
            </w:r>
            <w:r w:rsidRPr="00B462AB">
              <w:rPr>
                <w:b/>
              </w:rPr>
              <w:t>(Registered No. 04741972)</w:t>
            </w:r>
            <w:r w:rsidRPr="002524DC">
              <w:rPr>
                <w:b/>
              </w:rPr>
              <w:t xml:space="preserve"> </w:t>
            </w:r>
            <w:r w:rsidRPr="00B462AB">
              <w:rPr>
                <w:b/>
              </w:rPr>
              <w:t>whose registered office is at Hurst House, 131-133 New London Road, Chelmsford, Essex, CM2 0QT</w:t>
            </w:r>
          </w:p>
        </w:tc>
      </w:tr>
      <w:tr w:rsidR="00CD1233" w:rsidRPr="002524DC" w14:paraId="430A0B91" w14:textId="77777777" w:rsidTr="003B3BDD">
        <w:trPr>
          <w:cantSplit/>
        </w:trPr>
        <w:tc>
          <w:tcPr>
            <w:tcW w:w="668" w:type="dxa"/>
          </w:tcPr>
          <w:p w14:paraId="44C73E03" w14:textId="77777777" w:rsidR="00CD1233" w:rsidRPr="002524DC" w:rsidRDefault="00CD1233" w:rsidP="008416DD">
            <w:pPr>
              <w:spacing w:after="120"/>
              <w:rPr>
                <w:b/>
              </w:rPr>
            </w:pPr>
          </w:p>
        </w:tc>
        <w:tc>
          <w:tcPr>
            <w:tcW w:w="9278" w:type="dxa"/>
          </w:tcPr>
          <w:p w14:paraId="2AA2CFC9" w14:textId="16B74133" w:rsidR="00CD1233" w:rsidRPr="002524DC" w:rsidRDefault="00CD1233" w:rsidP="00084F60">
            <w:pPr>
              <w:autoSpaceDE w:val="0"/>
              <w:autoSpaceDN w:val="0"/>
              <w:adjustRightInd w:val="0"/>
              <w:spacing w:after="120"/>
              <w:rPr>
                <w:b/>
              </w:rPr>
            </w:pPr>
            <w:r>
              <w:rPr>
                <w:b/>
              </w:rPr>
              <w:t>ENERGYQ LIMITED (Registered No. 09310427) whose registered office is at 4 Beech Avenue, Worcester, Worcestershire, England, WR3 8PZ</w:t>
            </w:r>
          </w:p>
        </w:tc>
      </w:tr>
      <w:tr w:rsidR="00CD1233" w:rsidRPr="002524DC" w14:paraId="007CEFA9" w14:textId="77777777" w:rsidTr="003B3BDD">
        <w:trPr>
          <w:cantSplit/>
          <w:trHeight w:val="670"/>
        </w:trPr>
        <w:tc>
          <w:tcPr>
            <w:tcW w:w="668" w:type="dxa"/>
          </w:tcPr>
          <w:p w14:paraId="736A8055" w14:textId="77777777" w:rsidR="00CD1233" w:rsidRPr="002524DC" w:rsidRDefault="00CD1233" w:rsidP="008416DD">
            <w:pPr>
              <w:spacing w:after="120"/>
              <w:rPr>
                <w:b/>
              </w:rPr>
            </w:pPr>
          </w:p>
        </w:tc>
        <w:tc>
          <w:tcPr>
            <w:tcW w:w="9278" w:type="dxa"/>
          </w:tcPr>
          <w:p w14:paraId="57CA21BB" w14:textId="64CC3F0C" w:rsidR="00713B58" w:rsidRPr="002524DC" w:rsidRDefault="00CD1233" w:rsidP="00084F60">
            <w:pPr>
              <w:autoSpaceDE w:val="0"/>
              <w:autoSpaceDN w:val="0"/>
              <w:adjustRightInd w:val="0"/>
              <w:spacing w:after="120"/>
              <w:rPr>
                <w:b/>
              </w:rPr>
            </w:pPr>
            <w:r>
              <w:rPr>
                <w:b/>
              </w:rPr>
              <w:t xml:space="preserve">ENGIE POWER </w:t>
            </w:r>
            <w:r w:rsidRPr="002524DC">
              <w:rPr>
                <w:b/>
              </w:rPr>
              <w:t xml:space="preserve">LIMITED </w:t>
            </w:r>
            <w:r w:rsidRPr="00B462AB">
              <w:rPr>
                <w:b/>
              </w:rPr>
              <w:t>(Registered No. 04236804) whose registered office is at 1</w:t>
            </w:r>
            <w:r w:rsidR="00C36773">
              <w:rPr>
                <w:b/>
              </w:rPr>
              <w:t xml:space="preserve"> City Walk</w:t>
            </w:r>
            <w:r w:rsidRPr="00B462AB">
              <w:rPr>
                <w:b/>
              </w:rPr>
              <w:t>, 26 Whitehall Road, Leeds</w:t>
            </w:r>
            <w:r w:rsidR="00C36773">
              <w:rPr>
                <w:b/>
              </w:rPr>
              <w:t>,</w:t>
            </w:r>
            <w:r w:rsidRPr="00B462AB">
              <w:rPr>
                <w:b/>
              </w:rPr>
              <w:t xml:space="preserve"> LS12 1BE</w:t>
            </w:r>
          </w:p>
        </w:tc>
      </w:tr>
      <w:tr w:rsidR="00A958AD" w:rsidRPr="002524DC" w14:paraId="63693A07" w14:textId="77777777" w:rsidTr="003B3BDD">
        <w:trPr>
          <w:cantSplit/>
          <w:trHeight w:val="670"/>
        </w:trPr>
        <w:tc>
          <w:tcPr>
            <w:tcW w:w="668" w:type="dxa"/>
          </w:tcPr>
          <w:p w14:paraId="5402C903" w14:textId="77777777" w:rsidR="00A958AD" w:rsidRPr="002524DC" w:rsidRDefault="00A958AD" w:rsidP="008416DD">
            <w:pPr>
              <w:spacing w:after="120"/>
              <w:rPr>
                <w:b/>
              </w:rPr>
            </w:pPr>
          </w:p>
        </w:tc>
        <w:tc>
          <w:tcPr>
            <w:tcW w:w="9278" w:type="dxa"/>
          </w:tcPr>
          <w:p w14:paraId="09E64EC9" w14:textId="2482990E" w:rsidR="00A958AD" w:rsidRDefault="00A958AD" w:rsidP="00084F60">
            <w:pPr>
              <w:autoSpaceDE w:val="0"/>
              <w:autoSpaceDN w:val="0"/>
              <w:adjustRightInd w:val="0"/>
              <w:spacing w:after="120"/>
              <w:rPr>
                <w:b/>
              </w:rPr>
            </w:pPr>
            <w:r>
              <w:rPr>
                <w:b/>
              </w:rPr>
              <w:t>ENTICE ENERGY SUPPLY LIMITED (Registered No. 09473910) whose registered office is at Ransom Hall South, Ransom Wood, Mansfield, Nottinghamshire, NG21 0HJ</w:t>
            </w:r>
          </w:p>
        </w:tc>
      </w:tr>
      <w:tr w:rsidR="00CD1233" w:rsidRPr="002524DC" w14:paraId="474C8D87" w14:textId="77777777" w:rsidTr="003B3BDD">
        <w:trPr>
          <w:cantSplit/>
        </w:trPr>
        <w:tc>
          <w:tcPr>
            <w:tcW w:w="668" w:type="dxa"/>
          </w:tcPr>
          <w:p w14:paraId="56E4038C" w14:textId="77777777" w:rsidR="00CD1233" w:rsidRPr="002524DC" w:rsidRDefault="00CD1233" w:rsidP="008416DD">
            <w:pPr>
              <w:spacing w:after="120"/>
              <w:rPr>
                <w:b/>
              </w:rPr>
            </w:pPr>
          </w:p>
        </w:tc>
        <w:tc>
          <w:tcPr>
            <w:tcW w:w="9278" w:type="dxa"/>
          </w:tcPr>
          <w:p w14:paraId="0468E602" w14:textId="5ECB2688" w:rsidR="00CD1233" w:rsidRPr="002524DC" w:rsidRDefault="00CD1233" w:rsidP="00084F60">
            <w:pPr>
              <w:autoSpaceDE w:val="0"/>
              <w:autoSpaceDN w:val="0"/>
              <w:adjustRightInd w:val="0"/>
              <w:spacing w:after="120"/>
              <w:rPr>
                <w:b/>
              </w:rPr>
            </w:pPr>
            <w:r w:rsidRPr="00B462AB">
              <w:rPr>
                <w:b/>
              </w:rPr>
              <w:t>ENVY ENERGY LIMITED (Registered No. 9302908) whose registered office is at 3 Crescent Road, Sheffield, S7 1HJ</w:t>
            </w:r>
          </w:p>
        </w:tc>
      </w:tr>
      <w:tr w:rsidR="00CD1233" w:rsidRPr="002524DC" w14:paraId="10F1D0CB" w14:textId="77777777" w:rsidTr="003B3BDD">
        <w:trPr>
          <w:cantSplit/>
        </w:trPr>
        <w:tc>
          <w:tcPr>
            <w:tcW w:w="668" w:type="dxa"/>
          </w:tcPr>
          <w:p w14:paraId="5EDE53BA" w14:textId="77777777" w:rsidR="00CD1233" w:rsidRPr="002524DC" w:rsidRDefault="00CD1233" w:rsidP="008416DD">
            <w:pPr>
              <w:spacing w:after="120"/>
              <w:rPr>
                <w:b/>
              </w:rPr>
            </w:pPr>
          </w:p>
        </w:tc>
        <w:tc>
          <w:tcPr>
            <w:tcW w:w="9278" w:type="dxa"/>
          </w:tcPr>
          <w:p w14:paraId="123EDEB0" w14:textId="51D7DF26" w:rsidR="00AC766D" w:rsidRPr="002524DC" w:rsidRDefault="00CD1233" w:rsidP="00084F60">
            <w:pPr>
              <w:autoSpaceDE w:val="0"/>
              <w:autoSpaceDN w:val="0"/>
              <w:adjustRightInd w:val="0"/>
              <w:spacing w:after="120"/>
              <w:rPr>
                <w:b/>
              </w:rPr>
            </w:pPr>
            <w:r w:rsidRPr="006C0EC4">
              <w:rPr>
                <w:b/>
              </w:rPr>
              <w:t>EPG ENERGY</w:t>
            </w:r>
            <w:r w:rsidRPr="00B462AB">
              <w:rPr>
                <w:b/>
              </w:rPr>
              <w:t xml:space="preserve"> </w:t>
            </w:r>
            <w:r>
              <w:rPr>
                <w:b/>
              </w:rPr>
              <w:t xml:space="preserve">LIMITED </w:t>
            </w:r>
            <w:r w:rsidRPr="00B462AB">
              <w:rPr>
                <w:b/>
              </w:rPr>
              <w:t>(Registered No. 0</w:t>
            </w:r>
            <w:r>
              <w:rPr>
                <w:b/>
              </w:rPr>
              <w:t>6616147</w:t>
            </w:r>
            <w:r w:rsidRPr="00B462AB">
              <w:rPr>
                <w:b/>
              </w:rPr>
              <w:t>) whose registered office is at H</w:t>
            </w:r>
            <w:r>
              <w:rPr>
                <w:b/>
              </w:rPr>
              <w:t>u</w:t>
            </w:r>
            <w:r w:rsidRPr="00B462AB">
              <w:rPr>
                <w:b/>
              </w:rPr>
              <w:t>rst House, 131-133 New London Road, Chelmsford, Essex, CM2 0QT</w:t>
            </w:r>
          </w:p>
        </w:tc>
      </w:tr>
      <w:tr w:rsidR="00A958AD" w:rsidRPr="002524DC" w14:paraId="532069EF" w14:textId="77777777" w:rsidTr="003B3BDD">
        <w:trPr>
          <w:cantSplit/>
        </w:trPr>
        <w:tc>
          <w:tcPr>
            <w:tcW w:w="668" w:type="dxa"/>
          </w:tcPr>
          <w:p w14:paraId="27E3C0D5" w14:textId="77777777" w:rsidR="00A958AD" w:rsidRPr="002524DC" w:rsidRDefault="00A958AD" w:rsidP="008416DD">
            <w:pPr>
              <w:spacing w:after="120"/>
              <w:rPr>
                <w:b/>
              </w:rPr>
            </w:pPr>
          </w:p>
        </w:tc>
        <w:tc>
          <w:tcPr>
            <w:tcW w:w="9278" w:type="dxa"/>
          </w:tcPr>
          <w:p w14:paraId="676970FC" w14:textId="219E7B69" w:rsidR="00A958AD" w:rsidRPr="006C0EC4" w:rsidRDefault="00A958AD" w:rsidP="00084F60">
            <w:pPr>
              <w:autoSpaceDE w:val="0"/>
              <w:autoSpaceDN w:val="0"/>
              <w:adjustRightInd w:val="0"/>
              <w:spacing w:after="120"/>
              <w:rPr>
                <w:b/>
              </w:rPr>
            </w:pPr>
            <w:r>
              <w:rPr>
                <w:b/>
              </w:rPr>
              <w:t>ESB ENERGY LIMITED (Registered No. 09688977) whose registered office is at Tricor Suite, 4</w:t>
            </w:r>
            <w:r w:rsidRPr="00D80E76">
              <w:rPr>
                <w:b/>
                <w:vertAlign w:val="superscript"/>
              </w:rPr>
              <w:t>th</w:t>
            </w:r>
            <w:r>
              <w:rPr>
                <w:b/>
              </w:rPr>
              <w:t xml:space="preserve"> Floor, 50 Mark Lane, London, EC3R 7QR</w:t>
            </w:r>
          </w:p>
        </w:tc>
      </w:tr>
      <w:tr w:rsidR="00CD1233" w:rsidRPr="002524DC" w14:paraId="077073CB" w14:textId="77777777" w:rsidTr="003B3BDD">
        <w:trPr>
          <w:cantSplit/>
        </w:trPr>
        <w:tc>
          <w:tcPr>
            <w:tcW w:w="668" w:type="dxa"/>
          </w:tcPr>
          <w:p w14:paraId="1D8CCF5E" w14:textId="77777777" w:rsidR="00CD1233" w:rsidRPr="002524DC" w:rsidRDefault="00CD1233" w:rsidP="008416DD">
            <w:pPr>
              <w:spacing w:after="120"/>
              <w:rPr>
                <w:b/>
              </w:rPr>
            </w:pPr>
          </w:p>
        </w:tc>
        <w:tc>
          <w:tcPr>
            <w:tcW w:w="9278" w:type="dxa"/>
          </w:tcPr>
          <w:p w14:paraId="3DFBFEF3" w14:textId="385D38A1" w:rsidR="00A565AE" w:rsidRPr="002524DC" w:rsidRDefault="00CD1233" w:rsidP="00084F60">
            <w:pPr>
              <w:autoSpaceDE w:val="0"/>
              <w:autoSpaceDN w:val="0"/>
              <w:adjustRightInd w:val="0"/>
              <w:spacing w:after="120"/>
              <w:rPr>
                <w:b/>
              </w:rPr>
            </w:pPr>
            <w:r w:rsidRPr="002524DC">
              <w:rPr>
                <w:b/>
              </w:rPr>
              <w:t>ETUL LIMITED</w:t>
            </w:r>
            <w:r w:rsidRPr="00B462AB">
              <w:rPr>
                <w:b/>
              </w:rPr>
              <w:t xml:space="preserve"> (Registered No. 07489031) whose registered office is at </w:t>
            </w:r>
            <w:r w:rsidRPr="00B11577">
              <w:rPr>
                <w:b/>
              </w:rPr>
              <w:t>22 The Ropewalk, Nottingham, Nottinghamshire</w:t>
            </w:r>
            <w:r>
              <w:rPr>
                <w:b/>
              </w:rPr>
              <w:t>,</w:t>
            </w:r>
            <w:r w:rsidRPr="00B11577">
              <w:rPr>
                <w:b/>
              </w:rPr>
              <w:t xml:space="preserve"> NG1 5DT</w:t>
            </w:r>
          </w:p>
        </w:tc>
      </w:tr>
      <w:tr w:rsidR="00A958AD" w:rsidRPr="002524DC" w14:paraId="4F2C01C3" w14:textId="77777777" w:rsidTr="003B3BDD">
        <w:trPr>
          <w:cantSplit/>
        </w:trPr>
        <w:tc>
          <w:tcPr>
            <w:tcW w:w="668" w:type="dxa"/>
          </w:tcPr>
          <w:p w14:paraId="0016D91D" w14:textId="77777777" w:rsidR="00A958AD" w:rsidRPr="002524DC" w:rsidRDefault="00A958AD" w:rsidP="008416DD">
            <w:pPr>
              <w:spacing w:after="120"/>
              <w:rPr>
                <w:b/>
              </w:rPr>
            </w:pPr>
          </w:p>
        </w:tc>
        <w:tc>
          <w:tcPr>
            <w:tcW w:w="9278" w:type="dxa"/>
          </w:tcPr>
          <w:p w14:paraId="0793E104" w14:textId="4C8CBBF6" w:rsidR="00A958AD" w:rsidRPr="002524DC" w:rsidRDefault="00A958AD" w:rsidP="00084F60">
            <w:pPr>
              <w:autoSpaceDE w:val="0"/>
              <w:autoSpaceDN w:val="0"/>
              <w:adjustRightInd w:val="0"/>
              <w:spacing w:after="120"/>
              <w:rPr>
                <w:b/>
              </w:rPr>
            </w:pPr>
            <w:r>
              <w:rPr>
                <w:b/>
              </w:rPr>
              <w:t>EQUINICITY LIMITED (Registered No. 11374646) whose registered office is at Railway House, Bruton Way, Gloucester GL1 1DG</w:t>
            </w:r>
          </w:p>
        </w:tc>
      </w:tr>
      <w:tr w:rsidR="00A958AD" w:rsidRPr="002524DC" w14:paraId="3B1761C1" w14:textId="77777777" w:rsidTr="003B3BDD">
        <w:trPr>
          <w:cantSplit/>
        </w:trPr>
        <w:tc>
          <w:tcPr>
            <w:tcW w:w="668" w:type="dxa"/>
          </w:tcPr>
          <w:p w14:paraId="664C7CE2" w14:textId="77777777" w:rsidR="00A958AD" w:rsidRPr="002524DC" w:rsidRDefault="00A958AD" w:rsidP="008416DD">
            <w:pPr>
              <w:spacing w:after="120"/>
              <w:rPr>
                <w:b/>
              </w:rPr>
            </w:pPr>
          </w:p>
        </w:tc>
        <w:tc>
          <w:tcPr>
            <w:tcW w:w="9278" w:type="dxa"/>
          </w:tcPr>
          <w:p w14:paraId="1F5FD913" w14:textId="40B7EF0A" w:rsidR="00A958AD" w:rsidRPr="002524DC" w:rsidRDefault="00A958AD" w:rsidP="00084F60">
            <w:pPr>
              <w:autoSpaceDE w:val="0"/>
              <w:autoSpaceDN w:val="0"/>
              <w:adjustRightInd w:val="0"/>
              <w:spacing w:after="120"/>
              <w:rPr>
                <w:b/>
              </w:rPr>
            </w:pPr>
            <w:r>
              <w:rPr>
                <w:b/>
              </w:rPr>
              <w:t>EUSTON ENERGY LIMITED (Registered No. 09844783) whose r</w:t>
            </w:r>
            <w:r w:rsidRPr="009F719E">
              <w:rPr>
                <w:b/>
                <w:szCs w:val="24"/>
              </w:rPr>
              <w:t xml:space="preserve">egistered office </w:t>
            </w:r>
            <w:r>
              <w:rPr>
                <w:b/>
                <w:szCs w:val="24"/>
              </w:rPr>
              <w:t>is at Town Hall Chambers, High Street East, Wallsend, Newcastle, Tyne and Wear NE28 7AT</w:t>
            </w:r>
          </w:p>
        </w:tc>
      </w:tr>
      <w:tr w:rsidR="00A958AD" w:rsidRPr="002524DC" w14:paraId="21267B83" w14:textId="77777777" w:rsidTr="003B3BDD">
        <w:trPr>
          <w:cantSplit/>
        </w:trPr>
        <w:tc>
          <w:tcPr>
            <w:tcW w:w="668" w:type="dxa"/>
          </w:tcPr>
          <w:p w14:paraId="0B0DF744" w14:textId="77777777" w:rsidR="00A958AD" w:rsidRPr="002524DC" w:rsidRDefault="00A958AD" w:rsidP="008416DD">
            <w:pPr>
              <w:spacing w:after="120"/>
              <w:rPr>
                <w:b/>
              </w:rPr>
            </w:pPr>
          </w:p>
        </w:tc>
        <w:tc>
          <w:tcPr>
            <w:tcW w:w="9278" w:type="dxa"/>
          </w:tcPr>
          <w:p w14:paraId="31D3B07D" w14:textId="2EAB88B6" w:rsidR="00A958AD" w:rsidRPr="002524DC" w:rsidRDefault="00A958AD" w:rsidP="00084F60">
            <w:pPr>
              <w:autoSpaceDE w:val="0"/>
              <w:autoSpaceDN w:val="0"/>
              <w:adjustRightInd w:val="0"/>
              <w:spacing w:after="120"/>
              <w:rPr>
                <w:b/>
              </w:rPr>
            </w:pPr>
            <w:r>
              <w:rPr>
                <w:b/>
                <w:bCs/>
                <w:color w:val="0B0C0C"/>
                <w:szCs w:val="24"/>
                <w:shd w:val="clear" w:color="auto" w:fill="FFFFFF"/>
              </w:rPr>
              <w:t>EXELON GENERATION LIMITED (Registered No. 09198137) whose registered office is at Suite 1, 3</w:t>
            </w:r>
            <w:r w:rsidRPr="0069141A">
              <w:rPr>
                <w:b/>
                <w:bCs/>
                <w:color w:val="0B0C0C"/>
                <w:szCs w:val="24"/>
                <w:shd w:val="clear" w:color="auto" w:fill="FFFFFF"/>
                <w:vertAlign w:val="superscript"/>
              </w:rPr>
              <w:t>rd</w:t>
            </w:r>
            <w:r>
              <w:rPr>
                <w:b/>
                <w:bCs/>
                <w:color w:val="0B0C0C"/>
                <w:szCs w:val="24"/>
                <w:shd w:val="clear" w:color="auto" w:fill="FFFFFF"/>
              </w:rPr>
              <w:t xml:space="preserve"> Floor 11-12 St. James’ Square, London, SW1Y 4LB</w:t>
            </w:r>
          </w:p>
        </w:tc>
      </w:tr>
      <w:tr w:rsidR="00CD1233" w:rsidRPr="002524DC" w14:paraId="4B1D4B32" w14:textId="77777777" w:rsidTr="002D371A">
        <w:trPr>
          <w:cantSplit/>
          <w:trHeight w:val="675"/>
        </w:trPr>
        <w:tc>
          <w:tcPr>
            <w:tcW w:w="668" w:type="dxa"/>
          </w:tcPr>
          <w:p w14:paraId="1AB67A21" w14:textId="77777777" w:rsidR="00CD1233" w:rsidRPr="002524DC" w:rsidRDefault="00CD1233" w:rsidP="008416DD">
            <w:pPr>
              <w:spacing w:after="120"/>
              <w:rPr>
                <w:b/>
              </w:rPr>
            </w:pPr>
          </w:p>
        </w:tc>
        <w:tc>
          <w:tcPr>
            <w:tcW w:w="9278" w:type="dxa"/>
          </w:tcPr>
          <w:p w14:paraId="65781728" w14:textId="16F49BF3" w:rsidR="00E508FC" w:rsidRPr="00EE7E88" w:rsidRDefault="00CD1233" w:rsidP="00084F60">
            <w:pPr>
              <w:autoSpaceDE w:val="0"/>
              <w:autoSpaceDN w:val="0"/>
              <w:adjustRightInd w:val="0"/>
              <w:spacing w:after="120"/>
              <w:rPr>
                <w:b/>
              </w:rPr>
            </w:pPr>
            <w:r w:rsidRPr="002524DC">
              <w:rPr>
                <w:b/>
              </w:rPr>
              <w:t>F &amp; S</w:t>
            </w:r>
            <w:r w:rsidRPr="00B462AB">
              <w:rPr>
                <w:b/>
              </w:rPr>
              <w:t xml:space="preserve"> </w:t>
            </w:r>
            <w:r w:rsidRPr="002524DC">
              <w:rPr>
                <w:b/>
              </w:rPr>
              <w:t>ENERGY LIMITED</w:t>
            </w:r>
            <w:r w:rsidRPr="00B462AB">
              <w:rPr>
                <w:b/>
              </w:rPr>
              <w:t xml:space="preserve"> (Registered No. 7524841) whose registered office is at Oliver House, Hall Str</w:t>
            </w:r>
            <w:r>
              <w:rPr>
                <w:b/>
              </w:rPr>
              <w:t>eet, Chelmsford, Essex, CM2 0HG</w:t>
            </w:r>
          </w:p>
        </w:tc>
      </w:tr>
      <w:tr w:rsidR="00CD1233" w:rsidRPr="002524DC" w14:paraId="01FA14F0" w14:textId="77777777" w:rsidTr="003B3BDD">
        <w:trPr>
          <w:cantSplit/>
          <w:trHeight w:val="675"/>
        </w:trPr>
        <w:tc>
          <w:tcPr>
            <w:tcW w:w="668" w:type="dxa"/>
          </w:tcPr>
          <w:p w14:paraId="3DDAAC0F" w14:textId="77777777" w:rsidR="00CD1233" w:rsidRPr="002524DC" w:rsidRDefault="00CD1233" w:rsidP="008416DD">
            <w:pPr>
              <w:spacing w:after="120"/>
              <w:rPr>
                <w:b/>
              </w:rPr>
            </w:pPr>
          </w:p>
        </w:tc>
        <w:tc>
          <w:tcPr>
            <w:tcW w:w="9278" w:type="dxa"/>
          </w:tcPr>
          <w:p w14:paraId="09078EB3" w14:textId="41E476A8" w:rsidR="00CD1233" w:rsidRPr="002524DC" w:rsidRDefault="00CD1233" w:rsidP="00084F60">
            <w:pPr>
              <w:autoSpaceDE w:val="0"/>
              <w:autoSpaceDN w:val="0"/>
              <w:adjustRightInd w:val="0"/>
              <w:spacing w:after="120"/>
              <w:rPr>
                <w:b/>
              </w:rPr>
            </w:pPr>
            <w:r w:rsidRPr="002524DC">
              <w:rPr>
                <w:b/>
              </w:rPr>
              <w:t>FARMOOR ENERGY LIMITED</w:t>
            </w:r>
            <w:r w:rsidRPr="00B462AB">
              <w:rPr>
                <w:b/>
              </w:rPr>
              <w:t xml:space="preserve"> (Registered No. 07111074) whose registered office is at </w:t>
            </w:r>
            <w:r w:rsidRPr="00B11577">
              <w:rPr>
                <w:b/>
              </w:rPr>
              <w:t>Lambourne House, 311-321 Banbury Road, Summertown, Oxford</w:t>
            </w:r>
            <w:r>
              <w:rPr>
                <w:b/>
              </w:rPr>
              <w:t>,</w:t>
            </w:r>
            <w:r w:rsidRPr="00B11577">
              <w:rPr>
                <w:b/>
              </w:rPr>
              <w:t xml:space="preserve"> OX2 7JH</w:t>
            </w:r>
          </w:p>
        </w:tc>
      </w:tr>
      <w:tr w:rsidR="00CD1233" w:rsidRPr="002524DC" w14:paraId="038C04B9" w14:textId="77777777" w:rsidTr="003B3BDD">
        <w:trPr>
          <w:cantSplit/>
        </w:trPr>
        <w:tc>
          <w:tcPr>
            <w:tcW w:w="668" w:type="dxa"/>
          </w:tcPr>
          <w:p w14:paraId="7201FF98" w14:textId="77777777" w:rsidR="00CD1233" w:rsidRPr="002524DC" w:rsidRDefault="00CD1233" w:rsidP="008416DD">
            <w:pPr>
              <w:spacing w:after="120"/>
              <w:rPr>
                <w:b/>
              </w:rPr>
            </w:pPr>
          </w:p>
        </w:tc>
        <w:tc>
          <w:tcPr>
            <w:tcW w:w="9278" w:type="dxa"/>
          </w:tcPr>
          <w:p w14:paraId="51B76434" w14:textId="0BD4A27C" w:rsidR="00CD1233" w:rsidRPr="00EE7E88" w:rsidRDefault="00CD1233" w:rsidP="00084F60">
            <w:pPr>
              <w:autoSpaceDE w:val="0"/>
              <w:autoSpaceDN w:val="0"/>
              <w:adjustRightInd w:val="0"/>
              <w:spacing w:after="120"/>
              <w:rPr>
                <w:b/>
              </w:rPr>
            </w:pPr>
            <w:r>
              <w:rPr>
                <w:b/>
              </w:rPr>
              <w:t xml:space="preserve">FARRINGDON ENERGY LIMITED </w:t>
            </w:r>
            <w:r w:rsidRPr="00B462AB">
              <w:rPr>
                <w:b/>
              </w:rPr>
              <w:t>(Registered No. 9256369) whose registered office is at 8 Church Meadows, Church Lane, Toddington, Cheltenham, GL54 5DB</w:t>
            </w:r>
          </w:p>
        </w:tc>
      </w:tr>
      <w:tr w:rsidR="00CD1233" w:rsidRPr="002524DC" w14:paraId="180E4FB3" w14:textId="77777777" w:rsidTr="003B3BDD">
        <w:trPr>
          <w:cantSplit/>
        </w:trPr>
        <w:tc>
          <w:tcPr>
            <w:tcW w:w="668" w:type="dxa"/>
          </w:tcPr>
          <w:p w14:paraId="2D9DDAEA" w14:textId="77777777" w:rsidR="00CD1233" w:rsidRPr="002524DC" w:rsidRDefault="00CD1233" w:rsidP="008416DD">
            <w:pPr>
              <w:spacing w:after="120"/>
              <w:rPr>
                <w:b/>
              </w:rPr>
            </w:pPr>
          </w:p>
        </w:tc>
        <w:tc>
          <w:tcPr>
            <w:tcW w:w="9278" w:type="dxa"/>
          </w:tcPr>
          <w:p w14:paraId="1BE41535" w14:textId="45AB0B02" w:rsidR="007A1C7A" w:rsidRPr="00EE7E88" w:rsidRDefault="00B76218" w:rsidP="00084F60">
            <w:pPr>
              <w:autoSpaceDE w:val="0"/>
              <w:autoSpaceDN w:val="0"/>
              <w:adjustRightInd w:val="0"/>
              <w:spacing w:after="120"/>
              <w:rPr>
                <w:b/>
              </w:rPr>
            </w:pPr>
            <w:r>
              <w:rPr>
                <w:b/>
              </w:rPr>
              <w:t>SHELL ENERGY RE</w:t>
            </w:r>
            <w:r w:rsidR="00A958AD">
              <w:rPr>
                <w:b/>
              </w:rPr>
              <w:t>T</w:t>
            </w:r>
            <w:r>
              <w:rPr>
                <w:b/>
              </w:rPr>
              <w:t>AIL LIMITED</w:t>
            </w:r>
            <w:r w:rsidR="00CD1233" w:rsidRPr="002524DC">
              <w:rPr>
                <w:b/>
              </w:rPr>
              <w:t xml:space="preserve"> </w:t>
            </w:r>
            <w:r w:rsidR="00CD1233" w:rsidRPr="00B462AB">
              <w:rPr>
                <w:b/>
              </w:rPr>
              <w:t xml:space="preserve">(Registered No. 05070887) whose registered office is at </w:t>
            </w:r>
            <w:r>
              <w:rPr>
                <w:b/>
              </w:rPr>
              <w:t>Shell Energy House Westwood BusiPark, Westwood Way, Coventry CV4 8HS</w:t>
            </w:r>
          </w:p>
        </w:tc>
      </w:tr>
      <w:tr w:rsidR="00A958AD" w:rsidRPr="002524DC" w14:paraId="68B55B5E" w14:textId="77777777" w:rsidTr="003B3BDD">
        <w:trPr>
          <w:cantSplit/>
        </w:trPr>
        <w:tc>
          <w:tcPr>
            <w:tcW w:w="668" w:type="dxa"/>
          </w:tcPr>
          <w:p w14:paraId="78143767" w14:textId="77777777" w:rsidR="00A958AD" w:rsidRPr="002524DC" w:rsidRDefault="00A958AD" w:rsidP="008416DD">
            <w:pPr>
              <w:spacing w:after="120"/>
              <w:rPr>
                <w:b/>
              </w:rPr>
            </w:pPr>
          </w:p>
        </w:tc>
        <w:tc>
          <w:tcPr>
            <w:tcW w:w="9278" w:type="dxa"/>
          </w:tcPr>
          <w:p w14:paraId="3A9E5F28" w14:textId="103A7165" w:rsidR="00A958AD" w:rsidRDefault="00A958AD" w:rsidP="00084F60">
            <w:pPr>
              <w:autoSpaceDE w:val="0"/>
              <w:autoSpaceDN w:val="0"/>
              <w:adjustRightInd w:val="0"/>
              <w:spacing w:after="120"/>
              <w:rPr>
                <w:b/>
              </w:rPr>
            </w:pPr>
            <w:r>
              <w:rPr>
                <w:b/>
              </w:rPr>
              <w:t>FLEXITRICITY LIMITED (Registered NO. SC263298) whose registered office is at Mainpoint, 102 West Port, Edinburgh EH3 9DN</w:t>
            </w:r>
          </w:p>
        </w:tc>
      </w:tr>
      <w:tr w:rsidR="00CD1233" w:rsidRPr="002524DC" w14:paraId="54673C74" w14:textId="77777777" w:rsidTr="003B3BDD">
        <w:trPr>
          <w:cantSplit/>
        </w:trPr>
        <w:tc>
          <w:tcPr>
            <w:tcW w:w="668" w:type="dxa"/>
          </w:tcPr>
          <w:p w14:paraId="107F1D30" w14:textId="77777777" w:rsidR="00CD1233" w:rsidRPr="002524DC" w:rsidRDefault="00CD1233" w:rsidP="008416DD">
            <w:pPr>
              <w:spacing w:after="120"/>
              <w:rPr>
                <w:b/>
              </w:rPr>
            </w:pPr>
          </w:p>
        </w:tc>
        <w:tc>
          <w:tcPr>
            <w:tcW w:w="9278" w:type="dxa"/>
          </w:tcPr>
          <w:p w14:paraId="778F6D76" w14:textId="5FF5F821" w:rsidR="00CD1233" w:rsidRPr="00EE7E88" w:rsidRDefault="00CD1233" w:rsidP="00084F60">
            <w:pPr>
              <w:autoSpaceDE w:val="0"/>
              <w:autoSpaceDN w:val="0"/>
              <w:adjustRightInd w:val="0"/>
              <w:spacing w:after="120"/>
              <w:rPr>
                <w:b/>
              </w:rPr>
            </w:pPr>
            <w:r>
              <w:rPr>
                <w:b/>
              </w:rPr>
              <w:t>FLOW ENERGY</w:t>
            </w:r>
            <w:r w:rsidRPr="00AC1298">
              <w:rPr>
                <w:b/>
              </w:rPr>
              <w:t xml:space="preserve"> </w:t>
            </w:r>
            <w:r w:rsidRPr="002524DC">
              <w:rPr>
                <w:b/>
              </w:rPr>
              <w:t xml:space="preserve">LIMITED </w:t>
            </w:r>
            <w:r w:rsidRPr="00B462AB">
              <w:rPr>
                <w:b/>
              </w:rPr>
              <w:t xml:space="preserve">(Registered No. 07489062) whose registered office is at </w:t>
            </w:r>
            <w:r w:rsidRPr="00B11577">
              <w:rPr>
                <w:b/>
              </w:rPr>
              <w:t>Felaw Maltings Ground Floor, 48 Felaw Street, Ipswich</w:t>
            </w:r>
            <w:r>
              <w:rPr>
                <w:b/>
              </w:rPr>
              <w:t>,</w:t>
            </w:r>
            <w:r w:rsidRPr="00B11577">
              <w:rPr>
                <w:b/>
              </w:rPr>
              <w:t xml:space="preserve"> IP2 8PN</w:t>
            </w:r>
          </w:p>
        </w:tc>
      </w:tr>
      <w:tr w:rsidR="00CD1233" w:rsidRPr="002524DC" w14:paraId="6C212485" w14:textId="77777777" w:rsidTr="003B3BDD">
        <w:trPr>
          <w:cantSplit/>
        </w:trPr>
        <w:tc>
          <w:tcPr>
            <w:tcW w:w="668" w:type="dxa"/>
          </w:tcPr>
          <w:p w14:paraId="17872042" w14:textId="77777777" w:rsidR="00CD1233" w:rsidRPr="002524DC" w:rsidRDefault="00CD1233" w:rsidP="008416DD">
            <w:pPr>
              <w:spacing w:after="120"/>
              <w:rPr>
                <w:b/>
              </w:rPr>
            </w:pPr>
          </w:p>
        </w:tc>
        <w:tc>
          <w:tcPr>
            <w:tcW w:w="9278" w:type="dxa"/>
          </w:tcPr>
          <w:p w14:paraId="35ED4FF4" w14:textId="4EC6E69E" w:rsidR="006655C3" w:rsidRPr="00081B91" w:rsidRDefault="00CD1233" w:rsidP="00084F60">
            <w:pPr>
              <w:autoSpaceDE w:val="0"/>
              <w:autoSpaceDN w:val="0"/>
              <w:adjustRightInd w:val="0"/>
              <w:spacing w:after="120"/>
            </w:pPr>
            <w:r>
              <w:rPr>
                <w:b/>
              </w:rPr>
              <w:t>FOXGLOVE ENERGY SUPPLY LIMTIED (Registered No. 09689035) whose registered office is at Utilihouse, East Terrace, Euxton Lane, Chorley, Lancashire, PR7 6TE</w:t>
            </w:r>
          </w:p>
        </w:tc>
      </w:tr>
      <w:tr w:rsidR="00CD1233" w:rsidRPr="002524DC" w14:paraId="18415A11" w14:textId="77777777" w:rsidTr="003B3BDD">
        <w:trPr>
          <w:cantSplit/>
        </w:trPr>
        <w:tc>
          <w:tcPr>
            <w:tcW w:w="668" w:type="dxa"/>
          </w:tcPr>
          <w:p w14:paraId="4E82FD33" w14:textId="77777777" w:rsidR="00CD1233" w:rsidRPr="002524DC" w:rsidRDefault="00CD1233" w:rsidP="008416DD">
            <w:pPr>
              <w:spacing w:after="120"/>
              <w:rPr>
                <w:b/>
              </w:rPr>
            </w:pPr>
          </w:p>
        </w:tc>
        <w:tc>
          <w:tcPr>
            <w:tcW w:w="9278" w:type="dxa"/>
          </w:tcPr>
          <w:p w14:paraId="1238632C" w14:textId="5B99A334" w:rsidR="00D5547A" w:rsidRDefault="00CD1233" w:rsidP="00084F60">
            <w:pPr>
              <w:autoSpaceDE w:val="0"/>
              <w:autoSpaceDN w:val="0"/>
              <w:adjustRightInd w:val="0"/>
              <w:spacing w:after="120"/>
              <w:rPr>
                <w:b/>
              </w:rPr>
            </w:pPr>
            <w:r w:rsidRPr="00174288">
              <w:rPr>
                <w:b/>
              </w:rPr>
              <w:t xml:space="preserve">FUTURE ENERGY UTILITIES LTD </w:t>
            </w:r>
            <w:r w:rsidRPr="00B462AB">
              <w:rPr>
                <w:b/>
              </w:rPr>
              <w:t xml:space="preserve">(Registered No. 8500717) whose registered </w:t>
            </w:r>
            <w:r>
              <w:rPr>
                <w:b/>
              </w:rPr>
              <w:t>office</w:t>
            </w:r>
            <w:r w:rsidRPr="00B462AB">
              <w:rPr>
                <w:b/>
              </w:rPr>
              <w:t xml:space="preserve"> is at </w:t>
            </w:r>
            <w:r w:rsidRPr="00174288">
              <w:rPr>
                <w:b/>
              </w:rPr>
              <w:t>Muckles LLP, 32 Gallowgate, Newcastle Upon Tyne, Tyne and Wear, England</w:t>
            </w:r>
            <w:r w:rsidRPr="00B462AB">
              <w:rPr>
                <w:b/>
              </w:rPr>
              <w:t xml:space="preserve">, </w:t>
            </w:r>
            <w:r w:rsidRPr="00174288">
              <w:rPr>
                <w:b/>
              </w:rPr>
              <w:t>NE1 4BF</w:t>
            </w:r>
          </w:p>
        </w:tc>
      </w:tr>
      <w:tr w:rsidR="00A958AD" w:rsidRPr="002524DC" w14:paraId="298867C7" w14:textId="77777777" w:rsidTr="003B3BDD">
        <w:trPr>
          <w:cantSplit/>
        </w:trPr>
        <w:tc>
          <w:tcPr>
            <w:tcW w:w="668" w:type="dxa"/>
          </w:tcPr>
          <w:p w14:paraId="1E28F1CE" w14:textId="77777777" w:rsidR="00A958AD" w:rsidRPr="002524DC" w:rsidRDefault="00A958AD" w:rsidP="008416DD">
            <w:pPr>
              <w:spacing w:after="120"/>
              <w:rPr>
                <w:b/>
              </w:rPr>
            </w:pPr>
          </w:p>
        </w:tc>
        <w:tc>
          <w:tcPr>
            <w:tcW w:w="9278" w:type="dxa"/>
          </w:tcPr>
          <w:p w14:paraId="23D12515" w14:textId="61AFEC1D" w:rsidR="00A958AD" w:rsidRPr="00174288" w:rsidRDefault="00A958AD" w:rsidP="00084F60">
            <w:pPr>
              <w:autoSpaceDE w:val="0"/>
              <w:autoSpaceDN w:val="0"/>
              <w:adjustRightInd w:val="0"/>
              <w:spacing w:after="120"/>
              <w:rPr>
                <w:b/>
              </w:rPr>
            </w:pPr>
            <w:r>
              <w:rPr>
                <w:b/>
              </w:rPr>
              <w:t>GAS AND POWER LIMITED T/A GULF GAS and POWER (Registered No. 09735925) whose registered office is at Suite 3b, Edward VII Quay, Riversway, Preston PR2 2YF</w:t>
            </w:r>
          </w:p>
        </w:tc>
      </w:tr>
      <w:tr w:rsidR="00CD1233" w:rsidRPr="002524DC" w14:paraId="1208D680" w14:textId="77777777" w:rsidTr="002D371A">
        <w:trPr>
          <w:cantSplit/>
          <w:trHeight w:val="670"/>
        </w:trPr>
        <w:tc>
          <w:tcPr>
            <w:tcW w:w="668" w:type="dxa"/>
          </w:tcPr>
          <w:p w14:paraId="71020C44" w14:textId="77777777" w:rsidR="00CD1233" w:rsidRPr="002524DC" w:rsidRDefault="00CD1233" w:rsidP="008416DD">
            <w:pPr>
              <w:spacing w:after="120"/>
              <w:rPr>
                <w:b/>
              </w:rPr>
            </w:pPr>
          </w:p>
        </w:tc>
        <w:tc>
          <w:tcPr>
            <w:tcW w:w="9278" w:type="dxa"/>
          </w:tcPr>
          <w:p w14:paraId="769D77C6" w14:textId="21513CE1" w:rsidR="00CD1233" w:rsidRPr="00EE7E88" w:rsidRDefault="00CD1233" w:rsidP="00084F60">
            <w:pPr>
              <w:autoSpaceDE w:val="0"/>
              <w:autoSpaceDN w:val="0"/>
              <w:adjustRightInd w:val="0"/>
              <w:spacing w:after="120"/>
              <w:rPr>
                <w:b/>
              </w:rPr>
            </w:pPr>
            <w:r w:rsidRPr="002524DC">
              <w:rPr>
                <w:b/>
              </w:rPr>
              <w:t>GAZPROM MARKETING AND TRADING RETAIL LIMITED</w:t>
            </w:r>
            <w:r w:rsidRPr="00B462AB">
              <w:rPr>
                <w:b/>
              </w:rPr>
              <w:t xml:space="preserve"> (Registered No. 03904624) whose registered office is at </w:t>
            </w:r>
            <w:r w:rsidRPr="00B11577">
              <w:rPr>
                <w:b/>
              </w:rPr>
              <w:t>20 Triton Street, London</w:t>
            </w:r>
            <w:r>
              <w:rPr>
                <w:b/>
              </w:rPr>
              <w:t xml:space="preserve">, </w:t>
            </w:r>
            <w:r w:rsidRPr="00B11577">
              <w:rPr>
                <w:b/>
              </w:rPr>
              <w:t>NW1 3BF</w:t>
            </w:r>
          </w:p>
        </w:tc>
      </w:tr>
      <w:tr w:rsidR="00CD1233" w:rsidRPr="002524DC" w14:paraId="638EDB2E" w14:textId="77777777" w:rsidTr="003B3BDD">
        <w:trPr>
          <w:cantSplit/>
          <w:trHeight w:val="80"/>
        </w:trPr>
        <w:tc>
          <w:tcPr>
            <w:tcW w:w="668" w:type="dxa"/>
          </w:tcPr>
          <w:p w14:paraId="57A93BBE" w14:textId="77777777" w:rsidR="00CD1233" w:rsidRPr="002524DC" w:rsidRDefault="00CD1233" w:rsidP="008416DD">
            <w:pPr>
              <w:spacing w:after="120"/>
              <w:rPr>
                <w:b/>
              </w:rPr>
            </w:pPr>
          </w:p>
        </w:tc>
        <w:tc>
          <w:tcPr>
            <w:tcW w:w="9278" w:type="dxa"/>
          </w:tcPr>
          <w:p w14:paraId="1265B9A0" w14:textId="24F59A87" w:rsidR="009517D7" w:rsidRPr="00EE7E88" w:rsidRDefault="00CD1233" w:rsidP="00084F60">
            <w:pPr>
              <w:autoSpaceDE w:val="0"/>
              <w:autoSpaceDN w:val="0"/>
              <w:adjustRightInd w:val="0"/>
              <w:spacing w:after="120"/>
              <w:rPr>
                <w:b/>
              </w:rPr>
            </w:pPr>
            <w:r>
              <w:rPr>
                <w:b/>
              </w:rPr>
              <w:t>GENERGY</w:t>
            </w:r>
            <w:r w:rsidRPr="00B462AB">
              <w:rPr>
                <w:b/>
              </w:rPr>
              <w:t xml:space="preserve"> LIMITED (Registered No. 06993060) whose registered office is at </w:t>
            </w:r>
            <w:r w:rsidRPr="00D577D9">
              <w:rPr>
                <w:b/>
              </w:rPr>
              <w:t>119 Wren Way, Farnborough, Hampshire</w:t>
            </w:r>
            <w:r>
              <w:rPr>
                <w:b/>
              </w:rPr>
              <w:t>,</w:t>
            </w:r>
            <w:r w:rsidRPr="00D577D9">
              <w:rPr>
                <w:b/>
              </w:rPr>
              <w:t xml:space="preserve"> GU14 8TA</w:t>
            </w:r>
          </w:p>
        </w:tc>
      </w:tr>
      <w:tr w:rsidR="00A958AD" w:rsidRPr="002524DC" w14:paraId="1F6AF4B0" w14:textId="77777777" w:rsidTr="003B3BDD">
        <w:trPr>
          <w:cantSplit/>
          <w:trHeight w:val="80"/>
        </w:trPr>
        <w:tc>
          <w:tcPr>
            <w:tcW w:w="668" w:type="dxa"/>
          </w:tcPr>
          <w:p w14:paraId="7A7B6C6B" w14:textId="77777777" w:rsidR="00A958AD" w:rsidRPr="002524DC" w:rsidRDefault="00A958AD" w:rsidP="008416DD">
            <w:pPr>
              <w:spacing w:after="120"/>
              <w:rPr>
                <w:b/>
              </w:rPr>
            </w:pPr>
          </w:p>
        </w:tc>
        <w:tc>
          <w:tcPr>
            <w:tcW w:w="9278" w:type="dxa"/>
          </w:tcPr>
          <w:p w14:paraId="6BFB369C" w14:textId="0C7F92BC" w:rsidR="00A958AD" w:rsidRDefault="00A958AD" w:rsidP="00084F60">
            <w:pPr>
              <w:autoSpaceDE w:val="0"/>
              <w:autoSpaceDN w:val="0"/>
              <w:adjustRightInd w:val="0"/>
              <w:spacing w:after="120"/>
              <w:rPr>
                <w:b/>
              </w:rPr>
            </w:pPr>
            <w:r>
              <w:rPr>
                <w:b/>
              </w:rPr>
              <w:t>GOLDERS GREEN LIMITED (Registered No. 11630460) whose registered office is c/o Utiliteam, 7 &amp; 8 Delta Bank Road, Metro Riverside, Gateshead, Tyne and Wear NE11 9DJ</w:t>
            </w:r>
          </w:p>
        </w:tc>
      </w:tr>
      <w:tr w:rsidR="00CD1233" w:rsidRPr="002524DC" w14:paraId="4ABF044A" w14:textId="77777777" w:rsidTr="003B3BDD">
        <w:trPr>
          <w:cantSplit/>
          <w:trHeight w:val="80"/>
        </w:trPr>
        <w:tc>
          <w:tcPr>
            <w:tcW w:w="668" w:type="dxa"/>
          </w:tcPr>
          <w:p w14:paraId="6539BAB5" w14:textId="77777777" w:rsidR="00CD1233" w:rsidRPr="002524DC" w:rsidRDefault="00CD1233" w:rsidP="008416DD">
            <w:pPr>
              <w:spacing w:after="120"/>
              <w:rPr>
                <w:b/>
              </w:rPr>
            </w:pPr>
          </w:p>
        </w:tc>
        <w:tc>
          <w:tcPr>
            <w:tcW w:w="9278" w:type="dxa"/>
          </w:tcPr>
          <w:p w14:paraId="72BCA97D" w14:textId="31E909B2" w:rsidR="00E508FC" w:rsidRPr="00E508FC" w:rsidRDefault="00CD1233" w:rsidP="00084F60">
            <w:pPr>
              <w:autoSpaceDE w:val="0"/>
              <w:autoSpaceDN w:val="0"/>
              <w:adjustRightInd w:val="0"/>
              <w:spacing w:after="120"/>
              <w:rPr>
                <w:b/>
                <w:szCs w:val="24"/>
              </w:rPr>
            </w:pPr>
            <w:r w:rsidRPr="002524DC">
              <w:rPr>
                <w:b/>
              </w:rPr>
              <w:t xml:space="preserve">GOOD ENERGY LIMITED </w:t>
            </w:r>
            <w:r w:rsidRPr="00B462AB">
              <w:rPr>
                <w:b/>
              </w:rPr>
              <w:t>(Registered No. 03899612)</w:t>
            </w:r>
            <w:r w:rsidRPr="002524DC">
              <w:rPr>
                <w:b/>
              </w:rPr>
              <w:t xml:space="preserve"> </w:t>
            </w:r>
            <w:r w:rsidRPr="00B462AB">
              <w:rPr>
                <w:b/>
              </w:rPr>
              <w:t>whose registered office is at Monkton Reach, Monkton Hill, Chippenham SN15 1EE</w:t>
            </w:r>
          </w:p>
        </w:tc>
      </w:tr>
      <w:tr w:rsidR="00A958AD" w:rsidRPr="002524DC" w14:paraId="6A6283E9" w14:textId="77777777" w:rsidTr="003B3BDD">
        <w:trPr>
          <w:cantSplit/>
          <w:trHeight w:val="80"/>
        </w:trPr>
        <w:tc>
          <w:tcPr>
            <w:tcW w:w="668" w:type="dxa"/>
          </w:tcPr>
          <w:p w14:paraId="1D1469AB" w14:textId="77777777" w:rsidR="00A958AD" w:rsidRPr="002524DC" w:rsidRDefault="00A958AD" w:rsidP="008416DD">
            <w:pPr>
              <w:spacing w:after="120"/>
              <w:rPr>
                <w:b/>
              </w:rPr>
            </w:pPr>
          </w:p>
        </w:tc>
        <w:tc>
          <w:tcPr>
            <w:tcW w:w="9278" w:type="dxa"/>
          </w:tcPr>
          <w:p w14:paraId="33269658" w14:textId="4F5D9E48" w:rsidR="00A958AD" w:rsidRPr="002524DC" w:rsidRDefault="00A958AD" w:rsidP="00084F60">
            <w:pPr>
              <w:autoSpaceDE w:val="0"/>
              <w:autoSpaceDN w:val="0"/>
              <w:adjustRightInd w:val="0"/>
              <w:spacing w:after="120"/>
              <w:rPr>
                <w:b/>
              </w:rPr>
            </w:pPr>
            <w:r w:rsidRPr="00E508FC">
              <w:rPr>
                <w:b/>
                <w:szCs w:val="24"/>
              </w:rPr>
              <w:t xml:space="preserve">GREAT WESTERN ENERGY (Registered No. 09514812) whose registered office is at </w:t>
            </w:r>
            <w:r w:rsidRPr="003B6784">
              <w:rPr>
                <w:b/>
                <w:bCs/>
                <w:color w:val="0B0C0C"/>
                <w:szCs w:val="24"/>
                <w:shd w:val="clear" w:color="auto" w:fill="FFFFFF"/>
              </w:rPr>
              <w:t>Baglan Bay Innovation Centre Central Avenue, Baglan, Port Talbot, West Glamorgan, Wales, SA12 7AX</w:t>
            </w:r>
          </w:p>
        </w:tc>
      </w:tr>
      <w:tr w:rsidR="00CD1233" w:rsidRPr="002524DC" w14:paraId="5C505019" w14:textId="77777777" w:rsidTr="002D371A">
        <w:trPr>
          <w:cantSplit/>
          <w:trHeight w:val="675"/>
        </w:trPr>
        <w:tc>
          <w:tcPr>
            <w:tcW w:w="668" w:type="dxa"/>
          </w:tcPr>
          <w:p w14:paraId="606B6898" w14:textId="77777777" w:rsidR="00CD1233" w:rsidRPr="002524DC" w:rsidRDefault="00CD1233" w:rsidP="008416DD">
            <w:pPr>
              <w:spacing w:after="120"/>
              <w:rPr>
                <w:b/>
              </w:rPr>
            </w:pPr>
          </w:p>
        </w:tc>
        <w:tc>
          <w:tcPr>
            <w:tcW w:w="9278" w:type="dxa"/>
          </w:tcPr>
          <w:p w14:paraId="13987F17" w14:textId="1931A4C1" w:rsidR="00CD1233" w:rsidRPr="00EE7E88" w:rsidRDefault="00CD1233" w:rsidP="00084F60">
            <w:pPr>
              <w:autoSpaceDE w:val="0"/>
              <w:autoSpaceDN w:val="0"/>
              <w:adjustRightInd w:val="0"/>
              <w:spacing w:after="120"/>
              <w:rPr>
                <w:b/>
              </w:rPr>
            </w:pPr>
            <w:r w:rsidRPr="002524DC">
              <w:rPr>
                <w:b/>
              </w:rPr>
              <w:t>GREEN ENERGY (UK) Plc</w:t>
            </w:r>
            <w:r w:rsidRPr="00B462AB">
              <w:rPr>
                <w:b/>
              </w:rPr>
              <w:t xml:space="preserve"> (Registered No.  4194006) whose registered office is at   Black Swan House, 23 Baldock Street, Ware, Hertfordshire, SG12 9DH</w:t>
            </w:r>
          </w:p>
        </w:tc>
      </w:tr>
      <w:tr w:rsidR="00A958AD" w:rsidRPr="002524DC" w14:paraId="201E736E" w14:textId="77777777" w:rsidTr="003B3BDD">
        <w:trPr>
          <w:cantSplit/>
          <w:trHeight w:val="675"/>
        </w:trPr>
        <w:tc>
          <w:tcPr>
            <w:tcW w:w="668" w:type="dxa"/>
          </w:tcPr>
          <w:p w14:paraId="101DB882" w14:textId="77777777" w:rsidR="00A958AD" w:rsidRPr="002524DC" w:rsidRDefault="00A958AD" w:rsidP="008416DD">
            <w:pPr>
              <w:spacing w:after="120"/>
              <w:rPr>
                <w:b/>
              </w:rPr>
            </w:pPr>
          </w:p>
        </w:tc>
        <w:tc>
          <w:tcPr>
            <w:tcW w:w="9278" w:type="dxa"/>
          </w:tcPr>
          <w:p w14:paraId="5F3C1C81" w14:textId="6C91E553" w:rsidR="00A958AD" w:rsidRDefault="00A958AD" w:rsidP="00084F60">
            <w:pPr>
              <w:autoSpaceDE w:val="0"/>
              <w:autoSpaceDN w:val="0"/>
              <w:adjustRightInd w:val="0"/>
              <w:spacing w:after="120"/>
              <w:rPr>
                <w:b/>
              </w:rPr>
            </w:pPr>
            <w:r>
              <w:rPr>
                <w:b/>
              </w:rPr>
              <w:t>GREEN NETWORK ENERGY LTD (Registered No. 09523066) whose registered office is at New Kings Court Tollgate, Chandlers Ford, Eastleigh, Hants, England, S053 3LG</w:t>
            </w:r>
          </w:p>
        </w:tc>
      </w:tr>
      <w:tr w:rsidR="00CD1233" w:rsidRPr="002524DC" w14:paraId="205D0408" w14:textId="77777777" w:rsidTr="003B3BDD">
        <w:trPr>
          <w:cantSplit/>
          <w:trHeight w:val="675"/>
        </w:trPr>
        <w:tc>
          <w:tcPr>
            <w:tcW w:w="668" w:type="dxa"/>
          </w:tcPr>
          <w:p w14:paraId="4B3F1262" w14:textId="77777777" w:rsidR="00CD1233" w:rsidRPr="002524DC" w:rsidRDefault="00CD1233" w:rsidP="008416DD">
            <w:pPr>
              <w:spacing w:after="120"/>
              <w:rPr>
                <w:b/>
              </w:rPr>
            </w:pPr>
          </w:p>
        </w:tc>
        <w:tc>
          <w:tcPr>
            <w:tcW w:w="9278" w:type="dxa"/>
          </w:tcPr>
          <w:p w14:paraId="4DB1281F" w14:textId="1738C77E" w:rsidR="007262D3" w:rsidRPr="002524DC" w:rsidRDefault="007262D3" w:rsidP="00084F60">
            <w:pPr>
              <w:autoSpaceDE w:val="0"/>
              <w:autoSpaceDN w:val="0"/>
              <w:adjustRightInd w:val="0"/>
              <w:spacing w:after="120"/>
              <w:rPr>
                <w:b/>
              </w:rPr>
            </w:pPr>
            <w:r>
              <w:rPr>
                <w:b/>
              </w:rPr>
              <w:t>G</w:t>
            </w:r>
            <w:r w:rsidR="007A1C7A">
              <w:rPr>
                <w:b/>
              </w:rPr>
              <w:t xml:space="preserve">RIDBEYOND </w:t>
            </w:r>
            <w:r>
              <w:rPr>
                <w:b/>
              </w:rPr>
              <w:t>L</w:t>
            </w:r>
            <w:r w:rsidR="007A1C7A">
              <w:rPr>
                <w:b/>
              </w:rPr>
              <w:t>IMITED</w:t>
            </w:r>
            <w:r>
              <w:rPr>
                <w:b/>
              </w:rPr>
              <w:t xml:space="preserve"> (Registered No. 08211691) whose registered office is at 54 Clarendon Road, Watford, Hertfordshire WD17 1DU</w:t>
            </w:r>
          </w:p>
        </w:tc>
      </w:tr>
      <w:tr w:rsidR="00CD1233" w:rsidRPr="002524DC" w14:paraId="30BFD6CC" w14:textId="77777777" w:rsidTr="002D371A">
        <w:trPr>
          <w:cantSplit/>
          <w:trHeight w:val="675"/>
        </w:trPr>
        <w:tc>
          <w:tcPr>
            <w:tcW w:w="668" w:type="dxa"/>
          </w:tcPr>
          <w:p w14:paraId="2B70676C" w14:textId="77777777" w:rsidR="00CD1233" w:rsidRPr="002524DC" w:rsidRDefault="00CD1233" w:rsidP="008416DD">
            <w:pPr>
              <w:spacing w:after="120"/>
              <w:rPr>
                <w:b/>
              </w:rPr>
            </w:pPr>
          </w:p>
        </w:tc>
        <w:tc>
          <w:tcPr>
            <w:tcW w:w="9278" w:type="dxa"/>
          </w:tcPr>
          <w:p w14:paraId="123C5CC6" w14:textId="3E9A4630" w:rsidR="00CD1233" w:rsidRPr="00EE7E88" w:rsidRDefault="00CD1233" w:rsidP="00084F60">
            <w:pPr>
              <w:autoSpaceDE w:val="0"/>
              <w:autoSpaceDN w:val="0"/>
              <w:adjustRightInd w:val="0"/>
              <w:spacing w:after="120"/>
              <w:rPr>
                <w:b/>
              </w:rPr>
            </w:pPr>
            <w:r>
              <w:rPr>
                <w:b/>
              </w:rPr>
              <w:t>HALOGEN</w:t>
            </w:r>
            <w:r w:rsidRPr="002524DC">
              <w:rPr>
                <w:b/>
              </w:rPr>
              <w:t xml:space="preserve"> POWER LIMITED </w:t>
            </w:r>
            <w:r w:rsidRPr="00B462AB">
              <w:rPr>
                <w:b/>
              </w:rPr>
              <w:t xml:space="preserve">(Registered No. 05857437) whose registered office is at </w:t>
            </w:r>
            <w:r w:rsidRPr="00174288">
              <w:rPr>
                <w:b/>
              </w:rPr>
              <w:t>10 South Street, Birdport, Dorset, United Kingdom DT6 3NJ</w:t>
            </w:r>
          </w:p>
        </w:tc>
      </w:tr>
      <w:tr w:rsidR="00CD1233" w:rsidRPr="002524DC" w14:paraId="1CDD1374" w14:textId="77777777" w:rsidTr="003B3BDD">
        <w:trPr>
          <w:cantSplit/>
          <w:trHeight w:val="675"/>
        </w:trPr>
        <w:tc>
          <w:tcPr>
            <w:tcW w:w="668" w:type="dxa"/>
          </w:tcPr>
          <w:p w14:paraId="4AA012CC" w14:textId="77777777" w:rsidR="00CD1233" w:rsidRPr="002524DC" w:rsidRDefault="00CD1233" w:rsidP="008416DD">
            <w:pPr>
              <w:spacing w:after="120"/>
              <w:rPr>
                <w:b/>
              </w:rPr>
            </w:pPr>
          </w:p>
        </w:tc>
        <w:tc>
          <w:tcPr>
            <w:tcW w:w="9278" w:type="dxa"/>
          </w:tcPr>
          <w:p w14:paraId="79FDE8E8" w14:textId="30A577EA" w:rsidR="00E508FC" w:rsidRDefault="00CD1233" w:rsidP="00084F60">
            <w:pPr>
              <w:autoSpaceDE w:val="0"/>
              <w:autoSpaceDN w:val="0"/>
              <w:adjustRightInd w:val="0"/>
              <w:spacing w:after="120"/>
              <w:rPr>
                <w:b/>
              </w:rPr>
            </w:pPr>
            <w:r w:rsidRPr="00B462AB">
              <w:rPr>
                <w:b/>
              </w:rPr>
              <w:t>HAVEN POWER LIMITED (Registered No. 05893966) whose registered office is at DRAX Power Station, Selby, North Yorkshire YO8 8PH</w:t>
            </w:r>
          </w:p>
        </w:tc>
      </w:tr>
      <w:tr w:rsidR="00CD1233" w:rsidRPr="002524DC" w14:paraId="652C7CE1" w14:textId="77777777" w:rsidTr="003B3BDD">
        <w:trPr>
          <w:cantSplit/>
          <w:trHeight w:val="80"/>
        </w:trPr>
        <w:tc>
          <w:tcPr>
            <w:tcW w:w="668" w:type="dxa"/>
          </w:tcPr>
          <w:p w14:paraId="684016B0" w14:textId="77777777" w:rsidR="00CD1233" w:rsidRPr="002524DC" w:rsidRDefault="00CD1233" w:rsidP="008416DD">
            <w:pPr>
              <w:spacing w:after="120"/>
              <w:rPr>
                <w:b/>
              </w:rPr>
            </w:pPr>
          </w:p>
        </w:tc>
        <w:tc>
          <w:tcPr>
            <w:tcW w:w="9278" w:type="dxa"/>
          </w:tcPr>
          <w:p w14:paraId="7DB35E10" w14:textId="47A8801E" w:rsidR="00CD1233" w:rsidRDefault="00A958AD" w:rsidP="00084F60">
            <w:pPr>
              <w:autoSpaceDE w:val="0"/>
              <w:autoSpaceDN w:val="0"/>
              <w:adjustRightInd w:val="0"/>
              <w:spacing w:after="120"/>
              <w:rPr>
                <w:b/>
              </w:rPr>
            </w:pPr>
            <w:r>
              <w:rPr>
                <w:b/>
              </w:rPr>
              <w:t xml:space="preserve">MAXEN POWER SUPPLY LIMITED (Registered No. 10298693) whose registered address is at </w:t>
            </w:r>
            <w:r>
              <w:rPr>
                <w:b/>
                <w:bCs/>
                <w:color w:val="0B0C0C"/>
                <w:szCs w:val="29"/>
                <w:shd w:val="clear" w:color="auto" w:fill="FFFFFF"/>
              </w:rPr>
              <w:t>Olympic House, 28-42 Clements Road, Ilford, Essex IG1 1BA</w:t>
            </w:r>
          </w:p>
        </w:tc>
      </w:tr>
      <w:tr w:rsidR="00CD1233" w:rsidRPr="002524DC" w14:paraId="08CA389D" w14:textId="77777777" w:rsidTr="003B3BDD">
        <w:trPr>
          <w:cantSplit/>
          <w:trHeight w:val="80"/>
        </w:trPr>
        <w:tc>
          <w:tcPr>
            <w:tcW w:w="668" w:type="dxa"/>
          </w:tcPr>
          <w:p w14:paraId="76BFA152" w14:textId="77777777" w:rsidR="00CD1233" w:rsidRPr="002524DC" w:rsidRDefault="00CD1233" w:rsidP="008416DD">
            <w:pPr>
              <w:spacing w:after="120"/>
              <w:rPr>
                <w:b/>
              </w:rPr>
            </w:pPr>
          </w:p>
        </w:tc>
        <w:tc>
          <w:tcPr>
            <w:tcW w:w="9278" w:type="dxa"/>
          </w:tcPr>
          <w:p w14:paraId="309CC1F9" w14:textId="29B0BB37" w:rsidR="00CD1233" w:rsidRPr="00EE7E88" w:rsidRDefault="00CD1233" w:rsidP="00084F60">
            <w:pPr>
              <w:autoSpaceDE w:val="0"/>
              <w:autoSpaceDN w:val="0"/>
              <w:adjustRightInd w:val="0"/>
              <w:spacing w:after="120"/>
              <w:rPr>
                <w:b/>
              </w:rPr>
            </w:pPr>
            <w:r>
              <w:rPr>
                <w:b/>
              </w:rPr>
              <w:t xml:space="preserve">HOLBORN ENERGY LIMITED </w:t>
            </w:r>
            <w:r w:rsidRPr="00B462AB">
              <w:rPr>
                <w:b/>
              </w:rPr>
              <w:t>(Registered No. 8246795)</w:t>
            </w:r>
            <w:r w:rsidRPr="002524DC">
              <w:rPr>
                <w:b/>
              </w:rPr>
              <w:t xml:space="preserve"> </w:t>
            </w:r>
            <w:r w:rsidRPr="00B462AB">
              <w:rPr>
                <w:b/>
              </w:rPr>
              <w:t xml:space="preserve">whose registered office is at </w:t>
            </w:r>
            <w:r w:rsidRPr="00B11577">
              <w:rPr>
                <w:b/>
              </w:rPr>
              <w:t>Suite 4 Number One @ The Beehive, Lions Drive, Shadsworth Business Park, Blackburn, Lancashire</w:t>
            </w:r>
            <w:r w:rsidRPr="00B462AB">
              <w:rPr>
                <w:b/>
              </w:rPr>
              <w:t xml:space="preserve">, </w:t>
            </w:r>
            <w:r w:rsidRPr="00B11577">
              <w:rPr>
                <w:b/>
              </w:rPr>
              <w:t>BB1 2QS</w:t>
            </w:r>
          </w:p>
        </w:tc>
      </w:tr>
      <w:tr w:rsidR="00CD1233" w:rsidRPr="002524DC" w14:paraId="570A9857" w14:textId="77777777" w:rsidTr="003B3BDD">
        <w:trPr>
          <w:cantSplit/>
          <w:trHeight w:val="80"/>
        </w:trPr>
        <w:tc>
          <w:tcPr>
            <w:tcW w:w="668" w:type="dxa"/>
          </w:tcPr>
          <w:p w14:paraId="50EA99A1" w14:textId="77777777" w:rsidR="00CD1233" w:rsidRPr="002524DC" w:rsidRDefault="00CD1233" w:rsidP="008416DD">
            <w:pPr>
              <w:spacing w:after="120"/>
              <w:rPr>
                <w:b/>
              </w:rPr>
            </w:pPr>
          </w:p>
        </w:tc>
        <w:tc>
          <w:tcPr>
            <w:tcW w:w="9278" w:type="dxa"/>
          </w:tcPr>
          <w:p w14:paraId="531490FA" w14:textId="4CF52D45" w:rsidR="00310147" w:rsidRDefault="00CD1233" w:rsidP="00084F60">
            <w:pPr>
              <w:autoSpaceDE w:val="0"/>
              <w:autoSpaceDN w:val="0"/>
              <w:adjustRightInd w:val="0"/>
              <w:spacing w:after="120"/>
              <w:rPr>
                <w:b/>
              </w:rPr>
            </w:pPr>
            <w:r>
              <w:rPr>
                <w:b/>
              </w:rPr>
              <w:t>HOME COUNTIES ENERGY PLC (Registered No. 06811261) whose registered office is at 13 John Princes Street, Second Dlooe, London W1G 0JR</w:t>
            </w:r>
          </w:p>
        </w:tc>
      </w:tr>
      <w:tr w:rsidR="00CD1233" w:rsidRPr="002524DC" w14:paraId="401AA065" w14:textId="77777777" w:rsidTr="003B3BDD">
        <w:trPr>
          <w:cantSplit/>
          <w:trHeight w:val="80"/>
        </w:trPr>
        <w:tc>
          <w:tcPr>
            <w:tcW w:w="668" w:type="dxa"/>
          </w:tcPr>
          <w:p w14:paraId="4C83336C" w14:textId="77777777" w:rsidR="00CD1233" w:rsidRPr="002524DC" w:rsidRDefault="00CD1233" w:rsidP="008416DD">
            <w:pPr>
              <w:spacing w:after="120"/>
              <w:rPr>
                <w:b/>
              </w:rPr>
            </w:pPr>
          </w:p>
        </w:tc>
        <w:tc>
          <w:tcPr>
            <w:tcW w:w="9278" w:type="dxa"/>
          </w:tcPr>
          <w:p w14:paraId="60588CB3" w14:textId="1E67BF09" w:rsidR="00C55C55" w:rsidRDefault="00CD1233" w:rsidP="00084F60">
            <w:pPr>
              <w:autoSpaceDE w:val="0"/>
              <w:autoSpaceDN w:val="0"/>
              <w:adjustRightInd w:val="0"/>
              <w:spacing w:after="120"/>
              <w:rPr>
                <w:b/>
              </w:rPr>
            </w:pPr>
            <w:r>
              <w:rPr>
                <w:b/>
              </w:rPr>
              <w:t>H</w:t>
            </w:r>
            <w:r w:rsidRPr="00844E22">
              <w:rPr>
                <w:b/>
              </w:rPr>
              <w:t>UDSO</w:t>
            </w:r>
            <w:r>
              <w:rPr>
                <w:b/>
              </w:rPr>
              <w:t>N ENERGY SUPPLY UK LIMTIED</w:t>
            </w:r>
            <w:r w:rsidRPr="00B462AB">
              <w:rPr>
                <w:b/>
              </w:rPr>
              <w:t xml:space="preserve"> (Registered No. 07489042)</w:t>
            </w:r>
            <w:r w:rsidRPr="002524DC">
              <w:rPr>
                <w:b/>
              </w:rPr>
              <w:t xml:space="preserve"> </w:t>
            </w:r>
            <w:r w:rsidRPr="00B462AB">
              <w:rPr>
                <w:b/>
              </w:rPr>
              <w:t xml:space="preserve">whose registered office is at </w:t>
            </w:r>
            <w:r>
              <w:rPr>
                <w:b/>
              </w:rPr>
              <w:t>17 Hanover Square, Fasken Martineau LLP London, W1S 1HU</w:t>
            </w:r>
          </w:p>
        </w:tc>
      </w:tr>
      <w:tr w:rsidR="00A958AD" w:rsidRPr="002524DC" w14:paraId="1433B79C" w14:textId="77777777" w:rsidTr="003B3BDD">
        <w:trPr>
          <w:cantSplit/>
          <w:trHeight w:val="80"/>
        </w:trPr>
        <w:tc>
          <w:tcPr>
            <w:tcW w:w="668" w:type="dxa"/>
          </w:tcPr>
          <w:p w14:paraId="588815B6" w14:textId="77777777" w:rsidR="00A958AD" w:rsidRPr="002524DC" w:rsidRDefault="00A958AD" w:rsidP="008416DD">
            <w:pPr>
              <w:spacing w:after="120"/>
              <w:rPr>
                <w:b/>
              </w:rPr>
            </w:pPr>
          </w:p>
        </w:tc>
        <w:tc>
          <w:tcPr>
            <w:tcW w:w="9278" w:type="dxa"/>
          </w:tcPr>
          <w:p w14:paraId="77B5CAD8" w14:textId="2D84494D" w:rsidR="00A958AD" w:rsidRDefault="00A958AD" w:rsidP="00084F60">
            <w:pPr>
              <w:autoSpaceDE w:val="0"/>
              <w:autoSpaceDN w:val="0"/>
              <w:adjustRightInd w:val="0"/>
              <w:spacing w:after="120"/>
              <w:rPr>
                <w:b/>
              </w:rPr>
            </w:pPr>
            <w:r>
              <w:rPr>
                <w:b/>
                <w:bCs/>
                <w:color w:val="0B0C0C"/>
                <w:szCs w:val="24"/>
                <w:shd w:val="clear" w:color="auto" w:fill="FFFFFF"/>
              </w:rPr>
              <w:t>IGLOO ENERGY SUPPLY LIMITED (Registered No. 09812716) whose registered office is at The White Building, 1-4 Cumberland Place, Southampton, SO15 2NP</w:t>
            </w:r>
          </w:p>
        </w:tc>
      </w:tr>
      <w:tr w:rsidR="00CD1233" w:rsidRPr="002524DC" w14:paraId="54F54A35" w14:textId="77777777" w:rsidTr="003B3BDD">
        <w:trPr>
          <w:cantSplit/>
          <w:trHeight w:val="80"/>
        </w:trPr>
        <w:tc>
          <w:tcPr>
            <w:tcW w:w="668" w:type="dxa"/>
          </w:tcPr>
          <w:p w14:paraId="1F1787F5" w14:textId="77777777" w:rsidR="00CD1233" w:rsidRPr="002524DC" w:rsidRDefault="00CD1233" w:rsidP="008416DD">
            <w:pPr>
              <w:spacing w:after="120"/>
              <w:rPr>
                <w:b/>
              </w:rPr>
            </w:pPr>
          </w:p>
        </w:tc>
        <w:tc>
          <w:tcPr>
            <w:tcW w:w="9278" w:type="dxa"/>
          </w:tcPr>
          <w:p w14:paraId="64C782E4" w14:textId="3E4E3612" w:rsidR="00CD1233" w:rsidRPr="00EE7E88" w:rsidRDefault="00CD1233" w:rsidP="00084F60">
            <w:pPr>
              <w:autoSpaceDE w:val="0"/>
              <w:autoSpaceDN w:val="0"/>
              <w:adjustRightInd w:val="0"/>
              <w:spacing w:after="120"/>
              <w:rPr>
                <w:b/>
              </w:rPr>
            </w:pPr>
            <w:r w:rsidRPr="00B462AB">
              <w:rPr>
                <w:b/>
              </w:rPr>
              <w:t xml:space="preserve">I SUPPLY ELECTRICITY 2 LIMITED (Registered No. 07545427) whose registered office is </w:t>
            </w:r>
            <w:r>
              <w:rPr>
                <w:b/>
              </w:rPr>
              <w:t xml:space="preserve">at </w:t>
            </w:r>
            <w:r w:rsidRPr="00B11577">
              <w:rPr>
                <w:b/>
              </w:rPr>
              <w:t>C/O Gilmond Consulting Richmond House, Yelverton Road, Bournemouth, Dorset</w:t>
            </w:r>
            <w:r w:rsidRPr="00B462AB">
              <w:rPr>
                <w:b/>
              </w:rPr>
              <w:t xml:space="preserve">, </w:t>
            </w:r>
            <w:r w:rsidRPr="00B11577">
              <w:rPr>
                <w:b/>
              </w:rPr>
              <w:t>BH1 1DA</w:t>
            </w:r>
          </w:p>
        </w:tc>
      </w:tr>
      <w:tr w:rsidR="00CD1233" w:rsidRPr="002524DC" w14:paraId="3EC64C2B" w14:textId="77777777" w:rsidTr="003B3BDD">
        <w:trPr>
          <w:cantSplit/>
          <w:trHeight w:val="80"/>
        </w:trPr>
        <w:tc>
          <w:tcPr>
            <w:tcW w:w="668" w:type="dxa"/>
          </w:tcPr>
          <w:p w14:paraId="612CA3E0" w14:textId="77777777" w:rsidR="00CD1233" w:rsidRPr="002524DC" w:rsidRDefault="00CD1233" w:rsidP="008416DD">
            <w:pPr>
              <w:spacing w:after="120"/>
              <w:rPr>
                <w:b/>
              </w:rPr>
            </w:pPr>
          </w:p>
        </w:tc>
        <w:tc>
          <w:tcPr>
            <w:tcW w:w="9278" w:type="dxa"/>
          </w:tcPr>
          <w:p w14:paraId="0897B34D" w14:textId="1CBDEE21" w:rsidR="00CD1233" w:rsidRPr="00EE7E88" w:rsidRDefault="00CD1233" w:rsidP="00084F60">
            <w:pPr>
              <w:autoSpaceDE w:val="0"/>
              <w:autoSpaceDN w:val="0"/>
              <w:adjustRightInd w:val="0"/>
              <w:spacing w:after="120"/>
              <w:rPr>
                <w:b/>
              </w:rPr>
            </w:pPr>
            <w:r w:rsidRPr="00B462AB">
              <w:rPr>
                <w:b/>
              </w:rPr>
              <w:t xml:space="preserve">I SUPPLY ELECTRICITY LIMITED (Registered No. 07545321) whose registered office is </w:t>
            </w:r>
            <w:r>
              <w:rPr>
                <w:b/>
              </w:rPr>
              <w:t xml:space="preserve">at </w:t>
            </w:r>
            <w:r w:rsidRPr="00B11577">
              <w:rPr>
                <w:b/>
              </w:rPr>
              <w:t>C/O Gilmond Consulting Richmond House, Yelverton Road, Bournemouth, Dorset</w:t>
            </w:r>
            <w:r w:rsidRPr="00B462AB">
              <w:rPr>
                <w:b/>
              </w:rPr>
              <w:t xml:space="preserve">, </w:t>
            </w:r>
            <w:r w:rsidRPr="00B11577">
              <w:rPr>
                <w:b/>
              </w:rPr>
              <w:t>BH1 1DA</w:t>
            </w:r>
          </w:p>
        </w:tc>
      </w:tr>
      <w:tr w:rsidR="00CD1233" w:rsidRPr="002524DC" w14:paraId="1803AEBC" w14:textId="77777777" w:rsidTr="003B3BDD">
        <w:trPr>
          <w:cantSplit/>
        </w:trPr>
        <w:tc>
          <w:tcPr>
            <w:tcW w:w="668" w:type="dxa"/>
          </w:tcPr>
          <w:p w14:paraId="5864D421" w14:textId="77777777" w:rsidR="00CD1233" w:rsidRPr="002524DC" w:rsidRDefault="00CD1233" w:rsidP="008416DD">
            <w:pPr>
              <w:spacing w:after="120"/>
              <w:rPr>
                <w:b/>
              </w:rPr>
            </w:pPr>
          </w:p>
        </w:tc>
        <w:tc>
          <w:tcPr>
            <w:tcW w:w="9278" w:type="dxa"/>
          </w:tcPr>
          <w:p w14:paraId="2F2ACCE8" w14:textId="26C8C413" w:rsidR="00CD1233" w:rsidRPr="00EE7E88" w:rsidRDefault="00CD1233" w:rsidP="00084F60">
            <w:pPr>
              <w:autoSpaceDE w:val="0"/>
              <w:autoSpaceDN w:val="0"/>
              <w:adjustRightInd w:val="0"/>
              <w:spacing w:after="120"/>
              <w:rPr>
                <w:b/>
              </w:rPr>
            </w:pPr>
            <w:r w:rsidRPr="00B11577">
              <w:rPr>
                <w:b/>
              </w:rPr>
              <w:t xml:space="preserve">I SUPPLY ENERGY LIMITED </w:t>
            </w:r>
            <w:r w:rsidRPr="00B462AB">
              <w:rPr>
                <w:b/>
              </w:rPr>
              <w:t xml:space="preserve">(Registered No. 06053905) whose registered office is at </w:t>
            </w:r>
            <w:r w:rsidRPr="00B11577">
              <w:rPr>
                <w:b/>
              </w:rPr>
              <w:t>37 Commercial Road, Poole, Dorset</w:t>
            </w:r>
            <w:r>
              <w:rPr>
                <w:b/>
              </w:rPr>
              <w:t>,</w:t>
            </w:r>
            <w:r w:rsidRPr="00B462AB">
              <w:rPr>
                <w:b/>
              </w:rPr>
              <w:t xml:space="preserve"> </w:t>
            </w:r>
            <w:r w:rsidRPr="00B11577">
              <w:rPr>
                <w:b/>
              </w:rPr>
              <w:t>BH14 0HU</w:t>
            </w:r>
          </w:p>
        </w:tc>
      </w:tr>
      <w:tr w:rsidR="00CD1233" w:rsidRPr="002524DC" w14:paraId="1DE57763" w14:textId="77777777" w:rsidTr="003B3BDD">
        <w:trPr>
          <w:cantSplit/>
        </w:trPr>
        <w:tc>
          <w:tcPr>
            <w:tcW w:w="668" w:type="dxa"/>
          </w:tcPr>
          <w:p w14:paraId="60531C97" w14:textId="77777777" w:rsidR="00CD1233" w:rsidRPr="002524DC" w:rsidRDefault="00CD1233" w:rsidP="008416DD">
            <w:pPr>
              <w:spacing w:after="120"/>
              <w:rPr>
                <w:b/>
              </w:rPr>
            </w:pPr>
          </w:p>
        </w:tc>
        <w:tc>
          <w:tcPr>
            <w:tcW w:w="9278" w:type="dxa"/>
          </w:tcPr>
          <w:p w14:paraId="6F7CB2D5" w14:textId="686B9D63" w:rsidR="00CD1233" w:rsidRPr="00B11577" w:rsidRDefault="00CD1233" w:rsidP="00084F60">
            <w:pPr>
              <w:autoSpaceDE w:val="0"/>
              <w:autoSpaceDN w:val="0"/>
              <w:adjustRightInd w:val="0"/>
              <w:spacing w:after="120"/>
              <w:rPr>
                <w:b/>
              </w:rPr>
            </w:pPr>
            <w:r>
              <w:rPr>
                <w:b/>
              </w:rPr>
              <w:t xml:space="preserve">ICS ENERGY LIMITED </w:t>
            </w:r>
            <w:r w:rsidRPr="00B462AB">
              <w:rPr>
                <w:b/>
              </w:rPr>
              <w:t>(Registered No. 8246680)</w:t>
            </w:r>
            <w:r w:rsidRPr="002524DC">
              <w:rPr>
                <w:b/>
              </w:rPr>
              <w:t xml:space="preserve"> </w:t>
            </w:r>
            <w:r w:rsidRPr="00B462AB">
              <w:rPr>
                <w:b/>
              </w:rPr>
              <w:t>whose registered office is at 1 Minster Court, Tuscam Way, Camberley, Surrey, GU15 3YY</w:t>
            </w:r>
          </w:p>
        </w:tc>
      </w:tr>
      <w:tr w:rsidR="00CD1233" w:rsidRPr="002524DC" w14:paraId="5D324DCB" w14:textId="77777777" w:rsidTr="003B3BDD">
        <w:trPr>
          <w:cantSplit/>
        </w:trPr>
        <w:tc>
          <w:tcPr>
            <w:tcW w:w="668" w:type="dxa"/>
          </w:tcPr>
          <w:p w14:paraId="0721DAEC" w14:textId="77777777" w:rsidR="00CD1233" w:rsidRPr="002524DC" w:rsidRDefault="00CD1233" w:rsidP="008416DD">
            <w:pPr>
              <w:spacing w:after="120"/>
              <w:rPr>
                <w:b/>
              </w:rPr>
            </w:pPr>
          </w:p>
        </w:tc>
        <w:tc>
          <w:tcPr>
            <w:tcW w:w="9278" w:type="dxa"/>
          </w:tcPr>
          <w:p w14:paraId="38D84DED" w14:textId="705C0CCB" w:rsidR="00D04E3C" w:rsidRPr="00B11577" w:rsidRDefault="00CD1233" w:rsidP="00084F60">
            <w:pPr>
              <w:autoSpaceDE w:val="0"/>
              <w:autoSpaceDN w:val="0"/>
              <w:adjustRightInd w:val="0"/>
              <w:spacing w:after="120"/>
              <w:rPr>
                <w:b/>
              </w:rPr>
            </w:pPr>
            <w:r w:rsidRPr="002524DC">
              <w:rPr>
                <w:b/>
              </w:rPr>
              <w:t xml:space="preserve">IPM ENERGY RETAIL LIMITED </w:t>
            </w:r>
            <w:r w:rsidRPr="00B462AB">
              <w:rPr>
                <w:b/>
              </w:rPr>
              <w:t xml:space="preserve">(Registered No. 06054816) whose registered office is at </w:t>
            </w:r>
            <w:r w:rsidRPr="00D577D9">
              <w:rPr>
                <w:b/>
              </w:rPr>
              <w:t>No 1 Leeds, 26 Whitehall Road, Leeds</w:t>
            </w:r>
            <w:r>
              <w:rPr>
                <w:b/>
              </w:rPr>
              <w:t xml:space="preserve">, </w:t>
            </w:r>
            <w:r w:rsidRPr="00D577D9">
              <w:rPr>
                <w:b/>
              </w:rPr>
              <w:t>LS12 1BE</w:t>
            </w:r>
          </w:p>
        </w:tc>
      </w:tr>
      <w:tr w:rsidR="00A958AD" w:rsidRPr="002524DC" w14:paraId="518635A0" w14:textId="77777777" w:rsidTr="003B3BDD">
        <w:trPr>
          <w:cantSplit/>
        </w:trPr>
        <w:tc>
          <w:tcPr>
            <w:tcW w:w="668" w:type="dxa"/>
          </w:tcPr>
          <w:p w14:paraId="6DDF56A2" w14:textId="77777777" w:rsidR="00A958AD" w:rsidRPr="002524DC" w:rsidRDefault="00A958AD" w:rsidP="008416DD">
            <w:pPr>
              <w:spacing w:after="120"/>
              <w:rPr>
                <w:b/>
              </w:rPr>
            </w:pPr>
          </w:p>
        </w:tc>
        <w:tc>
          <w:tcPr>
            <w:tcW w:w="9278" w:type="dxa"/>
          </w:tcPr>
          <w:p w14:paraId="2C0B88A7" w14:textId="5F2419BF" w:rsidR="00A958AD" w:rsidRPr="002524DC" w:rsidRDefault="00A958AD" w:rsidP="00084F60">
            <w:pPr>
              <w:autoSpaceDE w:val="0"/>
              <w:autoSpaceDN w:val="0"/>
              <w:adjustRightInd w:val="0"/>
              <w:spacing w:after="120"/>
              <w:rPr>
                <w:b/>
              </w:rPr>
            </w:pPr>
            <w:r>
              <w:rPr>
                <w:b/>
              </w:rPr>
              <w:t>IRESA LTD (Registered No. 0818664) whose registered office is at The Quadrant Business Centre Nuart Road, Beeston, Nottingham, England, NG9 2NH</w:t>
            </w:r>
          </w:p>
        </w:tc>
      </w:tr>
      <w:tr w:rsidR="00CD1233" w:rsidRPr="002524DC" w14:paraId="7279430A" w14:textId="77777777" w:rsidTr="003B3BDD">
        <w:trPr>
          <w:cantSplit/>
        </w:trPr>
        <w:tc>
          <w:tcPr>
            <w:tcW w:w="668" w:type="dxa"/>
          </w:tcPr>
          <w:p w14:paraId="24C4157E" w14:textId="77777777" w:rsidR="00CD1233" w:rsidRPr="002524DC" w:rsidRDefault="00CD1233" w:rsidP="008416DD">
            <w:pPr>
              <w:spacing w:after="120"/>
              <w:rPr>
                <w:b/>
              </w:rPr>
            </w:pPr>
          </w:p>
        </w:tc>
        <w:tc>
          <w:tcPr>
            <w:tcW w:w="9278" w:type="dxa"/>
          </w:tcPr>
          <w:p w14:paraId="11793880" w14:textId="501B779F" w:rsidR="00CD1233" w:rsidRPr="00B11577" w:rsidRDefault="00CD1233" w:rsidP="00084F60">
            <w:pPr>
              <w:autoSpaceDE w:val="0"/>
              <w:autoSpaceDN w:val="0"/>
              <w:adjustRightInd w:val="0"/>
              <w:spacing w:after="120"/>
              <w:rPr>
                <w:b/>
              </w:rPr>
            </w:pPr>
            <w:r>
              <w:rPr>
                <w:b/>
              </w:rPr>
              <w:t xml:space="preserve">KENSINGTON POWER LIMITED </w:t>
            </w:r>
            <w:r w:rsidRPr="00B462AB">
              <w:rPr>
                <w:b/>
              </w:rPr>
              <w:t>(Registered No. 8246810)</w:t>
            </w:r>
            <w:r w:rsidRPr="002524DC">
              <w:rPr>
                <w:b/>
              </w:rPr>
              <w:t xml:space="preserve"> </w:t>
            </w:r>
            <w:r w:rsidRPr="00B462AB">
              <w:rPr>
                <w:b/>
              </w:rPr>
              <w:t xml:space="preserve">whose registered office is at </w:t>
            </w:r>
            <w:r w:rsidRPr="00D577D9">
              <w:rPr>
                <w:b/>
              </w:rPr>
              <w:t>CPK House 2 Horizon Place, Nottingham Business Park, Mellors Way, Nottingham, England</w:t>
            </w:r>
            <w:r w:rsidRPr="00B462AB">
              <w:rPr>
                <w:b/>
              </w:rPr>
              <w:t xml:space="preserve">, </w:t>
            </w:r>
            <w:r w:rsidRPr="00D577D9">
              <w:rPr>
                <w:b/>
              </w:rPr>
              <w:t>NG8 6PY</w:t>
            </w:r>
          </w:p>
        </w:tc>
      </w:tr>
      <w:tr w:rsidR="00CD1233" w:rsidRPr="002524DC" w14:paraId="57F975E3" w14:textId="77777777" w:rsidTr="003B3BDD">
        <w:trPr>
          <w:cantSplit/>
        </w:trPr>
        <w:tc>
          <w:tcPr>
            <w:tcW w:w="668" w:type="dxa"/>
          </w:tcPr>
          <w:p w14:paraId="310DCDD8" w14:textId="77777777" w:rsidR="00CD1233" w:rsidRPr="002524DC" w:rsidRDefault="00CD1233" w:rsidP="008416DD">
            <w:pPr>
              <w:spacing w:after="120"/>
              <w:rPr>
                <w:b/>
              </w:rPr>
            </w:pPr>
          </w:p>
        </w:tc>
        <w:tc>
          <w:tcPr>
            <w:tcW w:w="9278" w:type="dxa"/>
          </w:tcPr>
          <w:p w14:paraId="799EB101" w14:textId="0E3E4FCF" w:rsidR="00CD1233" w:rsidRPr="00B11577" w:rsidRDefault="00CD1233" w:rsidP="00084F60">
            <w:pPr>
              <w:autoSpaceDE w:val="0"/>
              <w:autoSpaceDN w:val="0"/>
              <w:adjustRightInd w:val="0"/>
              <w:spacing w:after="120"/>
              <w:rPr>
                <w:b/>
              </w:rPr>
            </w:pPr>
            <w:r>
              <w:rPr>
                <w:b/>
              </w:rPr>
              <w:t xml:space="preserve">KRAVE MANAGEMENT LIMITED </w:t>
            </w:r>
            <w:r w:rsidRPr="00B462AB">
              <w:rPr>
                <w:b/>
              </w:rPr>
              <w:t>(Registered No. 8358816) whose registered office is at Eaton House, Station Road, Guiseley, Leeds, LS20 8BX</w:t>
            </w:r>
          </w:p>
        </w:tc>
      </w:tr>
      <w:tr w:rsidR="00CD1233" w:rsidRPr="002524DC" w14:paraId="3FA34F80" w14:textId="77777777" w:rsidTr="003B3BDD">
        <w:trPr>
          <w:cantSplit/>
        </w:trPr>
        <w:tc>
          <w:tcPr>
            <w:tcW w:w="668" w:type="dxa"/>
          </w:tcPr>
          <w:p w14:paraId="182C6F7E" w14:textId="77777777" w:rsidR="00CD1233" w:rsidRPr="002524DC" w:rsidRDefault="00CD1233" w:rsidP="008416DD">
            <w:pPr>
              <w:spacing w:after="120"/>
              <w:rPr>
                <w:b/>
              </w:rPr>
            </w:pPr>
          </w:p>
        </w:tc>
        <w:tc>
          <w:tcPr>
            <w:tcW w:w="9278" w:type="dxa"/>
          </w:tcPr>
          <w:p w14:paraId="7BBDE912" w14:textId="1A383F43" w:rsidR="00CD1233" w:rsidRDefault="00CD1233" w:rsidP="00084F60">
            <w:pPr>
              <w:autoSpaceDE w:val="0"/>
              <w:autoSpaceDN w:val="0"/>
              <w:adjustRightInd w:val="0"/>
              <w:spacing w:after="120"/>
              <w:rPr>
                <w:b/>
              </w:rPr>
            </w:pPr>
            <w:r>
              <w:rPr>
                <w:b/>
              </w:rPr>
              <w:t>LABRADOR LTD (Registered No. 08489878) whose registered office is at 69 Wilson Street, London, EC2A 2BB</w:t>
            </w:r>
          </w:p>
        </w:tc>
      </w:tr>
      <w:tr w:rsidR="00CD1233" w:rsidRPr="002524DC" w14:paraId="6E0055E5" w14:textId="77777777" w:rsidTr="003B3BDD">
        <w:trPr>
          <w:cantSplit/>
        </w:trPr>
        <w:tc>
          <w:tcPr>
            <w:tcW w:w="668" w:type="dxa"/>
          </w:tcPr>
          <w:p w14:paraId="772DB3FE" w14:textId="77777777" w:rsidR="00CD1233" w:rsidRPr="002524DC" w:rsidRDefault="00CD1233" w:rsidP="008416DD">
            <w:pPr>
              <w:spacing w:after="120"/>
              <w:rPr>
                <w:b/>
              </w:rPr>
            </w:pPr>
          </w:p>
        </w:tc>
        <w:tc>
          <w:tcPr>
            <w:tcW w:w="9278" w:type="dxa"/>
          </w:tcPr>
          <w:p w14:paraId="2F5F16F4" w14:textId="2E0E7FE7" w:rsidR="00CD1233" w:rsidRPr="00B11577" w:rsidRDefault="00CD1233" w:rsidP="00084F60">
            <w:pPr>
              <w:autoSpaceDE w:val="0"/>
              <w:autoSpaceDN w:val="0"/>
              <w:adjustRightInd w:val="0"/>
              <w:spacing w:after="120"/>
              <w:rPr>
                <w:b/>
              </w:rPr>
            </w:pPr>
            <w:r>
              <w:rPr>
                <w:b/>
              </w:rPr>
              <w:t>LIMEJUMP ENERGY LIMITED</w:t>
            </w:r>
            <w:r w:rsidRPr="00B462AB">
              <w:rPr>
                <w:b/>
              </w:rPr>
              <w:t xml:space="preserve"> (Registered No. 8246300)</w:t>
            </w:r>
            <w:r w:rsidRPr="002524DC">
              <w:rPr>
                <w:b/>
              </w:rPr>
              <w:t xml:space="preserve"> </w:t>
            </w:r>
            <w:r w:rsidRPr="00B462AB">
              <w:rPr>
                <w:b/>
              </w:rPr>
              <w:t>whose registered office is at 1 Heddon Street, Mayfair, London, W1B 4BD</w:t>
            </w:r>
          </w:p>
        </w:tc>
      </w:tr>
      <w:tr w:rsidR="00CD1233" w:rsidRPr="002524DC" w14:paraId="7D486B74" w14:textId="77777777" w:rsidTr="003B3BDD">
        <w:trPr>
          <w:cantSplit/>
        </w:trPr>
        <w:tc>
          <w:tcPr>
            <w:tcW w:w="668" w:type="dxa"/>
          </w:tcPr>
          <w:p w14:paraId="1DEC286E" w14:textId="77777777" w:rsidR="00CD1233" w:rsidRPr="002524DC" w:rsidRDefault="00CD1233" w:rsidP="008416DD">
            <w:pPr>
              <w:spacing w:after="120"/>
              <w:rPr>
                <w:b/>
              </w:rPr>
            </w:pPr>
          </w:p>
        </w:tc>
        <w:tc>
          <w:tcPr>
            <w:tcW w:w="9278" w:type="dxa"/>
          </w:tcPr>
          <w:p w14:paraId="07D7CFB8" w14:textId="6F7D3877" w:rsidR="001D3A3B" w:rsidRPr="00B11577" w:rsidRDefault="001D3A3B" w:rsidP="00084F60">
            <w:pPr>
              <w:autoSpaceDE w:val="0"/>
              <w:autoSpaceDN w:val="0"/>
              <w:adjustRightInd w:val="0"/>
              <w:spacing w:after="120"/>
              <w:rPr>
                <w:b/>
              </w:rPr>
            </w:pPr>
            <w:r>
              <w:rPr>
                <w:b/>
              </w:rPr>
              <w:t>LOGICOR ENERGY LIMITED (Registered No. 09735768) whose register</w:t>
            </w:r>
            <w:r w:rsidR="00D46746">
              <w:rPr>
                <w:b/>
              </w:rPr>
              <w:t>ed office is at Unit 7 Thornes Office Park, Monckton Road, Wakefield, England, WF2 7AN</w:t>
            </w:r>
          </w:p>
        </w:tc>
      </w:tr>
      <w:tr w:rsidR="00CD1233" w:rsidRPr="002524DC" w14:paraId="5BD2948F" w14:textId="77777777" w:rsidTr="003B3BDD">
        <w:trPr>
          <w:cantSplit/>
        </w:trPr>
        <w:tc>
          <w:tcPr>
            <w:tcW w:w="668" w:type="dxa"/>
          </w:tcPr>
          <w:p w14:paraId="5E4F4862" w14:textId="77777777" w:rsidR="00CD1233" w:rsidRPr="002524DC" w:rsidRDefault="00CD1233" w:rsidP="008416DD">
            <w:pPr>
              <w:spacing w:after="120"/>
              <w:rPr>
                <w:b/>
              </w:rPr>
            </w:pPr>
          </w:p>
        </w:tc>
        <w:tc>
          <w:tcPr>
            <w:tcW w:w="9278" w:type="dxa"/>
          </w:tcPr>
          <w:p w14:paraId="2298D290" w14:textId="57A18657" w:rsidR="00CD1233" w:rsidRPr="002524DC" w:rsidRDefault="00CD1233" w:rsidP="00084F60">
            <w:pPr>
              <w:autoSpaceDE w:val="0"/>
              <w:autoSpaceDN w:val="0"/>
              <w:adjustRightInd w:val="0"/>
              <w:spacing w:after="120"/>
              <w:rPr>
                <w:b/>
              </w:rPr>
            </w:pPr>
            <w:r w:rsidRPr="002524DC">
              <w:rPr>
                <w:b/>
              </w:rPr>
              <w:t xml:space="preserve">LOVELY ENERGY LTD </w:t>
            </w:r>
            <w:r w:rsidRPr="00B462AB">
              <w:rPr>
                <w:b/>
              </w:rPr>
              <w:t xml:space="preserve">(Registered No. 7320157) whose registered office is at </w:t>
            </w:r>
            <w:r w:rsidRPr="00D577D9">
              <w:rPr>
                <w:b/>
              </w:rPr>
              <w:t>72 Hawlands, Rugby, Warwickshire, United Kingdom</w:t>
            </w:r>
            <w:r>
              <w:rPr>
                <w:b/>
              </w:rPr>
              <w:t>,</w:t>
            </w:r>
            <w:r w:rsidRPr="00D577D9">
              <w:rPr>
                <w:b/>
              </w:rPr>
              <w:t xml:space="preserve"> CV21 1LJ</w:t>
            </w:r>
          </w:p>
        </w:tc>
      </w:tr>
      <w:tr w:rsidR="00CD1233" w:rsidRPr="002524DC" w14:paraId="3EB57C0C" w14:textId="77777777" w:rsidTr="003B3BDD">
        <w:trPr>
          <w:cantSplit/>
        </w:trPr>
        <w:tc>
          <w:tcPr>
            <w:tcW w:w="668" w:type="dxa"/>
          </w:tcPr>
          <w:p w14:paraId="389A1F45" w14:textId="77777777" w:rsidR="00CD1233" w:rsidRPr="002524DC" w:rsidRDefault="00CD1233" w:rsidP="008416DD">
            <w:pPr>
              <w:spacing w:after="120"/>
              <w:rPr>
                <w:b/>
              </w:rPr>
            </w:pPr>
          </w:p>
        </w:tc>
        <w:tc>
          <w:tcPr>
            <w:tcW w:w="9278" w:type="dxa"/>
          </w:tcPr>
          <w:p w14:paraId="0BAE746F" w14:textId="3E56C9DE" w:rsidR="00CD1233" w:rsidRPr="002524DC" w:rsidDel="00103A8C" w:rsidRDefault="00CD1233" w:rsidP="00084F60">
            <w:pPr>
              <w:autoSpaceDE w:val="0"/>
              <w:autoSpaceDN w:val="0"/>
              <w:adjustRightInd w:val="0"/>
              <w:spacing w:after="120"/>
              <w:rPr>
                <w:b/>
              </w:rPr>
            </w:pPr>
            <w:r w:rsidRPr="002524DC">
              <w:rPr>
                <w:b/>
              </w:rPr>
              <w:t>MA ENERGY LIMITED</w:t>
            </w:r>
            <w:r w:rsidRPr="00B462AB">
              <w:rPr>
                <w:b/>
              </w:rPr>
              <w:t xml:space="preserve"> (Registered No. 06541758) whose registered office is at  </w:t>
            </w:r>
            <w:r w:rsidRPr="00D577D9">
              <w:rPr>
                <w:b/>
              </w:rPr>
              <w:t>1-3 The Strand, London WC2N 5EJ</w:t>
            </w:r>
            <w:r w:rsidRPr="002524DC">
              <w:rPr>
                <w:b/>
              </w:rPr>
              <w:t xml:space="preserve"> </w:t>
            </w:r>
          </w:p>
        </w:tc>
      </w:tr>
      <w:tr w:rsidR="00CD1233" w:rsidRPr="002524DC" w14:paraId="39C92AB0" w14:textId="77777777" w:rsidTr="003B3BDD">
        <w:trPr>
          <w:cantSplit/>
        </w:trPr>
        <w:tc>
          <w:tcPr>
            <w:tcW w:w="668" w:type="dxa"/>
          </w:tcPr>
          <w:p w14:paraId="5364BB44" w14:textId="77777777" w:rsidR="00CD1233" w:rsidRPr="002524DC" w:rsidRDefault="00CD1233" w:rsidP="008416DD">
            <w:pPr>
              <w:spacing w:after="120"/>
              <w:rPr>
                <w:b/>
              </w:rPr>
            </w:pPr>
          </w:p>
        </w:tc>
        <w:tc>
          <w:tcPr>
            <w:tcW w:w="9278" w:type="dxa"/>
          </w:tcPr>
          <w:p w14:paraId="5A70F08D" w14:textId="2101A957" w:rsidR="00161269" w:rsidRPr="002524DC" w:rsidRDefault="00CD1233" w:rsidP="00084F60">
            <w:pPr>
              <w:autoSpaceDE w:val="0"/>
              <w:autoSpaceDN w:val="0"/>
              <w:adjustRightInd w:val="0"/>
              <w:spacing w:after="120"/>
              <w:rPr>
                <w:b/>
              </w:rPr>
            </w:pPr>
            <w:r w:rsidRPr="002524DC">
              <w:rPr>
                <w:b/>
              </w:rPr>
              <w:t>MAGNOX LIMITED</w:t>
            </w:r>
            <w:r w:rsidRPr="00B462AB">
              <w:rPr>
                <w:b/>
              </w:rPr>
              <w:t xml:space="preserve"> (Registered No. 02264251) whose registered office is at Berkeley Centre, Berkeley, Gloucestershire GL13 9PB</w:t>
            </w:r>
          </w:p>
        </w:tc>
      </w:tr>
      <w:tr w:rsidR="00A958AD" w:rsidRPr="002524DC" w14:paraId="4E7201E6" w14:textId="77777777" w:rsidTr="003B3BDD">
        <w:trPr>
          <w:cantSplit/>
        </w:trPr>
        <w:tc>
          <w:tcPr>
            <w:tcW w:w="668" w:type="dxa"/>
          </w:tcPr>
          <w:p w14:paraId="75777721" w14:textId="77777777" w:rsidR="00A958AD" w:rsidRPr="002524DC" w:rsidRDefault="00A958AD" w:rsidP="008416DD">
            <w:pPr>
              <w:spacing w:after="120"/>
              <w:rPr>
                <w:b/>
              </w:rPr>
            </w:pPr>
          </w:p>
        </w:tc>
        <w:tc>
          <w:tcPr>
            <w:tcW w:w="9278" w:type="dxa"/>
          </w:tcPr>
          <w:p w14:paraId="03221AFD" w14:textId="01B263FC" w:rsidR="00A958AD" w:rsidRPr="002524DC" w:rsidRDefault="00A958AD" w:rsidP="00084F60">
            <w:pPr>
              <w:autoSpaceDE w:val="0"/>
              <w:autoSpaceDN w:val="0"/>
              <w:adjustRightInd w:val="0"/>
              <w:spacing w:after="120"/>
              <w:rPr>
                <w:b/>
              </w:rPr>
            </w:pPr>
            <w:r>
              <w:rPr>
                <w:b/>
              </w:rPr>
              <w:t>E2M - ENERGY TRADING LTD (Registered No. 10610592) whose registered office is at 14 Commercial Way, Woking GU21 6ET</w:t>
            </w:r>
          </w:p>
        </w:tc>
      </w:tr>
      <w:tr w:rsidR="00CD1233" w:rsidRPr="002524DC" w14:paraId="7ECFF454" w14:textId="77777777" w:rsidTr="003B3BDD">
        <w:trPr>
          <w:cantSplit/>
        </w:trPr>
        <w:tc>
          <w:tcPr>
            <w:tcW w:w="668" w:type="dxa"/>
          </w:tcPr>
          <w:p w14:paraId="06BFB1EC" w14:textId="77777777" w:rsidR="00CD1233" w:rsidRPr="002524DC" w:rsidRDefault="00CD1233" w:rsidP="008416DD">
            <w:pPr>
              <w:spacing w:after="120"/>
              <w:rPr>
                <w:b/>
              </w:rPr>
            </w:pPr>
          </w:p>
        </w:tc>
        <w:tc>
          <w:tcPr>
            <w:tcW w:w="9278" w:type="dxa"/>
          </w:tcPr>
          <w:p w14:paraId="03195B4B" w14:textId="3862521B" w:rsidR="00CD1233" w:rsidRPr="002524DC" w:rsidRDefault="00CD1233" w:rsidP="00084F60">
            <w:pPr>
              <w:autoSpaceDE w:val="0"/>
              <w:autoSpaceDN w:val="0"/>
              <w:adjustRightInd w:val="0"/>
              <w:spacing w:after="120"/>
              <w:rPr>
                <w:b/>
              </w:rPr>
            </w:pPr>
            <w:r>
              <w:rPr>
                <w:b/>
              </w:rPr>
              <w:t xml:space="preserve">MARBLE POWER LIMITED </w:t>
            </w:r>
            <w:r w:rsidRPr="00B462AB">
              <w:rPr>
                <w:b/>
              </w:rPr>
              <w:t>(Registered No. 8474535) whose registered office is First Floor, Roxburghe House, 273-287 Regent Street, London, W1B 2HA</w:t>
            </w:r>
          </w:p>
        </w:tc>
      </w:tr>
      <w:tr w:rsidR="00CD1233" w:rsidRPr="002524DC" w14:paraId="4FA67B8F" w14:textId="77777777" w:rsidTr="003B3BDD">
        <w:trPr>
          <w:cantSplit/>
        </w:trPr>
        <w:tc>
          <w:tcPr>
            <w:tcW w:w="668" w:type="dxa"/>
          </w:tcPr>
          <w:p w14:paraId="0ADD418B" w14:textId="77777777" w:rsidR="00CD1233" w:rsidRPr="002524DC" w:rsidRDefault="00CD1233" w:rsidP="008416DD">
            <w:pPr>
              <w:spacing w:after="120"/>
              <w:rPr>
                <w:b/>
              </w:rPr>
            </w:pPr>
          </w:p>
        </w:tc>
        <w:tc>
          <w:tcPr>
            <w:tcW w:w="9278" w:type="dxa"/>
          </w:tcPr>
          <w:p w14:paraId="652821D3" w14:textId="5BEB535F" w:rsidR="00CD1233" w:rsidRDefault="00852169" w:rsidP="00084F60">
            <w:pPr>
              <w:autoSpaceDE w:val="0"/>
              <w:autoSpaceDN w:val="0"/>
              <w:adjustRightInd w:val="0"/>
              <w:spacing w:after="120"/>
              <w:rPr>
                <w:b/>
              </w:rPr>
            </w:pPr>
            <w:r>
              <w:rPr>
                <w:b/>
              </w:rPr>
              <w:t>MATTINA LIMITED (Registered No. 9994805) whose registered office is at 2</w:t>
            </w:r>
            <w:r w:rsidRPr="00F21D8A">
              <w:rPr>
                <w:b/>
                <w:vertAlign w:val="superscript"/>
              </w:rPr>
              <w:t>nd</w:t>
            </w:r>
            <w:r>
              <w:rPr>
                <w:b/>
              </w:rPr>
              <w:t xml:space="preserve"> Floor Independence House, Queen Street, Worcester, Worcestershire, WR1 2PL</w:t>
            </w:r>
          </w:p>
        </w:tc>
      </w:tr>
      <w:tr w:rsidR="00CD1233" w:rsidRPr="002524DC" w14:paraId="3A37577C" w14:textId="77777777" w:rsidTr="003B3BDD">
        <w:trPr>
          <w:cantSplit/>
        </w:trPr>
        <w:tc>
          <w:tcPr>
            <w:tcW w:w="668" w:type="dxa"/>
          </w:tcPr>
          <w:p w14:paraId="40DF09F8" w14:textId="77777777" w:rsidR="00CD1233" w:rsidRPr="002524DC" w:rsidRDefault="00CD1233" w:rsidP="008416DD">
            <w:pPr>
              <w:spacing w:after="120"/>
              <w:rPr>
                <w:b/>
              </w:rPr>
            </w:pPr>
          </w:p>
        </w:tc>
        <w:tc>
          <w:tcPr>
            <w:tcW w:w="9278" w:type="dxa"/>
          </w:tcPr>
          <w:p w14:paraId="478E53F2" w14:textId="19CDDAF4" w:rsidR="00CD1233" w:rsidRPr="00B462AB" w:rsidDel="00103A8C" w:rsidRDefault="00CD1233" w:rsidP="00084F60">
            <w:pPr>
              <w:autoSpaceDE w:val="0"/>
              <w:autoSpaceDN w:val="0"/>
              <w:adjustRightInd w:val="0"/>
              <w:spacing w:after="120"/>
              <w:rPr>
                <w:b/>
              </w:rPr>
            </w:pPr>
            <w:r w:rsidRPr="002524DC">
              <w:rPr>
                <w:b/>
              </w:rPr>
              <w:t>METONOMI LTD</w:t>
            </w:r>
            <w:r w:rsidRPr="00B462AB">
              <w:rPr>
                <w:b/>
              </w:rPr>
              <w:t xml:space="preserve"> (Registered No. 06342254)</w:t>
            </w:r>
            <w:r w:rsidRPr="002524DC">
              <w:rPr>
                <w:b/>
              </w:rPr>
              <w:t xml:space="preserve"> </w:t>
            </w:r>
            <w:r w:rsidRPr="00B462AB">
              <w:rPr>
                <w:b/>
              </w:rPr>
              <w:t>whose registered office is at Westwood Farm, Forest Road, Newport, Isle of Wight P030 5QT</w:t>
            </w:r>
            <w:r w:rsidRPr="002524DC">
              <w:rPr>
                <w:b/>
              </w:rPr>
              <w:t xml:space="preserve"> </w:t>
            </w:r>
          </w:p>
        </w:tc>
      </w:tr>
      <w:tr w:rsidR="00CD1233" w:rsidRPr="002524DC" w14:paraId="1691AE24" w14:textId="77777777" w:rsidTr="003B3BDD">
        <w:trPr>
          <w:cantSplit/>
        </w:trPr>
        <w:tc>
          <w:tcPr>
            <w:tcW w:w="668" w:type="dxa"/>
          </w:tcPr>
          <w:p w14:paraId="78241173" w14:textId="77777777" w:rsidR="00CD1233" w:rsidRPr="002524DC" w:rsidRDefault="00CD1233" w:rsidP="008416DD">
            <w:pPr>
              <w:spacing w:after="120"/>
              <w:rPr>
                <w:b/>
              </w:rPr>
            </w:pPr>
          </w:p>
        </w:tc>
        <w:tc>
          <w:tcPr>
            <w:tcW w:w="9278" w:type="dxa"/>
          </w:tcPr>
          <w:p w14:paraId="1ABE6E14" w14:textId="5E229697" w:rsidR="00CD1233" w:rsidRDefault="007A1C7A" w:rsidP="00084F60">
            <w:pPr>
              <w:autoSpaceDE w:val="0"/>
              <w:autoSpaceDN w:val="0"/>
              <w:adjustRightInd w:val="0"/>
              <w:spacing w:after="120"/>
              <w:rPr>
                <w:b/>
              </w:rPr>
            </w:pPr>
            <w:r>
              <w:rPr>
                <w:b/>
              </w:rPr>
              <w:t>MISSISSIPPI ENERGY LIMITED (Registered No. 11042718) whose registered office is at C/O Harrison Clark Rickerbys Limited, 5 Deansway, Worcester, Worcestershire WR1 2JG</w:t>
            </w:r>
          </w:p>
        </w:tc>
      </w:tr>
      <w:tr w:rsidR="00CD1233" w:rsidRPr="002524DC" w14:paraId="7CEA85FB" w14:textId="77777777" w:rsidTr="003B3BDD">
        <w:trPr>
          <w:cantSplit/>
        </w:trPr>
        <w:tc>
          <w:tcPr>
            <w:tcW w:w="668" w:type="dxa"/>
          </w:tcPr>
          <w:p w14:paraId="6DD24962" w14:textId="77777777" w:rsidR="00CD1233" w:rsidRPr="002524DC" w:rsidRDefault="00CD1233" w:rsidP="008416DD">
            <w:pPr>
              <w:spacing w:after="120"/>
              <w:rPr>
                <w:b/>
              </w:rPr>
            </w:pPr>
          </w:p>
        </w:tc>
        <w:tc>
          <w:tcPr>
            <w:tcW w:w="9278" w:type="dxa"/>
          </w:tcPr>
          <w:p w14:paraId="3756182F" w14:textId="5C2276D0" w:rsidR="00CD1233" w:rsidRPr="002524DC" w:rsidDel="00103A8C" w:rsidRDefault="00CD1233" w:rsidP="00084F60">
            <w:pPr>
              <w:autoSpaceDE w:val="0"/>
              <w:autoSpaceDN w:val="0"/>
              <w:adjustRightInd w:val="0"/>
              <w:spacing w:after="120"/>
              <w:rPr>
                <w:b/>
              </w:rPr>
            </w:pPr>
            <w:r w:rsidRPr="002524DC">
              <w:rPr>
                <w:b/>
              </w:rPr>
              <w:t xml:space="preserve">MORGAN STANLEY CAPITAL GROUP LIMITED </w:t>
            </w:r>
            <w:r w:rsidRPr="00B462AB">
              <w:rPr>
                <w:b/>
              </w:rPr>
              <w:t>(Registered No. 02784057)</w:t>
            </w:r>
            <w:r w:rsidRPr="002524DC">
              <w:rPr>
                <w:b/>
              </w:rPr>
              <w:t xml:space="preserve"> </w:t>
            </w:r>
            <w:r w:rsidRPr="00B462AB">
              <w:rPr>
                <w:b/>
              </w:rPr>
              <w:t xml:space="preserve">whose registered office is at  </w:t>
            </w:r>
            <w:r w:rsidRPr="00D577D9">
              <w:rPr>
                <w:b/>
              </w:rPr>
              <w:t>c/o Baker Tilly, 25 Farringdon Street, London</w:t>
            </w:r>
            <w:r w:rsidRPr="00B462AB">
              <w:rPr>
                <w:b/>
              </w:rPr>
              <w:t xml:space="preserve">, </w:t>
            </w:r>
            <w:r w:rsidRPr="00D577D9">
              <w:rPr>
                <w:b/>
              </w:rPr>
              <w:t>EC4A 4AB</w:t>
            </w:r>
          </w:p>
        </w:tc>
      </w:tr>
      <w:tr w:rsidR="00852169" w:rsidRPr="002524DC" w14:paraId="6CFF3E1F" w14:textId="77777777" w:rsidTr="003B3BDD">
        <w:trPr>
          <w:cantSplit/>
        </w:trPr>
        <w:tc>
          <w:tcPr>
            <w:tcW w:w="668" w:type="dxa"/>
          </w:tcPr>
          <w:p w14:paraId="4C22F641" w14:textId="77777777" w:rsidR="00852169" w:rsidRPr="002524DC" w:rsidRDefault="00852169" w:rsidP="008416DD">
            <w:pPr>
              <w:spacing w:after="120"/>
              <w:rPr>
                <w:b/>
              </w:rPr>
            </w:pPr>
          </w:p>
        </w:tc>
        <w:tc>
          <w:tcPr>
            <w:tcW w:w="9278" w:type="dxa"/>
          </w:tcPr>
          <w:p w14:paraId="744DF00E" w14:textId="5B31F99A" w:rsidR="009F719E" w:rsidRDefault="00852169" w:rsidP="00084F60">
            <w:pPr>
              <w:autoSpaceDE w:val="0"/>
              <w:autoSpaceDN w:val="0"/>
              <w:adjustRightInd w:val="0"/>
              <w:spacing w:after="120"/>
              <w:rPr>
                <w:b/>
              </w:rPr>
            </w:pPr>
            <w:r>
              <w:rPr>
                <w:b/>
              </w:rPr>
              <w:t xml:space="preserve">MONGOOSE ENERGY SUPPLY LIMITED </w:t>
            </w:r>
            <w:r w:rsidRPr="00B462AB">
              <w:rPr>
                <w:b/>
              </w:rPr>
              <w:t xml:space="preserve">(Registered no. 9253945) whose registered office is at </w:t>
            </w:r>
            <w:r>
              <w:rPr>
                <w:b/>
              </w:rPr>
              <w:t>14 Orchard Street, Bristol, BS1 5EH</w:t>
            </w:r>
          </w:p>
        </w:tc>
      </w:tr>
      <w:tr w:rsidR="00CD1233" w:rsidRPr="002524DC" w14:paraId="398E7F7C" w14:textId="77777777" w:rsidTr="003B3BDD">
        <w:trPr>
          <w:cantSplit/>
        </w:trPr>
        <w:tc>
          <w:tcPr>
            <w:tcW w:w="668" w:type="dxa"/>
          </w:tcPr>
          <w:p w14:paraId="16FF20FA" w14:textId="77777777" w:rsidR="00CD1233" w:rsidRPr="002524DC" w:rsidRDefault="00CD1233" w:rsidP="008416DD">
            <w:pPr>
              <w:spacing w:after="120"/>
              <w:rPr>
                <w:b/>
              </w:rPr>
            </w:pPr>
          </w:p>
        </w:tc>
        <w:tc>
          <w:tcPr>
            <w:tcW w:w="9278" w:type="dxa"/>
          </w:tcPr>
          <w:p w14:paraId="54A0D815" w14:textId="468C5A4D" w:rsidR="00565A1D" w:rsidRPr="002524DC" w:rsidDel="00103A8C" w:rsidRDefault="00CD1233" w:rsidP="00084F60">
            <w:pPr>
              <w:autoSpaceDE w:val="0"/>
              <w:autoSpaceDN w:val="0"/>
              <w:adjustRightInd w:val="0"/>
              <w:spacing w:after="120"/>
              <w:rPr>
                <w:b/>
              </w:rPr>
            </w:pPr>
            <w:r>
              <w:rPr>
                <w:b/>
              </w:rPr>
              <w:t xml:space="preserve">MVV ENVIRONMENT SERVICES LIMITED </w:t>
            </w:r>
            <w:r w:rsidRPr="00B462AB">
              <w:rPr>
                <w:b/>
              </w:rPr>
              <w:t>(Registered No. 08500792) whose registered office is at 1 Wood Street, London, EC2V 7WS</w:t>
            </w:r>
            <w:r w:rsidRPr="002524DC">
              <w:rPr>
                <w:b/>
              </w:rPr>
              <w:t xml:space="preserve"> </w:t>
            </w:r>
          </w:p>
        </w:tc>
      </w:tr>
      <w:tr w:rsidR="00A958AD" w:rsidRPr="002524DC" w14:paraId="3C18D6A4" w14:textId="77777777" w:rsidTr="002D371A">
        <w:trPr>
          <w:cantSplit/>
          <w:trHeight w:val="670"/>
        </w:trPr>
        <w:tc>
          <w:tcPr>
            <w:tcW w:w="668" w:type="dxa"/>
          </w:tcPr>
          <w:p w14:paraId="2ABD9A6E" w14:textId="77777777" w:rsidR="00A958AD" w:rsidRPr="002524DC" w:rsidRDefault="00A958AD" w:rsidP="008416DD">
            <w:pPr>
              <w:spacing w:after="120"/>
              <w:rPr>
                <w:b/>
              </w:rPr>
            </w:pPr>
          </w:p>
        </w:tc>
        <w:tc>
          <w:tcPr>
            <w:tcW w:w="9278" w:type="dxa"/>
          </w:tcPr>
          <w:p w14:paraId="46DA3465" w14:textId="118D2603" w:rsidR="00A958AD" w:rsidRPr="002524DC" w:rsidRDefault="00A958AD" w:rsidP="00084F60">
            <w:pPr>
              <w:autoSpaceDE w:val="0"/>
              <w:autoSpaceDN w:val="0"/>
              <w:adjustRightInd w:val="0"/>
              <w:spacing w:after="120"/>
              <w:rPr>
                <w:b/>
              </w:rPr>
            </w:pPr>
            <w:r>
              <w:rPr>
                <w:b/>
              </w:rPr>
              <w:t>NABUH ENERGY LIMITED (Registered No. 09812753) whose registered office is at The Balance, 9</w:t>
            </w:r>
            <w:r w:rsidRPr="00081B91">
              <w:rPr>
                <w:b/>
                <w:vertAlign w:val="superscript"/>
              </w:rPr>
              <w:t>th</w:t>
            </w:r>
            <w:r>
              <w:rPr>
                <w:b/>
              </w:rPr>
              <w:t xml:space="preserve"> floor 2 Pinfold Street, Sheffield, S1 2GU</w:t>
            </w:r>
          </w:p>
        </w:tc>
      </w:tr>
      <w:tr w:rsidR="00A958AD" w:rsidRPr="002524DC" w14:paraId="2ED2837E" w14:textId="77777777" w:rsidTr="002D371A">
        <w:trPr>
          <w:cantSplit/>
          <w:trHeight w:val="670"/>
        </w:trPr>
        <w:tc>
          <w:tcPr>
            <w:tcW w:w="668" w:type="dxa"/>
          </w:tcPr>
          <w:p w14:paraId="1FEF2427" w14:textId="77777777" w:rsidR="00A958AD" w:rsidRPr="002524DC" w:rsidRDefault="00A958AD" w:rsidP="008416DD">
            <w:pPr>
              <w:spacing w:after="120"/>
              <w:rPr>
                <w:b/>
              </w:rPr>
            </w:pPr>
          </w:p>
        </w:tc>
        <w:tc>
          <w:tcPr>
            <w:tcW w:w="9278" w:type="dxa"/>
          </w:tcPr>
          <w:p w14:paraId="344AA617" w14:textId="40EC7814" w:rsidR="00A958AD" w:rsidRPr="002524DC" w:rsidRDefault="00A958AD" w:rsidP="00084F60">
            <w:pPr>
              <w:autoSpaceDE w:val="0"/>
              <w:autoSpaceDN w:val="0"/>
              <w:adjustRightInd w:val="0"/>
              <w:spacing w:after="120"/>
              <w:rPr>
                <w:b/>
              </w:rPr>
            </w:pPr>
            <w:r>
              <w:rPr>
                <w:b/>
              </w:rPr>
              <w:t>NATIONAL GAS AND POWER LTD (Registered No. 09523569) whose registered office is at 113 London Road, St Albans, Hertfordshire, AL1 1LR</w:t>
            </w:r>
          </w:p>
        </w:tc>
      </w:tr>
      <w:tr w:rsidR="00CD1233" w:rsidRPr="002524DC" w14:paraId="50A46123" w14:textId="77777777" w:rsidTr="002D371A">
        <w:trPr>
          <w:cantSplit/>
          <w:trHeight w:val="670"/>
        </w:trPr>
        <w:tc>
          <w:tcPr>
            <w:tcW w:w="668" w:type="dxa"/>
          </w:tcPr>
          <w:p w14:paraId="5D0B4905" w14:textId="77777777" w:rsidR="00CD1233" w:rsidRPr="002524DC" w:rsidRDefault="00CD1233" w:rsidP="008416DD">
            <w:pPr>
              <w:spacing w:after="120"/>
              <w:rPr>
                <w:b/>
              </w:rPr>
            </w:pPr>
          </w:p>
        </w:tc>
        <w:tc>
          <w:tcPr>
            <w:tcW w:w="9278" w:type="dxa"/>
          </w:tcPr>
          <w:p w14:paraId="14FD3343" w14:textId="668EA459" w:rsidR="00CD1233" w:rsidRPr="002524DC" w:rsidDel="00103A8C" w:rsidRDefault="00CD1233" w:rsidP="00084F60">
            <w:pPr>
              <w:autoSpaceDE w:val="0"/>
              <w:autoSpaceDN w:val="0"/>
              <w:adjustRightInd w:val="0"/>
              <w:spacing w:after="120"/>
              <w:rPr>
                <w:b/>
              </w:rPr>
            </w:pPr>
            <w:r w:rsidRPr="002524DC">
              <w:rPr>
                <w:b/>
              </w:rPr>
              <w:t xml:space="preserve">NATIONWIDE ELECTRICITY LIMITED </w:t>
            </w:r>
            <w:r w:rsidRPr="00B462AB">
              <w:rPr>
                <w:b/>
              </w:rPr>
              <w:t>(Registered No. 06735712)</w:t>
            </w:r>
            <w:r w:rsidRPr="002524DC">
              <w:rPr>
                <w:b/>
              </w:rPr>
              <w:t xml:space="preserve"> </w:t>
            </w:r>
            <w:r w:rsidRPr="00B462AB">
              <w:rPr>
                <w:b/>
              </w:rPr>
              <w:t>whose registered office is at Sterling House, Ma</w:t>
            </w:r>
            <w:r>
              <w:rPr>
                <w:b/>
              </w:rPr>
              <w:t xml:space="preserve">ple Court, Tankersley, S75 3DP </w:t>
            </w:r>
          </w:p>
        </w:tc>
      </w:tr>
      <w:tr w:rsidR="00CD1233" w:rsidRPr="002524DC" w14:paraId="22174854" w14:textId="77777777" w:rsidTr="003B3BDD">
        <w:trPr>
          <w:cantSplit/>
          <w:trHeight w:val="670"/>
        </w:trPr>
        <w:tc>
          <w:tcPr>
            <w:tcW w:w="668" w:type="dxa"/>
          </w:tcPr>
          <w:p w14:paraId="4D2F66B6" w14:textId="77777777" w:rsidR="00CD1233" w:rsidRPr="002524DC" w:rsidRDefault="00CD1233" w:rsidP="008416DD">
            <w:pPr>
              <w:spacing w:after="120"/>
              <w:rPr>
                <w:b/>
              </w:rPr>
            </w:pPr>
          </w:p>
        </w:tc>
        <w:tc>
          <w:tcPr>
            <w:tcW w:w="9278" w:type="dxa"/>
          </w:tcPr>
          <w:p w14:paraId="2E843CA5" w14:textId="35AB89D3" w:rsidR="006C5AB4" w:rsidRPr="002524DC" w:rsidRDefault="00CD1233" w:rsidP="00084F60">
            <w:pPr>
              <w:autoSpaceDE w:val="0"/>
              <w:autoSpaceDN w:val="0"/>
              <w:adjustRightInd w:val="0"/>
              <w:spacing w:after="120"/>
              <w:rPr>
                <w:b/>
              </w:rPr>
            </w:pPr>
            <w:r>
              <w:rPr>
                <w:b/>
              </w:rPr>
              <w:t xml:space="preserve">NEAS ENERGY LIMITED </w:t>
            </w:r>
            <w:r w:rsidRPr="00B462AB">
              <w:rPr>
                <w:b/>
              </w:rPr>
              <w:t xml:space="preserve">(Registered No. 06993636) whose registered office is at </w:t>
            </w:r>
            <w:r w:rsidR="00C06EC9">
              <w:rPr>
                <w:b/>
              </w:rPr>
              <w:t>Millstream, Maidenhead Road, Windsor, Berkshire, SL4 5GD</w:t>
            </w:r>
          </w:p>
        </w:tc>
      </w:tr>
      <w:tr w:rsidR="00A958AD" w:rsidRPr="002524DC" w14:paraId="0D004B0B" w14:textId="77777777" w:rsidTr="003B3BDD">
        <w:trPr>
          <w:cantSplit/>
          <w:trHeight w:val="670"/>
        </w:trPr>
        <w:tc>
          <w:tcPr>
            <w:tcW w:w="668" w:type="dxa"/>
          </w:tcPr>
          <w:p w14:paraId="723E95CE" w14:textId="77777777" w:rsidR="00A958AD" w:rsidRPr="002524DC" w:rsidRDefault="00A958AD" w:rsidP="008416DD">
            <w:pPr>
              <w:spacing w:after="120"/>
              <w:rPr>
                <w:b/>
              </w:rPr>
            </w:pPr>
          </w:p>
        </w:tc>
        <w:tc>
          <w:tcPr>
            <w:tcW w:w="9278" w:type="dxa"/>
          </w:tcPr>
          <w:p w14:paraId="6605F120" w14:textId="22486FCC" w:rsidR="00A958AD" w:rsidRDefault="00A958AD" w:rsidP="00084F60">
            <w:pPr>
              <w:autoSpaceDE w:val="0"/>
              <w:autoSpaceDN w:val="0"/>
              <w:adjustRightInd w:val="0"/>
              <w:spacing w:after="120"/>
              <w:rPr>
                <w:b/>
              </w:rPr>
            </w:pPr>
            <w:r>
              <w:rPr>
                <w:b/>
              </w:rPr>
              <w:t>NEVADA ENERGY LIMITED (Registered No. 10872509) whose registered office is at C/O Harrison Clark Rickerbys Limited, 5 Deansway, Worcester, Worcestershire WR1 2JG</w:t>
            </w:r>
          </w:p>
        </w:tc>
      </w:tr>
      <w:tr w:rsidR="00CD1233" w:rsidRPr="002524DC" w14:paraId="2476F26F" w14:textId="77777777" w:rsidTr="003B3BDD">
        <w:trPr>
          <w:cantSplit/>
          <w:trHeight w:val="670"/>
        </w:trPr>
        <w:tc>
          <w:tcPr>
            <w:tcW w:w="668" w:type="dxa"/>
          </w:tcPr>
          <w:p w14:paraId="5F4BA67B" w14:textId="77777777" w:rsidR="00CD1233" w:rsidRPr="002524DC" w:rsidRDefault="00CD1233" w:rsidP="008416DD">
            <w:pPr>
              <w:spacing w:after="120"/>
              <w:rPr>
                <w:b/>
              </w:rPr>
            </w:pPr>
          </w:p>
        </w:tc>
        <w:tc>
          <w:tcPr>
            <w:tcW w:w="9278" w:type="dxa"/>
          </w:tcPr>
          <w:p w14:paraId="743EB371" w14:textId="7D504BE4" w:rsidR="00CD1233" w:rsidRPr="002524DC" w:rsidRDefault="00CD1233" w:rsidP="00084F60">
            <w:pPr>
              <w:autoSpaceDE w:val="0"/>
              <w:autoSpaceDN w:val="0"/>
              <w:adjustRightInd w:val="0"/>
              <w:spacing w:after="120"/>
              <w:rPr>
                <w:b/>
              </w:rPr>
            </w:pPr>
            <w:r w:rsidRPr="00B462AB">
              <w:rPr>
                <w:b/>
              </w:rPr>
              <w:t xml:space="preserve">NICKEL ENERGY SUPPLY LIMITED (Registered No. 09263540) whose registered office is at </w:t>
            </w:r>
            <w:r>
              <w:rPr>
                <w:b/>
              </w:rPr>
              <w:t>4100 Park Approach, Thorpe Park, Leeds, England, LS15 8GB</w:t>
            </w:r>
          </w:p>
        </w:tc>
      </w:tr>
      <w:tr w:rsidR="00CD1233" w:rsidRPr="002524DC" w14:paraId="5841D888" w14:textId="77777777" w:rsidTr="003B3BDD">
        <w:trPr>
          <w:cantSplit/>
        </w:trPr>
        <w:tc>
          <w:tcPr>
            <w:tcW w:w="668" w:type="dxa"/>
          </w:tcPr>
          <w:p w14:paraId="023F53E3" w14:textId="77777777" w:rsidR="00CD1233" w:rsidRPr="002524DC" w:rsidRDefault="00CD1233" w:rsidP="008416DD">
            <w:pPr>
              <w:spacing w:after="120"/>
              <w:rPr>
                <w:b/>
              </w:rPr>
            </w:pPr>
          </w:p>
        </w:tc>
        <w:tc>
          <w:tcPr>
            <w:tcW w:w="9278" w:type="dxa"/>
          </w:tcPr>
          <w:p w14:paraId="5281CA7C" w14:textId="3DD6CFEC" w:rsidR="00CD1233" w:rsidRPr="002524DC" w:rsidRDefault="00CD1233" w:rsidP="00084F60">
            <w:pPr>
              <w:autoSpaceDE w:val="0"/>
              <w:autoSpaceDN w:val="0"/>
              <w:adjustRightInd w:val="0"/>
              <w:spacing w:after="120"/>
              <w:rPr>
                <w:b/>
              </w:rPr>
            </w:pPr>
            <w:r>
              <w:rPr>
                <w:b/>
              </w:rPr>
              <w:t>NILO ENERGY LIMITED (Registered No. 09527459) whose registered office is at Park House, 200 Drake Street, Rochdale, OL16 1PL</w:t>
            </w:r>
          </w:p>
        </w:tc>
      </w:tr>
      <w:tr w:rsidR="00CD1233" w:rsidRPr="002524DC" w14:paraId="5899994C" w14:textId="77777777" w:rsidTr="003B3BDD">
        <w:trPr>
          <w:cantSplit/>
        </w:trPr>
        <w:tc>
          <w:tcPr>
            <w:tcW w:w="668" w:type="dxa"/>
          </w:tcPr>
          <w:p w14:paraId="711CAFF2" w14:textId="77777777" w:rsidR="00CD1233" w:rsidRPr="002524DC" w:rsidRDefault="00CD1233" w:rsidP="008416DD">
            <w:pPr>
              <w:spacing w:after="120"/>
              <w:rPr>
                <w:b/>
              </w:rPr>
            </w:pPr>
          </w:p>
        </w:tc>
        <w:tc>
          <w:tcPr>
            <w:tcW w:w="9278" w:type="dxa"/>
          </w:tcPr>
          <w:p w14:paraId="7496CF3F" w14:textId="690C2A10" w:rsidR="003775FF" w:rsidRPr="002524DC" w:rsidDel="00103A8C" w:rsidRDefault="00CD1233" w:rsidP="00084F60">
            <w:pPr>
              <w:autoSpaceDE w:val="0"/>
              <w:autoSpaceDN w:val="0"/>
              <w:adjustRightInd w:val="0"/>
              <w:spacing w:after="120"/>
              <w:rPr>
                <w:b/>
              </w:rPr>
            </w:pPr>
            <w:r w:rsidRPr="00B462AB">
              <w:rPr>
                <w:b/>
              </w:rPr>
              <w:t>NORDJYSK ELHANDEL A/S (Registered No. DK-20293195) whose registered office is at Skelagervej 1, DK – 9000 Aalborg, Denmark</w:t>
            </w:r>
          </w:p>
        </w:tc>
      </w:tr>
      <w:tr w:rsidR="00B40D44" w:rsidRPr="002524DC" w14:paraId="08CAA648" w14:textId="77777777" w:rsidTr="003B3BDD">
        <w:trPr>
          <w:cantSplit/>
        </w:trPr>
        <w:tc>
          <w:tcPr>
            <w:tcW w:w="668" w:type="dxa"/>
          </w:tcPr>
          <w:p w14:paraId="484049B4" w14:textId="77777777" w:rsidR="00B40D44" w:rsidRPr="002524DC" w:rsidRDefault="00B40D44" w:rsidP="008416DD">
            <w:pPr>
              <w:spacing w:after="120"/>
              <w:rPr>
                <w:b/>
              </w:rPr>
            </w:pPr>
          </w:p>
        </w:tc>
        <w:tc>
          <w:tcPr>
            <w:tcW w:w="9278" w:type="dxa"/>
          </w:tcPr>
          <w:p w14:paraId="6558553B" w14:textId="6BFDEADE" w:rsidR="00B40D44" w:rsidRPr="00B462AB" w:rsidRDefault="00B40D44" w:rsidP="00084F60">
            <w:pPr>
              <w:autoSpaceDE w:val="0"/>
              <w:autoSpaceDN w:val="0"/>
              <w:adjustRightInd w:val="0"/>
              <w:spacing w:after="120"/>
              <w:rPr>
                <w:b/>
              </w:rPr>
            </w:pPr>
            <w:r>
              <w:rPr>
                <w:b/>
              </w:rPr>
              <w:t xml:space="preserve">NPOWER COMMERCIAL GAS LIMITED (Registered No. 3768856) whose registered office is at </w:t>
            </w:r>
            <w:r w:rsidRPr="00B462AB">
              <w:rPr>
                <w:b/>
              </w:rPr>
              <w:t>Windmill Hill Business Park, Swindon, Wiltshire, SN5 6PB</w:t>
            </w:r>
          </w:p>
        </w:tc>
      </w:tr>
      <w:tr w:rsidR="00CD1233" w:rsidRPr="002524DC" w14:paraId="7FADB4BD" w14:textId="77777777" w:rsidTr="003B3BDD">
        <w:trPr>
          <w:cantSplit/>
        </w:trPr>
        <w:tc>
          <w:tcPr>
            <w:tcW w:w="668" w:type="dxa"/>
          </w:tcPr>
          <w:p w14:paraId="179AEABA" w14:textId="77777777" w:rsidR="00CD1233" w:rsidRPr="002524DC" w:rsidRDefault="00CD1233" w:rsidP="008416DD">
            <w:pPr>
              <w:spacing w:after="120"/>
              <w:rPr>
                <w:b/>
              </w:rPr>
            </w:pPr>
          </w:p>
        </w:tc>
        <w:tc>
          <w:tcPr>
            <w:tcW w:w="9278" w:type="dxa"/>
          </w:tcPr>
          <w:p w14:paraId="2D2BAD8D" w14:textId="5EF64E04" w:rsidR="00CD1233" w:rsidRPr="00B462AB" w:rsidDel="00103A8C" w:rsidRDefault="00CD1233" w:rsidP="00084F60">
            <w:pPr>
              <w:autoSpaceDE w:val="0"/>
              <w:autoSpaceDN w:val="0"/>
              <w:adjustRightInd w:val="0"/>
              <w:spacing w:after="120"/>
              <w:rPr>
                <w:b/>
              </w:rPr>
            </w:pPr>
            <w:r w:rsidRPr="002524DC">
              <w:rPr>
                <w:b/>
              </w:rPr>
              <w:t>NPOWER DIRECT LIMITED</w:t>
            </w:r>
            <w:r w:rsidRPr="00B462AB">
              <w:rPr>
                <w:b/>
              </w:rPr>
              <w:t xml:space="preserve"> (Registered No. 03782443) whose registered office is at Windmill Hill Business Park, Swindon, Wiltshire, SN5 6PB</w:t>
            </w:r>
          </w:p>
        </w:tc>
      </w:tr>
      <w:tr w:rsidR="00CD1233" w:rsidRPr="002524DC" w14:paraId="48D3EB28" w14:textId="77777777" w:rsidTr="003B3BDD">
        <w:trPr>
          <w:cantSplit/>
        </w:trPr>
        <w:tc>
          <w:tcPr>
            <w:tcW w:w="668" w:type="dxa"/>
          </w:tcPr>
          <w:p w14:paraId="45FBB18B" w14:textId="77777777" w:rsidR="00CD1233" w:rsidRPr="002524DC" w:rsidRDefault="00CD1233" w:rsidP="008416DD">
            <w:pPr>
              <w:spacing w:after="120"/>
              <w:rPr>
                <w:b/>
              </w:rPr>
            </w:pPr>
          </w:p>
        </w:tc>
        <w:tc>
          <w:tcPr>
            <w:tcW w:w="9278" w:type="dxa"/>
          </w:tcPr>
          <w:p w14:paraId="63D6F723" w14:textId="2B95DA28" w:rsidR="00CD1233" w:rsidRPr="002524DC" w:rsidDel="00103A8C" w:rsidRDefault="00CD1233" w:rsidP="00084F60">
            <w:pPr>
              <w:autoSpaceDE w:val="0"/>
              <w:autoSpaceDN w:val="0"/>
              <w:adjustRightInd w:val="0"/>
              <w:spacing w:after="120"/>
              <w:rPr>
                <w:b/>
              </w:rPr>
            </w:pPr>
            <w:r w:rsidRPr="002524DC">
              <w:rPr>
                <w:b/>
              </w:rPr>
              <w:t xml:space="preserve">NPOWER LIMITED </w:t>
            </w:r>
            <w:r w:rsidRPr="00B462AB">
              <w:rPr>
                <w:b/>
              </w:rPr>
              <w:t>(Registered No. 03653277) whose registered office is at Windmill Hill Business Park, Whitehill Way, Swindon, Wiltshire, SN5 6PB</w:t>
            </w:r>
          </w:p>
        </w:tc>
      </w:tr>
      <w:tr w:rsidR="00CD1233" w:rsidRPr="002524DC" w14:paraId="5487FD3E" w14:textId="77777777" w:rsidTr="003B3BDD">
        <w:trPr>
          <w:cantSplit/>
        </w:trPr>
        <w:tc>
          <w:tcPr>
            <w:tcW w:w="668" w:type="dxa"/>
          </w:tcPr>
          <w:p w14:paraId="04F13786" w14:textId="77777777" w:rsidR="00CD1233" w:rsidRPr="002524DC" w:rsidRDefault="00CD1233" w:rsidP="008416DD">
            <w:pPr>
              <w:spacing w:after="120"/>
              <w:rPr>
                <w:b/>
              </w:rPr>
            </w:pPr>
          </w:p>
        </w:tc>
        <w:tc>
          <w:tcPr>
            <w:tcW w:w="9278" w:type="dxa"/>
          </w:tcPr>
          <w:p w14:paraId="34EBC8ED" w14:textId="4C81158A" w:rsidR="00CD1233" w:rsidRPr="00B462AB" w:rsidDel="00103A8C" w:rsidRDefault="00CD1233" w:rsidP="00084F60">
            <w:pPr>
              <w:autoSpaceDE w:val="0"/>
              <w:autoSpaceDN w:val="0"/>
              <w:adjustRightInd w:val="0"/>
              <w:spacing w:after="120"/>
              <w:rPr>
                <w:b/>
              </w:rPr>
            </w:pPr>
            <w:r w:rsidRPr="002524DC">
              <w:rPr>
                <w:b/>
              </w:rPr>
              <w:t xml:space="preserve">NPOWER NORTHERN LIMITED </w:t>
            </w:r>
            <w:r w:rsidRPr="00B462AB">
              <w:rPr>
                <w:b/>
              </w:rPr>
              <w:t>(Registered No. 03432100) whose registered office is at Windmill Hill Business Park, Whitehill Way, Swindon, Wiltshire, SN5 6PB</w:t>
            </w:r>
          </w:p>
        </w:tc>
      </w:tr>
      <w:tr w:rsidR="00CD1233" w:rsidRPr="002524DC" w14:paraId="67B481C4" w14:textId="77777777" w:rsidTr="003B3BDD">
        <w:trPr>
          <w:cantSplit/>
        </w:trPr>
        <w:tc>
          <w:tcPr>
            <w:tcW w:w="668" w:type="dxa"/>
          </w:tcPr>
          <w:p w14:paraId="000B28DE" w14:textId="77777777" w:rsidR="00CD1233" w:rsidRPr="002524DC" w:rsidRDefault="00CD1233" w:rsidP="008416DD">
            <w:pPr>
              <w:spacing w:after="120"/>
              <w:rPr>
                <w:b/>
              </w:rPr>
            </w:pPr>
          </w:p>
        </w:tc>
        <w:tc>
          <w:tcPr>
            <w:tcW w:w="9278" w:type="dxa"/>
          </w:tcPr>
          <w:p w14:paraId="472B6AFF" w14:textId="78327356" w:rsidR="00CD1233" w:rsidRPr="002524DC" w:rsidRDefault="00CD1233" w:rsidP="00084F60">
            <w:pPr>
              <w:autoSpaceDE w:val="0"/>
              <w:autoSpaceDN w:val="0"/>
              <w:adjustRightInd w:val="0"/>
              <w:spacing w:after="120"/>
              <w:rPr>
                <w:b/>
              </w:rPr>
            </w:pPr>
            <w:r w:rsidRPr="002524DC">
              <w:rPr>
                <w:b/>
              </w:rPr>
              <w:t xml:space="preserve">NPOWER NORTHERN SUPPLY LIMITED </w:t>
            </w:r>
            <w:r w:rsidRPr="00B462AB">
              <w:rPr>
                <w:b/>
              </w:rPr>
              <w:t>(Registered No. 02845740) whose registered office is at Windmill Hill Business Park, Whitehill Way, Swindon, Wiltshire SN5 6PB</w:t>
            </w:r>
          </w:p>
        </w:tc>
      </w:tr>
      <w:tr w:rsidR="00CD1233" w:rsidRPr="002524DC" w14:paraId="6846D2DD" w14:textId="77777777" w:rsidTr="003B3BDD">
        <w:trPr>
          <w:cantSplit/>
        </w:trPr>
        <w:tc>
          <w:tcPr>
            <w:tcW w:w="668" w:type="dxa"/>
          </w:tcPr>
          <w:p w14:paraId="12E32E79" w14:textId="77777777" w:rsidR="00CD1233" w:rsidRPr="002524DC" w:rsidRDefault="00CD1233" w:rsidP="008416DD">
            <w:pPr>
              <w:spacing w:after="120"/>
              <w:rPr>
                <w:b/>
              </w:rPr>
            </w:pPr>
          </w:p>
        </w:tc>
        <w:tc>
          <w:tcPr>
            <w:tcW w:w="9278" w:type="dxa"/>
          </w:tcPr>
          <w:p w14:paraId="307A8B82" w14:textId="6BDBF345" w:rsidR="00CD1233" w:rsidRPr="002524DC" w:rsidDel="00103A8C" w:rsidRDefault="00CD1233" w:rsidP="00084F60">
            <w:pPr>
              <w:autoSpaceDE w:val="0"/>
              <w:autoSpaceDN w:val="0"/>
              <w:adjustRightInd w:val="0"/>
              <w:spacing w:after="120"/>
              <w:rPr>
                <w:b/>
              </w:rPr>
            </w:pPr>
            <w:r w:rsidRPr="002524DC">
              <w:rPr>
                <w:b/>
              </w:rPr>
              <w:t xml:space="preserve">NPOWER YORKSHIRE LIMITED </w:t>
            </w:r>
            <w:r w:rsidRPr="00B462AB">
              <w:rPr>
                <w:b/>
              </w:rPr>
              <w:t>(Registered No. 03937808) whose registered office is at Windmill Hill Business Park, Whitehill Way, Swindon, Wiltshire, SN5 6PB</w:t>
            </w:r>
          </w:p>
        </w:tc>
      </w:tr>
      <w:tr w:rsidR="00CD1233" w:rsidRPr="002524DC" w14:paraId="167AA4B1" w14:textId="77777777" w:rsidTr="003B3BDD">
        <w:trPr>
          <w:cantSplit/>
        </w:trPr>
        <w:tc>
          <w:tcPr>
            <w:tcW w:w="668" w:type="dxa"/>
          </w:tcPr>
          <w:p w14:paraId="001463EC" w14:textId="77777777" w:rsidR="00CD1233" w:rsidRPr="002524DC" w:rsidRDefault="00CD1233" w:rsidP="008416DD">
            <w:pPr>
              <w:spacing w:after="120"/>
              <w:rPr>
                <w:b/>
              </w:rPr>
            </w:pPr>
          </w:p>
        </w:tc>
        <w:tc>
          <w:tcPr>
            <w:tcW w:w="9278" w:type="dxa"/>
          </w:tcPr>
          <w:p w14:paraId="2949FCF9" w14:textId="2B0FB253" w:rsidR="00CD1233" w:rsidRPr="002524DC" w:rsidDel="00103A8C" w:rsidRDefault="00CD1233" w:rsidP="00084F60">
            <w:pPr>
              <w:autoSpaceDE w:val="0"/>
              <w:autoSpaceDN w:val="0"/>
              <w:adjustRightInd w:val="0"/>
              <w:spacing w:after="120"/>
              <w:rPr>
                <w:b/>
              </w:rPr>
            </w:pPr>
            <w:r w:rsidRPr="002524DC">
              <w:rPr>
                <w:b/>
              </w:rPr>
              <w:t xml:space="preserve">NPOWER YORKSHIRE SUPPLY LIMITED </w:t>
            </w:r>
            <w:r w:rsidRPr="00B462AB">
              <w:rPr>
                <w:b/>
              </w:rPr>
              <w:t>(Registered No. 04212116) whose registered office is at Windmill Hill Business Park, Whitehill Way, Swindon, Wiltshire SN5 6PB</w:t>
            </w:r>
          </w:p>
        </w:tc>
      </w:tr>
      <w:tr w:rsidR="00852169" w:rsidRPr="002524DC" w14:paraId="54A3D389" w14:textId="77777777" w:rsidTr="003B3BDD">
        <w:trPr>
          <w:cantSplit/>
        </w:trPr>
        <w:tc>
          <w:tcPr>
            <w:tcW w:w="668" w:type="dxa"/>
          </w:tcPr>
          <w:p w14:paraId="7A0CDF4E" w14:textId="77777777" w:rsidR="00852169" w:rsidRPr="002524DC" w:rsidRDefault="00852169" w:rsidP="008416DD">
            <w:pPr>
              <w:spacing w:after="120"/>
              <w:rPr>
                <w:b/>
              </w:rPr>
            </w:pPr>
          </w:p>
        </w:tc>
        <w:tc>
          <w:tcPr>
            <w:tcW w:w="9278" w:type="dxa"/>
          </w:tcPr>
          <w:p w14:paraId="5ADFBEB4" w14:textId="7C6D4C21" w:rsidR="00FD7621" w:rsidRPr="002524DC" w:rsidRDefault="00852169" w:rsidP="00084F60">
            <w:pPr>
              <w:autoSpaceDE w:val="0"/>
              <w:autoSpaceDN w:val="0"/>
              <w:adjustRightInd w:val="0"/>
              <w:spacing w:after="120"/>
              <w:rPr>
                <w:b/>
              </w:rPr>
            </w:pPr>
            <w:r>
              <w:rPr>
                <w:b/>
              </w:rPr>
              <w:t>OCTOPUS ENERGY LIMITED</w:t>
            </w:r>
            <w:r w:rsidRPr="00B462AB">
              <w:rPr>
                <w:b/>
              </w:rPr>
              <w:t xml:space="preserve"> (Registered No. </w:t>
            </w:r>
            <w:r>
              <w:rPr>
                <w:b/>
              </w:rPr>
              <w:t>09263424</w:t>
            </w:r>
            <w:r w:rsidRPr="00B462AB">
              <w:rPr>
                <w:b/>
              </w:rPr>
              <w:t xml:space="preserve">) whose registered office is at </w:t>
            </w:r>
            <w:r>
              <w:rPr>
                <w:b/>
              </w:rPr>
              <w:t>6</w:t>
            </w:r>
            <w:r w:rsidRPr="00E728E8">
              <w:rPr>
                <w:b/>
                <w:vertAlign w:val="superscript"/>
              </w:rPr>
              <w:t>th</w:t>
            </w:r>
            <w:r>
              <w:rPr>
                <w:b/>
              </w:rPr>
              <w:t xml:space="preserve"> Floor 33 Holborn, London, EC1N 2HT</w:t>
            </w:r>
          </w:p>
        </w:tc>
      </w:tr>
      <w:tr w:rsidR="00A958AD" w:rsidRPr="002524DC" w14:paraId="540FC257" w14:textId="77777777" w:rsidTr="003B3BDD">
        <w:trPr>
          <w:cantSplit/>
        </w:trPr>
        <w:tc>
          <w:tcPr>
            <w:tcW w:w="668" w:type="dxa"/>
          </w:tcPr>
          <w:p w14:paraId="2BF707F0" w14:textId="77777777" w:rsidR="00A958AD" w:rsidRPr="002524DC" w:rsidRDefault="00A958AD" w:rsidP="008416DD">
            <w:pPr>
              <w:spacing w:after="120"/>
              <w:rPr>
                <w:b/>
              </w:rPr>
            </w:pPr>
          </w:p>
        </w:tc>
        <w:tc>
          <w:tcPr>
            <w:tcW w:w="9278" w:type="dxa"/>
          </w:tcPr>
          <w:p w14:paraId="3EF83B82" w14:textId="2CC5E8CE" w:rsidR="00A958AD" w:rsidRPr="002524DC" w:rsidRDefault="00A958AD" w:rsidP="00084F60">
            <w:pPr>
              <w:autoSpaceDE w:val="0"/>
              <w:autoSpaceDN w:val="0"/>
              <w:adjustRightInd w:val="0"/>
              <w:spacing w:after="120"/>
              <w:rPr>
                <w:b/>
              </w:rPr>
            </w:pPr>
            <w:r>
              <w:rPr>
                <w:b/>
              </w:rPr>
              <w:t>OMNI ENERGY LIMITED (Registered No. 11421235) whose registered address is at Suite F21, Conyngham Hall, Bond End, Knaresborough, HG5 9AY</w:t>
            </w:r>
          </w:p>
        </w:tc>
      </w:tr>
      <w:tr w:rsidR="00A958AD" w:rsidRPr="002524DC" w14:paraId="65D1236B" w14:textId="77777777" w:rsidTr="003B3BDD">
        <w:trPr>
          <w:cantSplit/>
        </w:trPr>
        <w:tc>
          <w:tcPr>
            <w:tcW w:w="668" w:type="dxa"/>
          </w:tcPr>
          <w:p w14:paraId="7B9F74D2" w14:textId="77777777" w:rsidR="00A958AD" w:rsidRPr="002524DC" w:rsidRDefault="00A958AD" w:rsidP="008416DD">
            <w:pPr>
              <w:spacing w:after="120"/>
              <w:rPr>
                <w:b/>
              </w:rPr>
            </w:pPr>
          </w:p>
        </w:tc>
        <w:tc>
          <w:tcPr>
            <w:tcW w:w="9278" w:type="dxa"/>
          </w:tcPr>
          <w:p w14:paraId="2F5187BD" w14:textId="60D385B0" w:rsidR="00A958AD" w:rsidRPr="002524DC" w:rsidRDefault="00A958AD" w:rsidP="00084F60">
            <w:pPr>
              <w:autoSpaceDE w:val="0"/>
              <w:autoSpaceDN w:val="0"/>
              <w:adjustRightInd w:val="0"/>
              <w:spacing w:after="120"/>
              <w:rPr>
                <w:b/>
              </w:rPr>
            </w:pPr>
            <w:r>
              <w:rPr>
                <w:b/>
              </w:rPr>
              <w:t xml:space="preserve">ONE WALES ENERGY – UN LTD (Registered No. 9844887) whose registered office is at 11 Oaklands Road, Bridgend, CF31 4SN YNNI CYMRU </w:t>
            </w:r>
          </w:p>
        </w:tc>
      </w:tr>
      <w:tr w:rsidR="00CD1233" w:rsidRPr="002524DC" w14:paraId="16204A5B" w14:textId="77777777" w:rsidTr="003B3BDD">
        <w:trPr>
          <w:cantSplit/>
        </w:trPr>
        <w:tc>
          <w:tcPr>
            <w:tcW w:w="668" w:type="dxa"/>
          </w:tcPr>
          <w:p w14:paraId="2D15A74F" w14:textId="77777777" w:rsidR="00CD1233" w:rsidRPr="002524DC" w:rsidRDefault="00CD1233" w:rsidP="008416DD">
            <w:pPr>
              <w:spacing w:after="120"/>
              <w:rPr>
                <w:b/>
              </w:rPr>
            </w:pPr>
          </w:p>
        </w:tc>
        <w:tc>
          <w:tcPr>
            <w:tcW w:w="9278" w:type="dxa"/>
          </w:tcPr>
          <w:p w14:paraId="32C04B94" w14:textId="1F52E048" w:rsidR="00CD1233" w:rsidRPr="002524DC" w:rsidRDefault="00CD1233" w:rsidP="00084F60">
            <w:pPr>
              <w:autoSpaceDE w:val="0"/>
              <w:autoSpaceDN w:val="0"/>
              <w:adjustRightInd w:val="0"/>
              <w:spacing w:after="120"/>
              <w:rPr>
                <w:b/>
              </w:rPr>
            </w:pPr>
            <w:r w:rsidRPr="002524DC">
              <w:rPr>
                <w:b/>
              </w:rPr>
              <w:t xml:space="preserve">OPEN4ENERGY </w:t>
            </w:r>
            <w:r>
              <w:rPr>
                <w:b/>
              </w:rPr>
              <w:t xml:space="preserve">LIMITED </w:t>
            </w:r>
            <w:r w:rsidRPr="00B462AB">
              <w:rPr>
                <w:b/>
              </w:rPr>
              <w:t xml:space="preserve">(Registered No. 4411434) whose registered office is at </w:t>
            </w:r>
            <w:r w:rsidRPr="00174288">
              <w:rPr>
                <w:b/>
              </w:rPr>
              <w:t>8 Forty Green Drive, Marlow, Buckinghamshire</w:t>
            </w:r>
            <w:r w:rsidRPr="00B462AB">
              <w:rPr>
                <w:b/>
              </w:rPr>
              <w:t xml:space="preserve">, </w:t>
            </w:r>
            <w:r w:rsidRPr="00174288">
              <w:rPr>
                <w:b/>
              </w:rPr>
              <w:t>SL7 2JY</w:t>
            </w:r>
          </w:p>
        </w:tc>
      </w:tr>
      <w:tr w:rsidR="00CD1233" w:rsidRPr="002524DC" w14:paraId="16A05ED8" w14:textId="77777777" w:rsidTr="003B3BDD">
        <w:trPr>
          <w:cantSplit/>
        </w:trPr>
        <w:tc>
          <w:tcPr>
            <w:tcW w:w="668" w:type="dxa"/>
          </w:tcPr>
          <w:p w14:paraId="6FD13383" w14:textId="77777777" w:rsidR="00CD1233" w:rsidRPr="002524DC" w:rsidRDefault="00CD1233" w:rsidP="008416DD">
            <w:pPr>
              <w:spacing w:after="120"/>
              <w:rPr>
                <w:b/>
              </w:rPr>
            </w:pPr>
          </w:p>
        </w:tc>
        <w:tc>
          <w:tcPr>
            <w:tcW w:w="9278" w:type="dxa"/>
          </w:tcPr>
          <w:p w14:paraId="47B21A1B" w14:textId="46FC1ACD" w:rsidR="00CD1233" w:rsidRPr="002524DC" w:rsidRDefault="00CD1233" w:rsidP="00084F60">
            <w:pPr>
              <w:autoSpaceDE w:val="0"/>
              <w:autoSpaceDN w:val="0"/>
              <w:adjustRightInd w:val="0"/>
              <w:spacing w:after="120"/>
              <w:rPr>
                <w:b/>
              </w:rPr>
            </w:pPr>
            <w:r w:rsidRPr="00B462AB">
              <w:rPr>
                <w:rStyle w:val="Strong"/>
                <w:bCs w:val="0"/>
              </w:rPr>
              <w:t>OPUS ENERGY (CORPORATE) LIMITED</w:t>
            </w:r>
            <w:r w:rsidRPr="00B462AB">
              <w:rPr>
                <w:b/>
              </w:rPr>
              <w:t xml:space="preserve"> (Registered No. 05199937) whose registered office is at  Lambourne House, 311-321 Banbury Road, Oxford, OX2 7JH</w:t>
            </w:r>
          </w:p>
        </w:tc>
      </w:tr>
      <w:tr w:rsidR="00CD1233" w:rsidRPr="002524DC" w14:paraId="4E38B54F" w14:textId="77777777" w:rsidTr="003B3BDD">
        <w:trPr>
          <w:cantSplit/>
        </w:trPr>
        <w:tc>
          <w:tcPr>
            <w:tcW w:w="668" w:type="dxa"/>
          </w:tcPr>
          <w:p w14:paraId="21634090" w14:textId="77777777" w:rsidR="00CD1233" w:rsidRPr="002524DC" w:rsidRDefault="00CD1233" w:rsidP="008416DD">
            <w:pPr>
              <w:spacing w:after="120"/>
              <w:rPr>
                <w:b/>
              </w:rPr>
            </w:pPr>
          </w:p>
        </w:tc>
        <w:tc>
          <w:tcPr>
            <w:tcW w:w="9278" w:type="dxa"/>
          </w:tcPr>
          <w:p w14:paraId="77B0A1B6" w14:textId="35CC16CE" w:rsidR="00126C55" w:rsidRPr="002524DC" w:rsidRDefault="00CD1233" w:rsidP="00084F60">
            <w:pPr>
              <w:autoSpaceDE w:val="0"/>
              <w:autoSpaceDN w:val="0"/>
              <w:adjustRightInd w:val="0"/>
              <w:spacing w:after="120"/>
              <w:rPr>
                <w:b/>
              </w:rPr>
            </w:pPr>
            <w:r w:rsidRPr="002524DC">
              <w:rPr>
                <w:b/>
              </w:rPr>
              <w:t xml:space="preserve">OPUS ENERGY LIMITED </w:t>
            </w:r>
            <w:r w:rsidRPr="00B462AB">
              <w:rPr>
                <w:b/>
              </w:rPr>
              <w:t>(Registered No. 04382246) whose registered office is at  Lambourne House, 311-321 Banbury Road, Oxford, OX2 7JH</w:t>
            </w:r>
          </w:p>
        </w:tc>
      </w:tr>
      <w:tr w:rsidR="00A958AD" w:rsidRPr="002524DC" w14:paraId="21B88670" w14:textId="77777777" w:rsidTr="003B3BDD">
        <w:trPr>
          <w:cantSplit/>
        </w:trPr>
        <w:tc>
          <w:tcPr>
            <w:tcW w:w="668" w:type="dxa"/>
          </w:tcPr>
          <w:p w14:paraId="70906AA4" w14:textId="77777777" w:rsidR="00A958AD" w:rsidRPr="002524DC" w:rsidRDefault="00A958AD" w:rsidP="008416DD">
            <w:pPr>
              <w:spacing w:after="120"/>
              <w:rPr>
                <w:b/>
              </w:rPr>
            </w:pPr>
          </w:p>
        </w:tc>
        <w:tc>
          <w:tcPr>
            <w:tcW w:w="9278" w:type="dxa"/>
          </w:tcPr>
          <w:p w14:paraId="6F5818B3" w14:textId="1BAFDFFB" w:rsidR="00A958AD" w:rsidRDefault="00A958AD" w:rsidP="00084F60">
            <w:pPr>
              <w:autoSpaceDE w:val="0"/>
              <w:autoSpaceDN w:val="0"/>
              <w:adjustRightInd w:val="0"/>
              <w:spacing w:after="120"/>
              <w:rPr>
                <w:b/>
              </w:rPr>
            </w:pPr>
            <w:r>
              <w:rPr>
                <w:b/>
              </w:rPr>
              <w:t>THISTLE ENERGY SUPPLY LIMITED (Registered No. 9933313) whose registered office is at White Collar Factory, , 1 Old Street Yard, London EC1Y 8AF</w:t>
            </w:r>
          </w:p>
        </w:tc>
      </w:tr>
      <w:tr w:rsidR="00A958AD" w:rsidRPr="002524DC" w14:paraId="4C6168AA" w14:textId="77777777" w:rsidTr="003B3BDD">
        <w:trPr>
          <w:cantSplit/>
        </w:trPr>
        <w:tc>
          <w:tcPr>
            <w:tcW w:w="668" w:type="dxa"/>
          </w:tcPr>
          <w:p w14:paraId="3F0A3075" w14:textId="77777777" w:rsidR="00A958AD" w:rsidRPr="002524DC" w:rsidRDefault="00A958AD" w:rsidP="008416DD">
            <w:pPr>
              <w:spacing w:after="120"/>
              <w:rPr>
                <w:b/>
              </w:rPr>
            </w:pPr>
          </w:p>
        </w:tc>
        <w:tc>
          <w:tcPr>
            <w:tcW w:w="9278" w:type="dxa"/>
          </w:tcPr>
          <w:p w14:paraId="04F1D412" w14:textId="4B2B19EF" w:rsidR="00A958AD" w:rsidRDefault="00A958AD" w:rsidP="00084F60">
            <w:pPr>
              <w:autoSpaceDE w:val="0"/>
              <w:autoSpaceDN w:val="0"/>
              <w:adjustRightInd w:val="0"/>
              <w:spacing w:after="120"/>
              <w:rPr>
                <w:b/>
              </w:rPr>
            </w:pPr>
            <w:r>
              <w:rPr>
                <w:b/>
              </w:rPr>
              <w:t>MONEYPLUS ENERGY LIMITED (Registered No. 10769313) whose registered office is at Riverside, New Bailey Street, Manchester M3 5FS</w:t>
            </w:r>
          </w:p>
        </w:tc>
      </w:tr>
      <w:tr w:rsidR="00A958AD" w:rsidRPr="002524DC" w14:paraId="44D5CA07" w14:textId="77777777" w:rsidTr="003B3BDD">
        <w:trPr>
          <w:cantSplit/>
        </w:trPr>
        <w:tc>
          <w:tcPr>
            <w:tcW w:w="668" w:type="dxa"/>
          </w:tcPr>
          <w:p w14:paraId="4FF92F74" w14:textId="77777777" w:rsidR="00A958AD" w:rsidRPr="002524DC" w:rsidRDefault="00A958AD" w:rsidP="008416DD">
            <w:pPr>
              <w:spacing w:after="120"/>
              <w:rPr>
                <w:b/>
              </w:rPr>
            </w:pPr>
          </w:p>
        </w:tc>
        <w:tc>
          <w:tcPr>
            <w:tcW w:w="9278" w:type="dxa"/>
          </w:tcPr>
          <w:p w14:paraId="259E4BFC" w14:textId="4BD03F6E" w:rsidR="00A958AD" w:rsidRDefault="009B3047" w:rsidP="00084F60">
            <w:pPr>
              <w:autoSpaceDE w:val="0"/>
              <w:autoSpaceDN w:val="0"/>
              <w:adjustRightInd w:val="0"/>
              <w:spacing w:after="120"/>
              <w:rPr>
                <w:b/>
              </w:rPr>
            </w:pPr>
            <w:r>
              <w:rPr>
                <w:b/>
              </w:rPr>
              <w:t xml:space="preserve">NEON REEF ENERGY </w:t>
            </w:r>
            <w:r w:rsidR="00A958AD">
              <w:rPr>
                <w:b/>
              </w:rPr>
              <w:t xml:space="preserve">ENERGY LTD (Registered No. 10871657) whose registered office is at </w:t>
            </w:r>
            <w:r>
              <w:rPr>
                <w:b/>
              </w:rPr>
              <w:t>Floor 7 Merck House, Seldown Road, Poole BH15 1TW</w:t>
            </w:r>
          </w:p>
        </w:tc>
      </w:tr>
      <w:tr w:rsidR="00592B02" w:rsidRPr="002524DC" w14:paraId="40591812" w14:textId="77777777" w:rsidTr="003B3BDD">
        <w:trPr>
          <w:cantSplit/>
        </w:trPr>
        <w:tc>
          <w:tcPr>
            <w:tcW w:w="668" w:type="dxa"/>
          </w:tcPr>
          <w:p w14:paraId="0C8AF31F" w14:textId="77777777" w:rsidR="00592B02" w:rsidRPr="002524DC" w:rsidRDefault="00592B02" w:rsidP="008416DD">
            <w:pPr>
              <w:spacing w:after="120"/>
              <w:rPr>
                <w:b/>
              </w:rPr>
            </w:pPr>
          </w:p>
        </w:tc>
        <w:tc>
          <w:tcPr>
            <w:tcW w:w="9278" w:type="dxa"/>
          </w:tcPr>
          <w:p w14:paraId="499DA894" w14:textId="6080BAC1" w:rsidR="00592B02" w:rsidRDefault="00592B02" w:rsidP="00084F60">
            <w:pPr>
              <w:autoSpaceDE w:val="0"/>
              <w:autoSpaceDN w:val="0"/>
              <w:adjustRightInd w:val="0"/>
              <w:spacing w:after="120"/>
              <w:rPr>
                <w:b/>
              </w:rPr>
            </w:pPr>
            <w:r>
              <w:rPr>
                <w:b/>
              </w:rPr>
              <w:t>OVAL ENERGY LIMITED (Registered No. 11629914) whose registered office is c/o Utiliteam, 7 &amp; 8 Delta Bank Road, Metro Riverside, Gateshead, Tyne and Wear NE11 9DJ</w:t>
            </w:r>
          </w:p>
        </w:tc>
      </w:tr>
      <w:tr w:rsidR="00CD1233" w:rsidRPr="002524DC" w14:paraId="418C088A" w14:textId="77777777" w:rsidTr="003B3BDD">
        <w:trPr>
          <w:cantSplit/>
        </w:trPr>
        <w:tc>
          <w:tcPr>
            <w:tcW w:w="668" w:type="dxa"/>
          </w:tcPr>
          <w:p w14:paraId="34FD505E" w14:textId="77777777" w:rsidR="00CD1233" w:rsidRPr="002524DC" w:rsidRDefault="00CD1233" w:rsidP="008416DD">
            <w:pPr>
              <w:spacing w:after="120"/>
              <w:rPr>
                <w:b/>
              </w:rPr>
            </w:pPr>
          </w:p>
        </w:tc>
        <w:tc>
          <w:tcPr>
            <w:tcW w:w="9278" w:type="dxa"/>
          </w:tcPr>
          <w:p w14:paraId="7500FA37" w14:textId="29A7A86E" w:rsidR="00CD1233" w:rsidRPr="002524DC" w:rsidRDefault="00CD1233" w:rsidP="00084F60">
            <w:pPr>
              <w:autoSpaceDE w:val="0"/>
              <w:autoSpaceDN w:val="0"/>
              <w:adjustRightInd w:val="0"/>
              <w:spacing w:after="120"/>
              <w:rPr>
                <w:b/>
              </w:rPr>
            </w:pPr>
            <w:r w:rsidRPr="002524DC">
              <w:rPr>
                <w:b/>
              </w:rPr>
              <w:t>OVO ELECTRICITY LIMITED</w:t>
            </w:r>
            <w:r w:rsidRPr="00B462AB">
              <w:rPr>
                <w:b/>
              </w:rPr>
              <w:t xml:space="preserve"> (Registered No. 06858121) whose registered </w:t>
            </w:r>
            <w:r>
              <w:rPr>
                <w:b/>
              </w:rPr>
              <w:t>office</w:t>
            </w:r>
            <w:r w:rsidRPr="00B462AB">
              <w:rPr>
                <w:b/>
              </w:rPr>
              <w:t xml:space="preserve"> is at  </w:t>
            </w:r>
            <w:r w:rsidRPr="00174288">
              <w:rPr>
                <w:b/>
              </w:rPr>
              <w:t>1 Rivergate, Temple Quay, Bristol</w:t>
            </w:r>
            <w:r w:rsidRPr="00B462AB">
              <w:rPr>
                <w:b/>
              </w:rPr>
              <w:t xml:space="preserve">, </w:t>
            </w:r>
            <w:r w:rsidRPr="00174288">
              <w:rPr>
                <w:b/>
              </w:rPr>
              <w:t>BS1 6ED</w:t>
            </w:r>
          </w:p>
        </w:tc>
      </w:tr>
      <w:tr w:rsidR="00CD1233" w:rsidRPr="002524DC" w14:paraId="3329B9BA" w14:textId="77777777" w:rsidTr="003B3BDD">
        <w:trPr>
          <w:cantSplit/>
        </w:trPr>
        <w:tc>
          <w:tcPr>
            <w:tcW w:w="668" w:type="dxa"/>
          </w:tcPr>
          <w:p w14:paraId="34307A03" w14:textId="77777777" w:rsidR="00CD1233" w:rsidRPr="002524DC" w:rsidRDefault="00CD1233" w:rsidP="008416DD">
            <w:pPr>
              <w:spacing w:after="120"/>
              <w:rPr>
                <w:b/>
              </w:rPr>
            </w:pPr>
          </w:p>
        </w:tc>
        <w:tc>
          <w:tcPr>
            <w:tcW w:w="9278" w:type="dxa"/>
          </w:tcPr>
          <w:p w14:paraId="42C5A3CD" w14:textId="4BA41F41" w:rsidR="00CD1233" w:rsidRDefault="00CD1233" w:rsidP="00084F60">
            <w:pPr>
              <w:autoSpaceDE w:val="0"/>
              <w:autoSpaceDN w:val="0"/>
              <w:adjustRightInd w:val="0"/>
              <w:spacing w:after="120"/>
              <w:rPr>
                <w:b/>
              </w:rPr>
            </w:pPr>
            <w:r>
              <w:rPr>
                <w:b/>
              </w:rPr>
              <w:t xml:space="preserve">PADDINGTON POWER LIMITED </w:t>
            </w:r>
            <w:r w:rsidRPr="00B462AB">
              <w:rPr>
                <w:b/>
              </w:rPr>
              <w:t xml:space="preserve">(Registered No. 8469701) whose registered </w:t>
            </w:r>
            <w:r>
              <w:rPr>
                <w:b/>
              </w:rPr>
              <w:t>office</w:t>
            </w:r>
            <w:r w:rsidRPr="00B462AB">
              <w:rPr>
                <w:b/>
              </w:rPr>
              <w:t xml:space="preserve"> is at </w:t>
            </w:r>
            <w:r w:rsidRPr="00174288">
              <w:rPr>
                <w:b/>
              </w:rPr>
              <w:t>Suite 4 Number One @ The Beehive Lions Drive, Shadsworth Business Park, Blackburn, Lancashire</w:t>
            </w:r>
            <w:r>
              <w:rPr>
                <w:b/>
              </w:rPr>
              <w:t>,</w:t>
            </w:r>
            <w:r w:rsidRPr="00174288">
              <w:rPr>
                <w:b/>
              </w:rPr>
              <w:t xml:space="preserve"> BB1 2QS</w:t>
            </w:r>
          </w:p>
        </w:tc>
      </w:tr>
      <w:tr w:rsidR="00CD1233" w:rsidRPr="002524DC" w14:paraId="7A337FFC" w14:textId="77777777" w:rsidTr="003B3BDD">
        <w:trPr>
          <w:cantSplit/>
        </w:trPr>
        <w:tc>
          <w:tcPr>
            <w:tcW w:w="668" w:type="dxa"/>
          </w:tcPr>
          <w:p w14:paraId="62C6EEA2" w14:textId="77777777" w:rsidR="00CD1233" w:rsidRPr="002524DC" w:rsidRDefault="00CD1233" w:rsidP="008416DD">
            <w:pPr>
              <w:spacing w:after="120"/>
              <w:rPr>
                <w:b/>
              </w:rPr>
            </w:pPr>
          </w:p>
        </w:tc>
        <w:tc>
          <w:tcPr>
            <w:tcW w:w="9278" w:type="dxa"/>
          </w:tcPr>
          <w:p w14:paraId="04BDA36F" w14:textId="139C2612" w:rsidR="006123FA" w:rsidRDefault="00CD1233" w:rsidP="00084F60">
            <w:pPr>
              <w:autoSpaceDE w:val="0"/>
              <w:autoSpaceDN w:val="0"/>
              <w:adjustRightInd w:val="0"/>
              <w:spacing w:after="120"/>
              <w:rPr>
                <w:b/>
              </w:rPr>
            </w:pPr>
            <w:r>
              <w:rPr>
                <w:b/>
              </w:rPr>
              <w:t xml:space="preserve">PALLADIUM ENERGY SUPPLY LIMITED </w:t>
            </w:r>
            <w:r w:rsidRPr="00B462AB">
              <w:rPr>
                <w:b/>
              </w:rPr>
              <w:t xml:space="preserve">(Registered No. 09134831) whose registered </w:t>
            </w:r>
            <w:r>
              <w:rPr>
                <w:b/>
              </w:rPr>
              <w:t>office</w:t>
            </w:r>
            <w:r w:rsidRPr="00B462AB">
              <w:rPr>
                <w:b/>
              </w:rPr>
              <w:t xml:space="preserve"> is at </w:t>
            </w:r>
            <w:r>
              <w:rPr>
                <w:b/>
              </w:rPr>
              <w:t>PO Box 1313,</w:t>
            </w:r>
            <w:r w:rsidRPr="00174288">
              <w:rPr>
                <w:b/>
              </w:rPr>
              <w:t xml:space="preserve"> Blackpool, Lancashire, United Kingdom</w:t>
            </w:r>
            <w:r w:rsidRPr="00B462AB">
              <w:rPr>
                <w:b/>
              </w:rPr>
              <w:t xml:space="preserve">, </w:t>
            </w:r>
            <w:r w:rsidRPr="00174288">
              <w:rPr>
                <w:b/>
              </w:rPr>
              <w:t>FY1 9HS</w:t>
            </w:r>
          </w:p>
        </w:tc>
      </w:tr>
      <w:tr w:rsidR="00592B02" w:rsidRPr="002524DC" w14:paraId="742F70CC" w14:textId="77777777" w:rsidTr="003B3BDD">
        <w:trPr>
          <w:cantSplit/>
        </w:trPr>
        <w:tc>
          <w:tcPr>
            <w:tcW w:w="668" w:type="dxa"/>
          </w:tcPr>
          <w:p w14:paraId="24C1DC43" w14:textId="77777777" w:rsidR="00592B02" w:rsidRPr="002524DC" w:rsidRDefault="00592B02" w:rsidP="008416DD">
            <w:pPr>
              <w:spacing w:after="120"/>
              <w:rPr>
                <w:b/>
              </w:rPr>
            </w:pPr>
          </w:p>
        </w:tc>
        <w:tc>
          <w:tcPr>
            <w:tcW w:w="9278" w:type="dxa"/>
          </w:tcPr>
          <w:p w14:paraId="3C2BB79A" w14:textId="3F54BBEE" w:rsidR="00592B02" w:rsidRDefault="00592B02" w:rsidP="00084F60">
            <w:pPr>
              <w:autoSpaceDE w:val="0"/>
              <w:autoSpaceDN w:val="0"/>
              <w:adjustRightInd w:val="0"/>
              <w:spacing w:after="120"/>
              <w:rPr>
                <w:b/>
              </w:rPr>
            </w:pPr>
            <w:r>
              <w:rPr>
                <w:b/>
              </w:rPr>
              <w:t>PERLE ENERGY LIMITED (Registered No. 10861487) whose registered address is at Water Court, 116-118 Canal Street, Nottingham, NG1 7HF</w:t>
            </w:r>
          </w:p>
        </w:tc>
      </w:tr>
      <w:tr w:rsidR="00592B02" w:rsidRPr="002524DC" w14:paraId="4F8AB518" w14:textId="77777777" w:rsidTr="003B3BDD">
        <w:trPr>
          <w:cantSplit/>
        </w:trPr>
        <w:tc>
          <w:tcPr>
            <w:tcW w:w="668" w:type="dxa"/>
          </w:tcPr>
          <w:p w14:paraId="5B074ADA" w14:textId="77777777" w:rsidR="00592B02" w:rsidRPr="002524DC" w:rsidRDefault="00592B02" w:rsidP="008416DD">
            <w:pPr>
              <w:spacing w:after="120"/>
              <w:rPr>
                <w:b/>
              </w:rPr>
            </w:pPr>
          </w:p>
        </w:tc>
        <w:tc>
          <w:tcPr>
            <w:tcW w:w="9278" w:type="dxa"/>
          </w:tcPr>
          <w:p w14:paraId="41CF7A11" w14:textId="1BD42CF9" w:rsidR="00592B02" w:rsidRDefault="00592B02" w:rsidP="00084F60">
            <w:pPr>
              <w:autoSpaceDE w:val="0"/>
              <w:autoSpaceDN w:val="0"/>
              <w:adjustRightInd w:val="0"/>
              <w:spacing w:after="120"/>
              <w:rPr>
                <w:b/>
              </w:rPr>
            </w:pPr>
            <w:r>
              <w:rPr>
                <w:b/>
              </w:rPr>
              <w:t>PEOPLE’S ENERGY (SUPPLY) LIMITED (Registered No. 09844617) whose registered office is at 12 Muirfield Cottage, Vardon Road, Gullane, EH31 2ED</w:t>
            </w:r>
          </w:p>
        </w:tc>
      </w:tr>
      <w:tr w:rsidR="00592B02" w:rsidRPr="002524DC" w14:paraId="1E51BBC6" w14:textId="77777777" w:rsidTr="003B3BDD">
        <w:trPr>
          <w:cantSplit/>
        </w:trPr>
        <w:tc>
          <w:tcPr>
            <w:tcW w:w="668" w:type="dxa"/>
          </w:tcPr>
          <w:p w14:paraId="1752282C" w14:textId="77777777" w:rsidR="00592B02" w:rsidRPr="002524DC" w:rsidRDefault="00592B02" w:rsidP="008416DD">
            <w:pPr>
              <w:spacing w:after="120"/>
              <w:rPr>
                <w:b/>
              </w:rPr>
            </w:pPr>
          </w:p>
        </w:tc>
        <w:tc>
          <w:tcPr>
            <w:tcW w:w="9278" w:type="dxa"/>
          </w:tcPr>
          <w:p w14:paraId="45DBDA47" w14:textId="6412FCF4" w:rsidR="00592B02" w:rsidRDefault="00592B02" w:rsidP="00084F60">
            <w:pPr>
              <w:autoSpaceDE w:val="0"/>
              <w:autoSpaceDN w:val="0"/>
              <w:adjustRightInd w:val="0"/>
              <w:spacing w:after="120"/>
              <w:rPr>
                <w:b/>
              </w:rPr>
            </w:pPr>
            <w:r>
              <w:rPr>
                <w:b/>
              </w:rPr>
              <w:t>PFP ENERGY LIMITED (Registered No. 08994981) whose registered office is at 2 Edward V11 Quay, Riversway, Preston, PR2 2YF</w:t>
            </w:r>
          </w:p>
        </w:tc>
      </w:tr>
      <w:tr w:rsidR="00592B02" w:rsidRPr="002524DC" w14:paraId="2FCCFA9D" w14:textId="77777777" w:rsidTr="003B3BDD">
        <w:trPr>
          <w:cantSplit/>
        </w:trPr>
        <w:tc>
          <w:tcPr>
            <w:tcW w:w="668" w:type="dxa"/>
          </w:tcPr>
          <w:p w14:paraId="409D5693" w14:textId="77777777" w:rsidR="00592B02" w:rsidRPr="002524DC" w:rsidRDefault="00592B02" w:rsidP="008416DD">
            <w:pPr>
              <w:spacing w:after="120"/>
              <w:rPr>
                <w:b/>
              </w:rPr>
            </w:pPr>
          </w:p>
        </w:tc>
        <w:tc>
          <w:tcPr>
            <w:tcW w:w="9278" w:type="dxa"/>
          </w:tcPr>
          <w:p w14:paraId="6F0F0F5B" w14:textId="37F83185" w:rsidR="00592B02" w:rsidRDefault="00592B02" w:rsidP="00084F60">
            <w:pPr>
              <w:autoSpaceDE w:val="0"/>
              <w:autoSpaceDN w:val="0"/>
              <w:adjustRightInd w:val="0"/>
              <w:spacing w:after="120"/>
              <w:rPr>
                <w:b/>
              </w:rPr>
            </w:pPr>
            <w:r>
              <w:rPr>
                <w:b/>
              </w:rPr>
              <w:t>PFP ENERGY SUPPLIES LIMITED (Registered No. 09135694) whose registered office is at 2 Edward V11 Quay, Riversway, Preston, PR2 2YF</w:t>
            </w:r>
          </w:p>
        </w:tc>
      </w:tr>
      <w:tr w:rsidR="00CD1233" w:rsidRPr="002524DC" w14:paraId="17593BDF" w14:textId="77777777" w:rsidTr="003B3BDD">
        <w:trPr>
          <w:cantSplit/>
        </w:trPr>
        <w:tc>
          <w:tcPr>
            <w:tcW w:w="668" w:type="dxa"/>
          </w:tcPr>
          <w:p w14:paraId="65B729E1" w14:textId="77777777" w:rsidR="00CD1233" w:rsidRPr="002524DC" w:rsidRDefault="00CD1233" w:rsidP="008416DD">
            <w:pPr>
              <w:spacing w:after="120"/>
              <w:rPr>
                <w:b/>
              </w:rPr>
            </w:pPr>
          </w:p>
        </w:tc>
        <w:tc>
          <w:tcPr>
            <w:tcW w:w="9278" w:type="dxa"/>
          </w:tcPr>
          <w:p w14:paraId="3ECE9C91" w14:textId="15C73C56" w:rsidR="00C66DDA" w:rsidDel="005520AF" w:rsidRDefault="00EE36A4" w:rsidP="00084F60">
            <w:pPr>
              <w:autoSpaceDE w:val="0"/>
              <w:autoSpaceDN w:val="0"/>
              <w:adjustRightInd w:val="0"/>
              <w:spacing w:after="120"/>
              <w:rPr>
                <w:b/>
              </w:rPr>
            </w:pPr>
            <w:r>
              <w:rPr>
                <w:b/>
              </w:rPr>
              <w:t xml:space="preserve">TONIK </w:t>
            </w:r>
            <w:r w:rsidR="00CD1233">
              <w:rPr>
                <w:b/>
              </w:rPr>
              <w:t xml:space="preserve">ENERGY LIMITED (Registered No. 09812673) whose registered office is at </w:t>
            </w:r>
            <w:r>
              <w:rPr>
                <w:b/>
              </w:rPr>
              <w:t>Fourth Floor, Lombard House, 145 Great Charles Street, Birmingham B3 3LP</w:t>
            </w:r>
          </w:p>
        </w:tc>
      </w:tr>
      <w:tr w:rsidR="00CD1233" w:rsidRPr="002524DC" w14:paraId="30B2ED96" w14:textId="77777777" w:rsidTr="002D371A">
        <w:trPr>
          <w:cantSplit/>
          <w:trHeight w:val="810"/>
        </w:trPr>
        <w:tc>
          <w:tcPr>
            <w:tcW w:w="668" w:type="dxa"/>
          </w:tcPr>
          <w:p w14:paraId="555AA1A4" w14:textId="77777777" w:rsidR="00CD1233" w:rsidRPr="002524DC" w:rsidRDefault="00CD1233" w:rsidP="008416DD">
            <w:pPr>
              <w:spacing w:after="120"/>
              <w:rPr>
                <w:b/>
              </w:rPr>
            </w:pPr>
          </w:p>
        </w:tc>
        <w:tc>
          <w:tcPr>
            <w:tcW w:w="9278" w:type="dxa"/>
          </w:tcPr>
          <w:p w14:paraId="10F8034C" w14:textId="4EA2E16F" w:rsidR="00CD1233" w:rsidRDefault="00592B02" w:rsidP="00084F60">
            <w:pPr>
              <w:autoSpaceDE w:val="0"/>
              <w:autoSpaceDN w:val="0"/>
              <w:adjustRightInd w:val="0"/>
              <w:spacing w:after="120"/>
              <w:rPr>
                <w:b/>
              </w:rPr>
            </w:pPr>
            <w:r>
              <w:rPr>
                <w:b/>
              </w:rPr>
              <w:t>PIRRANELLO ENERGY LTD (Registered No. 10769036) whose registered office is at Utilihouse, East Terrace, Euxton Lane, Chorley, Lancashire, PR7 6TE</w:t>
            </w:r>
          </w:p>
          <w:p w14:paraId="15A3319C" w14:textId="6128579F" w:rsidR="0072359E" w:rsidRPr="002524DC" w:rsidRDefault="0072359E" w:rsidP="00B86E8E">
            <w:pPr>
              <w:autoSpaceDE w:val="0"/>
              <w:autoSpaceDN w:val="0"/>
              <w:adjustRightInd w:val="0"/>
              <w:spacing w:after="120"/>
              <w:rPr>
                <w:b/>
              </w:rPr>
            </w:pPr>
            <w:r>
              <w:rPr>
                <w:b/>
              </w:rPr>
              <w:t xml:space="preserve">PLANET 9 LIMITED (Registered No. </w:t>
            </w:r>
            <w:r w:rsidRPr="00344101">
              <w:t>07294473</w:t>
            </w:r>
            <w:r>
              <w:rPr>
                <w:rStyle w:val="Strong"/>
                <w:rFonts w:ascii="Arial" w:hAnsi="Arial" w:cs="Arial"/>
                <w:color w:val="0B0C0C"/>
                <w:sz w:val="29"/>
                <w:szCs w:val="29"/>
                <w:bdr w:val="none" w:sz="0" w:space="0" w:color="auto" w:frame="1"/>
                <w:shd w:val="clear" w:color="auto" w:fill="FFFFFF"/>
              </w:rPr>
              <w:t xml:space="preserve">) </w:t>
            </w:r>
            <w:r w:rsidRPr="00344101">
              <w:t xml:space="preserve">whose registered office is at </w:t>
            </w:r>
            <w:r w:rsidRPr="00344101">
              <w:rPr>
                <w:b/>
              </w:rPr>
              <w:t>Giants And Titans Limited, 3rd Floor York House, 38 Great Charles Street Queensway, Birmingham  B3 3JY</w:t>
            </w:r>
          </w:p>
        </w:tc>
      </w:tr>
      <w:tr w:rsidR="00592B02" w:rsidRPr="002524DC" w14:paraId="075F5301" w14:textId="77777777" w:rsidTr="003B3BDD">
        <w:trPr>
          <w:cantSplit/>
        </w:trPr>
        <w:tc>
          <w:tcPr>
            <w:tcW w:w="668" w:type="dxa"/>
          </w:tcPr>
          <w:p w14:paraId="5B516B02" w14:textId="77777777" w:rsidR="00592B02" w:rsidRPr="002524DC" w:rsidRDefault="00592B02" w:rsidP="008416DD">
            <w:pPr>
              <w:spacing w:after="120"/>
              <w:rPr>
                <w:b/>
              </w:rPr>
            </w:pPr>
          </w:p>
        </w:tc>
        <w:tc>
          <w:tcPr>
            <w:tcW w:w="9278" w:type="dxa"/>
          </w:tcPr>
          <w:p w14:paraId="5D830B8F" w14:textId="21487C4E" w:rsidR="00592B02" w:rsidRPr="002524DC" w:rsidRDefault="00592B02" w:rsidP="00084F60">
            <w:pPr>
              <w:autoSpaceDE w:val="0"/>
              <w:autoSpaceDN w:val="0"/>
              <w:adjustRightInd w:val="0"/>
              <w:spacing w:after="120"/>
              <w:rPr>
                <w:b/>
              </w:rPr>
            </w:pPr>
            <w:r w:rsidRPr="002524DC">
              <w:rPr>
                <w:b/>
              </w:rPr>
              <w:t xml:space="preserve">POWER4ALL LIMITED </w:t>
            </w:r>
            <w:r w:rsidRPr="00B462AB">
              <w:rPr>
                <w:b/>
              </w:rPr>
              <w:t>(Registered No. 06222064) whose registered office is Legal Department, Asda House, Southbank Great Wilson Street, Leeds, West Yorkshire LS11 5AD</w:t>
            </w:r>
          </w:p>
        </w:tc>
      </w:tr>
      <w:tr w:rsidR="00592B02" w:rsidRPr="002524DC" w14:paraId="546C7E98" w14:textId="77777777" w:rsidTr="003B3BDD">
        <w:trPr>
          <w:cantSplit/>
        </w:trPr>
        <w:tc>
          <w:tcPr>
            <w:tcW w:w="668" w:type="dxa"/>
          </w:tcPr>
          <w:p w14:paraId="6F000FF9" w14:textId="77777777" w:rsidR="00592B02" w:rsidRPr="002524DC" w:rsidRDefault="00592B02" w:rsidP="008416DD">
            <w:pPr>
              <w:spacing w:after="120"/>
              <w:rPr>
                <w:b/>
              </w:rPr>
            </w:pPr>
          </w:p>
        </w:tc>
        <w:tc>
          <w:tcPr>
            <w:tcW w:w="9278" w:type="dxa"/>
          </w:tcPr>
          <w:p w14:paraId="7071AFA7" w14:textId="5391F9DA" w:rsidR="00592B02" w:rsidDel="00C7540F" w:rsidRDefault="00592B02" w:rsidP="00084F60">
            <w:pPr>
              <w:autoSpaceDE w:val="0"/>
              <w:autoSpaceDN w:val="0"/>
              <w:adjustRightInd w:val="0"/>
              <w:spacing w:after="120"/>
              <w:rPr>
                <w:b/>
              </w:rPr>
            </w:pPr>
            <w:r>
              <w:rPr>
                <w:b/>
              </w:rPr>
              <w:t>POWERQ LIMITED (Registered No. 09283816) whose registered office is at 4 Beech Avenue, Worcester, Worcestershire, England, WR3 8PZ</w:t>
            </w:r>
          </w:p>
        </w:tc>
      </w:tr>
      <w:tr w:rsidR="00592B02" w:rsidRPr="002524DC" w14:paraId="5913D50A" w14:textId="77777777" w:rsidTr="003B3BDD">
        <w:trPr>
          <w:cantSplit/>
          <w:trHeight w:val="810"/>
        </w:trPr>
        <w:tc>
          <w:tcPr>
            <w:tcW w:w="668" w:type="dxa"/>
          </w:tcPr>
          <w:p w14:paraId="614180D5" w14:textId="77777777" w:rsidR="00592B02" w:rsidRPr="002524DC" w:rsidRDefault="00592B02" w:rsidP="008416DD">
            <w:pPr>
              <w:spacing w:after="120"/>
              <w:rPr>
                <w:b/>
              </w:rPr>
            </w:pPr>
          </w:p>
        </w:tc>
        <w:tc>
          <w:tcPr>
            <w:tcW w:w="9278" w:type="dxa"/>
          </w:tcPr>
          <w:p w14:paraId="28F84FA2" w14:textId="658DE28C" w:rsidR="00592B02" w:rsidRDefault="00592B02" w:rsidP="00084F60">
            <w:pPr>
              <w:autoSpaceDE w:val="0"/>
              <w:autoSpaceDN w:val="0"/>
              <w:adjustRightInd w:val="0"/>
              <w:spacing w:after="120"/>
              <w:rPr>
                <w:b/>
              </w:rPr>
            </w:pPr>
            <w:r>
              <w:rPr>
                <w:b/>
              </w:rPr>
              <w:t>PS ENERGY UK LIMITED (Registered No. 09850654) whose registered office is at Windmill Hill Business Park, Whitehill Way, Swindon, Wiltshire SN5 6PB</w:t>
            </w:r>
          </w:p>
        </w:tc>
      </w:tr>
      <w:tr w:rsidR="00592B02" w:rsidRPr="002524DC" w14:paraId="133349B6" w14:textId="77777777" w:rsidTr="003B3BDD">
        <w:trPr>
          <w:cantSplit/>
          <w:trHeight w:val="810"/>
        </w:trPr>
        <w:tc>
          <w:tcPr>
            <w:tcW w:w="668" w:type="dxa"/>
          </w:tcPr>
          <w:p w14:paraId="68E0BCA5" w14:textId="77777777" w:rsidR="00592B02" w:rsidRPr="002524DC" w:rsidRDefault="00592B02" w:rsidP="008416DD">
            <w:pPr>
              <w:spacing w:after="120"/>
              <w:rPr>
                <w:b/>
              </w:rPr>
            </w:pPr>
          </w:p>
        </w:tc>
        <w:tc>
          <w:tcPr>
            <w:tcW w:w="9278" w:type="dxa"/>
          </w:tcPr>
          <w:p w14:paraId="10B1E1E2" w14:textId="49F50CDB" w:rsidR="00592B02" w:rsidRDefault="00592B02" w:rsidP="00084F60">
            <w:pPr>
              <w:autoSpaceDE w:val="0"/>
              <w:autoSpaceDN w:val="0"/>
              <w:adjustRightInd w:val="0"/>
              <w:spacing w:after="120"/>
              <w:rPr>
                <w:b/>
              </w:rPr>
            </w:pPr>
            <w:r>
              <w:rPr>
                <w:b/>
              </w:rPr>
              <w:t xml:space="preserve">PURE PLANET LIMITED (Registered No. 09735688) whose registered office is at </w:t>
            </w:r>
            <w:r w:rsidRPr="00AD53F3">
              <w:rPr>
                <w:b/>
              </w:rPr>
              <w:t>Desklodge, 5th Floor, 1 Temple Way, Bristol, England, BS2 0BY</w:t>
            </w:r>
          </w:p>
        </w:tc>
      </w:tr>
      <w:tr w:rsidR="00592B02" w:rsidRPr="002524DC" w14:paraId="292D0750" w14:textId="77777777" w:rsidTr="003B3BDD">
        <w:trPr>
          <w:cantSplit/>
          <w:trHeight w:val="810"/>
        </w:trPr>
        <w:tc>
          <w:tcPr>
            <w:tcW w:w="668" w:type="dxa"/>
          </w:tcPr>
          <w:p w14:paraId="319F7DD8" w14:textId="77777777" w:rsidR="00592B02" w:rsidRPr="002524DC" w:rsidRDefault="00592B02" w:rsidP="008416DD">
            <w:pPr>
              <w:spacing w:after="120"/>
              <w:rPr>
                <w:b/>
              </w:rPr>
            </w:pPr>
          </w:p>
        </w:tc>
        <w:tc>
          <w:tcPr>
            <w:tcW w:w="9278" w:type="dxa"/>
          </w:tcPr>
          <w:p w14:paraId="4EABA02F" w14:textId="1955650F" w:rsidR="00592B02" w:rsidRDefault="00592B02" w:rsidP="00084F60">
            <w:pPr>
              <w:autoSpaceDE w:val="0"/>
              <w:autoSpaceDN w:val="0"/>
              <w:adjustRightInd w:val="0"/>
              <w:spacing w:after="120"/>
              <w:rPr>
                <w:b/>
              </w:rPr>
            </w:pPr>
            <w:r>
              <w:rPr>
                <w:b/>
              </w:rPr>
              <w:t>PUTNEY ENERGY LIMITED (Registered No. 09844621) whose r</w:t>
            </w:r>
            <w:r w:rsidRPr="009F719E">
              <w:rPr>
                <w:b/>
                <w:szCs w:val="24"/>
              </w:rPr>
              <w:t xml:space="preserve">egistered office is at </w:t>
            </w:r>
            <w:r w:rsidRPr="00EF4E05">
              <w:rPr>
                <w:b/>
                <w:bCs/>
                <w:color w:val="0B0C0C"/>
                <w:szCs w:val="24"/>
                <w:shd w:val="clear" w:color="auto" w:fill="FFFFFF"/>
              </w:rPr>
              <w:t>8 Church Meadows, Toddington, Cheltenham, Gloucestershire, United Kingdom, GL54 5DB</w:t>
            </w:r>
          </w:p>
        </w:tc>
      </w:tr>
      <w:tr w:rsidR="00592B02" w:rsidRPr="002524DC" w14:paraId="3E4D2AA9" w14:textId="77777777" w:rsidTr="003B3BDD">
        <w:trPr>
          <w:cantSplit/>
          <w:trHeight w:val="810"/>
        </w:trPr>
        <w:tc>
          <w:tcPr>
            <w:tcW w:w="668" w:type="dxa"/>
          </w:tcPr>
          <w:p w14:paraId="3F7E528B" w14:textId="77777777" w:rsidR="00592B02" w:rsidRPr="002524DC" w:rsidRDefault="00592B02" w:rsidP="008416DD">
            <w:pPr>
              <w:spacing w:after="120"/>
              <w:rPr>
                <w:b/>
              </w:rPr>
            </w:pPr>
          </w:p>
        </w:tc>
        <w:tc>
          <w:tcPr>
            <w:tcW w:w="9278" w:type="dxa"/>
          </w:tcPr>
          <w:p w14:paraId="6C316719" w14:textId="2DB96BA6" w:rsidR="00592B02" w:rsidRDefault="00592B02" w:rsidP="00084F60">
            <w:pPr>
              <w:autoSpaceDE w:val="0"/>
              <w:autoSpaceDN w:val="0"/>
              <w:adjustRightInd w:val="0"/>
              <w:spacing w:after="120"/>
              <w:rPr>
                <w:b/>
              </w:rPr>
            </w:pPr>
            <w:r>
              <w:rPr>
                <w:b/>
                <w:bCs/>
                <w:color w:val="0B0C0C"/>
                <w:szCs w:val="24"/>
                <w:shd w:val="clear" w:color="auto" w:fill="FFFFFF"/>
              </w:rPr>
              <w:t xml:space="preserve">GOTO ENERGY (UK) LIMITED (Registered No. 09844990) </w:t>
            </w:r>
            <w:r>
              <w:rPr>
                <w:b/>
              </w:rPr>
              <w:t>whose r</w:t>
            </w:r>
            <w:r w:rsidRPr="009F719E">
              <w:rPr>
                <w:b/>
                <w:szCs w:val="24"/>
              </w:rPr>
              <w:t xml:space="preserve">egistered office is at </w:t>
            </w:r>
            <w:r>
              <w:rPr>
                <w:b/>
                <w:bCs/>
                <w:color w:val="0B0C0C"/>
                <w:szCs w:val="24"/>
                <w:shd w:val="clear" w:color="auto" w:fill="FFFFFF"/>
              </w:rPr>
              <w:t>Office 23, 2</w:t>
            </w:r>
            <w:r w:rsidRPr="00EE1038">
              <w:rPr>
                <w:b/>
                <w:bCs/>
                <w:color w:val="0B0C0C"/>
                <w:szCs w:val="24"/>
                <w:shd w:val="clear" w:color="auto" w:fill="FFFFFF"/>
              </w:rPr>
              <w:t>nd</w:t>
            </w:r>
            <w:r>
              <w:rPr>
                <w:b/>
                <w:bCs/>
                <w:color w:val="0B0C0C"/>
                <w:szCs w:val="24"/>
                <w:shd w:val="clear" w:color="auto" w:fill="FFFFFF"/>
              </w:rPr>
              <w:t xml:space="preserve"> Floor Innovation Way </w:t>
            </w:r>
            <w:r w:rsidRPr="001F489B">
              <w:rPr>
                <w:b/>
                <w:bCs/>
                <w:color w:val="0B0C0C"/>
                <w:szCs w:val="24"/>
                <w:shd w:val="clear" w:color="auto" w:fill="FFFFFF"/>
              </w:rPr>
              <w:t>Discovery Park, Sandwich, England, CT13 9FF</w:t>
            </w:r>
          </w:p>
        </w:tc>
      </w:tr>
      <w:tr w:rsidR="00592B02" w:rsidRPr="002524DC" w14:paraId="2D60A80B" w14:textId="77777777" w:rsidTr="003B3BDD">
        <w:trPr>
          <w:cantSplit/>
          <w:trHeight w:val="810"/>
        </w:trPr>
        <w:tc>
          <w:tcPr>
            <w:tcW w:w="668" w:type="dxa"/>
          </w:tcPr>
          <w:p w14:paraId="316A638C" w14:textId="77777777" w:rsidR="00592B02" w:rsidRPr="002524DC" w:rsidRDefault="00592B02" w:rsidP="008416DD">
            <w:pPr>
              <w:spacing w:after="120"/>
              <w:rPr>
                <w:b/>
              </w:rPr>
            </w:pPr>
          </w:p>
        </w:tc>
        <w:tc>
          <w:tcPr>
            <w:tcW w:w="9278" w:type="dxa"/>
          </w:tcPr>
          <w:p w14:paraId="5979B6A4" w14:textId="12E43C8C" w:rsidR="00592B02" w:rsidRPr="002524DC" w:rsidRDefault="00592B02" w:rsidP="00084F60">
            <w:pPr>
              <w:autoSpaceDE w:val="0"/>
              <w:autoSpaceDN w:val="0"/>
              <w:adjustRightInd w:val="0"/>
              <w:spacing w:after="120"/>
              <w:rPr>
                <w:b/>
              </w:rPr>
            </w:pPr>
            <w:r>
              <w:rPr>
                <w:b/>
              </w:rPr>
              <w:t>REGENT POWER LIMITED (Registered No. 09875997) whose registered office is at Regent House, Kendal Avenue, London, W3 0XA</w:t>
            </w:r>
          </w:p>
        </w:tc>
      </w:tr>
      <w:tr w:rsidR="00592B02" w:rsidRPr="002524DC" w14:paraId="7F0C3A38" w14:textId="77777777" w:rsidTr="003B3BDD">
        <w:trPr>
          <w:cantSplit/>
        </w:trPr>
        <w:tc>
          <w:tcPr>
            <w:tcW w:w="668" w:type="dxa"/>
          </w:tcPr>
          <w:p w14:paraId="701B6823" w14:textId="77777777" w:rsidR="00592B02" w:rsidRPr="002524DC" w:rsidRDefault="00592B02" w:rsidP="008416DD">
            <w:pPr>
              <w:spacing w:after="120"/>
              <w:rPr>
                <w:b/>
              </w:rPr>
            </w:pPr>
          </w:p>
        </w:tc>
        <w:tc>
          <w:tcPr>
            <w:tcW w:w="9278" w:type="dxa"/>
          </w:tcPr>
          <w:p w14:paraId="6677051E" w14:textId="56762E7A" w:rsidR="00592B02" w:rsidRPr="002524DC" w:rsidRDefault="00592B02" w:rsidP="00084F60">
            <w:pPr>
              <w:autoSpaceDE w:val="0"/>
              <w:autoSpaceDN w:val="0"/>
              <w:adjustRightInd w:val="0"/>
              <w:spacing w:after="120"/>
              <w:rPr>
                <w:b/>
              </w:rPr>
            </w:pPr>
            <w:r>
              <w:rPr>
                <w:b/>
              </w:rPr>
              <w:t>RMA DOREX UK LTD (Registered No. 08783091) whose registered address is 72 Great Suffolk Street, London, SE1 0BL</w:t>
            </w:r>
          </w:p>
        </w:tc>
      </w:tr>
      <w:tr w:rsidR="00592B02" w:rsidRPr="002524DC" w14:paraId="6A6760A4" w14:textId="77777777" w:rsidTr="003B3BDD">
        <w:trPr>
          <w:cantSplit/>
        </w:trPr>
        <w:tc>
          <w:tcPr>
            <w:tcW w:w="668" w:type="dxa"/>
          </w:tcPr>
          <w:p w14:paraId="13226CE2" w14:textId="77777777" w:rsidR="00592B02" w:rsidRPr="002524DC" w:rsidRDefault="00592B02" w:rsidP="008416DD">
            <w:pPr>
              <w:spacing w:after="120"/>
              <w:rPr>
                <w:b/>
              </w:rPr>
            </w:pPr>
          </w:p>
        </w:tc>
        <w:tc>
          <w:tcPr>
            <w:tcW w:w="9278" w:type="dxa"/>
          </w:tcPr>
          <w:p w14:paraId="2AB7DB5E" w14:textId="5499DB6C" w:rsidR="00592B02" w:rsidRDefault="00592B02" w:rsidP="00084F60">
            <w:pPr>
              <w:autoSpaceDE w:val="0"/>
              <w:autoSpaceDN w:val="0"/>
              <w:adjustRightInd w:val="0"/>
              <w:spacing w:after="120"/>
              <w:rPr>
                <w:b/>
              </w:rPr>
            </w:pPr>
            <w:r>
              <w:rPr>
                <w:b/>
              </w:rPr>
              <w:t>TOUCAN ENERGY LIMITED (Registered No. 09688876) whose registered address is at Mountbatten House Grosvenor Square, Southampton, Hants, England, SO15 2JU</w:t>
            </w:r>
          </w:p>
        </w:tc>
      </w:tr>
      <w:tr w:rsidR="00592B02" w:rsidRPr="002524DC" w14:paraId="14347C6D" w14:textId="77777777" w:rsidTr="003B3BDD">
        <w:trPr>
          <w:cantSplit/>
        </w:trPr>
        <w:tc>
          <w:tcPr>
            <w:tcW w:w="668" w:type="dxa"/>
          </w:tcPr>
          <w:p w14:paraId="1AF355F6" w14:textId="77777777" w:rsidR="00592B02" w:rsidRPr="002524DC" w:rsidRDefault="00592B02" w:rsidP="008416DD">
            <w:pPr>
              <w:spacing w:after="120"/>
              <w:rPr>
                <w:b/>
              </w:rPr>
            </w:pPr>
          </w:p>
        </w:tc>
        <w:tc>
          <w:tcPr>
            <w:tcW w:w="9278" w:type="dxa"/>
          </w:tcPr>
          <w:p w14:paraId="043584CE" w14:textId="1A6C307E" w:rsidR="00592B02" w:rsidRPr="002524DC" w:rsidRDefault="00592B02" w:rsidP="00084F60">
            <w:pPr>
              <w:autoSpaceDE w:val="0"/>
              <w:autoSpaceDN w:val="0"/>
              <w:adjustRightInd w:val="0"/>
              <w:spacing w:after="120"/>
              <w:rPr>
                <w:b/>
              </w:rPr>
            </w:pPr>
            <w:r w:rsidRPr="002524DC">
              <w:rPr>
                <w:b/>
              </w:rPr>
              <w:t xml:space="preserve">ROCPOWER Ltd </w:t>
            </w:r>
            <w:r w:rsidRPr="00B462AB">
              <w:rPr>
                <w:b/>
              </w:rPr>
              <w:t>(Registered No. 06227556) whose registered office is at Hargreaves Services, West Terrace, Esh Winning, Durham, DN7 9PT</w:t>
            </w:r>
          </w:p>
        </w:tc>
      </w:tr>
      <w:tr w:rsidR="00592B02" w:rsidRPr="002524DC" w14:paraId="04B90067" w14:textId="77777777" w:rsidTr="003B3BDD">
        <w:trPr>
          <w:cantSplit/>
        </w:trPr>
        <w:tc>
          <w:tcPr>
            <w:tcW w:w="668" w:type="dxa"/>
          </w:tcPr>
          <w:p w14:paraId="3C960DCE" w14:textId="77777777" w:rsidR="00592B02" w:rsidRPr="002524DC" w:rsidRDefault="00592B02" w:rsidP="008416DD">
            <w:pPr>
              <w:spacing w:after="120"/>
              <w:rPr>
                <w:b/>
              </w:rPr>
            </w:pPr>
          </w:p>
        </w:tc>
        <w:tc>
          <w:tcPr>
            <w:tcW w:w="9278" w:type="dxa"/>
          </w:tcPr>
          <w:p w14:paraId="639C781E" w14:textId="6AFD5B0C" w:rsidR="00592B02" w:rsidRPr="002524DC" w:rsidRDefault="00592B02" w:rsidP="00084F60">
            <w:pPr>
              <w:autoSpaceDE w:val="0"/>
              <w:autoSpaceDN w:val="0"/>
              <w:adjustRightInd w:val="0"/>
              <w:spacing w:after="120"/>
              <w:rPr>
                <w:b/>
              </w:rPr>
            </w:pPr>
          </w:p>
        </w:tc>
      </w:tr>
      <w:tr w:rsidR="00592B02" w:rsidRPr="002524DC" w14:paraId="62F211AB" w14:textId="77777777" w:rsidTr="003B3BDD">
        <w:trPr>
          <w:cantSplit/>
        </w:trPr>
        <w:tc>
          <w:tcPr>
            <w:tcW w:w="668" w:type="dxa"/>
          </w:tcPr>
          <w:p w14:paraId="4851194D" w14:textId="77777777" w:rsidR="00592B02" w:rsidRPr="002524DC" w:rsidRDefault="00592B02" w:rsidP="008416DD">
            <w:pPr>
              <w:spacing w:after="120"/>
              <w:rPr>
                <w:b/>
              </w:rPr>
            </w:pPr>
          </w:p>
        </w:tc>
        <w:tc>
          <w:tcPr>
            <w:tcW w:w="9278" w:type="dxa"/>
          </w:tcPr>
          <w:p w14:paraId="6A448D6A" w14:textId="3705770D" w:rsidR="00592B02" w:rsidRPr="002524DC" w:rsidRDefault="00592B02" w:rsidP="00084F60">
            <w:pPr>
              <w:autoSpaceDE w:val="0"/>
              <w:autoSpaceDN w:val="0"/>
              <w:adjustRightInd w:val="0"/>
              <w:spacing w:after="120"/>
              <w:rPr>
                <w:b/>
              </w:rPr>
            </w:pPr>
            <w:r>
              <w:rPr>
                <w:b/>
              </w:rPr>
              <w:t>S2R ENERGY LIMITED</w:t>
            </w:r>
            <w:r w:rsidRPr="00B462AB">
              <w:rPr>
                <w:b/>
              </w:rPr>
              <w:t xml:space="preserve"> (Registered No. 07537372) whose registered office is at First Floor, 365 Fulham Road, London, SW10 9TN</w:t>
            </w:r>
          </w:p>
        </w:tc>
      </w:tr>
      <w:tr w:rsidR="00592B02" w:rsidRPr="002524DC" w14:paraId="0F9DFB10" w14:textId="77777777" w:rsidTr="003B3BDD">
        <w:trPr>
          <w:cantSplit/>
        </w:trPr>
        <w:tc>
          <w:tcPr>
            <w:tcW w:w="668" w:type="dxa"/>
          </w:tcPr>
          <w:p w14:paraId="7B9CB81E" w14:textId="77777777" w:rsidR="00592B02" w:rsidRPr="002524DC" w:rsidRDefault="00592B02" w:rsidP="008416DD">
            <w:pPr>
              <w:spacing w:after="120"/>
              <w:rPr>
                <w:b/>
              </w:rPr>
            </w:pPr>
          </w:p>
        </w:tc>
        <w:tc>
          <w:tcPr>
            <w:tcW w:w="9278" w:type="dxa"/>
          </w:tcPr>
          <w:p w14:paraId="46503F6C" w14:textId="61A80C44" w:rsidR="00592B02" w:rsidRDefault="00592B02" w:rsidP="00084F60">
            <w:pPr>
              <w:autoSpaceDE w:val="0"/>
              <w:autoSpaceDN w:val="0"/>
              <w:adjustRightInd w:val="0"/>
              <w:spacing w:after="120"/>
              <w:rPr>
                <w:b/>
              </w:rPr>
            </w:pPr>
            <w:r>
              <w:rPr>
                <w:b/>
              </w:rPr>
              <w:t>SANTANA ENERGY LIMITED (Registered No. 10871208) whose registered office is at C/O Harrison Clark Rickerbys Limited, 5 Deansway, Worcester, Worcestershire WR1 2JG</w:t>
            </w:r>
          </w:p>
        </w:tc>
      </w:tr>
      <w:tr w:rsidR="00592B02" w:rsidRPr="002524DC" w14:paraId="0FF95887" w14:textId="77777777" w:rsidTr="003B3BDD">
        <w:trPr>
          <w:cantSplit/>
        </w:trPr>
        <w:tc>
          <w:tcPr>
            <w:tcW w:w="668" w:type="dxa"/>
          </w:tcPr>
          <w:p w14:paraId="3AB54CB6" w14:textId="77777777" w:rsidR="00592B02" w:rsidRPr="002524DC" w:rsidRDefault="00592B02" w:rsidP="008416DD">
            <w:pPr>
              <w:spacing w:after="120"/>
              <w:rPr>
                <w:b/>
              </w:rPr>
            </w:pPr>
          </w:p>
        </w:tc>
        <w:tc>
          <w:tcPr>
            <w:tcW w:w="9278" w:type="dxa"/>
          </w:tcPr>
          <w:p w14:paraId="584CA8EC" w14:textId="0C183A88" w:rsidR="00592B02" w:rsidRDefault="00592B02" w:rsidP="00084F60">
            <w:pPr>
              <w:autoSpaceDE w:val="0"/>
              <w:autoSpaceDN w:val="0"/>
              <w:adjustRightInd w:val="0"/>
              <w:spacing w:after="120"/>
              <w:rPr>
                <w:b/>
              </w:rPr>
            </w:pPr>
            <w:r>
              <w:rPr>
                <w:b/>
              </w:rPr>
              <w:t>SANTIAM ENERGY LIMITED (Registered No. 09812753) whose registered office is at 18 The Triangle, NG2 Business Park, Nottingham, NG2 1AE</w:t>
            </w:r>
          </w:p>
        </w:tc>
      </w:tr>
      <w:tr w:rsidR="00592B02" w:rsidRPr="002524DC" w14:paraId="7423A524" w14:textId="77777777" w:rsidTr="00592B02">
        <w:trPr>
          <w:cantSplit/>
        </w:trPr>
        <w:tc>
          <w:tcPr>
            <w:tcW w:w="668" w:type="dxa"/>
          </w:tcPr>
          <w:p w14:paraId="6BC5F102" w14:textId="77777777" w:rsidR="00592B02" w:rsidRPr="002524DC" w:rsidRDefault="00592B02" w:rsidP="008416DD">
            <w:pPr>
              <w:spacing w:after="120"/>
              <w:rPr>
                <w:b/>
              </w:rPr>
            </w:pPr>
          </w:p>
        </w:tc>
        <w:tc>
          <w:tcPr>
            <w:tcW w:w="9278" w:type="dxa"/>
          </w:tcPr>
          <w:p w14:paraId="23BBBBE2" w14:textId="0FCABEBC" w:rsidR="00592B02" w:rsidRDefault="00592B02" w:rsidP="00084F60">
            <w:pPr>
              <w:autoSpaceDE w:val="0"/>
              <w:autoSpaceDN w:val="0"/>
              <w:adjustRightInd w:val="0"/>
              <w:spacing w:after="120"/>
              <w:rPr>
                <w:b/>
              </w:rPr>
            </w:pPr>
            <w:r>
              <w:rPr>
                <w:b/>
                <w:szCs w:val="24"/>
              </w:rPr>
              <w:t>ELECTROROUTE</w:t>
            </w:r>
            <w:r w:rsidRPr="00290881">
              <w:rPr>
                <w:b/>
                <w:szCs w:val="24"/>
              </w:rPr>
              <w:t xml:space="preserve"> ENERGY </w:t>
            </w:r>
            <w:r>
              <w:rPr>
                <w:b/>
                <w:szCs w:val="24"/>
              </w:rPr>
              <w:t>LIMITED (registered No. 10364177</w:t>
            </w:r>
            <w:r w:rsidRPr="00290881">
              <w:rPr>
                <w:b/>
                <w:szCs w:val="24"/>
              </w:rPr>
              <w:t xml:space="preserve">) whose registered office is at </w:t>
            </w:r>
            <w:r w:rsidRPr="00290881">
              <w:rPr>
                <w:b/>
                <w:bCs/>
                <w:color w:val="0B0C0C"/>
                <w:szCs w:val="24"/>
                <w:shd w:val="clear" w:color="auto" w:fill="FFFFFF"/>
              </w:rPr>
              <w:t xml:space="preserve">18 </w:t>
            </w:r>
            <w:r w:rsidRPr="001F489B">
              <w:rPr>
                <w:b/>
                <w:szCs w:val="24"/>
              </w:rPr>
              <w:t>No 2 Pure Offices Wilton Drive, Tournament Fields, Warwick, England, CV34 6RG</w:t>
            </w:r>
          </w:p>
        </w:tc>
      </w:tr>
      <w:tr w:rsidR="00592B02" w:rsidRPr="002524DC" w14:paraId="0ACD0130" w14:textId="77777777" w:rsidTr="00592B02">
        <w:trPr>
          <w:cantSplit/>
        </w:trPr>
        <w:tc>
          <w:tcPr>
            <w:tcW w:w="668" w:type="dxa"/>
          </w:tcPr>
          <w:p w14:paraId="16834054" w14:textId="77777777" w:rsidR="00592B02" w:rsidRPr="002524DC" w:rsidRDefault="00592B02" w:rsidP="008416DD">
            <w:pPr>
              <w:spacing w:after="120"/>
              <w:rPr>
                <w:b/>
              </w:rPr>
            </w:pPr>
          </w:p>
        </w:tc>
        <w:tc>
          <w:tcPr>
            <w:tcW w:w="9278" w:type="dxa"/>
          </w:tcPr>
          <w:p w14:paraId="44479FDF" w14:textId="0BC30791" w:rsidR="00592B02" w:rsidRDefault="00592B02" w:rsidP="00084F60">
            <w:pPr>
              <w:autoSpaceDE w:val="0"/>
              <w:autoSpaceDN w:val="0"/>
              <w:adjustRightInd w:val="0"/>
              <w:spacing w:after="120"/>
              <w:rPr>
                <w:b/>
              </w:rPr>
            </w:pPr>
            <w:r>
              <w:rPr>
                <w:b/>
                <w:szCs w:val="24"/>
              </w:rPr>
              <w:t>SATUS</w:t>
            </w:r>
            <w:r w:rsidRPr="00290881">
              <w:rPr>
                <w:b/>
                <w:szCs w:val="24"/>
              </w:rPr>
              <w:t xml:space="preserve"> ENERGY </w:t>
            </w:r>
            <w:r>
              <w:rPr>
                <w:b/>
                <w:szCs w:val="24"/>
              </w:rPr>
              <w:t>LIMITED (registered No. 10364172</w:t>
            </w:r>
            <w:r w:rsidRPr="00290881">
              <w:rPr>
                <w:b/>
                <w:szCs w:val="24"/>
              </w:rPr>
              <w:t xml:space="preserve">) whose registered office is at </w:t>
            </w:r>
            <w:r w:rsidRPr="00290881">
              <w:rPr>
                <w:b/>
                <w:bCs/>
                <w:color w:val="0B0C0C"/>
                <w:szCs w:val="24"/>
                <w:shd w:val="clear" w:color="auto" w:fill="FFFFFF"/>
              </w:rPr>
              <w:t>18 The Triangle Ng2 Business Park, Nottingham, England, NG2 1AE</w:t>
            </w:r>
          </w:p>
        </w:tc>
      </w:tr>
      <w:tr w:rsidR="00592B02" w:rsidRPr="002524DC" w14:paraId="4576D0D0" w14:textId="77777777" w:rsidTr="00592B02">
        <w:trPr>
          <w:cantSplit/>
        </w:trPr>
        <w:tc>
          <w:tcPr>
            <w:tcW w:w="668" w:type="dxa"/>
          </w:tcPr>
          <w:p w14:paraId="75B33360" w14:textId="77777777" w:rsidR="00592B02" w:rsidRPr="002524DC" w:rsidRDefault="00592B02" w:rsidP="008416DD">
            <w:pPr>
              <w:spacing w:after="120"/>
              <w:rPr>
                <w:b/>
              </w:rPr>
            </w:pPr>
          </w:p>
        </w:tc>
        <w:tc>
          <w:tcPr>
            <w:tcW w:w="9278" w:type="dxa"/>
          </w:tcPr>
          <w:p w14:paraId="76C6D8C4" w14:textId="66A7FC2D" w:rsidR="00592B02" w:rsidRDefault="00592B02" w:rsidP="00084F60">
            <w:pPr>
              <w:autoSpaceDE w:val="0"/>
              <w:autoSpaceDN w:val="0"/>
              <w:adjustRightInd w:val="0"/>
              <w:spacing w:after="120"/>
              <w:rPr>
                <w:b/>
              </w:rPr>
            </w:pPr>
            <w:r>
              <w:rPr>
                <w:b/>
              </w:rPr>
              <w:t>VALDA ENERGY LIMITED (Registered No. 11212563) whose registered office is at Summertown Pavillion, 18-24 Middle way, Oxford OX2 7LG</w:t>
            </w:r>
          </w:p>
        </w:tc>
      </w:tr>
      <w:tr w:rsidR="00592B02" w:rsidRPr="002524DC" w14:paraId="408B88D4" w14:textId="77777777" w:rsidTr="00592B02">
        <w:trPr>
          <w:cantSplit/>
        </w:trPr>
        <w:tc>
          <w:tcPr>
            <w:tcW w:w="668" w:type="dxa"/>
          </w:tcPr>
          <w:p w14:paraId="7A358DE8" w14:textId="77777777" w:rsidR="00592B02" w:rsidRPr="002524DC" w:rsidRDefault="00592B02" w:rsidP="008416DD">
            <w:pPr>
              <w:spacing w:after="120"/>
              <w:rPr>
                <w:b/>
              </w:rPr>
            </w:pPr>
          </w:p>
        </w:tc>
        <w:tc>
          <w:tcPr>
            <w:tcW w:w="9278" w:type="dxa"/>
          </w:tcPr>
          <w:p w14:paraId="7391EF05" w14:textId="3924F7A5" w:rsidR="00592B02" w:rsidRPr="002524DC" w:rsidRDefault="00592B02" w:rsidP="00084F60">
            <w:pPr>
              <w:autoSpaceDE w:val="0"/>
              <w:autoSpaceDN w:val="0"/>
              <w:adjustRightInd w:val="0"/>
              <w:spacing w:after="120"/>
              <w:rPr>
                <w:b/>
              </w:rPr>
            </w:pPr>
            <w:r w:rsidRPr="00B462AB">
              <w:rPr>
                <w:b/>
              </w:rPr>
              <w:t xml:space="preserve">SCOTTISHPOWER ENERGY RETAIL LIMITED (Registered No. SC190287) whose registered office is at </w:t>
            </w:r>
            <w:r>
              <w:rPr>
                <w:b/>
              </w:rPr>
              <w:t>320 St. Vincent Street, Glasgow, G2 5AD</w:t>
            </w:r>
          </w:p>
        </w:tc>
      </w:tr>
      <w:tr w:rsidR="00592B02" w:rsidRPr="002524DC" w14:paraId="3A9DD103" w14:textId="77777777" w:rsidTr="00592B02">
        <w:trPr>
          <w:cantSplit/>
          <w:trHeight w:val="610"/>
        </w:trPr>
        <w:tc>
          <w:tcPr>
            <w:tcW w:w="668" w:type="dxa"/>
          </w:tcPr>
          <w:p w14:paraId="440D0A27" w14:textId="77777777" w:rsidR="00592B02" w:rsidRPr="002524DC" w:rsidRDefault="00592B02" w:rsidP="008416DD">
            <w:pPr>
              <w:spacing w:after="120"/>
              <w:rPr>
                <w:b/>
              </w:rPr>
            </w:pPr>
          </w:p>
        </w:tc>
        <w:tc>
          <w:tcPr>
            <w:tcW w:w="9278" w:type="dxa"/>
          </w:tcPr>
          <w:p w14:paraId="434B4B8A" w14:textId="3BD1CBB9" w:rsidR="00592B02" w:rsidRPr="00592B02" w:rsidRDefault="00592B02" w:rsidP="00084F60">
            <w:pPr>
              <w:autoSpaceDE w:val="0"/>
              <w:autoSpaceDN w:val="0"/>
              <w:adjustRightInd w:val="0"/>
              <w:spacing w:after="120"/>
              <w:rPr>
                <w:b/>
                <w:szCs w:val="24"/>
              </w:rPr>
            </w:pPr>
            <w:r w:rsidRPr="00592B02">
              <w:rPr>
                <w:b/>
                <w:szCs w:val="24"/>
              </w:rPr>
              <w:t xml:space="preserve">SHELL ENERGY EUROPE LIMITED (Registered No. 04162523) whose registered address is at Shell Centre, </w:t>
            </w:r>
            <w:r w:rsidRPr="00592B02">
              <w:rPr>
                <w:b/>
              </w:rPr>
              <w:t>London</w:t>
            </w:r>
            <w:r w:rsidRPr="00592B02">
              <w:rPr>
                <w:b/>
                <w:szCs w:val="24"/>
              </w:rPr>
              <w:t>, SE1 7NA</w:t>
            </w:r>
          </w:p>
        </w:tc>
      </w:tr>
      <w:tr w:rsidR="00592B02" w:rsidRPr="002524DC" w14:paraId="23E1A1A3" w14:textId="77777777" w:rsidTr="00592B02">
        <w:trPr>
          <w:cantSplit/>
          <w:trHeight w:val="633"/>
        </w:trPr>
        <w:tc>
          <w:tcPr>
            <w:tcW w:w="668" w:type="dxa"/>
          </w:tcPr>
          <w:p w14:paraId="53683ECC" w14:textId="77777777" w:rsidR="00592B02" w:rsidRPr="002524DC" w:rsidRDefault="00592B02" w:rsidP="008416DD">
            <w:pPr>
              <w:spacing w:after="120"/>
              <w:rPr>
                <w:b/>
              </w:rPr>
            </w:pPr>
          </w:p>
        </w:tc>
        <w:tc>
          <w:tcPr>
            <w:tcW w:w="9278" w:type="dxa"/>
          </w:tcPr>
          <w:p w14:paraId="613E08BA" w14:textId="6DD8D1F4" w:rsidR="00592B02" w:rsidRPr="00592B02" w:rsidRDefault="00592B02" w:rsidP="00084F60">
            <w:pPr>
              <w:autoSpaceDE w:val="0"/>
              <w:autoSpaceDN w:val="0"/>
              <w:adjustRightInd w:val="0"/>
              <w:rPr>
                <w:b/>
                <w:szCs w:val="24"/>
              </w:rPr>
            </w:pPr>
            <w:r w:rsidRPr="00592B02">
              <w:rPr>
                <w:b/>
                <w:szCs w:val="24"/>
              </w:rPr>
              <w:t>SHELL ENERGY SUPPLY UK LTD. (Registered No. 10025010) whose registered address is at 18 The Triangle, NG2 Business Park, Nottingham, NG2 1AE</w:t>
            </w:r>
          </w:p>
        </w:tc>
      </w:tr>
      <w:tr w:rsidR="00592B02" w:rsidRPr="002524DC" w14:paraId="4F1F5B42" w14:textId="77777777" w:rsidTr="00592B02">
        <w:trPr>
          <w:cantSplit/>
          <w:trHeight w:val="855"/>
        </w:trPr>
        <w:tc>
          <w:tcPr>
            <w:tcW w:w="668" w:type="dxa"/>
          </w:tcPr>
          <w:p w14:paraId="2202AA6E" w14:textId="77777777" w:rsidR="00592B02" w:rsidRPr="002524DC" w:rsidRDefault="00592B02" w:rsidP="008416DD">
            <w:pPr>
              <w:spacing w:after="120"/>
              <w:rPr>
                <w:b/>
              </w:rPr>
            </w:pPr>
          </w:p>
        </w:tc>
        <w:tc>
          <w:tcPr>
            <w:tcW w:w="9278" w:type="dxa"/>
          </w:tcPr>
          <w:p w14:paraId="5B510AFC" w14:textId="249A2829" w:rsidR="00592B02" w:rsidRPr="00592B02" w:rsidRDefault="00592B02" w:rsidP="00084F60">
            <w:pPr>
              <w:autoSpaceDE w:val="0"/>
              <w:autoSpaceDN w:val="0"/>
              <w:adjustRightInd w:val="0"/>
              <w:spacing w:after="120"/>
              <w:rPr>
                <w:b/>
                <w:szCs w:val="24"/>
              </w:rPr>
            </w:pPr>
            <w:r w:rsidRPr="00592B02">
              <w:rPr>
                <w:b/>
                <w:szCs w:val="24"/>
              </w:rPr>
              <w:t>SILVER ENERGY SUPPLY LIMITED (Registered No. 09263237) whose registered address is at Alliance House, Library Road, Clayton le Woods, Chorley, Lancs, England, PR6 7EN</w:t>
            </w:r>
          </w:p>
        </w:tc>
      </w:tr>
      <w:tr w:rsidR="00592B02" w:rsidRPr="002524DC" w14:paraId="78CC5BF6" w14:textId="77777777" w:rsidTr="005B3D6B">
        <w:trPr>
          <w:cantSplit/>
          <w:trHeight w:val="685"/>
        </w:trPr>
        <w:tc>
          <w:tcPr>
            <w:tcW w:w="668" w:type="dxa"/>
          </w:tcPr>
          <w:p w14:paraId="00FCDA88" w14:textId="77777777" w:rsidR="00592B02" w:rsidRPr="002524DC" w:rsidRDefault="00592B02" w:rsidP="008416DD">
            <w:pPr>
              <w:spacing w:after="120"/>
              <w:rPr>
                <w:b/>
              </w:rPr>
            </w:pPr>
          </w:p>
        </w:tc>
        <w:tc>
          <w:tcPr>
            <w:tcW w:w="9278" w:type="dxa"/>
          </w:tcPr>
          <w:p w14:paraId="7F5847ED" w14:textId="225DC7D1" w:rsidR="00592B02" w:rsidRPr="00592B02" w:rsidRDefault="005B3D6B" w:rsidP="00084F60">
            <w:pPr>
              <w:autoSpaceDE w:val="0"/>
              <w:autoSpaceDN w:val="0"/>
              <w:adjustRightInd w:val="0"/>
              <w:spacing w:after="120"/>
              <w:rPr>
                <w:b/>
                <w:szCs w:val="24"/>
              </w:rPr>
            </w:pPr>
            <w:r w:rsidRPr="00592B02">
              <w:rPr>
                <w:b/>
                <w:szCs w:val="24"/>
              </w:rPr>
              <w:t>SIMCOE ENERGY LIMITED (Registered No. 10861569) whose registered address is at whose registered address is at Water Court, 116-118 Canal Street, Nottingham, NG1 7HF</w:t>
            </w:r>
          </w:p>
        </w:tc>
      </w:tr>
      <w:tr w:rsidR="00592B02" w:rsidRPr="002524DC" w14:paraId="4C557567" w14:textId="77777777" w:rsidTr="003B3BDD">
        <w:trPr>
          <w:cantSplit/>
          <w:trHeight w:val="855"/>
        </w:trPr>
        <w:tc>
          <w:tcPr>
            <w:tcW w:w="668" w:type="dxa"/>
          </w:tcPr>
          <w:p w14:paraId="52F0E454" w14:textId="77777777" w:rsidR="00592B02" w:rsidRPr="002524DC" w:rsidRDefault="00592B02" w:rsidP="008416DD">
            <w:pPr>
              <w:spacing w:after="120"/>
              <w:rPr>
                <w:b/>
              </w:rPr>
            </w:pPr>
          </w:p>
        </w:tc>
        <w:tc>
          <w:tcPr>
            <w:tcW w:w="9278" w:type="dxa"/>
          </w:tcPr>
          <w:p w14:paraId="7E743D02" w14:textId="23437C50" w:rsidR="00592B02" w:rsidRPr="002524DC" w:rsidRDefault="00592B02" w:rsidP="00084F60">
            <w:pPr>
              <w:autoSpaceDE w:val="0"/>
              <w:autoSpaceDN w:val="0"/>
              <w:adjustRightInd w:val="0"/>
              <w:spacing w:after="120"/>
              <w:rPr>
                <w:b/>
              </w:rPr>
            </w:pPr>
            <w:r>
              <w:rPr>
                <w:b/>
              </w:rPr>
              <w:t xml:space="preserve">SIMPLY ELECTRICITY </w:t>
            </w:r>
            <w:r w:rsidRPr="00B462AB">
              <w:rPr>
                <w:b/>
              </w:rPr>
              <w:t xml:space="preserve">LIMITED (Registered No. 07545420) whose registered office is </w:t>
            </w:r>
            <w:r>
              <w:rPr>
                <w:b/>
              </w:rPr>
              <w:t xml:space="preserve">at </w:t>
            </w:r>
            <w:r w:rsidRPr="00B11577">
              <w:rPr>
                <w:b/>
              </w:rPr>
              <w:t>C/O Gilmond Consulting Richmond House, Yelverton Road, Bournemouth, Dorset</w:t>
            </w:r>
            <w:r w:rsidRPr="00B462AB">
              <w:rPr>
                <w:b/>
              </w:rPr>
              <w:t xml:space="preserve">, </w:t>
            </w:r>
            <w:r w:rsidRPr="00B11577">
              <w:rPr>
                <w:b/>
              </w:rPr>
              <w:t>BH1 1DA</w:t>
            </w:r>
          </w:p>
        </w:tc>
      </w:tr>
      <w:tr w:rsidR="00592B02" w:rsidRPr="002524DC" w14:paraId="5C0E47D4" w14:textId="77777777" w:rsidTr="003B3BDD">
        <w:trPr>
          <w:cantSplit/>
        </w:trPr>
        <w:tc>
          <w:tcPr>
            <w:tcW w:w="668" w:type="dxa"/>
          </w:tcPr>
          <w:p w14:paraId="0585DE0B" w14:textId="77777777" w:rsidR="00592B02" w:rsidRPr="002524DC" w:rsidRDefault="00592B02" w:rsidP="008416DD">
            <w:pPr>
              <w:spacing w:after="120"/>
              <w:rPr>
                <w:b/>
              </w:rPr>
            </w:pPr>
          </w:p>
        </w:tc>
        <w:tc>
          <w:tcPr>
            <w:tcW w:w="9278" w:type="dxa"/>
          </w:tcPr>
          <w:p w14:paraId="7BA3F581" w14:textId="59A10076" w:rsidR="00592B02" w:rsidRDefault="00592B02" w:rsidP="00084F60">
            <w:pPr>
              <w:autoSpaceDE w:val="0"/>
              <w:autoSpaceDN w:val="0"/>
              <w:adjustRightInd w:val="0"/>
              <w:spacing w:after="120"/>
              <w:rPr>
                <w:b/>
              </w:rPr>
            </w:pPr>
            <w:r>
              <w:rPr>
                <w:b/>
              </w:rPr>
              <w:t>SINGOLA LIMITED (Registered No. 9995683) whose registered office is at 2</w:t>
            </w:r>
            <w:r w:rsidRPr="00F21D8A">
              <w:rPr>
                <w:b/>
                <w:vertAlign w:val="superscript"/>
              </w:rPr>
              <w:t>nd</w:t>
            </w:r>
            <w:r>
              <w:rPr>
                <w:b/>
              </w:rPr>
              <w:t xml:space="preserve"> Floor, Independence House, Queen Street, Worcester, Worcestershire, WR1 2PL</w:t>
            </w:r>
          </w:p>
        </w:tc>
      </w:tr>
      <w:tr w:rsidR="00592B02" w:rsidRPr="002524DC" w14:paraId="0D58154D" w14:textId="77777777" w:rsidTr="003B3BDD">
        <w:trPr>
          <w:cantSplit/>
        </w:trPr>
        <w:tc>
          <w:tcPr>
            <w:tcW w:w="668" w:type="dxa"/>
          </w:tcPr>
          <w:p w14:paraId="2AE6747F" w14:textId="77777777" w:rsidR="00592B02" w:rsidRPr="002524DC" w:rsidRDefault="00592B02" w:rsidP="008416DD">
            <w:pPr>
              <w:spacing w:after="120"/>
              <w:rPr>
                <w:b/>
              </w:rPr>
            </w:pPr>
          </w:p>
        </w:tc>
        <w:tc>
          <w:tcPr>
            <w:tcW w:w="9278" w:type="dxa"/>
          </w:tcPr>
          <w:p w14:paraId="660FF5DD" w14:textId="3D6D502C" w:rsidR="00592B02" w:rsidRPr="002524DC" w:rsidRDefault="00592B02" w:rsidP="00084F60">
            <w:pPr>
              <w:autoSpaceDE w:val="0"/>
              <w:autoSpaceDN w:val="0"/>
              <w:adjustRightInd w:val="0"/>
              <w:spacing w:after="120"/>
              <w:rPr>
                <w:b/>
              </w:rPr>
            </w:pPr>
            <w:r>
              <w:rPr>
                <w:b/>
              </w:rPr>
              <w:t>SINQ POWER LIMTIED (Registered No. 09284085) whose registered office is at 4 Beech Avenue, Worcester, Worcestershire, England, WR3 8PZ</w:t>
            </w:r>
          </w:p>
        </w:tc>
      </w:tr>
      <w:tr w:rsidR="005B3D6B" w:rsidRPr="002524DC" w14:paraId="00FBE578" w14:textId="77777777" w:rsidTr="003B3BDD">
        <w:trPr>
          <w:cantSplit/>
        </w:trPr>
        <w:tc>
          <w:tcPr>
            <w:tcW w:w="668" w:type="dxa"/>
          </w:tcPr>
          <w:p w14:paraId="0735E1AD" w14:textId="77777777" w:rsidR="005B3D6B" w:rsidRPr="002524DC" w:rsidRDefault="005B3D6B" w:rsidP="008416DD">
            <w:pPr>
              <w:spacing w:after="120"/>
              <w:rPr>
                <w:b/>
              </w:rPr>
            </w:pPr>
          </w:p>
        </w:tc>
        <w:tc>
          <w:tcPr>
            <w:tcW w:w="9278" w:type="dxa"/>
          </w:tcPr>
          <w:p w14:paraId="391F4DE4" w14:textId="0D31CFE1" w:rsidR="005B3D6B" w:rsidRDefault="005B3D6B" w:rsidP="00084F60">
            <w:pPr>
              <w:autoSpaceDE w:val="0"/>
              <w:autoSpaceDN w:val="0"/>
              <w:adjustRightInd w:val="0"/>
              <w:spacing w:after="120"/>
              <w:rPr>
                <w:b/>
              </w:rPr>
            </w:pPr>
            <w:r>
              <w:rPr>
                <w:b/>
              </w:rPr>
              <w:t>SKYLANE ENERGY SUPPLY LIMITED (Registered No. 10971859) whose registered office is at Utilihouse, East Terrace, Chorley PR7 6TE</w:t>
            </w:r>
          </w:p>
        </w:tc>
      </w:tr>
      <w:tr w:rsidR="005B3D6B" w:rsidRPr="002524DC" w14:paraId="27EEA1EA" w14:textId="77777777" w:rsidTr="003B3BDD">
        <w:trPr>
          <w:cantSplit/>
        </w:trPr>
        <w:tc>
          <w:tcPr>
            <w:tcW w:w="668" w:type="dxa"/>
          </w:tcPr>
          <w:p w14:paraId="5A9EE490" w14:textId="77777777" w:rsidR="005B3D6B" w:rsidRPr="002524DC" w:rsidRDefault="005B3D6B" w:rsidP="008416DD">
            <w:pPr>
              <w:spacing w:after="120"/>
              <w:rPr>
                <w:b/>
              </w:rPr>
            </w:pPr>
          </w:p>
        </w:tc>
        <w:tc>
          <w:tcPr>
            <w:tcW w:w="9278" w:type="dxa"/>
          </w:tcPr>
          <w:p w14:paraId="1CB35C74" w14:textId="173457BB" w:rsidR="005B3D6B" w:rsidRDefault="005B3D6B" w:rsidP="00084F60">
            <w:pPr>
              <w:autoSpaceDE w:val="0"/>
              <w:autoSpaceDN w:val="0"/>
              <w:adjustRightInd w:val="0"/>
              <w:spacing w:after="120"/>
              <w:rPr>
                <w:b/>
              </w:rPr>
            </w:pPr>
            <w:r>
              <w:rPr>
                <w:b/>
              </w:rPr>
              <w:t>SKIDDAW ENERGY LIMITED (Registered No. 11211289) whose registered office is at C/O Critchleys Llp, Beaver House, 23-38 Hythe Bridge Street, Oxford, Oxfordshire OX1 2EP</w:t>
            </w:r>
          </w:p>
        </w:tc>
      </w:tr>
      <w:tr w:rsidR="00592B02" w:rsidRPr="002524DC" w14:paraId="3DCE3B14" w14:textId="77777777" w:rsidTr="003B3BDD">
        <w:trPr>
          <w:cantSplit/>
        </w:trPr>
        <w:tc>
          <w:tcPr>
            <w:tcW w:w="668" w:type="dxa"/>
          </w:tcPr>
          <w:p w14:paraId="08C64456" w14:textId="77777777" w:rsidR="00592B02" w:rsidRPr="002524DC" w:rsidRDefault="00592B02" w:rsidP="008416DD">
            <w:pPr>
              <w:spacing w:after="120"/>
              <w:rPr>
                <w:b/>
              </w:rPr>
            </w:pPr>
          </w:p>
        </w:tc>
        <w:tc>
          <w:tcPr>
            <w:tcW w:w="9278" w:type="dxa"/>
          </w:tcPr>
          <w:p w14:paraId="39383ECE" w14:textId="66DC335D" w:rsidR="00592B02" w:rsidRPr="002524DC" w:rsidRDefault="00592B02" w:rsidP="00084F60">
            <w:pPr>
              <w:autoSpaceDE w:val="0"/>
              <w:autoSpaceDN w:val="0"/>
              <w:adjustRightInd w:val="0"/>
              <w:spacing w:after="120"/>
              <w:rPr>
                <w:b/>
              </w:rPr>
            </w:pPr>
            <w:r w:rsidRPr="002524DC">
              <w:rPr>
                <w:b/>
              </w:rPr>
              <w:t xml:space="preserve">SMART ELECTRICITY LIMITED </w:t>
            </w:r>
            <w:r w:rsidRPr="00B462AB">
              <w:rPr>
                <w:b/>
              </w:rPr>
              <w:t>(Registered No. SC281468) whose registered office is at Unit 25, Ladyburn Business Centre, Pottery Street, Greenock PA15 2UH</w:t>
            </w:r>
          </w:p>
        </w:tc>
      </w:tr>
      <w:tr w:rsidR="00592B02" w:rsidRPr="002524DC" w14:paraId="5273933F" w14:textId="77777777" w:rsidTr="003B3BDD">
        <w:trPr>
          <w:cantSplit/>
        </w:trPr>
        <w:tc>
          <w:tcPr>
            <w:tcW w:w="668" w:type="dxa"/>
          </w:tcPr>
          <w:p w14:paraId="2BBD4ABB" w14:textId="77777777" w:rsidR="00592B02" w:rsidRPr="002524DC" w:rsidRDefault="00592B02" w:rsidP="008416DD">
            <w:pPr>
              <w:spacing w:after="120"/>
              <w:rPr>
                <w:b/>
              </w:rPr>
            </w:pPr>
          </w:p>
        </w:tc>
        <w:tc>
          <w:tcPr>
            <w:tcW w:w="9278" w:type="dxa"/>
          </w:tcPr>
          <w:p w14:paraId="17E8A0F5" w14:textId="040BCDCB" w:rsidR="00592B02" w:rsidRPr="002524DC" w:rsidRDefault="00592B02" w:rsidP="00084F60">
            <w:pPr>
              <w:autoSpaceDE w:val="0"/>
              <w:autoSpaceDN w:val="0"/>
              <w:adjustRightInd w:val="0"/>
              <w:spacing w:after="120"/>
              <w:rPr>
                <w:b/>
              </w:rPr>
            </w:pPr>
            <w:r w:rsidRPr="002524DC">
              <w:rPr>
                <w:b/>
              </w:rPr>
              <w:t>SMARTEST</w:t>
            </w:r>
            <w:r>
              <w:rPr>
                <w:b/>
              </w:rPr>
              <w:t xml:space="preserve"> </w:t>
            </w:r>
            <w:r w:rsidRPr="002524DC">
              <w:rPr>
                <w:b/>
              </w:rPr>
              <w:t xml:space="preserve">ENERGY LIMITED </w:t>
            </w:r>
            <w:r w:rsidRPr="00B462AB">
              <w:rPr>
                <w:b/>
              </w:rPr>
              <w:t>(Registered No. 03994598) whose registered office is at Dashwood House, 69 Old Broad Street, London, EC2M 1QS</w:t>
            </w:r>
          </w:p>
        </w:tc>
      </w:tr>
      <w:tr w:rsidR="00592B02" w:rsidRPr="002524DC" w14:paraId="1FE0AFBA" w14:textId="77777777" w:rsidTr="003B3BDD">
        <w:trPr>
          <w:cantSplit/>
        </w:trPr>
        <w:tc>
          <w:tcPr>
            <w:tcW w:w="668" w:type="dxa"/>
          </w:tcPr>
          <w:p w14:paraId="36E4B33A" w14:textId="77777777" w:rsidR="00592B02" w:rsidRPr="002524DC" w:rsidRDefault="00592B02" w:rsidP="008416DD">
            <w:pPr>
              <w:spacing w:after="120"/>
              <w:rPr>
                <w:b/>
              </w:rPr>
            </w:pPr>
          </w:p>
        </w:tc>
        <w:tc>
          <w:tcPr>
            <w:tcW w:w="9278" w:type="dxa"/>
          </w:tcPr>
          <w:p w14:paraId="7EBC7BA7" w14:textId="349DCF69" w:rsidR="00592B02" w:rsidRDefault="00592B02" w:rsidP="00084F60">
            <w:pPr>
              <w:autoSpaceDE w:val="0"/>
              <w:autoSpaceDN w:val="0"/>
              <w:adjustRightInd w:val="0"/>
              <w:spacing w:after="120"/>
              <w:rPr>
                <w:b/>
              </w:rPr>
            </w:pPr>
            <w:r>
              <w:rPr>
                <w:b/>
              </w:rPr>
              <w:t>SNOWDROP ENERGY SUPPLY LIMITED (Registered No. 09735929) whose registered office is at Crucible Works Darnall Road, Sheffield, England, S9 5AB</w:t>
            </w:r>
          </w:p>
        </w:tc>
      </w:tr>
      <w:tr w:rsidR="00592B02" w:rsidRPr="002524DC" w14:paraId="3E48BA38" w14:textId="77777777" w:rsidTr="002D371A">
        <w:trPr>
          <w:cantSplit/>
          <w:trHeight w:val="675"/>
        </w:trPr>
        <w:tc>
          <w:tcPr>
            <w:tcW w:w="668" w:type="dxa"/>
          </w:tcPr>
          <w:p w14:paraId="09C2485E" w14:textId="77777777" w:rsidR="00592B02" w:rsidRPr="002524DC" w:rsidRDefault="00592B02" w:rsidP="008416DD">
            <w:pPr>
              <w:spacing w:after="120"/>
              <w:rPr>
                <w:b/>
              </w:rPr>
            </w:pPr>
          </w:p>
        </w:tc>
        <w:tc>
          <w:tcPr>
            <w:tcW w:w="9278" w:type="dxa"/>
          </w:tcPr>
          <w:p w14:paraId="7D5EF0CC" w14:textId="7E541545" w:rsidR="00592B02" w:rsidRPr="002D371A" w:rsidRDefault="00592B02" w:rsidP="00084F60">
            <w:pPr>
              <w:autoSpaceDE w:val="0"/>
              <w:autoSpaceDN w:val="0"/>
              <w:adjustRightInd w:val="0"/>
              <w:spacing w:after="120"/>
              <w:rPr>
                <w:b/>
              </w:rPr>
            </w:pPr>
            <w:r>
              <w:rPr>
                <w:b/>
              </w:rPr>
              <w:t xml:space="preserve">SO ENERGY TRADING LIMITED (Registered No. 09263295) </w:t>
            </w:r>
            <w:r w:rsidRPr="00DA1631">
              <w:rPr>
                <w:b/>
              </w:rPr>
              <w:t xml:space="preserve">whose registered office is at </w:t>
            </w:r>
            <w:r>
              <w:rPr>
                <w:b/>
              </w:rPr>
              <w:t>The Light Box, 111 Power Road, London, W4 5PY</w:t>
            </w:r>
          </w:p>
        </w:tc>
      </w:tr>
      <w:tr w:rsidR="00592B02" w:rsidRPr="002524DC" w14:paraId="576C1B27" w14:textId="77777777" w:rsidTr="003B3BDD">
        <w:trPr>
          <w:cantSplit/>
          <w:trHeight w:val="675"/>
        </w:trPr>
        <w:tc>
          <w:tcPr>
            <w:tcW w:w="668" w:type="dxa"/>
          </w:tcPr>
          <w:p w14:paraId="071CD6C8" w14:textId="77777777" w:rsidR="00592B02" w:rsidRPr="002524DC" w:rsidRDefault="00592B02" w:rsidP="008416DD">
            <w:pPr>
              <w:spacing w:after="120"/>
              <w:rPr>
                <w:b/>
              </w:rPr>
            </w:pPr>
          </w:p>
        </w:tc>
        <w:tc>
          <w:tcPr>
            <w:tcW w:w="9278" w:type="dxa"/>
          </w:tcPr>
          <w:p w14:paraId="7868615D" w14:textId="5B2A1FD4" w:rsidR="00592B02" w:rsidRDefault="00592B02" w:rsidP="00084F60">
            <w:pPr>
              <w:autoSpaceDE w:val="0"/>
              <w:autoSpaceDN w:val="0"/>
              <w:adjustRightInd w:val="0"/>
              <w:spacing w:after="120"/>
              <w:rPr>
                <w:b/>
              </w:rPr>
            </w:pPr>
            <w:r>
              <w:rPr>
                <w:b/>
              </w:rPr>
              <w:t>SOLAR CITY (UK) LTD (Registered No. 07851899) whose registered office is BizSpace, Room 4 Albion Mills, Albion Road, Bradford, West Yorkshire, BD10 9TQ</w:t>
            </w:r>
          </w:p>
        </w:tc>
      </w:tr>
      <w:tr w:rsidR="00592B02" w:rsidRPr="0029526B" w14:paraId="707D9B18" w14:textId="77777777" w:rsidTr="003B3BDD">
        <w:trPr>
          <w:cantSplit/>
        </w:trPr>
        <w:tc>
          <w:tcPr>
            <w:tcW w:w="668" w:type="dxa"/>
          </w:tcPr>
          <w:p w14:paraId="35A2EAA2" w14:textId="77777777" w:rsidR="00592B02" w:rsidRPr="002524DC" w:rsidRDefault="00592B02" w:rsidP="008416DD">
            <w:pPr>
              <w:spacing w:after="120"/>
              <w:rPr>
                <w:b/>
              </w:rPr>
            </w:pPr>
          </w:p>
        </w:tc>
        <w:tc>
          <w:tcPr>
            <w:tcW w:w="9278" w:type="dxa"/>
          </w:tcPr>
          <w:p w14:paraId="46100ADD" w14:textId="6E4CE1A6" w:rsidR="00592B02" w:rsidRPr="0029526B" w:rsidRDefault="005B3D6B" w:rsidP="00084F60">
            <w:pPr>
              <w:autoSpaceDE w:val="0"/>
              <w:autoSpaceDN w:val="0"/>
              <w:adjustRightInd w:val="0"/>
              <w:spacing w:after="120"/>
              <w:rPr>
                <w:b/>
                <w:szCs w:val="24"/>
              </w:rPr>
            </w:pPr>
            <w:r>
              <w:rPr>
                <w:b/>
                <w:szCs w:val="24"/>
              </w:rPr>
              <w:t>SSE ELECTRICITY LIMITED</w:t>
            </w:r>
            <w:r w:rsidR="00592B02" w:rsidRPr="0029526B">
              <w:rPr>
                <w:b/>
                <w:szCs w:val="24"/>
              </w:rPr>
              <w:t xml:space="preserve"> (Registered No. 04094263) whose registered office is at </w:t>
            </w:r>
            <w:r w:rsidR="00592B02">
              <w:rPr>
                <w:b/>
                <w:szCs w:val="24"/>
              </w:rPr>
              <w:t>1 Forbury Place, 43 Forbury Road, Reading, RG1 3JH</w:t>
            </w:r>
          </w:p>
        </w:tc>
      </w:tr>
      <w:tr w:rsidR="005B3D6B" w:rsidRPr="0029526B" w14:paraId="5C4D30BB" w14:textId="77777777" w:rsidTr="003B3BDD">
        <w:trPr>
          <w:cantSplit/>
        </w:trPr>
        <w:tc>
          <w:tcPr>
            <w:tcW w:w="668" w:type="dxa"/>
          </w:tcPr>
          <w:p w14:paraId="1DB3ED9E" w14:textId="77777777" w:rsidR="005B3D6B" w:rsidRPr="002524DC" w:rsidRDefault="005B3D6B" w:rsidP="008416DD">
            <w:pPr>
              <w:spacing w:after="120"/>
              <w:rPr>
                <w:b/>
              </w:rPr>
            </w:pPr>
          </w:p>
        </w:tc>
        <w:tc>
          <w:tcPr>
            <w:tcW w:w="9278" w:type="dxa"/>
          </w:tcPr>
          <w:p w14:paraId="1AAF90A8" w14:textId="52812A4D" w:rsidR="005B3D6B" w:rsidRDefault="005B3D6B" w:rsidP="00084F60">
            <w:pPr>
              <w:autoSpaceDE w:val="0"/>
              <w:autoSpaceDN w:val="0"/>
              <w:adjustRightInd w:val="0"/>
              <w:spacing w:after="120"/>
              <w:rPr>
                <w:b/>
                <w:szCs w:val="24"/>
              </w:rPr>
            </w:pPr>
            <w:r>
              <w:rPr>
                <w:b/>
                <w:szCs w:val="24"/>
              </w:rPr>
              <w:t>HOME ENERGY TRADING LIMITED</w:t>
            </w:r>
            <w:r w:rsidRPr="003B6784">
              <w:rPr>
                <w:b/>
                <w:szCs w:val="24"/>
              </w:rPr>
              <w:t xml:space="preserve"> (registered No. 10364306) whose registered office is at </w:t>
            </w:r>
            <w:r w:rsidRPr="003B6784">
              <w:rPr>
                <w:b/>
                <w:bCs/>
                <w:color w:val="0B0C0C"/>
                <w:szCs w:val="24"/>
                <w:shd w:val="clear" w:color="auto" w:fill="FFFFFF"/>
              </w:rPr>
              <w:t>18 The Triangle Ng2 Business Park, Nottingham, England, NG2 1AE</w:t>
            </w:r>
          </w:p>
        </w:tc>
      </w:tr>
      <w:tr w:rsidR="00592B02" w:rsidRPr="002524DC" w14:paraId="0E9FAEC0" w14:textId="77777777" w:rsidTr="003B3BDD">
        <w:trPr>
          <w:cantSplit/>
        </w:trPr>
        <w:tc>
          <w:tcPr>
            <w:tcW w:w="668" w:type="dxa"/>
          </w:tcPr>
          <w:p w14:paraId="18535C83" w14:textId="77777777" w:rsidR="00592B02" w:rsidRPr="002524DC" w:rsidRDefault="00592B02" w:rsidP="008416DD">
            <w:pPr>
              <w:spacing w:after="120"/>
              <w:rPr>
                <w:b/>
              </w:rPr>
            </w:pPr>
          </w:p>
        </w:tc>
        <w:tc>
          <w:tcPr>
            <w:tcW w:w="9278" w:type="dxa"/>
          </w:tcPr>
          <w:p w14:paraId="5110DA9E" w14:textId="4978FD7E" w:rsidR="00592B02" w:rsidRPr="00B462AB" w:rsidDel="00103A8C" w:rsidRDefault="00592B02" w:rsidP="00084F60">
            <w:pPr>
              <w:autoSpaceDE w:val="0"/>
              <w:autoSpaceDN w:val="0"/>
              <w:adjustRightInd w:val="0"/>
              <w:spacing w:after="120"/>
              <w:rPr>
                <w:b/>
              </w:rPr>
            </w:pPr>
            <w:r w:rsidRPr="002524DC">
              <w:rPr>
                <w:b/>
              </w:rPr>
              <w:t>SPARK ENERGY SUPPLY LTD</w:t>
            </w:r>
            <w:r w:rsidRPr="00B462AB">
              <w:rPr>
                <w:b/>
              </w:rPr>
              <w:t xml:space="preserve"> (Registered No. 05857467) whose registered office is at Regent House, 316 Beulah Hill, Upper Norwood, London SE19 3HF</w:t>
            </w:r>
          </w:p>
        </w:tc>
      </w:tr>
      <w:tr w:rsidR="005B3D6B" w:rsidRPr="002524DC" w14:paraId="238EA568" w14:textId="77777777" w:rsidTr="003B3BDD">
        <w:trPr>
          <w:cantSplit/>
        </w:trPr>
        <w:tc>
          <w:tcPr>
            <w:tcW w:w="668" w:type="dxa"/>
          </w:tcPr>
          <w:p w14:paraId="1EFFBCF1" w14:textId="77777777" w:rsidR="005B3D6B" w:rsidRPr="002524DC" w:rsidRDefault="005B3D6B" w:rsidP="008416DD">
            <w:pPr>
              <w:spacing w:after="120"/>
              <w:rPr>
                <w:b/>
              </w:rPr>
            </w:pPr>
          </w:p>
        </w:tc>
        <w:tc>
          <w:tcPr>
            <w:tcW w:w="9278" w:type="dxa"/>
          </w:tcPr>
          <w:p w14:paraId="54001E13" w14:textId="710FA4DC" w:rsidR="005B3D6B" w:rsidRPr="002524DC" w:rsidRDefault="005B3D6B" w:rsidP="00084F60">
            <w:pPr>
              <w:autoSpaceDE w:val="0"/>
              <w:autoSpaceDN w:val="0"/>
              <w:adjustRightInd w:val="0"/>
              <w:spacing w:after="120"/>
              <w:rPr>
                <w:b/>
              </w:rPr>
            </w:pPr>
            <w:r>
              <w:rPr>
                <w:b/>
              </w:rPr>
              <w:t>SQUEAKY CLEAN ENERGY LIMITED (Registered No. 09812682) whose registered office is at Henry Wood House, Riding House Street, London, W1W 7FA</w:t>
            </w:r>
          </w:p>
        </w:tc>
      </w:tr>
      <w:tr w:rsidR="00592B02" w:rsidRPr="002524DC" w14:paraId="69459994" w14:textId="77777777" w:rsidTr="003B3BDD">
        <w:trPr>
          <w:cantSplit/>
        </w:trPr>
        <w:tc>
          <w:tcPr>
            <w:tcW w:w="668" w:type="dxa"/>
          </w:tcPr>
          <w:p w14:paraId="326C4CD7" w14:textId="77777777" w:rsidR="00592B02" w:rsidRPr="002524DC" w:rsidRDefault="00592B02" w:rsidP="008416DD">
            <w:pPr>
              <w:spacing w:after="120"/>
              <w:rPr>
                <w:b/>
              </w:rPr>
            </w:pPr>
          </w:p>
        </w:tc>
        <w:tc>
          <w:tcPr>
            <w:tcW w:w="9278" w:type="dxa"/>
          </w:tcPr>
          <w:p w14:paraId="7FCCA792" w14:textId="1CACC352" w:rsidR="00592B02" w:rsidRPr="002524DC" w:rsidDel="00103A8C" w:rsidRDefault="00592B02" w:rsidP="00084F60">
            <w:pPr>
              <w:autoSpaceDE w:val="0"/>
              <w:autoSpaceDN w:val="0"/>
              <w:adjustRightInd w:val="0"/>
              <w:spacing w:after="120"/>
              <w:rPr>
                <w:b/>
              </w:rPr>
            </w:pPr>
            <w:r w:rsidRPr="002524DC">
              <w:rPr>
                <w:b/>
              </w:rPr>
              <w:t xml:space="preserve">SSE ENERGY SUPPLY LIMITED </w:t>
            </w:r>
            <w:r w:rsidRPr="00B462AB">
              <w:rPr>
                <w:b/>
              </w:rPr>
              <w:t xml:space="preserve">(Registered No. 03757502) whose registered office is at </w:t>
            </w:r>
            <w:r>
              <w:rPr>
                <w:b/>
              </w:rPr>
              <w:t>1 Forbury Place, 43 Forbury Road, Reading, RG1 3JH</w:t>
            </w:r>
          </w:p>
        </w:tc>
      </w:tr>
      <w:tr w:rsidR="00592B02" w:rsidRPr="002524DC" w14:paraId="728996CB" w14:textId="77777777" w:rsidTr="003B3BDD">
        <w:trPr>
          <w:cantSplit/>
        </w:trPr>
        <w:tc>
          <w:tcPr>
            <w:tcW w:w="668" w:type="dxa"/>
          </w:tcPr>
          <w:p w14:paraId="2E21A140" w14:textId="77777777" w:rsidR="00592B02" w:rsidRPr="002524DC" w:rsidRDefault="00592B02" w:rsidP="008416DD">
            <w:pPr>
              <w:spacing w:after="120"/>
              <w:rPr>
                <w:b/>
              </w:rPr>
            </w:pPr>
          </w:p>
        </w:tc>
        <w:tc>
          <w:tcPr>
            <w:tcW w:w="9278" w:type="dxa"/>
          </w:tcPr>
          <w:p w14:paraId="5B33EFF6" w14:textId="3EA0E903" w:rsidR="00592B02" w:rsidRPr="002524DC" w:rsidDel="00103A8C" w:rsidRDefault="00592B02" w:rsidP="00084F60">
            <w:pPr>
              <w:autoSpaceDE w:val="0"/>
              <w:autoSpaceDN w:val="0"/>
              <w:adjustRightInd w:val="0"/>
              <w:spacing w:after="120"/>
              <w:rPr>
                <w:b/>
              </w:rPr>
            </w:pPr>
            <w:r w:rsidRPr="002524DC">
              <w:rPr>
                <w:b/>
              </w:rPr>
              <w:t xml:space="preserve">STATKRAFT MARKETS GMBH </w:t>
            </w:r>
            <w:r w:rsidRPr="00B462AB">
              <w:rPr>
                <w:b/>
              </w:rPr>
              <w:t>(Registered No. HRB 37855) whose registered office is at Niederkasseler Lohweg 175, 40547 Düsseldorf, Germany</w:t>
            </w:r>
          </w:p>
        </w:tc>
      </w:tr>
      <w:tr w:rsidR="00592B02" w:rsidRPr="002524DC" w14:paraId="169FB872" w14:textId="77777777" w:rsidTr="003B3BDD">
        <w:trPr>
          <w:cantSplit/>
        </w:trPr>
        <w:tc>
          <w:tcPr>
            <w:tcW w:w="668" w:type="dxa"/>
          </w:tcPr>
          <w:p w14:paraId="236ACF33" w14:textId="77777777" w:rsidR="00592B02" w:rsidRPr="002524DC" w:rsidRDefault="00592B02" w:rsidP="008416DD">
            <w:pPr>
              <w:spacing w:after="120"/>
              <w:rPr>
                <w:b/>
              </w:rPr>
            </w:pPr>
          </w:p>
        </w:tc>
        <w:tc>
          <w:tcPr>
            <w:tcW w:w="9278" w:type="dxa"/>
          </w:tcPr>
          <w:p w14:paraId="539BAF44" w14:textId="27D17A57" w:rsidR="00592B02" w:rsidRPr="00B462AB" w:rsidRDefault="00592B02" w:rsidP="00084F60">
            <w:pPr>
              <w:autoSpaceDE w:val="0"/>
              <w:autoSpaceDN w:val="0"/>
              <w:adjustRightInd w:val="0"/>
              <w:spacing w:after="120"/>
              <w:rPr>
                <w:b/>
              </w:rPr>
            </w:pPr>
            <w:r w:rsidRPr="002524DC">
              <w:rPr>
                <w:b/>
              </w:rPr>
              <w:t xml:space="preserve">SUPPLY ENERGY LIMITED </w:t>
            </w:r>
            <w:r w:rsidRPr="00B462AB">
              <w:rPr>
                <w:b/>
              </w:rPr>
              <w:t>(Registered No. 07243637) whose registered office is Gilmond Consulting Limited, Richmond House, Richmond Hill, Bournemouth, BH2 6EZ</w:t>
            </w:r>
          </w:p>
        </w:tc>
      </w:tr>
      <w:tr w:rsidR="00592B02" w:rsidRPr="002524DC" w14:paraId="77F5601B" w14:textId="77777777" w:rsidTr="003B3BDD">
        <w:trPr>
          <w:cantSplit/>
        </w:trPr>
        <w:tc>
          <w:tcPr>
            <w:tcW w:w="668" w:type="dxa"/>
          </w:tcPr>
          <w:p w14:paraId="0873A0BE" w14:textId="77777777" w:rsidR="00592B02" w:rsidRPr="002524DC" w:rsidRDefault="00592B02" w:rsidP="008416DD">
            <w:pPr>
              <w:spacing w:after="120"/>
              <w:rPr>
                <w:b/>
              </w:rPr>
            </w:pPr>
          </w:p>
        </w:tc>
        <w:tc>
          <w:tcPr>
            <w:tcW w:w="9278" w:type="dxa"/>
          </w:tcPr>
          <w:p w14:paraId="56EA5CC2" w14:textId="09CF188E" w:rsidR="00592B02" w:rsidRPr="002524DC" w:rsidRDefault="00592B02" w:rsidP="00084F60">
            <w:pPr>
              <w:autoSpaceDE w:val="0"/>
              <w:autoSpaceDN w:val="0"/>
              <w:adjustRightInd w:val="0"/>
              <w:spacing w:after="120"/>
              <w:rPr>
                <w:b/>
              </w:rPr>
            </w:pPr>
            <w:r>
              <w:rPr>
                <w:b/>
              </w:rPr>
              <w:t>SWITCH BUSINESS GAS AND POWER LTD (Registered No. 09310083) whose registered office is at Granta Lodge, 71 Graham Road, Malvern, Worcestershire, England, WR14 2JS</w:t>
            </w:r>
          </w:p>
        </w:tc>
      </w:tr>
      <w:tr w:rsidR="005B3D6B" w:rsidRPr="002524DC" w14:paraId="48C09203" w14:textId="77777777" w:rsidTr="003B3BDD">
        <w:trPr>
          <w:cantSplit/>
        </w:trPr>
        <w:tc>
          <w:tcPr>
            <w:tcW w:w="668" w:type="dxa"/>
          </w:tcPr>
          <w:p w14:paraId="1B74DFA6" w14:textId="77777777" w:rsidR="005B3D6B" w:rsidRPr="002524DC" w:rsidRDefault="005B3D6B" w:rsidP="008416DD">
            <w:pPr>
              <w:spacing w:after="120"/>
              <w:rPr>
                <w:b/>
              </w:rPr>
            </w:pPr>
          </w:p>
        </w:tc>
        <w:tc>
          <w:tcPr>
            <w:tcW w:w="9278" w:type="dxa"/>
          </w:tcPr>
          <w:p w14:paraId="6DB4B63F" w14:textId="6B30E3F8" w:rsidR="005B3D6B" w:rsidRDefault="005B3D6B" w:rsidP="00084F60">
            <w:pPr>
              <w:autoSpaceDE w:val="0"/>
              <w:autoSpaceDN w:val="0"/>
              <w:adjustRightInd w:val="0"/>
              <w:spacing w:after="120"/>
              <w:rPr>
                <w:b/>
              </w:rPr>
            </w:pPr>
            <w:r>
              <w:rPr>
                <w:b/>
              </w:rPr>
              <w:t>SYMBIO ENERGY LIMITED (Registered No</w:t>
            </w:r>
            <w:r w:rsidRPr="005B3D6B">
              <w:rPr>
                <w:b/>
              </w:rPr>
              <w:t>. 07999360) whose registered office is at 103</w:t>
            </w:r>
            <w:r w:rsidRPr="001F489B">
              <w:rPr>
                <w:b/>
              </w:rPr>
              <w:t xml:space="preserve"> Mansion House, Building Research Establishment, Bricketwood,</w:t>
            </w:r>
            <w:r>
              <w:rPr>
                <w:b/>
              </w:rPr>
              <w:t xml:space="preserve"> </w:t>
            </w:r>
            <w:r w:rsidRPr="001F489B">
              <w:rPr>
                <w:b/>
              </w:rPr>
              <w:t>Watford, WD25 9XX</w:t>
            </w:r>
          </w:p>
        </w:tc>
      </w:tr>
      <w:tr w:rsidR="00592B02" w:rsidRPr="002524DC" w14:paraId="12DC0ABE" w14:textId="77777777" w:rsidTr="003B3BDD">
        <w:trPr>
          <w:cantSplit/>
        </w:trPr>
        <w:tc>
          <w:tcPr>
            <w:tcW w:w="668" w:type="dxa"/>
          </w:tcPr>
          <w:p w14:paraId="1EAE5223" w14:textId="77777777" w:rsidR="00592B02" w:rsidRPr="002524DC" w:rsidRDefault="00592B02" w:rsidP="008416DD">
            <w:pPr>
              <w:spacing w:after="120"/>
              <w:rPr>
                <w:b/>
              </w:rPr>
            </w:pPr>
          </w:p>
        </w:tc>
        <w:tc>
          <w:tcPr>
            <w:tcW w:w="9278" w:type="dxa"/>
          </w:tcPr>
          <w:p w14:paraId="2091C269" w14:textId="7032A24A" w:rsidR="00592B02" w:rsidRPr="002524DC" w:rsidRDefault="00592B02" w:rsidP="00084F60">
            <w:pPr>
              <w:autoSpaceDE w:val="0"/>
              <w:autoSpaceDN w:val="0"/>
              <w:adjustRightInd w:val="0"/>
              <w:spacing w:after="120"/>
              <w:rPr>
                <w:b/>
              </w:rPr>
            </w:pPr>
            <w:r w:rsidRPr="002524DC">
              <w:rPr>
                <w:b/>
              </w:rPr>
              <w:t xml:space="preserve">SYMBIO ENERGY </w:t>
            </w:r>
            <w:r>
              <w:rPr>
                <w:b/>
              </w:rPr>
              <w:t>SOLUTIONS LLP</w:t>
            </w:r>
            <w:r w:rsidRPr="002524DC">
              <w:rPr>
                <w:b/>
              </w:rPr>
              <w:t xml:space="preserve"> </w:t>
            </w:r>
            <w:r w:rsidRPr="00B462AB">
              <w:rPr>
                <w:b/>
              </w:rPr>
              <w:t>(Registered No</w:t>
            </w:r>
            <w:r>
              <w:rPr>
                <w:b/>
              </w:rPr>
              <w:t>.</w:t>
            </w:r>
            <w:r w:rsidRPr="00B462AB">
              <w:rPr>
                <w:b/>
              </w:rPr>
              <w:t xml:space="preserve"> OC375128) whose registered office is </w:t>
            </w:r>
            <w:r>
              <w:rPr>
                <w:b/>
              </w:rPr>
              <w:t>at GPF Lewis House, Olds Approach, Tolpits Lane, Watford WD18 9AB</w:t>
            </w:r>
          </w:p>
        </w:tc>
      </w:tr>
      <w:tr w:rsidR="00592B02" w:rsidRPr="002524DC" w14:paraId="36CC7D54" w14:textId="77777777" w:rsidTr="003B3BDD">
        <w:trPr>
          <w:cantSplit/>
        </w:trPr>
        <w:tc>
          <w:tcPr>
            <w:tcW w:w="668" w:type="dxa"/>
          </w:tcPr>
          <w:p w14:paraId="1E94D146" w14:textId="77777777" w:rsidR="00592B02" w:rsidRPr="002524DC" w:rsidRDefault="00592B02" w:rsidP="008416DD">
            <w:pPr>
              <w:spacing w:after="120"/>
              <w:rPr>
                <w:b/>
              </w:rPr>
            </w:pPr>
          </w:p>
        </w:tc>
        <w:tc>
          <w:tcPr>
            <w:tcW w:w="9278" w:type="dxa"/>
          </w:tcPr>
          <w:p w14:paraId="4E2D3163" w14:textId="0A4F2672" w:rsidR="00592B02" w:rsidRPr="002524DC" w:rsidRDefault="00592B02" w:rsidP="00084F60">
            <w:pPr>
              <w:autoSpaceDE w:val="0"/>
              <w:autoSpaceDN w:val="0"/>
              <w:adjustRightInd w:val="0"/>
              <w:spacing w:after="120"/>
              <w:rPr>
                <w:b/>
              </w:rPr>
            </w:pPr>
            <w:r>
              <w:rPr>
                <w:b/>
              </w:rPr>
              <w:t>TAILWIND ENERGY SUPPLY LIMI</w:t>
            </w:r>
            <w:r w:rsidR="005B3D6B">
              <w:rPr>
                <w:b/>
              </w:rPr>
              <w:t>T</w:t>
            </w:r>
            <w:r>
              <w:rPr>
                <w:b/>
              </w:rPr>
              <w:t>ED (Registered No. 09523118) whose registered office is at Alliance House, Library Road, Clayton Le Woods, Chorley, Lancs, England, PR6 7EN</w:t>
            </w:r>
          </w:p>
        </w:tc>
      </w:tr>
      <w:tr w:rsidR="005B3D6B" w:rsidRPr="002524DC" w14:paraId="468CCD0B" w14:textId="77777777" w:rsidTr="003B3BDD">
        <w:trPr>
          <w:cantSplit/>
        </w:trPr>
        <w:tc>
          <w:tcPr>
            <w:tcW w:w="668" w:type="dxa"/>
          </w:tcPr>
          <w:p w14:paraId="5DF0DB9A" w14:textId="77777777" w:rsidR="005B3D6B" w:rsidRPr="002524DC" w:rsidRDefault="005B3D6B" w:rsidP="008416DD">
            <w:pPr>
              <w:spacing w:after="120"/>
              <w:rPr>
                <w:b/>
              </w:rPr>
            </w:pPr>
          </w:p>
        </w:tc>
        <w:tc>
          <w:tcPr>
            <w:tcW w:w="9278" w:type="dxa"/>
          </w:tcPr>
          <w:p w14:paraId="7C2585D9" w14:textId="4D4524B5" w:rsidR="005B3D6B" w:rsidRDefault="005B3D6B" w:rsidP="00084F60">
            <w:pPr>
              <w:autoSpaceDE w:val="0"/>
              <w:autoSpaceDN w:val="0"/>
              <w:adjustRightInd w:val="0"/>
              <w:spacing w:after="120"/>
              <w:rPr>
                <w:b/>
              </w:rPr>
            </w:pPr>
            <w:r>
              <w:rPr>
                <w:b/>
              </w:rPr>
              <w:t>TEMPLE ENERGY LIMITED (Registered No. 09846025) whose r</w:t>
            </w:r>
            <w:r w:rsidRPr="009F719E">
              <w:rPr>
                <w:b/>
                <w:szCs w:val="24"/>
              </w:rPr>
              <w:t xml:space="preserve">egistered office is at </w:t>
            </w:r>
            <w:r>
              <w:rPr>
                <w:b/>
                <w:bCs/>
                <w:color w:val="0B0C0C"/>
                <w:szCs w:val="24"/>
                <w:shd w:val="clear" w:color="auto" w:fill="FFFFFF"/>
              </w:rPr>
              <w:t>Hamilton House, North Circular Road, Park Royal West, London NW10 7XP</w:t>
            </w:r>
          </w:p>
        </w:tc>
      </w:tr>
      <w:tr w:rsidR="00592B02" w:rsidRPr="002524DC" w14:paraId="76104355" w14:textId="77777777" w:rsidTr="003B3BDD">
        <w:trPr>
          <w:cantSplit/>
        </w:trPr>
        <w:tc>
          <w:tcPr>
            <w:tcW w:w="668" w:type="dxa"/>
          </w:tcPr>
          <w:p w14:paraId="22A2F88A" w14:textId="77777777" w:rsidR="00592B02" w:rsidRPr="002524DC" w:rsidRDefault="00592B02" w:rsidP="008416DD">
            <w:pPr>
              <w:spacing w:after="120"/>
              <w:rPr>
                <w:b/>
              </w:rPr>
            </w:pPr>
          </w:p>
        </w:tc>
        <w:tc>
          <w:tcPr>
            <w:tcW w:w="9278" w:type="dxa"/>
          </w:tcPr>
          <w:p w14:paraId="61257BEE" w14:textId="3794601C" w:rsidR="00592B02" w:rsidRPr="00B462AB" w:rsidDel="00103A8C" w:rsidRDefault="00592B02" w:rsidP="00084F60">
            <w:pPr>
              <w:autoSpaceDE w:val="0"/>
              <w:autoSpaceDN w:val="0"/>
              <w:adjustRightInd w:val="0"/>
              <w:spacing w:after="120"/>
              <w:rPr>
                <w:b/>
              </w:rPr>
            </w:pPr>
            <w:r>
              <w:rPr>
                <w:b/>
              </w:rPr>
              <w:t>TEMPUS ENERGY SUPPLY LTD</w:t>
            </w:r>
            <w:r w:rsidRPr="00B462AB">
              <w:rPr>
                <w:b/>
              </w:rPr>
              <w:t xml:space="preserve"> (Registered No. 08500923) whose registered office is at c/o Harrison Clark Rickerbys Limited, 5 Deansway, Worcester, WR1 2JG</w:t>
            </w:r>
          </w:p>
        </w:tc>
      </w:tr>
      <w:tr w:rsidR="005B3D6B" w:rsidRPr="002524DC" w14:paraId="72D46F7E" w14:textId="77777777" w:rsidTr="003B3BDD">
        <w:trPr>
          <w:cantSplit/>
        </w:trPr>
        <w:tc>
          <w:tcPr>
            <w:tcW w:w="668" w:type="dxa"/>
          </w:tcPr>
          <w:p w14:paraId="68F406F7" w14:textId="77777777" w:rsidR="005B3D6B" w:rsidRPr="002524DC" w:rsidRDefault="005B3D6B" w:rsidP="008416DD">
            <w:pPr>
              <w:spacing w:after="120"/>
              <w:rPr>
                <w:b/>
              </w:rPr>
            </w:pPr>
          </w:p>
        </w:tc>
        <w:tc>
          <w:tcPr>
            <w:tcW w:w="9278" w:type="dxa"/>
          </w:tcPr>
          <w:p w14:paraId="74BC31EE" w14:textId="51A398E9" w:rsidR="005B3D6B" w:rsidRDefault="005B3D6B" w:rsidP="00084F60">
            <w:pPr>
              <w:autoSpaceDE w:val="0"/>
              <w:autoSpaceDN w:val="0"/>
              <w:adjustRightInd w:val="0"/>
              <w:spacing w:after="120"/>
              <w:rPr>
                <w:b/>
              </w:rPr>
            </w:pPr>
            <w:r>
              <w:rPr>
                <w:b/>
              </w:rPr>
              <w:t xml:space="preserve">TEXAS ENERGY LTD (Registered No. 10610384) whose registered office is at </w:t>
            </w:r>
            <w:r w:rsidRPr="00161269">
              <w:rPr>
                <w:b/>
              </w:rPr>
              <w:t>C/O Harrison Clark Rickerbys Limited, 5 Deansway, Worcester, Worcestershire, England, WR1 2JG</w:t>
            </w:r>
          </w:p>
        </w:tc>
      </w:tr>
      <w:tr w:rsidR="005B3D6B" w:rsidRPr="002524DC" w14:paraId="1FFFEF79" w14:textId="77777777" w:rsidTr="003B3BDD">
        <w:trPr>
          <w:cantSplit/>
        </w:trPr>
        <w:tc>
          <w:tcPr>
            <w:tcW w:w="668" w:type="dxa"/>
          </w:tcPr>
          <w:p w14:paraId="5AC634AD" w14:textId="77777777" w:rsidR="005B3D6B" w:rsidRPr="002524DC" w:rsidRDefault="005B3D6B" w:rsidP="008416DD">
            <w:pPr>
              <w:spacing w:after="120"/>
              <w:rPr>
                <w:b/>
              </w:rPr>
            </w:pPr>
          </w:p>
        </w:tc>
        <w:tc>
          <w:tcPr>
            <w:tcW w:w="9278" w:type="dxa"/>
          </w:tcPr>
          <w:p w14:paraId="00DFAD17" w14:textId="63BAB51F" w:rsidR="005B3D6B" w:rsidRPr="002524DC" w:rsidRDefault="005B3D6B" w:rsidP="00084F60">
            <w:pPr>
              <w:autoSpaceDE w:val="0"/>
              <w:autoSpaceDN w:val="0"/>
              <w:adjustRightInd w:val="0"/>
              <w:spacing w:after="120"/>
              <w:rPr>
                <w:b/>
              </w:rPr>
            </w:pPr>
            <w:r w:rsidRPr="002524DC">
              <w:rPr>
                <w:b/>
              </w:rPr>
              <w:t>THE RENEWABLE ENERGY COMPANY LIMITED</w:t>
            </w:r>
            <w:r w:rsidRPr="00B462AB">
              <w:rPr>
                <w:b/>
              </w:rPr>
              <w:t xml:space="preserve"> (Registered No. 03043412) whose registered office is at </w:t>
            </w:r>
            <w:r w:rsidRPr="00174288">
              <w:rPr>
                <w:b/>
              </w:rPr>
              <w:t>Unicorn House, 7 Russel Street, Stroud, Gloucestershire</w:t>
            </w:r>
            <w:r>
              <w:rPr>
                <w:b/>
              </w:rPr>
              <w:t>,</w:t>
            </w:r>
            <w:r w:rsidRPr="00174288">
              <w:rPr>
                <w:b/>
              </w:rPr>
              <w:t xml:space="preserve"> GL5 3AX</w:t>
            </w:r>
          </w:p>
        </w:tc>
      </w:tr>
      <w:tr w:rsidR="00592B02" w:rsidRPr="002524DC" w14:paraId="586FA04E" w14:textId="77777777" w:rsidTr="003B3BDD">
        <w:trPr>
          <w:cantSplit/>
        </w:trPr>
        <w:tc>
          <w:tcPr>
            <w:tcW w:w="668" w:type="dxa"/>
          </w:tcPr>
          <w:p w14:paraId="3892BD91" w14:textId="77777777" w:rsidR="00592B02" w:rsidRPr="002524DC" w:rsidRDefault="00592B02" w:rsidP="008416DD">
            <w:pPr>
              <w:spacing w:after="120"/>
              <w:rPr>
                <w:b/>
              </w:rPr>
            </w:pPr>
          </w:p>
        </w:tc>
        <w:tc>
          <w:tcPr>
            <w:tcW w:w="9278" w:type="dxa"/>
          </w:tcPr>
          <w:p w14:paraId="707F2306" w14:textId="63853F2B" w:rsidR="00592B02" w:rsidRPr="00B462AB" w:rsidDel="00103A8C" w:rsidRDefault="00592B02" w:rsidP="00084F60">
            <w:pPr>
              <w:autoSpaceDE w:val="0"/>
              <w:autoSpaceDN w:val="0"/>
              <w:adjustRightInd w:val="0"/>
              <w:spacing w:after="120"/>
              <w:rPr>
                <w:b/>
              </w:rPr>
            </w:pPr>
            <w:r>
              <w:rPr>
                <w:b/>
              </w:rPr>
              <w:t>TILLICUM ENERGY LIMITED (Registered No. 10860745) whose registered address is at whose registered address is at Water Court, 116-118 Canal Street, Nottingham, NG1 7HF</w:t>
            </w:r>
          </w:p>
        </w:tc>
      </w:tr>
      <w:tr w:rsidR="00592B02" w:rsidRPr="002524DC" w14:paraId="7042EA33" w14:textId="77777777" w:rsidTr="003B3BDD">
        <w:trPr>
          <w:cantSplit/>
        </w:trPr>
        <w:tc>
          <w:tcPr>
            <w:tcW w:w="668" w:type="dxa"/>
          </w:tcPr>
          <w:p w14:paraId="4D65A561" w14:textId="77777777" w:rsidR="00592B02" w:rsidRPr="002524DC" w:rsidRDefault="00592B02" w:rsidP="008416DD">
            <w:pPr>
              <w:spacing w:after="120"/>
              <w:rPr>
                <w:b/>
              </w:rPr>
            </w:pPr>
          </w:p>
        </w:tc>
        <w:tc>
          <w:tcPr>
            <w:tcW w:w="9278" w:type="dxa"/>
          </w:tcPr>
          <w:p w14:paraId="4F865A4C" w14:textId="4619F94E" w:rsidR="00592B02" w:rsidRDefault="00592B02" w:rsidP="00084F60">
            <w:pPr>
              <w:autoSpaceDE w:val="0"/>
              <w:autoSpaceDN w:val="0"/>
              <w:adjustRightInd w:val="0"/>
              <w:spacing w:after="120"/>
              <w:rPr>
                <w:b/>
              </w:rPr>
            </w:pPr>
            <w:r>
              <w:rPr>
                <w:b/>
              </w:rPr>
              <w:t>TOGETHER ENERGY SUPPLY LIMITED (Registered No. 10167186) whose registered office is at Erskine House, North Avenue, Clydebank, G81 2DR</w:t>
            </w:r>
          </w:p>
        </w:tc>
      </w:tr>
      <w:tr w:rsidR="00592B02" w:rsidRPr="002524DC" w14:paraId="2B78D2A7" w14:textId="77777777" w:rsidTr="003B3BDD">
        <w:trPr>
          <w:cantSplit/>
        </w:trPr>
        <w:tc>
          <w:tcPr>
            <w:tcW w:w="668" w:type="dxa"/>
          </w:tcPr>
          <w:p w14:paraId="521FA980" w14:textId="77777777" w:rsidR="00592B02" w:rsidRPr="002524DC" w:rsidRDefault="00592B02" w:rsidP="008416DD">
            <w:pPr>
              <w:spacing w:after="120"/>
              <w:rPr>
                <w:b/>
              </w:rPr>
            </w:pPr>
          </w:p>
        </w:tc>
        <w:tc>
          <w:tcPr>
            <w:tcW w:w="9278" w:type="dxa"/>
          </w:tcPr>
          <w:p w14:paraId="23B680D3" w14:textId="20D72623" w:rsidR="00592B02" w:rsidRPr="00B462AB" w:rsidRDefault="00592B02" w:rsidP="00084F60">
            <w:pPr>
              <w:autoSpaceDE w:val="0"/>
              <w:autoSpaceDN w:val="0"/>
              <w:adjustRightInd w:val="0"/>
              <w:spacing w:after="120"/>
              <w:rPr>
                <w:b/>
              </w:rPr>
            </w:pPr>
            <w:r>
              <w:rPr>
                <w:b/>
              </w:rPr>
              <w:t>POZITIVE ENERGY LIMITED (Registered No. 09523048) whose registered office is at 7th Floor Wellington House, 90-92 Butt Road, Colchester, England CO3 3DA</w:t>
            </w:r>
          </w:p>
        </w:tc>
      </w:tr>
      <w:tr w:rsidR="00592B02" w:rsidRPr="002524DC" w14:paraId="67FC4FA9" w14:textId="77777777" w:rsidTr="003B3BDD">
        <w:trPr>
          <w:cantSplit/>
        </w:trPr>
        <w:tc>
          <w:tcPr>
            <w:tcW w:w="668" w:type="dxa"/>
          </w:tcPr>
          <w:p w14:paraId="55362CC1" w14:textId="77777777" w:rsidR="00592B02" w:rsidRPr="002524DC" w:rsidRDefault="00592B02" w:rsidP="008416DD">
            <w:pPr>
              <w:spacing w:after="120"/>
              <w:rPr>
                <w:b/>
              </w:rPr>
            </w:pPr>
          </w:p>
        </w:tc>
        <w:tc>
          <w:tcPr>
            <w:tcW w:w="9278" w:type="dxa"/>
          </w:tcPr>
          <w:p w14:paraId="1A5FCB05" w14:textId="7AB9647B" w:rsidR="00592B02" w:rsidRDefault="00592B02" w:rsidP="00084F60">
            <w:pPr>
              <w:autoSpaceDE w:val="0"/>
              <w:autoSpaceDN w:val="0"/>
              <w:adjustRightInd w:val="0"/>
              <w:spacing w:after="120"/>
              <w:rPr>
                <w:b/>
              </w:rPr>
            </w:pPr>
            <w:r w:rsidRPr="00B462AB">
              <w:rPr>
                <w:b/>
              </w:rPr>
              <w:t>TOTAL GAS &amp; POWER</w:t>
            </w:r>
            <w:r w:rsidRPr="002524DC">
              <w:rPr>
                <w:b/>
              </w:rPr>
              <w:t xml:space="preserve"> LIMITED </w:t>
            </w:r>
            <w:r w:rsidRPr="00B462AB">
              <w:rPr>
                <w:b/>
              </w:rPr>
              <w:t>(Registered No. 02172239) whose registered office is at 10 Upper Bank Street, Canary Wharf, London, E14 5BF</w:t>
            </w:r>
          </w:p>
        </w:tc>
      </w:tr>
      <w:tr w:rsidR="00592B02" w:rsidRPr="002524DC" w14:paraId="190E1E1F" w14:textId="77777777" w:rsidTr="003B3BDD">
        <w:trPr>
          <w:cantSplit/>
        </w:trPr>
        <w:tc>
          <w:tcPr>
            <w:tcW w:w="668" w:type="dxa"/>
          </w:tcPr>
          <w:p w14:paraId="1A9F5394" w14:textId="77777777" w:rsidR="00592B02" w:rsidRPr="002524DC" w:rsidRDefault="00592B02" w:rsidP="008416DD">
            <w:pPr>
              <w:spacing w:after="120"/>
              <w:rPr>
                <w:b/>
              </w:rPr>
            </w:pPr>
          </w:p>
        </w:tc>
        <w:tc>
          <w:tcPr>
            <w:tcW w:w="9278" w:type="dxa"/>
          </w:tcPr>
          <w:p w14:paraId="6D560BC3" w14:textId="2734D400" w:rsidR="00592B02" w:rsidRPr="00B462AB" w:rsidRDefault="00592B02" w:rsidP="00084F60">
            <w:pPr>
              <w:autoSpaceDE w:val="0"/>
              <w:autoSpaceDN w:val="0"/>
              <w:adjustRightInd w:val="0"/>
              <w:spacing w:after="120"/>
              <w:rPr>
                <w:b/>
              </w:rPr>
            </w:pPr>
            <w:r>
              <w:rPr>
                <w:b/>
              </w:rPr>
              <w:t>TRU ENERGY LIMITED</w:t>
            </w:r>
            <w:r w:rsidRPr="00310147">
              <w:rPr>
                <w:b/>
              </w:rPr>
              <w:t xml:space="preserve"> (Registered No. 09735909) whose registered office is at Gable House, 239 Regents Park Road, London, England, N3 3LF</w:t>
            </w:r>
          </w:p>
        </w:tc>
      </w:tr>
      <w:tr w:rsidR="005B3D6B" w:rsidRPr="002524DC" w14:paraId="1D6FEF8D" w14:textId="77777777" w:rsidTr="003B3BDD">
        <w:trPr>
          <w:cantSplit/>
        </w:trPr>
        <w:tc>
          <w:tcPr>
            <w:tcW w:w="668" w:type="dxa"/>
          </w:tcPr>
          <w:p w14:paraId="4DA63C7D" w14:textId="77777777" w:rsidR="005B3D6B" w:rsidRPr="002524DC" w:rsidRDefault="005B3D6B" w:rsidP="008416DD">
            <w:pPr>
              <w:spacing w:after="120"/>
              <w:rPr>
                <w:b/>
              </w:rPr>
            </w:pPr>
          </w:p>
        </w:tc>
        <w:tc>
          <w:tcPr>
            <w:tcW w:w="9278" w:type="dxa"/>
          </w:tcPr>
          <w:p w14:paraId="7D6B6E35" w14:textId="540F4241" w:rsidR="005B3D6B" w:rsidRDefault="005B3D6B" w:rsidP="00084F60">
            <w:pPr>
              <w:autoSpaceDE w:val="0"/>
              <w:autoSpaceDN w:val="0"/>
              <w:adjustRightInd w:val="0"/>
              <w:spacing w:after="120"/>
              <w:rPr>
                <w:b/>
              </w:rPr>
            </w:pPr>
            <w:r>
              <w:rPr>
                <w:b/>
              </w:rPr>
              <w:t>UK HEALTHCARE CORPORATION LIMITED (Registered No. 04398605) whose registered office is at Unit D Madison Place, Northampton Road, Manchester M40 5AG</w:t>
            </w:r>
          </w:p>
        </w:tc>
      </w:tr>
      <w:tr w:rsidR="00592B02" w:rsidRPr="002524DC" w14:paraId="6A1768AC" w14:textId="77777777" w:rsidTr="003B3BDD">
        <w:trPr>
          <w:cantSplit/>
        </w:trPr>
        <w:tc>
          <w:tcPr>
            <w:tcW w:w="668" w:type="dxa"/>
          </w:tcPr>
          <w:p w14:paraId="6A45B748" w14:textId="77777777" w:rsidR="00592B02" w:rsidRPr="002524DC" w:rsidRDefault="00592B02" w:rsidP="008416DD">
            <w:pPr>
              <w:spacing w:after="120"/>
              <w:rPr>
                <w:b/>
              </w:rPr>
            </w:pPr>
          </w:p>
        </w:tc>
        <w:tc>
          <w:tcPr>
            <w:tcW w:w="9278" w:type="dxa"/>
          </w:tcPr>
          <w:p w14:paraId="0F9534CD" w14:textId="735804BA" w:rsidR="00592B02" w:rsidRPr="002524DC" w:rsidRDefault="00592B02" w:rsidP="00084F60">
            <w:pPr>
              <w:autoSpaceDE w:val="0"/>
              <w:autoSpaceDN w:val="0"/>
              <w:adjustRightInd w:val="0"/>
              <w:spacing w:after="120"/>
              <w:rPr>
                <w:b/>
              </w:rPr>
            </w:pPr>
            <w:r>
              <w:rPr>
                <w:b/>
              </w:rPr>
              <w:t>UK POWER RESERVE LIMITED (Registered No. 07385282) whose registered office is at 6</w:t>
            </w:r>
            <w:r w:rsidRPr="002D371A">
              <w:rPr>
                <w:b/>
                <w:vertAlign w:val="superscript"/>
              </w:rPr>
              <w:t>th</w:t>
            </w:r>
            <w:r>
              <w:rPr>
                <w:b/>
              </w:rPr>
              <w:t xml:space="preserve"> Floor, Radcliffe House, Blenheim Court, Solihull, B91 2AA</w:t>
            </w:r>
          </w:p>
        </w:tc>
      </w:tr>
      <w:tr w:rsidR="005B3D6B" w:rsidRPr="002524DC" w14:paraId="28C00643" w14:textId="77777777" w:rsidTr="003B3BDD">
        <w:trPr>
          <w:cantSplit/>
        </w:trPr>
        <w:tc>
          <w:tcPr>
            <w:tcW w:w="668" w:type="dxa"/>
          </w:tcPr>
          <w:p w14:paraId="1F178446" w14:textId="77777777" w:rsidR="005B3D6B" w:rsidRPr="002524DC" w:rsidRDefault="005B3D6B" w:rsidP="008416DD">
            <w:pPr>
              <w:spacing w:after="120"/>
              <w:rPr>
                <w:b/>
              </w:rPr>
            </w:pPr>
          </w:p>
        </w:tc>
        <w:tc>
          <w:tcPr>
            <w:tcW w:w="9278" w:type="dxa"/>
          </w:tcPr>
          <w:p w14:paraId="643A3995" w14:textId="719C702C" w:rsidR="005B3D6B" w:rsidRDefault="005B3D6B" w:rsidP="00084F60">
            <w:pPr>
              <w:autoSpaceDE w:val="0"/>
              <w:autoSpaceDN w:val="0"/>
              <w:adjustRightInd w:val="0"/>
              <w:spacing w:after="120"/>
              <w:rPr>
                <w:b/>
              </w:rPr>
            </w:pPr>
            <w:r>
              <w:rPr>
                <w:b/>
              </w:rPr>
              <w:t>URE ENERGY LIMITED (Registered No. 10300613) whose registered office is at 14 Berkeley Mews, London, W1H 7AX</w:t>
            </w:r>
          </w:p>
        </w:tc>
      </w:tr>
      <w:tr w:rsidR="005B3D6B" w:rsidRPr="002524DC" w14:paraId="4F0DF9F2" w14:textId="77777777" w:rsidTr="003B3BDD">
        <w:trPr>
          <w:cantSplit/>
        </w:trPr>
        <w:tc>
          <w:tcPr>
            <w:tcW w:w="668" w:type="dxa"/>
          </w:tcPr>
          <w:p w14:paraId="69BCF8DA" w14:textId="77777777" w:rsidR="005B3D6B" w:rsidRPr="002524DC" w:rsidRDefault="005B3D6B" w:rsidP="008416DD">
            <w:pPr>
              <w:spacing w:after="120"/>
              <w:rPr>
                <w:b/>
              </w:rPr>
            </w:pPr>
          </w:p>
        </w:tc>
        <w:tc>
          <w:tcPr>
            <w:tcW w:w="9278" w:type="dxa"/>
          </w:tcPr>
          <w:p w14:paraId="11A3AC19" w14:textId="1860B7FD" w:rsidR="005B3D6B" w:rsidRDefault="005B3D6B" w:rsidP="00084F60">
            <w:pPr>
              <w:autoSpaceDE w:val="0"/>
              <w:autoSpaceDN w:val="0"/>
              <w:adjustRightInd w:val="0"/>
              <w:spacing w:after="120"/>
              <w:rPr>
                <w:b/>
              </w:rPr>
            </w:pPr>
            <w:r>
              <w:rPr>
                <w:b/>
              </w:rPr>
              <w:t>USIO ENERGY SUPPLY LIMITED (Registered No. 10167444) whose registered office is at Canalot Studios Unit, 409, 222 Kensal Road, London, W10 5BN</w:t>
            </w:r>
          </w:p>
        </w:tc>
      </w:tr>
      <w:tr w:rsidR="00592B02" w:rsidRPr="002524DC" w14:paraId="0CFF3B38" w14:textId="77777777" w:rsidTr="002D371A">
        <w:trPr>
          <w:cantSplit/>
          <w:trHeight w:val="675"/>
        </w:trPr>
        <w:tc>
          <w:tcPr>
            <w:tcW w:w="668" w:type="dxa"/>
          </w:tcPr>
          <w:p w14:paraId="663AA1F6" w14:textId="77777777" w:rsidR="00592B02" w:rsidRPr="002524DC" w:rsidRDefault="00592B02" w:rsidP="008416DD">
            <w:pPr>
              <w:spacing w:after="120"/>
              <w:rPr>
                <w:b/>
              </w:rPr>
            </w:pPr>
          </w:p>
        </w:tc>
        <w:tc>
          <w:tcPr>
            <w:tcW w:w="9278" w:type="dxa"/>
          </w:tcPr>
          <w:p w14:paraId="72644D87" w14:textId="0A2864E7" w:rsidR="00592B02" w:rsidRPr="00B462AB" w:rsidDel="00103A8C" w:rsidRDefault="00592B02" w:rsidP="00084F60">
            <w:pPr>
              <w:autoSpaceDE w:val="0"/>
              <w:autoSpaceDN w:val="0"/>
              <w:adjustRightInd w:val="0"/>
              <w:spacing w:after="120"/>
              <w:rPr>
                <w:b/>
              </w:rPr>
            </w:pPr>
            <w:r w:rsidRPr="002524DC">
              <w:rPr>
                <w:b/>
              </w:rPr>
              <w:t xml:space="preserve">UTILITA ELECTRICITY LIMITED </w:t>
            </w:r>
            <w:r w:rsidRPr="00B462AB">
              <w:rPr>
                <w:b/>
              </w:rPr>
              <w:t>(Registered No. 04849181) whose registered office is at Secure House, Moorside Road,</w:t>
            </w:r>
            <w:r>
              <w:rPr>
                <w:b/>
              </w:rPr>
              <w:t xml:space="preserve"> Winchester, Hampshire SO23 7RX</w:t>
            </w:r>
          </w:p>
        </w:tc>
      </w:tr>
      <w:tr w:rsidR="005B3D6B" w:rsidRPr="002524DC" w14:paraId="2EA09BB0" w14:textId="77777777" w:rsidTr="002D371A">
        <w:trPr>
          <w:cantSplit/>
          <w:trHeight w:val="675"/>
        </w:trPr>
        <w:tc>
          <w:tcPr>
            <w:tcW w:w="668" w:type="dxa"/>
          </w:tcPr>
          <w:p w14:paraId="368F7A88" w14:textId="77777777" w:rsidR="005B3D6B" w:rsidRPr="002524DC" w:rsidRDefault="005B3D6B" w:rsidP="008416DD">
            <w:pPr>
              <w:spacing w:after="120"/>
              <w:rPr>
                <w:b/>
              </w:rPr>
            </w:pPr>
          </w:p>
        </w:tc>
        <w:tc>
          <w:tcPr>
            <w:tcW w:w="9278" w:type="dxa"/>
          </w:tcPr>
          <w:p w14:paraId="395C8D2C" w14:textId="66F43B59" w:rsidR="005B3D6B" w:rsidRPr="002524DC" w:rsidRDefault="005B3D6B" w:rsidP="00084F60">
            <w:pPr>
              <w:autoSpaceDE w:val="0"/>
              <w:autoSpaceDN w:val="0"/>
              <w:adjustRightInd w:val="0"/>
              <w:spacing w:after="120"/>
              <w:rPr>
                <w:b/>
              </w:rPr>
            </w:pPr>
            <w:r>
              <w:rPr>
                <w:b/>
              </w:rPr>
              <w:t>UTILITY POINT UK LIMITED (Registered No. 10544785) whose registered office is at 44 Highfield Road, Corfe Mullen, Wimborne, Dorset, BH21 3PF</w:t>
            </w:r>
          </w:p>
        </w:tc>
      </w:tr>
      <w:tr w:rsidR="005B3D6B" w:rsidRPr="002524DC" w14:paraId="5A7720C3" w14:textId="77777777" w:rsidTr="002D371A">
        <w:trPr>
          <w:cantSplit/>
          <w:trHeight w:val="675"/>
        </w:trPr>
        <w:tc>
          <w:tcPr>
            <w:tcW w:w="668" w:type="dxa"/>
          </w:tcPr>
          <w:p w14:paraId="62818C72" w14:textId="77777777" w:rsidR="005B3D6B" w:rsidRPr="002524DC" w:rsidRDefault="005B3D6B" w:rsidP="008416DD">
            <w:pPr>
              <w:spacing w:after="120"/>
              <w:rPr>
                <w:b/>
              </w:rPr>
            </w:pPr>
          </w:p>
        </w:tc>
        <w:tc>
          <w:tcPr>
            <w:tcW w:w="9278" w:type="dxa"/>
          </w:tcPr>
          <w:p w14:paraId="1EF5E5A1" w14:textId="6EDFD16A" w:rsidR="005B3D6B" w:rsidRPr="002524DC" w:rsidRDefault="005B3D6B" w:rsidP="00084F60">
            <w:pPr>
              <w:autoSpaceDE w:val="0"/>
              <w:autoSpaceDN w:val="0"/>
              <w:adjustRightInd w:val="0"/>
              <w:spacing w:after="120"/>
              <w:rPr>
                <w:b/>
              </w:rPr>
            </w:pPr>
            <w:r>
              <w:rPr>
                <w:b/>
              </w:rPr>
              <w:t>VANQUIST ENERGY SUPPLY LIMITED (Registered No. 10972017) whose registered office is at Utillhouse, East Terrace, Chorley PR7 6TE</w:t>
            </w:r>
          </w:p>
        </w:tc>
      </w:tr>
      <w:tr w:rsidR="00592B02" w:rsidRPr="002524DC" w14:paraId="098E87A8" w14:textId="77777777" w:rsidTr="003B3BDD">
        <w:trPr>
          <w:cantSplit/>
          <w:trHeight w:val="675"/>
        </w:trPr>
        <w:tc>
          <w:tcPr>
            <w:tcW w:w="668" w:type="dxa"/>
          </w:tcPr>
          <w:p w14:paraId="2730B96D" w14:textId="77777777" w:rsidR="00592B02" w:rsidRPr="002524DC" w:rsidRDefault="00592B02" w:rsidP="008416DD">
            <w:pPr>
              <w:spacing w:after="120"/>
              <w:rPr>
                <w:b/>
              </w:rPr>
            </w:pPr>
          </w:p>
        </w:tc>
        <w:tc>
          <w:tcPr>
            <w:tcW w:w="9278" w:type="dxa"/>
          </w:tcPr>
          <w:p w14:paraId="1346433F" w14:textId="5EB08BA5" w:rsidR="00592B02" w:rsidRPr="002524DC" w:rsidRDefault="00592B02" w:rsidP="00084F60">
            <w:pPr>
              <w:autoSpaceDE w:val="0"/>
              <w:autoSpaceDN w:val="0"/>
              <w:adjustRightInd w:val="0"/>
              <w:spacing w:after="120"/>
              <w:rPr>
                <w:b/>
              </w:rPr>
            </w:pPr>
            <w:r w:rsidRPr="00B462AB">
              <w:rPr>
                <w:b/>
              </w:rPr>
              <w:t>VATTENFALL ENERGY TRADING GmbH (Registered No. HRB 80335) whose regi</w:t>
            </w:r>
            <w:r>
              <w:rPr>
                <w:b/>
              </w:rPr>
              <w:t>stered office is at Dammtorstraß</w:t>
            </w:r>
            <w:r w:rsidRPr="00B462AB">
              <w:rPr>
                <w:b/>
              </w:rPr>
              <w:t>e 29 – 32, 20354 Hamburg, Germany</w:t>
            </w:r>
          </w:p>
        </w:tc>
      </w:tr>
      <w:tr w:rsidR="005B3D6B" w:rsidRPr="002524DC" w14:paraId="7CE0ADAB" w14:textId="77777777" w:rsidTr="003B3BDD">
        <w:trPr>
          <w:cantSplit/>
        </w:trPr>
        <w:tc>
          <w:tcPr>
            <w:tcW w:w="668" w:type="dxa"/>
          </w:tcPr>
          <w:p w14:paraId="3BF6DB40" w14:textId="77777777" w:rsidR="005B3D6B" w:rsidRPr="002524DC" w:rsidRDefault="005B3D6B" w:rsidP="008416DD">
            <w:pPr>
              <w:spacing w:after="120"/>
              <w:rPr>
                <w:b/>
              </w:rPr>
            </w:pPr>
          </w:p>
        </w:tc>
        <w:tc>
          <w:tcPr>
            <w:tcW w:w="9278" w:type="dxa"/>
          </w:tcPr>
          <w:p w14:paraId="0845E7F7" w14:textId="671D638A" w:rsidR="005B3D6B" w:rsidRDefault="005B3D6B" w:rsidP="00084F60">
            <w:pPr>
              <w:autoSpaceDE w:val="0"/>
              <w:autoSpaceDN w:val="0"/>
              <w:adjustRightInd w:val="0"/>
              <w:spacing w:after="120"/>
              <w:rPr>
                <w:b/>
              </w:rPr>
            </w:pPr>
            <w:r>
              <w:rPr>
                <w:b/>
              </w:rPr>
              <w:t xml:space="preserve">VAVU POWER LIMITED </w:t>
            </w:r>
            <w:r w:rsidRPr="00B462AB">
              <w:rPr>
                <w:b/>
              </w:rPr>
              <w:t>(Registered No. 08643153) whose registered office is at 4 Beech Avenue, Worcester, WR3 8PZ</w:t>
            </w:r>
          </w:p>
        </w:tc>
      </w:tr>
      <w:tr w:rsidR="005B3D6B" w:rsidRPr="002524DC" w14:paraId="6B979D87" w14:textId="77777777" w:rsidTr="003B3BDD">
        <w:trPr>
          <w:cantSplit/>
        </w:trPr>
        <w:tc>
          <w:tcPr>
            <w:tcW w:w="668" w:type="dxa"/>
          </w:tcPr>
          <w:p w14:paraId="52736923" w14:textId="77777777" w:rsidR="005B3D6B" w:rsidRPr="002524DC" w:rsidRDefault="005B3D6B" w:rsidP="008416DD">
            <w:pPr>
              <w:spacing w:after="120"/>
              <w:rPr>
                <w:b/>
              </w:rPr>
            </w:pPr>
          </w:p>
        </w:tc>
        <w:tc>
          <w:tcPr>
            <w:tcW w:w="9278" w:type="dxa"/>
          </w:tcPr>
          <w:p w14:paraId="309552D6" w14:textId="78F80112" w:rsidR="005B3D6B" w:rsidRDefault="005B3D6B" w:rsidP="00084F60">
            <w:pPr>
              <w:autoSpaceDE w:val="0"/>
              <w:autoSpaceDN w:val="0"/>
              <w:adjustRightInd w:val="0"/>
              <w:spacing w:after="120"/>
              <w:rPr>
                <w:b/>
              </w:rPr>
            </w:pPr>
            <w:r>
              <w:rPr>
                <w:b/>
              </w:rPr>
              <w:t>VENGA ENERGY SUPPLY LIMITED (Registered No. 10978522) whose registered office is at Utilihouse, East Terrace, Chorley PR7 6TE</w:t>
            </w:r>
          </w:p>
        </w:tc>
      </w:tr>
      <w:tr w:rsidR="005B3D6B" w:rsidRPr="002524DC" w14:paraId="79217E4A" w14:textId="77777777" w:rsidTr="003B3BDD">
        <w:trPr>
          <w:cantSplit/>
        </w:trPr>
        <w:tc>
          <w:tcPr>
            <w:tcW w:w="668" w:type="dxa"/>
          </w:tcPr>
          <w:p w14:paraId="32833051" w14:textId="77777777" w:rsidR="005B3D6B" w:rsidRPr="002524DC" w:rsidRDefault="005B3D6B" w:rsidP="008416DD">
            <w:pPr>
              <w:spacing w:after="120"/>
              <w:rPr>
                <w:b/>
              </w:rPr>
            </w:pPr>
          </w:p>
        </w:tc>
        <w:tc>
          <w:tcPr>
            <w:tcW w:w="9278" w:type="dxa"/>
          </w:tcPr>
          <w:p w14:paraId="6DE15908" w14:textId="77B7B528" w:rsidR="005B3D6B" w:rsidRDefault="005B3D6B" w:rsidP="00084F60">
            <w:pPr>
              <w:autoSpaceDE w:val="0"/>
              <w:autoSpaceDN w:val="0"/>
              <w:adjustRightInd w:val="0"/>
              <w:spacing w:after="120"/>
              <w:rPr>
                <w:b/>
              </w:rPr>
            </w:pPr>
            <w:r>
              <w:rPr>
                <w:b/>
              </w:rPr>
              <w:t>VERMONT ENERGY LIMITED (Registered No. 11042157) whose registered office is at C/O Harrison Clark Rickerbys Limited, 5 Deansway, Worcester, Worcestershire WR1 2JG</w:t>
            </w:r>
          </w:p>
        </w:tc>
      </w:tr>
      <w:tr w:rsidR="005B3D6B" w:rsidRPr="002524DC" w14:paraId="35349975" w14:textId="77777777" w:rsidTr="003B3BDD">
        <w:trPr>
          <w:cantSplit/>
        </w:trPr>
        <w:tc>
          <w:tcPr>
            <w:tcW w:w="668" w:type="dxa"/>
          </w:tcPr>
          <w:p w14:paraId="14F6DCCA" w14:textId="77777777" w:rsidR="005B3D6B" w:rsidRPr="002524DC" w:rsidRDefault="005B3D6B" w:rsidP="008416DD">
            <w:pPr>
              <w:spacing w:after="120"/>
              <w:rPr>
                <w:b/>
              </w:rPr>
            </w:pPr>
          </w:p>
        </w:tc>
        <w:tc>
          <w:tcPr>
            <w:tcW w:w="9278" w:type="dxa"/>
          </w:tcPr>
          <w:p w14:paraId="5D80E741" w14:textId="5A132423" w:rsidR="005B3D6B" w:rsidRDefault="005B3D6B" w:rsidP="00084F60">
            <w:pPr>
              <w:autoSpaceDE w:val="0"/>
              <w:autoSpaceDN w:val="0"/>
              <w:adjustRightInd w:val="0"/>
              <w:spacing w:after="120"/>
              <w:rPr>
                <w:b/>
              </w:rPr>
            </w:pPr>
            <w:r>
              <w:rPr>
                <w:b/>
              </w:rPr>
              <w:t>VICTORY ENERGY SUPPLY LIMITED (Registered No. 10301050) whose registered office is at 1 Guildhall Square, Portsmouth, England PO1 2GJ</w:t>
            </w:r>
          </w:p>
        </w:tc>
      </w:tr>
      <w:tr w:rsidR="005B3D6B" w:rsidRPr="002524DC" w14:paraId="503E961D" w14:textId="77777777" w:rsidTr="003B3BDD">
        <w:trPr>
          <w:cantSplit/>
        </w:trPr>
        <w:tc>
          <w:tcPr>
            <w:tcW w:w="668" w:type="dxa"/>
          </w:tcPr>
          <w:p w14:paraId="3DEFE61C" w14:textId="77777777" w:rsidR="005B3D6B" w:rsidRPr="002524DC" w:rsidRDefault="005B3D6B" w:rsidP="008416DD">
            <w:pPr>
              <w:spacing w:after="120"/>
              <w:rPr>
                <w:b/>
              </w:rPr>
            </w:pPr>
          </w:p>
        </w:tc>
        <w:tc>
          <w:tcPr>
            <w:tcW w:w="9278" w:type="dxa"/>
          </w:tcPr>
          <w:p w14:paraId="375B9A63" w14:textId="17B7A9F4" w:rsidR="005B3D6B" w:rsidRDefault="005B3D6B" w:rsidP="00084F60">
            <w:pPr>
              <w:autoSpaceDE w:val="0"/>
              <w:autoSpaceDN w:val="0"/>
              <w:adjustRightInd w:val="0"/>
              <w:spacing w:after="120"/>
              <w:rPr>
                <w:b/>
              </w:rPr>
            </w:pPr>
            <w:r>
              <w:rPr>
                <w:b/>
              </w:rPr>
              <w:t xml:space="preserve">GREEN ENERGY SUPPLY LIMITED (Registered No. 11042716) whose registered office is at </w:t>
            </w:r>
            <w:r w:rsidRPr="005B3D6B">
              <w:rPr>
                <w:b/>
              </w:rPr>
              <w:t>4034 The Core Bath Lane, Newcastle Helix, Newcastle Upon Tyne, NE4 5TF</w:t>
            </w:r>
          </w:p>
        </w:tc>
      </w:tr>
      <w:tr w:rsidR="005B3D6B" w:rsidRPr="002524DC" w14:paraId="581874FE" w14:textId="77777777" w:rsidTr="003B3BDD">
        <w:trPr>
          <w:cantSplit/>
        </w:trPr>
        <w:tc>
          <w:tcPr>
            <w:tcW w:w="668" w:type="dxa"/>
          </w:tcPr>
          <w:p w14:paraId="0C11C1B0" w14:textId="77777777" w:rsidR="005B3D6B" w:rsidRPr="002524DC" w:rsidRDefault="005B3D6B" w:rsidP="008416DD">
            <w:pPr>
              <w:spacing w:after="120"/>
              <w:rPr>
                <w:b/>
              </w:rPr>
            </w:pPr>
          </w:p>
        </w:tc>
        <w:tc>
          <w:tcPr>
            <w:tcW w:w="9278" w:type="dxa"/>
          </w:tcPr>
          <w:p w14:paraId="204026AD" w14:textId="3D76D027" w:rsidR="005B3D6B" w:rsidRDefault="005B3D6B" w:rsidP="00084F60">
            <w:pPr>
              <w:autoSpaceDE w:val="0"/>
              <w:autoSpaceDN w:val="0"/>
              <w:adjustRightInd w:val="0"/>
              <w:spacing w:after="120"/>
              <w:rPr>
                <w:b/>
              </w:rPr>
            </w:pPr>
            <w:r>
              <w:rPr>
                <w:b/>
              </w:rPr>
              <w:t>VIPER ENERGY SUPPLY LIMITED (Registered No. 10971909_ whose registered office is at Utilihouse, East Terrace, Chorley PR7 6TE</w:t>
            </w:r>
          </w:p>
        </w:tc>
      </w:tr>
      <w:tr w:rsidR="00592B02" w:rsidRPr="002524DC" w14:paraId="1CC91D45" w14:textId="77777777" w:rsidTr="003B3BDD">
        <w:trPr>
          <w:cantSplit/>
        </w:trPr>
        <w:tc>
          <w:tcPr>
            <w:tcW w:w="668" w:type="dxa"/>
          </w:tcPr>
          <w:p w14:paraId="3D4D0C51" w14:textId="77777777" w:rsidR="00592B02" w:rsidRPr="002524DC" w:rsidRDefault="00592B02" w:rsidP="008416DD">
            <w:pPr>
              <w:spacing w:after="120"/>
              <w:rPr>
                <w:b/>
              </w:rPr>
            </w:pPr>
          </w:p>
        </w:tc>
        <w:tc>
          <w:tcPr>
            <w:tcW w:w="9278" w:type="dxa"/>
          </w:tcPr>
          <w:p w14:paraId="4FDE434F" w14:textId="204008F4" w:rsidR="00592B02" w:rsidRPr="002524DC" w:rsidDel="00103A8C" w:rsidRDefault="005B3D6B" w:rsidP="00084F60">
            <w:pPr>
              <w:autoSpaceDE w:val="0"/>
              <w:autoSpaceDN w:val="0"/>
              <w:adjustRightInd w:val="0"/>
              <w:spacing w:after="120"/>
              <w:rPr>
                <w:b/>
              </w:rPr>
            </w:pPr>
            <w:r>
              <w:rPr>
                <w:b/>
              </w:rPr>
              <w:t xml:space="preserve">WASHINGTON ENERGY LTD (Registered No. 10610614) whose registered office is at </w:t>
            </w:r>
            <w:r w:rsidRPr="00161269">
              <w:rPr>
                <w:b/>
              </w:rPr>
              <w:t>C/O Harrison Clark Rickerbys Limited, 5 Deansway, Worcester, Worcestershire, England, WR1 2JG</w:t>
            </w:r>
          </w:p>
        </w:tc>
      </w:tr>
      <w:tr w:rsidR="005B3D6B" w:rsidRPr="002524DC" w14:paraId="5F2F0C19" w14:textId="77777777" w:rsidTr="003B3BDD">
        <w:trPr>
          <w:cantSplit/>
        </w:trPr>
        <w:tc>
          <w:tcPr>
            <w:tcW w:w="668" w:type="dxa"/>
          </w:tcPr>
          <w:p w14:paraId="6A74A54C" w14:textId="77777777" w:rsidR="005B3D6B" w:rsidRPr="002524DC" w:rsidRDefault="005B3D6B" w:rsidP="008416DD">
            <w:pPr>
              <w:spacing w:after="120"/>
              <w:rPr>
                <w:b/>
              </w:rPr>
            </w:pPr>
          </w:p>
        </w:tc>
        <w:tc>
          <w:tcPr>
            <w:tcW w:w="9278" w:type="dxa"/>
          </w:tcPr>
          <w:p w14:paraId="17F64E85" w14:textId="014459E4" w:rsidR="005B3D6B" w:rsidRDefault="005B3D6B" w:rsidP="00084F60">
            <w:pPr>
              <w:autoSpaceDE w:val="0"/>
              <w:autoSpaceDN w:val="0"/>
              <w:adjustRightInd w:val="0"/>
              <w:spacing w:after="120"/>
              <w:rPr>
                <w:b/>
              </w:rPr>
            </w:pPr>
            <w:r>
              <w:rPr>
                <w:b/>
              </w:rPr>
              <w:t>WILLAMETTE ENERGY LIMITED (Registered No 10861555) whose registered address is at whose registered address is at Water Court, 116-118 Canal Street, Nottingham, NG1 7HF</w:t>
            </w:r>
          </w:p>
        </w:tc>
      </w:tr>
      <w:tr w:rsidR="00592B02" w:rsidRPr="002524DC" w14:paraId="21C89184" w14:textId="77777777" w:rsidTr="003B3BDD">
        <w:trPr>
          <w:cantSplit/>
        </w:trPr>
        <w:tc>
          <w:tcPr>
            <w:tcW w:w="668" w:type="dxa"/>
          </w:tcPr>
          <w:p w14:paraId="2AEFF55F" w14:textId="77777777" w:rsidR="00592B02" w:rsidRPr="002524DC" w:rsidRDefault="00592B02" w:rsidP="008416DD">
            <w:pPr>
              <w:spacing w:after="120"/>
              <w:rPr>
                <w:b/>
              </w:rPr>
            </w:pPr>
          </w:p>
        </w:tc>
        <w:tc>
          <w:tcPr>
            <w:tcW w:w="9278" w:type="dxa"/>
          </w:tcPr>
          <w:p w14:paraId="52A512A1" w14:textId="4095B903" w:rsidR="00592B02" w:rsidRPr="00B462AB" w:rsidDel="00103A8C" w:rsidRDefault="00592B02" w:rsidP="00084F60">
            <w:pPr>
              <w:autoSpaceDE w:val="0"/>
              <w:autoSpaceDN w:val="0"/>
              <w:adjustRightInd w:val="0"/>
              <w:spacing w:after="120"/>
              <w:rPr>
                <w:b/>
              </w:rPr>
            </w:pPr>
            <w:r w:rsidRPr="002524DC">
              <w:rPr>
                <w:b/>
              </w:rPr>
              <w:t xml:space="preserve">WILTON ENERGY LIMITED </w:t>
            </w:r>
            <w:r w:rsidRPr="00B462AB">
              <w:rPr>
                <w:b/>
              </w:rPr>
              <w:t>(Registered No. 04557531)</w:t>
            </w:r>
            <w:r w:rsidRPr="002524DC">
              <w:rPr>
                <w:b/>
              </w:rPr>
              <w:t xml:space="preserve"> </w:t>
            </w:r>
            <w:r w:rsidRPr="00B462AB">
              <w:rPr>
                <w:b/>
              </w:rPr>
              <w:t>whose registered office is at SCU (UK) Headquarters, Wilton International, Middlesbrough, Cleveland, TS90 8WS</w:t>
            </w:r>
          </w:p>
        </w:tc>
      </w:tr>
      <w:tr w:rsidR="00592B02" w:rsidRPr="002524DC" w14:paraId="6C2C94ED" w14:textId="77777777" w:rsidTr="003B3BDD">
        <w:trPr>
          <w:cantSplit/>
        </w:trPr>
        <w:tc>
          <w:tcPr>
            <w:tcW w:w="668" w:type="dxa"/>
          </w:tcPr>
          <w:p w14:paraId="2683456E" w14:textId="77777777" w:rsidR="00592B02" w:rsidRPr="002524DC" w:rsidRDefault="00592B02" w:rsidP="008416DD">
            <w:pPr>
              <w:spacing w:after="120"/>
              <w:rPr>
                <w:b/>
              </w:rPr>
            </w:pPr>
          </w:p>
        </w:tc>
        <w:tc>
          <w:tcPr>
            <w:tcW w:w="9278" w:type="dxa"/>
          </w:tcPr>
          <w:p w14:paraId="150B4396" w14:textId="3089E0F3" w:rsidR="00592B02" w:rsidRPr="002524DC" w:rsidRDefault="00592B02" w:rsidP="00084F60">
            <w:pPr>
              <w:autoSpaceDE w:val="0"/>
              <w:autoSpaceDN w:val="0"/>
              <w:adjustRightInd w:val="0"/>
              <w:spacing w:after="120"/>
              <w:rPr>
                <w:b/>
              </w:rPr>
            </w:pPr>
            <w:r>
              <w:rPr>
                <w:b/>
              </w:rPr>
              <w:t>XLN ENERGY LIMITED (Registered No. 09200327) whose registered office is at First Floor Milbank Tower, 21-24 Milbank, London, SW1P 4QP</w:t>
            </w:r>
          </w:p>
        </w:tc>
      </w:tr>
      <w:tr w:rsidR="005B3D6B" w:rsidRPr="002524DC" w14:paraId="31D72F81" w14:textId="77777777" w:rsidTr="003B3BDD">
        <w:trPr>
          <w:cantSplit/>
        </w:trPr>
        <w:tc>
          <w:tcPr>
            <w:tcW w:w="668" w:type="dxa"/>
          </w:tcPr>
          <w:p w14:paraId="055A3439" w14:textId="77777777" w:rsidR="005B3D6B" w:rsidRPr="002524DC" w:rsidRDefault="005B3D6B" w:rsidP="008416DD">
            <w:pPr>
              <w:spacing w:after="120"/>
              <w:rPr>
                <w:b/>
              </w:rPr>
            </w:pPr>
          </w:p>
        </w:tc>
        <w:tc>
          <w:tcPr>
            <w:tcW w:w="9278" w:type="dxa"/>
          </w:tcPr>
          <w:p w14:paraId="70922660" w14:textId="5990E5D8" w:rsidR="003775FF" w:rsidRDefault="005B3D6B" w:rsidP="00084F60">
            <w:pPr>
              <w:autoSpaceDE w:val="0"/>
              <w:autoSpaceDN w:val="0"/>
              <w:adjustRightInd w:val="0"/>
              <w:spacing w:after="120"/>
              <w:rPr>
                <w:b/>
              </w:rPr>
            </w:pPr>
            <w:r>
              <w:rPr>
                <w:b/>
              </w:rPr>
              <w:t>ZEBRA POWER LIMITED (Registered No. 10026693) whose registered office is at Manchester International Office Centre, Styal Road, Heald Green, Cheshire, M22 5WB</w:t>
            </w:r>
          </w:p>
        </w:tc>
      </w:tr>
      <w:tr w:rsidR="00B40D44" w:rsidRPr="002524DC" w14:paraId="42174831" w14:textId="77777777" w:rsidTr="003B3BDD">
        <w:trPr>
          <w:cantSplit/>
        </w:trPr>
        <w:tc>
          <w:tcPr>
            <w:tcW w:w="668" w:type="dxa"/>
          </w:tcPr>
          <w:p w14:paraId="23AB31B1" w14:textId="77777777" w:rsidR="00B40D44" w:rsidRPr="002524DC" w:rsidRDefault="00B40D44" w:rsidP="008416DD">
            <w:pPr>
              <w:spacing w:after="120"/>
              <w:rPr>
                <w:b/>
              </w:rPr>
            </w:pPr>
          </w:p>
        </w:tc>
        <w:tc>
          <w:tcPr>
            <w:tcW w:w="9278" w:type="dxa"/>
          </w:tcPr>
          <w:p w14:paraId="799E1EFA" w14:textId="5979988C" w:rsidR="00B40D44" w:rsidRDefault="00B40D44" w:rsidP="00084F60">
            <w:pPr>
              <w:autoSpaceDE w:val="0"/>
              <w:autoSpaceDN w:val="0"/>
              <w:adjustRightInd w:val="0"/>
              <w:spacing w:after="120"/>
              <w:rPr>
                <w:b/>
              </w:rPr>
            </w:pPr>
            <w:r>
              <w:rPr>
                <w:b/>
              </w:rPr>
              <w:t>ZENIC ENERGY LIMITED (Registered No. 11050823) whose registered office is at 28 Uplands Crescent, Uplands, Swansea SA2 0PB</w:t>
            </w:r>
          </w:p>
        </w:tc>
      </w:tr>
      <w:tr w:rsidR="005B3D6B" w:rsidRPr="002524DC" w14:paraId="687F1083" w14:textId="77777777" w:rsidTr="003B3BDD">
        <w:trPr>
          <w:cantSplit/>
        </w:trPr>
        <w:tc>
          <w:tcPr>
            <w:tcW w:w="668" w:type="dxa"/>
          </w:tcPr>
          <w:p w14:paraId="274640CE" w14:textId="77777777" w:rsidR="005B3D6B" w:rsidRPr="002524DC" w:rsidRDefault="005B3D6B" w:rsidP="008416DD">
            <w:pPr>
              <w:spacing w:after="120"/>
              <w:rPr>
                <w:b/>
              </w:rPr>
            </w:pPr>
          </w:p>
        </w:tc>
        <w:tc>
          <w:tcPr>
            <w:tcW w:w="9278" w:type="dxa"/>
          </w:tcPr>
          <w:p w14:paraId="4D30E99D" w14:textId="0ACB8B15" w:rsidR="005B3D6B" w:rsidRDefault="005B3D6B" w:rsidP="00084F60">
            <w:pPr>
              <w:autoSpaceDE w:val="0"/>
              <w:autoSpaceDN w:val="0"/>
              <w:adjustRightInd w:val="0"/>
              <w:spacing w:after="120"/>
              <w:rPr>
                <w:b/>
              </w:rPr>
            </w:pPr>
            <w:r>
              <w:rPr>
                <w:b/>
              </w:rPr>
              <w:t>ZOG ENERGY (Registered No.08222325) whose registered office is at IP City Centre, 1 Bath Street, Ipswich, Suffolk IP2 8SD</w:t>
            </w:r>
          </w:p>
        </w:tc>
      </w:tr>
      <w:tr w:rsidR="005B3D6B" w:rsidRPr="002524DC" w14:paraId="4933D5D8" w14:textId="77777777" w:rsidTr="003B3BDD">
        <w:trPr>
          <w:cantSplit/>
        </w:trPr>
        <w:tc>
          <w:tcPr>
            <w:tcW w:w="668" w:type="dxa"/>
          </w:tcPr>
          <w:p w14:paraId="6DA961AE" w14:textId="77777777" w:rsidR="005B3D6B" w:rsidRPr="002524DC" w:rsidRDefault="005B3D6B" w:rsidP="008416DD">
            <w:pPr>
              <w:spacing w:after="120"/>
              <w:rPr>
                <w:b/>
              </w:rPr>
            </w:pPr>
          </w:p>
        </w:tc>
        <w:tc>
          <w:tcPr>
            <w:tcW w:w="9278" w:type="dxa"/>
          </w:tcPr>
          <w:p w14:paraId="1615463A" w14:textId="554F40CA" w:rsidR="005B3D6B" w:rsidRDefault="005B3D6B" w:rsidP="00084F60">
            <w:pPr>
              <w:autoSpaceDE w:val="0"/>
              <w:autoSpaceDN w:val="0"/>
              <w:adjustRightInd w:val="0"/>
              <w:spacing w:after="120"/>
              <w:rPr>
                <w:b/>
              </w:rPr>
            </w:pPr>
            <w:r>
              <w:rPr>
                <w:b/>
              </w:rPr>
              <w:t>ZYTHOS ENERGY LIMITED (Registered No. 10861769) whose registered address is at whose registered address is at Water Court, 116-118 Canal Street, Nottingham, NG1 7HF</w:t>
            </w:r>
          </w:p>
        </w:tc>
      </w:tr>
    </w:tbl>
    <w:p w14:paraId="649F90D7" w14:textId="55120180" w:rsidR="00FB7917" w:rsidRDefault="00FB7917">
      <w:pPr>
        <w:pStyle w:val="MRAScheduleHeading3"/>
        <w:rPr>
          <w:u w:val="single"/>
        </w:rPr>
      </w:pPr>
      <w:del w:id="12112" w:author="Debbie Houldsworth" w:date="2020-05-13T07:03:00Z">
        <w:r w:rsidDel="0046118F">
          <w:br w:type="page"/>
        </w:r>
      </w:del>
      <w:bookmarkStart w:id="12113" w:name="_Toc65572029"/>
      <w:del w:id="12114" w:author="Debbie Houldsworth" w:date="2020-05-06T09:59:00Z">
        <w:r w:rsidDel="003E1DBE">
          <w:rPr>
            <w:u w:val="single"/>
          </w:rPr>
          <w:delText>Part 3</w:delText>
        </w:r>
      </w:del>
      <w:bookmarkEnd w:id="12113"/>
    </w:p>
    <w:p w14:paraId="58846BFC" w14:textId="4CD274B1" w:rsidR="00FB7917" w:rsidDel="00AE1CD5" w:rsidRDefault="00FB7917">
      <w:pPr>
        <w:pStyle w:val="MRAScheduleHeading3"/>
        <w:spacing w:after="260"/>
        <w:rPr>
          <w:del w:id="12115" w:author="Debbie Houldsworth" w:date="2020-05-12T16:59:00Z"/>
        </w:rPr>
      </w:pPr>
      <w:bookmarkStart w:id="12116" w:name="_Toc65572030"/>
      <w:del w:id="12117" w:author="Debbie Houldsworth" w:date="2020-05-06T09:59:00Z">
        <w:r w:rsidDel="003E1DBE">
          <w:delText>INTERESTED INDUSTRY PARTICIPANTS</w:delText>
        </w:r>
      </w:del>
      <w:bookmarkEnd w:id="12116"/>
    </w:p>
    <w:tbl>
      <w:tblPr>
        <w:tblW w:w="9934" w:type="dxa"/>
        <w:tblInd w:w="-612" w:type="dxa"/>
        <w:tblLayout w:type="fixed"/>
        <w:tblLook w:val="0000" w:firstRow="0" w:lastRow="0" w:firstColumn="0" w:lastColumn="0" w:noHBand="0" w:noVBand="0"/>
      </w:tblPr>
      <w:tblGrid>
        <w:gridCol w:w="630"/>
        <w:gridCol w:w="9304"/>
      </w:tblGrid>
      <w:tr w:rsidR="00BE22E1" w:rsidRPr="002524DC" w:rsidDel="00AE1CD5" w14:paraId="49B03092" w14:textId="38F37291" w:rsidTr="00BE22E1">
        <w:trPr>
          <w:del w:id="12118" w:author="Debbie Houldsworth" w:date="2020-05-12T16:59:00Z"/>
        </w:trPr>
        <w:tc>
          <w:tcPr>
            <w:tcW w:w="630" w:type="dxa"/>
          </w:tcPr>
          <w:p w14:paraId="6B2F8141" w14:textId="40D38CC2" w:rsidR="00BE22E1" w:rsidRPr="002524DC" w:rsidDel="00AE1CD5" w:rsidRDefault="00BE22E1" w:rsidP="00C35C81">
            <w:pPr>
              <w:pStyle w:val="BodyText"/>
              <w:spacing w:after="160"/>
              <w:rPr>
                <w:del w:id="12119" w:author="Debbie Houldsworth" w:date="2020-05-12T16:59:00Z"/>
                <w:b/>
              </w:rPr>
            </w:pPr>
          </w:p>
        </w:tc>
        <w:tc>
          <w:tcPr>
            <w:tcW w:w="9304" w:type="dxa"/>
          </w:tcPr>
          <w:p w14:paraId="187E8B3C" w14:textId="0ECBBBE1" w:rsidR="00BE22E1" w:rsidRPr="002524DC" w:rsidDel="00AE1CD5" w:rsidRDefault="00BE22E1" w:rsidP="00C35C81">
            <w:pPr>
              <w:spacing w:after="160"/>
              <w:rPr>
                <w:del w:id="12120" w:author="Debbie Houldsworth" w:date="2020-05-12T16:59:00Z"/>
                <w:b/>
                <w:bCs/>
              </w:rPr>
            </w:pPr>
            <w:del w:id="12121" w:author="Debbie Houldsworth" w:date="2020-05-06T09:59:00Z">
              <w:r w:rsidRPr="002524DC" w:rsidDel="003E1DBE">
                <w:rPr>
                  <w:b/>
                  <w:snapToGrid w:val="0"/>
                </w:rPr>
                <w:delText>ALL ISLAND POWER LIMITED</w:delText>
              </w:r>
              <w:r w:rsidRPr="002524DC" w:rsidDel="003E1DBE">
                <w:rPr>
                  <w:b/>
                </w:rPr>
                <w:delText xml:space="preserve"> </w:delText>
              </w:r>
              <w:r w:rsidRPr="002524DC" w:rsidDel="003E1DBE">
                <w:delText xml:space="preserve">(Registered No. 04283760) </w:delText>
              </w:r>
              <w:r w:rsidRPr="002524DC" w:rsidDel="003E1DBE">
                <w:rPr>
                  <w:sz w:val="20"/>
                </w:rPr>
                <w:delText>whose registered office is at 3 Spectrum House, Gordon House, London, NW5 1LP</w:delText>
              </w:r>
            </w:del>
          </w:p>
        </w:tc>
      </w:tr>
      <w:tr w:rsidR="00BE22E1" w:rsidRPr="002524DC" w:rsidDel="00AE1CD5" w14:paraId="0B381DC8" w14:textId="309FC8B9" w:rsidTr="00BE22E1">
        <w:trPr>
          <w:del w:id="12122" w:author="Debbie Houldsworth" w:date="2020-05-12T16:59:00Z"/>
        </w:trPr>
        <w:tc>
          <w:tcPr>
            <w:tcW w:w="630" w:type="dxa"/>
          </w:tcPr>
          <w:p w14:paraId="07443E97" w14:textId="6E7EF79E" w:rsidR="00BE22E1" w:rsidRPr="002524DC" w:rsidDel="00AE1CD5" w:rsidRDefault="00BE22E1" w:rsidP="00C35C81">
            <w:pPr>
              <w:pStyle w:val="BodyText"/>
              <w:spacing w:after="160"/>
              <w:rPr>
                <w:del w:id="12123" w:author="Debbie Houldsworth" w:date="2020-05-12T16:59:00Z"/>
                <w:b/>
              </w:rPr>
            </w:pPr>
          </w:p>
        </w:tc>
        <w:tc>
          <w:tcPr>
            <w:tcW w:w="9304" w:type="dxa"/>
          </w:tcPr>
          <w:p w14:paraId="6021C965" w14:textId="17EE6B87" w:rsidR="00BE22E1" w:rsidRPr="002524DC" w:rsidDel="00AE1CD5" w:rsidRDefault="00BE22E1" w:rsidP="00C35C81">
            <w:pPr>
              <w:spacing w:after="160"/>
              <w:rPr>
                <w:del w:id="12124" w:author="Debbie Houldsworth" w:date="2020-05-12T16:59:00Z"/>
                <w:b/>
                <w:bCs/>
              </w:rPr>
            </w:pPr>
            <w:del w:id="12125" w:author="Debbie Houldsworth" w:date="2020-05-06T10:00:00Z">
              <w:r w:rsidRPr="002524DC" w:rsidDel="003E1DBE">
                <w:rPr>
                  <w:b/>
                </w:rPr>
                <w:delText xml:space="preserve">AMT – SYBEX LIMITED </w:delText>
              </w:r>
              <w:r w:rsidRPr="002524DC" w:rsidDel="003E1DBE">
                <w:delText xml:space="preserve">(Registered No. 03036807) </w:delText>
              </w:r>
              <w:r w:rsidRPr="002524DC" w:rsidDel="003E1DBE">
                <w:rPr>
                  <w:sz w:val="20"/>
                </w:rPr>
                <w:delText>whose registered office is at The Spirella Building, Letchworth, Hertfordshire, SG6 4ET</w:delText>
              </w:r>
            </w:del>
          </w:p>
        </w:tc>
      </w:tr>
      <w:tr w:rsidR="00BE22E1" w:rsidRPr="002524DC" w:rsidDel="00AE1CD5" w14:paraId="4DF19FB3" w14:textId="6F671A4B" w:rsidTr="00BE22E1">
        <w:trPr>
          <w:del w:id="12126" w:author="Debbie Houldsworth" w:date="2020-05-12T16:59:00Z"/>
        </w:trPr>
        <w:tc>
          <w:tcPr>
            <w:tcW w:w="630" w:type="dxa"/>
          </w:tcPr>
          <w:p w14:paraId="02DB3F54" w14:textId="7CE44143" w:rsidR="00BE22E1" w:rsidRPr="002524DC" w:rsidDel="00AE1CD5" w:rsidRDefault="00BE22E1" w:rsidP="00C35C81">
            <w:pPr>
              <w:pStyle w:val="BodyText"/>
              <w:spacing w:after="160"/>
              <w:rPr>
                <w:del w:id="12127" w:author="Debbie Houldsworth" w:date="2020-05-12T16:59:00Z"/>
                <w:b/>
              </w:rPr>
            </w:pPr>
          </w:p>
        </w:tc>
        <w:tc>
          <w:tcPr>
            <w:tcW w:w="9304" w:type="dxa"/>
          </w:tcPr>
          <w:p w14:paraId="30191970" w14:textId="5BA8A24C" w:rsidR="00BE22E1" w:rsidRPr="002524DC" w:rsidDel="00AE1CD5" w:rsidRDefault="00BE22E1" w:rsidP="00C35C81">
            <w:pPr>
              <w:spacing w:after="160"/>
              <w:rPr>
                <w:del w:id="12128" w:author="Debbie Houldsworth" w:date="2020-05-12T16:59:00Z"/>
                <w:b/>
                <w:bCs/>
              </w:rPr>
            </w:pPr>
            <w:del w:id="12129" w:author="Debbie Houldsworth" w:date="2020-05-06T10:00:00Z">
              <w:r w:rsidRPr="002524DC" w:rsidDel="003E1DBE">
                <w:rPr>
                  <w:b/>
                  <w:snapToGrid w:val="0"/>
                </w:rPr>
                <w:delText>BGLOBAL PLC</w:delText>
              </w:r>
              <w:r w:rsidRPr="002524DC" w:rsidDel="003E1DBE">
                <w:rPr>
                  <w:b/>
                </w:rPr>
                <w:delText xml:space="preserve"> </w:delText>
              </w:r>
              <w:r w:rsidRPr="002524DC" w:rsidDel="003E1DBE">
                <w:delText xml:space="preserve">(Registered No. 04945062) </w:delText>
              </w:r>
              <w:r w:rsidRPr="002524DC" w:rsidDel="003E1DBE">
                <w:rPr>
                  <w:sz w:val="20"/>
                </w:rPr>
                <w:delText xml:space="preserve">whose registered office is at Arkwright House, Arkwright Court, Darwen, Lancashire, BB3 0FG  </w:delText>
              </w:r>
            </w:del>
          </w:p>
        </w:tc>
      </w:tr>
      <w:tr w:rsidR="00BE22E1" w:rsidRPr="002524DC" w:rsidDel="00AE1CD5" w14:paraId="7131A530" w14:textId="429F708D" w:rsidTr="00BE22E1">
        <w:trPr>
          <w:del w:id="12130" w:author="Debbie Houldsworth" w:date="2020-05-12T16:59:00Z"/>
        </w:trPr>
        <w:tc>
          <w:tcPr>
            <w:tcW w:w="630" w:type="dxa"/>
          </w:tcPr>
          <w:p w14:paraId="498887D8" w14:textId="6168A388" w:rsidR="00BE22E1" w:rsidRPr="002524DC" w:rsidDel="00AE1CD5" w:rsidRDefault="00BE22E1" w:rsidP="00C35C81">
            <w:pPr>
              <w:pStyle w:val="BodyText"/>
              <w:spacing w:after="160"/>
              <w:rPr>
                <w:del w:id="12131" w:author="Debbie Houldsworth" w:date="2020-05-12T16:59:00Z"/>
                <w:b/>
              </w:rPr>
            </w:pPr>
          </w:p>
        </w:tc>
        <w:tc>
          <w:tcPr>
            <w:tcW w:w="9304" w:type="dxa"/>
          </w:tcPr>
          <w:p w14:paraId="15D03FF0" w14:textId="06569504" w:rsidR="00BE22E1" w:rsidRPr="002524DC" w:rsidDel="00AE1CD5" w:rsidRDefault="00BE22E1" w:rsidP="00C35C81">
            <w:pPr>
              <w:spacing w:after="160"/>
              <w:rPr>
                <w:del w:id="12132" w:author="Debbie Houldsworth" w:date="2020-05-12T16:59:00Z"/>
                <w:b/>
                <w:bCs/>
              </w:rPr>
            </w:pPr>
            <w:del w:id="12133" w:author="Debbie Houldsworth" w:date="2020-05-06T10:00:00Z">
              <w:r w:rsidRPr="002524DC" w:rsidDel="003E1DBE">
                <w:rPr>
                  <w:b/>
                  <w:snapToGrid w:val="0"/>
                </w:rPr>
                <w:delText>E.ON UK ENERGY SERVICES LIMITED</w:delText>
              </w:r>
              <w:r w:rsidRPr="002524DC" w:rsidDel="003E1DBE">
                <w:rPr>
                  <w:b/>
                </w:rPr>
                <w:delText xml:space="preserve"> </w:delText>
              </w:r>
              <w:r w:rsidRPr="002524DC" w:rsidDel="003E1DBE">
                <w:delText xml:space="preserve">(Registered No. 05615669) </w:delText>
              </w:r>
              <w:r w:rsidRPr="002524DC" w:rsidDel="003E1DBE">
                <w:rPr>
                  <w:sz w:val="20"/>
                </w:rPr>
                <w:delText>whose registered office is at Westwood Way, Westwood Business Park, Coventry, CV4 8LG</w:delText>
              </w:r>
            </w:del>
          </w:p>
        </w:tc>
      </w:tr>
      <w:tr w:rsidR="00BE22E1" w:rsidRPr="002524DC" w:rsidDel="00AE1CD5" w14:paraId="098A2F98" w14:textId="67C54858" w:rsidTr="00BE22E1">
        <w:trPr>
          <w:del w:id="12134" w:author="Debbie Houldsworth" w:date="2020-05-12T16:59:00Z"/>
        </w:trPr>
        <w:tc>
          <w:tcPr>
            <w:tcW w:w="630" w:type="dxa"/>
          </w:tcPr>
          <w:p w14:paraId="189B1BD3" w14:textId="79ADB09A" w:rsidR="00BE22E1" w:rsidRPr="002524DC" w:rsidDel="00AE1CD5" w:rsidRDefault="00BE22E1" w:rsidP="00C35C81">
            <w:pPr>
              <w:pStyle w:val="BodyText"/>
              <w:spacing w:after="160"/>
              <w:rPr>
                <w:del w:id="12135" w:author="Debbie Houldsworth" w:date="2020-05-12T16:59:00Z"/>
                <w:b/>
              </w:rPr>
            </w:pPr>
          </w:p>
        </w:tc>
        <w:tc>
          <w:tcPr>
            <w:tcW w:w="9304" w:type="dxa"/>
          </w:tcPr>
          <w:p w14:paraId="11872B06" w14:textId="175D0CEB" w:rsidR="00BE22E1" w:rsidRPr="002524DC" w:rsidDel="00AE1CD5" w:rsidRDefault="00BE22E1" w:rsidP="00C35C81">
            <w:pPr>
              <w:spacing w:after="160"/>
              <w:rPr>
                <w:del w:id="12136" w:author="Debbie Houldsworth" w:date="2020-05-12T16:59:00Z"/>
                <w:b/>
                <w:bCs/>
              </w:rPr>
            </w:pPr>
            <w:del w:id="12137" w:author="Debbie Houldsworth" w:date="2020-05-06T10:00:00Z">
              <w:r w:rsidRPr="002524DC" w:rsidDel="003E1DBE">
                <w:rPr>
                  <w:b/>
                </w:rPr>
                <w:delText xml:space="preserve">EDF ENERGY PLC </w:delText>
              </w:r>
              <w:r w:rsidRPr="002524DC" w:rsidDel="003E1DBE">
                <w:delText xml:space="preserve">(Registered No. 02366852) </w:delText>
              </w:r>
              <w:r w:rsidRPr="002524DC" w:rsidDel="003E1DBE">
                <w:rPr>
                  <w:sz w:val="20"/>
                </w:rPr>
                <w:delText xml:space="preserve">whose registered office is at </w:delText>
              </w:r>
              <w:r w:rsidR="00602C52" w:rsidDel="003E1DBE">
                <w:rPr>
                  <w:sz w:val="20"/>
                </w:rPr>
                <w:delText>90 Whitfield Street, London, W1T 4EZ</w:delText>
              </w:r>
            </w:del>
          </w:p>
        </w:tc>
      </w:tr>
      <w:tr w:rsidR="00BE22E1" w:rsidRPr="002524DC" w:rsidDel="00AE1CD5" w14:paraId="0589AE5A" w14:textId="4F3269E5" w:rsidTr="00BE22E1">
        <w:trPr>
          <w:del w:id="12138" w:author="Debbie Houldsworth" w:date="2020-05-12T16:59:00Z"/>
        </w:trPr>
        <w:tc>
          <w:tcPr>
            <w:tcW w:w="630" w:type="dxa"/>
          </w:tcPr>
          <w:p w14:paraId="1550865B" w14:textId="167541EC" w:rsidR="00BE22E1" w:rsidRPr="002524DC" w:rsidDel="00AE1CD5" w:rsidRDefault="00BE22E1" w:rsidP="00C35C81">
            <w:pPr>
              <w:pStyle w:val="BodyText"/>
              <w:spacing w:after="160"/>
              <w:rPr>
                <w:del w:id="12139" w:author="Debbie Houldsworth" w:date="2020-05-12T16:59:00Z"/>
                <w:b/>
              </w:rPr>
            </w:pPr>
          </w:p>
        </w:tc>
        <w:tc>
          <w:tcPr>
            <w:tcW w:w="9304" w:type="dxa"/>
          </w:tcPr>
          <w:p w14:paraId="4D3F0402" w14:textId="2B6EA811" w:rsidR="00BE22E1" w:rsidRPr="002524DC" w:rsidDel="00AE1CD5" w:rsidRDefault="00BE22E1" w:rsidP="00C35C81">
            <w:pPr>
              <w:spacing w:after="160"/>
              <w:rPr>
                <w:del w:id="12140" w:author="Debbie Houldsworth" w:date="2020-05-12T16:59:00Z"/>
                <w:b/>
                <w:bCs/>
              </w:rPr>
            </w:pPr>
            <w:del w:id="12141" w:author="Debbie Houldsworth" w:date="2020-05-06T10:00:00Z">
              <w:r w:rsidRPr="002524DC" w:rsidDel="003E1DBE">
                <w:rPr>
                  <w:b/>
                </w:rPr>
                <w:delText xml:space="preserve">ELECTRALINK LIMITED </w:delText>
              </w:r>
              <w:r w:rsidRPr="002524DC" w:rsidDel="003E1DBE">
                <w:delText xml:space="preserve">(Registered No. 03271981) </w:delText>
              </w:r>
              <w:r w:rsidRPr="002524DC" w:rsidDel="003E1DBE">
                <w:rPr>
                  <w:sz w:val="20"/>
                </w:rPr>
                <w:delText>whose registered office is at Grafton House, 2-3 Golden Square, London, W1F 9HR</w:delText>
              </w:r>
            </w:del>
          </w:p>
        </w:tc>
      </w:tr>
      <w:tr w:rsidR="00BE22E1" w:rsidRPr="002524DC" w:rsidDel="00AE1CD5" w14:paraId="0AD43DF7" w14:textId="70034686" w:rsidTr="00BE22E1">
        <w:trPr>
          <w:del w:id="12142" w:author="Debbie Houldsworth" w:date="2020-05-12T16:59:00Z"/>
        </w:trPr>
        <w:tc>
          <w:tcPr>
            <w:tcW w:w="630" w:type="dxa"/>
          </w:tcPr>
          <w:p w14:paraId="0DF25C35" w14:textId="5C15483D" w:rsidR="00BE22E1" w:rsidRPr="002524DC" w:rsidDel="00AE1CD5" w:rsidRDefault="00BE22E1" w:rsidP="00C35C81">
            <w:pPr>
              <w:pStyle w:val="BodyText"/>
              <w:spacing w:after="160"/>
              <w:rPr>
                <w:del w:id="12143" w:author="Debbie Houldsworth" w:date="2020-05-12T16:59:00Z"/>
                <w:b/>
              </w:rPr>
            </w:pPr>
          </w:p>
        </w:tc>
        <w:tc>
          <w:tcPr>
            <w:tcW w:w="9304" w:type="dxa"/>
          </w:tcPr>
          <w:p w14:paraId="25C828DC" w14:textId="37812207" w:rsidR="00BE22E1" w:rsidRPr="002524DC" w:rsidDel="00AE1CD5" w:rsidRDefault="00BE22E1" w:rsidP="00C35C81">
            <w:pPr>
              <w:spacing w:after="160"/>
              <w:rPr>
                <w:del w:id="12144" w:author="Debbie Houldsworth" w:date="2020-05-12T16:59:00Z"/>
                <w:b/>
                <w:bCs/>
              </w:rPr>
            </w:pPr>
            <w:del w:id="12145" w:author="Debbie Houldsworth" w:date="2020-05-06T10:00:00Z">
              <w:r w:rsidRPr="002524DC" w:rsidDel="003E1DBE">
                <w:rPr>
                  <w:b/>
                </w:rPr>
                <w:delText xml:space="preserve">ENGAGE CONSULTING LIMITED </w:delText>
              </w:r>
              <w:r w:rsidRPr="002524DC" w:rsidDel="003E1DBE">
                <w:delText xml:space="preserve">(Registered No. 03923081) </w:delText>
              </w:r>
              <w:r w:rsidRPr="002524DC" w:rsidDel="003E1DBE">
                <w:rPr>
                  <w:sz w:val="20"/>
                </w:rPr>
                <w:delText>whose registered office is at First Floor Rear, 85 Hatton Garden, London, EC1N 8JR</w:delText>
              </w:r>
            </w:del>
          </w:p>
        </w:tc>
      </w:tr>
      <w:tr w:rsidR="00BE22E1" w:rsidRPr="002524DC" w:rsidDel="00AE1CD5" w14:paraId="4A94192F" w14:textId="47C1BE24" w:rsidTr="00BE22E1">
        <w:trPr>
          <w:del w:id="12146" w:author="Debbie Houldsworth" w:date="2020-05-12T16:59:00Z"/>
        </w:trPr>
        <w:tc>
          <w:tcPr>
            <w:tcW w:w="630" w:type="dxa"/>
          </w:tcPr>
          <w:p w14:paraId="0B59EF7F" w14:textId="48B576AB" w:rsidR="00BE22E1" w:rsidRPr="002524DC" w:rsidDel="00AE1CD5" w:rsidRDefault="00BE22E1" w:rsidP="00C35C81">
            <w:pPr>
              <w:pStyle w:val="BodyText"/>
              <w:spacing w:after="160"/>
              <w:rPr>
                <w:del w:id="12147" w:author="Debbie Houldsworth" w:date="2020-05-12T16:59:00Z"/>
                <w:b/>
              </w:rPr>
            </w:pPr>
          </w:p>
        </w:tc>
        <w:tc>
          <w:tcPr>
            <w:tcW w:w="9304" w:type="dxa"/>
          </w:tcPr>
          <w:p w14:paraId="1445888C" w14:textId="74965EDA" w:rsidR="00BE22E1" w:rsidRPr="002524DC" w:rsidDel="00AE1CD5" w:rsidRDefault="00BE22E1" w:rsidP="00C35C81">
            <w:pPr>
              <w:spacing w:after="160"/>
              <w:rPr>
                <w:del w:id="12148" w:author="Debbie Houldsworth" w:date="2020-05-12T16:59:00Z"/>
                <w:b/>
                <w:bCs/>
              </w:rPr>
            </w:pPr>
            <w:del w:id="12149" w:author="Debbie Houldsworth" w:date="2020-05-06T10:00:00Z">
              <w:r w:rsidRPr="002524DC" w:rsidDel="003E1DBE">
                <w:rPr>
                  <w:b/>
                </w:rPr>
                <w:delText xml:space="preserve">G4S UTILITY AND OUTSOURCING SERVICES (UK) LIMITED </w:delText>
              </w:r>
              <w:r w:rsidRPr="002524DC" w:rsidDel="003E1DBE">
                <w:delText xml:space="preserve">(Registered No. 03076187) </w:delText>
              </w:r>
              <w:r w:rsidRPr="002524DC" w:rsidDel="003E1DBE">
                <w:rPr>
                  <w:sz w:val="20"/>
                </w:rPr>
                <w:delText>whose registered office is at Southside, 105 Victoria Street, London, SW1E 6QT</w:delText>
              </w:r>
            </w:del>
          </w:p>
        </w:tc>
      </w:tr>
      <w:tr w:rsidR="00BE22E1" w:rsidRPr="002524DC" w:rsidDel="00AE1CD5" w14:paraId="6ABAC2FC" w14:textId="1490526A" w:rsidTr="00BE22E1">
        <w:trPr>
          <w:del w:id="12150" w:author="Debbie Houldsworth" w:date="2020-05-12T16:59:00Z"/>
        </w:trPr>
        <w:tc>
          <w:tcPr>
            <w:tcW w:w="630" w:type="dxa"/>
          </w:tcPr>
          <w:p w14:paraId="2E96EE00" w14:textId="6EA8491C" w:rsidR="00BE22E1" w:rsidRPr="002524DC" w:rsidDel="00AE1CD5" w:rsidRDefault="00BE22E1" w:rsidP="00C35C81">
            <w:pPr>
              <w:pStyle w:val="BodyText"/>
              <w:spacing w:after="160"/>
              <w:rPr>
                <w:del w:id="12151" w:author="Debbie Houldsworth" w:date="2020-05-12T16:59:00Z"/>
                <w:b/>
              </w:rPr>
            </w:pPr>
          </w:p>
        </w:tc>
        <w:tc>
          <w:tcPr>
            <w:tcW w:w="9304" w:type="dxa"/>
          </w:tcPr>
          <w:p w14:paraId="6F354C3D" w14:textId="4909B5CD" w:rsidR="00BE22E1" w:rsidRPr="002524DC" w:rsidDel="00AE1CD5" w:rsidRDefault="00BE22E1" w:rsidP="00C35C81">
            <w:pPr>
              <w:spacing w:after="160"/>
              <w:rPr>
                <w:del w:id="12152" w:author="Debbie Houldsworth" w:date="2020-05-12T16:59:00Z"/>
                <w:b/>
                <w:bCs/>
              </w:rPr>
            </w:pPr>
            <w:del w:id="12153" w:author="Debbie Houldsworth" w:date="2020-05-06T10:00:00Z">
              <w:r w:rsidRPr="002524DC" w:rsidDel="003E1DBE">
                <w:rPr>
                  <w:b/>
                </w:rPr>
                <w:delText xml:space="preserve">GENERIS TECHNOLOGY LIMITED </w:delText>
              </w:r>
              <w:r w:rsidRPr="002524DC" w:rsidDel="003E1DBE">
                <w:delText xml:space="preserve">(Registered No. 03044823) </w:delText>
              </w:r>
              <w:r w:rsidRPr="002524DC" w:rsidDel="003E1DBE">
                <w:rPr>
                  <w:sz w:val="20"/>
                </w:rPr>
                <w:delText>whose registered office is at Manchester International Office Centre Suit 4A, Styal Road, Manchester, M22 5WB</w:delText>
              </w:r>
            </w:del>
          </w:p>
        </w:tc>
      </w:tr>
      <w:tr w:rsidR="00BE22E1" w:rsidRPr="002524DC" w:rsidDel="00AE1CD5" w14:paraId="0ABE704C" w14:textId="417199CE" w:rsidTr="00BE22E1">
        <w:trPr>
          <w:del w:id="12154" w:author="Debbie Houldsworth" w:date="2020-05-12T16:59:00Z"/>
        </w:trPr>
        <w:tc>
          <w:tcPr>
            <w:tcW w:w="630" w:type="dxa"/>
          </w:tcPr>
          <w:p w14:paraId="19D71D15" w14:textId="7FB67748" w:rsidR="00BE22E1" w:rsidRPr="002524DC" w:rsidDel="00AE1CD5" w:rsidRDefault="00BE22E1" w:rsidP="00C35C81">
            <w:pPr>
              <w:pStyle w:val="BodyText"/>
              <w:spacing w:after="160"/>
              <w:rPr>
                <w:del w:id="12155" w:author="Debbie Houldsworth" w:date="2020-05-12T16:59:00Z"/>
                <w:b/>
              </w:rPr>
            </w:pPr>
          </w:p>
        </w:tc>
        <w:tc>
          <w:tcPr>
            <w:tcW w:w="9304" w:type="dxa"/>
          </w:tcPr>
          <w:p w14:paraId="6C8378CE" w14:textId="160B1000" w:rsidR="00BE22E1" w:rsidRPr="002524DC" w:rsidDel="00AE1CD5" w:rsidRDefault="00BE22E1" w:rsidP="00C35C81">
            <w:pPr>
              <w:spacing w:after="160"/>
              <w:rPr>
                <w:del w:id="12156" w:author="Debbie Houldsworth" w:date="2020-05-12T16:59:00Z"/>
                <w:b/>
                <w:bCs/>
              </w:rPr>
            </w:pPr>
            <w:del w:id="12157" w:author="Debbie Houldsworth" w:date="2020-05-06T10:00:00Z">
              <w:r w:rsidRPr="002524DC" w:rsidDel="003E1DBE">
                <w:rPr>
                  <w:b/>
                </w:rPr>
                <w:delText xml:space="preserve">GILMOND CONSULTING LIMITED </w:delText>
              </w:r>
              <w:r w:rsidRPr="002524DC" w:rsidDel="003E1DBE">
                <w:delText xml:space="preserve">(Registered No. 05672058) </w:delText>
              </w:r>
              <w:r w:rsidRPr="002524DC" w:rsidDel="003E1DBE">
                <w:rPr>
                  <w:sz w:val="20"/>
                </w:rPr>
                <w:delText xml:space="preserve">whose registered office is at 37 Commercial Road, Poole, Dorset, BH14 0HU </w:delText>
              </w:r>
            </w:del>
          </w:p>
        </w:tc>
      </w:tr>
      <w:tr w:rsidR="00BE22E1" w:rsidRPr="002524DC" w:rsidDel="00AE1CD5" w14:paraId="33959670" w14:textId="387F7968" w:rsidTr="00BE22E1">
        <w:trPr>
          <w:del w:id="12158" w:author="Debbie Houldsworth" w:date="2020-05-12T16:59:00Z"/>
        </w:trPr>
        <w:tc>
          <w:tcPr>
            <w:tcW w:w="630" w:type="dxa"/>
          </w:tcPr>
          <w:p w14:paraId="46E6D805" w14:textId="3E264A74" w:rsidR="00BE22E1" w:rsidRPr="002524DC" w:rsidDel="00AE1CD5" w:rsidRDefault="00BE22E1" w:rsidP="00C35C81">
            <w:pPr>
              <w:pStyle w:val="BodyText"/>
              <w:spacing w:after="160"/>
              <w:rPr>
                <w:del w:id="12159" w:author="Debbie Houldsworth" w:date="2020-05-12T16:59:00Z"/>
                <w:b/>
              </w:rPr>
            </w:pPr>
          </w:p>
        </w:tc>
        <w:tc>
          <w:tcPr>
            <w:tcW w:w="9304" w:type="dxa"/>
          </w:tcPr>
          <w:p w14:paraId="20FA0B70" w14:textId="5E031D14" w:rsidR="00BE22E1" w:rsidRPr="002524DC" w:rsidDel="00AE1CD5" w:rsidRDefault="00BE22E1" w:rsidP="00C35C81">
            <w:pPr>
              <w:spacing w:after="160"/>
              <w:rPr>
                <w:del w:id="12160" w:author="Debbie Houldsworth" w:date="2020-05-12T16:59:00Z"/>
                <w:b/>
                <w:bCs/>
              </w:rPr>
            </w:pPr>
            <w:del w:id="12161" w:author="Debbie Houldsworth" w:date="2020-05-06T10:00:00Z">
              <w:r w:rsidRPr="002524DC" w:rsidDel="003E1DBE">
                <w:rPr>
                  <w:b/>
                </w:rPr>
                <w:delText xml:space="preserve">IMSERV EUROPE LIMITED </w:delText>
              </w:r>
              <w:r w:rsidRPr="002524DC" w:rsidDel="003E1DBE">
                <w:delText xml:space="preserve">(Registered No. 02749624) </w:delText>
              </w:r>
              <w:r w:rsidRPr="002524DC" w:rsidDel="003E1DBE">
                <w:rPr>
                  <w:sz w:val="20"/>
                </w:rPr>
                <w:delText>whose registered office is at 3</w:delText>
              </w:r>
              <w:r w:rsidRPr="002524DC" w:rsidDel="003E1DBE">
                <w:rPr>
                  <w:sz w:val="20"/>
                  <w:vertAlign w:val="superscript"/>
                </w:rPr>
                <w:delText>rd</w:delText>
              </w:r>
              <w:r w:rsidRPr="002524DC" w:rsidDel="003E1DBE">
                <w:rPr>
                  <w:sz w:val="20"/>
                </w:rPr>
                <w:delText xml:space="preserve"> Floor, 40 Grosvenor Place, London, SW1X 7AW</w:delText>
              </w:r>
            </w:del>
          </w:p>
        </w:tc>
      </w:tr>
      <w:tr w:rsidR="00BE22E1" w:rsidRPr="002524DC" w:rsidDel="00AE1CD5" w14:paraId="4C717D3A" w14:textId="1745AD31" w:rsidTr="00BE22E1">
        <w:trPr>
          <w:del w:id="12162" w:author="Debbie Houldsworth" w:date="2020-05-12T16:59:00Z"/>
        </w:trPr>
        <w:tc>
          <w:tcPr>
            <w:tcW w:w="630" w:type="dxa"/>
          </w:tcPr>
          <w:p w14:paraId="0CB91CDC" w14:textId="0D616F43" w:rsidR="00BE22E1" w:rsidRPr="002524DC" w:rsidDel="00AE1CD5" w:rsidRDefault="00BE22E1" w:rsidP="00C35C81">
            <w:pPr>
              <w:pStyle w:val="BodyText"/>
              <w:spacing w:after="160"/>
              <w:rPr>
                <w:del w:id="12163" w:author="Debbie Houldsworth" w:date="2020-05-12T16:59:00Z"/>
                <w:b/>
              </w:rPr>
            </w:pPr>
          </w:p>
        </w:tc>
        <w:tc>
          <w:tcPr>
            <w:tcW w:w="9304" w:type="dxa"/>
          </w:tcPr>
          <w:p w14:paraId="3494D30E" w14:textId="6DF62711" w:rsidR="00BE22E1" w:rsidRPr="002524DC" w:rsidDel="00AE1CD5" w:rsidRDefault="00BE22E1" w:rsidP="00C35C81">
            <w:pPr>
              <w:spacing w:after="160"/>
              <w:rPr>
                <w:del w:id="12164" w:author="Debbie Houldsworth" w:date="2020-05-12T16:59:00Z"/>
                <w:b/>
                <w:bCs/>
              </w:rPr>
            </w:pPr>
            <w:del w:id="12165" w:author="Debbie Houldsworth" w:date="2020-05-06T10:00:00Z">
              <w:r w:rsidRPr="002524DC" w:rsidDel="003E1DBE">
                <w:rPr>
                  <w:b/>
                </w:rPr>
                <w:delText xml:space="preserve">ITRON METERING SOLUTIONS UK LIMITED </w:delText>
              </w:r>
              <w:r w:rsidRPr="002524DC" w:rsidDel="003E1DBE">
                <w:delText xml:space="preserve">(Registered No. 04274515) </w:delText>
              </w:r>
              <w:r w:rsidRPr="002524DC" w:rsidDel="003E1DBE">
                <w:rPr>
                  <w:sz w:val="20"/>
                </w:rPr>
                <w:delText>whose registered office is at Langer Road, Felixstowe, Suffolk, IP11 2ER</w:delText>
              </w:r>
            </w:del>
          </w:p>
        </w:tc>
      </w:tr>
      <w:tr w:rsidR="00BE22E1" w:rsidRPr="002524DC" w:rsidDel="00AE1CD5" w14:paraId="1FD16792" w14:textId="207C66D0" w:rsidTr="00BE22E1">
        <w:trPr>
          <w:del w:id="12166" w:author="Debbie Houldsworth" w:date="2020-05-12T16:59:00Z"/>
        </w:trPr>
        <w:tc>
          <w:tcPr>
            <w:tcW w:w="630" w:type="dxa"/>
          </w:tcPr>
          <w:p w14:paraId="38DDFC4D" w14:textId="6711E792" w:rsidR="00BE22E1" w:rsidRPr="002524DC" w:rsidDel="00AE1CD5" w:rsidRDefault="00BE22E1" w:rsidP="00C35C81">
            <w:pPr>
              <w:pStyle w:val="BodyText"/>
              <w:spacing w:after="160"/>
              <w:rPr>
                <w:del w:id="12167" w:author="Debbie Houldsworth" w:date="2020-05-12T16:59:00Z"/>
                <w:b/>
              </w:rPr>
            </w:pPr>
          </w:p>
        </w:tc>
        <w:tc>
          <w:tcPr>
            <w:tcW w:w="9304" w:type="dxa"/>
          </w:tcPr>
          <w:p w14:paraId="3724F4D5" w14:textId="34EDC3C7" w:rsidR="00BE22E1" w:rsidRPr="002524DC" w:rsidDel="00AE1CD5" w:rsidRDefault="00BE22E1" w:rsidP="00C35C81">
            <w:pPr>
              <w:spacing w:after="160"/>
              <w:rPr>
                <w:del w:id="12168" w:author="Debbie Houldsworth" w:date="2020-05-12T16:59:00Z"/>
                <w:b/>
                <w:bCs/>
              </w:rPr>
            </w:pPr>
            <w:del w:id="12169" w:author="Debbie Houldsworth" w:date="2020-05-06T10:00:00Z">
              <w:r w:rsidRPr="002524DC" w:rsidDel="003E1DBE">
                <w:rPr>
                  <w:b/>
                </w:rPr>
                <w:delText xml:space="preserve">LEADIT LIMITED </w:delText>
              </w:r>
              <w:r w:rsidRPr="002524DC" w:rsidDel="003E1DBE">
                <w:delText xml:space="preserve">(Registered No. 04493512) </w:delText>
              </w:r>
              <w:r w:rsidRPr="002524DC" w:rsidDel="003E1DBE">
                <w:rPr>
                  <w:sz w:val="20"/>
                </w:rPr>
                <w:delText>whose registered office is at Oak Tree House, Oak Road, Cowthorpe, Wetherby, LS22 5EY</w:delText>
              </w:r>
            </w:del>
          </w:p>
        </w:tc>
      </w:tr>
      <w:tr w:rsidR="00BE22E1" w:rsidRPr="002524DC" w:rsidDel="00AE1CD5" w14:paraId="2011253C" w14:textId="0D65EE9F" w:rsidTr="00BE22E1">
        <w:trPr>
          <w:del w:id="12170" w:author="Debbie Houldsworth" w:date="2020-05-12T16:59:00Z"/>
        </w:trPr>
        <w:tc>
          <w:tcPr>
            <w:tcW w:w="630" w:type="dxa"/>
          </w:tcPr>
          <w:p w14:paraId="3F7F1DDC" w14:textId="5F80F1E8" w:rsidR="00BE22E1" w:rsidRPr="002524DC" w:rsidDel="00AE1CD5" w:rsidRDefault="00BE22E1" w:rsidP="00C35C81">
            <w:pPr>
              <w:pStyle w:val="BodyText"/>
              <w:spacing w:after="160"/>
              <w:rPr>
                <w:del w:id="12171" w:author="Debbie Houldsworth" w:date="2020-05-12T16:59:00Z"/>
                <w:b/>
              </w:rPr>
            </w:pPr>
          </w:p>
        </w:tc>
        <w:tc>
          <w:tcPr>
            <w:tcW w:w="9304" w:type="dxa"/>
          </w:tcPr>
          <w:p w14:paraId="0AA96840" w14:textId="70CD41E5" w:rsidR="00BE22E1" w:rsidRPr="002524DC" w:rsidDel="00AE1CD5" w:rsidRDefault="00BE22E1" w:rsidP="00C35C81">
            <w:pPr>
              <w:spacing w:after="160"/>
              <w:rPr>
                <w:del w:id="12172" w:author="Debbie Houldsworth" w:date="2020-05-12T16:59:00Z"/>
                <w:b/>
                <w:bCs/>
              </w:rPr>
            </w:pPr>
            <w:del w:id="12173" w:author="Debbie Houldsworth" w:date="2020-05-06T10:00:00Z">
              <w:r w:rsidRPr="002524DC" w:rsidDel="003E1DBE">
                <w:rPr>
                  <w:b/>
                </w:rPr>
                <w:delText xml:space="preserve">LOWRI BECK SERVICES LIMITED </w:delText>
              </w:r>
              <w:r w:rsidRPr="002524DC" w:rsidDel="003E1DBE">
                <w:delText xml:space="preserve">(Registered No. 03364728) </w:delText>
              </w:r>
              <w:r w:rsidRPr="002524DC" w:rsidDel="003E1DBE">
                <w:rPr>
                  <w:sz w:val="20"/>
                </w:rPr>
                <w:delText>whose registered office is at 32 Fields Lane, Appleton, Warrington, WA4 5JR</w:delText>
              </w:r>
            </w:del>
          </w:p>
        </w:tc>
      </w:tr>
      <w:tr w:rsidR="00BE22E1" w:rsidRPr="002524DC" w:rsidDel="00AE1CD5" w14:paraId="23134B51" w14:textId="5B1A8FF6" w:rsidTr="00BE22E1">
        <w:trPr>
          <w:del w:id="12174" w:author="Debbie Houldsworth" w:date="2020-05-12T16:59:00Z"/>
        </w:trPr>
        <w:tc>
          <w:tcPr>
            <w:tcW w:w="630" w:type="dxa"/>
          </w:tcPr>
          <w:p w14:paraId="4CCE3B4C" w14:textId="1A800A21" w:rsidR="00BE22E1" w:rsidRPr="002524DC" w:rsidDel="00AE1CD5" w:rsidRDefault="00BE22E1" w:rsidP="00C35C81">
            <w:pPr>
              <w:pStyle w:val="BodyText"/>
              <w:spacing w:after="160"/>
              <w:rPr>
                <w:del w:id="12175" w:author="Debbie Houldsworth" w:date="2020-05-12T16:59:00Z"/>
                <w:b/>
              </w:rPr>
            </w:pPr>
          </w:p>
        </w:tc>
        <w:tc>
          <w:tcPr>
            <w:tcW w:w="9304" w:type="dxa"/>
          </w:tcPr>
          <w:p w14:paraId="1EC5BDE9" w14:textId="3D114897" w:rsidR="00BE22E1" w:rsidRPr="002524DC" w:rsidDel="00AE1CD5" w:rsidRDefault="00BE22E1" w:rsidP="00C35C81">
            <w:pPr>
              <w:spacing w:after="160"/>
              <w:rPr>
                <w:del w:id="12176" w:author="Debbie Houldsworth" w:date="2020-05-12T16:59:00Z"/>
                <w:b/>
                <w:bCs/>
              </w:rPr>
            </w:pPr>
            <w:del w:id="12177" w:author="Debbie Houldsworth" w:date="2020-05-06T10:00:00Z">
              <w:r w:rsidRPr="002524DC" w:rsidDel="003E1DBE">
                <w:rPr>
                  <w:b/>
                </w:rPr>
                <w:delText xml:space="preserve">MICROGEN PLC </w:delText>
              </w:r>
              <w:r w:rsidRPr="002524DC" w:rsidDel="003E1DBE">
                <w:delText xml:space="preserve">(Registered No. 01602662) </w:delText>
              </w:r>
              <w:r w:rsidRPr="002524DC" w:rsidDel="003E1DBE">
                <w:rPr>
                  <w:sz w:val="20"/>
                </w:rPr>
                <w:delText>whose registered office is at Old Change House, 128 Queen Victoria Street, London, EC4V 4BJ</w:delText>
              </w:r>
            </w:del>
          </w:p>
        </w:tc>
      </w:tr>
      <w:tr w:rsidR="00BE22E1" w:rsidRPr="002524DC" w:rsidDel="00AE1CD5" w14:paraId="605C628F" w14:textId="24FD2663" w:rsidTr="00BE22E1">
        <w:trPr>
          <w:del w:id="12178" w:author="Debbie Houldsworth" w:date="2020-05-12T16:59:00Z"/>
        </w:trPr>
        <w:tc>
          <w:tcPr>
            <w:tcW w:w="630" w:type="dxa"/>
          </w:tcPr>
          <w:p w14:paraId="363D3AB1" w14:textId="2511B8AB" w:rsidR="00BE22E1" w:rsidRPr="002524DC" w:rsidDel="00AE1CD5" w:rsidRDefault="00BE22E1" w:rsidP="00C35C81">
            <w:pPr>
              <w:pStyle w:val="BodyText"/>
              <w:spacing w:after="160"/>
              <w:rPr>
                <w:del w:id="12179" w:author="Debbie Houldsworth" w:date="2020-05-12T16:59:00Z"/>
                <w:b/>
              </w:rPr>
            </w:pPr>
          </w:p>
        </w:tc>
        <w:tc>
          <w:tcPr>
            <w:tcW w:w="9304" w:type="dxa"/>
          </w:tcPr>
          <w:p w14:paraId="66017117" w14:textId="33E64BF8" w:rsidR="00BE22E1" w:rsidRPr="002524DC" w:rsidDel="00AE1CD5" w:rsidRDefault="00BE22E1" w:rsidP="00C35C81">
            <w:pPr>
              <w:spacing w:after="160"/>
              <w:rPr>
                <w:del w:id="12180" w:author="Debbie Houldsworth" w:date="2020-05-12T16:59:00Z"/>
                <w:b/>
                <w:bCs/>
              </w:rPr>
            </w:pPr>
            <w:del w:id="12181" w:author="Debbie Houldsworth" w:date="2020-05-06T10:00:00Z">
              <w:r w:rsidRPr="002524DC" w:rsidDel="003E1DBE">
                <w:rPr>
                  <w:b/>
                </w:rPr>
                <w:delText xml:space="preserve">POWER DATA ASSOCIATES LIMITED </w:delText>
              </w:r>
              <w:r w:rsidRPr="002524DC" w:rsidDel="003E1DBE">
                <w:delText xml:space="preserve">(Registered No. 04711888) </w:delText>
              </w:r>
              <w:r w:rsidRPr="002524DC" w:rsidDel="003E1DBE">
                <w:rPr>
                  <w:sz w:val="20"/>
                </w:rPr>
                <w:delText>whose registered office is at Wrest House, Wrest Park, Silsoe, Bedfordshire, MK45 4HR</w:delText>
              </w:r>
            </w:del>
          </w:p>
        </w:tc>
      </w:tr>
      <w:tr w:rsidR="00BE22E1" w:rsidRPr="002524DC" w:rsidDel="00AE1CD5" w14:paraId="562332EC" w14:textId="61D3E503" w:rsidTr="00BE22E1">
        <w:trPr>
          <w:del w:id="12182" w:author="Debbie Houldsworth" w:date="2020-05-12T16:59:00Z"/>
        </w:trPr>
        <w:tc>
          <w:tcPr>
            <w:tcW w:w="630" w:type="dxa"/>
          </w:tcPr>
          <w:p w14:paraId="533DF4AB" w14:textId="1EB66DC6" w:rsidR="00BE22E1" w:rsidRPr="002524DC" w:rsidDel="00AE1CD5" w:rsidRDefault="00BE22E1" w:rsidP="00C35C81">
            <w:pPr>
              <w:pStyle w:val="BodyText"/>
              <w:spacing w:after="160"/>
              <w:rPr>
                <w:del w:id="12183" w:author="Debbie Houldsworth" w:date="2020-05-12T16:59:00Z"/>
                <w:b/>
              </w:rPr>
            </w:pPr>
          </w:p>
        </w:tc>
        <w:tc>
          <w:tcPr>
            <w:tcW w:w="9304" w:type="dxa"/>
          </w:tcPr>
          <w:p w14:paraId="0AE03378" w14:textId="579DF52F" w:rsidR="00BE22E1" w:rsidRPr="002524DC" w:rsidDel="00AE1CD5" w:rsidRDefault="00BE22E1" w:rsidP="00C35C81">
            <w:pPr>
              <w:spacing w:after="160"/>
              <w:rPr>
                <w:del w:id="12184" w:author="Debbie Houldsworth" w:date="2020-05-12T16:59:00Z"/>
                <w:b/>
                <w:bCs/>
              </w:rPr>
            </w:pPr>
            <w:del w:id="12185" w:author="Debbie Houldsworth" w:date="2020-05-06T10:00:00Z">
              <w:r w:rsidRPr="002524DC" w:rsidDel="003E1DBE">
                <w:rPr>
                  <w:b/>
                </w:rPr>
                <w:delText xml:space="preserve">QAS LIMITED </w:delText>
              </w:r>
              <w:r w:rsidRPr="002524DC" w:rsidDel="003E1DBE">
                <w:delText xml:space="preserve">(Registered No. 02582055) </w:delText>
              </w:r>
              <w:r w:rsidRPr="002524DC" w:rsidDel="003E1DBE">
                <w:rPr>
                  <w:sz w:val="20"/>
                </w:rPr>
                <w:delText xml:space="preserve">whose registered office is at Landmark House, Experian Way, NG2 Business Park, Nottingham, NG80 1ZZ </w:delText>
              </w:r>
            </w:del>
          </w:p>
        </w:tc>
      </w:tr>
      <w:tr w:rsidR="00BE22E1" w:rsidRPr="002524DC" w:rsidDel="00AE1CD5" w14:paraId="656C316F" w14:textId="1B39C6BD" w:rsidTr="00BE22E1">
        <w:trPr>
          <w:del w:id="12186" w:author="Debbie Houldsworth" w:date="2020-05-12T16:59:00Z"/>
        </w:trPr>
        <w:tc>
          <w:tcPr>
            <w:tcW w:w="630" w:type="dxa"/>
          </w:tcPr>
          <w:p w14:paraId="1F6567A5" w14:textId="1905953C" w:rsidR="00BE22E1" w:rsidRPr="002524DC" w:rsidDel="00AE1CD5" w:rsidRDefault="00BE22E1" w:rsidP="00C35C81">
            <w:pPr>
              <w:pStyle w:val="BodyText"/>
              <w:spacing w:after="160"/>
              <w:rPr>
                <w:del w:id="12187" w:author="Debbie Houldsworth" w:date="2020-05-12T16:59:00Z"/>
                <w:b/>
              </w:rPr>
            </w:pPr>
          </w:p>
        </w:tc>
        <w:tc>
          <w:tcPr>
            <w:tcW w:w="9304" w:type="dxa"/>
          </w:tcPr>
          <w:p w14:paraId="1045EB9A" w14:textId="063ADCEB" w:rsidR="00BE22E1" w:rsidRPr="002524DC" w:rsidDel="00AE1CD5" w:rsidRDefault="00BE22E1" w:rsidP="00C35C81">
            <w:pPr>
              <w:spacing w:after="160"/>
              <w:rPr>
                <w:del w:id="12188" w:author="Debbie Houldsworth" w:date="2020-05-12T16:59:00Z"/>
                <w:b/>
                <w:bCs/>
              </w:rPr>
            </w:pPr>
            <w:del w:id="12189" w:author="Debbie Houldsworth" w:date="2020-05-06T10:00:00Z">
              <w:r w:rsidRPr="002524DC" w:rsidDel="003E1DBE">
                <w:rPr>
                  <w:b/>
                </w:rPr>
                <w:delText xml:space="preserve">REVELL CONSULTING LIMITED </w:delText>
              </w:r>
              <w:r w:rsidRPr="002524DC" w:rsidDel="003E1DBE">
                <w:delText xml:space="preserve">(Registered No. 07305765) </w:delText>
              </w:r>
              <w:r w:rsidRPr="002524DC" w:rsidDel="003E1DBE">
                <w:rPr>
                  <w:sz w:val="20"/>
                </w:rPr>
                <w:delText>whose registered office is at 29 Poplar Road, Leatherhead, Surrey, KT22 8SF</w:delText>
              </w:r>
            </w:del>
          </w:p>
        </w:tc>
      </w:tr>
      <w:tr w:rsidR="00BE22E1" w:rsidRPr="002524DC" w:rsidDel="00AE1CD5" w14:paraId="6F246984" w14:textId="09EB9A3F" w:rsidTr="00BE22E1">
        <w:trPr>
          <w:del w:id="12190" w:author="Debbie Houldsworth" w:date="2020-05-12T16:59:00Z"/>
        </w:trPr>
        <w:tc>
          <w:tcPr>
            <w:tcW w:w="630" w:type="dxa"/>
          </w:tcPr>
          <w:p w14:paraId="02B15BE6" w14:textId="128A1050" w:rsidR="00BE22E1" w:rsidRPr="002524DC" w:rsidDel="00AE1CD5" w:rsidRDefault="00BE22E1" w:rsidP="00C35C81">
            <w:pPr>
              <w:pStyle w:val="BodyText"/>
              <w:spacing w:after="160"/>
              <w:rPr>
                <w:del w:id="12191" w:author="Debbie Houldsworth" w:date="2020-05-12T16:59:00Z"/>
                <w:b/>
              </w:rPr>
            </w:pPr>
          </w:p>
        </w:tc>
        <w:tc>
          <w:tcPr>
            <w:tcW w:w="9304" w:type="dxa"/>
          </w:tcPr>
          <w:p w14:paraId="691F4199" w14:textId="55A083C2" w:rsidR="00BE22E1" w:rsidRPr="002524DC" w:rsidDel="00AE1CD5" w:rsidRDefault="00BE22E1" w:rsidP="00C35C81">
            <w:pPr>
              <w:spacing w:after="160"/>
              <w:rPr>
                <w:del w:id="12192" w:author="Debbie Houldsworth" w:date="2020-05-12T16:59:00Z"/>
                <w:b/>
                <w:bCs/>
              </w:rPr>
            </w:pPr>
            <w:del w:id="12193" w:author="Debbie Houldsworth" w:date="2020-05-06T10:00:00Z">
              <w:r w:rsidRPr="002524DC" w:rsidDel="003E1DBE">
                <w:rPr>
                  <w:b/>
                </w:rPr>
                <w:delText xml:space="preserve">SECURE METERS (UK) LIMITED </w:delText>
              </w:r>
              <w:r w:rsidRPr="002524DC" w:rsidDel="003E1DBE">
                <w:delText xml:space="preserve">(Registered No. 02199653) </w:delText>
              </w:r>
              <w:r w:rsidRPr="002524DC" w:rsidDel="003E1DBE">
                <w:rPr>
                  <w:sz w:val="20"/>
                </w:rPr>
                <w:delText>whose registered office is at Secure House, Moorside Road, Winchester, S023 7RX</w:delText>
              </w:r>
            </w:del>
          </w:p>
        </w:tc>
      </w:tr>
      <w:tr w:rsidR="00BE22E1" w:rsidRPr="002524DC" w:rsidDel="00AE1CD5" w14:paraId="6414BBCD" w14:textId="7F58F23A" w:rsidTr="00BE22E1">
        <w:trPr>
          <w:del w:id="12194" w:author="Debbie Houldsworth" w:date="2020-05-12T16:59:00Z"/>
        </w:trPr>
        <w:tc>
          <w:tcPr>
            <w:tcW w:w="630" w:type="dxa"/>
          </w:tcPr>
          <w:p w14:paraId="62F0E31D" w14:textId="2E892486" w:rsidR="00BE22E1" w:rsidRPr="002524DC" w:rsidDel="00AE1CD5" w:rsidRDefault="00BE22E1" w:rsidP="00C35C81">
            <w:pPr>
              <w:pStyle w:val="BodyText"/>
              <w:spacing w:after="160"/>
              <w:rPr>
                <w:del w:id="12195" w:author="Debbie Houldsworth" w:date="2020-05-12T16:59:00Z"/>
                <w:b/>
              </w:rPr>
            </w:pPr>
          </w:p>
        </w:tc>
        <w:tc>
          <w:tcPr>
            <w:tcW w:w="9304" w:type="dxa"/>
          </w:tcPr>
          <w:p w14:paraId="4E45BA9B" w14:textId="5E4B0703" w:rsidR="00BE22E1" w:rsidRPr="002524DC" w:rsidDel="00AE1CD5" w:rsidRDefault="00BE22E1" w:rsidP="00C35C81">
            <w:pPr>
              <w:spacing w:after="160"/>
              <w:rPr>
                <w:del w:id="12196" w:author="Debbie Houldsworth" w:date="2020-05-12T16:59:00Z"/>
                <w:b/>
                <w:bCs/>
              </w:rPr>
            </w:pPr>
            <w:del w:id="12197" w:author="Debbie Houldsworth" w:date="2020-05-06T10:00:00Z">
              <w:r w:rsidRPr="002524DC" w:rsidDel="003E1DBE">
                <w:rPr>
                  <w:b/>
                </w:rPr>
                <w:delText xml:space="preserve">SIEMENS PLC </w:delText>
              </w:r>
              <w:r w:rsidRPr="002524DC" w:rsidDel="003E1DBE">
                <w:delText xml:space="preserve">(Registered No. 00727817) </w:delText>
              </w:r>
              <w:r w:rsidRPr="002524DC" w:rsidDel="003E1DBE">
                <w:rPr>
                  <w:sz w:val="20"/>
                </w:rPr>
                <w:delText>whose registered office is at Faraday House, Sir William Siemens Square, Frimley, Camberley, Surrey, GU16 8QD</w:delText>
              </w:r>
            </w:del>
          </w:p>
        </w:tc>
      </w:tr>
      <w:tr w:rsidR="00BE22E1" w:rsidRPr="002524DC" w:rsidDel="00AE1CD5" w14:paraId="5EDAB4F1" w14:textId="626A3A4A" w:rsidTr="00BE22E1">
        <w:trPr>
          <w:del w:id="12198" w:author="Debbie Houldsworth" w:date="2020-05-12T16:59:00Z"/>
        </w:trPr>
        <w:tc>
          <w:tcPr>
            <w:tcW w:w="630" w:type="dxa"/>
          </w:tcPr>
          <w:p w14:paraId="0A758C1B" w14:textId="125189BE" w:rsidR="00BE22E1" w:rsidRPr="002524DC" w:rsidDel="00AE1CD5" w:rsidRDefault="00BE22E1" w:rsidP="00C35C81">
            <w:pPr>
              <w:pStyle w:val="BodyText"/>
              <w:spacing w:after="160"/>
              <w:rPr>
                <w:del w:id="12199" w:author="Debbie Houldsworth" w:date="2020-05-12T16:59:00Z"/>
                <w:b/>
              </w:rPr>
            </w:pPr>
          </w:p>
        </w:tc>
        <w:tc>
          <w:tcPr>
            <w:tcW w:w="9304" w:type="dxa"/>
          </w:tcPr>
          <w:p w14:paraId="5A8C991C" w14:textId="5D1DFC70" w:rsidR="00BE22E1" w:rsidRPr="002524DC" w:rsidDel="00AE1CD5" w:rsidRDefault="00BE22E1" w:rsidP="00C35C81">
            <w:pPr>
              <w:spacing w:after="160"/>
              <w:rPr>
                <w:del w:id="12200" w:author="Debbie Houldsworth" w:date="2020-05-12T16:59:00Z"/>
                <w:b/>
                <w:bCs/>
              </w:rPr>
            </w:pPr>
            <w:del w:id="12201" w:author="Debbie Houldsworth" w:date="2020-05-06T10:00:00Z">
              <w:r w:rsidRPr="002524DC" w:rsidDel="003E1DBE">
                <w:rPr>
                  <w:b/>
                </w:rPr>
                <w:delText xml:space="preserve">SP DATASERVE LIMITED </w:delText>
              </w:r>
              <w:r w:rsidRPr="002524DC" w:rsidDel="003E1DBE">
                <w:delText xml:space="preserve">(Registered No. SC215842) </w:delText>
              </w:r>
              <w:r w:rsidRPr="002524DC" w:rsidDel="003E1DBE">
                <w:rPr>
                  <w:sz w:val="20"/>
                </w:rPr>
                <w:delText>whose registered office is at 1 Atlantic Quay, Glasgow, G2 8SP</w:delText>
              </w:r>
            </w:del>
          </w:p>
        </w:tc>
      </w:tr>
      <w:tr w:rsidR="00BE22E1" w:rsidRPr="002524DC" w:rsidDel="00AE1CD5" w14:paraId="45010E98" w14:textId="69ABCC12" w:rsidTr="00BE22E1">
        <w:trPr>
          <w:del w:id="12202" w:author="Debbie Houldsworth" w:date="2020-05-12T16:59:00Z"/>
        </w:trPr>
        <w:tc>
          <w:tcPr>
            <w:tcW w:w="630" w:type="dxa"/>
          </w:tcPr>
          <w:p w14:paraId="075C5F5D" w14:textId="204B0E6A" w:rsidR="00BE22E1" w:rsidRPr="002524DC" w:rsidDel="00AE1CD5" w:rsidRDefault="00BE22E1" w:rsidP="00C35C81">
            <w:pPr>
              <w:pStyle w:val="BodyText"/>
              <w:spacing w:after="160"/>
              <w:rPr>
                <w:del w:id="12203" w:author="Debbie Houldsworth" w:date="2020-05-12T16:59:00Z"/>
                <w:b/>
              </w:rPr>
            </w:pPr>
          </w:p>
        </w:tc>
        <w:tc>
          <w:tcPr>
            <w:tcW w:w="9304" w:type="dxa"/>
          </w:tcPr>
          <w:p w14:paraId="7DC33624" w14:textId="7A74B0B3" w:rsidR="00BE22E1" w:rsidRPr="002524DC" w:rsidDel="00AE1CD5" w:rsidRDefault="00BE22E1" w:rsidP="00C35C81">
            <w:pPr>
              <w:spacing w:after="160"/>
              <w:rPr>
                <w:del w:id="12204" w:author="Debbie Houldsworth" w:date="2020-05-12T16:59:00Z"/>
                <w:b/>
                <w:bCs/>
              </w:rPr>
            </w:pPr>
            <w:del w:id="12205" w:author="Debbie Houldsworth" w:date="2020-05-06T10:01:00Z">
              <w:r w:rsidRPr="002524DC" w:rsidDel="0059695C">
                <w:rPr>
                  <w:b/>
                </w:rPr>
                <w:delText xml:space="preserve">ST. CLEMENTS SERVICES LIMITED </w:delText>
              </w:r>
              <w:r w:rsidRPr="002524DC" w:rsidDel="0059695C">
                <w:delText xml:space="preserve">(Registered No. 02455347) </w:delText>
              </w:r>
              <w:r w:rsidRPr="002524DC" w:rsidDel="0059695C">
                <w:rPr>
                  <w:sz w:val="20"/>
                </w:rPr>
                <w:delText>whose registered office is at 4-6 Church Walk, Daventry, Northamptonshire, NN11 4BL</w:delText>
              </w:r>
            </w:del>
          </w:p>
        </w:tc>
      </w:tr>
      <w:tr w:rsidR="00BE22E1" w:rsidRPr="002524DC" w:rsidDel="00AE1CD5" w14:paraId="5CAAAE67" w14:textId="38228592" w:rsidTr="00BE22E1">
        <w:trPr>
          <w:del w:id="12206" w:author="Debbie Houldsworth" w:date="2020-05-12T16:59:00Z"/>
        </w:trPr>
        <w:tc>
          <w:tcPr>
            <w:tcW w:w="630" w:type="dxa"/>
          </w:tcPr>
          <w:p w14:paraId="5499BF73" w14:textId="7EC0B0EB" w:rsidR="00BE22E1" w:rsidRPr="002524DC" w:rsidDel="00AE1CD5" w:rsidRDefault="00BE22E1" w:rsidP="00C35C81">
            <w:pPr>
              <w:pStyle w:val="BodyText"/>
              <w:spacing w:after="160"/>
              <w:rPr>
                <w:del w:id="12207" w:author="Debbie Houldsworth" w:date="2020-05-12T16:59:00Z"/>
                <w:b/>
              </w:rPr>
            </w:pPr>
          </w:p>
        </w:tc>
        <w:tc>
          <w:tcPr>
            <w:tcW w:w="9304" w:type="dxa"/>
          </w:tcPr>
          <w:p w14:paraId="29527DA3" w14:textId="4150142B" w:rsidR="00BE22E1" w:rsidRPr="002524DC" w:rsidDel="00AE1CD5" w:rsidRDefault="00BE22E1" w:rsidP="00C35C81">
            <w:pPr>
              <w:spacing w:after="160"/>
              <w:rPr>
                <w:del w:id="12208" w:author="Debbie Houldsworth" w:date="2020-05-12T16:59:00Z"/>
                <w:b/>
                <w:bCs/>
              </w:rPr>
            </w:pPr>
            <w:del w:id="12209" w:author="Debbie Houldsworth" w:date="2020-05-06T10:01:00Z">
              <w:r w:rsidRPr="002524DC" w:rsidDel="0059695C">
                <w:rPr>
                  <w:b/>
                </w:rPr>
                <w:delText xml:space="preserve">STARK SOFTWARE INTERNATIONAL LIMITED </w:delText>
              </w:r>
              <w:r w:rsidRPr="002524DC" w:rsidDel="0059695C">
                <w:delText xml:space="preserve">(Registered No. 02911704) </w:delText>
              </w:r>
              <w:r w:rsidRPr="002524DC" w:rsidDel="0059695C">
                <w:rPr>
                  <w:sz w:val="20"/>
                </w:rPr>
                <w:delText>whose registered office is at Sentinel House, 10-12 Massetts Road, Horley, Surrey, RH6 7DE</w:delText>
              </w:r>
            </w:del>
          </w:p>
        </w:tc>
      </w:tr>
      <w:tr w:rsidR="00BE22E1" w:rsidRPr="002524DC" w:rsidDel="00AE1CD5" w14:paraId="7A08B769" w14:textId="01D6DE25" w:rsidTr="00BE22E1">
        <w:trPr>
          <w:del w:id="12210" w:author="Debbie Houldsworth" w:date="2020-05-12T16:59:00Z"/>
        </w:trPr>
        <w:tc>
          <w:tcPr>
            <w:tcW w:w="630" w:type="dxa"/>
          </w:tcPr>
          <w:p w14:paraId="1AF19D9B" w14:textId="1F6B049D" w:rsidR="00BE22E1" w:rsidRPr="002524DC" w:rsidDel="00AE1CD5" w:rsidRDefault="00BE22E1" w:rsidP="00C35C81">
            <w:pPr>
              <w:pStyle w:val="BodyText"/>
              <w:spacing w:after="160"/>
              <w:rPr>
                <w:del w:id="12211" w:author="Debbie Houldsworth" w:date="2020-05-12T16:59:00Z"/>
                <w:b/>
              </w:rPr>
            </w:pPr>
          </w:p>
        </w:tc>
        <w:tc>
          <w:tcPr>
            <w:tcW w:w="9304" w:type="dxa"/>
          </w:tcPr>
          <w:p w14:paraId="42380446" w14:textId="679CB4F4" w:rsidR="00BE22E1" w:rsidRPr="002524DC" w:rsidDel="00AE1CD5" w:rsidRDefault="00BE22E1" w:rsidP="00C35C81">
            <w:pPr>
              <w:spacing w:after="160"/>
              <w:rPr>
                <w:del w:id="12212" w:author="Debbie Houldsworth" w:date="2020-05-12T16:59:00Z"/>
                <w:b/>
                <w:bCs/>
              </w:rPr>
            </w:pPr>
            <w:del w:id="12213" w:author="Debbie Houldsworth" w:date="2020-05-06T10:01:00Z">
              <w:r w:rsidRPr="002524DC" w:rsidDel="0059695C">
                <w:rPr>
                  <w:b/>
                </w:rPr>
                <w:delText xml:space="preserve">THE ENERGY BROKERS LIMITED </w:delText>
              </w:r>
              <w:r w:rsidRPr="002524DC" w:rsidDel="0059695C">
                <w:delText xml:space="preserve">(Registered No. 02931618) </w:delText>
              </w:r>
              <w:r w:rsidRPr="002524DC" w:rsidDel="0059695C">
                <w:rPr>
                  <w:sz w:val="20"/>
                </w:rPr>
                <w:delText>whose registered office is at Rivermead House, 7 Lewis Court, Grove Park, Enderby, Leicester, LE19 1SD</w:delText>
              </w:r>
            </w:del>
          </w:p>
        </w:tc>
      </w:tr>
      <w:tr w:rsidR="00BE22E1" w:rsidRPr="002524DC" w:rsidDel="00AE1CD5" w14:paraId="7309F615" w14:textId="555DED62" w:rsidTr="00BE22E1">
        <w:trPr>
          <w:del w:id="12214" w:author="Debbie Houldsworth" w:date="2020-05-12T16:59:00Z"/>
        </w:trPr>
        <w:tc>
          <w:tcPr>
            <w:tcW w:w="630" w:type="dxa"/>
          </w:tcPr>
          <w:p w14:paraId="3B712A03" w14:textId="2B14DB54" w:rsidR="00BE22E1" w:rsidRPr="002524DC" w:rsidDel="00AE1CD5" w:rsidRDefault="00BE22E1" w:rsidP="00C35C81">
            <w:pPr>
              <w:pStyle w:val="BodyText"/>
              <w:spacing w:after="160"/>
              <w:rPr>
                <w:del w:id="12215" w:author="Debbie Houldsworth" w:date="2020-05-12T16:59:00Z"/>
                <w:b/>
              </w:rPr>
            </w:pPr>
          </w:p>
        </w:tc>
        <w:tc>
          <w:tcPr>
            <w:tcW w:w="9304" w:type="dxa"/>
          </w:tcPr>
          <w:p w14:paraId="7F657A18" w14:textId="5A2EED99" w:rsidR="00BE22E1" w:rsidRPr="002524DC" w:rsidDel="00AE1CD5" w:rsidRDefault="00BE22E1" w:rsidP="00C35C81">
            <w:pPr>
              <w:spacing w:after="160"/>
              <w:rPr>
                <w:del w:id="12216" w:author="Debbie Houldsworth" w:date="2020-05-12T16:59:00Z"/>
                <w:b/>
                <w:bCs/>
              </w:rPr>
            </w:pPr>
            <w:del w:id="12217" w:author="Debbie Houldsworth" w:date="2020-05-06T10:01:00Z">
              <w:r w:rsidRPr="002524DC" w:rsidDel="0059695C">
                <w:rPr>
                  <w:b/>
                </w:rPr>
                <w:delText xml:space="preserve">THE LERRYN CONSULTANCY LIMITED </w:delText>
              </w:r>
              <w:r w:rsidRPr="002524DC" w:rsidDel="0059695C">
                <w:delText xml:space="preserve">(Registered No. 03367271) </w:delText>
              </w:r>
              <w:r w:rsidRPr="002524DC" w:rsidDel="0059695C">
                <w:rPr>
                  <w:sz w:val="20"/>
                </w:rPr>
                <w:delText>whose registered office is at 1 Lerryn Drive, Bramhall, Stockport, Cheshire, SK7 3LU</w:delText>
              </w:r>
            </w:del>
          </w:p>
        </w:tc>
      </w:tr>
      <w:tr w:rsidR="00BE22E1" w:rsidRPr="002524DC" w:rsidDel="00AE1CD5" w14:paraId="70D8C04A" w14:textId="1BED30CA" w:rsidTr="00BE22E1">
        <w:trPr>
          <w:del w:id="12218" w:author="Debbie Houldsworth" w:date="2020-05-12T16:59:00Z"/>
        </w:trPr>
        <w:tc>
          <w:tcPr>
            <w:tcW w:w="630" w:type="dxa"/>
          </w:tcPr>
          <w:p w14:paraId="60327E23" w14:textId="0F68AA89" w:rsidR="00BE22E1" w:rsidRPr="002524DC" w:rsidDel="00AE1CD5" w:rsidRDefault="00BE22E1" w:rsidP="00C35C81">
            <w:pPr>
              <w:pStyle w:val="BodyText"/>
              <w:spacing w:after="160"/>
              <w:rPr>
                <w:del w:id="12219" w:author="Debbie Houldsworth" w:date="2020-05-12T16:59:00Z"/>
                <w:b/>
              </w:rPr>
            </w:pPr>
          </w:p>
        </w:tc>
        <w:tc>
          <w:tcPr>
            <w:tcW w:w="9304" w:type="dxa"/>
          </w:tcPr>
          <w:p w14:paraId="0C1DDDF5" w14:textId="3D630CC2" w:rsidR="00BE22E1" w:rsidRPr="002524DC" w:rsidDel="00AE1CD5" w:rsidRDefault="00BE22E1" w:rsidP="00C35C81">
            <w:pPr>
              <w:spacing w:after="160"/>
              <w:rPr>
                <w:del w:id="12220" w:author="Debbie Houldsworth" w:date="2020-05-12T16:59:00Z"/>
                <w:b/>
                <w:bCs/>
              </w:rPr>
            </w:pPr>
            <w:del w:id="12221" w:author="Debbie Houldsworth" w:date="2020-05-06T10:01:00Z">
              <w:r w:rsidRPr="002524DC" w:rsidDel="0059695C">
                <w:rPr>
                  <w:b/>
                </w:rPr>
                <w:delText xml:space="preserve">TMA DATA MANAGEMENT LIMITED </w:delText>
              </w:r>
              <w:r w:rsidRPr="002524DC" w:rsidDel="0059695C">
                <w:delText xml:space="preserve">(Registered No. 04367685) </w:delText>
              </w:r>
              <w:r w:rsidRPr="002524DC" w:rsidDel="0059695C">
                <w:rPr>
                  <w:sz w:val="20"/>
                </w:rPr>
                <w:delText>whose registered office is at Clearwater House, 4-7 Manchester Street, London, W1U 3AE</w:delText>
              </w:r>
            </w:del>
          </w:p>
        </w:tc>
      </w:tr>
      <w:tr w:rsidR="00BE22E1" w:rsidRPr="002524DC" w:rsidDel="00AE1CD5" w14:paraId="3CFE478C" w14:textId="1D778D97" w:rsidTr="00BE22E1">
        <w:trPr>
          <w:del w:id="12222" w:author="Debbie Houldsworth" w:date="2020-05-12T16:59:00Z"/>
        </w:trPr>
        <w:tc>
          <w:tcPr>
            <w:tcW w:w="630" w:type="dxa"/>
          </w:tcPr>
          <w:p w14:paraId="4655D13E" w14:textId="757585B4" w:rsidR="00BE22E1" w:rsidRPr="002524DC" w:rsidDel="00AE1CD5" w:rsidRDefault="00BE22E1" w:rsidP="00C35C81">
            <w:pPr>
              <w:pStyle w:val="BodyText"/>
              <w:spacing w:after="160"/>
              <w:rPr>
                <w:del w:id="12223" w:author="Debbie Houldsworth" w:date="2020-05-12T16:59:00Z"/>
                <w:b/>
              </w:rPr>
            </w:pPr>
          </w:p>
        </w:tc>
        <w:tc>
          <w:tcPr>
            <w:tcW w:w="9304" w:type="dxa"/>
          </w:tcPr>
          <w:p w14:paraId="654902D3" w14:textId="38973FCE" w:rsidR="00BE22E1" w:rsidRPr="002524DC" w:rsidDel="00AE1CD5" w:rsidRDefault="00BE22E1" w:rsidP="00C35C81">
            <w:pPr>
              <w:spacing w:after="160"/>
              <w:rPr>
                <w:del w:id="12224" w:author="Debbie Houldsworth" w:date="2020-05-12T16:59:00Z"/>
                <w:b/>
                <w:bCs/>
              </w:rPr>
            </w:pPr>
            <w:del w:id="12225" w:author="Debbie Houldsworth" w:date="2020-05-06T10:01:00Z">
              <w:r w:rsidRPr="002524DC" w:rsidDel="0059695C">
                <w:rPr>
                  <w:b/>
                </w:rPr>
                <w:delText xml:space="preserve">UTILISOFT LIMITED </w:delText>
              </w:r>
              <w:r w:rsidRPr="002524DC" w:rsidDel="0059695C">
                <w:delText xml:space="preserve">(Registered No. 02931236) </w:delText>
              </w:r>
              <w:r w:rsidRPr="002524DC" w:rsidDel="0059695C">
                <w:rPr>
                  <w:sz w:val="20"/>
                </w:rPr>
                <w:delText>whose registered office is at Alliance House Library Road, Clayton Le Woods, Chorley, Lancashire, PR6 7EN</w:delText>
              </w:r>
            </w:del>
          </w:p>
        </w:tc>
      </w:tr>
      <w:tr w:rsidR="00BE22E1" w:rsidRPr="002524DC" w:rsidDel="00AE1CD5" w14:paraId="4334B10A" w14:textId="5AAE87DC" w:rsidTr="00BE22E1">
        <w:trPr>
          <w:del w:id="12226" w:author="Debbie Houldsworth" w:date="2020-05-12T16:59:00Z"/>
        </w:trPr>
        <w:tc>
          <w:tcPr>
            <w:tcW w:w="630" w:type="dxa"/>
          </w:tcPr>
          <w:p w14:paraId="020B991C" w14:textId="0E7FA5D6" w:rsidR="00BE22E1" w:rsidRPr="002524DC" w:rsidDel="00AE1CD5" w:rsidRDefault="00BE22E1" w:rsidP="00C35C81">
            <w:pPr>
              <w:pStyle w:val="BodyText"/>
              <w:spacing w:after="160"/>
              <w:rPr>
                <w:del w:id="12227" w:author="Debbie Houldsworth" w:date="2020-05-12T16:59:00Z"/>
                <w:b/>
              </w:rPr>
            </w:pPr>
          </w:p>
        </w:tc>
        <w:tc>
          <w:tcPr>
            <w:tcW w:w="9304" w:type="dxa"/>
          </w:tcPr>
          <w:p w14:paraId="11FD7315" w14:textId="5209BD43" w:rsidR="00BE22E1" w:rsidRPr="002524DC" w:rsidDel="00AE1CD5" w:rsidRDefault="00BE22E1" w:rsidP="00C35C81">
            <w:pPr>
              <w:spacing w:after="160"/>
              <w:rPr>
                <w:del w:id="12228" w:author="Debbie Houldsworth" w:date="2020-05-12T16:59:00Z"/>
                <w:b/>
                <w:bCs/>
              </w:rPr>
            </w:pPr>
            <w:del w:id="12229" w:author="Debbie Houldsworth" w:date="2020-05-06T10:01:00Z">
              <w:r w:rsidRPr="002524DC" w:rsidDel="0059695C">
                <w:rPr>
                  <w:b/>
                </w:rPr>
                <w:delText xml:space="preserve">UTILITEAM (GB) LIMITED </w:delText>
              </w:r>
              <w:r w:rsidRPr="002524DC" w:rsidDel="0059695C">
                <w:delText xml:space="preserve">(Registered No. 05832979) </w:delText>
              </w:r>
              <w:r w:rsidRPr="002524DC" w:rsidDel="0059695C">
                <w:rPr>
                  <w:sz w:val="20"/>
                </w:rPr>
                <w:delText>whose registered office is at 36 Moorings Reach, Brixham, Devon, TQ5 9TB</w:delText>
              </w:r>
            </w:del>
          </w:p>
        </w:tc>
      </w:tr>
      <w:tr w:rsidR="00BE22E1" w:rsidRPr="002524DC" w:rsidDel="00AE1CD5" w14:paraId="255A3E63" w14:textId="14A1AF41" w:rsidTr="00BE22E1">
        <w:trPr>
          <w:del w:id="12230" w:author="Debbie Houldsworth" w:date="2020-05-12T16:59:00Z"/>
        </w:trPr>
        <w:tc>
          <w:tcPr>
            <w:tcW w:w="630" w:type="dxa"/>
          </w:tcPr>
          <w:p w14:paraId="5778B741" w14:textId="749ED890" w:rsidR="00BE22E1" w:rsidRPr="002524DC" w:rsidDel="00AE1CD5" w:rsidRDefault="00BE22E1" w:rsidP="00C35C81">
            <w:pPr>
              <w:pStyle w:val="BodyText"/>
              <w:spacing w:after="160"/>
              <w:rPr>
                <w:del w:id="12231" w:author="Debbie Houldsworth" w:date="2020-05-12T16:59:00Z"/>
                <w:b/>
              </w:rPr>
            </w:pPr>
          </w:p>
        </w:tc>
        <w:tc>
          <w:tcPr>
            <w:tcW w:w="9304" w:type="dxa"/>
          </w:tcPr>
          <w:p w14:paraId="4D1B24A9" w14:textId="0CE6FDC2" w:rsidR="00BE22E1" w:rsidRPr="002524DC" w:rsidDel="00AE1CD5" w:rsidRDefault="00BE22E1" w:rsidP="00C35C81">
            <w:pPr>
              <w:spacing w:after="160"/>
              <w:rPr>
                <w:del w:id="12232" w:author="Debbie Houldsworth" w:date="2020-05-12T16:59:00Z"/>
                <w:b/>
                <w:bCs/>
              </w:rPr>
            </w:pPr>
            <w:del w:id="12233" w:author="Debbie Houldsworth" w:date="2020-05-06T10:01:00Z">
              <w:r w:rsidRPr="002524DC" w:rsidDel="0059695C">
                <w:rPr>
                  <w:b/>
                </w:rPr>
                <w:delText xml:space="preserve">WHEATLEY ASSOCIATES LIMITED </w:delText>
              </w:r>
              <w:r w:rsidRPr="002524DC" w:rsidDel="0059695C">
                <w:delText xml:space="preserve">(Registered No. 03409594) </w:delText>
              </w:r>
              <w:r w:rsidRPr="002524DC" w:rsidDel="0059695C">
                <w:rPr>
                  <w:sz w:val="20"/>
                </w:rPr>
                <w:delText>whose registered office is at Seebeck House, 1 Seebeck Place, Knowlhill, Milton Keynes, Buckinghamshire, MK5 8FR</w:delText>
              </w:r>
            </w:del>
          </w:p>
        </w:tc>
      </w:tr>
      <w:tr w:rsidR="00BE22E1" w:rsidRPr="002524DC" w:rsidDel="00AE1CD5" w14:paraId="2B077A12" w14:textId="3E51872D" w:rsidTr="00BE22E1">
        <w:trPr>
          <w:del w:id="12234" w:author="Debbie Houldsworth" w:date="2020-05-12T16:59:00Z"/>
        </w:trPr>
        <w:tc>
          <w:tcPr>
            <w:tcW w:w="630" w:type="dxa"/>
          </w:tcPr>
          <w:p w14:paraId="12183163" w14:textId="19CD17CC" w:rsidR="00BE22E1" w:rsidRPr="002524DC" w:rsidDel="00AE1CD5" w:rsidRDefault="00BE22E1" w:rsidP="00C35C81">
            <w:pPr>
              <w:pStyle w:val="BodyText"/>
              <w:spacing w:after="160"/>
              <w:rPr>
                <w:del w:id="12235" w:author="Debbie Houldsworth" w:date="2020-05-12T16:59:00Z"/>
                <w:b/>
              </w:rPr>
            </w:pPr>
          </w:p>
        </w:tc>
        <w:tc>
          <w:tcPr>
            <w:tcW w:w="9304" w:type="dxa"/>
          </w:tcPr>
          <w:p w14:paraId="452B5923" w14:textId="6C16B603" w:rsidR="00BE22E1" w:rsidRPr="002524DC" w:rsidDel="00AE1CD5" w:rsidRDefault="00BE22E1" w:rsidP="00C35C81">
            <w:pPr>
              <w:spacing w:after="160"/>
              <w:rPr>
                <w:del w:id="12236" w:author="Debbie Houldsworth" w:date="2020-05-12T16:59:00Z"/>
                <w:b/>
                <w:bCs/>
              </w:rPr>
            </w:pPr>
            <w:del w:id="12237" w:author="Debbie Houldsworth" w:date="2020-05-06T10:01:00Z">
              <w:r w:rsidRPr="002524DC" w:rsidDel="0059695C">
                <w:rPr>
                  <w:b/>
                  <w:bCs/>
                </w:rPr>
                <w:delText xml:space="preserve">WATERS WYE ASSOCIATES LIMITED </w:delText>
              </w:r>
              <w:r w:rsidRPr="002524DC" w:rsidDel="0059695C">
                <w:rPr>
                  <w:bCs/>
                </w:rPr>
                <w:delText>(Registered No. 04619877</w:delText>
              </w:r>
              <w:r w:rsidRPr="00BE22E1" w:rsidDel="0059695C">
                <w:rPr>
                  <w:bCs/>
                  <w:sz w:val="20"/>
                </w:rPr>
                <w:delText>) whose registered office is at 41 Merton Hall Road, London, SW19 3PR</w:delText>
              </w:r>
            </w:del>
          </w:p>
        </w:tc>
      </w:tr>
    </w:tbl>
    <w:p w14:paraId="58E2BCA9" w14:textId="134E539B" w:rsidR="00FB7917" w:rsidDel="0046118F" w:rsidRDefault="00FB7917">
      <w:pPr>
        <w:pStyle w:val="MRAScheduleHeading3"/>
        <w:rPr>
          <w:del w:id="12238" w:author="Debbie Houldsworth" w:date="2020-05-13T07:03:00Z"/>
          <w:u w:val="single"/>
        </w:rPr>
      </w:pPr>
      <w:del w:id="12239" w:author="Debbie Houldsworth" w:date="2020-05-13T07:03:00Z">
        <w:r w:rsidDel="0046118F">
          <w:br w:type="page"/>
        </w:r>
      </w:del>
      <w:bookmarkStart w:id="12240" w:name="_Toc65572031"/>
      <w:del w:id="12241" w:author="Debbie Houldsworth" w:date="2020-05-06T10:01:00Z">
        <w:r w:rsidDel="0059695C">
          <w:rPr>
            <w:u w:val="single"/>
          </w:rPr>
          <w:delText>Part 4</w:delText>
        </w:r>
      </w:del>
      <w:bookmarkEnd w:id="12240"/>
    </w:p>
    <w:p w14:paraId="0D6C7B1C" w14:textId="6E7BA048" w:rsidR="00FB7917" w:rsidDel="00AE1CD5" w:rsidRDefault="00FB7917">
      <w:pPr>
        <w:pStyle w:val="MRAScheduleHeading3"/>
        <w:rPr>
          <w:del w:id="12242" w:author="Debbie Houldsworth" w:date="2020-05-12T16:59:00Z"/>
        </w:rPr>
        <w:pPrChange w:id="12243" w:author="Debbie Houldsworth" w:date="2020-05-13T07:03:00Z">
          <w:pPr>
            <w:pStyle w:val="MRAScheduleHeading3"/>
            <w:spacing w:after="260"/>
          </w:pPr>
        </w:pPrChange>
      </w:pPr>
      <w:bookmarkStart w:id="12244" w:name="_Toc65572032"/>
      <w:del w:id="12245" w:author="Debbie Houldsworth" w:date="2020-05-06T10:01:00Z">
        <w:r w:rsidDel="0059695C">
          <w:delText>PUBLIC ELECTRICITY TRANSFEROR</w:delText>
        </w:r>
      </w:del>
      <w:bookmarkEnd w:id="12244"/>
    </w:p>
    <w:tbl>
      <w:tblPr>
        <w:tblW w:w="9856" w:type="dxa"/>
        <w:tblInd w:w="-612" w:type="dxa"/>
        <w:tblLayout w:type="fixed"/>
        <w:tblLook w:val="0000" w:firstRow="0" w:lastRow="0" w:firstColumn="0" w:lastColumn="0" w:noHBand="0" w:noVBand="0"/>
        <w:tblPrChange w:id="12246" w:author="Debbie Houldsworth" w:date="2020-05-12T16:59:00Z">
          <w:tblPr>
            <w:tblW w:w="0" w:type="auto"/>
            <w:tblInd w:w="-612" w:type="dxa"/>
            <w:tblLayout w:type="fixed"/>
            <w:tblLook w:val="0000" w:firstRow="0" w:lastRow="0" w:firstColumn="0" w:lastColumn="0" w:noHBand="0" w:noVBand="0"/>
          </w:tblPr>
        </w:tblPrChange>
      </w:tblPr>
      <w:tblGrid>
        <w:gridCol w:w="630"/>
        <w:gridCol w:w="9226"/>
        <w:tblGridChange w:id="12247">
          <w:tblGrid>
            <w:gridCol w:w="630"/>
            <w:gridCol w:w="9226"/>
          </w:tblGrid>
        </w:tblGridChange>
      </w:tblGrid>
      <w:tr w:rsidR="00FB7917" w:rsidDel="00AE1CD5" w14:paraId="66EA4ED7" w14:textId="786BFB91" w:rsidTr="00AE1CD5">
        <w:trPr>
          <w:del w:id="12248" w:author="Debbie Houldsworth" w:date="2020-05-12T16:59:00Z"/>
        </w:trPr>
        <w:tc>
          <w:tcPr>
            <w:tcW w:w="630" w:type="dxa"/>
            <w:tcPrChange w:id="12249" w:author="Debbie Houldsworth" w:date="2020-05-12T16:59:00Z">
              <w:tcPr>
                <w:tcW w:w="630" w:type="dxa"/>
              </w:tcPr>
            </w:tcPrChange>
          </w:tcPr>
          <w:p w14:paraId="15BBA13D" w14:textId="17C0E737" w:rsidR="00FB7917" w:rsidDel="00AE1CD5" w:rsidRDefault="00FB7917">
            <w:pPr>
              <w:pStyle w:val="MRAScheduleHeading3"/>
              <w:rPr>
                <w:del w:id="12250" w:author="Debbie Houldsworth" w:date="2020-05-12T16:59:00Z"/>
              </w:rPr>
              <w:pPrChange w:id="12251" w:author="Debbie Houldsworth" w:date="2020-05-13T07:03:00Z">
                <w:pPr>
                  <w:pStyle w:val="BodyText"/>
                </w:pPr>
              </w:pPrChange>
            </w:pPr>
          </w:p>
        </w:tc>
        <w:tc>
          <w:tcPr>
            <w:tcW w:w="9226" w:type="dxa"/>
            <w:tcPrChange w:id="12252" w:author="Debbie Houldsworth" w:date="2020-05-12T16:59:00Z">
              <w:tcPr>
                <w:tcW w:w="9226" w:type="dxa"/>
              </w:tcPr>
            </w:tcPrChange>
          </w:tcPr>
          <w:p w14:paraId="5A256040" w14:textId="5E72E299" w:rsidR="00FB7917" w:rsidDel="00AE1CD5" w:rsidRDefault="00FB7917">
            <w:pPr>
              <w:pStyle w:val="MRAScheduleHeading3"/>
              <w:rPr>
                <w:del w:id="12253" w:author="Debbie Houldsworth" w:date="2020-05-12T16:59:00Z"/>
                <w:bCs/>
              </w:rPr>
              <w:pPrChange w:id="12254" w:author="Debbie Houldsworth" w:date="2020-05-13T07:03:00Z">
                <w:pPr/>
              </w:pPrChange>
            </w:pPr>
            <w:del w:id="12255" w:author="Debbie Houldsworth" w:date="2020-05-06T10:01:00Z">
              <w:r w:rsidDel="0059695C">
                <w:rPr>
                  <w:b w:val="0"/>
                  <w:bCs/>
                </w:rPr>
                <w:delText>EASTERN ELECTRICITY PLC</w:delText>
              </w:r>
            </w:del>
          </w:p>
        </w:tc>
      </w:tr>
      <w:tr w:rsidR="00FB7917" w:rsidDel="00AE1CD5" w14:paraId="6F1E62F7" w14:textId="53753958" w:rsidTr="00AE1CD5">
        <w:trPr>
          <w:del w:id="12256" w:author="Debbie Houldsworth" w:date="2020-05-12T16:59:00Z"/>
        </w:trPr>
        <w:tc>
          <w:tcPr>
            <w:tcW w:w="630" w:type="dxa"/>
            <w:tcPrChange w:id="12257" w:author="Debbie Houldsworth" w:date="2020-05-12T16:59:00Z">
              <w:tcPr>
                <w:tcW w:w="630" w:type="dxa"/>
              </w:tcPr>
            </w:tcPrChange>
          </w:tcPr>
          <w:p w14:paraId="45DF74E8" w14:textId="619EF0C5" w:rsidR="00FB7917" w:rsidDel="00AE1CD5" w:rsidRDefault="00FB7917">
            <w:pPr>
              <w:pStyle w:val="MRAScheduleHeading3"/>
              <w:rPr>
                <w:del w:id="12258" w:author="Debbie Houldsworth" w:date="2020-05-12T16:59:00Z"/>
              </w:rPr>
              <w:pPrChange w:id="12259" w:author="Debbie Houldsworth" w:date="2020-05-13T07:03:00Z">
                <w:pPr>
                  <w:pStyle w:val="BodyText"/>
                </w:pPr>
              </w:pPrChange>
            </w:pPr>
          </w:p>
        </w:tc>
        <w:tc>
          <w:tcPr>
            <w:tcW w:w="9226" w:type="dxa"/>
            <w:tcPrChange w:id="12260" w:author="Debbie Houldsworth" w:date="2020-05-12T16:59:00Z">
              <w:tcPr>
                <w:tcW w:w="9226" w:type="dxa"/>
              </w:tcPr>
            </w:tcPrChange>
          </w:tcPr>
          <w:p w14:paraId="2894CA37" w14:textId="2987A297" w:rsidR="00FB7917" w:rsidDel="00AE1CD5" w:rsidRDefault="00FB7917">
            <w:pPr>
              <w:pStyle w:val="MRAScheduleHeading3"/>
              <w:rPr>
                <w:del w:id="12261" w:author="Debbie Houldsworth" w:date="2020-05-12T16:59:00Z"/>
                <w:bCs/>
              </w:rPr>
              <w:pPrChange w:id="12262" w:author="Debbie Houldsworth" w:date="2020-05-13T07:03:00Z">
                <w:pPr/>
              </w:pPrChange>
            </w:pPr>
            <w:del w:id="12263" w:author="Debbie Houldsworth" w:date="2020-05-06T10:01:00Z">
              <w:r w:rsidDel="0059695C">
                <w:rPr>
                  <w:b w:val="0"/>
                  <w:bCs/>
                </w:rPr>
                <w:delText>LONDON ELECTRICITY PLC</w:delText>
              </w:r>
            </w:del>
          </w:p>
        </w:tc>
      </w:tr>
      <w:tr w:rsidR="00FB7917" w:rsidDel="00AE1CD5" w14:paraId="231EFECE" w14:textId="148A9912" w:rsidTr="00AE1CD5">
        <w:trPr>
          <w:del w:id="12264" w:author="Debbie Houldsworth" w:date="2020-05-12T16:59:00Z"/>
        </w:trPr>
        <w:tc>
          <w:tcPr>
            <w:tcW w:w="630" w:type="dxa"/>
            <w:tcPrChange w:id="12265" w:author="Debbie Houldsworth" w:date="2020-05-12T16:59:00Z">
              <w:tcPr>
                <w:tcW w:w="630" w:type="dxa"/>
              </w:tcPr>
            </w:tcPrChange>
          </w:tcPr>
          <w:p w14:paraId="7BC78667" w14:textId="5325D18A" w:rsidR="00FB7917" w:rsidDel="00AE1CD5" w:rsidRDefault="00FB7917">
            <w:pPr>
              <w:pStyle w:val="MRAScheduleHeading3"/>
              <w:rPr>
                <w:del w:id="12266" w:author="Debbie Houldsworth" w:date="2020-05-12T16:59:00Z"/>
              </w:rPr>
              <w:pPrChange w:id="12267" w:author="Debbie Houldsworth" w:date="2020-05-13T07:03:00Z">
                <w:pPr>
                  <w:pStyle w:val="BodyText"/>
                </w:pPr>
              </w:pPrChange>
            </w:pPr>
          </w:p>
        </w:tc>
        <w:tc>
          <w:tcPr>
            <w:tcW w:w="9226" w:type="dxa"/>
            <w:tcPrChange w:id="12268" w:author="Debbie Houldsworth" w:date="2020-05-12T16:59:00Z">
              <w:tcPr>
                <w:tcW w:w="9226" w:type="dxa"/>
              </w:tcPr>
            </w:tcPrChange>
          </w:tcPr>
          <w:p w14:paraId="307C142E" w14:textId="6CE47C8A" w:rsidR="00FB7917" w:rsidDel="00AE1CD5" w:rsidRDefault="00FB7917">
            <w:pPr>
              <w:pStyle w:val="MRAScheduleHeading3"/>
              <w:rPr>
                <w:del w:id="12269" w:author="Debbie Houldsworth" w:date="2020-05-12T16:59:00Z"/>
                <w:bCs/>
              </w:rPr>
              <w:pPrChange w:id="12270" w:author="Debbie Houldsworth" w:date="2020-05-13T07:03:00Z">
                <w:pPr/>
              </w:pPrChange>
            </w:pPr>
            <w:del w:id="12271" w:author="Debbie Houldsworth" w:date="2020-05-06T10:01:00Z">
              <w:r w:rsidDel="0059695C">
                <w:rPr>
                  <w:b w:val="0"/>
                  <w:bCs/>
                </w:rPr>
                <w:delText>MANWEB PLC</w:delText>
              </w:r>
            </w:del>
          </w:p>
        </w:tc>
      </w:tr>
      <w:tr w:rsidR="00FB7917" w:rsidDel="00AE1CD5" w14:paraId="5115C64A" w14:textId="71435F24" w:rsidTr="00AE1CD5">
        <w:trPr>
          <w:del w:id="12272" w:author="Debbie Houldsworth" w:date="2020-05-12T16:59:00Z"/>
        </w:trPr>
        <w:tc>
          <w:tcPr>
            <w:tcW w:w="630" w:type="dxa"/>
            <w:tcPrChange w:id="12273" w:author="Debbie Houldsworth" w:date="2020-05-12T16:59:00Z">
              <w:tcPr>
                <w:tcW w:w="630" w:type="dxa"/>
              </w:tcPr>
            </w:tcPrChange>
          </w:tcPr>
          <w:p w14:paraId="7721F35C" w14:textId="241F0069" w:rsidR="00FB7917" w:rsidDel="00AE1CD5" w:rsidRDefault="00FB7917">
            <w:pPr>
              <w:pStyle w:val="MRAScheduleHeading3"/>
              <w:rPr>
                <w:del w:id="12274" w:author="Debbie Houldsworth" w:date="2020-05-12T16:59:00Z"/>
              </w:rPr>
              <w:pPrChange w:id="12275" w:author="Debbie Houldsworth" w:date="2020-05-13T07:03:00Z">
                <w:pPr>
                  <w:pStyle w:val="BodyText"/>
                </w:pPr>
              </w:pPrChange>
            </w:pPr>
          </w:p>
        </w:tc>
        <w:tc>
          <w:tcPr>
            <w:tcW w:w="9226" w:type="dxa"/>
            <w:tcPrChange w:id="12276" w:author="Debbie Houldsworth" w:date="2020-05-12T16:59:00Z">
              <w:tcPr>
                <w:tcW w:w="9226" w:type="dxa"/>
              </w:tcPr>
            </w:tcPrChange>
          </w:tcPr>
          <w:p w14:paraId="6C81F80C" w14:textId="545F90D0" w:rsidR="00FB7917" w:rsidDel="00AE1CD5" w:rsidRDefault="00FB7917">
            <w:pPr>
              <w:pStyle w:val="MRAScheduleHeading3"/>
              <w:rPr>
                <w:del w:id="12277" w:author="Debbie Houldsworth" w:date="2020-05-12T16:59:00Z"/>
                <w:bCs/>
              </w:rPr>
              <w:pPrChange w:id="12278" w:author="Debbie Houldsworth" w:date="2020-05-13T07:03:00Z">
                <w:pPr/>
              </w:pPrChange>
            </w:pPr>
            <w:del w:id="12279" w:author="Debbie Houldsworth" w:date="2020-05-06T10:01:00Z">
              <w:r w:rsidDel="0059695C">
                <w:rPr>
                  <w:b w:val="0"/>
                  <w:bCs/>
                </w:rPr>
                <w:delText>MIDLANDS ELECTRICITY PLC</w:delText>
              </w:r>
            </w:del>
          </w:p>
        </w:tc>
      </w:tr>
      <w:tr w:rsidR="00FB7917" w:rsidDel="00AE1CD5" w14:paraId="62B30A62" w14:textId="433D7141" w:rsidTr="00AE1CD5">
        <w:trPr>
          <w:del w:id="12280" w:author="Debbie Houldsworth" w:date="2020-05-12T16:59:00Z"/>
        </w:trPr>
        <w:tc>
          <w:tcPr>
            <w:tcW w:w="630" w:type="dxa"/>
            <w:tcPrChange w:id="12281" w:author="Debbie Houldsworth" w:date="2020-05-12T16:59:00Z">
              <w:tcPr>
                <w:tcW w:w="630" w:type="dxa"/>
              </w:tcPr>
            </w:tcPrChange>
          </w:tcPr>
          <w:p w14:paraId="4B64EE4E" w14:textId="469339D5" w:rsidR="00FB7917" w:rsidDel="00AE1CD5" w:rsidRDefault="00FB7917">
            <w:pPr>
              <w:pStyle w:val="MRAScheduleHeading3"/>
              <w:rPr>
                <w:del w:id="12282" w:author="Debbie Houldsworth" w:date="2020-05-12T16:59:00Z"/>
              </w:rPr>
              <w:pPrChange w:id="12283" w:author="Debbie Houldsworth" w:date="2020-05-13T07:03:00Z">
                <w:pPr>
                  <w:pStyle w:val="BodyText"/>
                </w:pPr>
              </w:pPrChange>
            </w:pPr>
          </w:p>
        </w:tc>
        <w:tc>
          <w:tcPr>
            <w:tcW w:w="9226" w:type="dxa"/>
            <w:tcPrChange w:id="12284" w:author="Debbie Houldsworth" w:date="2020-05-12T16:59:00Z">
              <w:tcPr>
                <w:tcW w:w="9226" w:type="dxa"/>
              </w:tcPr>
            </w:tcPrChange>
          </w:tcPr>
          <w:p w14:paraId="7A1715FA" w14:textId="191E8768" w:rsidR="00FB7917" w:rsidDel="00AE1CD5" w:rsidRDefault="00FB7917">
            <w:pPr>
              <w:pStyle w:val="MRAScheduleHeading3"/>
              <w:rPr>
                <w:del w:id="12285" w:author="Debbie Houldsworth" w:date="2020-05-12T16:59:00Z"/>
                <w:bCs/>
              </w:rPr>
              <w:pPrChange w:id="12286" w:author="Debbie Houldsworth" w:date="2020-05-13T07:03:00Z">
                <w:pPr/>
              </w:pPrChange>
            </w:pPr>
            <w:del w:id="12287" w:author="Debbie Houldsworth" w:date="2020-05-06T10:01:00Z">
              <w:r w:rsidDel="0059695C">
                <w:rPr>
                  <w:b w:val="0"/>
                  <w:bCs/>
                </w:rPr>
                <w:delText>NORTHERN ELECTRIC PLC</w:delText>
              </w:r>
            </w:del>
          </w:p>
        </w:tc>
      </w:tr>
      <w:tr w:rsidR="00FB7917" w:rsidDel="00AE1CD5" w14:paraId="5968C8B4" w14:textId="16F6AF5D" w:rsidTr="00AE1CD5">
        <w:trPr>
          <w:del w:id="12288" w:author="Debbie Houldsworth" w:date="2020-05-12T16:59:00Z"/>
        </w:trPr>
        <w:tc>
          <w:tcPr>
            <w:tcW w:w="630" w:type="dxa"/>
            <w:tcPrChange w:id="12289" w:author="Debbie Houldsworth" w:date="2020-05-12T16:59:00Z">
              <w:tcPr>
                <w:tcW w:w="630" w:type="dxa"/>
              </w:tcPr>
            </w:tcPrChange>
          </w:tcPr>
          <w:p w14:paraId="09A24778" w14:textId="272EA79A" w:rsidR="00FB7917" w:rsidDel="00AE1CD5" w:rsidRDefault="00FB7917">
            <w:pPr>
              <w:pStyle w:val="MRAScheduleHeading3"/>
              <w:rPr>
                <w:del w:id="12290" w:author="Debbie Houldsworth" w:date="2020-05-12T16:59:00Z"/>
              </w:rPr>
              <w:pPrChange w:id="12291" w:author="Debbie Houldsworth" w:date="2020-05-13T07:03:00Z">
                <w:pPr>
                  <w:pStyle w:val="BodyText"/>
                </w:pPr>
              </w:pPrChange>
            </w:pPr>
          </w:p>
        </w:tc>
        <w:tc>
          <w:tcPr>
            <w:tcW w:w="9226" w:type="dxa"/>
            <w:tcPrChange w:id="12292" w:author="Debbie Houldsworth" w:date="2020-05-12T16:59:00Z">
              <w:tcPr>
                <w:tcW w:w="9226" w:type="dxa"/>
              </w:tcPr>
            </w:tcPrChange>
          </w:tcPr>
          <w:p w14:paraId="319C6F5B" w14:textId="43E08262" w:rsidR="00FB7917" w:rsidDel="00AE1CD5" w:rsidRDefault="00FB7917">
            <w:pPr>
              <w:pStyle w:val="MRAScheduleHeading3"/>
              <w:rPr>
                <w:del w:id="12293" w:author="Debbie Houldsworth" w:date="2020-05-12T16:59:00Z"/>
                <w:bCs/>
              </w:rPr>
              <w:pPrChange w:id="12294" w:author="Debbie Houldsworth" w:date="2020-05-13T07:03:00Z">
                <w:pPr/>
              </w:pPrChange>
            </w:pPr>
            <w:del w:id="12295" w:author="Debbie Houldsworth" w:date="2020-05-06T10:01:00Z">
              <w:r w:rsidDel="0059695C">
                <w:rPr>
                  <w:b w:val="0"/>
                  <w:bCs/>
                </w:rPr>
                <w:delText>NORWEB PLC</w:delText>
              </w:r>
            </w:del>
          </w:p>
        </w:tc>
      </w:tr>
      <w:tr w:rsidR="00FB7917" w:rsidDel="00AE1CD5" w14:paraId="5D98E7A0" w14:textId="7FEE5E76" w:rsidTr="00AE1CD5">
        <w:trPr>
          <w:del w:id="12296" w:author="Debbie Houldsworth" w:date="2020-05-12T16:59:00Z"/>
        </w:trPr>
        <w:tc>
          <w:tcPr>
            <w:tcW w:w="630" w:type="dxa"/>
            <w:tcPrChange w:id="12297" w:author="Debbie Houldsworth" w:date="2020-05-12T16:59:00Z">
              <w:tcPr>
                <w:tcW w:w="630" w:type="dxa"/>
              </w:tcPr>
            </w:tcPrChange>
          </w:tcPr>
          <w:p w14:paraId="23E888A5" w14:textId="10B23A63" w:rsidR="00FB7917" w:rsidDel="00AE1CD5" w:rsidRDefault="00FB7917">
            <w:pPr>
              <w:pStyle w:val="MRAScheduleHeading3"/>
              <w:rPr>
                <w:del w:id="12298" w:author="Debbie Houldsworth" w:date="2020-05-12T16:59:00Z"/>
              </w:rPr>
              <w:pPrChange w:id="12299" w:author="Debbie Houldsworth" w:date="2020-05-13T07:03:00Z">
                <w:pPr>
                  <w:pStyle w:val="BodyText"/>
                </w:pPr>
              </w:pPrChange>
            </w:pPr>
          </w:p>
        </w:tc>
        <w:tc>
          <w:tcPr>
            <w:tcW w:w="9226" w:type="dxa"/>
            <w:tcPrChange w:id="12300" w:author="Debbie Houldsworth" w:date="2020-05-12T16:59:00Z">
              <w:tcPr>
                <w:tcW w:w="9226" w:type="dxa"/>
              </w:tcPr>
            </w:tcPrChange>
          </w:tcPr>
          <w:p w14:paraId="2ACEE0F5" w14:textId="207692E7" w:rsidR="00FB7917" w:rsidDel="00AE1CD5" w:rsidRDefault="00FB7917">
            <w:pPr>
              <w:pStyle w:val="MRAScheduleHeading3"/>
              <w:rPr>
                <w:del w:id="12301" w:author="Debbie Houldsworth" w:date="2020-05-12T16:59:00Z"/>
                <w:bCs/>
              </w:rPr>
              <w:pPrChange w:id="12302" w:author="Debbie Houldsworth" w:date="2020-05-13T07:03:00Z">
                <w:pPr/>
              </w:pPrChange>
            </w:pPr>
            <w:del w:id="12303" w:author="Debbie Houldsworth" w:date="2020-05-06T10:01:00Z">
              <w:r w:rsidDel="0059695C">
                <w:rPr>
                  <w:b w:val="0"/>
                  <w:bCs/>
                </w:rPr>
                <w:delText>POWERGEN ENERGY PLC</w:delText>
              </w:r>
            </w:del>
          </w:p>
        </w:tc>
      </w:tr>
      <w:tr w:rsidR="00FB7917" w:rsidDel="00AE1CD5" w14:paraId="32B026E1" w14:textId="24B6A4D5" w:rsidTr="00AE1CD5">
        <w:trPr>
          <w:del w:id="12304" w:author="Debbie Houldsworth" w:date="2020-05-12T16:59:00Z"/>
        </w:trPr>
        <w:tc>
          <w:tcPr>
            <w:tcW w:w="630" w:type="dxa"/>
            <w:tcPrChange w:id="12305" w:author="Debbie Houldsworth" w:date="2020-05-12T16:59:00Z">
              <w:tcPr>
                <w:tcW w:w="630" w:type="dxa"/>
              </w:tcPr>
            </w:tcPrChange>
          </w:tcPr>
          <w:p w14:paraId="4DFAD00C" w14:textId="76AADE0F" w:rsidR="00FB7917" w:rsidDel="00AE1CD5" w:rsidRDefault="00FB7917">
            <w:pPr>
              <w:pStyle w:val="MRAScheduleHeading3"/>
              <w:rPr>
                <w:del w:id="12306" w:author="Debbie Houldsworth" w:date="2020-05-12T16:59:00Z"/>
              </w:rPr>
              <w:pPrChange w:id="12307" w:author="Debbie Houldsworth" w:date="2020-05-13T07:03:00Z">
                <w:pPr>
                  <w:pStyle w:val="BodyText"/>
                </w:pPr>
              </w:pPrChange>
            </w:pPr>
          </w:p>
        </w:tc>
        <w:tc>
          <w:tcPr>
            <w:tcW w:w="9226" w:type="dxa"/>
            <w:tcPrChange w:id="12308" w:author="Debbie Houldsworth" w:date="2020-05-12T16:59:00Z">
              <w:tcPr>
                <w:tcW w:w="9226" w:type="dxa"/>
              </w:tcPr>
            </w:tcPrChange>
          </w:tcPr>
          <w:p w14:paraId="2A0C3DEB" w14:textId="1415D5C5" w:rsidR="00FB7917" w:rsidDel="00AE1CD5" w:rsidRDefault="00FB7917">
            <w:pPr>
              <w:pStyle w:val="MRAScheduleHeading3"/>
              <w:rPr>
                <w:del w:id="12309" w:author="Debbie Houldsworth" w:date="2020-05-12T16:59:00Z"/>
                <w:bCs/>
              </w:rPr>
              <w:pPrChange w:id="12310" w:author="Debbie Houldsworth" w:date="2020-05-13T07:03:00Z">
                <w:pPr/>
              </w:pPrChange>
            </w:pPr>
            <w:del w:id="12311" w:author="Debbie Houldsworth" w:date="2020-05-06T10:01:00Z">
              <w:r w:rsidDel="0059695C">
                <w:rPr>
                  <w:b w:val="0"/>
                  <w:bCs/>
                </w:rPr>
                <w:delText>SCOTTISH AND SOUTHERN ENERGY PLC</w:delText>
              </w:r>
            </w:del>
          </w:p>
        </w:tc>
      </w:tr>
      <w:tr w:rsidR="00FB7917" w:rsidDel="00AE1CD5" w14:paraId="30B1BA58" w14:textId="0C14F304" w:rsidTr="00AE1CD5">
        <w:trPr>
          <w:del w:id="12312" w:author="Debbie Houldsworth" w:date="2020-05-12T16:59:00Z"/>
        </w:trPr>
        <w:tc>
          <w:tcPr>
            <w:tcW w:w="630" w:type="dxa"/>
            <w:tcPrChange w:id="12313" w:author="Debbie Houldsworth" w:date="2020-05-12T16:59:00Z">
              <w:tcPr>
                <w:tcW w:w="630" w:type="dxa"/>
              </w:tcPr>
            </w:tcPrChange>
          </w:tcPr>
          <w:p w14:paraId="2AD05CA8" w14:textId="0DDE570C" w:rsidR="00FB7917" w:rsidDel="00AE1CD5" w:rsidRDefault="00FB7917">
            <w:pPr>
              <w:pStyle w:val="MRAScheduleHeading3"/>
              <w:rPr>
                <w:del w:id="12314" w:author="Debbie Houldsworth" w:date="2020-05-12T16:59:00Z"/>
              </w:rPr>
              <w:pPrChange w:id="12315" w:author="Debbie Houldsworth" w:date="2020-05-13T07:03:00Z">
                <w:pPr>
                  <w:pStyle w:val="BodyText"/>
                </w:pPr>
              </w:pPrChange>
            </w:pPr>
          </w:p>
        </w:tc>
        <w:tc>
          <w:tcPr>
            <w:tcW w:w="9226" w:type="dxa"/>
            <w:tcPrChange w:id="12316" w:author="Debbie Houldsworth" w:date="2020-05-12T16:59:00Z">
              <w:tcPr>
                <w:tcW w:w="9226" w:type="dxa"/>
              </w:tcPr>
            </w:tcPrChange>
          </w:tcPr>
          <w:p w14:paraId="167F677C" w14:textId="25BE2EC5" w:rsidR="00FB7917" w:rsidDel="00AE1CD5" w:rsidRDefault="00FB7917">
            <w:pPr>
              <w:pStyle w:val="MRAScheduleHeading3"/>
              <w:rPr>
                <w:del w:id="12317" w:author="Debbie Houldsworth" w:date="2020-05-12T16:59:00Z"/>
                <w:bCs/>
              </w:rPr>
              <w:pPrChange w:id="12318" w:author="Debbie Houldsworth" w:date="2020-05-13T07:03:00Z">
                <w:pPr/>
              </w:pPrChange>
            </w:pPr>
            <w:del w:id="12319" w:author="Debbie Houldsworth" w:date="2020-05-06T10:01:00Z">
              <w:r w:rsidDel="0059695C">
                <w:rPr>
                  <w:b w:val="0"/>
                  <w:bCs/>
                </w:rPr>
                <w:delText>SCOTTISH POWER UK PLC</w:delText>
              </w:r>
            </w:del>
          </w:p>
        </w:tc>
      </w:tr>
      <w:tr w:rsidR="00FB7917" w:rsidDel="00AE1CD5" w14:paraId="0978EFAC" w14:textId="26341990" w:rsidTr="00AE1CD5">
        <w:trPr>
          <w:del w:id="12320" w:author="Debbie Houldsworth" w:date="2020-05-12T16:59:00Z"/>
        </w:trPr>
        <w:tc>
          <w:tcPr>
            <w:tcW w:w="630" w:type="dxa"/>
            <w:tcPrChange w:id="12321" w:author="Debbie Houldsworth" w:date="2020-05-12T16:59:00Z">
              <w:tcPr>
                <w:tcW w:w="630" w:type="dxa"/>
              </w:tcPr>
            </w:tcPrChange>
          </w:tcPr>
          <w:p w14:paraId="2D468196" w14:textId="1ABBA3D1" w:rsidR="00FB7917" w:rsidDel="00AE1CD5" w:rsidRDefault="00FB7917">
            <w:pPr>
              <w:pStyle w:val="MRAScheduleHeading3"/>
              <w:rPr>
                <w:del w:id="12322" w:author="Debbie Houldsworth" w:date="2020-05-12T16:59:00Z"/>
              </w:rPr>
              <w:pPrChange w:id="12323" w:author="Debbie Houldsworth" w:date="2020-05-13T07:03:00Z">
                <w:pPr>
                  <w:pStyle w:val="BodyText"/>
                </w:pPr>
              </w:pPrChange>
            </w:pPr>
          </w:p>
        </w:tc>
        <w:tc>
          <w:tcPr>
            <w:tcW w:w="9226" w:type="dxa"/>
            <w:tcPrChange w:id="12324" w:author="Debbie Houldsworth" w:date="2020-05-12T16:59:00Z">
              <w:tcPr>
                <w:tcW w:w="9226" w:type="dxa"/>
              </w:tcPr>
            </w:tcPrChange>
          </w:tcPr>
          <w:p w14:paraId="04E61324" w14:textId="2B8847B8" w:rsidR="00FB7917" w:rsidDel="00AE1CD5" w:rsidRDefault="00FB7917">
            <w:pPr>
              <w:pStyle w:val="MRAScheduleHeading3"/>
              <w:rPr>
                <w:del w:id="12325" w:author="Debbie Houldsworth" w:date="2020-05-12T16:59:00Z"/>
                <w:bCs/>
              </w:rPr>
              <w:pPrChange w:id="12326" w:author="Debbie Houldsworth" w:date="2020-05-13T07:03:00Z">
                <w:pPr/>
              </w:pPrChange>
            </w:pPr>
            <w:del w:id="12327" w:author="Debbie Houldsworth" w:date="2020-05-06T10:01:00Z">
              <w:r w:rsidDel="0059695C">
                <w:rPr>
                  <w:b w:val="0"/>
                  <w:bCs/>
                </w:rPr>
                <w:delText>SEEBOARD PLC</w:delText>
              </w:r>
            </w:del>
          </w:p>
        </w:tc>
      </w:tr>
      <w:tr w:rsidR="00FB7917" w:rsidDel="00AE1CD5" w14:paraId="1C08BE77" w14:textId="4C1A1881" w:rsidTr="00AE1CD5">
        <w:trPr>
          <w:del w:id="12328" w:author="Debbie Houldsworth" w:date="2020-05-12T16:59:00Z"/>
        </w:trPr>
        <w:tc>
          <w:tcPr>
            <w:tcW w:w="630" w:type="dxa"/>
            <w:tcPrChange w:id="12329" w:author="Debbie Houldsworth" w:date="2020-05-12T16:59:00Z">
              <w:tcPr>
                <w:tcW w:w="630" w:type="dxa"/>
              </w:tcPr>
            </w:tcPrChange>
          </w:tcPr>
          <w:p w14:paraId="7F8F57AC" w14:textId="37C57A3C" w:rsidR="00FB7917" w:rsidDel="00AE1CD5" w:rsidRDefault="00FB7917">
            <w:pPr>
              <w:pStyle w:val="MRAScheduleHeading3"/>
              <w:rPr>
                <w:del w:id="12330" w:author="Debbie Houldsworth" w:date="2020-05-12T16:59:00Z"/>
              </w:rPr>
              <w:pPrChange w:id="12331" w:author="Debbie Houldsworth" w:date="2020-05-13T07:03:00Z">
                <w:pPr>
                  <w:pStyle w:val="BodyText"/>
                </w:pPr>
              </w:pPrChange>
            </w:pPr>
          </w:p>
        </w:tc>
        <w:tc>
          <w:tcPr>
            <w:tcW w:w="9226" w:type="dxa"/>
            <w:tcPrChange w:id="12332" w:author="Debbie Houldsworth" w:date="2020-05-12T16:59:00Z">
              <w:tcPr>
                <w:tcW w:w="9226" w:type="dxa"/>
              </w:tcPr>
            </w:tcPrChange>
          </w:tcPr>
          <w:p w14:paraId="3923588C" w14:textId="2DEF303B" w:rsidR="00FB7917" w:rsidDel="00AE1CD5" w:rsidRDefault="00FB7917">
            <w:pPr>
              <w:pStyle w:val="MRAScheduleHeading3"/>
              <w:rPr>
                <w:del w:id="12333" w:author="Debbie Houldsworth" w:date="2020-05-12T16:59:00Z"/>
                <w:bCs/>
              </w:rPr>
              <w:pPrChange w:id="12334" w:author="Debbie Houldsworth" w:date="2020-05-13T07:03:00Z">
                <w:pPr/>
              </w:pPrChange>
            </w:pPr>
            <w:del w:id="12335" w:author="Debbie Houldsworth" w:date="2020-05-06T10:01:00Z">
              <w:r w:rsidDel="0059695C">
                <w:rPr>
                  <w:b w:val="0"/>
                  <w:bCs/>
                </w:rPr>
                <w:delText>SOUTHERN ELECTRIC PLC</w:delText>
              </w:r>
            </w:del>
          </w:p>
        </w:tc>
      </w:tr>
      <w:tr w:rsidR="00FB7917" w:rsidDel="00AE1CD5" w14:paraId="6B2A8C91" w14:textId="6F7FEA3E" w:rsidTr="00AE1CD5">
        <w:trPr>
          <w:del w:id="12336" w:author="Debbie Houldsworth" w:date="2020-05-12T16:59:00Z"/>
        </w:trPr>
        <w:tc>
          <w:tcPr>
            <w:tcW w:w="630" w:type="dxa"/>
            <w:tcPrChange w:id="12337" w:author="Debbie Houldsworth" w:date="2020-05-12T16:59:00Z">
              <w:tcPr>
                <w:tcW w:w="630" w:type="dxa"/>
              </w:tcPr>
            </w:tcPrChange>
          </w:tcPr>
          <w:p w14:paraId="167F9946" w14:textId="202AFB3C" w:rsidR="00FB7917" w:rsidDel="00AE1CD5" w:rsidRDefault="00FB7917">
            <w:pPr>
              <w:pStyle w:val="MRAScheduleHeading3"/>
              <w:rPr>
                <w:del w:id="12338" w:author="Debbie Houldsworth" w:date="2020-05-12T16:59:00Z"/>
              </w:rPr>
              <w:pPrChange w:id="12339" w:author="Debbie Houldsworth" w:date="2020-05-13T07:03:00Z">
                <w:pPr>
                  <w:pStyle w:val="BodyText"/>
                </w:pPr>
              </w:pPrChange>
            </w:pPr>
          </w:p>
        </w:tc>
        <w:tc>
          <w:tcPr>
            <w:tcW w:w="9226" w:type="dxa"/>
            <w:tcPrChange w:id="12340" w:author="Debbie Houldsworth" w:date="2020-05-12T16:59:00Z">
              <w:tcPr>
                <w:tcW w:w="9226" w:type="dxa"/>
              </w:tcPr>
            </w:tcPrChange>
          </w:tcPr>
          <w:p w14:paraId="3827D531" w14:textId="2BF4F5A1" w:rsidR="00FB7917" w:rsidDel="00AE1CD5" w:rsidRDefault="00FB7917">
            <w:pPr>
              <w:pStyle w:val="MRAScheduleHeading3"/>
              <w:rPr>
                <w:del w:id="12341" w:author="Debbie Houldsworth" w:date="2020-05-12T16:59:00Z"/>
                <w:bCs/>
              </w:rPr>
              <w:pPrChange w:id="12342" w:author="Debbie Houldsworth" w:date="2020-05-13T07:03:00Z">
                <w:pPr/>
              </w:pPrChange>
            </w:pPr>
            <w:del w:id="12343" w:author="Debbie Houldsworth" w:date="2020-05-06T10:01:00Z">
              <w:r w:rsidDel="0059695C">
                <w:rPr>
                  <w:b w:val="0"/>
                  <w:bCs/>
                </w:rPr>
                <w:delText>SOUTH WALES ELECTRICITY PLC</w:delText>
              </w:r>
            </w:del>
          </w:p>
        </w:tc>
      </w:tr>
      <w:tr w:rsidR="00FB7917" w:rsidDel="00AE1CD5" w14:paraId="329BB840" w14:textId="265115C1" w:rsidTr="00AE1CD5">
        <w:trPr>
          <w:del w:id="12344" w:author="Debbie Houldsworth" w:date="2020-05-12T16:59:00Z"/>
        </w:trPr>
        <w:tc>
          <w:tcPr>
            <w:tcW w:w="630" w:type="dxa"/>
            <w:tcPrChange w:id="12345" w:author="Debbie Houldsworth" w:date="2020-05-12T16:59:00Z">
              <w:tcPr>
                <w:tcW w:w="630" w:type="dxa"/>
              </w:tcPr>
            </w:tcPrChange>
          </w:tcPr>
          <w:p w14:paraId="5A5F99B9" w14:textId="194A34AD" w:rsidR="00FB7917" w:rsidDel="00AE1CD5" w:rsidRDefault="00FB7917">
            <w:pPr>
              <w:pStyle w:val="MRAScheduleHeading3"/>
              <w:rPr>
                <w:del w:id="12346" w:author="Debbie Houldsworth" w:date="2020-05-12T16:59:00Z"/>
              </w:rPr>
              <w:pPrChange w:id="12347" w:author="Debbie Houldsworth" w:date="2020-05-13T07:03:00Z">
                <w:pPr>
                  <w:pStyle w:val="BodyText"/>
                </w:pPr>
              </w:pPrChange>
            </w:pPr>
          </w:p>
        </w:tc>
        <w:tc>
          <w:tcPr>
            <w:tcW w:w="9226" w:type="dxa"/>
            <w:tcPrChange w:id="12348" w:author="Debbie Houldsworth" w:date="2020-05-12T16:59:00Z">
              <w:tcPr>
                <w:tcW w:w="9226" w:type="dxa"/>
              </w:tcPr>
            </w:tcPrChange>
          </w:tcPr>
          <w:p w14:paraId="20994293" w14:textId="4ED396E8" w:rsidR="00FB7917" w:rsidDel="00AE1CD5" w:rsidRDefault="00FB7917">
            <w:pPr>
              <w:pStyle w:val="MRAScheduleHeading3"/>
              <w:rPr>
                <w:del w:id="12349" w:author="Debbie Houldsworth" w:date="2020-05-12T16:59:00Z"/>
                <w:bCs/>
              </w:rPr>
              <w:pPrChange w:id="12350" w:author="Debbie Houldsworth" w:date="2020-05-13T07:03:00Z">
                <w:pPr/>
              </w:pPrChange>
            </w:pPr>
            <w:del w:id="12351" w:author="Debbie Houldsworth" w:date="2020-05-06T10:01:00Z">
              <w:r w:rsidDel="0059695C">
                <w:rPr>
                  <w:b w:val="0"/>
                  <w:bCs/>
                </w:rPr>
                <w:delText>SOUTH WESTERN ELECTRICITY PLC</w:delText>
              </w:r>
            </w:del>
          </w:p>
        </w:tc>
      </w:tr>
      <w:tr w:rsidR="00FB7917" w:rsidDel="00AE1CD5" w14:paraId="2E64A51F" w14:textId="7CF15EF8" w:rsidTr="00AE1CD5">
        <w:trPr>
          <w:del w:id="12352" w:author="Debbie Houldsworth" w:date="2020-05-12T16:59:00Z"/>
        </w:trPr>
        <w:tc>
          <w:tcPr>
            <w:tcW w:w="630" w:type="dxa"/>
            <w:tcPrChange w:id="12353" w:author="Debbie Houldsworth" w:date="2020-05-12T16:59:00Z">
              <w:tcPr>
                <w:tcW w:w="630" w:type="dxa"/>
              </w:tcPr>
            </w:tcPrChange>
          </w:tcPr>
          <w:p w14:paraId="1AF84798" w14:textId="0FBC4DEE" w:rsidR="00FB7917" w:rsidDel="00AE1CD5" w:rsidRDefault="00FB7917">
            <w:pPr>
              <w:pStyle w:val="MRAScheduleHeading3"/>
              <w:rPr>
                <w:del w:id="12354" w:author="Debbie Houldsworth" w:date="2020-05-12T16:59:00Z"/>
              </w:rPr>
              <w:pPrChange w:id="12355" w:author="Debbie Houldsworth" w:date="2020-05-13T07:03:00Z">
                <w:pPr>
                  <w:pStyle w:val="BodyText"/>
                </w:pPr>
              </w:pPrChange>
            </w:pPr>
          </w:p>
        </w:tc>
        <w:tc>
          <w:tcPr>
            <w:tcW w:w="9226" w:type="dxa"/>
            <w:tcPrChange w:id="12356" w:author="Debbie Houldsworth" w:date="2020-05-12T16:59:00Z">
              <w:tcPr>
                <w:tcW w:w="9226" w:type="dxa"/>
              </w:tcPr>
            </w:tcPrChange>
          </w:tcPr>
          <w:p w14:paraId="41DF4B9D" w14:textId="46065B82" w:rsidR="00FB7917" w:rsidDel="00AE1CD5" w:rsidRDefault="00FB7917">
            <w:pPr>
              <w:pStyle w:val="MRAScheduleHeading3"/>
              <w:rPr>
                <w:del w:id="12357" w:author="Debbie Houldsworth" w:date="2020-05-12T16:59:00Z"/>
                <w:bCs/>
              </w:rPr>
              <w:pPrChange w:id="12358" w:author="Debbie Houldsworth" w:date="2020-05-13T07:03:00Z">
                <w:pPr/>
              </w:pPrChange>
            </w:pPr>
            <w:del w:id="12359" w:author="Debbie Houldsworth" w:date="2020-05-06T10:01:00Z">
              <w:r w:rsidDel="0059695C">
                <w:rPr>
                  <w:b w:val="0"/>
                  <w:bCs/>
                </w:rPr>
                <w:delText>YORKSHIRE ELECTRICITY GROUP</w:delText>
              </w:r>
            </w:del>
          </w:p>
        </w:tc>
      </w:tr>
    </w:tbl>
    <w:p w14:paraId="661F5CFE" w14:textId="77777777" w:rsidR="00FB7917" w:rsidRDefault="00FB7917">
      <w:pPr>
        <w:pStyle w:val="MRAScheduleHeading3"/>
        <w:pPrChange w:id="12360" w:author="Debbie Houldsworth" w:date="2020-05-13T07:03:00Z">
          <w:pPr>
            <w:jc w:val="left"/>
          </w:pPr>
        </w:pPrChange>
      </w:pPr>
    </w:p>
    <w:p w14:paraId="5C3F6818" w14:textId="5D6D139A" w:rsidR="00FB7917" w:rsidDel="0059695C" w:rsidRDefault="00FB7917">
      <w:pPr>
        <w:pStyle w:val="MRAScheduleHeading3"/>
        <w:rPr>
          <w:del w:id="12361" w:author="Debbie Houldsworth" w:date="2020-05-06T10:01:00Z"/>
          <w:u w:val="single"/>
        </w:rPr>
      </w:pPr>
      <w:del w:id="12362" w:author="Debbie Houldsworth" w:date="2020-05-12T17:03:00Z">
        <w:r w:rsidDel="007044F5">
          <w:rPr>
            <w:b w:val="0"/>
          </w:rPr>
          <w:br w:type="page"/>
        </w:r>
      </w:del>
      <w:del w:id="12363" w:author="Debbie Houldsworth" w:date="2020-05-06T10:01:00Z">
        <w:r w:rsidDel="0059695C">
          <w:rPr>
            <w:u w:val="single"/>
          </w:rPr>
          <w:delText>Part 5</w:delText>
        </w:r>
      </w:del>
    </w:p>
    <w:p w14:paraId="0789492C" w14:textId="5D8319DC" w:rsidR="00FB7917" w:rsidDel="00AE1CD5" w:rsidRDefault="00FB7917">
      <w:pPr>
        <w:pStyle w:val="MRAScheduleHeading3"/>
        <w:spacing w:after="260"/>
        <w:rPr>
          <w:del w:id="12364" w:author="Debbie Houldsworth" w:date="2020-05-12T16:59:00Z"/>
        </w:rPr>
      </w:pPr>
      <w:del w:id="12365" w:author="Debbie Houldsworth" w:date="2020-05-06T10:01:00Z">
        <w:r w:rsidDel="0059695C">
          <w:delText>GREEN DEAL INTERESTED PARTICIPANTS</w:delText>
        </w:r>
      </w:del>
    </w:p>
    <w:tbl>
      <w:tblPr>
        <w:tblW w:w="10218" w:type="dxa"/>
        <w:tblInd w:w="-612" w:type="dxa"/>
        <w:tblLayout w:type="fixed"/>
        <w:tblLook w:val="0000" w:firstRow="0" w:lastRow="0" w:firstColumn="0" w:lastColumn="0" w:noHBand="0" w:noVBand="0"/>
      </w:tblPr>
      <w:tblGrid>
        <w:gridCol w:w="630"/>
        <w:gridCol w:w="9588"/>
      </w:tblGrid>
      <w:tr w:rsidR="00BE22E1" w:rsidRPr="002524DC" w:rsidDel="00AE1CD5" w14:paraId="2C992FEF" w14:textId="5D091CD0" w:rsidTr="00C35C81">
        <w:trPr>
          <w:del w:id="12366" w:author="Debbie Houldsworth" w:date="2020-05-12T16:59:00Z"/>
        </w:trPr>
        <w:tc>
          <w:tcPr>
            <w:tcW w:w="630" w:type="dxa"/>
          </w:tcPr>
          <w:p w14:paraId="38C8D867" w14:textId="0983F753" w:rsidR="00BE22E1" w:rsidRPr="002524DC" w:rsidDel="00AE1CD5" w:rsidRDefault="00BE22E1" w:rsidP="00C35C81">
            <w:pPr>
              <w:pStyle w:val="BodyText"/>
              <w:spacing w:after="160"/>
              <w:outlineLvl w:val="0"/>
              <w:rPr>
                <w:del w:id="12367" w:author="Debbie Houldsworth" w:date="2020-05-12T16:59:00Z"/>
              </w:rPr>
            </w:pPr>
          </w:p>
        </w:tc>
        <w:tc>
          <w:tcPr>
            <w:tcW w:w="9588" w:type="dxa"/>
          </w:tcPr>
          <w:p w14:paraId="0C22C2D5" w14:textId="26B3DBEF" w:rsidR="00BE22E1" w:rsidRPr="00BE22E1" w:rsidDel="00AE1CD5" w:rsidRDefault="00BE22E1" w:rsidP="00C35C81">
            <w:pPr>
              <w:spacing w:after="160"/>
              <w:rPr>
                <w:del w:id="12368" w:author="Debbie Houldsworth" w:date="2020-05-12T16:59:00Z"/>
                <w:rFonts w:ascii="Times New Roman Bold" w:hAnsi="Times New Roman Bold"/>
                <w:b/>
                <w:caps/>
              </w:rPr>
            </w:pPr>
            <w:del w:id="12369" w:author="Debbie Houldsworth" w:date="2020-05-06T10:01:00Z">
              <w:r w:rsidRPr="00BE22E1" w:rsidDel="0059695C">
                <w:rPr>
                  <w:rFonts w:ascii="Times New Roman Bold" w:hAnsi="Times New Roman Bold"/>
                  <w:b/>
                  <w:caps/>
                </w:rPr>
                <w:delText>The secretary to the GDAA Panel</w:delText>
              </w:r>
            </w:del>
          </w:p>
        </w:tc>
      </w:tr>
      <w:tr w:rsidR="00BE22E1" w:rsidRPr="002524DC" w:rsidDel="00AE1CD5" w14:paraId="08E74E55" w14:textId="65C18DDA" w:rsidTr="00C35C81">
        <w:trPr>
          <w:del w:id="12370" w:author="Debbie Houldsworth" w:date="2020-05-12T16:59:00Z"/>
        </w:trPr>
        <w:tc>
          <w:tcPr>
            <w:tcW w:w="630" w:type="dxa"/>
          </w:tcPr>
          <w:p w14:paraId="0BD0B367" w14:textId="41A35238" w:rsidR="00BE22E1" w:rsidRPr="002524DC" w:rsidDel="00AE1CD5" w:rsidRDefault="00BE22E1" w:rsidP="00C35C81">
            <w:pPr>
              <w:pStyle w:val="BodyText"/>
              <w:spacing w:after="160"/>
              <w:outlineLvl w:val="0"/>
              <w:rPr>
                <w:del w:id="12371" w:author="Debbie Houldsworth" w:date="2020-05-12T16:59:00Z"/>
              </w:rPr>
            </w:pPr>
          </w:p>
        </w:tc>
        <w:tc>
          <w:tcPr>
            <w:tcW w:w="9588" w:type="dxa"/>
          </w:tcPr>
          <w:p w14:paraId="607F2625" w14:textId="31961572" w:rsidR="00BE22E1" w:rsidRPr="002524DC" w:rsidDel="00AE1CD5" w:rsidRDefault="00BE22E1" w:rsidP="00C35C81">
            <w:pPr>
              <w:spacing w:after="160"/>
              <w:rPr>
                <w:del w:id="12372" w:author="Debbie Houldsworth" w:date="2020-05-12T16:59:00Z"/>
              </w:rPr>
            </w:pPr>
            <w:del w:id="12373" w:author="Debbie Houldsworth" w:date="2020-05-06T10:01:00Z">
              <w:r w:rsidDel="0059695C">
                <w:rPr>
                  <w:b/>
                </w:rPr>
                <w:delText xml:space="preserve">ANESCO LIMTED </w:delText>
              </w:r>
              <w:r w:rsidRPr="002524DC" w:rsidDel="0059695C">
                <w:delText xml:space="preserve">(Registered No. </w:delText>
              </w:r>
              <w:r w:rsidDel="0059695C">
                <w:delText>07443091</w:delText>
              </w:r>
              <w:r w:rsidRPr="002524DC" w:rsidDel="0059695C">
                <w:delText xml:space="preserve">) </w:delText>
              </w:r>
              <w:r w:rsidRPr="002524DC" w:rsidDel="0059695C">
                <w:rPr>
                  <w:sz w:val="20"/>
                </w:rPr>
                <w:delText xml:space="preserve">whose registered office is at </w:delText>
              </w:r>
              <w:r w:rsidDel="0059695C">
                <w:rPr>
                  <w:sz w:val="20"/>
                </w:rPr>
                <w:delText>The Green, Easter Park, Reading, RG7 2PQ</w:delText>
              </w:r>
            </w:del>
          </w:p>
        </w:tc>
      </w:tr>
      <w:tr w:rsidR="00BE22E1" w:rsidRPr="002524DC" w:rsidDel="00AE1CD5" w14:paraId="6DB69534" w14:textId="13B0CE62" w:rsidTr="00C35C81">
        <w:trPr>
          <w:del w:id="12374" w:author="Debbie Houldsworth" w:date="2020-05-12T16:59:00Z"/>
        </w:trPr>
        <w:tc>
          <w:tcPr>
            <w:tcW w:w="630" w:type="dxa"/>
          </w:tcPr>
          <w:p w14:paraId="2CB4D425" w14:textId="4D6BE36C" w:rsidR="00BE22E1" w:rsidRPr="002524DC" w:rsidDel="00AE1CD5" w:rsidRDefault="00BE22E1" w:rsidP="00C35C81">
            <w:pPr>
              <w:pStyle w:val="BodyText"/>
              <w:spacing w:after="160"/>
              <w:outlineLvl w:val="0"/>
              <w:rPr>
                <w:del w:id="12375" w:author="Debbie Houldsworth" w:date="2020-05-12T16:59:00Z"/>
              </w:rPr>
            </w:pPr>
          </w:p>
        </w:tc>
        <w:tc>
          <w:tcPr>
            <w:tcW w:w="9588" w:type="dxa"/>
          </w:tcPr>
          <w:p w14:paraId="303B4AF0" w14:textId="3F009068" w:rsidR="00BE22E1" w:rsidDel="00AE1CD5" w:rsidRDefault="00BE22E1" w:rsidP="00C35C81">
            <w:pPr>
              <w:spacing w:after="160"/>
              <w:rPr>
                <w:del w:id="12376" w:author="Debbie Houldsworth" w:date="2020-05-12T16:59:00Z"/>
                <w:b/>
              </w:rPr>
            </w:pPr>
            <w:del w:id="12377" w:author="Debbie Houldsworth" w:date="2020-05-06T10:01:00Z">
              <w:r w:rsidDel="0059695C">
                <w:rPr>
                  <w:b/>
                </w:rPr>
                <w:delText xml:space="preserve">CARBONLOW REAL ESTATE LIMITED </w:delText>
              </w:r>
              <w:r w:rsidRPr="002524DC" w:rsidDel="0059695C">
                <w:delText xml:space="preserve">(Registered No. </w:delText>
              </w:r>
              <w:r w:rsidDel="0059695C">
                <w:delText>07940199</w:delText>
              </w:r>
              <w:r w:rsidRPr="002524DC" w:rsidDel="0059695C">
                <w:delText xml:space="preserve">) </w:delText>
              </w:r>
              <w:r w:rsidRPr="002524DC" w:rsidDel="0059695C">
                <w:rPr>
                  <w:sz w:val="20"/>
                </w:rPr>
                <w:delText xml:space="preserve">whose registered office is at </w:delText>
              </w:r>
              <w:r w:rsidDel="0059695C">
                <w:rPr>
                  <w:sz w:val="20"/>
                </w:rPr>
                <w:delText>23 The Bridge Business Centre, Beresford Way, Chesterfield, SG41 9FG</w:delText>
              </w:r>
            </w:del>
          </w:p>
        </w:tc>
      </w:tr>
      <w:tr w:rsidR="00BE22E1" w:rsidRPr="002524DC" w:rsidDel="00AE1CD5" w14:paraId="78BC8208" w14:textId="23A553E2" w:rsidTr="00C35C81">
        <w:trPr>
          <w:del w:id="12378" w:author="Debbie Houldsworth" w:date="2020-05-12T16:59:00Z"/>
        </w:trPr>
        <w:tc>
          <w:tcPr>
            <w:tcW w:w="630" w:type="dxa"/>
          </w:tcPr>
          <w:p w14:paraId="1086D8B1" w14:textId="341F02DF" w:rsidR="00BE22E1" w:rsidRPr="002524DC" w:rsidDel="00AE1CD5" w:rsidRDefault="00BE22E1">
            <w:pPr>
              <w:tabs>
                <w:tab w:val="clear" w:pos="2160"/>
                <w:tab w:val="clear" w:pos="2880"/>
                <w:tab w:val="clear" w:pos="3600"/>
                <w:tab w:val="clear" w:pos="4320"/>
                <w:tab w:val="clear" w:pos="5040"/>
                <w:tab w:val="clear" w:pos="9029"/>
              </w:tabs>
              <w:jc w:val="left"/>
              <w:rPr>
                <w:del w:id="12379" w:author="Debbie Houldsworth" w:date="2020-05-12T16:59:00Z"/>
              </w:rPr>
              <w:pPrChange w:id="12380" w:author="Debbie Houldsworth" w:date="2020-05-12T16:59:00Z">
                <w:pPr>
                  <w:pStyle w:val="BodyText"/>
                  <w:spacing w:after="160"/>
                  <w:outlineLvl w:val="0"/>
                </w:pPr>
              </w:pPrChange>
            </w:pPr>
          </w:p>
        </w:tc>
        <w:tc>
          <w:tcPr>
            <w:tcW w:w="9588" w:type="dxa"/>
          </w:tcPr>
          <w:p w14:paraId="2033A7E3" w14:textId="24BDE274" w:rsidR="00BE22E1" w:rsidDel="00AE1CD5" w:rsidRDefault="00BE22E1" w:rsidP="00C35C81">
            <w:pPr>
              <w:spacing w:after="160"/>
              <w:rPr>
                <w:del w:id="12381" w:author="Debbie Houldsworth" w:date="2020-05-12T16:59:00Z"/>
                <w:b/>
              </w:rPr>
            </w:pPr>
            <w:del w:id="12382" w:author="Debbie Houldsworth" w:date="2020-05-06T10:01:00Z">
              <w:r w:rsidDel="0059695C">
                <w:rPr>
                  <w:b/>
                </w:rPr>
                <w:delText xml:space="preserve">GDFC ASSESTS LIMITED </w:delText>
              </w:r>
              <w:r w:rsidRPr="002524DC" w:rsidDel="0059695C">
                <w:delText xml:space="preserve">(Registered No. </w:delText>
              </w:r>
              <w:r w:rsidDel="0059695C">
                <w:delText>08272354</w:delText>
              </w:r>
              <w:r w:rsidRPr="002524DC" w:rsidDel="0059695C">
                <w:delText xml:space="preserve">) </w:delText>
              </w:r>
              <w:r w:rsidRPr="002524DC" w:rsidDel="0059695C">
                <w:rPr>
                  <w:sz w:val="20"/>
                </w:rPr>
                <w:delText xml:space="preserve">whose registered office is at </w:delText>
              </w:r>
              <w:r w:rsidDel="0059695C">
                <w:rPr>
                  <w:sz w:val="20"/>
                </w:rPr>
                <w:delText>C/O Hackwood Secretaries Limited, 1 Silk Street, London, EC2Y 8HQ</w:delText>
              </w:r>
            </w:del>
          </w:p>
        </w:tc>
      </w:tr>
      <w:tr w:rsidR="00BE22E1" w:rsidRPr="002524DC" w:rsidDel="00AE1CD5" w14:paraId="10835667" w14:textId="791C3BD2" w:rsidTr="00C35C81">
        <w:trPr>
          <w:del w:id="12383" w:author="Debbie Houldsworth" w:date="2020-05-12T16:59:00Z"/>
        </w:trPr>
        <w:tc>
          <w:tcPr>
            <w:tcW w:w="630" w:type="dxa"/>
          </w:tcPr>
          <w:p w14:paraId="72D5738D" w14:textId="188FD37B" w:rsidR="00BE22E1" w:rsidRPr="002524DC" w:rsidDel="00AE1CD5" w:rsidRDefault="00BE22E1" w:rsidP="00C35C81">
            <w:pPr>
              <w:pStyle w:val="BodyText"/>
              <w:spacing w:after="160"/>
              <w:outlineLvl w:val="0"/>
              <w:rPr>
                <w:del w:id="12384" w:author="Debbie Houldsworth" w:date="2020-05-12T16:59:00Z"/>
              </w:rPr>
            </w:pPr>
          </w:p>
        </w:tc>
        <w:tc>
          <w:tcPr>
            <w:tcW w:w="9588" w:type="dxa"/>
          </w:tcPr>
          <w:p w14:paraId="01BED1CD" w14:textId="60B0C902" w:rsidR="00BE22E1" w:rsidDel="00AE1CD5" w:rsidRDefault="00BE22E1" w:rsidP="00C35C81">
            <w:pPr>
              <w:spacing w:after="160"/>
              <w:rPr>
                <w:del w:id="12385" w:author="Debbie Houldsworth" w:date="2020-05-12T16:59:00Z"/>
                <w:b/>
              </w:rPr>
            </w:pPr>
            <w:del w:id="12386" w:author="Debbie Houldsworth" w:date="2020-05-06T10:40:00Z">
              <w:r w:rsidDel="00B902DE">
                <w:rPr>
                  <w:b/>
                </w:rPr>
                <w:delText xml:space="preserve">GHE SOLAR LIMITED </w:delText>
              </w:r>
              <w:r w:rsidRPr="002524DC" w:rsidDel="00B902DE">
                <w:delText xml:space="preserve">(Registered No. </w:delText>
              </w:r>
              <w:r w:rsidDel="00B902DE">
                <w:delText>07177325</w:delText>
              </w:r>
              <w:r w:rsidRPr="002524DC" w:rsidDel="00B902DE">
                <w:delText xml:space="preserve">) </w:delText>
              </w:r>
              <w:r w:rsidRPr="002524DC" w:rsidDel="00B902DE">
                <w:rPr>
                  <w:sz w:val="20"/>
                </w:rPr>
                <w:delText xml:space="preserve">whose registered office is at </w:delText>
              </w:r>
              <w:r w:rsidDel="00B902DE">
                <w:rPr>
                  <w:sz w:val="20"/>
                </w:rPr>
                <w:delText>Stags, Grange Farm, Long Lane, Newbury, RG14 2TF</w:delText>
              </w:r>
            </w:del>
          </w:p>
        </w:tc>
      </w:tr>
      <w:tr w:rsidR="00BE22E1" w:rsidRPr="002524DC" w:rsidDel="00AE1CD5" w14:paraId="0DD4A1C1" w14:textId="35F9394E" w:rsidTr="00C35C81">
        <w:trPr>
          <w:del w:id="12387" w:author="Debbie Houldsworth" w:date="2020-05-12T16:59:00Z"/>
        </w:trPr>
        <w:tc>
          <w:tcPr>
            <w:tcW w:w="630" w:type="dxa"/>
          </w:tcPr>
          <w:p w14:paraId="1996785A" w14:textId="4B2FEF49" w:rsidR="00BE22E1" w:rsidRPr="002524DC" w:rsidDel="00AE1CD5" w:rsidRDefault="00BE22E1" w:rsidP="00C35C81">
            <w:pPr>
              <w:pStyle w:val="BodyText"/>
              <w:spacing w:after="160"/>
              <w:outlineLvl w:val="0"/>
              <w:rPr>
                <w:del w:id="12388" w:author="Debbie Houldsworth" w:date="2020-05-12T16:59:00Z"/>
              </w:rPr>
            </w:pPr>
          </w:p>
        </w:tc>
        <w:tc>
          <w:tcPr>
            <w:tcW w:w="9588" w:type="dxa"/>
          </w:tcPr>
          <w:p w14:paraId="3C93D163" w14:textId="08FB9113" w:rsidR="00BE22E1" w:rsidDel="00AE1CD5" w:rsidRDefault="00BE22E1" w:rsidP="00C35C81">
            <w:pPr>
              <w:spacing w:after="160"/>
              <w:rPr>
                <w:del w:id="12389" w:author="Debbie Houldsworth" w:date="2020-05-12T16:59:00Z"/>
                <w:b/>
              </w:rPr>
            </w:pPr>
            <w:del w:id="12390" w:author="Debbie Houldsworth" w:date="2020-05-06T10:40:00Z">
              <w:r w:rsidDel="00B902DE">
                <w:rPr>
                  <w:b/>
                </w:rPr>
                <w:delText xml:space="preserve">GRAFTON MERCHANTING GB </w:delText>
              </w:r>
              <w:r w:rsidRPr="002524DC" w:rsidDel="00B902DE">
                <w:delText xml:space="preserve">(Registered No. </w:delText>
              </w:r>
              <w:r w:rsidDel="00B902DE">
                <w:delText>04725313</w:delText>
              </w:r>
              <w:r w:rsidRPr="002524DC" w:rsidDel="00B902DE">
                <w:delText xml:space="preserve">) </w:delText>
              </w:r>
              <w:r w:rsidRPr="002524DC" w:rsidDel="00B902DE">
                <w:rPr>
                  <w:sz w:val="20"/>
                </w:rPr>
                <w:delText xml:space="preserve">whose registered office is at </w:delText>
              </w:r>
              <w:r w:rsidDel="00B902DE">
                <w:rPr>
                  <w:sz w:val="20"/>
                </w:rPr>
                <w:delText>Po Box 1224, Lincoln, LN5 5NH</w:delText>
              </w:r>
            </w:del>
          </w:p>
        </w:tc>
      </w:tr>
      <w:tr w:rsidR="00BE22E1" w:rsidRPr="002524DC" w:rsidDel="00AE1CD5" w14:paraId="754BE901" w14:textId="6C85D24A" w:rsidTr="00C35C81">
        <w:trPr>
          <w:del w:id="12391" w:author="Debbie Houldsworth" w:date="2020-05-12T16:59:00Z"/>
        </w:trPr>
        <w:tc>
          <w:tcPr>
            <w:tcW w:w="630" w:type="dxa"/>
          </w:tcPr>
          <w:p w14:paraId="314E13F9" w14:textId="3518300A" w:rsidR="00BE22E1" w:rsidRPr="002524DC" w:rsidDel="00AE1CD5" w:rsidRDefault="00BE22E1" w:rsidP="00C35C81">
            <w:pPr>
              <w:pStyle w:val="BodyText"/>
              <w:spacing w:after="160"/>
              <w:outlineLvl w:val="0"/>
              <w:rPr>
                <w:del w:id="12392" w:author="Debbie Houldsworth" w:date="2020-05-12T16:59:00Z"/>
              </w:rPr>
            </w:pPr>
          </w:p>
        </w:tc>
        <w:tc>
          <w:tcPr>
            <w:tcW w:w="9588" w:type="dxa"/>
          </w:tcPr>
          <w:p w14:paraId="1B610D67" w14:textId="7BF7CD24" w:rsidR="00BE22E1" w:rsidDel="00AE1CD5" w:rsidRDefault="00BE22E1" w:rsidP="00C35C81">
            <w:pPr>
              <w:spacing w:after="160"/>
              <w:rPr>
                <w:del w:id="12393" w:author="Debbie Houldsworth" w:date="2020-05-12T16:59:00Z"/>
                <w:b/>
              </w:rPr>
            </w:pPr>
            <w:del w:id="12394" w:author="Debbie Houldsworth" w:date="2020-05-06T10:40:00Z">
              <w:r w:rsidDel="00B902DE">
                <w:rPr>
                  <w:b/>
                </w:rPr>
                <w:delText xml:space="preserve">INFINITY ENERGY ORGANISATION LIMITED </w:delText>
              </w:r>
              <w:r w:rsidRPr="002524DC" w:rsidDel="00B902DE">
                <w:delText xml:space="preserve">(Registered No. </w:delText>
              </w:r>
              <w:r w:rsidDel="00B902DE">
                <w:delText>08167181</w:delText>
              </w:r>
              <w:r w:rsidRPr="002524DC" w:rsidDel="00B902DE">
                <w:delText xml:space="preserve">) </w:delText>
              </w:r>
              <w:r w:rsidRPr="002524DC" w:rsidDel="00B902DE">
                <w:rPr>
                  <w:sz w:val="20"/>
                </w:rPr>
                <w:delText xml:space="preserve">whose registered office is at </w:delText>
              </w:r>
              <w:r w:rsidDel="00B902DE">
                <w:rPr>
                  <w:sz w:val="20"/>
                </w:rPr>
                <w:delText>Popin Business Centre, Unit 2A, South Way, Wembley, HA9 0HB</w:delText>
              </w:r>
            </w:del>
          </w:p>
        </w:tc>
      </w:tr>
      <w:tr w:rsidR="00BE22E1" w:rsidRPr="002524DC" w:rsidDel="00AE1CD5" w14:paraId="1F602281" w14:textId="7E61FC52" w:rsidTr="00C35C81">
        <w:trPr>
          <w:del w:id="12395" w:author="Debbie Houldsworth" w:date="2020-05-12T16:59:00Z"/>
        </w:trPr>
        <w:tc>
          <w:tcPr>
            <w:tcW w:w="630" w:type="dxa"/>
          </w:tcPr>
          <w:p w14:paraId="7C36BB3A" w14:textId="64E15698" w:rsidR="00BE22E1" w:rsidRPr="002524DC" w:rsidDel="00AE1CD5" w:rsidRDefault="00BE22E1" w:rsidP="00C35C81">
            <w:pPr>
              <w:pStyle w:val="BodyText"/>
              <w:spacing w:after="160"/>
              <w:outlineLvl w:val="0"/>
              <w:rPr>
                <w:del w:id="12396" w:author="Debbie Houldsworth" w:date="2020-05-12T16:59:00Z"/>
              </w:rPr>
            </w:pPr>
          </w:p>
        </w:tc>
        <w:tc>
          <w:tcPr>
            <w:tcW w:w="9588" w:type="dxa"/>
          </w:tcPr>
          <w:p w14:paraId="5AB9A79D" w14:textId="33C3ECD8" w:rsidR="00BE22E1" w:rsidDel="00AE1CD5" w:rsidRDefault="00BE22E1" w:rsidP="00C35C81">
            <w:pPr>
              <w:spacing w:after="160"/>
              <w:rPr>
                <w:del w:id="12397" w:author="Debbie Houldsworth" w:date="2020-05-12T16:59:00Z"/>
                <w:b/>
              </w:rPr>
            </w:pPr>
            <w:del w:id="12398" w:author="Debbie Houldsworth" w:date="2020-05-06T10:40:00Z">
              <w:r w:rsidDel="00B902DE">
                <w:rPr>
                  <w:b/>
                </w:rPr>
                <w:delText xml:space="preserve">INSTAFOAM &amp; FIBRE LIMITED </w:delText>
              </w:r>
              <w:r w:rsidRPr="002524DC" w:rsidDel="00B902DE">
                <w:delText xml:space="preserve">(Registered No. </w:delText>
              </w:r>
              <w:r w:rsidDel="00B902DE">
                <w:delText>01500228</w:delText>
              </w:r>
              <w:r w:rsidRPr="002524DC" w:rsidDel="00B902DE">
                <w:delText xml:space="preserve">) </w:delText>
              </w:r>
              <w:r w:rsidRPr="002524DC" w:rsidDel="00B902DE">
                <w:rPr>
                  <w:sz w:val="20"/>
                </w:rPr>
                <w:delText xml:space="preserve">whose registered office is at </w:delText>
              </w:r>
              <w:r w:rsidDel="00B902DE">
                <w:rPr>
                  <w:sz w:val="20"/>
                </w:rPr>
                <w:delText>Insta House, Ivanhoe Road, Hogwood Business Park, Finchampstead, Woking, RG40 4PZ</w:delText>
              </w:r>
            </w:del>
          </w:p>
        </w:tc>
      </w:tr>
      <w:tr w:rsidR="00BE22E1" w:rsidRPr="002524DC" w:rsidDel="00AE1CD5" w14:paraId="29FB1436" w14:textId="46FA1EB6" w:rsidTr="00C35C81">
        <w:trPr>
          <w:del w:id="12399" w:author="Debbie Houldsworth" w:date="2020-05-12T16:59:00Z"/>
        </w:trPr>
        <w:tc>
          <w:tcPr>
            <w:tcW w:w="630" w:type="dxa"/>
          </w:tcPr>
          <w:p w14:paraId="46187AFE" w14:textId="1019DE89" w:rsidR="00BE22E1" w:rsidRPr="002524DC" w:rsidDel="00AE1CD5" w:rsidRDefault="00BE22E1" w:rsidP="00C35C81">
            <w:pPr>
              <w:pStyle w:val="BodyText"/>
              <w:spacing w:after="160"/>
              <w:outlineLvl w:val="0"/>
              <w:rPr>
                <w:del w:id="12400" w:author="Debbie Houldsworth" w:date="2020-05-12T16:59:00Z"/>
              </w:rPr>
            </w:pPr>
          </w:p>
        </w:tc>
        <w:tc>
          <w:tcPr>
            <w:tcW w:w="9588" w:type="dxa"/>
          </w:tcPr>
          <w:p w14:paraId="34332ABB" w14:textId="4B7AF447" w:rsidR="00BE22E1" w:rsidDel="00AE1CD5" w:rsidRDefault="00BE22E1" w:rsidP="00C35C81">
            <w:pPr>
              <w:spacing w:after="160"/>
              <w:rPr>
                <w:del w:id="12401" w:author="Debbie Houldsworth" w:date="2020-05-12T16:59:00Z"/>
                <w:b/>
              </w:rPr>
            </w:pPr>
            <w:del w:id="12402" w:author="Debbie Houldsworth" w:date="2020-05-06T10:40:00Z">
              <w:r w:rsidDel="00B902DE">
                <w:rPr>
                  <w:b/>
                </w:rPr>
                <w:delText xml:space="preserve">NATIONWIDE ENERGY CONSULTANTS UTILITIES LIMITED </w:delText>
              </w:r>
              <w:r w:rsidRPr="002524DC" w:rsidDel="00B902DE">
                <w:delText xml:space="preserve">(Registered No. </w:delText>
              </w:r>
              <w:r w:rsidDel="00B902DE">
                <w:delText>04273703</w:delText>
              </w:r>
              <w:r w:rsidRPr="002524DC" w:rsidDel="00B902DE">
                <w:delText xml:space="preserve">) </w:delText>
              </w:r>
              <w:r w:rsidRPr="002524DC" w:rsidDel="00B902DE">
                <w:rPr>
                  <w:sz w:val="20"/>
                </w:rPr>
                <w:delText xml:space="preserve">whose registered office is at </w:delText>
              </w:r>
              <w:r w:rsidDel="00B902DE">
                <w:rPr>
                  <w:sz w:val="20"/>
                </w:rPr>
                <w:delText>3 Pegasus House, Pegasus Court, Olympus Avenue, Warwick, CV34 6LW</w:delText>
              </w:r>
            </w:del>
          </w:p>
        </w:tc>
      </w:tr>
      <w:tr w:rsidR="00BE22E1" w:rsidRPr="002524DC" w:rsidDel="00AE1CD5" w14:paraId="23B4DFC5" w14:textId="733C3BDA" w:rsidTr="00C35C81">
        <w:trPr>
          <w:del w:id="12403" w:author="Debbie Houldsworth" w:date="2020-05-12T16:59:00Z"/>
        </w:trPr>
        <w:tc>
          <w:tcPr>
            <w:tcW w:w="630" w:type="dxa"/>
          </w:tcPr>
          <w:p w14:paraId="20433203" w14:textId="0478FA92" w:rsidR="00BE22E1" w:rsidRPr="002524DC" w:rsidDel="00AE1CD5" w:rsidRDefault="00BE22E1" w:rsidP="00C35C81">
            <w:pPr>
              <w:pStyle w:val="BodyText"/>
              <w:spacing w:after="160"/>
              <w:outlineLvl w:val="0"/>
              <w:rPr>
                <w:del w:id="12404" w:author="Debbie Houldsworth" w:date="2020-05-12T16:59:00Z"/>
              </w:rPr>
            </w:pPr>
          </w:p>
        </w:tc>
        <w:tc>
          <w:tcPr>
            <w:tcW w:w="9588" w:type="dxa"/>
          </w:tcPr>
          <w:p w14:paraId="4CE26120" w14:textId="30316D56" w:rsidR="00BE22E1" w:rsidDel="00AE1CD5" w:rsidRDefault="00BE22E1" w:rsidP="00C35C81">
            <w:pPr>
              <w:spacing w:after="160"/>
              <w:rPr>
                <w:del w:id="12405" w:author="Debbie Houldsworth" w:date="2020-05-12T16:59:00Z"/>
                <w:b/>
              </w:rPr>
            </w:pPr>
            <w:del w:id="12406" w:author="Debbie Houldsworth" w:date="2020-05-06T10:40:00Z">
              <w:r w:rsidDel="00B902DE">
                <w:rPr>
                  <w:b/>
                </w:rPr>
                <w:delText xml:space="preserve">THE BIG GREEN ENERGY COMPANY LIMITED </w:delText>
              </w:r>
              <w:r w:rsidRPr="002524DC" w:rsidDel="00B902DE">
                <w:delText xml:space="preserve">(Registered No. </w:delText>
              </w:r>
              <w:r w:rsidDel="00B902DE">
                <w:delText>07022061</w:delText>
              </w:r>
              <w:r w:rsidRPr="002524DC" w:rsidDel="00B902DE">
                <w:delText xml:space="preserve">) </w:delText>
              </w:r>
              <w:r w:rsidRPr="002524DC" w:rsidDel="00B902DE">
                <w:rPr>
                  <w:sz w:val="20"/>
                </w:rPr>
                <w:delText xml:space="preserve">whose registered office is at </w:delText>
              </w:r>
              <w:r w:rsidDel="00B902DE">
                <w:rPr>
                  <w:sz w:val="20"/>
                </w:rPr>
                <w:delText>Gail House, Hudcar Kane, Bury, Greater Manchester, BL9 6EY</w:delText>
              </w:r>
            </w:del>
          </w:p>
        </w:tc>
      </w:tr>
      <w:tr w:rsidR="00BE22E1" w:rsidRPr="002524DC" w:rsidDel="00AE1CD5" w14:paraId="1EFC58B4" w14:textId="2694AB0B" w:rsidTr="00C35C81">
        <w:trPr>
          <w:del w:id="12407" w:author="Debbie Houldsworth" w:date="2020-05-12T16:59:00Z"/>
        </w:trPr>
        <w:tc>
          <w:tcPr>
            <w:tcW w:w="630" w:type="dxa"/>
          </w:tcPr>
          <w:p w14:paraId="6CF9458E" w14:textId="68D12290" w:rsidR="00BE22E1" w:rsidRPr="002524DC" w:rsidDel="00AE1CD5" w:rsidRDefault="00BE22E1" w:rsidP="00C35C81">
            <w:pPr>
              <w:pStyle w:val="BodyText"/>
              <w:spacing w:after="160"/>
              <w:outlineLvl w:val="0"/>
              <w:rPr>
                <w:del w:id="12408" w:author="Debbie Houldsworth" w:date="2020-05-12T16:59:00Z"/>
              </w:rPr>
            </w:pPr>
          </w:p>
        </w:tc>
        <w:tc>
          <w:tcPr>
            <w:tcW w:w="9588" w:type="dxa"/>
          </w:tcPr>
          <w:p w14:paraId="31EE533F" w14:textId="3A27DEA1" w:rsidR="00BE22E1" w:rsidDel="00AE1CD5" w:rsidRDefault="00BE22E1" w:rsidP="00C35C81">
            <w:pPr>
              <w:spacing w:after="160"/>
              <w:rPr>
                <w:del w:id="12409" w:author="Debbie Houldsworth" w:date="2020-05-12T16:59:00Z"/>
                <w:b/>
              </w:rPr>
            </w:pPr>
            <w:del w:id="12410" w:author="Debbie Houldsworth" w:date="2020-05-06T10:40:00Z">
              <w:r w:rsidDel="00B902DE">
                <w:rPr>
                  <w:b/>
                </w:rPr>
                <w:delText xml:space="preserve">TORIGA ENERGY LIMITED </w:delText>
              </w:r>
              <w:r w:rsidRPr="002524DC" w:rsidDel="00B902DE">
                <w:delText xml:space="preserve">(Registered No. </w:delText>
              </w:r>
              <w:r w:rsidDel="00B902DE">
                <w:delText>07933826</w:delText>
              </w:r>
              <w:r w:rsidRPr="002524DC" w:rsidDel="00B902DE">
                <w:delText xml:space="preserve">) </w:delText>
              </w:r>
              <w:r w:rsidRPr="002524DC" w:rsidDel="00B902DE">
                <w:rPr>
                  <w:sz w:val="20"/>
                </w:rPr>
                <w:delText xml:space="preserve">whose registered office is at </w:delText>
              </w:r>
              <w:r w:rsidDel="00B902DE">
                <w:rPr>
                  <w:sz w:val="20"/>
                </w:rPr>
                <w:delText>Mooredge Farm The Holme, Darley, Harrogate, North Yorkshire, HG3 2PP</w:delText>
              </w:r>
            </w:del>
          </w:p>
        </w:tc>
      </w:tr>
    </w:tbl>
    <w:p w14:paraId="51E3A970" w14:textId="77777777" w:rsidR="00FB7917" w:rsidRDefault="00FB7917">
      <w:pPr>
        <w:jc w:val="left"/>
        <w:rPr>
          <w:b/>
        </w:rPr>
        <w:sectPr w:rsidR="00FB7917" w:rsidSect="00BC7D9C">
          <w:footerReference w:type="default" r:id="rId32"/>
          <w:footerReference w:type="first" r:id="rId33"/>
          <w:pgSz w:w="11909" w:h="16834" w:code="9"/>
          <w:pgMar w:top="1701" w:right="1418" w:bottom="1418" w:left="1418" w:header="709" w:footer="709" w:gutter="0"/>
          <w:pgNumType w:start="1"/>
          <w:cols w:space="720"/>
          <w:docGrid w:linePitch="326"/>
        </w:sectPr>
      </w:pPr>
    </w:p>
    <w:p w14:paraId="25E8026F" w14:textId="1F18BE58" w:rsidR="00FB7917" w:rsidRPr="00CA4155" w:rsidRDefault="00FB7917">
      <w:pPr>
        <w:pStyle w:val="MRAL2NoHangingIndent"/>
        <w:outlineLvl w:val="0"/>
        <w:rPr>
          <w:bCs/>
          <w:szCs w:val="22"/>
        </w:rPr>
        <w:pPrChange w:id="12414" w:author="Debbie Houldsworth" w:date="2020-05-13T09:34:00Z">
          <w:pPr>
            <w:pStyle w:val="MRAScheduleHeading1"/>
          </w:pPr>
        </w:pPrChange>
      </w:pPr>
      <w:bookmarkStart w:id="12415" w:name="_Toc65570323"/>
      <w:bookmarkStart w:id="12416" w:name="_Toc65572033"/>
      <w:bookmarkStart w:id="12417" w:name="_Toc86826500"/>
      <w:bookmarkStart w:id="12418" w:name="_Toc40261298"/>
      <w:r w:rsidRPr="00F14195">
        <w:rPr>
          <w:b/>
          <w:bCs/>
          <w:sz w:val="28"/>
          <w:szCs w:val="22"/>
          <w:rPrChange w:id="12419" w:author="Debbie Houldsworth" w:date="2020-05-13T07:06:00Z">
            <w:rPr/>
          </w:rPrChange>
        </w:rPr>
        <w:t>SCHEDULE 2</w:t>
      </w:r>
      <w:bookmarkEnd w:id="12415"/>
      <w:bookmarkEnd w:id="12416"/>
      <w:bookmarkEnd w:id="12417"/>
      <w:ins w:id="12420" w:author="Debbie Houldsworth" w:date="2020-05-13T07:06:00Z">
        <w:r w:rsidR="00F14195">
          <w:rPr>
            <w:b/>
            <w:bCs/>
            <w:sz w:val="28"/>
            <w:szCs w:val="22"/>
          </w:rPr>
          <w:t>: NOT USED</w:t>
        </w:r>
      </w:ins>
      <w:bookmarkEnd w:id="12418"/>
      <w:del w:id="12421" w:author="Debbie Houldsworth" w:date="2020-05-12T17:03:00Z">
        <w:r w:rsidR="000B65BB" w:rsidRPr="00F14195" w:rsidDel="007044F5">
          <w:rPr>
            <w:b/>
            <w:bCs/>
            <w:sz w:val="28"/>
            <w:szCs w:val="22"/>
            <w:rPrChange w:id="12422" w:author="Debbie Houldsworth" w:date="2020-05-13T07:06:00Z">
              <w:rPr/>
            </w:rPrChange>
          </w:rPr>
          <w:fldChar w:fldCharType="begin"/>
        </w:r>
        <w:r w:rsidRPr="00F14195" w:rsidDel="007044F5">
          <w:rPr>
            <w:b/>
            <w:bCs/>
            <w:sz w:val="28"/>
            <w:szCs w:val="22"/>
            <w:rPrChange w:id="12423" w:author="Debbie Houldsworth" w:date="2020-05-13T07:06:00Z">
              <w:rPr/>
            </w:rPrChange>
          </w:rPr>
          <w:delInstrText>tc "</w:delInstrText>
        </w:r>
        <w:bookmarkStart w:id="12424" w:name="_Toc416508933"/>
        <w:r w:rsidRPr="00F14195" w:rsidDel="007044F5">
          <w:rPr>
            <w:b/>
            <w:bCs/>
            <w:sz w:val="28"/>
            <w:szCs w:val="22"/>
            <w:rPrChange w:id="12425" w:author="Debbie Houldsworth" w:date="2020-05-13T07:06:00Z">
              <w:rPr/>
            </w:rPrChange>
          </w:rPr>
          <w:delInstrText>SCHEDULE 2</w:delInstrText>
        </w:r>
        <w:r w:rsidRPr="00F14195" w:rsidDel="007044F5">
          <w:rPr>
            <w:b/>
            <w:bCs/>
            <w:sz w:val="28"/>
            <w:szCs w:val="22"/>
            <w:rPrChange w:id="12426" w:author="Debbie Houldsworth" w:date="2020-05-13T07:06:00Z">
              <w:rPr/>
            </w:rPrChange>
          </w:rPr>
          <w:tab/>
          <w:delInstrText>Metering Point Administration Data</w:delInstrText>
        </w:r>
        <w:bookmarkEnd w:id="12424"/>
        <w:r w:rsidRPr="00F14195" w:rsidDel="007044F5">
          <w:rPr>
            <w:b/>
            <w:bCs/>
            <w:sz w:val="28"/>
            <w:szCs w:val="22"/>
            <w:rPrChange w:id="12427" w:author="Debbie Houldsworth" w:date="2020-05-13T07:06:00Z">
              <w:rPr/>
            </w:rPrChange>
          </w:rPr>
          <w:delInstrText xml:space="preserve"> " \f C \l 3</w:delInstrText>
        </w:r>
        <w:r w:rsidR="000B65BB" w:rsidRPr="00F14195" w:rsidDel="007044F5">
          <w:rPr>
            <w:b/>
            <w:bCs/>
            <w:sz w:val="28"/>
            <w:szCs w:val="22"/>
            <w:rPrChange w:id="12428" w:author="Debbie Houldsworth" w:date="2020-05-13T07:06:00Z">
              <w:rPr/>
            </w:rPrChange>
          </w:rPr>
          <w:fldChar w:fldCharType="end"/>
        </w:r>
      </w:del>
    </w:p>
    <w:p w14:paraId="50B22082" w14:textId="6DA06AB5" w:rsidR="00FB7917" w:rsidRDefault="00FB7917" w:rsidP="00CA4155">
      <w:pPr>
        <w:pStyle w:val="MRAScheduleHeading2"/>
      </w:pPr>
      <w:bookmarkStart w:id="12429" w:name="_Toc65570324"/>
      <w:bookmarkStart w:id="12430" w:name="_Toc65572034"/>
      <w:bookmarkStart w:id="12431" w:name="_Toc86826501"/>
      <w:del w:id="12432" w:author="Debbie Houldsworth" w:date="2020-05-06T09:49:00Z">
        <w:r w:rsidDel="009F07FC">
          <w:delText>Metering Point Administration Data</w:delText>
        </w:r>
      </w:del>
      <w:bookmarkEnd w:id="12429"/>
      <w:bookmarkEnd w:id="12430"/>
      <w:bookmarkEnd w:id="12431"/>
    </w:p>
    <w:tbl>
      <w:tblPr>
        <w:tblW w:w="141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08"/>
        <w:gridCol w:w="1080"/>
        <w:gridCol w:w="1330"/>
        <w:gridCol w:w="5240"/>
        <w:gridCol w:w="2684"/>
        <w:gridCol w:w="2806"/>
      </w:tblGrid>
      <w:tr w:rsidR="00FB7917" w:rsidDel="00AE1CD5" w14:paraId="28CBDC4B" w14:textId="12595F9F" w:rsidTr="00C92D5B">
        <w:trPr>
          <w:tblHeader/>
          <w:del w:id="12433" w:author="Debbie Houldsworth" w:date="2020-05-12T16:59:00Z"/>
        </w:trPr>
        <w:tc>
          <w:tcPr>
            <w:tcW w:w="1008" w:type="dxa"/>
            <w:shd w:val="pct20" w:color="auto" w:fill="auto"/>
          </w:tcPr>
          <w:p w14:paraId="5C96004E" w14:textId="5BFFB465" w:rsidR="00FB7917" w:rsidDel="00AE1CD5" w:rsidRDefault="00FB7917">
            <w:pPr>
              <w:pStyle w:val="BodyText"/>
              <w:jc w:val="center"/>
              <w:outlineLvl w:val="0"/>
              <w:rPr>
                <w:del w:id="12434" w:author="Debbie Houldsworth" w:date="2020-05-12T16:59:00Z"/>
                <w:b/>
                <w:sz w:val="22"/>
              </w:rPr>
              <w:pPrChange w:id="12435" w:author="Debbie Houldsworth" w:date="2020-05-13T09:34:00Z">
                <w:pPr>
                  <w:pStyle w:val="BodyText"/>
                  <w:jc w:val="center"/>
                </w:pPr>
              </w:pPrChange>
            </w:pPr>
            <w:del w:id="12436" w:author="Debbie Houldsworth" w:date="2020-05-06T09:51:00Z">
              <w:r w:rsidDel="00506411">
                <w:rPr>
                  <w:b/>
                  <w:sz w:val="22"/>
                </w:rPr>
                <w:delText>MPAD</w:delText>
              </w:r>
            </w:del>
          </w:p>
        </w:tc>
        <w:tc>
          <w:tcPr>
            <w:tcW w:w="1080" w:type="dxa"/>
            <w:shd w:val="pct20" w:color="auto" w:fill="auto"/>
          </w:tcPr>
          <w:p w14:paraId="01968B74" w14:textId="7BB86E9D" w:rsidR="00FB7917" w:rsidDel="00AE1CD5" w:rsidRDefault="00FB7917">
            <w:pPr>
              <w:pStyle w:val="BodyText"/>
              <w:jc w:val="center"/>
              <w:outlineLvl w:val="0"/>
              <w:rPr>
                <w:del w:id="12437" w:author="Debbie Houldsworth" w:date="2020-05-12T16:59:00Z"/>
                <w:b/>
                <w:sz w:val="22"/>
              </w:rPr>
              <w:pPrChange w:id="12438" w:author="Debbie Houldsworth" w:date="2020-05-13T09:34:00Z">
                <w:pPr>
                  <w:pStyle w:val="BodyText"/>
                  <w:jc w:val="center"/>
                </w:pPr>
              </w:pPrChange>
            </w:pPr>
            <w:del w:id="12439" w:author="Debbie Houldsworth" w:date="2020-05-06T09:51:00Z">
              <w:r w:rsidDel="00506411">
                <w:rPr>
                  <w:b/>
                  <w:sz w:val="22"/>
                </w:rPr>
                <w:delText>Supply Number</w:delText>
              </w:r>
            </w:del>
          </w:p>
        </w:tc>
        <w:tc>
          <w:tcPr>
            <w:tcW w:w="1330" w:type="dxa"/>
            <w:shd w:val="pct20" w:color="auto" w:fill="auto"/>
          </w:tcPr>
          <w:p w14:paraId="07708FD3" w14:textId="6D787AC3" w:rsidR="00FB7917" w:rsidDel="00AE1CD5" w:rsidRDefault="00FB7917">
            <w:pPr>
              <w:pStyle w:val="BodyText"/>
              <w:jc w:val="center"/>
              <w:outlineLvl w:val="0"/>
              <w:rPr>
                <w:del w:id="12440" w:author="Debbie Houldsworth" w:date="2020-05-12T16:59:00Z"/>
                <w:b/>
                <w:sz w:val="22"/>
              </w:rPr>
              <w:pPrChange w:id="12441" w:author="Debbie Houldsworth" w:date="2020-05-13T09:34:00Z">
                <w:pPr>
                  <w:pStyle w:val="BodyText"/>
                  <w:jc w:val="center"/>
                </w:pPr>
              </w:pPrChange>
            </w:pPr>
            <w:del w:id="12442" w:author="Debbie Houldsworth" w:date="2020-05-06T09:51:00Z">
              <w:r w:rsidDel="00506411">
                <w:rPr>
                  <w:b/>
                  <w:sz w:val="22"/>
                </w:rPr>
                <w:delText>Supply Number core</w:delText>
              </w:r>
            </w:del>
          </w:p>
        </w:tc>
        <w:tc>
          <w:tcPr>
            <w:tcW w:w="5240" w:type="dxa"/>
            <w:shd w:val="pct20" w:color="auto" w:fill="auto"/>
          </w:tcPr>
          <w:p w14:paraId="044A4B5A" w14:textId="420A8340" w:rsidR="00FB7917" w:rsidDel="00AE1CD5" w:rsidRDefault="00FB7917">
            <w:pPr>
              <w:pStyle w:val="BodyText"/>
              <w:jc w:val="left"/>
              <w:outlineLvl w:val="0"/>
              <w:rPr>
                <w:del w:id="12443" w:author="Debbie Houldsworth" w:date="2020-05-12T16:59:00Z"/>
                <w:b/>
                <w:sz w:val="22"/>
              </w:rPr>
              <w:pPrChange w:id="12444" w:author="Debbie Houldsworth" w:date="2020-05-13T09:34:00Z">
                <w:pPr>
                  <w:pStyle w:val="BodyText"/>
                  <w:jc w:val="left"/>
                </w:pPr>
              </w:pPrChange>
            </w:pPr>
            <w:del w:id="12445" w:author="Debbie Houldsworth" w:date="2020-05-06T09:51:00Z">
              <w:r w:rsidDel="00506411">
                <w:rPr>
                  <w:b/>
                  <w:sz w:val="22"/>
                </w:rPr>
                <w:delText>Data Item</w:delText>
              </w:r>
            </w:del>
          </w:p>
        </w:tc>
        <w:tc>
          <w:tcPr>
            <w:tcW w:w="2684" w:type="dxa"/>
            <w:shd w:val="pct20" w:color="auto" w:fill="auto"/>
          </w:tcPr>
          <w:p w14:paraId="3139756E" w14:textId="285A0432" w:rsidR="00FB7917" w:rsidDel="00AE1CD5" w:rsidRDefault="00FB7917">
            <w:pPr>
              <w:pStyle w:val="BodyText"/>
              <w:jc w:val="center"/>
              <w:outlineLvl w:val="0"/>
              <w:rPr>
                <w:del w:id="12446" w:author="Debbie Houldsworth" w:date="2020-05-12T16:59:00Z"/>
                <w:b/>
                <w:sz w:val="22"/>
              </w:rPr>
              <w:pPrChange w:id="12447" w:author="Debbie Houldsworth" w:date="2020-05-13T09:34:00Z">
                <w:pPr>
                  <w:pStyle w:val="BodyText"/>
                  <w:jc w:val="center"/>
                </w:pPr>
              </w:pPrChange>
            </w:pPr>
            <w:del w:id="12448" w:author="Debbie Houldsworth" w:date="2020-05-06T09:51:00Z">
              <w:r w:rsidDel="00506411">
                <w:rPr>
                  <w:b/>
                  <w:sz w:val="22"/>
                </w:rPr>
                <w:delText>DTC Reference</w:delText>
              </w:r>
            </w:del>
          </w:p>
        </w:tc>
        <w:tc>
          <w:tcPr>
            <w:tcW w:w="2806" w:type="dxa"/>
            <w:shd w:val="pct20" w:color="auto" w:fill="auto"/>
          </w:tcPr>
          <w:p w14:paraId="045AC1DD" w14:textId="205FB2C1" w:rsidR="00FB7917" w:rsidDel="00AE1CD5" w:rsidRDefault="00FB7917">
            <w:pPr>
              <w:pStyle w:val="BodyText"/>
              <w:jc w:val="center"/>
              <w:outlineLvl w:val="0"/>
              <w:rPr>
                <w:del w:id="12449" w:author="Debbie Houldsworth" w:date="2020-05-12T16:59:00Z"/>
                <w:b/>
                <w:sz w:val="22"/>
              </w:rPr>
              <w:pPrChange w:id="12450" w:author="Debbie Houldsworth" w:date="2020-05-13T09:34:00Z">
                <w:pPr>
                  <w:pStyle w:val="BodyText"/>
                  <w:jc w:val="center"/>
                </w:pPr>
              </w:pPrChange>
            </w:pPr>
            <w:del w:id="12451" w:author="Debbie Houldsworth" w:date="2020-05-06T09:51:00Z">
              <w:r w:rsidDel="00506411">
                <w:rPr>
                  <w:b/>
                  <w:sz w:val="22"/>
                </w:rPr>
                <w:delText>Responsibility for Provision and Maintenance</w:delText>
              </w:r>
            </w:del>
          </w:p>
        </w:tc>
      </w:tr>
      <w:tr w:rsidR="00FB7917" w:rsidDel="00AE1CD5" w14:paraId="5CAA8DD7" w14:textId="05BFD114" w:rsidTr="00C92D5B">
        <w:trPr>
          <w:cantSplit/>
          <w:del w:id="12452" w:author="Debbie Houldsworth" w:date="2020-05-12T16:59:00Z"/>
        </w:trPr>
        <w:tc>
          <w:tcPr>
            <w:tcW w:w="1008" w:type="dxa"/>
          </w:tcPr>
          <w:p w14:paraId="2FCEF064" w14:textId="09B61182" w:rsidR="00FB7917" w:rsidDel="00AE1CD5" w:rsidRDefault="00FB7917">
            <w:pPr>
              <w:pStyle w:val="BodyText"/>
              <w:jc w:val="center"/>
              <w:outlineLvl w:val="0"/>
              <w:rPr>
                <w:del w:id="12453" w:author="Debbie Houldsworth" w:date="2020-05-12T16:59:00Z"/>
                <w:sz w:val="22"/>
              </w:rPr>
              <w:pPrChange w:id="12454" w:author="Debbie Houldsworth" w:date="2020-05-13T09:34:00Z">
                <w:pPr>
                  <w:pStyle w:val="BodyText"/>
                  <w:jc w:val="center"/>
                </w:pPr>
              </w:pPrChange>
            </w:pPr>
            <w:del w:id="12455" w:author="Debbie Houldsworth" w:date="2020-05-06T09:51:00Z">
              <w:r w:rsidDel="00506411">
                <w:rPr>
                  <w:sz w:val="22"/>
                </w:rPr>
                <w:delText>1</w:delText>
              </w:r>
            </w:del>
          </w:p>
        </w:tc>
        <w:tc>
          <w:tcPr>
            <w:tcW w:w="1080" w:type="dxa"/>
          </w:tcPr>
          <w:p w14:paraId="30E904EF" w14:textId="28CA6B4A" w:rsidR="00FB7917" w:rsidDel="00AE1CD5" w:rsidRDefault="00FB7917">
            <w:pPr>
              <w:pStyle w:val="BodyText"/>
              <w:jc w:val="center"/>
              <w:outlineLvl w:val="0"/>
              <w:rPr>
                <w:del w:id="12456" w:author="Debbie Houldsworth" w:date="2020-05-12T16:59:00Z"/>
                <w:sz w:val="22"/>
              </w:rPr>
              <w:pPrChange w:id="12457" w:author="Debbie Houldsworth" w:date="2020-05-13T09:34:00Z">
                <w:pPr>
                  <w:pStyle w:val="BodyText"/>
                  <w:jc w:val="center"/>
                </w:pPr>
              </w:pPrChange>
            </w:pPr>
            <w:del w:id="12458" w:author="Debbie Houldsworth" w:date="2020-05-06T09:51:00Z">
              <w:r w:rsidDel="00506411">
                <w:rPr>
                  <w:sz w:val="22"/>
                </w:rPr>
                <w:delText>1</w:delText>
              </w:r>
            </w:del>
          </w:p>
        </w:tc>
        <w:tc>
          <w:tcPr>
            <w:tcW w:w="1330" w:type="dxa"/>
          </w:tcPr>
          <w:p w14:paraId="766F036C" w14:textId="7882BF29" w:rsidR="00FB7917" w:rsidDel="00AE1CD5" w:rsidRDefault="00FB7917">
            <w:pPr>
              <w:pStyle w:val="BodyText"/>
              <w:jc w:val="center"/>
              <w:outlineLvl w:val="0"/>
              <w:rPr>
                <w:del w:id="12459" w:author="Debbie Houldsworth" w:date="2020-05-12T16:59:00Z"/>
                <w:sz w:val="22"/>
              </w:rPr>
              <w:pPrChange w:id="12460" w:author="Debbie Houldsworth" w:date="2020-05-13T09:34:00Z">
                <w:pPr>
                  <w:pStyle w:val="BodyText"/>
                  <w:jc w:val="center"/>
                </w:pPr>
              </w:pPrChange>
            </w:pPr>
            <w:del w:id="12461" w:author="Debbie Houldsworth" w:date="2020-05-06T09:51:00Z">
              <w:r w:rsidDel="00506411">
                <w:rPr>
                  <w:sz w:val="22"/>
                </w:rPr>
                <w:delText>1</w:delText>
              </w:r>
            </w:del>
          </w:p>
        </w:tc>
        <w:tc>
          <w:tcPr>
            <w:tcW w:w="5240" w:type="dxa"/>
          </w:tcPr>
          <w:p w14:paraId="1BE35071" w14:textId="4AEC7A76" w:rsidR="00FB7917" w:rsidDel="00AE1CD5" w:rsidRDefault="00FB7917">
            <w:pPr>
              <w:pStyle w:val="BodyText"/>
              <w:jc w:val="left"/>
              <w:outlineLvl w:val="0"/>
              <w:rPr>
                <w:del w:id="12462" w:author="Debbie Houldsworth" w:date="2020-05-12T16:59:00Z"/>
                <w:sz w:val="22"/>
              </w:rPr>
              <w:pPrChange w:id="12463" w:author="Debbie Houldsworth" w:date="2020-05-13T09:34:00Z">
                <w:pPr>
                  <w:pStyle w:val="BodyText"/>
                  <w:jc w:val="left"/>
                </w:pPr>
              </w:pPrChange>
            </w:pPr>
            <w:del w:id="12464" w:author="Debbie Houldsworth" w:date="2020-05-06T09:51:00Z">
              <w:r w:rsidDel="00506411">
                <w:rPr>
                  <w:sz w:val="22"/>
                </w:rPr>
                <w:delText>Distribution business Id</w:delText>
              </w:r>
            </w:del>
          </w:p>
        </w:tc>
        <w:tc>
          <w:tcPr>
            <w:tcW w:w="2684" w:type="dxa"/>
            <w:vMerge w:val="restart"/>
            <w:vAlign w:val="center"/>
          </w:tcPr>
          <w:p w14:paraId="7A91C734" w14:textId="6D22D05D" w:rsidR="00FB7917" w:rsidDel="00AE1CD5" w:rsidRDefault="00FB7917">
            <w:pPr>
              <w:pStyle w:val="BodyText"/>
              <w:jc w:val="center"/>
              <w:outlineLvl w:val="0"/>
              <w:rPr>
                <w:del w:id="12465" w:author="Debbie Houldsworth" w:date="2020-05-12T16:59:00Z"/>
                <w:sz w:val="22"/>
              </w:rPr>
              <w:pPrChange w:id="12466" w:author="Debbie Houldsworth" w:date="2020-05-13T09:34:00Z">
                <w:pPr>
                  <w:pStyle w:val="BodyText"/>
                  <w:jc w:val="center"/>
                </w:pPr>
              </w:pPrChange>
            </w:pPr>
            <w:del w:id="12467" w:author="Debbie Houldsworth" w:date="2020-05-06T09:51:00Z">
              <w:r w:rsidDel="00506411">
                <w:rPr>
                  <w:sz w:val="22"/>
                </w:rPr>
                <w:delText>J0003</w:delText>
              </w:r>
            </w:del>
          </w:p>
        </w:tc>
        <w:tc>
          <w:tcPr>
            <w:tcW w:w="2806" w:type="dxa"/>
          </w:tcPr>
          <w:p w14:paraId="45941305" w14:textId="6BA07545" w:rsidR="00FB7917" w:rsidDel="00AE1CD5" w:rsidRDefault="00FB7917">
            <w:pPr>
              <w:pStyle w:val="BodyText"/>
              <w:jc w:val="center"/>
              <w:outlineLvl w:val="0"/>
              <w:rPr>
                <w:del w:id="12468" w:author="Debbie Houldsworth" w:date="2020-05-12T16:59:00Z"/>
                <w:sz w:val="22"/>
              </w:rPr>
              <w:pPrChange w:id="12469" w:author="Debbie Houldsworth" w:date="2020-05-13T09:34:00Z">
                <w:pPr>
                  <w:pStyle w:val="BodyText"/>
                  <w:jc w:val="center"/>
                </w:pPr>
              </w:pPrChange>
            </w:pPr>
            <w:del w:id="12470" w:author="Debbie Houldsworth" w:date="2020-05-06T09:51:00Z">
              <w:r w:rsidDel="00506411">
                <w:rPr>
                  <w:sz w:val="22"/>
                </w:rPr>
                <w:delText>Distribution Business</w:delText>
              </w:r>
            </w:del>
          </w:p>
        </w:tc>
      </w:tr>
      <w:tr w:rsidR="00FB7917" w:rsidDel="00AE1CD5" w14:paraId="686775A7" w14:textId="0E9095FA" w:rsidTr="00C92D5B">
        <w:trPr>
          <w:cantSplit/>
          <w:del w:id="12471" w:author="Debbie Houldsworth" w:date="2020-05-12T16:59:00Z"/>
        </w:trPr>
        <w:tc>
          <w:tcPr>
            <w:tcW w:w="1008" w:type="dxa"/>
          </w:tcPr>
          <w:p w14:paraId="161067F2" w14:textId="2AC4AD3B" w:rsidR="00FB7917" w:rsidDel="00AE1CD5" w:rsidRDefault="00FB7917">
            <w:pPr>
              <w:pStyle w:val="BodyText"/>
              <w:jc w:val="center"/>
              <w:outlineLvl w:val="0"/>
              <w:rPr>
                <w:del w:id="12472" w:author="Debbie Houldsworth" w:date="2020-05-12T16:59:00Z"/>
                <w:sz w:val="22"/>
              </w:rPr>
              <w:pPrChange w:id="12473" w:author="Debbie Houldsworth" w:date="2020-05-13T09:34:00Z">
                <w:pPr>
                  <w:pStyle w:val="BodyText"/>
                  <w:jc w:val="center"/>
                </w:pPr>
              </w:pPrChange>
            </w:pPr>
            <w:del w:id="12474" w:author="Debbie Houldsworth" w:date="2020-05-06T09:51:00Z">
              <w:r w:rsidDel="00506411">
                <w:rPr>
                  <w:sz w:val="22"/>
                </w:rPr>
                <w:delText>2</w:delText>
              </w:r>
            </w:del>
          </w:p>
        </w:tc>
        <w:tc>
          <w:tcPr>
            <w:tcW w:w="1080" w:type="dxa"/>
          </w:tcPr>
          <w:p w14:paraId="0E70658A" w14:textId="5636766A" w:rsidR="00FB7917" w:rsidDel="00AE1CD5" w:rsidRDefault="00FB7917">
            <w:pPr>
              <w:pStyle w:val="BodyText"/>
              <w:jc w:val="center"/>
              <w:outlineLvl w:val="0"/>
              <w:rPr>
                <w:del w:id="12475" w:author="Debbie Houldsworth" w:date="2020-05-12T16:59:00Z"/>
                <w:sz w:val="22"/>
              </w:rPr>
              <w:pPrChange w:id="12476" w:author="Debbie Houldsworth" w:date="2020-05-13T09:34:00Z">
                <w:pPr>
                  <w:pStyle w:val="BodyText"/>
                  <w:jc w:val="center"/>
                </w:pPr>
              </w:pPrChange>
            </w:pPr>
            <w:del w:id="12477" w:author="Debbie Houldsworth" w:date="2020-05-06T09:51:00Z">
              <w:r w:rsidDel="00506411">
                <w:rPr>
                  <w:sz w:val="22"/>
                </w:rPr>
                <w:delText>2</w:delText>
              </w:r>
            </w:del>
          </w:p>
        </w:tc>
        <w:tc>
          <w:tcPr>
            <w:tcW w:w="1330" w:type="dxa"/>
          </w:tcPr>
          <w:p w14:paraId="08F42292" w14:textId="0269B361" w:rsidR="00FB7917" w:rsidDel="00AE1CD5" w:rsidRDefault="00FB7917">
            <w:pPr>
              <w:pStyle w:val="BodyText"/>
              <w:jc w:val="center"/>
              <w:outlineLvl w:val="0"/>
              <w:rPr>
                <w:del w:id="12478" w:author="Debbie Houldsworth" w:date="2020-05-12T16:59:00Z"/>
                <w:sz w:val="22"/>
              </w:rPr>
              <w:pPrChange w:id="12479" w:author="Debbie Houldsworth" w:date="2020-05-13T09:34:00Z">
                <w:pPr>
                  <w:pStyle w:val="BodyText"/>
                  <w:jc w:val="center"/>
                </w:pPr>
              </w:pPrChange>
            </w:pPr>
            <w:del w:id="12480" w:author="Debbie Houldsworth" w:date="2020-05-06T09:51:00Z">
              <w:r w:rsidDel="00506411">
                <w:rPr>
                  <w:sz w:val="22"/>
                </w:rPr>
                <w:delText>2</w:delText>
              </w:r>
            </w:del>
          </w:p>
        </w:tc>
        <w:tc>
          <w:tcPr>
            <w:tcW w:w="5240" w:type="dxa"/>
          </w:tcPr>
          <w:p w14:paraId="18DF00CD" w14:textId="2C132ED0" w:rsidR="00FB7917" w:rsidDel="00AE1CD5" w:rsidRDefault="00FB7917">
            <w:pPr>
              <w:pStyle w:val="BodyText"/>
              <w:outlineLvl w:val="0"/>
              <w:rPr>
                <w:del w:id="12481" w:author="Debbie Houldsworth" w:date="2020-05-12T16:59:00Z"/>
                <w:sz w:val="22"/>
              </w:rPr>
              <w:pPrChange w:id="12482" w:author="Debbie Houldsworth" w:date="2020-05-13T09:34:00Z">
                <w:pPr>
                  <w:pStyle w:val="BodyText"/>
                </w:pPr>
              </w:pPrChange>
            </w:pPr>
            <w:del w:id="12483" w:author="Debbie Houldsworth" w:date="2020-05-06T09:51:00Z">
              <w:r w:rsidDel="00506411">
                <w:rPr>
                  <w:sz w:val="22"/>
                </w:rPr>
                <w:delText>Unique reference</w:delText>
              </w:r>
            </w:del>
          </w:p>
        </w:tc>
        <w:tc>
          <w:tcPr>
            <w:tcW w:w="2684" w:type="dxa"/>
            <w:vMerge/>
          </w:tcPr>
          <w:p w14:paraId="3E2E7012" w14:textId="76F7993C" w:rsidR="00FB7917" w:rsidDel="00AE1CD5" w:rsidRDefault="00FB7917">
            <w:pPr>
              <w:pStyle w:val="BodyText"/>
              <w:jc w:val="center"/>
              <w:outlineLvl w:val="0"/>
              <w:rPr>
                <w:del w:id="12484" w:author="Debbie Houldsworth" w:date="2020-05-12T16:59:00Z"/>
                <w:sz w:val="22"/>
              </w:rPr>
              <w:pPrChange w:id="12485" w:author="Debbie Houldsworth" w:date="2020-05-13T09:34:00Z">
                <w:pPr>
                  <w:pStyle w:val="BodyText"/>
                  <w:jc w:val="center"/>
                </w:pPr>
              </w:pPrChange>
            </w:pPr>
          </w:p>
        </w:tc>
        <w:tc>
          <w:tcPr>
            <w:tcW w:w="2806" w:type="dxa"/>
          </w:tcPr>
          <w:p w14:paraId="168E33D7" w14:textId="13BE8212" w:rsidR="00FB7917" w:rsidDel="00AE1CD5" w:rsidRDefault="00FB7917">
            <w:pPr>
              <w:pStyle w:val="BodyText"/>
              <w:jc w:val="center"/>
              <w:outlineLvl w:val="0"/>
              <w:rPr>
                <w:del w:id="12486" w:author="Debbie Houldsworth" w:date="2020-05-12T16:59:00Z"/>
                <w:sz w:val="22"/>
              </w:rPr>
              <w:pPrChange w:id="12487" w:author="Debbie Houldsworth" w:date="2020-05-13T09:34:00Z">
                <w:pPr>
                  <w:pStyle w:val="BodyText"/>
                  <w:jc w:val="center"/>
                </w:pPr>
              </w:pPrChange>
            </w:pPr>
            <w:del w:id="12488" w:author="Debbie Houldsworth" w:date="2020-05-06T09:51:00Z">
              <w:r w:rsidDel="00506411">
                <w:rPr>
                  <w:sz w:val="22"/>
                </w:rPr>
                <w:delText>Distribution Business</w:delText>
              </w:r>
            </w:del>
          </w:p>
        </w:tc>
      </w:tr>
      <w:tr w:rsidR="00FB7917" w:rsidDel="00AE1CD5" w14:paraId="03CB407B" w14:textId="77406FED" w:rsidTr="00C92D5B">
        <w:trPr>
          <w:cantSplit/>
          <w:del w:id="12489" w:author="Debbie Houldsworth" w:date="2020-05-12T16:59:00Z"/>
        </w:trPr>
        <w:tc>
          <w:tcPr>
            <w:tcW w:w="1008" w:type="dxa"/>
          </w:tcPr>
          <w:p w14:paraId="64196A7F" w14:textId="5BD65C74" w:rsidR="00FB7917" w:rsidDel="00AE1CD5" w:rsidRDefault="00FB7917">
            <w:pPr>
              <w:pStyle w:val="BodyText"/>
              <w:jc w:val="center"/>
              <w:outlineLvl w:val="0"/>
              <w:rPr>
                <w:del w:id="12490" w:author="Debbie Houldsworth" w:date="2020-05-12T16:59:00Z"/>
                <w:sz w:val="22"/>
              </w:rPr>
              <w:pPrChange w:id="12491" w:author="Debbie Houldsworth" w:date="2020-05-13T09:34:00Z">
                <w:pPr>
                  <w:pStyle w:val="BodyText"/>
                  <w:jc w:val="center"/>
                </w:pPr>
              </w:pPrChange>
            </w:pPr>
            <w:del w:id="12492" w:author="Debbie Houldsworth" w:date="2020-05-06T09:51:00Z">
              <w:r w:rsidDel="00506411">
                <w:rPr>
                  <w:sz w:val="22"/>
                </w:rPr>
                <w:delText>3</w:delText>
              </w:r>
            </w:del>
          </w:p>
        </w:tc>
        <w:tc>
          <w:tcPr>
            <w:tcW w:w="1080" w:type="dxa"/>
          </w:tcPr>
          <w:p w14:paraId="3E177A61" w14:textId="49A5B6AA" w:rsidR="00FB7917" w:rsidDel="00AE1CD5" w:rsidRDefault="00FB7917">
            <w:pPr>
              <w:pStyle w:val="BodyText"/>
              <w:jc w:val="center"/>
              <w:outlineLvl w:val="0"/>
              <w:rPr>
                <w:del w:id="12493" w:author="Debbie Houldsworth" w:date="2020-05-12T16:59:00Z"/>
                <w:sz w:val="22"/>
              </w:rPr>
              <w:pPrChange w:id="12494" w:author="Debbie Houldsworth" w:date="2020-05-13T09:34:00Z">
                <w:pPr>
                  <w:pStyle w:val="BodyText"/>
                  <w:jc w:val="center"/>
                </w:pPr>
              </w:pPrChange>
            </w:pPr>
            <w:del w:id="12495" w:author="Debbie Houldsworth" w:date="2020-05-06T09:51:00Z">
              <w:r w:rsidDel="00506411">
                <w:rPr>
                  <w:sz w:val="22"/>
                </w:rPr>
                <w:delText>3</w:delText>
              </w:r>
            </w:del>
          </w:p>
        </w:tc>
        <w:tc>
          <w:tcPr>
            <w:tcW w:w="1330" w:type="dxa"/>
          </w:tcPr>
          <w:p w14:paraId="25BEB8D3" w14:textId="755D8081" w:rsidR="00FB7917" w:rsidDel="00AE1CD5" w:rsidRDefault="00FB7917">
            <w:pPr>
              <w:pStyle w:val="BodyText"/>
              <w:jc w:val="center"/>
              <w:outlineLvl w:val="0"/>
              <w:rPr>
                <w:del w:id="12496" w:author="Debbie Houldsworth" w:date="2020-05-12T16:59:00Z"/>
                <w:sz w:val="22"/>
              </w:rPr>
              <w:pPrChange w:id="12497" w:author="Debbie Houldsworth" w:date="2020-05-13T09:34:00Z">
                <w:pPr>
                  <w:pStyle w:val="BodyText"/>
                  <w:jc w:val="center"/>
                </w:pPr>
              </w:pPrChange>
            </w:pPr>
            <w:del w:id="12498" w:author="Debbie Houldsworth" w:date="2020-05-06T09:51:00Z">
              <w:r w:rsidDel="00506411">
                <w:rPr>
                  <w:sz w:val="22"/>
                </w:rPr>
                <w:delText>3</w:delText>
              </w:r>
            </w:del>
          </w:p>
        </w:tc>
        <w:tc>
          <w:tcPr>
            <w:tcW w:w="5240" w:type="dxa"/>
          </w:tcPr>
          <w:p w14:paraId="20C54B79" w14:textId="1F17D285" w:rsidR="00FB7917" w:rsidDel="00AE1CD5" w:rsidRDefault="00FB7917">
            <w:pPr>
              <w:pStyle w:val="BodyText"/>
              <w:outlineLvl w:val="0"/>
              <w:rPr>
                <w:del w:id="12499" w:author="Debbie Houldsworth" w:date="2020-05-12T16:59:00Z"/>
                <w:sz w:val="22"/>
              </w:rPr>
              <w:pPrChange w:id="12500" w:author="Debbie Houldsworth" w:date="2020-05-13T09:34:00Z">
                <w:pPr>
                  <w:pStyle w:val="BodyText"/>
                </w:pPr>
              </w:pPrChange>
            </w:pPr>
            <w:del w:id="12501" w:author="Debbie Houldsworth" w:date="2020-05-06T09:51:00Z">
              <w:r w:rsidDel="00506411">
                <w:rPr>
                  <w:sz w:val="22"/>
                </w:rPr>
                <w:delText>Check Digit</w:delText>
              </w:r>
            </w:del>
          </w:p>
        </w:tc>
        <w:tc>
          <w:tcPr>
            <w:tcW w:w="2684" w:type="dxa"/>
            <w:vMerge/>
          </w:tcPr>
          <w:p w14:paraId="4BED2C1C" w14:textId="6FF40351" w:rsidR="00FB7917" w:rsidDel="00AE1CD5" w:rsidRDefault="00FB7917">
            <w:pPr>
              <w:pStyle w:val="BodyText"/>
              <w:outlineLvl w:val="0"/>
              <w:rPr>
                <w:del w:id="12502" w:author="Debbie Houldsworth" w:date="2020-05-12T16:59:00Z"/>
                <w:sz w:val="22"/>
              </w:rPr>
              <w:pPrChange w:id="12503" w:author="Debbie Houldsworth" w:date="2020-05-13T09:34:00Z">
                <w:pPr>
                  <w:pStyle w:val="BodyText"/>
                </w:pPr>
              </w:pPrChange>
            </w:pPr>
          </w:p>
        </w:tc>
        <w:tc>
          <w:tcPr>
            <w:tcW w:w="2806" w:type="dxa"/>
          </w:tcPr>
          <w:p w14:paraId="64C20F21" w14:textId="7F3033CE" w:rsidR="00FB7917" w:rsidDel="00AE1CD5" w:rsidRDefault="00FB7917">
            <w:pPr>
              <w:pStyle w:val="BodyText"/>
              <w:jc w:val="center"/>
              <w:outlineLvl w:val="0"/>
              <w:rPr>
                <w:del w:id="12504" w:author="Debbie Houldsworth" w:date="2020-05-12T16:59:00Z"/>
                <w:sz w:val="22"/>
              </w:rPr>
              <w:pPrChange w:id="12505" w:author="Debbie Houldsworth" w:date="2020-05-13T09:34:00Z">
                <w:pPr>
                  <w:pStyle w:val="BodyText"/>
                  <w:jc w:val="center"/>
                </w:pPr>
              </w:pPrChange>
            </w:pPr>
            <w:del w:id="12506" w:author="Debbie Houldsworth" w:date="2020-05-06T09:51:00Z">
              <w:r w:rsidDel="00506411">
                <w:rPr>
                  <w:sz w:val="22"/>
                </w:rPr>
                <w:delText>Distribution Business</w:delText>
              </w:r>
            </w:del>
          </w:p>
        </w:tc>
      </w:tr>
      <w:tr w:rsidR="00FB7917" w:rsidDel="00AE1CD5" w14:paraId="33589D1B" w14:textId="1EE98661" w:rsidTr="00C92D5B">
        <w:trPr>
          <w:del w:id="12507" w:author="Debbie Houldsworth" w:date="2020-05-12T16:59:00Z"/>
        </w:trPr>
        <w:tc>
          <w:tcPr>
            <w:tcW w:w="1008" w:type="dxa"/>
          </w:tcPr>
          <w:p w14:paraId="277559D8" w14:textId="7E12CE4E" w:rsidR="00FB7917" w:rsidDel="00AE1CD5" w:rsidRDefault="00FB7917">
            <w:pPr>
              <w:pStyle w:val="BodyText"/>
              <w:jc w:val="center"/>
              <w:outlineLvl w:val="0"/>
              <w:rPr>
                <w:del w:id="12508" w:author="Debbie Houldsworth" w:date="2020-05-12T16:59:00Z"/>
                <w:sz w:val="22"/>
              </w:rPr>
              <w:pPrChange w:id="12509" w:author="Debbie Houldsworth" w:date="2020-05-13T09:34:00Z">
                <w:pPr>
                  <w:pStyle w:val="BodyText"/>
                  <w:jc w:val="center"/>
                </w:pPr>
              </w:pPrChange>
            </w:pPr>
            <w:del w:id="12510" w:author="Debbie Houldsworth" w:date="2020-05-06T09:51:00Z">
              <w:r w:rsidDel="00506411">
                <w:rPr>
                  <w:sz w:val="22"/>
                </w:rPr>
                <w:delText>4</w:delText>
              </w:r>
            </w:del>
          </w:p>
        </w:tc>
        <w:tc>
          <w:tcPr>
            <w:tcW w:w="1080" w:type="dxa"/>
          </w:tcPr>
          <w:p w14:paraId="5C047EEC" w14:textId="3281863D" w:rsidR="00FB7917" w:rsidDel="00AE1CD5" w:rsidRDefault="00FB7917">
            <w:pPr>
              <w:pStyle w:val="BodyText"/>
              <w:jc w:val="center"/>
              <w:outlineLvl w:val="0"/>
              <w:rPr>
                <w:del w:id="12511" w:author="Debbie Houldsworth" w:date="2020-05-12T16:59:00Z"/>
                <w:sz w:val="22"/>
              </w:rPr>
              <w:pPrChange w:id="12512" w:author="Debbie Houldsworth" w:date="2020-05-13T09:34:00Z">
                <w:pPr>
                  <w:pStyle w:val="BodyText"/>
                  <w:jc w:val="center"/>
                </w:pPr>
              </w:pPrChange>
            </w:pPr>
            <w:del w:id="12513" w:author="Debbie Houldsworth" w:date="2020-05-06T09:51:00Z">
              <w:r w:rsidDel="00506411">
                <w:rPr>
                  <w:sz w:val="22"/>
                </w:rPr>
                <w:delText>4</w:delText>
              </w:r>
            </w:del>
          </w:p>
        </w:tc>
        <w:tc>
          <w:tcPr>
            <w:tcW w:w="1330" w:type="dxa"/>
          </w:tcPr>
          <w:p w14:paraId="3385FA34" w14:textId="2E07AE66" w:rsidR="00FB7917" w:rsidDel="00AE1CD5" w:rsidRDefault="00FB7917">
            <w:pPr>
              <w:pStyle w:val="BodyText"/>
              <w:jc w:val="center"/>
              <w:outlineLvl w:val="0"/>
              <w:rPr>
                <w:del w:id="12514" w:author="Debbie Houldsworth" w:date="2020-05-12T16:59:00Z"/>
                <w:sz w:val="22"/>
              </w:rPr>
              <w:pPrChange w:id="12515" w:author="Debbie Houldsworth" w:date="2020-05-13T09:34:00Z">
                <w:pPr>
                  <w:pStyle w:val="BodyText"/>
                  <w:jc w:val="center"/>
                </w:pPr>
              </w:pPrChange>
            </w:pPr>
          </w:p>
        </w:tc>
        <w:tc>
          <w:tcPr>
            <w:tcW w:w="5240" w:type="dxa"/>
          </w:tcPr>
          <w:p w14:paraId="35DC67E5" w14:textId="77BA4988" w:rsidR="00FB7917" w:rsidDel="00AE1CD5" w:rsidRDefault="00FB7917">
            <w:pPr>
              <w:pStyle w:val="BodyText"/>
              <w:outlineLvl w:val="0"/>
              <w:rPr>
                <w:del w:id="12516" w:author="Debbie Houldsworth" w:date="2020-05-12T16:59:00Z"/>
                <w:sz w:val="22"/>
              </w:rPr>
              <w:pPrChange w:id="12517" w:author="Debbie Houldsworth" w:date="2020-05-13T09:34:00Z">
                <w:pPr>
                  <w:pStyle w:val="BodyText"/>
                </w:pPr>
              </w:pPrChange>
            </w:pPr>
            <w:del w:id="12518" w:author="Debbie Houldsworth" w:date="2020-05-06T09:51:00Z">
              <w:r w:rsidDel="00506411">
                <w:rPr>
                  <w:sz w:val="22"/>
                </w:rPr>
                <w:delText>Profile Class Id</w:delText>
              </w:r>
            </w:del>
          </w:p>
        </w:tc>
        <w:tc>
          <w:tcPr>
            <w:tcW w:w="2684" w:type="dxa"/>
          </w:tcPr>
          <w:p w14:paraId="638A8F36" w14:textId="40A3D560" w:rsidR="00FB7917" w:rsidDel="00AE1CD5" w:rsidRDefault="00FB7917">
            <w:pPr>
              <w:pStyle w:val="BodyText"/>
              <w:jc w:val="center"/>
              <w:outlineLvl w:val="0"/>
              <w:rPr>
                <w:del w:id="12519" w:author="Debbie Houldsworth" w:date="2020-05-12T16:59:00Z"/>
                <w:sz w:val="22"/>
              </w:rPr>
              <w:pPrChange w:id="12520" w:author="Debbie Houldsworth" w:date="2020-05-13T09:34:00Z">
                <w:pPr>
                  <w:pStyle w:val="BodyText"/>
                  <w:jc w:val="center"/>
                </w:pPr>
              </w:pPrChange>
            </w:pPr>
            <w:del w:id="12521" w:author="Debbie Houldsworth" w:date="2020-05-06T09:51:00Z">
              <w:r w:rsidDel="00506411">
                <w:rPr>
                  <w:sz w:val="22"/>
                </w:rPr>
                <w:delText>J0071</w:delText>
              </w:r>
            </w:del>
          </w:p>
        </w:tc>
        <w:tc>
          <w:tcPr>
            <w:tcW w:w="2806" w:type="dxa"/>
          </w:tcPr>
          <w:p w14:paraId="55A4EE59" w14:textId="683D9E29" w:rsidR="00FB7917" w:rsidDel="00AE1CD5" w:rsidRDefault="00FB7917">
            <w:pPr>
              <w:pStyle w:val="BodyText"/>
              <w:jc w:val="center"/>
              <w:outlineLvl w:val="0"/>
              <w:rPr>
                <w:del w:id="12522" w:author="Debbie Houldsworth" w:date="2020-05-12T16:59:00Z"/>
                <w:sz w:val="22"/>
              </w:rPr>
              <w:pPrChange w:id="12523" w:author="Debbie Houldsworth" w:date="2020-05-13T09:34:00Z">
                <w:pPr>
                  <w:pStyle w:val="BodyText"/>
                  <w:jc w:val="center"/>
                </w:pPr>
              </w:pPrChange>
            </w:pPr>
            <w:del w:id="12524" w:author="Debbie Houldsworth" w:date="2020-05-06T09:51:00Z">
              <w:r w:rsidDel="00506411">
                <w:rPr>
                  <w:sz w:val="22"/>
                </w:rPr>
                <w:delText>Supplier</w:delText>
              </w:r>
            </w:del>
          </w:p>
        </w:tc>
      </w:tr>
      <w:tr w:rsidR="00FB7917" w:rsidDel="00AE1CD5" w14:paraId="1314A753" w14:textId="16EE4DFD" w:rsidTr="00C92D5B">
        <w:trPr>
          <w:del w:id="12525" w:author="Debbie Houldsworth" w:date="2020-05-12T16:59:00Z"/>
        </w:trPr>
        <w:tc>
          <w:tcPr>
            <w:tcW w:w="1008" w:type="dxa"/>
          </w:tcPr>
          <w:p w14:paraId="698FE74D" w14:textId="7FD4F7E6" w:rsidR="00FB7917" w:rsidDel="00AE1CD5" w:rsidRDefault="00FB7917">
            <w:pPr>
              <w:pStyle w:val="BodyText"/>
              <w:jc w:val="center"/>
              <w:outlineLvl w:val="0"/>
              <w:rPr>
                <w:del w:id="12526" w:author="Debbie Houldsworth" w:date="2020-05-12T16:59:00Z"/>
                <w:sz w:val="22"/>
              </w:rPr>
              <w:pPrChange w:id="12527" w:author="Debbie Houldsworth" w:date="2020-05-13T09:34:00Z">
                <w:pPr>
                  <w:pStyle w:val="BodyText"/>
                  <w:jc w:val="center"/>
                </w:pPr>
              </w:pPrChange>
            </w:pPr>
            <w:del w:id="12528" w:author="Debbie Houldsworth" w:date="2020-05-06T09:51:00Z">
              <w:r w:rsidDel="00506411">
                <w:rPr>
                  <w:sz w:val="22"/>
                </w:rPr>
                <w:delText>4A</w:delText>
              </w:r>
            </w:del>
          </w:p>
        </w:tc>
        <w:tc>
          <w:tcPr>
            <w:tcW w:w="1080" w:type="dxa"/>
          </w:tcPr>
          <w:p w14:paraId="50A974A6" w14:textId="28372965" w:rsidR="00FB7917" w:rsidDel="00AE1CD5" w:rsidRDefault="00FB7917">
            <w:pPr>
              <w:pStyle w:val="BodyText"/>
              <w:jc w:val="center"/>
              <w:outlineLvl w:val="0"/>
              <w:rPr>
                <w:del w:id="12529" w:author="Debbie Houldsworth" w:date="2020-05-12T16:59:00Z"/>
                <w:sz w:val="22"/>
              </w:rPr>
              <w:pPrChange w:id="12530" w:author="Debbie Houldsworth" w:date="2020-05-13T09:34:00Z">
                <w:pPr>
                  <w:pStyle w:val="BodyText"/>
                  <w:jc w:val="center"/>
                </w:pPr>
              </w:pPrChange>
            </w:pPr>
          </w:p>
        </w:tc>
        <w:tc>
          <w:tcPr>
            <w:tcW w:w="1330" w:type="dxa"/>
          </w:tcPr>
          <w:p w14:paraId="0FECF1EE" w14:textId="673BBE76" w:rsidR="00FB7917" w:rsidDel="00AE1CD5" w:rsidRDefault="00FB7917">
            <w:pPr>
              <w:pStyle w:val="BodyText"/>
              <w:outlineLvl w:val="0"/>
              <w:rPr>
                <w:del w:id="12531" w:author="Debbie Houldsworth" w:date="2020-05-12T16:59:00Z"/>
                <w:sz w:val="22"/>
              </w:rPr>
              <w:pPrChange w:id="12532" w:author="Debbie Houldsworth" w:date="2020-05-13T09:34:00Z">
                <w:pPr>
                  <w:pStyle w:val="BodyText"/>
                </w:pPr>
              </w:pPrChange>
            </w:pPr>
          </w:p>
        </w:tc>
        <w:tc>
          <w:tcPr>
            <w:tcW w:w="5240" w:type="dxa"/>
          </w:tcPr>
          <w:p w14:paraId="1009E0F9" w14:textId="7A06AC99" w:rsidR="00FB7917" w:rsidDel="00AE1CD5" w:rsidRDefault="00FB7917">
            <w:pPr>
              <w:pStyle w:val="BodyText"/>
              <w:outlineLvl w:val="0"/>
              <w:rPr>
                <w:del w:id="12533" w:author="Debbie Houldsworth" w:date="2020-05-12T16:59:00Z"/>
                <w:sz w:val="22"/>
              </w:rPr>
              <w:pPrChange w:id="12534" w:author="Debbie Houldsworth" w:date="2020-05-13T09:34:00Z">
                <w:pPr>
                  <w:pStyle w:val="BodyText"/>
                </w:pPr>
              </w:pPrChange>
            </w:pPr>
            <w:del w:id="12535" w:author="Debbie Houldsworth" w:date="2020-05-06T09:51:00Z">
              <w:r w:rsidDel="00506411">
                <w:rPr>
                  <w:sz w:val="22"/>
                </w:rPr>
                <w:delText>Effective from Settlement Date (MSPC)</w:delText>
              </w:r>
            </w:del>
          </w:p>
        </w:tc>
        <w:tc>
          <w:tcPr>
            <w:tcW w:w="2684" w:type="dxa"/>
          </w:tcPr>
          <w:p w14:paraId="66087C0F" w14:textId="6D1873D3" w:rsidR="00FB7917" w:rsidDel="00AE1CD5" w:rsidRDefault="00FB7917">
            <w:pPr>
              <w:pStyle w:val="BodyText"/>
              <w:jc w:val="center"/>
              <w:outlineLvl w:val="0"/>
              <w:rPr>
                <w:del w:id="12536" w:author="Debbie Houldsworth" w:date="2020-05-12T16:59:00Z"/>
                <w:sz w:val="22"/>
              </w:rPr>
              <w:pPrChange w:id="12537" w:author="Debbie Houldsworth" w:date="2020-05-13T09:34:00Z">
                <w:pPr>
                  <w:pStyle w:val="BodyText"/>
                  <w:jc w:val="center"/>
                </w:pPr>
              </w:pPrChange>
            </w:pPr>
            <w:del w:id="12538" w:author="Debbie Houldsworth" w:date="2020-05-06T09:51:00Z">
              <w:r w:rsidDel="00506411">
                <w:rPr>
                  <w:sz w:val="22"/>
                </w:rPr>
                <w:delText>J0308</w:delText>
              </w:r>
            </w:del>
          </w:p>
        </w:tc>
        <w:tc>
          <w:tcPr>
            <w:tcW w:w="2806" w:type="dxa"/>
          </w:tcPr>
          <w:p w14:paraId="6E8C2FDA" w14:textId="5E20446F" w:rsidR="00FB7917" w:rsidDel="00AE1CD5" w:rsidRDefault="00FB7917">
            <w:pPr>
              <w:pStyle w:val="BodyText"/>
              <w:jc w:val="center"/>
              <w:outlineLvl w:val="0"/>
              <w:rPr>
                <w:del w:id="12539" w:author="Debbie Houldsworth" w:date="2020-05-12T16:59:00Z"/>
                <w:sz w:val="22"/>
              </w:rPr>
              <w:pPrChange w:id="12540" w:author="Debbie Houldsworth" w:date="2020-05-13T09:34:00Z">
                <w:pPr>
                  <w:pStyle w:val="BodyText"/>
                  <w:jc w:val="center"/>
                </w:pPr>
              </w:pPrChange>
            </w:pPr>
            <w:del w:id="12541" w:author="Debbie Houldsworth" w:date="2020-05-06T09:51:00Z">
              <w:r w:rsidDel="00506411">
                <w:rPr>
                  <w:sz w:val="22"/>
                </w:rPr>
                <w:delText>Supplier</w:delText>
              </w:r>
            </w:del>
          </w:p>
        </w:tc>
      </w:tr>
      <w:tr w:rsidR="00FB7917" w:rsidDel="00AE1CD5" w14:paraId="25D677DE" w14:textId="3DB5EE52" w:rsidTr="00C92D5B">
        <w:trPr>
          <w:del w:id="12542" w:author="Debbie Houldsworth" w:date="2020-05-12T16:59:00Z"/>
        </w:trPr>
        <w:tc>
          <w:tcPr>
            <w:tcW w:w="1008" w:type="dxa"/>
          </w:tcPr>
          <w:p w14:paraId="1A63C8A3" w14:textId="4F329975" w:rsidR="00FB7917" w:rsidDel="00AE1CD5" w:rsidRDefault="00FB7917">
            <w:pPr>
              <w:pStyle w:val="BodyText"/>
              <w:jc w:val="center"/>
              <w:outlineLvl w:val="0"/>
              <w:rPr>
                <w:del w:id="12543" w:author="Debbie Houldsworth" w:date="2020-05-12T16:59:00Z"/>
                <w:sz w:val="22"/>
              </w:rPr>
              <w:pPrChange w:id="12544" w:author="Debbie Houldsworth" w:date="2020-05-13T09:34:00Z">
                <w:pPr>
                  <w:pStyle w:val="BodyText"/>
                  <w:jc w:val="center"/>
                </w:pPr>
              </w:pPrChange>
            </w:pPr>
            <w:del w:id="12545" w:author="Debbie Houldsworth" w:date="2020-05-06T09:51:00Z">
              <w:r w:rsidDel="00506411">
                <w:rPr>
                  <w:sz w:val="22"/>
                </w:rPr>
                <w:delText>5</w:delText>
              </w:r>
            </w:del>
          </w:p>
        </w:tc>
        <w:tc>
          <w:tcPr>
            <w:tcW w:w="1080" w:type="dxa"/>
          </w:tcPr>
          <w:p w14:paraId="0114D283" w14:textId="63360055" w:rsidR="00FB7917" w:rsidDel="00AE1CD5" w:rsidRDefault="00FB7917">
            <w:pPr>
              <w:pStyle w:val="BodyText"/>
              <w:jc w:val="center"/>
              <w:outlineLvl w:val="0"/>
              <w:rPr>
                <w:del w:id="12546" w:author="Debbie Houldsworth" w:date="2020-05-12T16:59:00Z"/>
                <w:sz w:val="22"/>
              </w:rPr>
              <w:pPrChange w:id="12547" w:author="Debbie Houldsworth" w:date="2020-05-13T09:34:00Z">
                <w:pPr>
                  <w:pStyle w:val="BodyText"/>
                  <w:jc w:val="center"/>
                </w:pPr>
              </w:pPrChange>
            </w:pPr>
            <w:del w:id="12548" w:author="Debbie Houldsworth" w:date="2020-05-06T09:51:00Z">
              <w:r w:rsidDel="00506411">
                <w:rPr>
                  <w:sz w:val="22"/>
                </w:rPr>
                <w:delText>5</w:delText>
              </w:r>
            </w:del>
          </w:p>
        </w:tc>
        <w:tc>
          <w:tcPr>
            <w:tcW w:w="1330" w:type="dxa"/>
          </w:tcPr>
          <w:p w14:paraId="16DC8F09" w14:textId="29B7AD20" w:rsidR="00FB7917" w:rsidDel="00AE1CD5" w:rsidRDefault="00FB7917">
            <w:pPr>
              <w:pStyle w:val="BodyText"/>
              <w:outlineLvl w:val="0"/>
              <w:rPr>
                <w:del w:id="12549" w:author="Debbie Houldsworth" w:date="2020-05-12T16:59:00Z"/>
                <w:sz w:val="22"/>
              </w:rPr>
              <w:pPrChange w:id="12550" w:author="Debbie Houldsworth" w:date="2020-05-13T09:34:00Z">
                <w:pPr>
                  <w:pStyle w:val="BodyText"/>
                </w:pPr>
              </w:pPrChange>
            </w:pPr>
          </w:p>
        </w:tc>
        <w:tc>
          <w:tcPr>
            <w:tcW w:w="5240" w:type="dxa"/>
          </w:tcPr>
          <w:p w14:paraId="2667FC87" w14:textId="06795BDA" w:rsidR="00FB7917" w:rsidDel="00AE1CD5" w:rsidRDefault="00FB7917">
            <w:pPr>
              <w:pStyle w:val="BodyText"/>
              <w:outlineLvl w:val="0"/>
              <w:rPr>
                <w:del w:id="12551" w:author="Debbie Houldsworth" w:date="2020-05-12T16:59:00Z"/>
                <w:b/>
                <w:sz w:val="22"/>
              </w:rPr>
              <w:pPrChange w:id="12552" w:author="Debbie Houldsworth" w:date="2020-05-13T09:34:00Z">
                <w:pPr>
                  <w:pStyle w:val="BodyText"/>
                </w:pPr>
              </w:pPrChange>
            </w:pPr>
            <w:del w:id="12553" w:author="Debbie Houldsworth" w:date="2020-05-06T09:51:00Z">
              <w:r w:rsidDel="00506411">
                <w:rPr>
                  <w:sz w:val="22"/>
                </w:rPr>
                <w:delText xml:space="preserve">Meter Timeswitch Code </w:delText>
              </w:r>
            </w:del>
          </w:p>
        </w:tc>
        <w:tc>
          <w:tcPr>
            <w:tcW w:w="2684" w:type="dxa"/>
          </w:tcPr>
          <w:p w14:paraId="7E4F851E" w14:textId="78C568A6" w:rsidR="00FB7917" w:rsidDel="00AE1CD5" w:rsidRDefault="00FB7917">
            <w:pPr>
              <w:pStyle w:val="BodyText"/>
              <w:jc w:val="center"/>
              <w:outlineLvl w:val="0"/>
              <w:rPr>
                <w:del w:id="12554" w:author="Debbie Houldsworth" w:date="2020-05-12T16:59:00Z"/>
                <w:b/>
                <w:sz w:val="22"/>
              </w:rPr>
              <w:pPrChange w:id="12555" w:author="Debbie Houldsworth" w:date="2020-05-13T09:34:00Z">
                <w:pPr>
                  <w:pStyle w:val="BodyText"/>
                  <w:jc w:val="center"/>
                </w:pPr>
              </w:pPrChange>
            </w:pPr>
            <w:del w:id="12556" w:author="Debbie Houldsworth" w:date="2020-05-06T09:51:00Z">
              <w:r w:rsidDel="00506411">
                <w:rPr>
                  <w:sz w:val="22"/>
                </w:rPr>
                <w:delText>J0220</w:delText>
              </w:r>
            </w:del>
          </w:p>
        </w:tc>
        <w:tc>
          <w:tcPr>
            <w:tcW w:w="2806" w:type="dxa"/>
          </w:tcPr>
          <w:p w14:paraId="4BB2CFB0" w14:textId="484C99D2" w:rsidR="00FB7917" w:rsidDel="00AE1CD5" w:rsidRDefault="00FB7917">
            <w:pPr>
              <w:pStyle w:val="BodyText"/>
              <w:jc w:val="center"/>
              <w:outlineLvl w:val="0"/>
              <w:rPr>
                <w:del w:id="12557" w:author="Debbie Houldsworth" w:date="2020-05-12T16:59:00Z"/>
                <w:b/>
                <w:sz w:val="22"/>
              </w:rPr>
              <w:pPrChange w:id="12558" w:author="Debbie Houldsworth" w:date="2020-05-13T09:34:00Z">
                <w:pPr>
                  <w:pStyle w:val="BodyText"/>
                  <w:jc w:val="center"/>
                </w:pPr>
              </w:pPrChange>
            </w:pPr>
            <w:del w:id="12559" w:author="Debbie Houldsworth" w:date="2020-05-06T09:51:00Z">
              <w:r w:rsidDel="00506411">
                <w:rPr>
                  <w:sz w:val="22"/>
                </w:rPr>
                <w:delText>Supplier</w:delText>
              </w:r>
            </w:del>
          </w:p>
        </w:tc>
      </w:tr>
      <w:tr w:rsidR="00FB7917" w:rsidDel="00AE1CD5" w14:paraId="35EEE53E" w14:textId="79D6949E" w:rsidTr="00C92D5B">
        <w:trPr>
          <w:del w:id="12560" w:author="Debbie Houldsworth" w:date="2020-05-12T16:59:00Z"/>
        </w:trPr>
        <w:tc>
          <w:tcPr>
            <w:tcW w:w="1008" w:type="dxa"/>
          </w:tcPr>
          <w:p w14:paraId="2FC14CD3" w14:textId="0784A240" w:rsidR="00FB7917" w:rsidDel="00AE1CD5" w:rsidRDefault="00FB7917">
            <w:pPr>
              <w:pStyle w:val="BodyText"/>
              <w:jc w:val="center"/>
              <w:outlineLvl w:val="0"/>
              <w:rPr>
                <w:del w:id="12561" w:author="Debbie Houldsworth" w:date="2020-05-12T16:59:00Z"/>
                <w:sz w:val="22"/>
              </w:rPr>
              <w:pPrChange w:id="12562" w:author="Debbie Houldsworth" w:date="2020-05-13T09:34:00Z">
                <w:pPr>
                  <w:pStyle w:val="BodyText"/>
                  <w:jc w:val="center"/>
                </w:pPr>
              </w:pPrChange>
            </w:pPr>
            <w:del w:id="12563" w:author="Debbie Houldsworth" w:date="2020-05-06T09:51:00Z">
              <w:r w:rsidDel="00506411">
                <w:rPr>
                  <w:sz w:val="22"/>
                </w:rPr>
                <w:delText>5A</w:delText>
              </w:r>
            </w:del>
          </w:p>
        </w:tc>
        <w:tc>
          <w:tcPr>
            <w:tcW w:w="1080" w:type="dxa"/>
          </w:tcPr>
          <w:p w14:paraId="25AD17F1" w14:textId="0651184B" w:rsidR="00FB7917" w:rsidDel="00AE1CD5" w:rsidRDefault="00FB7917">
            <w:pPr>
              <w:pStyle w:val="BodyText"/>
              <w:jc w:val="center"/>
              <w:outlineLvl w:val="0"/>
              <w:rPr>
                <w:del w:id="12564" w:author="Debbie Houldsworth" w:date="2020-05-12T16:59:00Z"/>
                <w:sz w:val="22"/>
              </w:rPr>
              <w:pPrChange w:id="12565" w:author="Debbie Houldsworth" w:date="2020-05-13T09:34:00Z">
                <w:pPr>
                  <w:pStyle w:val="BodyText"/>
                  <w:jc w:val="center"/>
                </w:pPr>
              </w:pPrChange>
            </w:pPr>
          </w:p>
        </w:tc>
        <w:tc>
          <w:tcPr>
            <w:tcW w:w="1330" w:type="dxa"/>
          </w:tcPr>
          <w:p w14:paraId="7C7C317E" w14:textId="701D9AB5" w:rsidR="00FB7917" w:rsidDel="00AE1CD5" w:rsidRDefault="00FB7917">
            <w:pPr>
              <w:pStyle w:val="BodyText"/>
              <w:outlineLvl w:val="0"/>
              <w:rPr>
                <w:del w:id="12566" w:author="Debbie Houldsworth" w:date="2020-05-12T16:59:00Z"/>
                <w:sz w:val="22"/>
              </w:rPr>
              <w:pPrChange w:id="12567" w:author="Debbie Houldsworth" w:date="2020-05-13T09:34:00Z">
                <w:pPr>
                  <w:pStyle w:val="BodyText"/>
                </w:pPr>
              </w:pPrChange>
            </w:pPr>
          </w:p>
        </w:tc>
        <w:tc>
          <w:tcPr>
            <w:tcW w:w="5240" w:type="dxa"/>
          </w:tcPr>
          <w:p w14:paraId="4383B0C6" w14:textId="3AC50B10" w:rsidR="00FB7917" w:rsidDel="00AE1CD5" w:rsidRDefault="00FB7917">
            <w:pPr>
              <w:pStyle w:val="BodyText"/>
              <w:outlineLvl w:val="0"/>
              <w:rPr>
                <w:del w:id="12568" w:author="Debbie Houldsworth" w:date="2020-05-12T16:59:00Z"/>
                <w:sz w:val="22"/>
              </w:rPr>
              <w:pPrChange w:id="12569" w:author="Debbie Houldsworth" w:date="2020-05-13T09:34:00Z">
                <w:pPr>
                  <w:pStyle w:val="BodyText"/>
                </w:pPr>
              </w:pPrChange>
            </w:pPr>
            <w:del w:id="12570" w:author="Debbie Houldsworth" w:date="2020-05-06T09:51:00Z">
              <w:r w:rsidDel="00506411">
                <w:rPr>
                  <w:sz w:val="22"/>
                </w:rPr>
                <w:delText>Meter Timeswitch Code Effective from Date</w:delText>
              </w:r>
            </w:del>
          </w:p>
        </w:tc>
        <w:tc>
          <w:tcPr>
            <w:tcW w:w="2684" w:type="dxa"/>
          </w:tcPr>
          <w:p w14:paraId="2E217B77" w14:textId="344641A6" w:rsidR="00FB7917" w:rsidDel="00AE1CD5" w:rsidRDefault="00FB7917">
            <w:pPr>
              <w:pStyle w:val="BodyText"/>
              <w:jc w:val="center"/>
              <w:outlineLvl w:val="0"/>
              <w:rPr>
                <w:del w:id="12571" w:author="Debbie Houldsworth" w:date="2020-05-12T16:59:00Z"/>
                <w:sz w:val="22"/>
              </w:rPr>
              <w:pPrChange w:id="12572" w:author="Debbie Houldsworth" w:date="2020-05-13T09:34:00Z">
                <w:pPr>
                  <w:pStyle w:val="BodyText"/>
                  <w:jc w:val="center"/>
                </w:pPr>
              </w:pPrChange>
            </w:pPr>
            <w:del w:id="12573" w:author="Debbie Houldsworth" w:date="2020-05-06T09:51:00Z">
              <w:r w:rsidDel="00506411">
                <w:rPr>
                  <w:sz w:val="22"/>
                </w:rPr>
                <w:delText>J0301</w:delText>
              </w:r>
            </w:del>
          </w:p>
        </w:tc>
        <w:tc>
          <w:tcPr>
            <w:tcW w:w="2806" w:type="dxa"/>
          </w:tcPr>
          <w:p w14:paraId="558A4E69" w14:textId="0651592C" w:rsidR="00FB7917" w:rsidDel="00AE1CD5" w:rsidRDefault="00FB7917">
            <w:pPr>
              <w:pStyle w:val="BodyText"/>
              <w:jc w:val="center"/>
              <w:outlineLvl w:val="0"/>
              <w:rPr>
                <w:del w:id="12574" w:author="Debbie Houldsworth" w:date="2020-05-12T16:59:00Z"/>
                <w:sz w:val="22"/>
              </w:rPr>
              <w:pPrChange w:id="12575" w:author="Debbie Houldsworth" w:date="2020-05-13T09:34:00Z">
                <w:pPr>
                  <w:pStyle w:val="BodyText"/>
                  <w:jc w:val="center"/>
                </w:pPr>
              </w:pPrChange>
            </w:pPr>
            <w:del w:id="12576" w:author="Debbie Houldsworth" w:date="2020-05-06T09:51:00Z">
              <w:r w:rsidDel="00506411">
                <w:rPr>
                  <w:sz w:val="22"/>
                </w:rPr>
                <w:delText>Supplier</w:delText>
              </w:r>
            </w:del>
          </w:p>
        </w:tc>
      </w:tr>
      <w:tr w:rsidR="00FB7917" w:rsidDel="00AE1CD5" w14:paraId="77D981FF" w14:textId="48DF4ECD" w:rsidTr="00C92D5B">
        <w:trPr>
          <w:trHeight w:val="386"/>
          <w:del w:id="12577" w:author="Debbie Houldsworth" w:date="2020-05-12T16:59:00Z"/>
        </w:trPr>
        <w:tc>
          <w:tcPr>
            <w:tcW w:w="1008" w:type="dxa"/>
          </w:tcPr>
          <w:p w14:paraId="28DD3FDC" w14:textId="1D87B70E" w:rsidR="00FB7917" w:rsidDel="00AE1CD5" w:rsidRDefault="00FB7917">
            <w:pPr>
              <w:pStyle w:val="BodyText"/>
              <w:jc w:val="center"/>
              <w:outlineLvl w:val="0"/>
              <w:rPr>
                <w:del w:id="12578" w:author="Debbie Houldsworth" w:date="2020-05-12T16:59:00Z"/>
                <w:sz w:val="22"/>
              </w:rPr>
              <w:pPrChange w:id="12579" w:author="Debbie Houldsworth" w:date="2020-05-13T09:34:00Z">
                <w:pPr>
                  <w:pStyle w:val="BodyText"/>
                  <w:jc w:val="center"/>
                </w:pPr>
              </w:pPrChange>
            </w:pPr>
            <w:del w:id="12580" w:author="Debbie Houldsworth" w:date="2020-05-06T09:51:00Z">
              <w:r w:rsidDel="00506411">
                <w:rPr>
                  <w:sz w:val="22"/>
                </w:rPr>
                <w:delText>6</w:delText>
              </w:r>
            </w:del>
          </w:p>
        </w:tc>
        <w:tc>
          <w:tcPr>
            <w:tcW w:w="1080" w:type="dxa"/>
          </w:tcPr>
          <w:p w14:paraId="4AE7A793" w14:textId="7A8666BB" w:rsidR="00FB7917" w:rsidDel="00AE1CD5" w:rsidRDefault="00FB7917">
            <w:pPr>
              <w:pStyle w:val="BodyText"/>
              <w:jc w:val="center"/>
              <w:outlineLvl w:val="0"/>
              <w:rPr>
                <w:del w:id="12581" w:author="Debbie Houldsworth" w:date="2020-05-12T16:59:00Z"/>
                <w:sz w:val="22"/>
              </w:rPr>
              <w:pPrChange w:id="12582" w:author="Debbie Houldsworth" w:date="2020-05-13T09:34:00Z">
                <w:pPr>
                  <w:pStyle w:val="BodyText"/>
                  <w:jc w:val="center"/>
                </w:pPr>
              </w:pPrChange>
            </w:pPr>
            <w:del w:id="12583" w:author="Debbie Houldsworth" w:date="2020-05-06T09:51:00Z">
              <w:r w:rsidDel="00506411">
                <w:rPr>
                  <w:sz w:val="22"/>
                </w:rPr>
                <w:delText>6</w:delText>
              </w:r>
            </w:del>
          </w:p>
        </w:tc>
        <w:tc>
          <w:tcPr>
            <w:tcW w:w="1330" w:type="dxa"/>
          </w:tcPr>
          <w:p w14:paraId="34148546" w14:textId="111FFB30" w:rsidR="00FB7917" w:rsidDel="00AE1CD5" w:rsidRDefault="00FB7917">
            <w:pPr>
              <w:pStyle w:val="BodyText"/>
              <w:outlineLvl w:val="0"/>
              <w:rPr>
                <w:del w:id="12584" w:author="Debbie Houldsworth" w:date="2020-05-12T16:59:00Z"/>
                <w:sz w:val="22"/>
              </w:rPr>
              <w:pPrChange w:id="12585" w:author="Debbie Houldsworth" w:date="2020-05-13T09:34:00Z">
                <w:pPr>
                  <w:pStyle w:val="BodyText"/>
                </w:pPr>
              </w:pPrChange>
            </w:pPr>
          </w:p>
        </w:tc>
        <w:tc>
          <w:tcPr>
            <w:tcW w:w="5240" w:type="dxa"/>
          </w:tcPr>
          <w:p w14:paraId="1249A43A" w14:textId="12F41F9B" w:rsidR="00FB7917" w:rsidDel="00AE1CD5" w:rsidRDefault="00FB7917">
            <w:pPr>
              <w:pStyle w:val="BodyText"/>
              <w:outlineLvl w:val="0"/>
              <w:rPr>
                <w:del w:id="12586" w:author="Debbie Houldsworth" w:date="2020-05-12T16:59:00Z"/>
                <w:b/>
                <w:sz w:val="22"/>
              </w:rPr>
              <w:pPrChange w:id="12587" w:author="Debbie Houldsworth" w:date="2020-05-13T09:34:00Z">
                <w:pPr>
                  <w:pStyle w:val="BodyText"/>
                </w:pPr>
              </w:pPrChange>
            </w:pPr>
            <w:del w:id="12588" w:author="Debbie Houldsworth" w:date="2020-05-06T09:51:00Z">
              <w:r w:rsidDel="00506411">
                <w:rPr>
                  <w:sz w:val="22"/>
                </w:rPr>
                <w:delText>Line Loss Factor Class Id</w:delText>
              </w:r>
            </w:del>
          </w:p>
        </w:tc>
        <w:tc>
          <w:tcPr>
            <w:tcW w:w="2684" w:type="dxa"/>
          </w:tcPr>
          <w:p w14:paraId="2E2DF7B9" w14:textId="3A6D3581" w:rsidR="00FB7917" w:rsidDel="00AE1CD5" w:rsidRDefault="00FB7917">
            <w:pPr>
              <w:pStyle w:val="BodyText"/>
              <w:jc w:val="center"/>
              <w:outlineLvl w:val="0"/>
              <w:rPr>
                <w:del w:id="12589" w:author="Debbie Houldsworth" w:date="2020-05-12T16:59:00Z"/>
                <w:b/>
                <w:sz w:val="22"/>
              </w:rPr>
              <w:pPrChange w:id="12590" w:author="Debbie Houldsworth" w:date="2020-05-13T09:34:00Z">
                <w:pPr>
                  <w:pStyle w:val="BodyText"/>
                  <w:jc w:val="center"/>
                </w:pPr>
              </w:pPrChange>
            </w:pPr>
            <w:del w:id="12591" w:author="Debbie Houldsworth" w:date="2020-05-06T09:51:00Z">
              <w:r w:rsidDel="00506411">
                <w:rPr>
                  <w:sz w:val="22"/>
                </w:rPr>
                <w:delText>J0147</w:delText>
              </w:r>
            </w:del>
          </w:p>
        </w:tc>
        <w:tc>
          <w:tcPr>
            <w:tcW w:w="2806" w:type="dxa"/>
          </w:tcPr>
          <w:p w14:paraId="348545F4" w14:textId="0AAA788C" w:rsidR="00FB7917" w:rsidDel="00AE1CD5" w:rsidRDefault="00FB7917">
            <w:pPr>
              <w:pStyle w:val="BodyText"/>
              <w:jc w:val="center"/>
              <w:outlineLvl w:val="0"/>
              <w:rPr>
                <w:del w:id="12592" w:author="Debbie Houldsworth" w:date="2020-05-12T16:59:00Z"/>
                <w:b/>
                <w:sz w:val="22"/>
              </w:rPr>
              <w:pPrChange w:id="12593" w:author="Debbie Houldsworth" w:date="2020-05-13T09:34:00Z">
                <w:pPr>
                  <w:pStyle w:val="BodyText"/>
                  <w:jc w:val="center"/>
                </w:pPr>
              </w:pPrChange>
            </w:pPr>
            <w:del w:id="12594" w:author="Debbie Houldsworth" w:date="2020-05-06T09:51:00Z">
              <w:r w:rsidDel="00506411">
                <w:rPr>
                  <w:sz w:val="22"/>
                </w:rPr>
                <w:delText>Distribution Business</w:delText>
              </w:r>
            </w:del>
          </w:p>
        </w:tc>
      </w:tr>
      <w:tr w:rsidR="00FB7917" w:rsidDel="00AE1CD5" w14:paraId="75D26B59" w14:textId="4DE0D0C5" w:rsidTr="00C92D5B">
        <w:trPr>
          <w:del w:id="12595" w:author="Debbie Houldsworth" w:date="2020-05-12T16:59:00Z"/>
        </w:trPr>
        <w:tc>
          <w:tcPr>
            <w:tcW w:w="1008" w:type="dxa"/>
          </w:tcPr>
          <w:p w14:paraId="6E5D041A" w14:textId="39DEF44D" w:rsidR="00FB7917" w:rsidDel="00AE1CD5" w:rsidRDefault="00FB7917">
            <w:pPr>
              <w:pStyle w:val="BodyText"/>
              <w:jc w:val="center"/>
              <w:outlineLvl w:val="0"/>
              <w:rPr>
                <w:del w:id="12596" w:author="Debbie Houldsworth" w:date="2020-05-12T16:59:00Z"/>
                <w:sz w:val="22"/>
              </w:rPr>
              <w:pPrChange w:id="12597" w:author="Debbie Houldsworth" w:date="2020-05-13T09:34:00Z">
                <w:pPr>
                  <w:pStyle w:val="BodyText"/>
                  <w:jc w:val="center"/>
                </w:pPr>
              </w:pPrChange>
            </w:pPr>
            <w:del w:id="12598" w:author="Debbie Houldsworth" w:date="2020-05-06T09:51:00Z">
              <w:r w:rsidDel="00506411">
                <w:rPr>
                  <w:sz w:val="22"/>
                </w:rPr>
                <w:delText>6A</w:delText>
              </w:r>
            </w:del>
          </w:p>
        </w:tc>
        <w:tc>
          <w:tcPr>
            <w:tcW w:w="1080" w:type="dxa"/>
          </w:tcPr>
          <w:p w14:paraId="01734C04" w14:textId="394F020B" w:rsidR="00FB7917" w:rsidDel="00AE1CD5" w:rsidRDefault="00FB7917">
            <w:pPr>
              <w:pStyle w:val="BodyText"/>
              <w:jc w:val="center"/>
              <w:outlineLvl w:val="0"/>
              <w:rPr>
                <w:del w:id="12599" w:author="Debbie Houldsworth" w:date="2020-05-12T16:59:00Z"/>
                <w:sz w:val="22"/>
              </w:rPr>
              <w:pPrChange w:id="12600" w:author="Debbie Houldsworth" w:date="2020-05-13T09:34:00Z">
                <w:pPr>
                  <w:pStyle w:val="BodyText"/>
                  <w:jc w:val="center"/>
                </w:pPr>
              </w:pPrChange>
            </w:pPr>
          </w:p>
        </w:tc>
        <w:tc>
          <w:tcPr>
            <w:tcW w:w="1330" w:type="dxa"/>
          </w:tcPr>
          <w:p w14:paraId="3F37DE97" w14:textId="270E3232" w:rsidR="00FB7917" w:rsidDel="00AE1CD5" w:rsidRDefault="00FB7917">
            <w:pPr>
              <w:pStyle w:val="BodyText"/>
              <w:outlineLvl w:val="0"/>
              <w:rPr>
                <w:del w:id="12601" w:author="Debbie Houldsworth" w:date="2020-05-12T16:59:00Z"/>
                <w:sz w:val="22"/>
              </w:rPr>
              <w:pPrChange w:id="12602" w:author="Debbie Houldsworth" w:date="2020-05-13T09:34:00Z">
                <w:pPr>
                  <w:pStyle w:val="BodyText"/>
                </w:pPr>
              </w:pPrChange>
            </w:pPr>
          </w:p>
        </w:tc>
        <w:tc>
          <w:tcPr>
            <w:tcW w:w="5240" w:type="dxa"/>
          </w:tcPr>
          <w:p w14:paraId="5D6315FB" w14:textId="66A8659A" w:rsidR="00FB7917" w:rsidDel="00AE1CD5" w:rsidRDefault="00FB7917">
            <w:pPr>
              <w:pStyle w:val="BodyText"/>
              <w:outlineLvl w:val="0"/>
              <w:rPr>
                <w:del w:id="12603" w:author="Debbie Houldsworth" w:date="2020-05-12T16:59:00Z"/>
                <w:sz w:val="22"/>
              </w:rPr>
              <w:pPrChange w:id="12604" w:author="Debbie Houldsworth" w:date="2020-05-13T09:34:00Z">
                <w:pPr>
                  <w:pStyle w:val="BodyText"/>
                </w:pPr>
              </w:pPrChange>
            </w:pPr>
            <w:del w:id="12605" w:author="Debbie Houldsworth" w:date="2020-05-06T09:51:00Z">
              <w:r w:rsidDel="00506411">
                <w:rPr>
                  <w:sz w:val="22"/>
                </w:rPr>
                <w:delText>Effective from Settlement Date (MSLLFC)</w:delText>
              </w:r>
            </w:del>
          </w:p>
        </w:tc>
        <w:tc>
          <w:tcPr>
            <w:tcW w:w="2684" w:type="dxa"/>
          </w:tcPr>
          <w:p w14:paraId="3D4F1C4B" w14:textId="654EC30C" w:rsidR="00FB7917" w:rsidDel="00AE1CD5" w:rsidRDefault="00FB7917">
            <w:pPr>
              <w:pStyle w:val="BodyText"/>
              <w:jc w:val="center"/>
              <w:outlineLvl w:val="0"/>
              <w:rPr>
                <w:del w:id="12606" w:author="Debbie Houldsworth" w:date="2020-05-12T16:59:00Z"/>
                <w:sz w:val="22"/>
              </w:rPr>
              <w:pPrChange w:id="12607" w:author="Debbie Houldsworth" w:date="2020-05-13T09:34:00Z">
                <w:pPr>
                  <w:pStyle w:val="BodyText"/>
                  <w:jc w:val="center"/>
                </w:pPr>
              </w:pPrChange>
            </w:pPr>
            <w:del w:id="12608" w:author="Debbie Houldsworth" w:date="2020-05-06T09:51:00Z">
              <w:r w:rsidDel="00506411">
                <w:rPr>
                  <w:sz w:val="22"/>
                </w:rPr>
                <w:delText>J0658</w:delText>
              </w:r>
            </w:del>
          </w:p>
        </w:tc>
        <w:tc>
          <w:tcPr>
            <w:tcW w:w="2806" w:type="dxa"/>
          </w:tcPr>
          <w:p w14:paraId="1EFD487B" w14:textId="199D981A" w:rsidR="00FB7917" w:rsidDel="00AE1CD5" w:rsidRDefault="00FB7917">
            <w:pPr>
              <w:pStyle w:val="BodyText"/>
              <w:jc w:val="center"/>
              <w:outlineLvl w:val="0"/>
              <w:rPr>
                <w:del w:id="12609" w:author="Debbie Houldsworth" w:date="2020-05-12T16:59:00Z"/>
                <w:sz w:val="22"/>
              </w:rPr>
              <w:pPrChange w:id="12610" w:author="Debbie Houldsworth" w:date="2020-05-13T09:34:00Z">
                <w:pPr>
                  <w:pStyle w:val="BodyText"/>
                  <w:jc w:val="center"/>
                </w:pPr>
              </w:pPrChange>
            </w:pPr>
            <w:del w:id="12611" w:author="Debbie Houldsworth" w:date="2020-05-06T09:51:00Z">
              <w:r w:rsidDel="00506411">
                <w:rPr>
                  <w:sz w:val="22"/>
                </w:rPr>
                <w:delText>Distribution Business</w:delText>
              </w:r>
            </w:del>
          </w:p>
        </w:tc>
      </w:tr>
      <w:tr w:rsidR="00FB7917" w:rsidDel="00AE1CD5" w14:paraId="3B1969B0" w14:textId="49BACAFE" w:rsidTr="00C92D5B">
        <w:trPr>
          <w:del w:id="12612" w:author="Debbie Houldsworth" w:date="2020-05-12T16:59:00Z"/>
        </w:trPr>
        <w:tc>
          <w:tcPr>
            <w:tcW w:w="1008" w:type="dxa"/>
          </w:tcPr>
          <w:p w14:paraId="246D3F47" w14:textId="44B5FFAA" w:rsidR="00FB7917" w:rsidDel="00AE1CD5" w:rsidRDefault="00FB7917">
            <w:pPr>
              <w:pStyle w:val="BodyText"/>
              <w:jc w:val="center"/>
              <w:outlineLvl w:val="0"/>
              <w:rPr>
                <w:del w:id="12613" w:author="Debbie Houldsworth" w:date="2020-05-12T16:59:00Z"/>
                <w:sz w:val="22"/>
              </w:rPr>
              <w:pPrChange w:id="12614" w:author="Debbie Houldsworth" w:date="2020-05-13T09:34:00Z">
                <w:pPr>
                  <w:pStyle w:val="BodyText"/>
                  <w:jc w:val="center"/>
                </w:pPr>
              </w:pPrChange>
            </w:pPr>
            <w:del w:id="12615" w:author="Debbie Houldsworth" w:date="2020-05-06T09:51:00Z">
              <w:r w:rsidDel="00506411">
                <w:rPr>
                  <w:sz w:val="22"/>
                </w:rPr>
                <w:delText>7</w:delText>
              </w:r>
            </w:del>
          </w:p>
        </w:tc>
        <w:tc>
          <w:tcPr>
            <w:tcW w:w="1080" w:type="dxa"/>
          </w:tcPr>
          <w:p w14:paraId="0E2149B5" w14:textId="151DFE64" w:rsidR="00FB7917" w:rsidDel="00AE1CD5" w:rsidRDefault="00FB7917">
            <w:pPr>
              <w:pStyle w:val="BodyText"/>
              <w:jc w:val="center"/>
              <w:outlineLvl w:val="0"/>
              <w:rPr>
                <w:del w:id="12616" w:author="Debbie Houldsworth" w:date="2020-05-12T16:59:00Z"/>
                <w:sz w:val="22"/>
              </w:rPr>
              <w:pPrChange w:id="12617" w:author="Debbie Houldsworth" w:date="2020-05-13T09:34:00Z">
                <w:pPr>
                  <w:pStyle w:val="BodyText"/>
                  <w:jc w:val="center"/>
                </w:pPr>
              </w:pPrChange>
            </w:pPr>
          </w:p>
        </w:tc>
        <w:tc>
          <w:tcPr>
            <w:tcW w:w="1330" w:type="dxa"/>
          </w:tcPr>
          <w:p w14:paraId="2E156019" w14:textId="3AB50FCE" w:rsidR="00FB7917" w:rsidDel="00AE1CD5" w:rsidRDefault="00FB7917">
            <w:pPr>
              <w:pStyle w:val="BodyText"/>
              <w:outlineLvl w:val="0"/>
              <w:rPr>
                <w:del w:id="12618" w:author="Debbie Houldsworth" w:date="2020-05-12T16:59:00Z"/>
                <w:sz w:val="22"/>
              </w:rPr>
              <w:pPrChange w:id="12619" w:author="Debbie Houldsworth" w:date="2020-05-13T09:34:00Z">
                <w:pPr>
                  <w:pStyle w:val="BodyText"/>
                </w:pPr>
              </w:pPrChange>
            </w:pPr>
          </w:p>
        </w:tc>
        <w:tc>
          <w:tcPr>
            <w:tcW w:w="5240" w:type="dxa"/>
          </w:tcPr>
          <w:p w14:paraId="05147388" w14:textId="4F2C24A2" w:rsidR="00FB7917" w:rsidDel="00AE1CD5" w:rsidRDefault="00FB7917">
            <w:pPr>
              <w:pStyle w:val="BodyText"/>
              <w:outlineLvl w:val="0"/>
              <w:rPr>
                <w:del w:id="12620" w:author="Debbie Houldsworth" w:date="2020-05-12T16:59:00Z"/>
                <w:b/>
                <w:sz w:val="22"/>
              </w:rPr>
              <w:pPrChange w:id="12621" w:author="Debbie Houldsworth" w:date="2020-05-13T09:34:00Z">
                <w:pPr>
                  <w:pStyle w:val="BodyText"/>
                </w:pPr>
              </w:pPrChange>
            </w:pPr>
            <w:del w:id="12622" w:author="Debbie Houldsworth" w:date="2020-05-06T09:51:00Z">
              <w:r w:rsidDel="00506411">
                <w:rPr>
                  <w:sz w:val="22"/>
                </w:rPr>
                <w:delText>Change of Tenancy Indicator</w:delText>
              </w:r>
            </w:del>
          </w:p>
        </w:tc>
        <w:tc>
          <w:tcPr>
            <w:tcW w:w="2684" w:type="dxa"/>
          </w:tcPr>
          <w:p w14:paraId="7CA0D0B7" w14:textId="6B8629AC" w:rsidR="00FB7917" w:rsidDel="00AE1CD5" w:rsidRDefault="00FB7917">
            <w:pPr>
              <w:pStyle w:val="BodyText"/>
              <w:jc w:val="center"/>
              <w:outlineLvl w:val="0"/>
              <w:rPr>
                <w:del w:id="12623" w:author="Debbie Houldsworth" w:date="2020-05-12T16:59:00Z"/>
                <w:b/>
                <w:sz w:val="22"/>
              </w:rPr>
              <w:pPrChange w:id="12624" w:author="Debbie Houldsworth" w:date="2020-05-13T09:34:00Z">
                <w:pPr>
                  <w:pStyle w:val="BodyText"/>
                  <w:jc w:val="center"/>
                </w:pPr>
              </w:pPrChange>
            </w:pPr>
            <w:del w:id="12625" w:author="Debbie Houldsworth" w:date="2020-05-06T09:51:00Z">
              <w:r w:rsidDel="00506411">
                <w:rPr>
                  <w:sz w:val="22"/>
                </w:rPr>
                <w:delText>J0215</w:delText>
              </w:r>
            </w:del>
          </w:p>
        </w:tc>
        <w:tc>
          <w:tcPr>
            <w:tcW w:w="2806" w:type="dxa"/>
          </w:tcPr>
          <w:p w14:paraId="4073F20B" w14:textId="14F9AEFD" w:rsidR="00FB7917" w:rsidDel="00AE1CD5" w:rsidRDefault="00FB7917">
            <w:pPr>
              <w:pStyle w:val="BodyText"/>
              <w:jc w:val="center"/>
              <w:outlineLvl w:val="0"/>
              <w:rPr>
                <w:del w:id="12626" w:author="Debbie Houldsworth" w:date="2020-05-12T16:59:00Z"/>
                <w:b/>
                <w:sz w:val="22"/>
              </w:rPr>
              <w:pPrChange w:id="12627" w:author="Debbie Houldsworth" w:date="2020-05-13T09:34:00Z">
                <w:pPr>
                  <w:pStyle w:val="BodyText"/>
                  <w:jc w:val="center"/>
                </w:pPr>
              </w:pPrChange>
            </w:pPr>
            <w:del w:id="12628" w:author="Debbie Houldsworth" w:date="2020-05-06T09:51:00Z">
              <w:r w:rsidDel="00506411">
                <w:rPr>
                  <w:sz w:val="22"/>
                </w:rPr>
                <w:delText>Supplier</w:delText>
              </w:r>
            </w:del>
          </w:p>
        </w:tc>
      </w:tr>
      <w:tr w:rsidR="00FB7917" w:rsidDel="00AE1CD5" w14:paraId="258F8C31" w14:textId="432929F5" w:rsidTr="00C92D5B">
        <w:trPr>
          <w:del w:id="12629" w:author="Debbie Houldsworth" w:date="2020-05-12T16:59:00Z"/>
        </w:trPr>
        <w:tc>
          <w:tcPr>
            <w:tcW w:w="1008" w:type="dxa"/>
          </w:tcPr>
          <w:p w14:paraId="58F848AC" w14:textId="1E0A5D20" w:rsidR="00FB7917" w:rsidDel="00AE1CD5" w:rsidRDefault="00FB7917">
            <w:pPr>
              <w:pStyle w:val="BodyText"/>
              <w:jc w:val="center"/>
              <w:outlineLvl w:val="0"/>
              <w:rPr>
                <w:del w:id="12630" w:author="Debbie Houldsworth" w:date="2020-05-12T16:59:00Z"/>
                <w:sz w:val="22"/>
              </w:rPr>
              <w:pPrChange w:id="12631" w:author="Debbie Houldsworth" w:date="2020-05-13T09:34:00Z">
                <w:pPr>
                  <w:pStyle w:val="BodyText"/>
                  <w:jc w:val="center"/>
                </w:pPr>
              </w:pPrChange>
            </w:pPr>
            <w:del w:id="12632" w:author="Debbie Houldsworth" w:date="2020-05-06T09:51:00Z">
              <w:r w:rsidDel="00506411">
                <w:rPr>
                  <w:sz w:val="22"/>
                </w:rPr>
                <w:delText>8</w:delText>
              </w:r>
            </w:del>
          </w:p>
        </w:tc>
        <w:tc>
          <w:tcPr>
            <w:tcW w:w="1080" w:type="dxa"/>
          </w:tcPr>
          <w:p w14:paraId="4808D01E" w14:textId="0EA348DA" w:rsidR="00FB7917" w:rsidDel="00AE1CD5" w:rsidRDefault="00FB7917">
            <w:pPr>
              <w:pStyle w:val="BodyText"/>
              <w:jc w:val="center"/>
              <w:outlineLvl w:val="0"/>
              <w:rPr>
                <w:del w:id="12633" w:author="Debbie Houldsworth" w:date="2020-05-12T16:59:00Z"/>
                <w:sz w:val="22"/>
              </w:rPr>
              <w:pPrChange w:id="12634" w:author="Debbie Houldsworth" w:date="2020-05-13T09:34:00Z">
                <w:pPr>
                  <w:pStyle w:val="BodyText"/>
                  <w:jc w:val="center"/>
                </w:pPr>
              </w:pPrChange>
            </w:pPr>
          </w:p>
        </w:tc>
        <w:tc>
          <w:tcPr>
            <w:tcW w:w="1330" w:type="dxa"/>
          </w:tcPr>
          <w:p w14:paraId="1524DC61" w14:textId="292E9DD3" w:rsidR="00FB7917" w:rsidDel="00AE1CD5" w:rsidRDefault="00FB7917">
            <w:pPr>
              <w:pStyle w:val="BodyText"/>
              <w:outlineLvl w:val="0"/>
              <w:rPr>
                <w:del w:id="12635" w:author="Debbie Houldsworth" w:date="2020-05-12T16:59:00Z"/>
                <w:sz w:val="22"/>
              </w:rPr>
              <w:pPrChange w:id="12636" w:author="Debbie Houldsworth" w:date="2020-05-13T09:34:00Z">
                <w:pPr>
                  <w:pStyle w:val="BodyText"/>
                </w:pPr>
              </w:pPrChange>
            </w:pPr>
          </w:p>
        </w:tc>
        <w:tc>
          <w:tcPr>
            <w:tcW w:w="5240" w:type="dxa"/>
          </w:tcPr>
          <w:p w14:paraId="422721AC" w14:textId="7C697E31" w:rsidR="00FB7917" w:rsidDel="00AE1CD5" w:rsidRDefault="00FB7917">
            <w:pPr>
              <w:pStyle w:val="BodyText"/>
              <w:outlineLvl w:val="0"/>
              <w:rPr>
                <w:del w:id="12637" w:author="Debbie Houldsworth" w:date="2020-05-12T16:59:00Z"/>
                <w:sz w:val="22"/>
              </w:rPr>
              <w:pPrChange w:id="12638" w:author="Debbie Houldsworth" w:date="2020-05-13T09:34:00Z">
                <w:pPr>
                  <w:pStyle w:val="BodyText"/>
                </w:pPr>
              </w:pPrChange>
            </w:pPr>
            <w:del w:id="12639" w:author="Debbie Houldsworth" w:date="2020-05-06T09:51:00Z">
              <w:r w:rsidDel="00506411">
                <w:rPr>
                  <w:sz w:val="22"/>
                </w:rPr>
                <w:delText>Supplier Id</w:delText>
              </w:r>
            </w:del>
          </w:p>
        </w:tc>
        <w:tc>
          <w:tcPr>
            <w:tcW w:w="2684" w:type="dxa"/>
          </w:tcPr>
          <w:p w14:paraId="7243924E" w14:textId="761B1622" w:rsidR="00FB7917" w:rsidDel="00AE1CD5" w:rsidRDefault="00FB7917">
            <w:pPr>
              <w:pStyle w:val="BodyText"/>
              <w:jc w:val="center"/>
              <w:outlineLvl w:val="0"/>
              <w:rPr>
                <w:del w:id="12640" w:author="Debbie Houldsworth" w:date="2020-05-12T16:59:00Z"/>
                <w:sz w:val="22"/>
              </w:rPr>
              <w:pPrChange w:id="12641" w:author="Debbie Houldsworth" w:date="2020-05-13T09:34:00Z">
                <w:pPr>
                  <w:pStyle w:val="BodyText"/>
                  <w:jc w:val="center"/>
                </w:pPr>
              </w:pPrChange>
            </w:pPr>
            <w:del w:id="12642" w:author="Debbie Houldsworth" w:date="2020-05-06T09:51:00Z">
              <w:r w:rsidDel="00506411">
                <w:rPr>
                  <w:sz w:val="22"/>
                </w:rPr>
                <w:delText>J0084</w:delText>
              </w:r>
            </w:del>
          </w:p>
        </w:tc>
        <w:tc>
          <w:tcPr>
            <w:tcW w:w="2806" w:type="dxa"/>
          </w:tcPr>
          <w:p w14:paraId="2550BDD6" w14:textId="082D0BC5" w:rsidR="00FB7917" w:rsidDel="00AE1CD5" w:rsidRDefault="00FB7917">
            <w:pPr>
              <w:pStyle w:val="BodyText"/>
              <w:jc w:val="center"/>
              <w:outlineLvl w:val="0"/>
              <w:rPr>
                <w:del w:id="12643" w:author="Debbie Houldsworth" w:date="2020-05-12T16:59:00Z"/>
                <w:sz w:val="22"/>
              </w:rPr>
              <w:pPrChange w:id="12644" w:author="Debbie Houldsworth" w:date="2020-05-13T09:34:00Z">
                <w:pPr>
                  <w:pStyle w:val="BodyText"/>
                  <w:jc w:val="center"/>
                </w:pPr>
              </w:pPrChange>
            </w:pPr>
            <w:del w:id="12645" w:author="Debbie Houldsworth" w:date="2020-05-06T09:51:00Z">
              <w:r w:rsidDel="00506411">
                <w:rPr>
                  <w:sz w:val="22"/>
                </w:rPr>
                <w:delText>Supplier</w:delText>
              </w:r>
            </w:del>
          </w:p>
        </w:tc>
      </w:tr>
      <w:tr w:rsidR="00FB7917" w:rsidDel="00AE1CD5" w14:paraId="0E3B70FC" w14:textId="3D9A2DC4" w:rsidTr="00C92D5B">
        <w:trPr>
          <w:del w:id="12646" w:author="Debbie Houldsworth" w:date="2020-05-12T16:59:00Z"/>
        </w:trPr>
        <w:tc>
          <w:tcPr>
            <w:tcW w:w="1008" w:type="dxa"/>
          </w:tcPr>
          <w:p w14:paraId="0F01F84A" w14:textId="1D3B67FC" w:rsidR="00FB7917" w:rsidDel="00AE1CD5" w:rsidRDefault="00FB7917">
            <w:pPr>
              <w:pStyle w:val="BodyText"/>
              <w:jc w:val="center"/>
              <w:outlineLvl w:val="0"/>
              <w:rPr>
                <w:del w:id="12647" w:author="Debbie Houldsworth" w:date="2020-05-12T16:59:00Z"/>
                <w:sz w:val="22"/>
              </w:rPr>
              <w:pPrChange w:id="12648" w:author="Debbie Houldsworth" w:date="2020-05-13T09:34:00Z">
                <w:pPr>
                  <w:pStyle w:val="BodyText"/>
                  <w:jc w:val="center"/>
                </w:pPr>
              </w:pPrChange>
            </w:pPr>
            <w:del w:id="12649" w:author="Debbie Houldsworth" w:date="2020-05-06T09:51:00Z">
              <w:r w:rsidDel="00506411">
                <w:rPr>
                  <w:sz w:val="22"/>
                </w:rPr>
                <w:delText>9</w:delText>
              </w:r>
            </w:del>
          </w:p>
        </w:tc>
        <w:tc>
          <w:tcPr>
            <w:tcW w:w="1080" w:type="dxa"/>
          </w:tcPr>
          <w:p w14:paraId="599EE31B" w14:textId="0B10E912" w:rsidR="00FB7917" w:rsidDel="00AE1CD5" w:rsidRDefault="00FB7917">
            <w:pPr>
              <w:pStyle w:val="BodyText"/>
              <w:jc w:val="center"/>
              <w:outlineLvl w:val="0"/>
              <w:rPr>
                <w:del w:id="12650" w:author="Debbie Houldsworth" w:date="2020-05-12T16:59:00Z"/>
                <w:sz w:val="22"/>
              </w:rPr>
              <w:pPrChange w:id="12651" w:author="Debbie Houldsworth" w:date="2020-05-13T09:34:00Z">
                <w:pPr>
                  <w:pStyle w:val="BodyText"/>
                  <w:jc w:val="center"/>
                </w:pPr>
              </w:pPrChange>
            </w:pPr>
          </w:p>
        </w:tc>
        <w:tc>
          <w:tcPr>
            <w:tcW w:w="1330" w:type="dxa"/>
          </w:tcPr>
          <w:p w14:paraId="3F7B73CD" w14:textId="22CA05B2" w:rsidR="00FB7917" w:rsidDel="00AE1CD5" w:rsidRDefault="00FB7917">
            <w:pPr>
              <w:pStyle w:val="BodyText"/>
              <w:outlineLvl w:val="0"/>
              <w:rPr>
                <w:del w:id="12652" w:author="Debbie Houldsworth" w:date="2020-05-12T16:59:00Z"/>
                <w:sz w:val="22"/>
              </w:rPr>
              <w:pPrChange w:id="12653" w:author="Debbie Houldsworth" w:date="2020-05-13T09:34:00Z">
                <w:pPr>
                  <w:pStyle w:val="BodyText"/>
                </w:pPr>
              </w:pPrChange>
            </w:pPr>
          </w:p>
        </w:tc>
        <w:tc>
          <w:tcPr>
            <w:tcW w:w="5240" w:type="dxa"/>
          </w:tcPr>
          <w:p w14:paraId="7E165603" w14:textId="3B49534F" w:rsidR="00FB7917" w:rsidDel="00AE1CD5" w:rsidRDefault="00FB7917">
            <w:pPr>
              <w:pStyle w:val="BodyText"/>
              <w:outlineLvl w:val="0"/>
              <w:rPr>
                <w:del w:id="12654" w:author="Debbie Houldsworth" w:date="2020-05-12T16:59:00Z"/>
                <w:sz w:val="22"/>
              </w:rPr>
              <w:pPrChange w:id="12655" w:author="Debbie Houldsworth" w:date="2020-05-13T09:34:00Z">
                <w:pPr>
                  <w:pStyle w:val="BodyText"/>
                </w:pPr>
              </w:pPrChange>
            </w:pPr>
            <w:del w:id="12656" w:author="Debbie Houldsworth" w:date="2020-05-06T09:51:00Z">
              <w:r w:rsidDel="00506411">
                <w:rPr>
                  <w:sz w:val="22"/>
                </w:rPr>
                <w:delText>Metering Point Address</w:delText>
              </w:r>
            </w:del>
          </w:p>
        </w:tc>
        <w:tc>
          <w:tcPr>
            <w:tcW w:w="2684" w:type="dxa"/>
          </w:tcPr>
          <w:p w14:paraId="39EEA96D" w14:textId="070DC8C8" w:rsidR="00FB7917" w:rsidDel="00AE1CD5" w:rsidRDefault="00FB7917">
            <w:pPr>
              <w:pStyle w:val="BodyText"/>
              <w:jc w:val="center"/>
              <w:outlineLvl w:val="0"/>
              <w:rPr>
                <w:del w:id="12657" w:author="Debbie Houldsworth" w:date="2020-05-12T16:59:00Z"/>
                <w:sz w:val="22"/>
              </w:rPr>
              <w:pPrChange w:id="12658" w:author="Debbie Houldsworth" w:date="2020-05-13T09:34:00Z">
                <w:pPr>
                  <w:pStyle w:val="BodyText"/>
                  <w:jc w:val="center"/>
                </w:pPr>
              </w:pPrChange>
            </w:pPr>
            <w:del w:id="12659" w:author="Debbie Houldsworth" w:date="2020-05-06T09:51:00Z">
              <w:r w:rsidDel="00506411">
                <w:rPr>
                  <w:sz w:val="22"/>
                </w:rPr>
                <w:delText>J1036 - J1044</w:delText>
              </w:r>
            </w:del>
          </w:p>
        </w:tc>
        <w:tc>
          <w:tcPr>
            <w:tcW w:w="2806" w:type="dxa"/>
          </w:tcPr>
          <w:p w14:paraId="13E689A6" w14:textId="36DC5448" w:rsidR="00FB7917" w:rsidDel="00AE1CD5" w:rsidRDefault="00FB7917">
            <w:pPr>
              <w:pStyle w:val="BodyText"/>
              <w:jc w:val="center"/>
              <w:outlineLvl w:val="0"/>
              <w:rPr>
                <w:del w:id="12660" w:author="Debbie Houldsworth" w:date="2020-05-12T16:59:00Z"/>
                <w:sz w:val="22"/>
              </w:rPr>
              <w:pPrChange w:id="12661" w:author="Debbie Houldsworth" w:date="2020-05-13T09:34:00Z">
                <w:pPr>
                  <w:pStyle w:val="BodyText"/>
                  <w:jc w:val="center"/>
                </w:pPr>
              </w:pPrChange>
            </w:pPr>
            <w:del w:id="12662" w:author="Debbie Houldsworth" w:date="2020-05-06T09:51:00Z">
              <w:r w:rsidDel="00506411">
                <w:rPr>
                  <w:sz w:val="22"/>
                </w:rPr>
                <w:delText>Distribution Business</w:delText>
              </w:r>
            </w:del>
          </w:p>
        </w:tc>
      </w:tr>
      <w:tr w:rsidR="00FB7917" w:rsidDel="00AE1CD5" w14:paraId="75FB5BF9" w14:textId="4C3972AC" w:rsidTr="00C92D5B">
        <w:trPr>
          <w:del w:id="12663" w:author="Debbie Houldsworth" w:date="2020-05-12T16:59:00Z"/>
        </w:trPr>
        <w:tc>
          <w:tcPr>
            <w:tcW w:w="1008" w:type="dxa"/>
          </w:tcPr>
          <w:p w14:paraId="196A388F" w14:textId="5EDA8959" w:rsidR="00FB7917" w:rsidDel="00AE1CD5" w:rsidRDefault="00FB7917">
            <w:pPr>
              <w:pStyle w:val="BodyText"/>
              <w:jc w:val="center"/>
              <w:outlineLvl w:val="0"/>
              <w:rPr>
                <w:del w:id="12664" w:author="Debbie Houldsworth" w:date="2020-05-12T16:59:00Z"/>
                <w:sz w:val="22"/>
              </w:rPr>
              <w:pPrChange w:id="12665" w:author="Debbie Houldsworth" w:date="2020-05-13T09:34:00Z">
                <w:pPr>
                  <w:pStyle w:val="BodyText"/>
                  <w:jc w:val="center"/>
                </w:pPr>
              </w:pPrChange>
            </w:pPr>
            <w:del w:id="12666" w:author="Debbie Houldsworth" w:date="2020-05-06T09:51:00Z">
              <w:r w:rsidDel="00506411">
                <w:rPr>
                  <w:sz w:val="22"/>
                </w:rPr>
                <w:delText>9A</w:delText>
              </w:r>
            </w:del>
          </w:p>
        </w:tc>
        <w:tc>
          <w:tcPr>
            <w:tcW w:w="1080" w:type="dxa"/>
          </w:tcPr>
          <w:p w14:paraId="1B088498" w14:textId="00D410AD" w:rsidR="00FB7917" w:rsidDel="00AE1CD5" w:rsidRDefault="00FB7917">
            <w:pPr>
              <w:pStyle w:val="BodyText"/>
              <w:jc w:val="center"/>
              <w:outlineLvl w:val="0"/>
              <w:rPr>
                <w:del w:id="12667" w:author="Debbie Houldsworth" w:date="2020-05-12T16:59:00Z"/>
                <w:sz w:val="22"/>
              </w:rPr>
              <w:pPrChange w:id="12668" w:author="Debbie Houldsworth" w:date="2020-05-13T09:34:00Z">
                <w:pPr>
                  <w:pStyle w:val="BodyText"/>
                  <w:jc w:val="center"/>
                </w:pPr>
              </w:pPrChange>
            </w:pPr>
          </w:p>
        </w:tc>
        <w:tc>
          <w:tcPr>
            <w:tcW w:w="1330" w:type="dxa"/>
          </w:tcPr>
          <w:p w14:paraId="30D36900" w14:textId="62905B31" w:rsidR="00FB7917" w:rsidDel="00AE1CD5" w:rsidRDefault="00FB7917">
            <w:pPr>
              <w:pStyle w:val="BodyText"/>
              <w:outlineLvl w:val="0"/>
              <w:rPr>
                <w:del w:id="12669" w:author="Debbie Houldsworth" w:date="2020-05-12T16:59:00Z"/>
                <w:sz w:val="22"/>
              </w:rPr>
              <w:pPrChange w:id="12670" w:author="Debbie Houldsworth" w:date="2020-05-13T09:34:00Z">
                <w:pPr>
                  <w:pStyle w:val="BodyText"/>
                </w:pPr>
              </w:pPrChange>
            </w:pPr>
          </w:p>
        </w:tc>
        <w:tc>
          <w:tcPr>
            <w:tcW w:w="5240" w:type="dxa"/>
          </w:tcPr>
          <w:p w14:paraId="396FFE2A" w14:textId="5707564B" w:rsidR="00FB7917" w:rsidDel="00AE1CD5" w:rsidRDefault="00FB7917">
            <w:pPr>
              <w:pStyle w:val="BodyText"/>
              <w:outlineLvl w:val="0"/>
              <w:rPr>
                <w:del w:id="12671" w:author="Debbie Houldsworth" w:date="2020-05-12T16:59:00Z"/>
                <w:sz w:val="22"/>
              </w:rPr>
              <w:pPrChange w:id="12672" w:author="Debbie Houldsworth" w:date="2020-05-13T09:34:00Z">
                <w:pPr>
                  <w:pStyle w:val="BodyText"/>
                </w:pPr>
              </w:pPrChange>
            </w:pPr>
            <w:del w:id="12673" w:author="Debbie Houldsworth" w:date="2020-05-06T09:51:00Z">
              <w:r w:rsidDel="00506411">
                <w:rPr>
                  <w:sz w:val="22"/>
                </w:rPr>
                <w:delText>Metering Point Postcode</w:delText>
              </w:r>
            </w:del>
          </w:p>
        </w:tc>
        <w:tc>
          <w:tcPr>
            <w:tcW w:w="2684" w:type="dxa"/>
          </w:tcPr>
          <w:p w14:paraId="187670F2" w14:textId="4F866B57" w:rsidR="00FB7917" w:rsidDel="00AE1CD5" w:rsidRDefault="00FB7917">
            <w:pPr>
              <w:pStyle w:val="BodyText"/>
              <w:jc w:val="center"/>
              <w:outlineLvl w:val="0"/>
              <w:rPr>
                <w:del w:id="12674" w:author="Debbie Houldsworth" w:date="2020-05-12T16:59:00Z"/>
                <w:sz w:val="22"/>
              </w:rPr>
              <w:pPrChange w:id="12675" w:author="Debbie Houldsworth" w:date="2020-05-13T09:34:00Z">
                <w:pPr>
                  <w:pStyle w:val="BodyText"/>
                  <w:jc w:val="center"/>
                </w:pPr>
              </w:pPrChange>
            </w:pPr>
            <w:del w:id="12676" w:author="Debbie Houldsworth" w:date="2020-05-06T09:51:00Z">
              <w:r w:rsidDel="00506411">
                <w:rPr>
                  <w:sz w:val="22"/>
                </w:rPr>
                <w:delText>J0263</w:delText>
              </w:r>
            </w:del>
          </w:p>
        </w:tc>
        <w:tc>
          <w:tcPr>
            <w:tcW w:w="2806" w:type="dxa"/>
          </w:tcPr>
          <w:p w14:paraId="12D7A5AB" w14:textId="72D0B840" w:rsidR="00FB7917" w:rsidDel="00AE1CD5" w:rsidRDefault="00FB7917">
            <w:pPr>
              <w:pStyle w:val="BodyText"/>
              <w:jc w:val="center"/>
              <w:outlineLvl w:val="0"/>
              <w:rPr>
                <w:del w:id="12677" w:author="Debbie Houldsworth" w:date="2020-05-12T16:59:00Z"/>
                <w:sz w:val="22"/>
              </w:rPr>
              <w:pPrChange w:id="12678" w:author="Debbie Houldsworth" w:date="2020-05-13T09:34:00Z">
                <w:pPr>
                  <w:pStyle w:val="BodyText"/>
                  <w:jc w:val="center"/>
                </w:pPr>
              </w:pPrChange>
            </w:pPr>
            <w:del w:id="12679" w:author="Debbie Houldsworth" w:date="2020-05-06T09:51:00Z">
              <w:r w:rsidDel="00506411">
                <w:rPr>
                  <w:sz w:val="22"/>
                </w:rPr>
                <w:delText>Distribution Business</w:delText>
              </w:r>
            </w:del>
          </w:p>
        </w:tc>
      </w:tr>
      <w:tr w:rsidR="00E07541" w:rsidDel="00AE1CD5" w14:paraId="6B1F4AC7" w14:textId="33D6A9ED" w:rsidTr="00C92D5B">
        <w:trPr>
          <w:del w:id="12680" w:author="Debbie Houldsworth" w:date="2020-05-12T16:59:00Z"/>
        </w:trPr>
        <w:tc>
          <w:tcPr>
            <w:tcW w:w="1008" w:type="dxa"/>
          </w:tcPr>
          <w:p w14:paraId="47044AE7" w14:textId="52F12167" w:rsidR="00E07541" w:rsidDel="00AE1CD5" w:rsidRDefault="00E07541">
            <w:pPr>
              <w:pStyle w:val="BodyText"/>
              <w:jc w:val="center"/>
              <w:outlineLvl w:val="0"/>
              <w:rPr>
                <w:del w:id="12681" w:author="Debbie Houldsworth" w:date="2020-05-12T16:59:00Z"/>
                <w:sz w:val="22"/>
              </w:rPr>
              <w:pPrChange w:id="12682" w:author="Debbie Houldsworth" w:date="2020-05-13T09:34:00Z">
                <w:pPr>
                  <w:pStyle w:val="BodyText"/>
                  <w:jc w:val="center"/>
                </w:pPr>
              </w:pPrChange>
            </w:pPr>
            <w:del w:id="12683" w:author="Debbie Houldsworth" w:date="2020-05-06T09:51:00Z">
              <w:r w:rsidDel="00506411">
                <w:rPr>
                  <w:sz w:val="22"/>
                </w:rPr>
                <w:delText>9B</w:delText>
              </w:r>
            </w:del>
          </w:p>
        </w:tc>
        <w:tc>
          <w:tcPr>
            <w:tcW w:w="1080" w:type="dxa"/>
          </w:tcPr>
          <w:p w14:paraId="0ABA6C0B" w14:textId="079B3BFF" w:rsidR="00E07541" w:rsidDel="00AE1CD5" w:rsidRDefault="00E07541">
            <w:pPr>
              <w:pStyle w:val="BodyText"/>
              <w:jc w:val="center"/>
              <w:outlineLvl w:val="0"/>
              <w:rPr>
                <w:del w:id="12684" w:author="Debbie Houldsworth" w:date="2020-05-12T16:59:00Z"/>
                <w:sz w:val="22"/>
              </w:rPr>
              <w:pPrChange w:id="12685" w:author="Debbie Houldsworth" w:date="2020-05-13T09:34:00Z">
                <w:pPr>
                  <w:pStyle w:val="BodyText"/>
                  <w:jc w:val="center"/>
                </w:pPr>
              </w:pPrChange>
            </w:pPr>
          </w:p>
        </w:tc>
        <w:tc>
          <w:tcPr>
            <w:tcW w:w="1330" w:type="dxa"/>
          </w:tcPr>
          <w:p w14:paraId="2CCF9998" w14:textId="6959555D" w:rsidR="00E07541" w:rsidRPr="00E07541" w:rsidDel="00AE1CD5" w:rsidRDefault="00E07541">
            <w:pPr>
              <w:pStyle w:val="BodyText"/>
              <w:outlineLvl w:val="0"/>
              <w:rPr>
                <w:del w:id="12686" w:author="Debbie Houldsworth" w:date="2020-05-12T16:59:00Z"/>
                <w:sz w:val="22"/>
              </w:rPr>
              <w:pPrChange w:id="12687" w:author="Debbie Houldsworth" w:date="2020-05-13T09:34:00Z">
                <w:pPr>
                  <w:pStyle w:val="BodyText"/>
                </w:pPr>
              </w:pPrChange>
            </w:pPr>
          </w:p>
        </w:tc>
        <w:tc>
          <w:tcPr>
            <w:tcW w:w="5240" w:type="dxa"/>
          </w:tcPr>
          <w:p w14:paraId="33442D84" w14:textId="232CC5AD" w:rsidR="00E07541" w:rsidRPr="00E07541" w:rsidDel="00AE1CD5" w:rsidRDefault="00E07541">
            <w:pPr>
              <w:pStyle w:val="BodyText"/>
              <w:outlineLvl w:val="0"/>
              <w:rPr>
                <w:del w:id="12688" w:author="Debbie Houldsworth" w:date="2020-05-12T16:59:00Z"/>
                <w:sz w:val="22"/>
              </w:rPr>
              <w:pPrChange w:id="12689" w:author="Debbie Houldsworth" w:date="2020-05-13T09:34:00Z">
                <w:pPr>
                  <w:pStyle w:val="BodyText"/>
                </w:pPr>
              </w:pPrChange>
            </w:pPr>
            <w:del w:id="12690" w:author="Debbie Houldsworth" w:date="2020-05-06T09:51:00Z">
              <w:r w:rsidRPr="00E07541" w:rsidDel="00506411">
                <w:rPr>
                  <w:sz w:val="22"/>
                  <w:szCs w:val="22"/>
                </w:rPr>
                <w:delText>Metering Point Unique Property Reference Number (UPRN)</w:delText>
              </w:r>
              <w:r w:rsidR="00C92D5B" w:rsidDel="00506411">
                <w:rPr>
                  <w:sz w:val="22"/>
                  <w:szCs w:val="22"/>
                </w:rPr>
                <w:delText>*</w:delText>
              </w:r>
            </w:del>
          </w:p>
        </w:tc>
        <w:tc>
          <w:tcPr>
            <w:tcW w:w="2684" w:type="dxa"/>
          </w:tcPr>
          <w:p w14:paraId="5992FDDD" w14:textId="07A83F1D" w:rsidR="00E07541" w:rsidDel="00AE1CD5" w:rsidRDefault="00E07541">
            <w:pPr>
              <w:pStyle w:val="BodyText"/>
              <w:jc w:val="center"/>
              <w:outlineLvl w:val="0"/>
              <w:rPr>
                <w:del w:id="12691" w:author="Debbie Houldsworth" w:date="2020-05-12T16:59:00Z"/>
                <w:sz w:val="22"/>
              </w:rPr>
              <w:pPrChange w:id="12692" w:author="Debbie Houldsworth" w:date="2020-05-13T09:34:00Z">
                <w:pPr>
                  <w:pStyle w:val="BodyText"/>
                  <w:jc w:val="center"/>
                </w:pPr>
              </w:pPrChange>
            </w:pPr>
            <w:del w:id="12693" w:author="Debbie Houldsworth" w:date="2020-05-06T09:51:00Z">
              <w:r w:rsidDel="00506411">
                <w:rPr>
                  <w:sz w:val="22"/>
                </w:rPr>
                <w:delText>J1840</w:delText>
              </w:r>
            </w:del>
          </w:p>
        </w:tc>
        <w:tc>
          <w:tcPr>
            <w:tcW w:w="2806" w:type="dxa"/>
          </w:tcPr>
          <w:p w14:paraId="7721EA1D" w14:textId="5C89F707" w:rsidR="00E07541" w:rsidDel="00AE1CD5" w:rsidRDefault="00E07541">
            <w:pPr>
              <w:pStyle w:val="BodyText"/>
              <w:jc w:val="center"/>
              <w:outlineLvl w:val="0"/>
              <w:rPr>
                <w:del w:id="12694" w:author="Debbie Houldsworth" w:date="2020-05-12T16:59:00Z"/>
                <w:sz w:val="22"/>
              </w:rPr>
              <w:pPrChange w:id="12695" w:author="Debbie Houldsworth" w:date="2020-05-13T09:34:00Z">
                <w:pPr>
                  <w:pStyle w:val="BodyText"/>
                  <w:jc w:val="center"/>
                </w:pPr>
              </w:pPrChange>
            </w:pPr>
            <w:del w:id="12696" w:author="Debbie Houldsworth" w:date="2020-05-06T09:51:00Z">
              <w:r w:rsidDel="00506411">
                <w:rPr>
                  <w:sz w:val="22"/>
                </w:rPr>
                <w:delText>Distribution Business</w:delText>
              </w:r>
            </w:del>
          </w:p>
        </w:tc>
      </w:tr>
      <w:tr w:rsidR="00FB7917" w:rsidDel="00AE1CD5" w14:paraId="3E87D481" w14:textId="2CEC4A16" w:rsidTr="00C92D5B">
        <w:trPr>
          <w:del w:id="12697" w:author="Debbie Houldsworth" w:date="2020-05-12T16:59:00Z"/>
        </w:trPr>
        <w:tc>
          <w:tcPr>
            <w:tcW w:w="1008" w:type="dxa"/>
          </w:tcPr>
          <w:p w14:paraId="2A849208" w14:textId="4D41AF88" w:rsidR="00FB7917" w:rsidDel="00AE1CD5" w:rsidRDefault="00FB7917">
            <w:pPr>
              <w:pStyle w:val="BodyText"/>
              <w:jc w:val="center"/>
              <w:outlineLvl w:val="0"/>
              <w:rPr>
                <w:del w:id="12698" w:author="Debbie Houldsworth" w:date="2020-05-12T16:59:00Z"/>
                <w:sz w:val="22"/>
              </w:rPr>
              <w:pPrChange w:id="12699" w:author="Debbie Houldsworth" w:date="2020-05-13T09:34:00Z">
                <w:pPr>
                  <w:pStyle w:val="BodyText"/>
                  <w:jc w:val="center"/>
                </w:pPr>
              </w:pPrChange>
            </w:pPr>
            <w:del w:id="12700" w:author="Debbie Houldsworth" w:date="2020-05-06T09:51:00Z">
              <w:r w:rsidDel="00506411">
                <w:rPr>
                  <w:sz w:val="22"/>
                </w:rPr>
                <w:delText>10</w:delText>
              </w:r>
            </w:del>
          </w:p>
        </w:tc>
        <w:tc>
          <w:tcPr>
            <w:tcW w:w="1080" w:type="dxa"/>
          </w:tcPr>
          <w:p w14:paraId="3AE2F960" w14:textId="6BF7C45A" w:rsidR="00FB7917" w:rsidDel="00AE1CD5" w:rsidRDefault="00FB7917">
            <w:pPr>
              <w:pStyle w:val="BodyText"/>
              <w:jc w:val="center"/>
              <w:outlineLvl w:val="0"/>
              <w:rPr>
                <w:del w:id="12701" w:author="Debbie Houldsworth" w:date="2020-05-12T16:59:00Z"/>
                <w:sz w:val="22"/>
              </w:rPr>
              <w:pPrChange w:id="12702" w:author="Debbie Houldsworth" w:date="2020-05-13T09:34:00Z">
                <w:pPr>
                  <w:pStyle w:val="BodyText"/>
                  <w:jc w:val="center"/>
                </w:pPr>
              </w:pPrChange>
            </w:pPr>
          </w:p>
        </w:tc>
        <w:tc>
          <w:tcPr>
            <w:tcW w:w="1330" w:type="dxa"/>
          </w:tcPr>
          <w:p w14:paraId="3085A1C1" w14:textId="1B34A9A2" w:rsidR="00FB7917" w:rsidDel="00AE1CD5" w:rsidRDefault="00FB7917">
            <w:pPr>
              <w:pStyle w:val="BodyText"/>
              <w:outlineLvl w:val="0"/>
              <w:rPr>
                <w:del w:id="12703" w:author="Debbie Houldsworth" w:date="2020-05-12T16:59:00Z"/>
                <w:sz w:val="22"/>
              </w:rPr>
              <w:pPrChange w:id="12704" w:author="Debbie Houldsworth" w:date="2020-05-13T09:34:00Z">
                <w:pPr>
                  <w:pStyle w:val="BodyText"/>
                </w:pPr>
              </w:pPrChange>
            </w:pPr>
          </w:p>
        </w:tc>
        <w:tc>
          <w:tcPr>
            <w:tcW w:w="5240" w:type="dxa"/>
          </w:tcPr>
          <w:p w14:paraId="119B46B4" w14:textId="4E5C65EC" w:rsidR="00FB7917" w:rsidDel="00AE1CD5" w:rsidRDefault="00FB7917">
            <w:pPr>
              <w:pStyle w:val="BodyText"/>
              <w:outlineLvl w:val="0"/>
              <w:rPr>
                <w:del w:id="12705" w:author="Debbie Houldsworth" w:date="2020-05-12T16:59:00Z"/>
                <w:sz w:val="22"/>
              </w:rPr>
              <w:pPrChange w:id="12706" w:author="Debbie Houldsworth" w:date="2020-05-13T09:34:00Z">
                <w:pPr>
                  <w:pStyle w:val="BodyText"/>
                </w:pPr>
              </w:pPrChange>
            </w:pPr>
            <w:del w:id="12707" w:author="Debbie Houldsworth" w:date="2020-05-06T09:51:00Z">
              <w:r w:rsidDel="00506411">
                <w:rPr>
                  <w:sz w:val="22"/>
                </w:rPr>
                <w:delText>Effective from Settlement Date {REGI}</w:delText>
              </w:r>
            </w:del>
          </w:p>
        </w:tc>
        <w:tc>
          <w:tcPr>
            <w:tcW w:w="2684" w:type="dxa"/>
          </w:tcPr>
          <w:p w14:paraId="0CF415DA" w14:textId="49BEDFCE" w:rsidR="00FB7917" w:rsidDel="00AE1CD5" w:rsidRDefault="00FB7917">
            <w:pPr>
              <w:pStyle w:val="BodyText"/>
              <w:jc w:val="center"/>
              <w:outlineLvl w:val="0"/>
              <w:rPr>
                <w:del w:id="12708" w:author="Debbie Houldsworth" w:date="2020-05-12T16:59:00Z"/>
                <w:sz w:val="22"/>
              </w:rPr>
              <w:pPrChange w:id="12709" w:author="Debbie Houldsworth" w:date="2020-05-13T09:34:00Z">
                <w:pPr>
                  <w:pStyle w:val="BodyText"/>
                  <w:jc w:val="center"/>
                </w:pPr>
              </w:pPrChange>
            </w:pPr>
            <w:del w:id="12710" w:author="Debbie Houldsworth" w:date="2020-05-06T09:51:00Z">
              <w:r w:rsidDel="00506411">
                <w:rPr>
                  <w:sz w:val="22"/>
                </w:rPr>
                <w:delText>J0049</w:delText>
              </w:r>
            </w:del>
          </w:p>
        </w:tc>
        <w:tc>
          <w:tcPr>
            <w:tcW w:w="2806" w:type="dxa"/>
          </w:tcPr>
          <w:p w14:paraId="0AF6F0FD" w14:textId="3A9CD035" w:rsidR="00FB7917" w:rsidDel="00AE1CD5" w:rsidRDefault="00FB7917">
            <w:pPr>
              <w:pStyle w:val="BodyText"/>
              <w:jc w:val="center"/>
              <w:outlineLvl w:val="0"/>
              <w:rPr>
                <w:del w:id="12711" w:author="Debbie Houldsworth" w:date="2020-05-12T16:59:00Z"/>
                <w:sz w:val="22"/>
              </w:rPr>
              <w:pPrChange w:id="12712" w:author="Debbie Houldsworth" w:date="2020-05-13T09:34:00Z">
                <w:pPr>
                  <w:pStyle w:val="BodyText"/>
                  <w:jc w:val="center"/>
                </w:pPr>
              </w:pPrChange>
            </w:pPr>
            <w:del w:id="12713" w:author="Debbie Houldsworth" w:date="2020-05-06T09:51:00Z">
              <w:r w:rsidDel="00506411">
                <w:rPr>
                  <w:sz w:val="22"/>
                </w:rPr>
                <w:delText>Supplier</w:delText>
              </w:r>
            </w:del>
          </w:p>
        </w:tc>
      </w:tr>
      <w:tr w:rsidR="00FB7917" w:rsidDel="00AE1CD5" w14:paraId="4AC99F18" w14:textId="633B5E28" w:rsidTr="00C92D5B">
        <w:trPr>
          <w:del w:id="12714" w:author="Debbie Houldsworth" w:date="2020-05-12T16:59:00Z"/>
        </w:trPr>
        <w:tc>
          <w:tcPr>
            <w:tcW w:w="1008" w:type="dxa"/>
          </w:tcPr>
          <w:p w14:paraId="7BF03459" w14:textId="530FD5CF" w:rsidR="00FB7917" w:rsidDel="00AE1CD5" w:rsidRDefault="00FB7917">
            <w:pPr>
              <w:pStyle w:val="BodyText"/>
              <w:jc w:val="center"/>
              <w:outlineLvl w:val="0"/>
              <w:rPr>
                <w:del w:id="12715" w:author="Debbie Houldsworth" w:date="2020-05-12T16:59:00Z"/>
                <w:sz w:val="22"/>
              </w:rPr>
              <w:pPrChange w:id="12716" w:author="Debbie Houldsworth" w:date="2020-05-13T09:34:00Z">
                <w:pPr>
                  <w:pStyle w:val="BodyText"/>
                  <w:jc w:val="center"/>
                </w:pPr>
              </w:pPrChange>
            </w:pPr>
            <w:del w:id="12717" w:author="Debbie Houldsworth" w:date="2020-05-06T09:51:00Z">
              <w:r w:rsidDel="00506411">
                <w:rPr>
                  <w:sz w:val="22"/>
                </w:rPr>
                <w:delText>11</w:delText>
              </w:r>
            </w:del>
          </w:p>
        </w:tc>
        <w:tc>
          <w:tcPr>
            <w:tcW w:w="1080" w:type="dxa"/>
          </w:tcPr>
          <w:p w14:paraId="49153238" w14:textId="218A53BF" w:rsidR="00FB7917" w:rsidDel="00AE1CD5" w:rsidRDefault="00FB7917">
            <w:pPr>
              <w:pStyle w:val="BodyText"/>
              <w:jc w:val="center"/>
              <w:outlineLvl w:val="0"/>
              <w:rPr>
                <w:del w:id="12718" w:author="Debbie Houldsworth" w:date="2020-05-12T16:59:00Z"/>
                <w:sz w:val="22"/>
              </w:rPr>
              <w:pPrChange w:id="12719" w:author="Debbie Houldsworth" w:date="2020-05-13T09:34:00Z">
                <w:pPr>
                  <w:pStyle w:val="BodyText"/>
                  <w:jc w:val="center"/>
                </w:pPr>
              </w:pPrChange>
            </w:pPr>
          </w:p>
        </w:tc>
        <w:tc>
          <w:tcPr>
            <w:tcW w:w="1330" w:type="dxa"/>
          </w:tcPr>
          <w:p w14:paraId="4D3459CC" w14:textId="52BB8F4B" w:rsidR="00FB7917" w:rsidDel="00AE1CD5" w:rsidRDefault="00FB7917">
            <w:pPr>
              <w:pStyle w:val="BodyText"/>
              <w:outlineLvl w:val="0"/>
              <w:rPr>
                <w:del w:id="12720" w:author="Debbie Houldsworth" w:date="2020-05-12T16:59:00Z"/>
                <w:sz w:val="22"/>
              </w:rPr>
              <w:pPrChange w:id="12721" w:author="Debbie Houldsworth" w:date="2020-05-13T09:34:00Z">
                <w:pPr>
                  <w:pStyle w:val="BodyText"/>
                </w:pPr>
              </w:pPrChange>
            </w:pPr>
          </w:p>
        </w:tc>
        <w:tc>
          <w:tcPr>
            <w:tcW w:w="5240" w:type="dxa"/>
          </w:tcPr>
          <w:p w14:paraId="6C65BD93" w14:textId="0074FFF9" w:rsidR="00FB7917" w:rsidDel="00AE1CD5" w:rsidRDefault="00FB7917">
            <w:pPr>
              <w:pStyle w:val="BodyText"/>
              <w:outlineLvl w:val="0"/>
              <w:rPr>
                <w:del w:id="12722" w:author="Debbie Houldsworth" w:date="2020-05-12T16:59:00Z"/>
                <w:b/>
                <w:sz w:val="22"/>
              </w:rPr>
              <w:pPrChange w:id="12723" w:author="Debbie Houldsworth" w:date="2020-05-13T09:34:00Z">
                <w:pPr>
                  <w:pStyle w:val="BodyText"/>
                </w:pPr>
              </w:pPrChange>
            </w:pPr>
            <w:del w:id="12724" w:author="Debbie Houldsworth" w:date="2020-05-06T09:51:00Z">
              <w:r w:rsidDel="00506411">
                <w:rPr>
                  <w:sz w:val="22"/>
                </w:rPr>
                <w:delText>Meter Operator Id</w:delText>
              </w:r>
            </w:del>
          </w:p>
        </w:tc>
        <w:tc>
          <w:tcPr>
            <w:tcW w:w="2684" w:type="dxa"/>
          </w:tcPr>
          <w:p w14:paraId="1626A1C6" w14:textId="238CB120" w:rsidR="00FB7917" w:rsidDel="00AE1CD5" w:rsidRDefault="00FB7917">
            <w:pPr>
              <w:pStyle w:val="BodyText"/>
              <w:jc w:val="center"/>
              <w:outlineLvl w:val="0"/>
              <w:rPr>
                <w:del w:id="12725" w:author="Debbie Houldsworth" w:date="2020-05-12T16:59:00Z"/>
                <w:b/>
                <w:sz w:val="22"/>
              </w:rPr>
              <w:pPrChange w:id="12726" w:author="Debbie Houldsworth" w:date="2020-05-13T09:34:00Z">
                <w:pPr>
                  <w:pStyle w:val="BodyText"/>
                  <w:jc w:val="center"/>
                </w:pPr>
              </w:pPrChange>
            </w:pPr>
            <w:del w:id="12727" w:author="Debbie Houldsworth" w:date="2020-05-06T09:51:00Z">
              <w:r w:rsidDel="00506411">
                <w:rPr>
                  <w:sz w:val="22"/>
                </w:rPr>
                <w:delText>J0178</w:delText>
              </w:r>
            </w:del>
          </w:p>
        </w:tc>
        <w:tc>
          <w:tcPr>
            <w:tcW w:w="2806" w:type="dxa"/>
          </w:tcPr>
          <w:p w14:paraId="6318D5A9" w14:textId="6773DEE8" w:rsidR="00FB7917" w:rsidDel="00AE1CD5" w:rsidRDefault="00FB7917">
            <w:pPr>
              <w:pStyle w:val="BodyText"/>
              <w:jc w:val="center"/>
              <w:outlineLvl w:val="0"/>
              <w:rPr>
                <w:del w:id="12728" w:author="Debbie Houldsworth" w:date="2020-05-12T16:59:00Z"/>
                <w:b/>
                <w:sz w:val="22"/>
              </w:rPr>
              <w:pPrChange w:id="12729" w:author="Debbie Houldsworth" w:date="2020-05-13T09:34:00Z">
                <w:pPr>
                  <w:pStyle w:val="BodyText"/>
                  <w:jc w:val="center"/>
                </w:pPr>
              </w:pPrChange>
            </w:pPr>
            <w:del w:id="12730" w:author="Debbie Houldsworth" w:date="2020-05-06T09:51:00Z">
              <w:r w:rsidDel="00506411">
                <w:rPr>
                  <w:sz w:val="22"/>
                </w:rPr>
                <w:delText>Supplier</w:delText>
              </w:r>
            </w:del>
          </w:p>
        </w:tc>
      </w:tr>
      <w:tr w:rsidR="00FB7917" w:rsidDel="00AE1CD5" w14:paraId="62245806" w14:textId="3644C72D" w:rsidTr="00C92D5B">
        <w:trPr>
          <w:del w:id="12731" w:author="Debbie Houldsworth" w:date="2020-05-12T16:59:00Z"/>
        </w:trPr>
        <w:tc>
          <w:tcPr>
            <w:tcW w:w="1008" w:type="dxa"/>
          </w:tcPr>
          <w:p w14:paraId="33E9285F" w14:textId="77980E07" w:rsidR="00FB7917" w:rsidDel="00AE1CD5" w:rsidRDefault="00FB7917">
            <w:pPr>
              <w:pStyle w:val="BodyText"/>
              <w:jc w:val="center"/>
              <w:outlineLvl w:val="0"/>
              <w:rPr>
                <w:del w:id="12732" w:author="Debbie Houldsworth" w:date="2020-05-12T16:59:00Z"/>
                <w:sz w:val="22"/>
              </w:rPr>
              <w:pPrChange w:id="12733" w:author="Debbie Houldsworth" w:date="2020-05-13T09:34:00Z">
                <w:pPr>
                  <w:pStyle w:val="BodyText"/>
                  <w:jc w:val="center"/>
                </w:pPr>
              </w:pPrChange>
            </w:pPr>
            <w:del w:id="12734" w:author="Debbie Houldsworth" w:date="2020-05-06T09:51:00Z">
              <w:r w:rsidDel="00506411">
                <w:rPr>
                  <w:sz w:val="22"/>
                </w:rPr>
                <w:delText>11A</w:delText>
              </w:r>
            </w:del>
          </w:p>
        </w:tc>
        <w:tc>
          <w:tcPr>
            <w:tcW w:w="1080" w:type="dxa"/>
          </w:tcPr>
          <w:p w14:paraId="12BE9763" w14:textId="1F5F1928" w:rsidR="00FB7917" w:rsidDel="00AE1CD5" w:rsidRDefault="00FB7917">
            <w:pPr>
              <w:pStyle w:val="BodyText"/>
              <w:jc w:val="center"/>
              <w:outlineLvl w:val="0"/>
              <w:rPr>
                <w:del w:id="12735" w:author="Debbie Houldsworth" w:date="2020-05-12T16:59:00Z"/>
                <w:sz w:val="22"/>
              </w:rPr>
              <w:pPrChange w:id="12736" w:author="Debbie Houldsworth" w:date="2020-05-13T09:34:00Z">
                <w:pPr>
                  <w:pStyle w:val="BodyText"/>
                  <w:jc w:val="center"/>
                </w:pPr>
              </w:pPrChange>
            </w:pPr>
          </w:p>
        </w:tc>
        <w:tc>
          <w:tcPr>
            <w:tcW w:w="1330" w:type="dxa"/>
          </w:tcPr>
          <w:p w14:paraId="34C26065" w14:textId="1E54DBB1" w:rsidR="00FB7917" w:rsidDel="00AE1CD5" w:rsidRDefault="00FB7917">
            <w:pPr>
              <w:pStyle w:val="BodyText"/>
              <w:outlineLvl w:val="0"/>
              <w:rPr>
                <w:del w:id="12737" w:author="Debbie Houldsworth" w:date="2020-05-12T16:59:00Z"/>
                <w:sz w:val="22"/>
              </w:rPr>
              <w:pPrChange w:id="12738" w:author="Debbie Houldsworth" w:date="2020-05-13T09:34:00Z">
                <w:pPr>
                  <w:pStyle w:val="BodyText"/>
                </w:pPr>
              </w:pPrChange>
            </w:pPr>
          </w:p>
        </w:tc>
        <w:tc>
          <w:tcPr>
            <w:tcW w:w="5240" w:type="dxa"/>
          </w:tcPr>
          <w:p w14:paraId="1FF8DBB5" w14:textId="387CC5B5" w:rsidR="00FB7917" w:rsidDel="00AE1CD5" w:rsidRDefault="00FB7917">
            <w:pPr>
              <w:pStyle w:val="BodyText"/>
              <w:outlineLvl w:val="0"/>
              <w:rPr>
                <w:del w:id="12739" w:author="Debbie Houldsworth" w:date="2020-05-12T16:59:00Z"/>
                <w:sz w:val="22"/>
              </w:rPr>
              <w:pPrChange w:id="12740" w:author="Debbie Houldsworth" w:date="2020-05-13T09:34:00Z">
                <w:pPr>
                  <w:pStyle w:val="BodyText"/>
                </w:pPr>
              </w:pPrChange>
            </w:pPr>
            <w:del w:id="12741" w:author="Debbie Houldsworth" w:date="2020-05-06T09:51:00Z">
              <w:r w:rsidDel="00506411">
                <w:rPr>
                  <w:sz w:val="22"/>
                </w:rPr>
                <w:delText>Meter Operator Type</w:delText>
              </w:r>
            </w:del>
          </w:p>
        </w:tc>
        <w:tc>
          <w:tcPr>
            <w:tcW w:w="2684" w:type="dxa"/>
          </w:tcPr>
          <w:p w14:paraId="29118081" w14:textId="25B97145" w:rsidR="00FB7917" w:rsidDel="00AE1CD5" w:rsidRDefault="00FB7917">
            <w:pPr>
              <w:pStyle w:val="BodyText"/>
              <w:jc w:val="center"/>
              <w:outlineLvl w:val="0"/>
              <w:rPr>
                <w:del w:id="12742" w:author="Debbie Houldsworth" w:date="2020-05-12T16:59:00Z"/>
                <w:sz w:val="22"/>
              </w:rPr>
              <w:pPrChange w:id="12743" w:author="Debbie Houldsworth" w:date="2020-05-13T09:34:00Z">
                <w:pPr>
                  <w:pStyle w:val="BodyText"/>
                  <w:jc w:val="center"/>
                </w:pPr>
              </w:pPrChange>
            </w:pPr>
            <w:del w:id="12744" w:author="Debbie Houldsworth" w:date="2020-05-06T09:51:00Z">
              <w:r w:rsidDel="00506411">
                <w:rPr>
                  <w:sz w:val="22"/>
                </w:rPr>
                <w:delText>J0675</w:delText>
              </w:r>
            </w:del>
          </w:p>
        </w:tc>
        <w:tc>
          <w:tcPr>
            <w:tcW w:w="2806" w:type="dxa"/>
          </w:tcPr>
          <w:p w14:paraId="1F7B8EDC" w14:textId="563B269A" w:rsidR="00FB7917" w:rsidDel="00AE1CD5" w:rsidRDefault="00FB7917">
            <w:pPr>
              <w:pStyle w:val="BodyText"/>
              <w:jc w:val="center"/>
              <w:outlineLvl w:val="0"/>
              <w:rPr>
                <w:del w:id="12745" w:author="Debbie Houldsworth" w:date="2020-05-12T16:59:00Z"/>
                <w:sz w:val="22"/>
              </w:rPr>
              <w:pPrChange w:id="12746" w:author="Debbie Houldsworth" w:date="2020-05-13T09:34:00Z">
                <w:pPr>
                  <w:pStyle w:val="BodyText"/>
                  <w:jc w:val="center"/>
                </w:pPr>
              </w:pPrChange>
            </w:pPr>
            <w:del w:id="12747" w:author="Debbie Houldsworth" w:date="2020-05-06T09:51:00Z">
              <w:r w:rsidDel="00506411">
                <w:rPr>
                  <w:sz w:val="22"/>
                </w:rPr>
                <w:delText>Supplier</w:delText>
              </w:r>
            </w:del>
          </w:p>
        </w:tc>
      </w:tr>
      <w:tr w:rsidR="00FB7917" w:rsidDel="00AE1CD5" w14:paraId="2C96038D" w14:textId="2A554835" w:rsidTr="00C92D5B">
        <w:trPr>
          <w:del w:id="12748" w:author="Debbie Houldsworth" w:date="2020-05-12T16:59:00Z"/>
        </w:trPr>
        <w:tc>
          <w:tcPr>
            <w:tcW w:w="1008" w:type="dxa"/>
          </w:tcPr>
          <w:p w14:paraId="2751D0AC" w14:textId="0799CC0A" w:rsidR="00FB7917" w:rsidDel="00AE1CD5" w:rsidRDefault="00FB7917">
            <w:pPr>
              <w:pStyle w:val="BodyText"/>
              <w:jc w:val="center"/>
              <w:outlineLvl w:val="0"/>
              <w:rPr>
                <w:del w:id="12749" w:author="Debbie Houldsworth" w:date="2020-05-12T16:59:00Z"/>
                <w:sz w:val="22"/>
              </w:rPr>
              <w:pPrChange w:id="12750" w:author="Debbie Houldsworth" w:date="2020-05-13T09:34:00Z">
                <w:pPr>
                  <w:pStyle w:val="BodyText"/>
                  <w:jc w:val="center"/>
                </w:pPr>
              </w:pPrChange>
            </w:pPr>
            <w:del w:id="12751" w:author="Debbie Houldsworth" w:date="2020-05-06T09:51:00Z">
              <w:r w:rsidDel="00506411">
                <w:rPr>
                  <w:sz w:val="22"/>
                </w:rPr>
                <w:delText>11B</w:delText>
              </w:r>
            </w:del>
          </w:p>
        </w:tc>
        <w:tc>
          <w:tcPr>
            <w:tcW w:w="1080" w:type="dxa"/>
          </w:tcPr>
          <w:p w14:paraId="08BF1EF2" w14:textId="32354212" w:rsidR="00FB7917" w:rsidDel="00AE1CD5" w:rsidRDefault="00FB7917">
            <w:pPr>
              <w:pStyle w:val="BodyText"/>
              <w:jc w:val="center"/>
              <w:outlineLvl w:val="0"/>
              <w:rPr>
                <w:del w:id="12752" w:author="Debbie Houldsworth" w:date="2020-05-12T16:59:00Z"/>
                <w:sz w:val="22"/>
              </w:rPr>
              <w:pPrChange w:id="12753" w:author="Debbie Houldsworth" w:date="2020-05-13T09:34:00Z">
                <w:pPr>
                  <w:pStyle w:val="BodyText"/>
                  <w:jc w:val="center"/>
                </w:pPr>
              </w:pPrChange>
            </w:pPr>
          </w:p>
        </w:tc>
        <w:tc>
          <w:tcPr>
            <w:tcW w:w="1330" w:type="dxa"/>
          </w:tcPr>
          <w:p w14:paraId="2712CFD4" w14:textId="40348D59" w:rsidR="00FB7917" w:rsidDel="00AE1CD5" w:rsidRDefault="00FB7917">
            <w:pPr>
              <w:pStyle w:val="BodyText"/>
              <w:outlineLvl w:val="0"/>
              <w:rPr>
                <w:del w:id="12754" w:author="Debbie Houldsworth" w:date="2020-05-12T16:59:00Z"/>
                <w:sz w:val="22"/>
              </w:rPr>
              <w:pPrChange w:id="12755" w:author="Debbie Houldsworth" w:date="2020-05-13T09:34:00Z">
                <w:pPr>
                  <w:pStyle w:val="BodyText"/>
                </w:pPr>
              </w:pPrChange>
            </w:pPr>
          </w:p>
        </w:tc>
        <w:tc>
          <w:tcPr>
            <w:tcW w:w="5240" w:type="dxa"/>
          </w:tcPr>
          <w:p w14:paraId="17BBCE69" w14:textId="3B1F5CE2" w:rsidR="00FB7917" w:rsidDel="00AE1CD5" w:rsidRDefault="00FB7917">
            <w:pPr>
              <w:pStyle w:val="BodyText"/>
              <w:outlineLvl w:val="0"/>
              <w:rPr>
                <w:del w:id="12756" w:author="Debbie Houldsworth" w:date="2020-05-12T16:59:00Z"/>
                <w:sz w:val="22"/>
              </w:rPr>
              <w:pPrChange w:id="12757" w:author="Debbie Houldsworth" w:date="2020-05-13T09:34:00Z">
                <w:pPr>
                  <w:pStyle w:val="BodyText"/>
                </w:pPr>
              </w:pPrChange>
            </w:pPr>
            <w:del w:id="12758" w:author="Debbie Houldsworth" w:date="2020-05-06T09:51:00Z">
              <w:r w:rsidDel="00506411">
                <w:rPr>
                  <w:sz w:val="22"/>
                </w:rPr>
                <w:delText>Effective from Date (MOA)</w:delText>
              </w:r>
            </w:del>
          </w:p>
        </w:tc>
        <w:tc>
          <w:tcPr>
            <w:tcW w:w="2684" w:type="dxa"/>
          </w:tcPr>
          <w:p w14:paraId="1AEA562F" w14:textId="3D3B23DE" w:rsidR="00FB7917" w:rsidDel="00AE1CD5" w:rsidRDefault="00FB7917">
            <w:pPr>
              <w:pStyle w:val="BodyText"/>
              <w:jc w:val="center"/>
              <w:outlineLvl w:val="0"/>
              <w:rPr>
                <w:del w:id="12759" w:author="Debbie Houldsworth" w:date="2020-05-12T16:59:00Z"/>
                <w:sz w:val="22"/>
              </w:rPr>
              <w:pPrChange w:id="12760" w:author="Debbie Houldsworth" w:date="2020-05-13T09:34:00Z">
                <w:pPr>
                  <w:pStyle w:val="BodyText"/>
                  <w:jc w:val="center"/>
                </w:pPr>
              </w:pPrChange>
            </w:pPr>
            <w:del w:id="12761" w:author="Debbie Houldsworth" w:date="2020-05-06T09:51:00Z">
              <w:r w:rsidDel="00506411">
                <w:rPr>
                  <w:sz w:val="22"/>
                </w:rPr>
                <w:delText>J0210</w:delText>
              </w:r>
            </w:del>
          </w:p>
        </w:tc>
        <w:tc>
          <w:tcPr>
            <w:tcW w:w="2806" w:type="dxa"/>
          </w:tcPr>
          <w:p w14:paraId="2AF8F9DB" w14:textId="20DBC65B" w:rsidR="00FB7917" w:rsidDel="00AE1CD5" w:rsidRDefault="00FB7917">
            <w:pPr>
              <w:pStyle w:val="BodyText"/>
              <w:jc w:val="center"/>
              <w:outlineLvl w:val="0"/>
              <w:rPr>
                <w:del w:id="12762" w:author="Debbie Houldsworth" w:date="2020-05-12T16:59:00Z"/>
                <w:sz w:val="22"/>
              </w:rPr>
              <w:pPrChange w:id="12763" w:author="Debbie Houldsworth" w:date="2020-05-13T09:34:00Z">
                <w:pPr>
                  <w:pStyle w:val="BodyText"/>
                  <w:jc w:val="center"/>
                </w:pPr>
              </w:pPrChange>
            </w:pPr>
            <w:del w:id="12764" w:author="Debbie Houldsworth" w:date="2020-05-06T09:51:00Z">
              <w:r w:rsidDel="00506411">
                <w:rPr>
                  <w:sz w:val="22"/>
                </w:rPr>
                <w:delText>Supplier</w:delText>
              </w:r>
            </w:del>
          </w:p>
        </w:tc>
      </w:tr>
      <w:tr w:rsidR="00FB7917" w:rsidDel="00AE1CD5" w14:paraId="7FF990A7" w14:textId="39E17D14" w:rsidTr="00C92D5B">
        <w:trPr>
          <w:del w:id="12765" w:author="Debbie Houldsworth" w:date="2020-05-12T16:59:00Z"/>
        </w:trPr>
        <w:tc>
          <w:tcPr>
            <w:tcW w:w="1008" w:type="dxa"/>
          </w:tcPr>
          <w:p w14:paraId="12130C85" w14:textId="24BFE71B" w:rsidR="00FB7917" w:rsidDel="00AE1CD5" w:rsidRDefault="00FB7917">
            <w:pPr>
              <w:pStyle w:val="BodyText"/>
              <w:jc w:val="center"/>
              <w:outlineLvl w:val="0"/>
              <w:rPr>
                <w:del w:id="12766" w:author="Debbie Houldsworth" w:date="2020-05-12T16:59:00Z"/>
                <w:sz w:val="22"/>
              </w:rPr>
              <w:pPrChange w:id="12767" w:author="Debbie Houldsworth" w:date="2020-05-13T09:34:00Z">
                <w:pPr>
                  <w:pStyle w:val="BodyText"/>
                  <w:jc w:val="center"/>
                </w:pPr>
              </w:pPrChange>
            </w:pPr>
            <w:del w:id="12768" w:author="Debbie Houldsworth" w:date="2020-05-06T09:51:00Z">
              <w:r w:rsidDel="00506411">
                <w:rPr>
                  <w:sz w:val="22"/>
                </w:rPr>
                <w:delText>12</w:delText>
              </w:r>
            </w:del>
          </w:p>
        </w:tc>
        <w:tc>
          <w:tcPr>
            <w:tcW w:w="1080" w:type="dxa"/>
          </w:tcPr>
          <w:p w14:paraId="7FD40B0D" w14:textId="7111C614" w:rsidR="00FB7917" w:rsidDel="00AE1CD5" w:rsidRDefault="00FB7917">
            <w:pPr>
              <w:pStyle w:val="BodyText"/>
              <w:jc w:val="center"/>
              <w:outlineLvl w:val="0"/>
              <w:rPr>
                <w:del w:id="12769" w:author="Debbie Houldsworth" w:date="2020-05-12T16:59:00Z"/>
                <w:sz w:val="22"/>
              </w:rPr>
              <w:pPrChange w:id="12770" w:author="Debbie Houldsworth" w:date="2020-05-13T09:34:00Z">
                <w:pPr>
                  <w:pStyle w:val="BodyText"/>
                  <w:jc w:val="center"/>
                </w:pPr>
              </w:pPrChange>
            </w:pPr>
          </w:p>
        </w:tc>
        <w:tc>
          <w:tcPr>
            <w:tcW w:w="1330" w:type="dxa"/>
          </w:tcPr>
          <w:p w14:paraId="04B8EF88" w14:textId="51E8F436" w:rsidR="00FB7917" w:rsidDel="00AE1CD5" w:rsidRDefault="00FB7917">
            <w:pPr>
              <w:pStyle w:val="BodyText"/>
              <w:outlineLvl w:val="0"/>
              <w:rPr>
                <w:del w:id="12771" w:author="Debbie Houldsworth" w:date="2020-05-12T16:59:00Z"/>
                <w:sz w:val="22"/>
              </w:rPr>
              <w:pPrChange w:id="12772" w:author="Debbie Houldsworth" w:date="2020-05-13T09:34:00Z">
                <w:pPr>
                  <w:pStyle w:val="BodyText"/>
                </w:pPr>
              </w:pPrChange>
            </w:pPr>
          </w:p>
        </w:tc>
        <w:tc>
          <w:tcPr>
            <w:tcW w:w="5240" w:type="dxa"/>
          </w:tcPr>
          <w:p w14:paraId="45C9E6FC" w14:textId="70ED9AB3" w:rsidR="00FB7917" w:rsidDel="00AE1CD5" w:rsidRDefault="00FB7917">
            <w:pPr>
              <w:pStyle w:val="BodyText"/>
              <w:outlineLvl w:val="0"/>
              <w:rPr>
                <w:del w:id="12773" w:author="Debbie Houldsworth" w:date="2020-05-12T16:59:00Z"/>
                <w:b/>
                <w:sz w:val="22"/>
              </w:rPr>
              <w:pPrChange w:id="12774" w:author="Debbie Houldsworth" w:date="2020-05-13T09:34:00Z">
                <w:pPr>
                  <w:pStyle w:val="BodyText"/>
                </w:pPr>
              </w:pPrChange>
            </w:pPr>
            <w:del w:id="12775" w:author="Debbie Houldsworth" w:date="2020-05-06T09:51:00Z">
              <w:r w:rsidDel="00506411">
                <w:rPr>
                  <w:sz w:val="22"/>
                </w:rPr>
                <w:delText>Data Collector Id</w:delText>
              </w:r>
            </w:del>
          </w:p>
        </w:tc>
        <w:tc>
          <w:tcPr>
            <w:tcW w:w="2684" w:type="dxa"/>
          </w:tcPr>
          <w:p w14:paraId="6DAF1C53" w14:textId="6654B21F" w:rsidR="00FB7917" w:rsidDel="00AE1CD5" w:rsidRDefault="00FB7917">
            <w:pPr>
              <w:pStyle w:val="BodyText"/>
              <w:jc w:val="center"/>
              <w:outlineLvl w:val="0"/>
              <w:rPr>
                <w:del w:id="12776" w:author="Debbie Houldsworth" w:date="2020-05-12T16:59:00Z"/>
                <w:b/>
                <w:sz w:val="22"/>
              </w:rPr>
              <w:pPrChange w:id="12777" w:author="Debbie Houldsworth" w:date="2020-05-13T09:34:00Z">
                <w:pPr>
                  <w:pStyle w:val="BodyText"/>
                  <w:jc w:val="center"/>
                </w:pPr>
              </w:pPrChange>
            </w:pPr>
            <w:del w:id="12778" w:author="Debbie Houldsworth" w:date="2020-05-06T09:51:00Z">
              <w:r w:rsidDel="00506411">
                <w:rPr>
                  <w:sz w:val="22"/>
                </w:rPr>
                <w:delText>J0205</w:delText>
              </w:r>
            </w:del>
          </w:p>
        </w:tc>
        <w:tc>
          <w:tcPr>
            <w:tcW w:w="2806" w:type="dxa"/>
          </w:tcPr>
          <w:p w14:paraId="71DE80A1" w14:textId="5A423B15" w:rsidR="00FB7917" w:rsidDel="00AE1CD5" w:rsidRDefault="00FB7917">
            <w:pPr>
              <w:pStyle w:val="BodyText"/>
              <w:jc w:val="center"/>
              <w:outlineLvl w:val="0"/>
              <w:rPr>
                <w:del w:id="12779" w:author="Debbie Houldsworth" w:date="2020-05-12T16:59:00Z"/>
                <w:b/>
                <w:sz w:val="22"/>
              </w:rPr>
              <w:pPrChange w:id="12780" w:author="Debbie Houldsworth" w:date="2020-05-13T09:34:00Z">
                <w:pPr>
                  <w:pStyle w:val="BodyText"/>
                  <w:jc w:val="center"/>
                </w:pPr>
              </w:pPrChange>
            </w:pPr>
            <w:del w:id="12781" w:author="Debbie Houldsworth" w:date="2020-05-06T09:51:00Z">
              <w:r w:rsidDel="00506411">
                <w:rPr>
                  <w:sz w:val="22"/>
                </w:rPr>
                <w:delText>Supplier</w:delText>
              </w:r>
            </w:del>
          </w:p>
        </w:tc>
      </w:tr>
      <w:tr w:rsidR="00FB7917" w:rsidDel="00AE1CD5" w14:paraId="17E73030" w14:textId="4EC80D33" w:rsidTr="00C92D5B">
        <w:trPr>
          <w:del w:id="12782" w:author="Debbie Houldsworth" w:date="2020-05-12T16:59:00Z"/>
        </w:trPr>
        <w:tc>
          <w:tcPr>
            <w:tcW w:w="1008" w:type="dxa"/>
          </w:tcPr>
          <w:p w14:paraId="242F53BA" w14:textId="1A884A0D" w:rsidR="00FB7917" w:rsidDel="00AE1CD5" w:rsidRDefault="00FB7917">
            <w:pPr>
              <w:pStyle w:val="BodyText"/>
              <w:jc w:val="center"/>
              <w:outlineLvl w:val="0"/>
              <w:rPr>
                <w:del w:id="12783" w:author="Debbie Houldsworth" w:date="2020-05-12T16:59:00Z"/>
                <w:b/>
                <w:sz w:val="22"/>
              </w:rPr>
              <w:pPrChange w:id="12784" w:author="Debbie Houldsworth" w:date="2020-05-13T09:34:00Z">
                <w:pPr>
                  <w:pStyle w:val="BodyText"/>
                  <w:jc w:val="center"/>
                </w:pPr>
              </w:pPrChange>
            </w:pPr>
            <w:del w:id="12785" w:author="Debbie Houldsworth" w:date="2020-05-06T09:51:00Z">
              <w:r w:rsidDel="00506411">
                <w:rPr>
                  <w:sz w:val="22"/>
                </w:rPr>
                <w:delText>12A</w:delText>
              </w:r>
            </w:del>
          </w:p>
        </w:tc>
        <w:tc>
          <w:tcPr>
            <w:tcW w:w="1080" w:type="dxa"/>
          </w:tcPr>
          <w:p w14:paraId="46ABC031" w14:textId="798D89C5" w:rsidR="00FB7917" w:rsidDel="00AE1CD5" w:rsidRDefault="00FB7917">
            <w:pPr>
              <w:pStyle w:val="BodyText"/>
              <w:jc w:val="center"/>
              <w:outlineLvl w:val="0"/>
              <w:rPr>
                <w:del w:id="12786" w:author="Debbie Houldsworth" w:date="2020-05-12T16:59:00Z"/>
                <w:b/>
                <w:sz w:val="22"/>
              </w:rPr>
              <w:pPrChange w:id="12787" w:author="Debbie Houldsworth" w:date="2020-05-13T09:34:00Z">
                <w:pPr>
                  <w:pStyle w:val="BodyText"/>
                  <w:jc w:val="center"/>
                </w:pPr>
              </w:pPrChange>
            </w:pPr>
          </w:p>
        </w:tc>
        <w:tc>
          <w:tcPr>
            <w:tcW w:w="1330" w:type="dxa"/>
          </w:tcPr>
          <w:p w14:paraId="45F8E56D" w14:textId="45EB3B7C" w:rsidR="00FB7917" w:rsidDel="00AE1CD5" w:rsidRDefault="00FB7917">
            <w:pPr>
              <w:pStyle w:val="BodyText"/>
              <w:outlineLvl w:val="0"/>
              <w:rPr>
                <w:del w:id="12788" w:author="Debbie Houldsworth" w:date="2020-05-12T16:59:00Z"/>
                <w:b/>
                <w:sz w:val="22"/>
              </w:rPr>
              <w:pPrChange w:id="12789" w:author="Debbie Houldsworth" w:date="2020-05-13T09:34:00Z">
                <w:pPr>
                  <w:pStyle w:val="BodyText"/>
                </w:pPr>
              </w:pPrChange>
            </w:pPr>
          </w:p>
        </w:tc>
        <w:tc>
          <w:tcPr>
            <w:tcW w:w="5240" w:type="dxa"/>
          </w:tcPr>
          <w:p w14:paraId="78866754" w14:textId="6C55D3B1" w:rsidR="00FB7917" w:rsidDel="00AE1CD5" w:rsidRDefault="00FB7917">
            <w:pPr>
              <w:pStyle w:val="BodyText"/>
              <w:outlineLvl w:val="0"/>
              <w:rPr>
                <w:del w:id="12790" w:author="Debbie Houldsworth" w:date="2020-05-12T16:59:00Z"/>
                <w:sz w:val="22"/>
              </w:rPr>
              <w:pPrChange w:id="12791" w:author="Debbie Houldsworth" w:date="2020-05-13T09:34:00Z">
                <w:pPr>
                  <w:pStyle w:val="BodyText"/>
                </w:pPr>
              </w:pPrChange>
            </w:pPr>
            <w:del w:id="12792" w:author="Debbie Houldsworth" w:date="2020-05-06T09:51:00Z">
              <w:r w:rsidDel="00506411">
                <w:rPr>
                  <w:sz w:val="22"/>
                </w:rPr>
                <w:delText>Data Collector Type</w:delText>
              </w:r>
            </w:del>
          </w:p>
        </w:tc>
        <w:tc>
          <w:tcPr>
            <w:tcW w:w="2684" w:type="dxa"/>
          </w:tcPr>
          <w:p w14:paraId="5736EE76" w14:textId="33A730BA" w:rsidR="00FB7917" w:rsidDel="00AE1CD5" w:rsidRDefault="00FB7917">
            <w:pPr>
              <w:pStyle w:val="BodyText"/>
              <w:jc w:val="center"/>
              <w:outlineLvl w:val="0"/>
              <w:rPr>
                <w:del w:id="12793" w:author="Debbie Houldsworth" w:date="2020-05-12T16:59:00Z"/>
                <w:sz w:val="22"/>
              </w:rPr>
              <w:pPrChange w:id="12794" w:author="Debbie Houldsworth" w:date="2020-05-13T09:34:00Z">
                <w:pPr>
                  <w:pStyle w:val="BodyText"/>
                  <w:jc w:val="center"/>
                </w:pPr>
              </w:pPrChange>
            </w:pPr>
            <w:del w:id="12795" w:author="Debbie Houldsworth" w:date="2020-05-06T09:51:00Z">
              <w:r w:rsidDel="00506411">
                <w:rPr>
                  <w:sz w:val="22"/>
                </w:rPr>
                <w:delText>J0218</w:delText>
              </w:r>
            </w:del>
          </w:p>
        </w:tc>
        <w:tc>
          <w:tcPr>
            <w:tcW w:w="2806" w:type="dxa"/>
          </w:tcPr>
          <w:p w14:paraId="716702E6" w14:textId="30051A20" w:rsidR="00FB7917" w:rsidDel="00AE1CD5" w:rsidRDefault="00FB7917">
            <w:pPr>
              <w:pStyle w:val="BodyText"/>
              <w:jc w:val="center"/>
              <w:outlineLvl w:val="0"/>
              <w:rPr>
                <w:del w:id="12796" w:author="Debbie Houldsworth" w:date="2020-05-12T16:59:00Z"/>
                <w:sz w:val="22"/>
              </w:rPr>
              <w:pPrChange w:id="12797" w:author="Debbie Houldsworth" w:date="2020-05-13T09:34:00Z">
                <w:pPr>
                  <w:pStyle w:val="BodyText"/>
                  <w:jc w:val="center"/>
                </w:pPr>
              </w:pPrChange>
            </w:pPr>
            <w:del w:id="12798" w:author="Debbie Houldsworth" w:date="2020-05-06T09:51:00Z">
              <w:r w:rsidDel="00506411">
                <w:rPr>
                  <w:sz w:val="22"/>
                </w:rPr>
                <w:delText>Supplier</w:delText>
              </w:r>
            </w:del>
          </w:p>
        </w:tc>
      </w:tr>
      <w:tr w:rsidR="00FB7917" w:rsidDel="00AE1CD5" w14:paraId="69255130" w14:textId="2EB448B4" w:rsidTr="00C92D5B">
        <w:trPr>
          <w:del w:id="12799" w:author="Debbie Houldsworth" w:date="2020-05-12T16:59:00Z"/>
        </w:trPr>
        <w:tc>
          <w:tcPr>
            <w:tcW w:w="1008" w:type="dxa"/>
          </w:tcPr>
          <w:p w14:paraId="1B305404" w14:textId="6BAF339E" w:rsidR="00FB7917" w:rsidDel="00AE1CD5" w:rsidRDefault="00FB7917">
            <w:pPr>
              <w:pStyle w:val="BodyText"/>
              <w:jc w:val="center"/>
              <w:outlineLvl w:val="0"/>
              <w:rPr>
                <w:del w:id="12800" w:author="Debbie Houldsworth" w:date="2020-05-12T16:59:00Z"/>
                <w:sz w:val="22"/>
              </w:rPr>
              <w:pPrChange w:id="12801" w:author="Debbie Houldsworth" w:date="2020-05-13T09:34:00Z">
                <w:pPr>
                  <w:pStyle w:val="BodyText"/>
                  <w:jc w:val="center"/>
                </w:pPr>
              </w:pPrChange>
            </w:pPr>
            <w:del w:id="12802" w:author="Debbie Houldsworth" w:date="2020-05-06T09:51:00Z">
              <w:r w:rsidDel="00506411">
                <w:rPr>
                  <w:sz w:val="22"/>
                </w:rPr>
                <w:delText>12B</w:delText>
              </w:r>
            </w:del>
          </w:p>
        </w:tc>
        <w:tc>
          <w:tcPr>
            <w:tcW w:w="1080" w:type="dxa"/>
          </w:tcPr>
          <w:p w14:paraId="2813E83C" w14:textId="3B5C294A" w:rsidR="00FB7917" w:rsidDel="00AE1CD5" w:rsidRDefault="00FB7917">
            <w:pPr>
              <w:pStyle w:val="BodyText"/>
              <w:jc w:val="center"/>
              <w:outlineLvl w:val="0"/>
              <w:rPr>
                <w:del w:id="12803" w:author="Debbie Houldsworth" w:date="2020-05-12T16:59:00Z"/>
                <w:sz w:val="22"/>
              </w:rPr>
              <w:pPrChange w:id="12804" w:author="Debbie Houldsworth" w:date="2020-05-13T09:34:00Z">
                <w:pPr>
                  <w:pStyle w:val="BodyText"/>
                  <w:jc w:val="center"/>
                </w:pPr>
              </w:pPrChange>
            </w:pPr>
          </w:p>
        </w:tc>
        <w:tc>
          <w:tcPr>
            <w:tcW w:w="1330" w:type="dxa"/>
          </w:tcPr>
          <w:p w14:paraId="1EC103EA" w14:textId="59A8BD25" w:rsidR="00FB7917" w:rsidDel="00AE1CD5" w:rsidRDefault="00FB7917">
            <w:pPr>
              <w:pStyle w:val="BodyText"/>
              <w:outlineLvl w:val="0"/>
              <w:rPr>
                <w:del w:id="12805" w:author="Debbie Houldsworth" w:date="2020-05-12T16:59:00Z"/>
                <w:sz w:val="22"/>
              </w:rPr>
              <w:pPrChange w:id="12806" w:author="Debbie Houldsworth" w:date="2020-05-13T09:34:00Z">
                <w:pPr>
                  <w:pStyle w:val="BodyText"/>
                </w:pPr>
              </w:pPrChange>
            </w:pPr>
          </w:p>
        </w:tc>
        <w:tc>
          <w:tcPr>
            <w:tcW w:w="5240" w:type="dxa"/>
          </w:tcPr>
          <w:p w14:paraId="6DBFF1BC" w14:textId="396D164C" w:rsidR="00FB7917" w:rsidDel="00AE1CD5" w:rsidRDefault="00FB7917">
            <w:pPr>
              <w:pStyle w:val="BodyText"/>
              <w:outlineLvl w:val="0"/>
              <w:rPr>
                <w:del w:id="12807" w:author="Debbie Houldsworth" w:date="2020-05-12T16:59:00Z"/>
                <w:sz w:val="22"/>
              </w:rPr>
              <w:pPrChange w:id="12808" w:author="Debbie Houldsworth" w:date="2020-05-13T09:34:00Z">
                <w:pPr>
                  <w:pStyle w:val="BodyText"/>
                </w:pPr>
              </w:pPrChange>
            </w:pPr>
            <w:del w:id="12809" w:author="Debbie Houldsworth" w:date="2020-05-06T09:51:00Z">
              <w:r w:rsidDel="00506411">
                <w:rPr>
                  <w:sz w:val="22"/>
                </w:rPr>
                <w:delText>Effective from Date (DCA)</w:delText>
              </w:r>
            </w:del>
          </w:p>
        </w:tc>
        <w:tc>
          <w:tcPr>
            <w:tcW w:w="2684" w:type="dxa"/>
          </w:tcPr>
          <w:p w14:paraId="77A9AF4E" w14:textId="28FD43FE" w:rsidR="00FB7917" w:rsidDel="00AE1CD5" w:rsidRDefault="00FB7917">
            <w:pPr>
              <w:pStyle w:val="BodyText"/>
              <w:jc w:val="center"/>
              <w:outlineLvl w:val="0"/>
              <w:rPr>
                <w:del w:id="12810" w:author="Debbie Houldsworth" w:date="2020-05-12T16:59:00Z"/>
                <w:sz w:val="22"/>
              </w:rPr>
              <w:pPrChange w:id="12811" w:author="Debbie Houldsworth" w:date="2020-05-13T09:34:00Z">
                <w:pPr>
                  <w:pStyle w:val="BodyText"/>
                  <w:jc w:val="center"/>
                </w:pPr>
              </w:pPrChange>
            </w:pPr>
            <w:del w:id="12812" w:author="Debbie Houldsworth" w:date="2020-05-06T09:51:00Z">
              <w:r w:rsidDel="00506411">
                <w:rPr>
                  <w:sz w:val="22"/>
                </w:rPr>
                <w:delText>J0219</w:delText>
              </w:r>
            </w:del>
          </w:p>
        </w:tc>
        <w:tc>
          <w:tcPr>
            <w:tcW w:w="2806" w:type="dxa"/>
          </w:tcPr>
          <w:p w14:paraId="43B746D6" w14:textId="17262DB5" w:rsidR="00FB7917" w:rsidDel="00AE1CD5" w:rsidRDefault="00FB7917">
            <w:pPr>
              <w:pStyle w:val="BodyText"/>
              <w:jc w:val="center"/>
              <w:outlineLvl w:val="0"/>
              <w:rPr>
                <w:del w:id="12813" w:author="Debbie Houldsworth" w:date="2020-05-12T16:59:00Z"/>
                <w:sz w:val="22"/>
              </w:rPr>
              <w:pPrChange w:id="12814" w:author="Debbie Houldsworth" w:date="2020-05-13T09:34:00Z">
                <w:pPr>
                  <w:pStyle w:val="BodyText"/>
                  <w:jc w:val="center"/>
                </w:pPr>
              </w:pPrChange>
            </w:pPr>
            <w:del w:id="12815" w:author="Debbie Houldsworth" w:date="2020-05-06T09:51:00Z">
              <w:r w:rsidDel="00506411">
                <w:rPr>
                  <w:sz w:val="22"/>
                </w:rPr>
                <w:delText>Supplier</w:delText>
              </w:r>
            </w:del>
          </w:p>
        </w:tc>
      </w:tr>
      <w:tr w:rsidR="00FB7917" w:rsidDel="00AE1CD5" w14:paraId="3F904422" w14:textId="6A8C3163" w:rsidTr="00C92D5B">
        <w:trPr>
          <w:del w:id="12816" w:author="Debbie Houldsworth" w:date="2020-05-12T16:59:00Z"/>
        </w:trPr>
        <w:tc>
          <w:tcPr>
            <w:tcW w:w="1008" w:type="dxa"/>
          </w:tcPr>
          <w:p w14:paraId="57A88949" w14:textId="755A4910" w:rsidR="00FB7917" w:rsidDel="00AE1CD5" w:rsidRDefault="00FB7917">
            <w:pPr>
              <w:pStyle w:val="BodyText"/>
              <w:jc w:val="center"/>
              <w:outlineLvl w:val="0"/>
              <w:rPr>
                <w:del w:id="12817" w:author="Debbie Houldsworth" w:date="2020-05-12T16:59:00Z"/>
                <w:sz w:val="22"/>
              </w:rPr>
              <w:pPrChange w:id="12818" w:author="Debbie Houldsworth" w:date="2020-05-13T09:34:00Z">
                <w:pPr>
                  <w:pStyle w:val="BodyText"/>
                  <w:jc w:val="center"/>
                </w:pPr>
              </w:pPrChange>
            </w:pPr>
            <w:del w:id="12819" w:author="Debbie Houldsworth" w:date="2020-05-06T09:51:00Z">
              <w:r w:rsidDel="00506411">
                <w:rPr>
                  <w:sz w:val="22"/>
                </w:rPr>
                <w:delText>13</w:delText>
              </w:r>
            </w:del>
          </w:p>
        </w:tc>
        <w:tc>
          <w:tcPr>
            <w:tcW w:w="1080" w:type="dxa"/>
          </w:tcPr>
          <w:p w14:paraId="77A7901B" w14:textId="23B1E8B2" w:rsidR="00FB7917" w:rsidDel="00AE1CD5" w:rsidRDefault="00FB7917">
            <w:pPr>
              <w:pStyle w:val="BodyText"/>
              <w:jc w:val="center"/>
              <w:outlineLvl w:val="0"/>
              <w:rPr>
                <w:del w:id="12820" w:author="Debbie Houldsworth" w:date="2020-05-12T16:59:00Z"/>
                <w:sz w:val="22"/>
              </w:rPr>
              <w:pPrChange w:id="12821" w:author="Debbie Houldsworth" w:date="2020-05-13T09:34:00Z">
                <w:pPr>
                  <w:pStyle w:val="BodyText"/>
                  <w:jc w:val="center"/>
                </w:pPr>
              </w:pPrChange>
            </w:pPr>
          </w:p>
        </w:tc>
        <w:tc>
          <w:tcPr>
            <w:tcW w:w="1330" w:type="dxa"/>
          </w:tcPr>
          <w:p w14:paraId="72504CCC" w14:textId="7B38AE21" w:rsidR="00FB7917" w:rsidDel="00AE1CD5" w:rsidRDefault="00FB7917">
            <w:pPr>
              <w:pStyle w:val="BodyText"/>
              <w:outlineLvl w:val="0"/>
              <w:rPr>
                <w:del w:id="12822" w:author="Debbie Houldsworth" w:date="2020-05-12T16:59:00Z"/>
                <w:sz w:val="22"/>
              </w:rPr>
              <w:pPrChange w:id="12823" w:author="Debbie Houldsworth" w:date="2020-05-13T09:34:00Z">
                <w:pPr>
                  <w:pStyle w:val="BodyText"/>
                </w:pPr>
              </w:pPrChange>
            </w:pPr>
          </w:p>
        </w:tc>
        <w:tc>
          <w:tcPr>
            <w:tcW w:w="5240" w:type="dxa"/>
          </w:tcPr>
          <w:p w14:paraId="0D9F2B05" w14:textId="487D3467" w:rsidR="00FB7917" w:rsidDel="00AE1CD5" w:rsidRDefault="00FB7917">
            <w:pPr>
              <w:pStyle w:val="BodyText"/>
              <w:outlineLvl w:val="0"/>
              <w:rPr>
                <w:del w:id="12824" w:author="Debbie Houldsworth" w:date="2020-05-12T16:59:00Z"/>
                <w:b/>
                <w:sz w:val="22"/>
              </w:rPr>
              <w:pPrChange w:id="12825" w:author="Debbie Houldsworth" w:date="2020-05-13T09:34:00Z">
                <w:pPr>
                  <w:pStyle w:val="BodyText"/>
                </w:pPr>
              </w:pPrChange>
            </w:pPr>
            <w:del w:id="12826" w:author="Debbie Houldsworth" w:date="2020-05-06T09:51:00Z">
              <w:r w:rsidDel="00506411">
                <w:rPr>
                  <w:sz w:val="22"/>
                </w:rPr>
                <w:delText>Data Aggregator Id</w:delText>
              </w:r>
            </w:del>
          </w:p>
        </w:tc>
        <w:tc>
          <w:tcPr>
            <w:tcW w:w="2684" w:type="dxa"/>
          </w:tcPr>
          <w:p w14:paraId="2E420A80" w14:textId="06503C8C" w:rsidR="00FB7917" w:rsidDel="00AE1CD5" w:rsidRDefault="00FB7917">
            <w:pPr>
              <w:pStyle w:val="BodyText"/>
              <w:jc w:val="center"/>
              <w:outlineLvl w:val="0"/>
              <w:rPr>
                <w:del w:id="12827" w:author="Debbie Houldsworth" w:date="2020-05-12T16:59:00Z"/>
                <w:b/>
                <w:sz w:val="22"/>
              </w:rPr>
              <w:pPrChange w:id="12828" w:author="Debbie Houldsworth" w:date="2020-05-13T09:34:00Z">
                <w:pPr>
                  <w:pStyle w:val="BodyText"/>
                  <w:jc w:val="center"/>
                </w:pPr>
              </w:pPrChange>
            </w:pPr>
            <w:del w:id="12829" w:author="Debbie Houldsworth" w:date="2020-05-06T09:51:00Z">
              <w:r w:rsidDel="00506411">
                <w:rPr>
                  <w:sz w:val="22"/>
                </w:rPr>
                <w:delText>J0183</w:delText>
              </w:r>
            </w:del>
          </w:p>
        </w:tc>
        <w:tc>
          <w:tcPr>
            <w:tcW w:w="2806" w:type="dxa"/>
          </w:tcPr>
          <w:p w14:paraId="3699A65E" w14:textId="4F2F7444" w:rsidR="00FB7917" w:rsidDel="00AE1CD5" w:rsidRDefault="00FB7917">
            <w:pPr>
              <w:pStyle w:val="BodyText"/>
              <w:jc w:val="center"/>
              <w:outlineLvl w:val="0"/>
              <w:rPr>
                <w:del w:id="12830" w:author="Debbie Houldsworth" w:date="2020-05-12T16:59:00Z"/>
                <w:b/>
                <w:sz w:val="22"/>
              </w:rPr>
              <w:pPrChange w:id="12831" w:author="Debbie Houldsworth" w:date="2020-05-13T09:34:00Z">
                <w:pPr>
                  <w:pStyle w:val="BodyText"/>
                  <w:jc w:val="center"/>
                </w:pPr>
              </w:pPrChange>
            </w:pPr>
            <w:del w:id="12832" w:author="Debbie Houldsworth" w:date="2020-05-06T09:51:00Z">
              <w:r w:rsidDel="00506411">
                <w:rPr>
                  <w:sz w:val="22"/>
                </w:rPr>
                <w:delText>Supplier</w:delText>
              </w:r>
            </w:del>
          </w:p>
        </w:tc>
      </w:tr>
      <w:tr w:rsidR="00FB7917" w:rsidDel="00AE1CD5" w14:paraId="226BB9DB" w14:textId="06A08EE4" w:rsidTr="00C92D5B">
        <w:trPr>
          <w:del w:id="12833" w:author="Debbie Houldsworth" w:date="2020-05-12T16:59:00Z"/>
        </w:trPr>
        <w:tc>
          <w:tcPr>
            <w:tcW w:w="1008" w:type="dxa"/>
          </w:tcPr>
          <w:p w14:paraId="1C9299FB" w14:textId="1F4F9742" w:rsidR="00FB7917" w:rsidDel="00AE1CD5" w:rsidRDefault="00FB7917">
            <w:pPr>
              <w:pStyle w:val="BodyText"/>
              <w:jc w:val="center"/>
              <w:outlineLvl w:val="0"/>
              <w:rPr>
                <w:del w:id="12834" w:author="Debbie Houldsworth" w:date="2020-05-12T16:59:00Z"/>
                <w:sz w:val="22"/>
              </w:rPr>
              <w:pPrChange w:id="12835" w:author="Debbie Houldsworth" w:date="2020-05-13T09:34:00Z">
                <w:pPr>
                  <w:pStyle w:val="BodyText"/>
                  <w:jc w:val="center"/>
                </w:pPr>
              </w:pPrChange>
            </w:pPr>
            <w:del w:id="12836" w:author="Debbie Houldsworth" w:date="2020-05-06T09:51:00Z">
              <w:r w:rsidDel="00506411">
                <w:rPr>
                  <w:sz w:val="22"/>
                </w:rPr>
                <w:delText>13A</w:delText>
              </w:r>
            </w:del>
          </w:p>
        </w:tc>
        <w:tc>
          <w:tcPr>
            <w:tcW w:w="1080" w:type="dxa"/>
          </w:tcPr>
          <w:p w14:paraId="3F29EC8E" w14:textId="4B6A6EDB" w:rsidR="00FB7917" w:rsidDel="00AE1CD5" w:rsidRDefault="00FB7917">
            <w:pPr>
              <w:pStyle w:val="BodyText"/>
              <w:jc w:val="center"/>
              <w:outlineLvl w:val="0"/>
              <w:rPr>
                <w:del w:id="12837" w:author="Debbie Houldsworth" w:date="2020-05-12T16:59:00Z"/>
                <w:sz w:val="22"/>
              </w:rPr>
              <w:pPrChange w:id="12838" w:author="Debbie Houldsworth" w:date="2020-05-13T09:34:00Z">
                <w:pPr>
                  <w:pStyle w:val="BodyText"/>
                  <w:jc w:val="center"/>
                </w:pPr>
              </w:pPrChange>
            </w:pPr>
          </w:p>
        </w:tc>
        <w:tc>
          <w:tcPr>
            <w:tcW w:w="1330" w:type="dxa"/>
          </w:tcPr>
          <w:p w14:paraId="4664CA2B" w14:textId="4D2BA405" w:rsidR="00FB7917" w:rsidDel="00AE1CD5" w:rsidRDefault="00FB7917">
            <w:pPr>
              <w:pStyle w:val="BodyText"/>
              <w:outlineLvl w:val="0"/>
              <w:rPr>
                <w:del w:id="12839" w:author="Debbie Houldsworth" w:date="2020-05-12T16:59:00Z"/>
                <w:sz w:val="22"/>
              </w:rPr>
              <w:pPrChange w:id="12840" w:author="Debbie Houldsworth" w:date="2020-05-13T09:34:00Z">
                <w:pPr>
                  <w:pStyle w:val="BodyText"/>
                </w:pPr>
              </w:pPrChange>
            </w:pPr>
          </w:p>
        </w:tc>
        <w:tc>
          <w:tcPr>
            <w:tcW w:w="5240" w:type="dxa"/>
          </w:tcPr>
          <w:p w14:paraId="23ACB182" w14:textId="1E403334" w:rsidR="00FB7917" w:rsidDel="00AE1CD5" w:rsidRDefault="00FB7917">
            <w:pPr>
              <w:pStyle w:val="BodyText"/>
              <w:outlineLvl w:val="0"/>
              <w:rPr>
                <w:del w:id="12841" w:author="Debbie Houldsworth" w:date="2020-05-12T16:59:00Z"/>
                <w:sz w:val="22"/>
              </w:rPr>
              <w:pPrChange w:id="12842" w:author="Debbie Houldsworth" w:date="2020-05-13T09:34:00Z">
                <w:pPr>
                  <w:pStyle w:val="BodyText"/>
                </w:pPr>
              </w:pPrChange>
            </w:pPr>
            <w:del w:id="12843" w:author="Debbie Houldsworth" w:date="2020-05-06T09:51:00Z">
              <w:r w:rsidDel="00506411">
                <w:rPr>
                  <w:sz w:val="22"/>
                </w:rPr>
                <w:delText>Data Aggregation Type</w:delText>
              </w:r>
            </w:del>
          </w:p>
        </w:tc>
        <w:tc>
          <w:tcPr>
            <w:tcW w:w="2684" w:type="dxa"/>
          </w:tcPr>
          <w:p w14:paraId="3322928E" w14:textId="1FF90E23" w:rsidR="00FB7917" w:rsidDel="00AE1CD5" w:rsidRDefault="00FB7917">
            <w:pPr>
              <w:pStyle w:val="BodyText"/>
              <w:jc w:val="center"/>
              <w:outlineLvl w:val="0"/>
              <w:rPr>
                <w:del w:id="12844" w:author="Debbie Houldsworth" w:date="2020-05-12T16:59:00Z"/>
                <w:sz w:val="22"/>
              </w:rPr>
              <w:pPrChange w:id="12845" w:author="Debbie Houldsworth" w:date="2020-05-13T09:34:00Z">
                <w:pPr>
                  <w:pStyle w:val="BodyText"/>
                  <w:jc w:val="center"/>
                </w:pPr>
              </w:pPrChange>
            </w:pPr>
            <w:del w:id="12846" w:author="Debbie Houldsworth" w:date="2020-05-06T09:51:00Z">
              <w:r w:rsidDel="00506411">
                <w:rPr>
                  <w:sz w:val="22"/>
                </w:rPr>
                <w:delText>J0163</w:delText>
              </w:r>
            </w:del>
          </w:p>
        </w:tc>
        <w:tc>
          <w:tcPr>
            <w:tcW w:w="2806" w:type="dxa"/>
          </w:tcPr>
          <w:p w14:paraId="505D329E" w14:textId="30A009B1" w:rsidR="00FB7917" w:rsidDel="00AE1CD5" w:rsidRDefault="00FB7917">
            <w:pPr>
              <w:pStyle w:val="BodyText"/>
              <w:jc w:val="center"/>
              <w:outlineLvl w:val="0"/>
              <w:rPr>
                <w:del w:id="12847" w:author="Debbie Houldsworth" w:date="2020-05-12T16:59:00Z"/>
                <w:sz w:val="22"/>
              </w:rPr>
              <w:pPrChange w:id="12848" w:author="Debbie Houldsworth" w:date="2020-05-13T09:34:00Z">
                <w:pPr>
                  <w:pStyle w:val="BodyText"/>
                  <w:jc w:val="center"/>
                </w:pPr>
              </w:pPrChange>
            </w:pPr>
            <w:del w:id="12849" w:author="Debbie Houldsworth" w:date="2020-05-06T09:51:00Z">
              <w:r w:rsidDel="00506411">
                <w:rPr>
                  <w:sz w:val="22"/>
                </w:rPr>
                <w:delText>Supplier</w:delText>
              </w:r>
            </w:del>
          </w:p>
        </w:tc>
      </w:tr>
      <w:tr w:rsidR="00FB7917" w:rsidDel="00AE1CD5" w14:paraId="04023892" w14:textId="15710AFB" w:rsidTr="00C92D5B">
        <w:trPr>
          <w:del w:id="12850" w:author="Debbie Houldsworth" w:date="2020-05-12T16:59:00Z"/>
        </w:trPr>
        <w:tc>
          <w:tcPr>
            <w:tcW w:w="1008" w:type="dxa"/>
          </w:tcPr>
          <w:p w14:paraId="19C5D3F6" w14:textId="58966E29" w:rsidR="00FB7917" w:rsidDel="00AE1CD5" w:rsidRDefault="00FB7917">
            <w:pPr>
              <w:pStyle w:val="BodyText"/>
              <w:jc w:val="center"/>
              <w:outlineLvl w:val="0"/>
              <w:rPr>
                <w:del w:id="12851" w:author="Debbie Houldsworth" w:date="2020-05-12T16:59:00Z"/>
                <w:sz w:val="22"/>
              </w:rPr>
              <w:pPrChange w:id="12852" w:author="Debbie Houldsworth" w:date="2020-05-13T09:34:00Z">
                <w:pPr>
                  <w:pStyle w:val="BodyText"/>
                  <w:jc w:val="center"/>
                </w:pPr>
              </w:pPrChange>
            </w:pPr>
            <w:del w:id="12853" w:author="Debbie Houldsworth" w:date="2020-05-06T09:51:00Z">
              <w:r w:rsidDel="00506411">
                <w:rPr>
                  <w:sz w:val="22"/>
                </w:rPr>
                <w:delText>13B</w:delText>
              </w:r>
            </w:del>
          </w:p>
        </w:tc>
        <w:tc>
          <w:tcPr>
            <w:tcW w:w="1080" w:type="dxa"/>
          </w:tcPr>
          <w:p w14:paraId="55615032" w14:textId="1E0CF09D" w:rsidR="00FB7917" w:rsidDel="00AE1CD5" w:rsidRDefault="00FB7917">
            <w:pPr>
              <w:pStyle w:val="BodyText"/>
              <w:jc w:val="center"/>
              <w:outlineLvl w:val="0"/>
              <w:rPr>
                <w:del w:id="12854" w:author="Debbie Houldsworth" w:date="2020-05-12T16:59:00Z"/>
                <w:sz w:val="22"/>
              </w:rPr>
              <w:pPrChange w:id="12855" w:author="Debbie Houldsworth" w:date="2020-05-13T09:34:00Z">
                <w:pPr>
                  <w:pStyle w:val="BodyText"/>
                  <w:jc w:val="center"/>
                </w:pPr>
              </w:pPrChange>
            </w:pPr>
          </w:p>
        </w:tc>
        <w:tc>
          <w:tcPr>
            <w:tcW w:w="1330" w:type="dxa"/>
          </w:tcPr>
          <w:p w14:paraId="114E611D" w14:textId="71778914" w:rsidR="00FB7917" w:rsidDel="00AE1CD5" w:rsidRDefault="00FB7917">
            <w:pPr>
              <w:pStyle w:val="BodyText"/>
              <w:outlineLvl w:val="0"/>
              <w:rPr>
                <w:del w:id="12856" w:author="Debbie Houldsworth" w:date="2020-05-12T16:59:00Z"/>
                <w:sz w:val="22"/>
              </w:rPr>
              <w:pPrChange w:id="12857" w:author="Debbie Houldsworth" w:date="2020-05-13T09:34:00Z">
                <w:pPr>
                  <w:pStyle w:val="BodyText"/>
                </w:pPr>
              </w:pPrChange>
            </w:pPr>
          </w:p>
        </w:tc>
        <w:tc>
          <w:tcPr>
            <w:tcW w:w="5240" w:type="dxa"/>
          </w:tcPr>
          <w:p w14:paraId="06F04BF0" w14:textId="11D2C080" w:rsidR="00FB7917" w:rsidDel="00AE1CD5" w:rsidRDefault="00FB7917">
            <w:pPr>
              <w:pStyle w:val="BodyText"/>
              <w:outlineLvl w:val="0"/>
              <w:rPr>
                <w:del w:id="12858" w:author="Debbie Houldsworth" w:date="2020-05-12T16:59:00Z"/>
                <w:sz w:val="22"/>
              </w:rPr>
              <w:pPrChange w:id="12859" w:author="Debbie Houldsworth" w:date="2020-05-13T09:34:00Z">
                <w:pPr>
                  <w:pStyle w:val="BodyText"/>
                </w:pPr>
              </w:pPrChange>
            </w:pPr>
            <w:del w:id="12860" w:author="Debbie Houldsworth" w:date="2020-05-06T09:51:00Z">
              <w:r w:rsidDel="00506411">
                <w:rPr>
                  <w:sz w:val="22"/>
                </w:rPr>
                <w:delText>Effective from Settlement Date (DAA)</w:delText>
              </w:r>
            </w:del>
          </w:p>
        </w:tc>
        <w:tc>
          <w:tcPr>
            <w:tcW w:w="2684" w:type="dxa"/>
          </w:tcPr>
          <w:p w14:paraId="4B9DE4B8" w14:textId="5D2FA845" w:rsidR="00FB7917" w:rsidDel="00AE1CD5" w:rsidRDefault="00FB7917">
            <w:pPr>
              <w:pStyle w:val="BodyText"/>
              <w:jc w:val="center"/>
              <w:outlineLvl w:val="0"/>
              <w:rPr>
                <w:del w:id="12861" w:author="Debbie Houldsworth" w:date="2020-05-12T16:59:00Z"/>
                <w:sz w:val="22"/>
              </w:rPr>
              <w:pPrChange w:id="12862" w:author="Debbie Houldsworth" w:date="2020-05-13T09:34:00Z">
                <w:pPr>
                  <w:pStyle w:val="BodyText"/>
                  <w:jc w:val="center"/>
                </w:pPr>
              </w:pPrChange>
            </w:pPr>
            <w:del w:id="12863" w:author="Debbie Houldsworth" w:date="2020-05-06T09:51:00Z">
              <w:r w:rsidDel="00506411">
                <w:rPr>
                  <w:sz w:val="22"/>
                </w:rPr>
                <w:delText>J0334</w:delText>
              </w:r>
            </w:del>
          </w:p>
        </w:tc>
        <w:tc>
          <w:tcPr>
            <w:tcW w:w="2806" w:type="dxa"/>
          </w:tcPr>
          <w:p w14:paraId="035C38F8" w14:textId="08573AA2" w:rsidR="00FB7917" w:rsidDel="00AE1CD5" w:rsidRDefault="00FB7917">
            <w:pPr>
              <w:pStyle w:val="BodyText"/>
              <w:jc w:val="center"/>
              <w:outlineLvl w:val="0"/>
              <w:rPr>
                <w:del w:id="12864" w:author="Debbie Houldsworth" w:date="2020-05-12T16:59:00Z"/>
                <w:sz w:val="22"/>
              </w:rPr>
              <w:pPrChange w:id="12865" w:author="Debbie Houldsworth" w:date="2020-05-13T09:34:00Z">
                <w:pPr>
                  <w:pStyle w:val="BodyText"/>
                  <w:jc w:val="center"/>
                </w:pPr>
              </w:pPrChange>
            </w:pPr>
            <w:del w:id="12866" w:author="Debbie Houldsworth" w:date="2020-05-06T09:51:00Z">
              <w:r w:rsidDel="00506411">
                <w:rPr>
                  <w:sz w:val="22"/>
                </w:rPr>
                <w:delText>Supplier</w:delText>
              </w:r>
            </w:del>
          </w:p>
        </w:tc>
      </w:tr>
      <w:tr w:rsidR="00FB7917" w:rsidDel="00AE1CD5" w14:paraId="421F651F" w14:textId="44305D92" w:rsidTr="00C92D5B">
        <w:trPr>
          <w:del w:id="12867" w:author="Debbie Houldsworth" w:date="2020-05-12T16:59:00Z"/>
        </w:trPr>
        <w:tc>
          <w:tcPr>
            <w:tcW w:w="1008" w:type="dxa"/>
          </w:tcPr>
          <w:p w14:paraId="6440EE89" w14:textId="2CBF0684" w:rsidR="00FB7917" w:rsidDel="00AE1CD5" w:rsidRDefault="00FB7917">
            <w:pPr>
              <w:pStyle w:val="BodyText"/>
              <w:jc w:val="center"/>
              <w:outlineLvl w:val="0"/>
              <w:rPr>
                <w:del w:id="12868" w:author="Debbie Houldsworth" w:date="2020-05-12T16:59:00Z"/>
                <w:sz w:val="22"/>
              </w:rPr>
              <w:pPrChange w:id="12869" w:author="Debbie Houldsworth" w:date="2020-05-13T09:34:00Z">
                <w:pPr>
                  <w:pStyle w:val="BodyText"/>
                  <w:jc w:val="center"/>
                </w:pPr>
              </w:pPrChange>
            </w:pPr>
            <w:del w:id="12870" w:author="Debbie Houldsworth" w:date="2020-05-06T09:51:00Z">
              <w:r w:rsidDel="00506411">
                <w:rPr>
                  <w:sz w:val="22"/>
                </w:rPr>
                <w:delText>14</w:delText>
              </w:r>
            </w:del>
          </w:p>
        </w:tc>
        <w:tc>
          <w:tcPr>
            <w:tcW w:w="1080" w:type="dxa"/>
          </w:tcPr>
          <w:p w14:paraId="2A0BF223" w14:textId="3769CCCC" w:rsidR="00FB7917" w:rsidDel="00AE1CD5" w:rsidRDefault="00FB7917">
            <w:pPr>
              <w:pStyle w:val="BodyText"/>
              <w:jc w:val="center"/>
              <w:outlineLvl w:val="0"/>
              <w:rPr>
                <w:del w:id="12871" w:author="Debbie Houldsworth" w:date="2020-05-12T16:59:00Z"/>
                <w:sz w:val="22"/>
              </w:rPr>
              <w:pPrChange w:id="12872" w:author="Debbie Houldsworth" w:date="2020-05-13T09:34:00Z">
                <w:pPr>
                  <w:pStyle w:val="BodyText"/>
                  <w:jc w:val="center"/>
                </w:pPr>
              </w:pPrChange>
            </w:pPr>
          </w:p>
        </w:tc>
        <w:tc>
          <w:tcPr>
            <w:tcW w:w="1330" w:type="dxa"/>
          </w:tcPr>
          <w:p w14:paraId="2754DF90" w14:textId="70E27597" w:rsidR="00FB7917" w:rsidDel="00AE1CD5" w:rsidRDefault="00FB7917">
            <w:pPr>
              <w:pStyle w:val="BodyText"/>
              <w:outlineLvl w:val="0"/>
              <w:rPr>
                <w:del w:id="12873" w:author="Debbie Houldsworth" w:date="2020-05-12T16:59:00Z"/>
                <w:sz w:val="22"/>
              </w:rPr>
              <w:pPrChange w:id="12874" w:author="Debbie Houldsworth" w:date="2020-05-13T09:34:00Z">
                <w:pPr>
                  <w:pStyle w:val="BodyText"/>
                </w:pPr>
              </w:pPrChange>
            </w:pPr>
          </w:p>
        </w:tc>
        <w:tc>
          <w:tcPr>
            <w:tcW w:w="5240" w:type="dxa"/>
          </w:tcPr>
          <w:p w14:paraId="7E116FA6" w14:textId="3AC606A2" w:rsidR="00FB7917" w:rsidDel="00AE1CD5" w:rsidRDefault="00FB7917">
            <w:pPr>
              <w:pStyle w:val="BodyText"/>
              <w:outlineLvl w:val="0"/>
              <w:rPr>
                <w:del w:id="12875" w:author="Debbie Houldsworth" w:date="2020-05-12T16:59:00Z"/>
                <w:b/>
                <w:sz w:val="22"/>
              </w:rPr>
              <w:pPrChange w:id="12876" w:author="Debbie Houldsworth" w:date="2020-05-13T09:34:00Z">
                <w:pPr>
                  <w:pStyle w:val="BodyText"/>
                </w:pPr>
              </w:pPrChange>
            </w:pPr>
            <w:del w:id="12877" w:author="Debbie Houldsworth" w:date="2020-05-06T09:51:00Z">
              <w:r w:rsidDel="00506411">
                <w:rPr>
                  <w:sz w:val="22"/>
                </w:rPr>
                <w:delText>Energisation Status</w:delText>
              </w:r>
            </w:del>
          </w:p>
        </w:tc>
        <w:tc>
          <w:tcPr>
            <w:tcW w:w="2684" w:type="dxa"/>
          </w:tcPr>
          <w:p w14:paraId="7DF5396C" w14:textId="59F95A87" w:rsidR="00FB7917" w:rsidDel="00AE1CD5" w:rsidRDefault="00FB7917">
            <w:pPr>
              <w:pStyle w:val="BodyText"/>
              <w:jc w:val="center"/>
              <w:outlineLvl w:val="0"/>
              <w:rPr>
                <w:del w:id="12878" w:author="Debbie Houldsworth" w:date="2020-05-12T16:59:00Z"/>
                <w:b/>
                <w:sz w:val="22"/>
              </w:rPr>
              <w:pPrChange w:id="12879" w:author="Debbie Houldsworth" w:date="2020-05-13T09:34:00Z">
                <w:pPr>
                  <w:pStyle w:val="BodyText"/>
                  <w:jc w:val="center"/>
                </w:pPr>
              </w:pPrChange>
            </w:pPr>
            <w:del w:id="12880" w:author="Debbie Houldsworth" w:date="2020-05-06T09:51:00Z">
              <w:r w:rsidDel="00506411">
                <w:rPr>
                  <w:sz w:val="22"/>
                </w:rPr>
                <w:delText>J0080</w:delText>
              </w:r>
            </w:del>
          </w:p>
        </w:tc>
        <w:tc>
          <w:tcPr>
            <w:tcW w:w="2806" w:type="dxa"/>
          </w:tcPr>
          <w:p w14:paraId="43A8E9D5" w14:textId="4E12D98A" w:rsidR="00FB7917" w:rsidDel="00AE1CD5" w:rsidRDefault="00FB7917">
            <w:pPr>
              <w:pStyle w:val="BodyText"/>
              <w:jc w:val="center"/>
              <w:outlineLvl w:val="0"/>
              <w:rPr>
                <w:del w:id="12881" w:author="Debbie Houldsworth" w:date="2020-05-12T16:59:00Z"/>
                <w:b/>
                <w:sz w:val="22"/>
              </w:rPr>
              <w:pPrChange w:id="12882" w:author="Debbie Houldsworth" w:date="2020-05-13T09:34:00Z">
                <w:pPr>
                  <w:pStyle w:val="BodyText"/>
                  <w:jc w:val="center"/>
                </w:pPr>
              </w:pPrChange>
            </w:pPr>
            <w:del w:id="12883" w:author="Debbie Houldsworth" w:date="2020-05-06T09:51:00Z">
              <w:r w:rsidDel="00506411">
                <w:rPr>
                  <w:sz w:val="22"/>
                </w:rPr>
                <w:delText>Supplier</w:delText>
              </w:r>
            </w:del>
          </w:p>
        </w:tc>
      </w:tr>
      <w:tr w:rsidR="00FB7917" w:rsidDel="00AE1CD5" w14:paraId="0A67A71F" w14:textId="14960C38" w:rsidTr="00C92D5B">
        <w:trPr>
          <w:del w:id="12884" w:author="Debbie Houldsworth" w:date="2020-05-12T16:59:00Z"/>
        </w:trPr>
        <w:tc>
          <w:tcPr>
            <w:tcW w:w="1008" w:type="dxa"/>
          </w:tcPr>
          <w:p w14:paraId="497740CF" w14:textId="0E828D19" w:rsidR="00FB7917" w:rsidDel="00AE1CD5" w:rsidRDefault="00FB7917">
            <w:pPr>
              <w:pStyle w:val="BodyText"/>
              <w:jc w:val="center"/>
              <w:outlineLvl w:val="0"/>
              <w:rPr>
                <w:del w:id="12885" w:author="Debbie Houldsworth" w:date="2020-05-12T16:59:00Z"/>
                <w:sz w:val="22"/>
              </w:rPr>
              <w:pPrChange w:id="12886" w:author="Debbie Houldsworth" w:date="2020-05-13T09:34:00Z">
                <w:pPr>
                  <w:pStyle w:val="BodyText"/>
                  <w:jc w:val="center"/>
                </w:pPr>
              </w:pPrChange>
            </w:pPr>
            <w:del w:id="12887" w:author="Debbie Houldsworth" w:date="2020-05-06T09:51:00Z">
              <w:r w:rsidDel="00506411">
                <w:rPr>
                  <w:sz w:val="22"/>
                </w:rPr>
                <w:delText>14A</w:delText>
              </w:r>
            </w:del>
          </w:p>
        </w:tc>
        <w:tc>
          <w:tcPr>
            <w:tcW w:w="1080" w:type="dxa"/>
          </w:tcPr>
          <w:p w14:paraId="7EFE2A46" w14:textId="416BB081" w:rsidR="00FB7917" w:rsidDel="00AE1CD5" w:rsidRDefault="00FB7917">
            <w:pPr>
              <w:pStyle w:val="BodyText"/>
              <w:jc w:val="center"/>
              <w:outlineLvl w:val="0"/>
              <w:rPr>
                <w:del w:id="12888" w:author="Debbie Houldsworth" w:date="2020-05-12T16:59:00Z"/>
                <w:sz w:val="22"/>
              </w:rPr>
              <w:pPrChange w:id="12889" w:author="Debbie Houldsworth" w:date="2020-05-13T09:34:00Z">
                <w:pPr>
                  <w:pStyle w:val="BodyText"/>
                  <w:jc w:val="center"/>
                </w:pPr>
              </w:pPrChange>
            </w:pPr>
          </w:p>
        </w:tc>
        <w:tc>
          <w:tcPr>
            <w:tcW w:w="1330" w:type="dxa"/>
          </w:tcPr>
          <w:p w14:paraId="77A8C0E7" w14:textId="5B5F1616" w:rsidR="00FB7917" w:rsidDel="00AE1CD5" w:rsidRDefault="00FB7917">
            <w:pPr>
              <w:pStyle w:val="BodyText"/>
              <w:outlineLvl w:val="0"/>
              <w:rPr>
                <w:del w:id="12890" w:author="Debbie Houldsworth" w:date="2020-05-12T16:59:00Z"/>
                <w:sz w:val="22"/>
              </w:rPr>
              <w:pPrChange w:id="12891" w:author="Debbie Houldsworth" w:date="2020-05-13T09:34:00Z">
                <w:pPr>
                  <w:pStyle w:val="BodyText"/>
                </w:pPr>
              </w:pPrChange>
            </w:pPr>
          </w:p>
        </w:tc>
        <w:tc>
          <w:tcPr>
            <w:tcW w:w="5240" w:type="dxa"/>
          </w:tcPr>
          <w:p w14:paraId="1FFD5954" w14:textId="69DF1FEF" w:rsidR="00FB7917" w:rsidDel="00AE1CD5" w:rsidRDefault="00FB7917">
            <w:pPr>
              <w:pStyle w:val="BodyText"/>
              <w:outlineLvl w:val="0"/>
              <w:rPr>
                <w:del w:id="12892" w:author="Debbie Houldsworth" w:date="2020-05-12T16:59:00Z"/>
                <w:sz w:val="22"/>
              </w:rPr>
              <w:pPrChange w:id="12893" w:author="Debbie Houldsworth" w:date="2020-05-13T09:34:00Z">
                <w:pPr>
                  <w:pStyle w:val="BodyText"/>
                </w:pPr>
              </w:pPrChange>
            </w:pPr>
            <w:del w:id="12894" w:author="Debbie Houldsworth" w:date="2020-05-06T09:51:00Z">
              <w:r w:rsidDel="00506411">
                <w:rPr>
                  <w:sz w:val="22"/>
                </w:rPr>
                <w:delText>Effective from Settlement Date (MSES)</w:delText>
              </w:r>
            </w:del>
          </w:p>
        </w:tc>
        <w:tc>
          <w:tcPr>
            <w:tcW w:w="2684" w:type="dxa"/>
          </w:tcPr>
          <w:p w14:paraId="5558A549" w14:textId="2FD8FAC7" w:rsidR="00FB7917" w:rsidDel="00AE1CD5" w:rsidRDefault="00FB7917">
            <w:pPr>
              <w:pStyle w:val="BodyText"/>
              <w:jc w:val="center"/>
              <w:outlineLvl w:val="0"/>
              <w:rPr>
                <w:del w:id="12895" w:author="Debbie Houldsworth" w:date="2020-05-12T16:59:00Z"/>
                <w:sz w:val="22"/>
              </w:rPr>
              <w:pPrChange w:id="12896" w:author="Debbie Houldsworth" w:date="2020-05-13T09:34:00Z">
                <w:pPr>
                  <w:pStyle w:val="BodyText"/>
                  <w:jc w:val="center"/>
                </w:pPr>
              </w:pPrChange>
            </w:pPr>
            <w:del w:id="12897" w:author="Debbie Houldsworth" w:date="2020-05-06T09:51:00Z">
              <w:r w:rsidDel="00506411">
                <w:rPr>
                  <w:sz w:val="22"/>
                </w:rPr>
                <w:delText>J0297</w:delText>
              </w:r>
            </w:del>
          </w:p>
        </w:tc>
        <w:tc>
          <w:tcPr>
            <w:tcW w:w="2806" w:type="dxa"/>
          </w:tcPr>
          <w:p w14:paraId="44C9BD15" w14:textId="32196DCC" w:rsidR="00FB7917" w:rsidDel="00AE1CD5" w:rsidRDefault="00FB7917">
            <w:pPr>
              <w:pStyle w:val="BodyText"/>
              <w:jc w:val="center"/>
              <w:outlineLvl w:val="0"/>
              <w:rPr>
                <w:del w:id="12898" w:author="Debbie Houldsworth" w:date="2020-05-12T16:59:00Z"/>
                <w:sz w:val="22"/>
              </w:rPr>
              <w:pPrChange w:id="12899" w:author="Debbie Houldsworth" w:date="2020-05-13T09:34:00Z">
                <w:pPr>
                  <w:pStyle w:val="BodyText"/>
                  <w:jc w:val="center"/>
                </w:pPr>
              </w:pPrChange>
            </w:pPr>
            <w:del w:id="12900" w:author="Debbie Houldsworth" w:date="2020-05-06T09:51:00Z">
              <w:r w:rsidDel="00506411">
                <w:rPr>
                  <w:sz w:val="22"/>
                </w:rPr>
                <w:delText>Supplier</w:delText>
              </w:r>
            </w:del>
          </w:p>
        </w:tc>
      </w:tr>
      <w:tr w:rsidR="00FB7917" w:rsidDel="00AE1CD5" w14:paraId="5E53DEA2" w14:textId="2E826816" w:rsidTr="00C92D5B">
        <w:trPr>
          <w:del w:id="12901" w:author="Debbie Houldsworth" w:date="2020-05-12T16:59:00Z"/>
        </w:trPr>
        <w:tc>
          <w:tcPr>
            <w:tcW w:w="1008" w:type="dxa"/>
          </w:tcPr>
          <w:p w14:paraId="45831798" w14:textId="5B5F8367" w:rsidR="00FB7917" w:rsidDel="00AE1CD5" w:rsidRDefault="00FB7917">
            <w:pPr>
              <w:pStyle w:val="BodyText"/>
              <w:jc w:val="center"/>
              <w:outlineLvl w:val="0"/>
              <w:rPr>
                <w:del w:id="12902" w:author="Debbie Houldsworth" w:date="2020-05-12T16:59:00Z"/>
                <w:sz w:val="22"/>
              </w:rPr>
              <w:pPrChange w:id="12903" w:author="Debbie Houldsworth" w:date="2020-05-13T09:34:00Z">
                <w:pPr>
                  <w:pStyle w:val="BodyText"/>
                  <w:jc w:val="center"/>
                </w:pPr>
              </w:pPrChange>
            </w:pPr>
            <w:del w:id="12904" w:author="Debbie Houldsworth" w:date="2020-05-06T09:51:00Z">
              <w:r w:rsidDel="00506411">
                <w:rPr>
                  <w:sz w:val="22"/>
                </w:rPr>
                <w:delText>15</w:delText>
              </w:r>
            </w:del>
          </w:p>
        </w:tc>
        <w:tc>
          <w:tcPr>
            <w:tcW w:w="1080" w:type="dxa"/>
          </w:tcPr>
          <w:p w14:paraId="512CF90F" w14:textId="7A40F60F" w:rsidR="00FB7917" w:rsidDel="00AE1CD5" w:rsidRDefault="00FB7917">
            <w:pPr>
              <w:pStyle w:val="BodyText"/>
              <w:jc w:val="center"/>
              <w:outlineLvl w:val="0"/>
              <w:rPr>
                <w:del w:id="12905" w:author="Debbie Houldsworth" w:date="2020-05-12T16:59:00Z"/>
                <w:sz w:val="22"/>
              </w:rPr>
              <w:pPrChange w:id="12906" w:author="Debbie Houldsworth" w:date="2020-05-13T09:34:00Z">
                <w:pPr>
                  <w:pStyle w:val="BodyText"/>
                  <w:jc w:val="center"/>
                </w:pPr>
              </w:pPrChange>
            </w:pPr>
          </w:p>
        </w:tc>
        <w:tc>
          <w:tcPr>
            <w:tcW w:w="1330" w:type="dxa"/>
          </w:tcPr>
          <w:p w14:paraId="455BA24B" w14:textId="292C9004" w:rsidR="00FB7917" w:rsidDel="00AE1CD5" w:rsidRDefault="00FB7917">
            <w:pPr>
              <w:pStyle w:val="BodyText"/>
              <w:outlineLvl w:val="0"/>
              <w:rPr>
                <w:del w:id="12907" w:author="Debbie Houldsworth" w:date="2020-05-12T16:59:00Z"/>
                <w:sz w:val="22"/>
              </w:rPr>
              <w:pPrChange w:id="12908" w:author="Debbie Houldsworth" w:date="2020-05-13T09:34:00Z">
                <w:pPr>
                  <w:pStyle w:val="BodyText"/>
                </w:pPr>
              </w:pPrChange>
            </w:pPr>
          </w:p>
        </w:tc>
        <w:tc>
          <w:tcPr>
            <w:tcW w:w="5240" w:type="dxa"/>
          </w:tcPr>
          <w:p w14:paraId="676DFC06" w14:textId="2D9DB8F4" w:rsidR="00FB7917" w:rsidDel="00AE1CD5" w:rsidRDefault="00FB7917">
            <w:pPr>
              <w:pStyle w:val="BodyText"/>
              <w:outlineLvl w:val="0"/>
              <w:rPr>
                <w:del w:id="12909" w:author="Debbie Houldsworth" w:date="2020-05-12T16:59:00Z"/>
                <w:b/>
                <w:sz w:val="22"/>
              </w:rPr>
              <w:pPrChange w:id="12910" w:author="Debbie Houldsworth" w:date="2020-05-13T09:34:00Z">
                <w:pPr>
                  <w:pStyle w:val="BodyText"/>
                </w:pPr>
              </w:pPrChange>
            </w:pPr>
            <w:del w:id="12911" w:author="Debbie Houldsworth" w:date="2020-05-06T09:51:00Z">
              <w:r w:rsidDel="00506411">
                <w:rPr>
                  <w:sz w:val="22"/>
                </w:rPr>
                <w:delText xml:space="preserve">GSP Group Id </w:delText>
              </w:r>
            </w:del>
          </w:p>
        </w:tc>
        <w:tc>
          <w:tcPr>
            <w:tcW w:w="2684" w:type="dxa"/>
          </w:tcPr>
          <w:p w14:paraId="016A57C9" w14:textId="16CD37C5" w:rsidR="00FB7917" w:rsidDel="00AE1CD5" w:rsidRDefault="00FB7917">
            <w:pPr>
              <w:pStyle w:val="BodyText"/>
              <w:jc w:val="center"/>
              <w:outlineLvl w:val="0"/>
              <w:rPr>
                <w:del w:id="12912" w:author="Debbie Houldsworth" w:date="2020-05-12T16:59:00Z"/>
                <w:b/>
                <w:sz w:val="22"/>
              </w:rPr>
              <w:pPrChange w:id="12913" w:author="Debbie Houldsworth" w:date="2020-05-13T09:34:00Z">
                <w:pPr>
                  <w:pStyle w:val="BodyText"/>
                  <w:jc w:val="center"/>
                </w:pPr>
              </w:pPrChange>
            </w:pPr>
            <w:del w:id="12914" w:author="Debbie Houldsworth" w:date="2020-05-06T09:51:00Z">
              <w:r w:rsidDel="00506411">
                <w:rPr>
                  <w:sz w:val="22"/>
                </w:rPr>
                <w:delText>J0066</w:delText>
              </w:r>
            </w:del>
          </w:p>
        </w:tc>
        <w:tc>
          <w:tcPr>
            <w:tcW w:w="2806" w:type="dxa"/>
          </w:tcPr>
          <w:p w14:paraId="67B6792F" w14:textId="59E12CD9" w:rsidR="00FB7917" w:rsidDel="00AE1CD5" w:rsidRDefault="00FB7917">
            <w:pPr>
              <w:pStyle w:val="BodyText"/>
              <w:jc w:val="center"/>
              <w:outlineLvl w:val="0"/>
              <w:rPr>
                <w:del w:id="12915" w:author="Debbie Houldsworth" w:date="2020-05-12T16:59:00Z"/>
                <w:b/>
                <w:sz w:val="22"/>
              </w:rPr>
              <w:pPrChange w:id="12916" w:author="Debbie Houldsworth" w:date="2020-05-13T09:34:00Z">
                <w:pPr>
                  <w:pStyle w:val="BodyText"/>
                  <w:jc w:val="center"/>
                </w:pPr>
              </w:pPrChange>
            </w:pPr>
            <w:del w:id="12917" w:author="Debbie Houldsworth" w:date="2020-05-06T09:51:00Z">
              <w:r w:rsidDel="00506411">
                <w:rPr>
                  <w:sz w:val="22"/>
                </w:rPr>
                <w:delText>Distribution Business</w:delText>
              </w:r>
            </w:del>
          </w:p>
        </w:tc>
      </w:tr>
      <w:tr w:rsidR="00FB7917" w:rsidDel="00AE1CD5" w14:paraId="5C991347" w14:textId="3A5BEB1E" w:rsidTr="00C92D5B">
        <w:trPr>
          <w:del w:id="12918" w:author="Debbie Houldsworth" w:date="2020-05-12T16:58:00Z"/>
        </w:trPr>
        <w:tc>
          <w:tcPr>
            <w:tcW w:w="1008" w:type="dxa"/>
          </w:tcPr>
          <w:p w14:paraId="5290DAFF" w14:textId="492BFD54" w:rsidR="00FB7917" w:rsidDel="00AE1CD5" w:rsidRDefault="00FB7917">
            <w:pPr>
              <w:pStyle w:val="BodyText"/>
              <w:jc w:val="center"/>
              <w:outlineLvl w:val="0"/>
              <w:rPr>
                <w:del w:id="12919" w:author="Debbie Houldsworth" w:date="2020-05-12T16:58:00Z"/>
                <w:sz w:val="22"/>
              </w:rPr>
              <w:pPrChange w:id="12920" w:author="Debbie Houldsworth" w:date="2020-05-13T09:34:00Z">
                <w:pPr>
                  <w:pStyle w:val="BodyText"/>
                  <w:jc w:val="center"/>
                </w:pPr>
              </w:pPrChange>
            </w:pPr>
            <w:del w:id="12921" w:author="Debbie Houldsworth" w:date="2020-05-06T09:51:00Z">
              <w:r w:rsidDel="00506411">
                <w:rPr>
                  <w:sz w:val="22"/>
                </w:rPr>
                <w:delText>15A</w:delText>
              </w:r>
            </w:del>
          </w:p>
        </w:tc>
        <w:tc>
          <w:tcPr>
            <w:tcW w:w="1080" w:type="dxa"/>
          </w:tcPr>
          <w:p w14:paraId="1A2E42EE" w14:textId="37A25576" w:rsidR="00FB7917" w:rsidDel="00AE1CD5" w:rsidRDefault="00FB7917">
            <w:pPr>
              <w:pStyle w:val="BodyText"/>
              <w:jc w:val="center"/>
              <w:outlineLvl w:val="0"/>
              <w:rPr>
                <w:del w:id="12922" w:author="Debbie Houldsworth" w:date="2020-05-12T16:58:00Z"/>
                <w:sz w:val="22"/>
              </w:rPr>
              <w:pPrChange w:id="12923" w:author="Debbie Houldsworth" w:date="2020-05-13T09:34:00Z">
                <w:pPr>
                  <w:pStyle w:val="BodyText"/>
                  <w:jc w:val="center"/>
                </w:pPr>
              </w:pPrChange>
            </w:pPr>
          </w:p>
        </w:tc>
        <w:tc>
          <w:tcPr>
            <w:tcW w:w="1330" w:type="dxa"/>
          </w:tcPr>
          <w:p w14:paraId="7BCA5336" w14:textId="69B55074" w:rsidR="00FB7917" w:rsidDel="00AE1CD5" w:rsidRDefault="00FB7917">
            <w:pPr>
              <w:pStyle w:val="BodyText"/>
              <w:outlineLvl w:val="0"/>
              <w:rPr>
                <w:del w:id="12924" w:author="Debbie Houldsworth" w:date="2020-05-12T16:58:00Z"/>
                <w:sz w:val="22"/>
              </w:rPr>
              <w:pPrChange w:id="12925" w:author="Debbie Houldsworth" w:date="2020-05-13T09:34:00Z">
                <w:pPr>
                  <w:pStyle w:val="BodyText"/>
                </w:pPr>
              </w:pPrChange>
            </w:pPr>
          </w:p>
        </w:tc>
        <w:tc>
          <w:tcPr>
            <w:tcW w:w="5240" w:type="dxa"/>
          </w:tcPr>
          <w:p w14:paraId="1BE74C02" w14:textId="6BDC6202" w:rsidR="00FB7917" w:rsidDel="00AE1CD5" w:rsidRDefault="00FB7917">
            <w:pPr>
              <w:pStyle w:val="BodyText"/>
              <w:outlineLvl w:val="0"/>
              <w:rPr>
                <w:del w:id="12926" w:author="Debbie Houldsworth" w:date="2020-05-12T16:58:00Z"/>
                <w:sz w:val="22"/>
              </w:rPr>
              <w:pPrChange w:id="12927" w:author="Debbie Houldsworth" w:date="2020-05-13T09:34:00Z">
                <w:pPr>
                  <w:pStyle w:val="BodyText"/>
                </w:pPr>
              </w:pPrChange>
            </w:pPr>
            <w:del w:id="12928" w:author="Debbie Houldsworth" w:date="2020-05-06T09:51:00Z">
              <w:r w:rsidDel="00506411">
                <w:rPr>
                  <w:sz w:val="22"/>
                </w:rPr>
                <w:delText>Effective from Settlement Date (MSGG)</w:delText>
              </w:r>
            </w:del>
          </w:p>
        </w:tc>
        <w:tc>
          <w:tcPr>
            <w:tcW w:w="2684" w:type="dxa"/>
          </w:tcPr>
          <w:p w14:paraId="135BB947" w14:textId="00A8C7D6" w:rsidR="00FB7917" w:rsidDel="00AE1CD5" w:rsidRDefault="00FB7917">
            <w:pPr>
              <w:pStyle w:val="BodyText"/>
              <w:jc w:val="center"/>
              <w:outlineLvl w:val="0"/>
              <w:rPr>
                <w:del w:id="12929" w:author="Debbie Houldsworth" w:date="2020-05-12T16:58:00Z"/>
                <w:sz w:val="22"/>
              </w:rPr>
              <w:pPrChange w:id="12930" w:author="Debbie Houldsworth" w:date="2020-05-13T09:34:00Z">
                <w:pPr>
                  <w:pStyle w:val="BodyText"/>
                  <w:jc w:val="center"/>
                </w:pPr>
              </w:pPrChange>
            </w:pPr>
            <w:del w:id="12931" w:author="Debbie Houldsworth" w:date="2020-05-06T09:51:00Z">
              <w:r w:rsidDel="00506411">
                <w:rPr>
                  <w:sz w:val="22"/>
                </w:rPr>
                <w:delText>J0306</w:delText>
              </w:r>
            </w:del>
          </w:p>
        </w:tc>
        <w:tc>
          <w:tcPr>
            <w:tcW w:w="2806" w:type="dxa"/>
          </w:tcPr>
          <w:p w14:paraId="40DF9662" w14:textId="66071FCD" w:rsidR="00FB7917" w:rsidDel="00AE1CD5" w:rsidRDefault="00FB7917">
            <w:pPr>
              <w:pStyle w:val="BodyText"/>
              <w:jc w:val="center"/>
              <w:outlineLvl w:val="0"/>
              <w:rPr>
                <w:del w:id="12932" w:author="Debbie Houldsworth" w:date="2020-05-12T16:58:00Z"/>
                <w:sz w:val="22"/>
              </w:rPr>
              <w:pPrChange w:id="12933" w:author="Debbie Houldsworth" w:date="2020-05-13T09:34:00Z">
                <w:pPr>
                  <w:pStyle w:val="BodyText"/>
                  <w:jc w:val="center"/>
                </w:pPr>
              </w:pPrChange>
            </w:pPr>
            <w:del w:id="12934" w:author="Debbie Houldsworth" w:date="2020-05-06T09:51:00Z">
              <w:r w:rsidDel="00506411">
                <w:rPr>
                  <w:sz w:val="22"/>
                </w:rPr>
                <w:delText>Distribution Business</w:delText>
              </w:r>
            </w:del>
          </w:p>
        </w:tc>
      </w:tr>
      <w:tr w:rsidR="00FB7917" w:rsidDel="00AE1CD5" w14:paraId="579739E5" w14:textId="5B259C97" w:rsidTr="00C92D5B">
        <w:trPr>
          <w:del w:id="12935" w:author="Debbie Houldsworth" w:date="2020-05-12T16:58:00Z"/>
        </w:trPr>
        <w:tc>
          <w:tcPr>
            <w:tcW w:w="1008" w:type="dxa"/>
          </w:tcPr>
          <w:p w14:paraId="77857749" w14:textId="7357B590" w:rsidR="00FB7917" w:rsidDel="00AE1CD5" w:rsidRDefault="00FB7917">
            <w:pPr>
              <w:pStyle w:val="BodyText"/>
              <w:jc w:val="center"/>
              <w:outlineLvl w:val="0"/>
              <w:rPr>
                <w:del w:id="12936" w:author="Debbie Houldsworth" w:date="2020-05-12T16:58:00Z"/>
                <w:sz w:val="22"/>
              </w:rPr>
              <w:pPrChange w:id="12937" w:author="Debbie Houldsworth" w:date="2020-05-13T09:34:00Z">
                <w:pPr>
                  <w:pStyle w:val="BodyText"/>
                  <w:jc w:val="center"/>
                </w:pPr>
              </w:pPrChange>
            </w:pPr>
            <w:del w:id="12938" w:author="Debbie Houldsworth" w:date="2020-05-06T09:51:00Z">
              <w:r w:rsidDel="00506411">
                <w:rPr>
                  <w:sz w:val="22"/>
                </w:rPr>
                <w:delText>16</w:delText>
              </w:r>
            </w:del>
          </w:p>
        </w:tc>
        <w:tc>
          <w:tcPr>
            <w:tcW w:w="1080" w:type="dxa"/>
          </w:tcPr>
          <w:p w14:paraId="563E2C52" w14:textId="06DD4316" w:rsidR="00FB7917" w:rsidDel="00AE1CD5" w:rsidRDefault="00FB7917">
            <w:pPr>
              <w:pStyle w:val="BodyText"/>
              <w:jc w:val="center"/>
              <w:outlineLvl w:val="0"/>
              <w:rPr>
                <w:del w:id="12939" w:author="Debbie Houldsworth" w:date="2020-05-12T16:58:00Z"/>
                <w:sz w:val="22"/>
              </w:rPr>
              <w:pPrChange w:id="12940" w:author="Debbie Houldsworth" w:date="2020-05-13T09:34:00Z">
                <w:pPr>
                  <w:pStyle w:val="BodyText"/>
                  <w:jc w:val="center"/>
                </w:pPr>
              </w:pPrChange>
            </w:pPr>
          </w:p>
        </w:tc>
        <w:tc>
          <w:tcPr>
            <w:tcW w:w="1330" w:type="dxa"/>
          </w:tcPr>
          <w:p w14:paraId="2A3728EC" w14:textId="71635A83" w:rsidR="00FB7917" w:rsidDel="00AE1CD5" w:rsidRDefault="00FB7917">
            <w:pPr>
              <w:pStyle w:val="BodyText"/>
              <w:outlineLvl w:val="0"/>
              <w:rPr>
                <w:del w:id="12941" w:author="Debbie Houldsworth" w:date="2020-05-12T16:58:00Z"/>
                <w:sz w:val="22"/>
              </w:rPr>
              <w:pPrChange w:id="12942" w:author="Debbie Houldsworth" w:date="2020-05-13T09:34:00Z">
                <w:pPr>
                  <w:pStyle w:val="BodyText"/>
                </w:pPr>
              </w:pPrChange>
            </w:pPr>
          </w:p>
        </w:tc>
        <w:tc>
          <w:tcPr>
            <w:tcW w:w="5240" w:type="dxa"/>
          </w:tcPr>
          <w:p w14:paraId="2129A520" w14:textId="0B944449" w:rsidR="00FB7917" w:rsidDel="00AE1CD5" w:rsidRDefault="00FB7917">
            <w:pPr>
              <w:pStyle w:val="BodyText"/>
              <w:outlineLvl w:val="0"/>
              <w:rPr>
                <w:del w:id="12943" w:author="Debbie Houldsworth" w:date="2020-05-12T16:58:00Z"/>
                <w:b/>
                <w:sz w:val="22"/>
              </w:rPr>
              <w:pPrChange w:id="12944" w:author="Debbie Houldsworth" w:date="2020-05-13T09:34:00Z">
                <w:pPr>
                  <w:pStyle w:val="BodyText"/>
                </w:pPr>
              </w:pPrChange>
            </w:pPr>
            <w:del w:id="12945" w:author="Debbie Houldsworth" w:date="2020-05-06T09:51:00Z">
              <w:r w:rsidDel="00506411">
                <w:rPr>
                  <w:sz w:val="22"/>
                </w:rPr>
                <w:delText>Measurement Class Id</w:delText>
              </w:r>
            </w:del>
          </w:p>
        </w:tc>
        <w:tc>
          <w:tcPr>
            <w:tcW w:w="2684" w:type="dxa"/>
          </w:tcPr>
          <w:p w14:paraId="55B089BA" w14:textId="520C5F30" w:rsidR="00FB7917" w:rsidDel="00AE1CD5" w:rsidRDefault="00FB7917">
            <w:pPr>
              <w:pStyle w:val="BodyText"/>
              <w:jc w:val="center"/>
              <w:outlineLvl w:val="0"/>
              <w:rPr>
                <w:del w:id="12946" w:author="Debbie Houldsworth" w:date="2020-05-12T16:58:00Z"/>
                <w:b/>
                <w:sz w:val="22"/>
              </w:rPr>
              <w:pPrChange w:id="12947" w:author="Debbie Houldsworth" w:date="2020-05-13T09:34:00Z">
                <w:pPr>
                  <w:pStyle w:val="BodyText"/>
                  <w:jc w:val="center"/>
                </w:pPr>
              </w:pPrChange>
            </w:pPr>
            <w:del w:id="12948" w:author="Debbie Houldsworth" w:date="2020-05-06T09:51:00Z">
              <w:r w:rsidDel="00506411">
                <w:rPr>
                  <w:sz w:val="22"/>
                </w:rPr>
                <w:delText>J0082</w:delText>
              </w:r>
            </w:del>
          </w:p>
        </w:tc>
        <w:tc>
          <w:tcPr>
            <w:tcW w:w="2806" w:type="dxa"/>
          </w:tcPr>
          <w:p w14:paraId="70A07AE3" w14:textId="3FAC96E5" w:rsidR="00FB7917" w:rsidDel="00AE1CD5" w:rsidRDefault="00FB7917">
            <w:pPr>
              <w:pStyle w:val="BodyText"/>
              <w:jc w:val="center"/>
              <w:outlineLvl w:val="0"/>
              <w:rPr>
                <w:del w:id="12949" w:author="Debbie Houldsworth" w:date="2020-05-12T16:58:00Z"/>
                <w:b/>
                <w:sz w:val="22"/>
              </w:rPr>
              <w:pPrChange w:id="12950" w:author="Debbie Houldsworth" w:date="2020-05-13T09:34:00Z">
                <w:pPr>
                  <w:pStyle w:val="BodyText"/>
                  <w:jc w:val="center"/>
                </w:pPr>
              </w:pPrChange>
            </w:pPr>
            <w:del w:id="12951" w:author="Debbie Houldsworth" w:date="2020-05-06T09:51:00Z">
              <w:r w:rsidDel="00506411">
                <w:rPr>
                  <w:sz w:val="22"/>
                </w:rPr>
                <w:delText>Supplier</w:delText>
              </w:r>
            </w:del>
          </w:p>
        </w:tc>
      </w:tr>
      <w:tr w:rsidR="00FB7917" w:rsidDel="00AE1CD5" w14:paraId="5C76BC51" w14:textId="199F023C" w:rsidTr="00C92D5B">
        <w:trPr>
          <w:del w:id="12952" w:author="Debbie Houldsworth" w:date="2020-05-12T16:58:00Z"/>
        </w:trPr>
        <w:tc>
          <w:tcPr>
            <w:tcW w:w="1008" w:type="dxa"/>
          </w:tcPr>
          <w:p w14:paraId="5F94E187" w14:textId="4CF53F0C" w:rsidR="00FB7917" w:rsidDel="00AE1CD5" w:rsidRDefault="00FB7917">
            <w:pPr>
              <w:pStyle w:val="BodyText"/>
              <w:jc w:val="center"/>
              <w:outlineLvl w:val="0"/>
              <w:rPr>
                <w:del w:id="12953" w:author="Debbie Houldsworth" w:date="2020-05-12T16:58:00Z"/>
                <w:sz w:val="22"/>
              </w:rPr>
              <w:pPrChange w:id="12954" w:author="Debbie Houldsworth" w:date="2020-05-13T09:34:00Z">
                <w:pPr>
                  <w:pStyle w:val="BodyText"/>
                  <w:jc w:val="center"/>
                </w:pPr>
              </w:pPrChange>
            </w:pPr>
            <w:del w:id="12955" w:author="Debbie Houldsworth" w:date="2020-05-06T09:51:00Z">
              <w:r w:rsidDel="00506411">
                <w:rPr>
                  <w:sz w:val="22"/>
                </w:rPr>
                <w:delText>16A</w:delText>
              </w:r>
            </w:del>
          </w:p>
        </w:tc>
        <w:tc>
          <w:tcPr>
            <w:tcW w:w="1080" w:type="dxa"/>
          </w:tcPr>
          <w:p w14:paraId="6D9CE1FD" w14:textId="7780824D" w:rsidR="00FB7917" w:rsidDel="00AE1CD5" w:rsidRDefault="00FB7917">
            <w:pPr>
              <w:pStyle w:val="BodyText"/>
              <w:jc w:val="center"/>
              <w:outlineLvl w:val="0"/>
              <w:rPr>
                <w:del w:id="12956" w:author="Debbie Houldsworth" w:date="2020-05-12T16:58:00Z"/>
                <w:sz w:val="22"/>
              </w:rPr>
              <w:pPrChange w:id="12957" w:author="Debbie Houldsworth" w:date="2020-05-13T09:34:00Z">
                <w:pPr>
                  <w:pStyle w:val="BodyText"/>
                  <w:jc w:val="center"/>
                </w:pPr>
              </w:pPrChange>
            </w:pPr>
          </w:p>
        </w:tc>
        <w:tc>
          <w:tcPr>
            <w:tcW w:w="1330" w:type="dxa"/>
          </w:tcPr>
          <w:p w14:paraId="3696A0F8" w14:textId="1813C71A" w:rsidR="00FB7917" w:rsidDel="00AE1CD5" w:rsidRDefault="00FB7917">
            <w:pPr>
              <w:pStyle w:val="BodyText"/>
              <w:outlineLvl w:val="0"/>
              <w:rPr>
                <w:del w:id="12958" w:author="Debbie Houldsworth" w:date="2020-05-12T16:58:00Z"/>
                <w:sz w:val="22"/>
              </w:rPr>
              <w:pPrChange w:id="12959" w:author="Debbie Houldsworth" w:date="2020-05-13T09:34:00Z">
                <w:pPr>
                  <w:pStyle w:val="BodyText"/>
                </w:pPr>
              </w:pPrChange>
            </w:pPr>
          </w:p>
        </w:tc>
        <w:tc>
          <w:tcPr>
            <w:tcW w:w="5240" w:type="dxa"/>
          </w:tcPr>
          <w:p w14:paraId="4BAA1FE3" w14:textId="49C9DF20" w:rsidR="00FB7917" w:rsidDel="00AE1CD5" w:rsidRDefault="00FB7917">
            <w:pPr>
              <w:pStyle w:val="BodyText"/>
              <w:outlineLvl w:val="0"/>
              <w:rPr>
                <w:del w:id="12960" w:author="Debbie Houldsworth" w:date="2020-05-12T16:58:00Z"/>
                <w:sz w:val="22"/>
              </w:rPr>
              <w:pPrChange w:id="12961" w:author="Debbie Houldsworth" w:date="2020-05-13T09:34:00Z">
                <w:pPr>
                  <w:pStyle w:val="BodyText"/>
                </w:pPr>
              </w:pPrChange>
            </w:pPr>
            <w:del w:id="12962" w:author="Debbie Houldsworth" w:date="2020-05-06T09:51:00Z">
              <w:r w:rsidDel="00506411">
                <w:rPr>
                  <w:sz w:val="22"/>
                </w:rPr>
                <w:delText>Effective from Settlement Date (MSMC)</w:delText>
              </w:r>
            </w:del>
          </w:p>
        </w:tc>
        <w:tc>
          <w:tcPr>
            <w:tcW w:w="2684" w:type="dxa"/>
          </w:tcPr>
          <w:p w14:paraId="5896207A" w14:textId="6081AEAE" w:rsidR="00FB7917" w:rsidDel="00AE1CD5" w:rsidRDefault="00FB7917">
            <w:pPr>
              <w:pStyle w:val="BodyText"/>
              <w:jc w:val="center"/>
              <w:outlineLvl w:val="0"/>
              <w:rPr>
                <w:del w:id="12963" w:author="Debbie Houldsworth" w:date="2020-05-12T16:58:00Z"/>
                <w:sz w:val="22"/>
              </w:rPr>
              <w:pPrChange w:id="12964" w:author="Debbie Houldsworth" w:date="2020-05-13T09:34:00Z">
                <w:pPr>
                  <w:pStyle w:val="BodyText"/>
                  <w:jc w:val="center"/>
                </w:pPr>
              </w:pPrChange>
            </w:pPr>
            <w:del w:id="12965" w:author="Debbie Houldsworth" w:date="2020-05-06T09:51:00Z">
              <w:r w:rsidDel="00506411">
                <w:rPr>
                  <w:sz w:val="22"/>
                </w:rPr>
                <w:delText>J0307</w:delText>
              </w:r>
            </w:del>
          </w:p>
        </w:tc>
        <w:tc>
          <w:tcPr>
            <w:tcW w:w="2806" w:type="dxa"/>
          </w:tcPr>
          <w:p w14:paraId="1268E06F" w14:textId="6A17442B" w:rsidR="00FB7917" w:rsidDel="00AE1CD5" w:rsidRDefault="00FB7917">
            <w:pPr>
              <w:pStyle w:val="BodyText"/>
              <w:jc w:val="center"/>
              <w:outlineLvl w:val="0"/>
              <w:rPr>
                <w:del w:id="12966" w:author="Debbie Houldsworth" w:date="2020-05-12T16:58:00Z"/>
                <w:sz w:val="22"/>
              </w:rPr>
              <w:pPrChange w:id="12967" w:author="Debbie Houldsworth" w:date="2020-05-13T09:34:00Z">
                <w:pPr>
                  <w:pStyle w:val="BodyText"/>
                  <w:jc w:val="center"/>
                </w:pPr>
              </w:pPrChange>
            </w:pPr>
            <w:del w:id="12968" w:author="Debbie Houldsworth" w:date="2020-05-06T09:51:00Z">
              <w:r w:rsidDel="00506411">
                <w:rPr>
                  <w:sz w:val="22"/>
                </w:rPr>
                <w:delText>Supplier</w:delText>
              </w:r>
            </w:del>
          </w:p>
        </w:tc>
      </w:tr>
      <w:tr w:rsidR="00FB7917" w:rsidDel="00AE1CD5" w14:paraId="2C2AD230" w14:textId="7F148A3D" w:rsidTr="00C92D5B">
        <w:trPr>
          <w:del w:id="12969" w:author="Debbie Houldsworth" w:date="2020-05-12T16:58:00Z"/>
        </w:trPr>
        <w:tc>
          <w:tcPr>
            <w:tcW w:w="1008" w:type="dxa"/>
          </w:tcPr>
          <w:p w14:paraId="52235FE4" w14:textId="04257EC2" w:rsidR="00FB7917" w:rsidDel="00AE1CD5" w:rsidRDefault="00FB7917">
            <w:pPr>
              <w:pStyle w:val="BodyText"/>
              <w:jc w:val="center"/>
              <w:outlineLvl w:val="0"/>
              <w:rPr>
                <w:del w:id="12970" w:author="Debbie Houldsworth" w:date="2020-05-12T16:58:00Z"/>
                <w:sz w:val="22"/>
              </w:rPr>
              <w:pPrChange w:id="12971" w:author="Debbie Houldsworth" w:date="2020-05-13T09:34:00Z">
                <w:pPr>
                  <w:pStyle w:val="BodyText"/>
                  <w:jc w:val="center"/>
                </w:pPr>
              </w:pPrChange>
            </w:pPr>
            <w:del w:id="12972" w:author="Debbie Houldsworth" w:date="2020-05-06T09:51:00Z">
              <w:r w:rsidDel="00506411">
                <w:rPr>
                  <w:sz w:val="22"/>
                </w:rPr>
                <w:delText>17</w:delText>
              </w:r>
            </w:del>
          </w:p>
        </w:tc>
        <w:tc>
          <w:tcPr>
            <w:tcW w:w="1080" w:type="dxa"/>
          </w:tcPr>
          <w:p w14:paraId="3222A052" w14:textId="2D7C8C7A" w:rsidR="00FB7917" w:rsidDel="00AE1CD5" w:rsidRDefault="00FB7917">
            <w:pPr>
              <w:pStyle w:val="BodyText"/>
              <w:jc w:val="center"/>
              <w:outlineLvl w:val="0"/>
              <w:rPr>
                <w:del w:id="12973" w:author="Debbie Houldsworth" w:date="2020-05-12T16:58:00Z"/>
                <w:sz w:val="22"/>
              </w:rPr>
              <w:pPrChange w:id="12974" w:author="Debbie Houldsworth" w:date="2020-05-13T09:34:00Z">
                <w:pPr>
                  <w:pStyle w:val="BodyText"/>
                  <w:jc w:val="center"/>
                </w:pPr>
              </w:pPrChange>
            </w:pPr>
          </w:p>
        </w:tc>
        <w:tc>
          <w:tcPr>
            <w:tcW w:w="1330" w:type="dxa"/>
          </w:tcPr>
          <w:p w14:paraId="756D323E" w14:textId="1E260069" w:rsidR="00FB7917" w:rsidDel="00AE1CD5" w:rsidRDefault="00FB7917">
            <w:pPr>
              <w:pStyle w:val="BodyText"/>
              <w:outlineLvl w:val="0"/>
              <w:rPr>
                <w:del w:id="12975" w:author="Debbie Houldsworth" w:date="2020-05-12T16:58:00Z"/>
                <w:sz w:val="22"/>
              </w:rPr>
              <w:pPrChange w:id="12976" w:author="Debbie Houldsworth" w:date="2020-05-13T09:34:00Z">
                <w:pPr>
                  <w:pStyle w:val="BodyText"/>
                </w:pPr>
              </w:pPrChange>
            </w:pPr>
          </w:p>
        </w:tc>
        <w:tc>
          <w:tcPr>
            <w:tcW w:w="5240" w:type="dxa"/>
          </w:tcPr>
          <w:p w14:paraId="792D6729" w14:textId="32EA78B0" w:rsidR="00FB7917" w:rsidDel="00AE1CD5" w:rsidRDefault="00FB7917">
            <w:pPr>
              <w:pStyle w:val="BodyText"/>
              <w:outlineLvl w:val="0"/>
              <w:rPr>
                <w:del w:id="12977" w:author="Debbie Houldsworth" w:date="2020-05-12T16:58:00Z"/>
                <w:b/>
                <w:sz w:val="22"/>
              </w:rPr>
              <w:pPrChange w:id="12978" w:author="Debbie Houldsworth" w:date="2020-05-13T09:34:00Z">
                <w:pPr>
                  <w:pStyle w:val="BodyText"/>
                </w:pPr>
              </w:pPrChange>
            </w:pPr>
            <w:del w:id="12979" w:author="Debbie Houldsworth" w:date="2020-05-06T09:51:00Z">
              <w:r w:rsidDel="00506411">
                <w:rPr>
                  <w:sz w:val="22"/>
                </w:rPr>
                <w:delText>Standard Settlement Configuration Id</w:delText>
              </w:r>
            </w:del>
          </w:p>
        </w:tc>
        <w:tc>
          <w:tcPr>
            <w:tcW w:w="2684" w:type="dxa"/>
          </w:tcPr>
          <w:p w14:paraId="5DDB8CCC" w14:textId="6824C8C8" w:rsidR="00FB7917" w:rsidDel="00AE1CD5" w:rsidRDefault="00FB7917">
            <w:pPr>
              <w:pStyle w:val="BodyText"/>
              <w:jc w:val="center"/>
              <w:outlineLvl w:val="0"/>
              <w:rPr>
                <w:del w:id="12980" w:author="Debbie Houldsworth" w:date="2020-05-12T16:58:00Z"/>
                <w:b/>
                <w:sz w:val="22"/>
              </w:rPr>
              <w:pPrChange w:id="12981" w:author="Debbie Houldsworth" w:date="2020-05-13T09:34:00Z">
                <w:pPr>
                  <w:pStyle w:val="BodyText"/>
                  <w:jc w:val="center"/>
                </w:pPr>
              </w:pPrChange>
            </w:pPr>
            <w:del w:id="12982" w:author="Debbie Houldsworth" w:date="2020-05-06T09:51:00Z">
              <w:r w:rsidDel="00506411">
                <w:rPr>
                  <w:sz w:val="22"/>
                </w:rPr>
                <w:delText>J0076</w:delText>
              </w:r>
            </w:del>
          </w:p>
        </w:tc>
        <w:tc>
          <w:tcPr>
            <w:tcW w:w="2806" w:type="dxa"/>
          </w:tcPr>
          <w:p w14:paraId="4AB56685" w14:textId="6637A07B" w:rsidR="00FB7917" w:rsidDel="00AE1CD5" w:rsidRDefault="00FB7917">
            <w:pPr>
              <w:pStyle w:val="BodyText"/>
              <w:jc w:val="center"/>
              <w:outlineLvl w:val="0"/>
              <w:rPr>
                <w:del w:id="12983" w:author="Debbie Houldsworth" w:date="2020-05-12T16:58:00Z"/>
                <w:b/>
                <w:sz w:val="22"/>
              </w:rPr>
              <w:pPrChange w:id="12984" w:author="Debbie Houldsworth" w:date="2020-05-13T09:34:00Z">
                <w:pPr>
                  <w:pStyle w:val="BodyText"/>
                  <w:jc w:val="center"/>
                </w:pPr>
              </w:pPrChange>
            </w:pPr>
            <w:del w:id="12985" w:author="Debbie Houldsworth" w:date="2020-05-06T09:51:00Z">
              <w:r w:rsidDel="00506411">
                <w:rPr>
                  <w:sz w:val="22"/>
                </w:rPr>
                <w:delText>Supplier</w:delText>
              </w:r>
            </w:del>
          </w:p>
        </w:tc>
      </w:tr>
      <w:tr w:rsidR="00FB7917" w:rsidDel="00AE1CD5" w14:paraId="17CF7817" w14:textId="2BB27BB0" w:rsidTr="00C92D5B">
        <w:trPr>
          <w:del w:id="12986" w:author="Debbie Houldsworth" w:date="2020-05-12T16:58:00Z"/>
        </w:trPr>
        <w:tc>
          <w:tcPr>
            <w:tcW w:w="1008" w:type="dxa"/>
          </w:tcPr>
          <w:p w14:paraId="01CE3510" w14:textId="52083427" w:rsidR="00FB7917" w:rsidDel="00AE1CD5" w:rsidRDefault="00FB7917">
            <w:pPr>
              <w:pStyle w:val="BodyText"/>
              <w:jc w:val="center"/>
              <w:outlineLvl w:val="0"/>
              <w:rPr>
                <w:del w:id="12987" w:author="Debbie Houldsworth" w:date="2020-05-12T16:58:00Z"/>
                <w:sz w:val="22"/>
              </w:rPr>
              <w:pPrChange w:id="12988" w:author="Debbie Houldsworth" w:date="2020-05-13T09:34:00Z">
                <w:pPr>
                  <w:pStyle w:val="BodyText"/>
                  <w:jc w:val="center"/>
                </w:pPr>
              </w:pPrChange>
            </w:pPr>
            <w:del w:id="12989" w:author="Debbie Houldsworth" w:date="2020-05-06T09:51:00Z">
              <w:r w:rsidDel="00506411">
                <w:rPr>
                  <w:sz w:val="22"/>
                </w:rPr>
                <w:delText>17A</w:delText>
              </w:r>
            </w:del>
          </w:p>
        </w:tc>
        <w:tc>
          <w:tcPr>
            <w:tcW w:w="1080" w:type="dxa"/>
          </w:tcPr>
          <w:p w14:paraId="5ED64E13" w14:textId="1FC5AEE3" w:rsidR="00FB7917" w:rsidDel="00AE1CD5" w:rsidRDefault="00FB7917">
            <w:pPr>
              <w:pStyle w:val="BodyText"/>
              <w:jc w:val="center"/>
              <w:outlineLvl w:val="0"/>
              <w:rPr>
                <w:del w:id="12990" w:author="Debbie Houldsworth" w:date="2020-05-12T16:58:00Z"/>
                <w:sz w:val="22"/>
              </w:rPr>
              <w:pPrChange w:id="12991" w:author="Debbie Houldsworth" w:date="2020-05-13T09:34:00Z">
                <w:pPr>
                  <w:pStyle w:val="BodyText"/>
                  <w:jc w:val="center"/>
                </w:pPr>
              </w:pPrChange>
            </w:pPr>
          </w:p>
        </w:tc>
        <w:tc>
          <w:tcPr>
            <w:tcW w:w="1330" w:type="dxa"/>
          </w:tcPr>
          <w:p w14:paraId="5E7E0FA3" w14:textId="7DD2F175" w:rsidR="00FB7917" w:rsidDel="00AE1CD5" w:rsidRDefault="00FB7917">
            <w:pPr>
              <w:pStyle w:val="BodyText"/>
              <w:outlineLvl w:val="0"/>
              <w:rPr>
                <w:del w:id="12992" w:author="Debbie Houldsworth" w:date="2020-05-12T16:58:00Z"/>
                <w:sz w:val="22"/>
              </w:rPr>
              <w:pPrChange w:id="12993" w:author="Debbie Houldsworth" w:date="2020-05-13T09:34:00Z">
                <w:pPr>
                  <w:pStyle w:val="BodyText"/>
                </w:pPr>
              </w:pPrChange>
            </w:pPr>
          </w:p>
        </w:tc>
        <w:tc>
          <w:tcPr>
            <w:tcW w:w="5240" w:type="dxa"/>
          </w:tcPr>
          <w:p w14:paraId="252ABDCD" w14:textId="20862226" w:rsidR="00FB7917" w:rsidDel="00AE1CD5" w:rsidRDefault="00FB7917">
            <w:pPr>
              <w:pStyle w:val="BodyText"/>
              <w:outlineLvl w:val="0"/>
              <w:rPr>
                <w:del w:id="12994" w:author="Debbie Houldsworth" w:date="2020-05-12T16:58:00Z"/>
                <w:sz w:val="22"/>
              </w:rPr>
              <w:pPrChange w:id="12995" w:author="Debbie Houldsworth" w:date="2020-05-13T09:34:00Z">
                <w:pPr>
                  <w:pStyle w:val="BodyText"/>
                </w:pPr>
              </w:pPrChange>
            </w:pPr>
            <w:del w:id="12996" w:author="Debbie Houldsworth" w:date="2020-05-06T09:51:00Z">
              <w:r w:rsidDel="00506411">
                <w:rPr>
                  <w:sz w:val="22"/>
                </w:rPr>
                <w:delText>Effective from Settlement Date (SCON)</w:delText>
              </w:r>
            </w:del>
          </w:p>
        </w:tc>
        <w:tc>
          <w:tcPr>
            <w:tcW w:w="2684" w:type="dxa"/>
          </w:tcPr>
          <w:p w14:paraId="73C0364A" w14:textId="54D8BD08" w:rsidR="00FB7917" w:rsidDel="00AE1CD5" w:rsidRDefault="00FB7917">
            <w:pPr>
              <w:pStyle w:val="BodyText"/>
              <w:jc w:val="center"/>
              <w:outlineLvl w:val="0"/>
              <w:rPr>
                <w:del w:id="12997" w:author="Debbie Houldsworth" w:date="2020-05-12T16:58:00Z"/>
                <w:sz w:val="22"/>
              </w:rPr>
              <w:pPrChange w:id="12998" w:author="Debbie Houldsworth" w:date="2020-05-13T09:34:00Z">
                <w:pPr>
                  <w:pStyle w:val="BodyText"/>
                  <w:jc w:val="center"/>
                </w:pPr>
              </w:pPrChange>
            </w:pPr>
            <w:del w:id="12999" w:author="Debbie Houldsworth" w:date="2020-05-06T09:51:00Z">
              <w:r w:rsidDel="00506411">
                <w:rPr>
                  <w:sz w:val="22"/>
                </w:rPr>
                <w:delText>J0300</w:delText>
              </w:r>
            </w:del>
          </w:p>
        </w:tc>
        <w:tc>
          <w:tcPr>
            <w:tcW w:w="2806" w:type="dxa"/>
          </w:tcPr>
          <w:p w14:paraId="2FEFA667" w14:textId="19D8C2B6" w:rsidR="00FB7917" w:rsidDel="00AE1CD5" w:rsidRDefault="00FB7917">
            <w:pPr>
              <w:pStyle w:val="BodyText"/>
              <w:jc w:val="center"/>
              <w:outlineLvl w:val="0"/>
              <w:rPr>
                <w:del w:id="13000" w:author="Debbie Houldsworth" w:date="2020-05-12T16:58:00Z"/>
                <w:sz w:val="22"/>
              </w:rPr>
              <w:pPrChange w:id="13001" w:author="Debbie Houldsworth" w:date="2020-05-13T09:34:00Z">
                <w:pPr>
                  <w:pStyle w:val="BodyText"/>
                  <w:jc w:val="center"/>
                </w:pPr>
              </w:pPrChange>
            </w:pPr>
            <w:del w:id="13002" w:author="Debbie Houldsworth" w:date="2020-05-06T09:51:00Z">
              <w:r w:rsidDel="00506411">
                <w:rPr>
                  <w:sz w:val="22"/>
                </w:rPr>
                <w:delText>Supplier</w:delText>
              </w:r>
            </w:del>
          </w:p>
        </w:tc>
      </w:tr>
      <w:tr w:rsidR="00FB7917" w:rsidDel="00AE1CD5" w14:paraId="172BF3D0" w14:textId="567D5BF0" w:rsidTr="00C92D5B">
        <w:trPr>
          <w:del w:id="13003" w:author="Debbie Houldsworth" w:date="2020-05-12T16:58:00Z"/>
        </w:trPr>
        <w:tc>
          <w:tcPr>
            <w:tcW w:w="1008" w:type="dxa"/>
          </w:tcPr>
          <w:p w14:paraId="0D3EC674" w14:textId="793FD1EC" w:rsidR="00FB7917" w:rsidDel="00AE1CD5" w:rsidRDefault="00FB7917">
            <w:pPr>
              <w:pStyle w:val="BodyText"/>
              <w:jc w:val="center"/>
              <w:outlineLvl w:val="0"/>
              <w:rPr>
                <w:del w:id="13004" w:author="Debbie Houldsworth" w:date="2020-05-12T16:58:00Z"/>
                <w:sz w:val="22"/>
              </w:rPr>
              <w:pPrChange w:id="13005" w:author="Debbie Houldsworth" w:date="2020-05-13T09:34:00Z">
                <w:pPr>
                  <w:pStyle w:val="BodyText"/>
                  <w:jc w:val="center"/>
                </w:pPr>
              </w:pPrChange>
            </w:pPr>
            <w:del w:id="13006" w:author="Debbie Houldsworth" w:date="2020-05-06T09:51:00Z">
              <w:r w:rsidDel="00506411">
                <w:rPr>
                  <w:sz w:val="22"/>
                </w:rPr>
                <w:delText>18</w:delText>
              </w:r>
            </w:del>
          </w:p>
        </w:tc>
        <w:tc>
          <w:tcPr>
            <w:tcW w:w="1080" w:type="dxa"/>
          </w:tcPr>
          <w:p w14:paraId="3C4FF72E" w14:textId="20653369" w:rsidR="00FB7917" w:rsidDel="00AE1CD5" w:rsidRDefault="00FB7917">
            <w:pPr>
              <w:pStyle w:val="BodyText"/>
              <w:jc w:val="center"/>
              <w:outlineLvl w:val="0"/>
              <w:rPr>
                <w:del w:id="13007" w:author="Debbie Houldsworth" w:date="2020-05-12T16:58:00Z"/>
                <w:sz w:val="22"/>
              </w:rPr>
              <w:pPrChange w:id="13008" w:author="Debbie Houldsworth" w:date="2020-05-13T09:34:00Z">
                <w:pPr>
                  <w:pStyle w:val="BodyText"/>
                  <w:jc w:val="center"/>
                </w:pPr>
              </w:pPrChange>
            </w:pPr>
          </w:p>
        </w:tc>
        <w:tc>
          <w:tcPr>
            <w:tcW w:w="1330" w:type="dxa"/>
          </w:tcPr>
          <w:p w14:paraId="62CA6B89" w14:textId="6572138A" w:rsidR="00FB7917" w:rsidDel="00AE1CD5" w:rsidRDefault="00FB7917">
            <w:pPr>
              <w:pStyle w:val="BodyText"/>
              <w:outlineLvl w:val="0"/>
              <w:rPr>
                <w:del w:id="13009" w:author="Debbie Houldsworth" w:date="2020-05-12T16:58:00Z"/>
                <w:sz w:val="22"/>
              </w:rPr>
              <w:pPrChange w:id="13010" w:author="Debbie Houldsworth" w:date="2020-05-13T09:34:00Z">
                <w:pPr>
                  <w:pStyle w:val="BodyText"/>
                </w:pPr>
              </w:pPrChange>
            </w:pPr>
          </w:p>
        </w:tc>
        <w:tc>
          <w:tcPr>
            <w:tcW w:w="5240" w:type="dxa"/>
          </w:tcPr>
          <w:p w14:paraId="0A8C6015" w14:textId="64649183" w:rsidR="00FB7917" w:rsidDel="00AE1CD5" w:rsidRDefault="00FB7917">
            <w:pPr>
              <w:pStyle w:val="BodyText"/>
              <w:outlineLvl w:val="0"/>
              <w:rPr>
                <w:del w:id="13011" w:author="Debbie Houldsworth" w:date="2020-05-12T16:58:00Z"/>
                <w:b/>
                <w:sz w:val="22"/>
              </w:rPr>
              <w:pPrChange w:id="13012" w:author="Debbie Houldsworth" w:date="2020-05-13T09:34:00Z">
                <w:pPr>
                  <w:pStyle w:val="BodyText"/>
                </w:pPr>
              </w:pPrChange>
            </w:pPr>
            <w:del w:id="13013" w:author="Debbie Houldsworth" w:date="2020-05-06T09:51:00Z">
              <w:r w:rsidDel="00506411">
                <w:rPr>
                  <w:sz w:val="22"/>
                </w:rPr>
                <w:delText>1998 Trading Arrangement Indicator</w:delText>
              </w:r>
            </w:del>
          </w:p>
        </w:tc>
        <w:tc>
          <w:tcPr>
            <w:tcW w:w="2684" w:type="dxa"/>
            <w:vAlign w:val="center"/>
          </w:tcPr>
          <w:p w14:paraId="464EBC07" w14:textId="012F3C84" w:rsidR="00FB7917" w:rsidDel="00AE1CD5" w:rsidRDefault="00FB7917">
            <w:pPr>
              <w:pStyle w:val="BodyText"/>
              <w:jc w:val="center"/>
              <w:outlineLvl w:val="0"/>
              <w:rPr>
                <w:del w:id="13014" w:author="Debbie Houldsworth" w:date="2020-05-12T16:58:00Z"/>
                <w:sz w:val="22"/>
              </w:rPr>
              <w:pPrChange w:id="13015" w:author="Debbie Houldsworth" w:date="2020-05-13T09:34:00Z">
                <w:pPr>
                  <w:pStyle w:val="BodyText"/>
                  <w:jc w:val="center"/>
                </w:pPr>
              </w:pPrChange>
            </w:pPr>
          </w:p>
        </w:tc>
        <w:tc>
          <w:tcPr>
            <w:tcW w:w="2806" w:type="dxa"/>
          </w:tcPr>
          <w:p w14:paraId="55902D70" w14:textId="0C3132FA" w:rsidR="00FB7917" w:rsidDel="00AE1CD5" w:rsidRDefault="00FB7917">
            <w:pPr>
              <w:pStyle w:val="BodyText"/>
              <w:jc w:val="center"/>
              <w:outlineLvl w:val="0"/>
              <w:rPr>
                <w:del w:id="13016" w:author="Debbie Houldsworth" w:date="2020-05-12T16:58:00Z"/>
                <w:b/>
                <w:sz w:val="22"/>
              </w:rPr>
              <w:pPrChange w:id="13017" w:author="Debbie Houldsworth" w:date="2020-05-13T09:34:00Z">
                <w:pPr>
                  <w:pStyle w:val="BodyText"/>
                  <w:jc w:val="center"/>
                </w:pPr>
              </w:pPrChange>
            </w:pPr>
            <w:del w:id="13018" w:author="Debbie Houldsworth" w:date="2020-05-06T09:51:00Z">
              <w:r w:rsidDel="00506411">
                <w:rPr>
                  <w:sz w:val="22"/>
                </w:rPr>
                <w:delText>Distribution Business</w:delText>
              </w:r>
            </w:del>
          </w:p>
        </w:tc>
      </w:tr>
      <w:tr w:rsidR="00FB7917" w:rsidDel="00AE1CD5" w14:paraId="73F17F5D" w14:textId="7D76DCC3" w:rsidTr="00C92D5B">
        <w:trPr>
          <w:del w:id="13019" w:author="Debbie Houldsworth" w:date="2020-05-12T16:58:00Z"/>
        </w:trPr>
        <w:tc>
          <w:tcPr>
            <w:tcW w:w="1008" w:type="dxa"/>
          </w:tcPr>
          <w:p w14:paraId="0C35290A" w14:textId="03E1556E" w:rsidR="00FB7917" w:rsidDel="00AE1CD5" w:rsidRDefault="00FB7917">
            <w:pPr>
              <w:pStyle w:val="BodyText"/>
              <w:jc w:val="center"/>
              <w:outlineLvl w:val="0"/>
              <w:rPr>
                <w:del w:id="13020" w:author="Debbie Houldsworth" w:date="2020-05-12T16:58:00Z"/>
                <w:sz w:val="22"/>
              </w:rPr>
              <w:pPrChange w:id="13021" w:author="Debbie Houldsworth" w:date="2020-05-13T09:34:00Z">
                <w:pPr>
                  <w:pStyle w:val="BodyText"/>
                  <w:jc w:val="center"/>
                </w:pPr>
              </w:pPrChange>
            </w:pPr>
            <w:del w:id="13022" w:author="Debbie Houldsworth" w:date="2020-05-06T09:51:00Z">
              <w:r w:rsidDel="00506411">
                <w:rPr>
                  <w:sz w:val="22"/>
                </w:rPr>
                <w:delText>19</w:delText>
              </w:r>
            </w:del>
          </w:p>
        </w:tc>
        <w:tc>
          <w:tcPr>
            <w:tcW w:w="1080" w:type="dxa"/>
          </w:tcPr>
          <w:p w14:paraId="6E741A21" w14:textId="76971634" w:rsidR="00FB7917" w:rsidDel="00AE1CD5" w:rsidRDefault="00FB7917">
            <w:pPr>
              <w:pStyle w:val="BodyText"/>
              <w:jc w:val="center"/>
              <w:outlineLvl w:val="0"/>
              <w:rPr>
                <w:del w:id="13023" w:author="Debbie Houldsworth" w:date="2020-05-12T16:58:00Z"/>
                <w:sz w:val="22"/>
              </w:rPr>
              <w:pPrChange w:id="13024" w:author="Debbie Houldsworth" w:date="2020-05-13T09:34:00Z">
                <w:pPr>
                  <w:pStyle w:val="BodyText"/>
                  <w:jc w:val="center"/>
                </w:pPr>
              </w:pPrChange>
            </w:pPr>
          </w:p>
        </w:tc>
        <w:tc>
          <w:tcPr>
            <w:tcW w:w="1330" w:type="dxa"/>
          </w:tcPr>
          <w:p w14:paraId="771B5859" w14:textId="1D3BC067" w:rsidR="00FB7917" w:rsidDel="00AE1CD5" w:rsidRDefault="00FB7917">
            <w:pPr>
              <w:pStyle w:val="BodyText"/>
              <w:outlineLvl w:val="0"/>
              <w:rPr>
                <w:del w:id="13025" w:author="Debbie Houldsworth" w:date="2020-05-12T16:58:00Z"/>
                <w:sz w:val="22"/>
              </w:rPr>
              <w:pPrChange w:id="13026" w:author="Debbie Houldsworth" w:date="2020-05-13T09:34:00Z">
                <w:pPr>
                  <w:pStyle w:val="BodyText"/>
                </w:pPr>
              </w:pPrChange>
            </w:pPr>
          </w:p>
        </w:tc>
        <w:tc>
          <w:tcPr>
            <w:tcW w:w="5240" w:type="dxa"/>
          </w:tcPr>
          <w:p w14:paraId="6F1951FA" w14:textId="1850FE78" w:rsidR="00FB7917" w:rsidDel="00AE1CD5" w:rsidRDefault="00FB7917">
            <w:pPr>
              <w:pStyle w:val="BodyText"/>
              <w:outlineLvl w:val="0"/>
              <w:rPr>
                <w:del w:id="13027" w:author="Debbie Houldsworth" w:date="2020-05-12T16:58:00Z"/>
                <w:sz w:val="22"/>
              </w:rPr>
              <w:pPrChange w:id="13028" w:author="Debbie Houldsworth" w:date="2020-05-13T09:34:00Z">
                <w:pPr>
                  <w:pStyle w:val="BodyText"/>
                </w:pPr>
              </w:pPrChange>
            </w:pPr>
            <w:del w:id="13029" w:author="Debbie Houldsworth" w:date="2020-05-06T09:51:00Z">
              <w:r w:rsidDel="00506411">
                <w:rPr>
                  <w:sz w:val="22"/>
                </w:rPr>
                <w:delText>ERS Metering System Id (if relevant)</w:delText>
              </w:r>
            </w:del>
          </w:p>
        </w:tc>
        <w:tc>
          <w:tcPr>
            <w:tcW w:w="2684" w:type="dxa"/>
            <w:vAlign w:val="center"/>
          </w:tcPr>
          <w:p w14:paraId="396AE991" w14:textId="763F0D45" w:rsidR="00FB7917" w:rsidDel="00AE1CD5" w:rsidRDefault="00FB7917">
            <w:pPr>
              <w:pStyle w:val="BodyText"/>
              <w:jc w:val="center"/>
              <w:outlineLvl w:val="0"/>
              <w:rPr>
                <w:del w:id="13030" w:author="Debbie Houldsworth" w:date="2020-05-12T16:58:00Z"/>
                <w:sz w:val="22"/>
              </w:rPr>
              <w:pPrChange w:id="13031" w:author="Debbie Houldsworth" w:date="2020-05-13T09:34:00Z">
                <w:pPr>
                  <w:pStyle w:val="BodyText"/>
                  <w:jc w:val="center"/>
                </w:pPr>
              </w:pPrChange>
            </w:pPr>
          </w:p>
        </w:tc>
        <w:tc>
          <w:tcPr>
            <w:tcW w:w="2806" w:type="dxa"/>
          </w:tcPr>
          <w:p w14:paraId="558F425B" w14:textId="6BECFB70" w:rsidR="00FB7917" w:rsidDel="00AE1CD5" w:rsidRDefault="00FB7917">
            <w:pPr>
              <w:pStyle w:val="BodyText"/>
              <w:jc w:val="center"/>
              <w:outlineLvl w:val="0"/>
              <w:rPr>
                <w:del w:id="13032" w:author="Debbie Houldsworth" w:date="2020-05-12T16:58:00Z"/>
                <w:sz w:val="22"/>
              </w:rPr>
              <w:pPrChange w:id="13033" w:author="Debbie Houldsworth" w:date="2020-05-13T09:34:00Z">
                <w:pPr>
                  <w:pStyle w:val="BodyText"/>
                  <w:jc w:val="center"/>
                </w:pPr>
              </w:pPrChange>
            </w:pPr>
            <w:del w:id="13034" w:author="Debbie Houldsworth" w:date="2020-05-06T09:51:00Z">
              <w:r w:rsidDel="00506411">
                <w:rPr>
                  <w:sz w:val="22"/>
                </w:rPr>
                <w:delText>Distribution Business</w:delText>
              </w:r>
            </w:del>
          </w:p>
        </w:tc>
      </w:tr>
      <w:tr w:rsidR="00FB7917" w:rsidDel="00AE1CD5" w14:paraId="0207E963" w14:textId="723A285E" w:rsidTr="00C92D5B">
        <w:trPr>
          <w:del w:id="13035" w:author="Debbie Houldsworth" w:date="2020-05-12T16:58:00Z"/>
        </w:trPr>
        <w:tc>
          <w:tcPr>
            <w:tcW w:w="1008" w:type="dxa"/>
          </w:tcPr>
          <w:p w14:paraId="12AFF89E" w14:textId="54002664" w:rsidR="00FB7917" w:rsidDel="00AE1CD5" w:rsidRDefault="00FB7917">
            <w:pPr>
              <w:pStyle w:val="BodyText"/>
              <w:jc w:val="center"/>
              <w:outlineLvl w:val="0"/>
              <w:rPr>
                <w:del w:id="13036" w:author="Debbie Houldsworth" w:date="2020-05-12T16:58:00Z"/>
                <w:sz w:val="22"/>
              </w:rPr>
              <w:pPrChange w:id="13037" w:author="Debbie Houldsworth" w:date="2020-05-13T09:34:00Z">
                <w:pPr>
                  <w:pStyle w:val="BodyText"/>
                  <w:jc w:val="center"/>
                </w:pPr>
              </w:pPrChange>
            </w:pPr>
            <w:del w:id="13038" w:author="Debbie Houldsworth" w:date="2020-05-06T09:51:00Z">
              <w:r w:rsidDel="00506411">
                <w:rPr>
                  <w:sz w:val="22"/>
                </w:rPr>
                <w:delText>20</w:delText>
              </w:r>
            </w:del>
          </w:p>
        </w:tc>
        <w:tc>
          <w:tcPr>
            <w:tcW w:w="1080" w:type="dxa"/>
          </w:tcPr>
          <w:p w14:paraId="03E1732F" w14:textId="24CDA66B" w:rsidR="00FB7917" w:rsidDel="00AE1CD5" w:rsidRDefault="00FB7917">
            <w:pPr>
              <w:pStyle w:val="BodyText"/>
              <w:jc w:val="center"/>
              <w:outlineLvl w:val="0"/>
              <w:rPr>
                <w:del w:id="13039" w:author="Debbie Houldsworth" w:date="2020-05-12T16:58:00Z"/>
                <w:sz w:val="22"/>
              </w:rPr>
              <w:pPrChange w:id="13040" w:author="Debbie Houldsworth" w:date="2020-05-13T09:34:00Z">
                <w:pPr>
                  <w:pStyle w:val="BodyText"/>
                  <w:jc w:val="center"/>
                </w:pPr>
              </w:pPrChange>
            </w:pPr>
          </w:p>
        </w:tc>
        <w:tc>
          <w:tcPr>
            <w:tcW w:w="1330" w:type="dxa"/>
          </w:tcPr>
          <w:p w14:paraId="7B0C84DF" w14:textId="0076136B" w:rsidR="00FB7917" w:rsidDel="00AE1CD5" w:rsidRDefault="00FB7917">
            <w:pPr>
              <w:pStyle w:val="BodyText"/>
              <w:outlineLvl w:val="0"/>
              <w:rPr>
                <w:del w:id="13041" w:author="Debbie Houldsworth" w:date="2020-05-12T16:58:00Z"/>
                <w:sz w:val="22"/>
              </w:rPr>
              <w:pPrChange w:id="13042" w:author="Debbie Houldsworth" w:date="2020-05-13T09:34:00Z">
                <w:pPr>
                  <w:pStyle w:val="BodyText"/>
                </w:pPr>
              </w:pPrChange>
            </w:pPr>
          </w:p>
        </w:tc>
        <w:tc>
          <w:tcPr>
            <w:tcW w:w="5240" w:type="dxa"/>
          </w:tcPr>
          <w:p w14:paraId="2A52650F" w14:textId="4CD39A5B" w:rsidR="00FB7917" w:rsidDel="00AE1CD5" w:rsidRDefault="00FB7917">
            <w:pPr>
              <w:pStyle w:val="BodyText"/>
              <w:outlineLvl w:val="0"/>
              <w:rPr>
                <w:del w:id="13043" w:author="Debbie Houldsworth" w:date="2020-05-12T16:58:00Z"/>
                <w:sz w:val="22"/>
              </w:rPr>
              <w:pPrChange w:id="13044" w:author="Debbie Houldsworth" w:date="2020-05-13T09:34:00Z">
                <w:pPr>
                  <w:pStyle w:val="BodyText"/>
                </w:pPr>
              </w:pPrChange>
            </w:pPr>
            <w:del w:id="13045" w:author="Debbie Houldsworth" w:date="2020-05-06T09:51:00Z">
              <w:r w:rsidDel="00506411">
                <w:rPr>
                  <w:sz w:val="22"/>
                </w:rPr>
                <w:delText>Disconnection Date</w:delText>
              </w:r>
            </w:del>
          </w:p>
        </w:tc>
        <w:tc>
          <w:tcPr>
            <w:tcW w:w="2684" w:type="dxa"/>
            <w:vAlign w:val="center"/>
          </w:tcPr>
          <w:p w14:paraId="35FBC8A4" w14:textId="6CD56E86" w:rsidR="00FB7917" w:rsidDel="00AE1CD5" w:rsidRDefault="00FB7917">
            <w:pPr>
              <w:pStyle w:val="BodyText"/>
              <w:jc w:val="center"/>
              <w:outlineLvl w:val="0"/>
              <w:rPr>
                <w:del w:id="13046" w:author="Debbie Houldsworth" w:date="2020-05-12T16:58:00Z"/>
                <w:sz w:val="22"/>
              </w:rPr>
              <w:pPrChange w:id="13047" w:author="Debbie Houldsworth" w:date="2020-05-13T09:34:00Z">
                <w:pPr>
                  <w:pStyle w:val="BodyText"/>
                  <w:jc w:val="center"/>
                </w:pPr>
              </w:pPrChange>
            </w:pPr>
            <w:del w:id="13048" w:author="Debbie Houldsworth" w:date="2020-05-06T09:51:00Z">
              <w:r w:rsidDel="00506411">
                <w:rPr>
                  <w:sz w:val="22"/>
                </w:rPr>
                <w:delText>J0473</w:delText>
              </w:r>
            </w:del>
          </w:p>
        </w:tc>
        <w:tc>
          <w:tcPr>
            <w:tcW w:w="2806" w:type="dxa"/>
          </w:tcPr>
          <w:p w14:paraId="174D0D67" w14:textId="52FDEB56" w:rsidR="00FB7917" w:rsidDel="00AE1CD5" w:rsidRDefault="00FB7917">
            <w:pPr>
              <w:pStyle w:val="BodyText"/>
              <w:jc w:val="center"/>
              <w:outlineLvl w:val="0"/>
              <w:rPr>
                <w:del w:id="13049" w:author="Debbie Houldsworth" w:date="2020-05-12T16:58:00Z"/>
                <w:sz w:val="22"/>
              </w:rPr>
              <w:pPrChange w:id="13050" w:author="Debbie Houldsworth" w:date="2020-05-13T09:34:00Z">
                <w:pPr>
                  <w:pStyle w:val="BodyText"/>
                  <w:jc w:val="center"/>
                </w:pPr>
              </w:pPrChange>
            </w:pPr>
            <w:del w:id="13051" w:author="Debbie Houldsworth" w:date="2020-05-06T09:51:00Z">
              <w:r w:rsidDel="00506411">
                <w:rPr>
                  <w:sz w:val="22"/>
                </w:rPr>
                <w:delText>Distribution Business</w:delText>
              </w:r>
            </w:del>
          </w:p>
        </w:tc>
      </w:tr>
      <w:tr w:rsidR="00FB7917" w:rsidDel="00AE1CD5" w14:paraId="78C805A2" w14:textId="3C4EE3BD" w:rsidTr="00C92D5B">
        <w:trPr>
          <w:del w:id="13052" w:author="Debbie Houldsworth" w:date="2020-05-12T16:58:00Z"/>
        </w:trPr>
        <w:tc>
          <w:tcPr>
            <w:tcW w:w="1008" w:type="dxa"/>
          </w:tcPr>
          <w:p w14:paraId="04911A97" w14:textId="3C2B8E18" w:rsidR="00FB7917" w:rsidDel="00AE1CD5" w:rsidRDefault="00FB7917">
            <w:pPr>
              <w:pStyle w:val="BodyText"/>
              <w:jc w:val="center"/>
              <w:outlineLvl w:val="0"/>
              <w:rPr>
                <w:del w:id="13053" w:author="Debbie Houldsworth" w:date="2020-05-12T16:58:00Z"/>
                <w:sz w:val="22"/>
              </w:rPr>
              <w:pPrChange w:id="13054" w:author="Debbie Houldsworth" w:date="2020-05-13T09:34:00Z">
                <w:pPr>
                  <w:pStyle w:val="BodyText"/>
                  <w:jc w:val="center"/>
                </w:pPr>
              </w:pPrChange>
            </w:pPr>
            <w:del w:id="13055" w:author="Debbie Houldsworth" w:date="2020-05-06T09:51:00Z">
              <w:r w:rsidDel="00506411">
                <w:rPr>
                  <w:sz w:val="22"/>
                </w:rPr>
                <w:delText>21</w:delText>
              </w:r>
            </w:del>
          </w:p>
        </w:tc>
        <w:tc>
          <w:tcPr>
            <w:tcW w:w="1080" w:type="dxa"/>
          </w:tcPr>
          <w:p w14:paraId="4DB5B8FF" w14:textId="6DF6F094" w:rsidR="00FB7917" w:rsidDel="00AE1CD5" w:rsidRDefault="00FB7917">
            <w:pPr>
              <w:pStyle w:val="BodyText"/>
              <w:jc w:val="center"/>
              <w:outlineLvl w:val="0"/>
              <w:rPr>
                <w:del w:id="13056" w:author="Debbie Houldsworth" w:date="2020-05-12T16:58:00Z"/>
                <w:sz w:val="22"/>
              </w:rPr>
              <w:pPrChange w:id="13057" w:author="Debbie Houldsworth" w:date="2020-05-13T09:34:00Z">
                <w:pPr>
                  <w:pStyle w:val="BodyText"/>
                  <w:jc w:val="center"/>
                </w:pPr>
              </w:pPrChange>
            </w:pPr>
          </w:p>
        </w:tc>
        <w:tc>
          <w:tcPr>
            <w:tcW w:w="1330" w:type="dxa"/>
          </w:tcPr>
          <w:p w14:paraId="4F86EA90" w14:textId="35785102" w:rsidR="00FB7917" w:rsidDel="00AE1CD5" w:rsidRDefault="00FB7917">
            <w:pPr>
              <w:pStyle w:val="BodyText"/>
              <w:outlineLvl w:val="0"/>
              <w:rPr>
                <w:del w:id="13058" w:author="Debbie Houldsworth" w:date="2020-05-12T16:58:00Z"/>
                <w:sz w:val="22"/>
              </w:rPr>
              <w:pPrChange w:id="13059" w:author="Debbie Houldsworth" w:date="2020-05-13T09:34:00Z">
                <w:pPr>
                  <w:pStyle w:val="BodyText"/>
                </w:pPr>
              </w:pPrChange>
            </w:pPr>
          </w:p>
        </w:tc>
        <w:tc>
          <w:tcPr>
            <w:tcW w:w="5240" w:type="dxa"/>
          </w:tcPr>
          <w:p w14:paraId="05E1825D" w14:textId="63C87B49" w:rsidR="00FB7917" w:rsidDel="00AE1CD5" w:rsidRDefault="00FB7917">
            <w:pPr>
              <w:pStyle w:val="BodyText"/>
              <w:outlineLvl w:val="0"/>
              <w:rPr>
                <w:del w:id="13060" w:author="Debbie Houldsworth" w:date="2020-05-12T16:58:00Z"/>
                <w:sz w:val="22"/>
              </w:rPr>
              <w:pPrChange w:id="13061" w:author="Debbie Houldsworth" w:date="2020-05-13T09:34:00Z">
                <w:pPr>
                  <w:pStyle w:val="BodyText"/>
                </w:pPr>
              </w:pPrChange>
            </w:pPr>
            <w:del w:id="13062" w:author="Debbie Houldsworth" w:date="2020-05-06T09:51:00Z">
              <w:r w:rsidDel="00506411">
                <w:rPr>
                  <w:sz w:val="22"/>
                </w:rPr>
                <w:delText>GD MPAN EFD</w:delText>
              </w:r>
            </w:del>
          </w:p>
        </w:tc>
        <w:tc>
          <w:tcPr>
            <w:tcW w:w="2684" w:type="dxa"/>
            <w:vAlign w:val="center"/>
          </w:tcPr>
          <w:p w14:paraId="3752DA6A" w14:textId="1D2E9D40" w:rsidR="00FB7917" w:rsidDel="00AE1CD5" w:rsidRDefault="00FB7917">
            <w:pPr>
              <w:pStyle w:val="BodyText"/>
              <w:jc w:val="center"/>
              <w:outlineLvl w:val="0"/>
              <w:rPr>
                <w:del w:id="13063" w:author="Debbie Houldsworth" w:date="2020-05-12T16:58:00Z"/>
                <w:sz w:val="22"/>
              </w:rPr>
              <w:pPrChange w:id="13064" w:author="Debbie Houldsworth" w:date="2020-05-13T09:34:00Z">
                <w:pPr>
                  <w:pStyle w:val="BodyText"/>
                  <w:jc w:val="center"/>
                </w:pPr>
              </w:pPrChange>
            </w:pPr>
            <w:del w:id="13065" w:author="Debbie Houldsworth" w:date="2020-05-06T09:51:00Z">
              <w:r w:rsidDel="00506411">
                <w:rPr>
                  <w:sz w:val="22"/>
                </w:rPr>
                <w:delText>J1787</w:delText>
              </w:r>
            </w:del>
          </w:p>
        </w:tc>
        <w:tc>
          <w:tcPr>
            <w:tcW w:w="2806" w:type="dxa"/>
          </w:tcPr>
          <w:p w14:paraId="0091E9EE" w14:textId="20537226" w:rsidR="00FB7917" w:rsidDel="00AE1CD5" w:rsidRDefault="00FB7917">
            <w:pPr>
              <w:pStyle w:val="BodyText"/>
              <w:jc w:val="center"/>
              <w:outlineLvl w:val="0"/>
              <w:rPr>
                <w:del w:id="13066" w:author="Debbie Houldsworth" w:date="2020-05-12T16:58:00Z"/>
                <w:sz w:val="22"/>
              </w:rPr>
              <w:pPrChange w:id="13067" w:author="Debbie Houldsworth" w:date="2020-05-13T09:34:00Z">
                <w:pPr>
                  <w:pStyle w:val="BodyText"/>
                  <w:jc w:val="center"/>
                </w:pPr>
              </w:pPrChange>
            </w:pPr>
            <w:del w:id="13068" w:author="Debbie Houldsworth" w:date="2020-05-06T09:51:00Z">
              <w:r w:rsidDel="00506411">
                <w:rPr>
                  <w:sz w:val="22"/>
                </w:rPr>
                <w:delText>Supplier</w:delText>
              </w:r>
            </w:del>
          </w:p>
        </w:tc>
      </w:tr>
      <w:tr w:rsidR="00FB7917" w:rsidDel="00AE1CD5" w14:paraId="7EF90BEA" w14:textId="5618AE44" w:rsidTr="00C92D5B">
        <w:trPr>
          <w:del w:id="13069" w:author="Debbie Houldsworth" w:date="2020-05-12T16:58:00Z"/>
        </w:trPr>
        <w:tc>
          <w:tcPr>
            <w:tcW w:w="1008" w:type="dxa"/>
          </w:tcPr>
          <w:p w14:paraId="2C8CFE35" w14:textId="39838B86" w:rsidR="00FB7917" w:rsidDel="00AE1CD5" w:rsidRDefault="00FB7917">
            <w:pPr>
              <w:pStyle w:val="BodyText"/>
              <w:jc w:val="center"/>
              <w:outlineLvl w:val="0"/>
              <w:rPr>
                <w:del w:id="13070" w:author="Debbie Houldsworth" w:date="2020-05-12T16:58:00Z"/>
                <w:sz w:val="22"/>
              </w:rPr>
              <w:pPrChange w:id="13071" w:author="Debbie Houldsworth" w:date="2020-05-13T09:34:00Z">
                <w:pPr>
                  <w:pStyle w:val="BodyText"/>
                  <w:jc w:val="center"/>
                </w:pPr>
              </w:pPrChange>
            </w:pPr>
            <w:del w:id="13072" w:author="Debbie Houldsworth" w:date="2020-05-06T09:51:00Z">
              <w:r w:rsidDel="00506411">
                <w:rPr>
                  <w:sz w:val="22"/>
                </w:rPr>
                <w:delText>22</w:delText>
              </w:r>
            </w:del>
          </w:p>
        </w:tc>
        <w:tc>
          <w:tcPr>
            <w:tcW w:w="1080" w:type="dxa"/>
          </w:tcPr>
          <w:p w14:paraId="3800FAEA" w14:textId="068C608F" w:rsidR="00FB7917" w:rsidDel="00AE1CD5" w:rsidRDefault="00FB7917">
            <w:pPr>
              <w:pStyle w:val="BodyText"/>
              <w:jc w:val="center"/>
              <w:outlineLvl w:val="0"/>
              <w:rPr>
                <w:del w:id="13073" w:author="Debbie Houldsworth" w:date="2020-05-12T16:58:00Z"/>
                <w:sz w:val="22"/>
              </w:rPr>
              <w:pPrChange w:id="13074" w:author="Debbie Houldsworth" w:date="2020-05-13T09:34:00Z">
                <w:pPr>
                  <w:pStyle w:val="BodyText"/>
                  <w:jc w:val="center"/>
                </w:pPr>
              </w:pPrChange>
            </w:pPr>
          </w:p>
        </w:tc>
        <w:tc>
          <w:tcPr>
            <w:tcW w:w="1330" w:type="dxa"/>
          </w:tcPr>
          <w:p w14:paraId="18A6BDAC" w14:textId="52610F5C" w:rsidR="00FB7917" w:rsidDel="00AE1CD5" w:rsidRDefault="00FB7917">
            <w:pPr>
              <w:pStyle w:val="BodyText"/>
              <w:outlineLvl w:val="0"/>
              <w:rPr>
                <w:del w:id="13075" w:author="Debbie Houldsworth" w:date="2020-05-12T16:58:00Z"/>
                <w:sz w:val="22"/>
              </w:rPr>
              <w:pPrChange w:id="13076" w:author="Debbie Houldsworth" w:date="2020-05-13T09:34:00Z">
                <w:pPr>
                  <w:pStyle w:val="BodyText"/>
                </w:pPr>
              </w:pPrChange>
            </w:pPr>
          </w:p>
        </w:tc>
        <w:tc>
          <w:tcPr>
            <w:tcW w:w="5240" w:type="dxa"/>
          </w:tcPr>
          <w:p w14:paraId="4FC74115" w14:textId="70972C36" w:rsidR="00FB7917" w:rsidDel="00AE1CD5" w:rsidRDefault="00FB7917">
            <w:pPr>
              <w:pStyle w:val="BodyText"/>
              <w:outlineLvl w:val="0"/>
              <w:rPr>
                <w:del w:id="13077" w:author="Debbie Houldsworth" w:date="2020-05-12T16:58:00Z"/>
                <w:sz w:val="22"/>
              </w:rPr>
              <w:pPrChange w:id="13078" w:author="Debbie Houldsworth" w:date="2020-05-13T09:34:00Z">
                <w:pPr>
                  <w:pStyle w:val="BodyText"/>
                </w:pPr>
              </w:pPrChange>
            </w:pPr>
            <w:del w:id="13079" w:author="Debbie Houldsworth" w:date="2020-05-06T09:51:00Z">
              <w:r w:rsidDel="00506411">
                <w:rPr>
                  <w:sz w:val="22"/>
                </w:rPr>
                <w:delText>GD MPAN ETD</w:delText>
              </w:r>
            </w:del>
          </w:p>
        </w:tc>
        <w:tc>
          <w:tcPr>
            <w:tcW w:w="2684" w:type="dxa"/>
            <w:vAlign w:val="center"/>
          </w:tcPr>
          <w:p w14:paraId="2A18950D" w14:textId="7288141E" w:rsidR="00FB7917" w:rsidDel="00AE1CD5" w:rsidRDefault="00FB7917">
            <w:pPr>
              <w:pStyle w:val="BodyText"/>
              <w:jc w:val="center"/>
              <w:outlineLvl w:val="0"/>
              <w:rPr>
                <w:del w:id="13080" w:author="Debbie Houldsworth" w:date="2020-05-12T16:58:00Z"/>
                <w:sz w:val="22"/>
              </w:rPr>
              <w:pPrChange w:id="13081" w:author="Debbie Houldsworth" w:date="2020-05-13T09:34:00Z">
                <w:pPr>
                  <w:pStyle w:val="BodyText"/>
                  <w:jc w:val="center"/>
                </w:pPr>
              </w:pPrChange>
            </w:pPr>
            <w:del w:id="13082" w:author="Debbie Houldsworth" w:date="2020-05-06T09:51:00Z">
              <w:r w:rsidDel="00506411">
                <w:rPr>
                  <w:sz w:val="22"/>
                </w:rPr>
                <w:delText>J1788</w:delText>
              </w:r>
            </w:del>
          </w:p>
        </w:tc>
        <w:tc>
          <w:tcPr>
            <w:tcW w:w="2806" w:type="dxa"/>
          </w:tcPr>
          <w:p w14:paraId="0C1AE613" w14:textId="6978B084" w:rsidR="00FB7917" w:rsidDel="00AE1CD5" w:rsidRDefault="00FB7917">
            <w:pPr>
              <w:pStyle w:val="BodyText"/>
              <w:jc w:val="center"/>
              <w:outlineLvl w:val="0"/>
              <w:rPr>
                <w:del w:id="13083" w:author="Debbie Houldsworth" w:date="2020-05-12T16:58:00Z"/>
                <w:sz w:val="22"/>
              </w:rPr>
              <w:pPrChange w:id="13084" w:author="Debbie Houldsworth" w:date="2020-05-13T09:34:00Z">
                <w:pPr>
                  <w:pStyle w:val="BodyText"/>
                  <w:jc w:val="center"/>
                </w:pPr>
              </w:pPrChange>
            </w:pPr>
            <w:del w:id="13085" w:author="Debbie Houldsworth" w:date="2020-05-06T09:51:00Z">
              <w:r w:rsidDel="00506411">
                <w:rPr>
                  <w:sz w:val="22"/>
                </w:rPr>
                <w:delText>Supplier</w:delText>
              </w:r>
            </w:del>
          </w:p>
        </w:tc>
      </w:tr>
      <w:tr w:rsidR="00E07541" w:rsidDel="00AE1CD5" w14:paraId="0E982B1D" w14:textId="59F060DA" w:rsidTr="00C92D5B">
        <w:trPr>
          <w:del w:id="13086" w:author="Debbie Houldsworth" w:date="2020-05-12T16:58:00Z"/>
        </w:trPr>
        <w:tc>
          <w:tcPr>
            <w:tcW w:w="1008" w:type="dxa"/>
          </w:tcPr>
          <w:p w14:paraId="334B05DF" w14:textId="6CAECDD6" w:rsidR="00E07541" w:rsidRPr="00E07541" w:rsidDel="00AE1CD5" w:rsidRDefault="00E07541">
            <w:pPr>
              <w:pStyle w:val="BodyText"/>
              <w:jc w:val="center"/>
              <w:outlineLvl w:val="0"/>
              <w:rPr>
                <w:del w:id="13087" w:author="Debbie Houldsworth" w:date="2020-05-12T16:58:00Z"/>
                <w:b/>
                <w:strike/>
                <w:sz w:val="22"/>
                <w:szCs w:val="22"/>
              </w:rPr>
              <w:pPrChange w:id="13088" w:author="Debbie Houldsworth" w:date="2020-05-13T09:34:00Z">
                <w:pPr>
                  <w:pStyle w:val="BodyText"/>
                  <w:jc w:val="center"/>
                </w:pPr>
              </w:pPrChange>
            </w:pPr>
            <w:del w:id="13089" w:author="Debbie Houldsworth" w:date="2020-05-06T09:51:00Z">
              <w:r w:rsidRPr="00E07541" w:rsidDel="00506411">
                <w:rPr>
                  <w:sz w:val="22"/>
                  <w:szCs w:val="22"/>
                </w:rPr>
                <w:delText>23</w:delText>
              </w:r>
            </w:del>
          </w:p>
        </w:tc>
        <w:tc>
          <w:tcPr>
            <w:tcW w:w="1080" w:type="dxa"/>
          </w:tcPr>
          <w:p w14:paraId="602D0B36" w14:textId="091B75E5" w:rsidR="00E07541" w:rsidRPr="00E07541" w:rsidDel="00AE1CD5" w:rsidRDefault="00E07541">
            <w:pPr>
              <w:pStyle w:val="BodyText"/>
              <w:outlineLvl w:val="0"/>
              <w:rPr>
                <w:del w:id="13090" w:author="Debbie Houldsworth" w:date="2020-05-12T16:58:00Z"/>
                <w:b/>
                <w:sz w:val="22"/>
                <w:szCs w:val="22"/>
              </w:rPr>
              <w:pPrChange w:id="13091" w:author="Debbie Houldsworth" w:date="2020-05-13T09:34:00Z">
                <w:pPr>
                  <w:pStyle w:val="BodyText"/>
                </w:pPr>
              </w:pPrChange>
            </w:pPr>
          </w:p>
        </w:tc>
        <w:tc>
          <w:tcPr>
            <w:tcW w:w="1330" w:type="dxa"/>
          </w:tcPr>
          <w:p w14:paraId="3B13F03B" w14:textId="7D867C13" w:rsidR="00E07541" w:rsidRPr="00E07541" w:rsidDel="00AE1CD5" w:rsidRDefault="00E07541">
            <w:pPr>
              <w:pStyle w:val="BodyText"/>
              <w:outlineLvl w:val="0"/>
              <w:rPr>
                <w:del w:id="13092" w:author="Debbie Houldsworth" w:date="2020-05-12T16:58:00Z"/>
                <w:b/>
                <w:sz w:val="22"/>
                <w:szCs w:val="22"/>
              </w:rPr>
              <w:pPrChange w:id="13093" w:author="Debbie Houldsworth" w:date="2020-05-13T09:34:00Z">
                <w:pPr>
                  <w:pStyle w:val="BodyText"/>
                </w:pPr>
              </w:pPrChange>
            </w:pPr>
          </w:p>
        </w:tc>
        <w:tc>
          <w:tcPr>
            <w:tcW w:w="5240" w:type="dxa"/>
          </w:tcPr>
          <w:p w14:paraId="06F3EA91" w14:textId="2B52D359" w:rsidR="00E07541" w:rsidRPr="00E07541" w:rsidDel="00AE1CD5" w:rsidRDefault="00E07541">
            <w:pPr>
              <w:pStyle w:val="BodyText"/>
              <w:jc w:val="left"/>
              <w:outlineLvl w:val="0"/>
              <w:rPr>
                <w:del w:id="13094" w:author="Debbie Houldsworth" w:date="2020-05-12T16:58:00Z"/>
                <w:b/>
                <w:sz w:val="22"/>
                <w:szCs w:val="22"/>
              </w:rPr>
              <w:pPrChange w:id="13095" w:author="Debbie Houldsworth" w:date="2020-05-13T09:34:00Z">
                <w:pPr>
                  <w:pStyle w:val="BodyText"/>
                  <w:jc w:val="left"/>
                </w:pPr>
              </w:pPrChange>
            </w:pPr>
            <w:del w:id="13096" w:author="Debbie Houldsworth" w:date="2020-05-06T09:51:00Z">
              <w:r w:rsidRPr="00E07541" w:rsidDel="00506411">
                <w:rPr>
                  <w:sz w:val="22"/>
                  <w:szCs w:val="22"/>
                </w:rPr>
                <w:delText>Smart Metering System Operator Id</w:delText>
              </w:r>
            </w:del>
          </w:p>
        </w:tc>
        <w:tc>
          <w:tcPr>
            <w:tcW w:w="2684" w:type="dxa"/>
            <w:vAlign w:val="center"/>
          </w:tcPr>
          <w:p w14:paraId="567A7C10" w14:textId="2382CD48" w:rsidR="00E07541" w:rsidRPr="00E07541" w:rsidDel="00AE1CD5" w:rsidRDefault="00E07541">
            <w:pPr>
              <w:pStyle w:val="BodyText"/>
              <w:jc w:val="center"/>
              <w:outlineLvl w:val="0"/>
              <w:rPr>
                <w:del w:id="13097" w:author="Debbie Houldsworth" w:date="2020-05-12T16:58:00Z"/>
                <w:sz w:val="22"/>
              </w:rPr>
              <w:pPrChange w:id="13098" w:author="Debbie Houldsworth" w:date="2020-05-13T09:34:00Z">
                <w:pPr>
                  <w:pStyle w:val="BodyText"/>
                  <w:jc w:val="center"/>
                </w:pPr>
              </w:pPrChange>
            </w:pPr>
            <w:del w:id="13099" w:author="Debbie Houldsworth" w:date="2020-05-06T09:51:00Z">
              <w:r w:rsidRPr="00E07541" w:rsidDel="00506411">
                <w:rPr>
                  <w:sz w:val="22"/>
                </w:rPr>
                <w:delText>J1837</w:delText>
              </w:r>
            </w:del>
          </w:p>
        </w:tc>
        <w:tc>
          <w:tcPr>
            <w:tcW w:w="2806" w:type="dxa"/>
          </w:tcPr>
          <w:p w14:paraId="33F66547" w14:textId="6C0A15BA" w:rsidR="00E07541" w:rsidRPr="00E07541" w:rsidDel="00AE1CD5" w:rsidRDefault="00E07541">
            <w:pPr>
              <w:pStyle w:val="BodyText"/>
              <w:jc w:val="center"/>
              <w:outlineLvl w:val="0"/>
              <w:rPr>
                <w:del w:id="13100" w:author="Debbie Houldsworth" w:date="2020-05-12T16:58:00Z"/>
                <w:b/>
                <w:sz w:val="22"/>
                <w:szCs w:val="22"/>
              </w:rPr>
              <w:pPrChange w:id="13101" w:author="Debbie Houldsworth" w:date="2020-05-13T09:34:00Z">
                <w:pPr>
                  <w:pStyle w:val="BodyText"/>
                  <w:jc w:val="center"/>
                </w:pPr>
              </w:pPrChange>
            </w:pPr>
            <w:del w:id="13102" w:author="Debbie Houldsworth" w:date="2020-05-06T09:51:00Z">
              <w:r w:rsidRPr="00E07541" w:rsidDel="00506411">
                <w:rPr>
                  <w:sz w:val="22"/>
                  <w:szCs w:val="22"/>
                </w:rPr>
                <w:delText>Supplier</w:delText>
              </w:r>
            </w:del>
          </w:p>
        </w:tc>
      </w:tr>
      <w:tr w:rsidR="00E07541" w:rsidDel="00AE1CD5" w14:paraId="67BDC1D4" w14:textId="21B326C4" w:rsidTr="00C92D5B">
        <w:trPr>
          <w:del w:id="13103" w:author="Debbie Houldsworth" w:date="2020-05-12T16:58:00Z"/>
        </w:trPr>
        <w:tc>
          <w:tcPr>
            <w:tcW w:w="1008" w:type="dxa"/>
          </w:tcPr>
          <w:p w14:paraId="7EBAB499" w14:textId="75C074C4" w:rsidR="00E07541" w:rsidRPr="00E07541" w:rsidDel="00AE1CD5" w:rsidRDefault="00E07541">
            <w:pPr>
              <w:pStyle w:val="BodyText"/>
              <w:jc w:val="center"/>
              <w:outlineLvl w:val="0"/>
              <w:rPr>
                <w:del w:id="13104" w:author="Debbie Houldsworth" w:date="2020-05-12T16:58:00Z"/>
                <w:b/>
                <w:sz w:val="22"/>
                <w:szCs w:val="22"/>
              </w:rPr>
              <w:pPrChange w:id="13105" w:author="Debbie Houldsworth" w:date="2020-05-13T09:34:00Z">
                <w:pPr>
                  <w:pStyle w:val="BodyText"/>
                  <w:jc w:val="center"/>
                </w:pPr>
              </w:pPrChange>
            </w:pPr>
            <w:del w:id="13106" w:author="Debbie Houldsworth" w:date="2020-05-06T09:51:00Z">
              <w:r w:rsidRPr="00E07541" w:rsidDel="00506411">
                <w:rPr>
                  <w:sz w:val="22"/>
                  <w:szCs w:val="22"/>
                </w:rPr>
                <w:delText>23A</w:delText>
              </w:r>
            </w:del>
          </w:p>
        </w:tc>
        <w:tc>
          <w:tcPr>
            <w:tcW w:w="1080" w:type="dxa"/>
          </w:tcPr>
          <w:p w14:paraId="5BAF5335" w14:textId="734C80C8" w:rsidR="00E07541" w:rsidRPr="00E07541" w:rsidDel="00AE1CD5" w:rsidRDefault="00E07541">
            <w:pPr>
              <w:pStyle w:val="BodyText"/>
              <w:outlineLvl w:val="0"/>
              <w:rPr>
                <w:del w:id="13107" w:author="Debbie Houldsworth" w:date="2020-05-12T16:58:00Z"/>
                <w:b/>
                <w:sz w:val="22"/>
                <w:szCs w:val="22"/>
              </w:rPr>
              <w:pPrChange w:id="13108" w:author="Debbie Houldsworth" w:date="2020-05-13T09:34:00Z">
                <w:pPr>
                  <w:pStyle w:val="BodyText"/>
                </w:pPr>
              </w:pPrChange>
            </w:pPr>
          </w:p>
        </w:tc>
        <w:tc>
          <w:tcPr>
            <w:tcW w:w="1330" w:type="dxa"/>
          </w:tcPr>
          <w:p w14:paraId="7017FB62" w14:textId="58F562FA" w:rsidR="00E07541" w:rsidRPr="00E07541" w:rsidDel="00AE1CD5" w:rsidRDefault="00E07541">
            <w:pPr>
              <w:pStyle w:val="BodyText"/>
              <w:outlineLvl w:val="0"/>
              <w:rPr>
                <w:del w:id="13109" w:author="Debbie Houldsworth" w:date="2020-05-12T16:58:00Z"/>
                <w:b/>
                <w:sz w:val="22"/>
                <w:szCs w:val="22"/>
              </w:rPr>
              <w:pPrChange w:id="13110" w:author="Debbie Houldsworth" w:date="2020-05-13T09:34:00Z">
                <w:pPr>
                  <w:pStyle w:val="BodyText"/>
                </w:pPr>
              </w:pPrChange>
            </w:pPr>
          </w:p>
        </w:tc>
        <w:tc>
          <w:tcPr>
            <w:tcW w:w="5240" w:type="dxa"/>
          </w:tcPr>
          <w:p w14:paraId="6313C45A" w14:textId="58E3076E" w:rsidR="00E07541" w:rsidRPr="00E07541" w:rsidDel="00AE1CD5" w:rsidRDefault="00E07541">
            <w:pPr>
              <w:pStyle w:val="BodyText"/>
              <w:jc w:val="left"/>
              <w:outlineLvl w:val="0"/>
              <w:rPr>
                <w:del w:id="13111" w:author="Debbie Houldsworth" w:date="2020-05-12T16:58:00Z"/>
                <w:b/>
                <w:sz w:val="22"/>
                <w:szCs w:val="22"/>
              </w:rPr>
              <w:pPrChange w:id="13112" w:author="Debbie Houldsworth" w:date="2020-05-13T09:34:00Z">
                <w:pPr>
                  <w:pStyle w:val="BodyText"/>
                  <w:jc w:val="left"/>
                </w:pPr>
              </w:pPrChange>
            </w:pPr>
            <w:del w:id="13113" w:author="Debbie Houldsworth" w:date="2020-05-06T09:51:00Z">
              <w:r w:rsidRPr="00E07541" w:rsidDel="00506411">
                <w:rPr>
                  <w:sz w:val="22"/>
                  <w:szCs w:val="22"/>
                </w:rPr>
                <w:delText>Effective From Date (SMSO)</w:delText>
              </w:r>
            </w:del>
          </w:p>
        </w:tc>
        <w:tc>
          <w:tcPr>
            <w:tcW w:w="2684" w:type="dxa"/>
            <w:vAlign w:val="center"/>
          </w:tcPr>
          <w:p w14:paraId="0860A450" w14:textId="18A0F568" w:rsidR="00E07541" w:rsidRPr="00E07541" w:rsidDel="00AE1CD5" w:rsidRDefault="00E07541">
            <w:pPr>
              <w:pStyle w:val="BodyText"/>
              <w:jc w:val="center"/>
              <w:outlineLvl w:val="0"/>
              <w:rPr>
                <w:del w:id="13114" w:author="Debbie Houldsworth" w:date="2020-05-12T16:58:00Z"/>
                <w:sz w:val="22"/>
              </w:rPr>
              <w:pPrChange w:id="13115" w:author="Debbie Houldsworth" w:date="2020-05-13T09:34:00Z">
                <w:pPr>
                  <w:pStyle w:val="BodyText"/>
                  <w:jc w:val="center"/>
                </w:pPr>
              </w:pPrChange>
            </w:pPr>
            <w:del w:id="13116" w:author="Debbie Houldsworth" w:date="2020-05-06T09:51:00Z">
              <w:r w:rsidRPr="00E07541" w:rsidDel="00506411">
                <w:rPr>
                  <w:sz w:val="22"/>
                </w:rPr>
                <w:delText>J1838</w:delText>
              </w:r>
            </w:del>
          </w:p>
        </w:tc>
        <w:tc>
          <w:tcPr>
            <w:tcW w:w="2806" w:type="dxa"/>
          </w:tcPr>
          <w:p w14:paraId="7E8C4EF3" w14:textId="71F36694" w:rsidR="00E07541" w:rsidRPr="00E07541" w:rsidDel="00AE1CD5" w:rsidRDefault="00E07541">
            <w:pPr>
              <w:pStyle w:val="BodyText"/>
              <w:jc w:val="center"/>
              <w:outlineLvl w:val="0"/>
              <w:rPr>
                <w:del w:id="13117" w:author="Debbie Houldsworth" w:date="2020-05-12T16:58:00Z"/>
                <w:b/>
                <w:sz w:val="22"/>
                <w:szCs w:val="22"/>
              </w:rPr>
              <w:pPrChange w:id="13118" w:author="Debbie Houldsworth" w:date="2020-05-13T09:34:00Z">
                <w:pPr>
                  <w:pStyle w:val="BodyText"/>
                  <w:jc w:val="center"/>
                </w:pPr>
              </w:pPrChange>
            </w:pPr>
            <w:del w:id="13119" w:author="Debbie Houldsworth" w:date="2020-05-06T09:51:00Z">
              <w:r w:rsidRPr="00E07541" w:rsidDel="00506411">
                <w:rPr>
                  <w:sz w:val="22"/>
                  <w:szCs w:val="22"/>
                </w:rPr>
                <w:delText>Supplier</w:delText>
              </w:r>
            </w:del>
          </w:p>
        </w:tc>
      </w:tr>
      <w:tr w:rsidR="00E07541" w:rsidDel="00AE1CD5" w14:paraId="1D98B537" w14:textId="109FFA09" w:rsidTr="00C92D5B">
        <w:trPr>
          <w:del w:id="13120" w:author="Debbie Houldsworth" w:date="2020-05-12T16:58:00Z"/>
        </w:trPr>
        <w:tc>
          <w:tcPr>
            <w:tcW w:w="1008" w:type="dxa"/>
          </w:tcPr>
          <w:p w14:paraId="75C1BE19" w14:textId="70E2EF5D" w:rsidR="00E07541" w:rsidRPr="00E07541" w:rsidDel="00AE1CD5" w:rsidRDefault="00E07541">
            <w:pPr>
              <w:pStyle w:val="BodyText"/>
              <w:jc w:val="center"/>
              <w:outlineLvl w:val="0"/>
              <w:rPr>
                <w:del w:id="13121" w:author="Debbie Houldsworth" w:date="2020-05-12T16:58:00Z"/>
                <w:b/>
                <w:sz w:val="22"/>
                <w:szCs w:val="22"/>
              </w:rPr>
              <w:pPrChange w:id="13122" w:author="Debbie Houldsworth" w:date="2020-05-13T09:34:00Z">
                <w:pPr>
                  <w:pStyle w:val="BodyText"/>
                  <w:jc w:val="center"/>
                </w:pPr>
              </w:pPrChange>
            </w:pPr>
            <w:del w:id="13123" w:author="Debbie Houldsworth" w:date="2020-05-06T09:51:00Z">
              <w:r w:rsidRPr="00E07541" w:rsidDel="00506411">
                <w:rPr>
                  <w:sz w:val="22"/>
                  <w:szCs w:val="22"/>
                </w:rPr>
                <w:delText>24</w:delText>
              </w:r>
            </w:del>
          </w:p>
        </w:tc>
        <w:tc>
          <w:tcPr>
            <w:tcW w:w="1080" w:type="dxa"/>
          </w:tcPr>
          <w:p w14:paraId="24A6CE5A" w14:textId="4D05AB89" w:rsidR="00E07541" w:rsidRPr="00E07541" w:rsidDel="00AE1CD5" w:rsidRDefault="00E07541">
            <w:pPr>
              <w:pStyle w:val="BodyText"/>
              <w:outlineLvl w:val="0"/>
              <w:rPr>
                <w:del w:id="13124" w:author="Debbie Houldsworth" w:date="2020-05-12T16:58:00Z"/>
                <w:b/>
                <w:sz w:val="22"/>
                <w:szCs w:val="22"/>
              </w:rPr>
              <w:pPrChange w:id="13125" w:author="Debbie Houldsworth" w:date="2020-05-13T09:34:00Z">
                <w:pPr>
                  <w:pStyle w:val="BodyText"/>
                </w:pPr>
              </w:pPrChange>
            </w:pPr>
          </w:p>
        </w:tc>
        <w:tc>
          <w:tcPr>
            <w:tcW w:w="1330" w:type="dxa"/>
          </w:tcPr>
          <w:p w14:paraId="2E47238B" w14:textId="6D927E35" w:rsidR="00E07541" w:rsidRPr="00E07541" w:rsidDel="00AE1CD5" w:rsidRDefault="00E07541">
            <w:pPr>
              <w:pStyle w:val="BodyText"/>
              <w:outlineLvl w:val="0"/>
              <w:rPr>
                <w:del w:id="13126" w:author="Debbie Houldsworth" w:date="2020-05-12T16:58:00Z"/>
                <w:b/>
                <w:sz w:val="22"/>
                <w:szCs w:val="22"/>
              </w:rPr>
              <w:pPrChange w:id="13127" w:author="Debbie Houldsworth" w:date="2020-05-13T09:34:00Z">
                <w:pPr>
                  <w:pStyle w:val="BodyText"/>
                </w:pPr>
              </w:pPrChange>
            </w:pPr>
          </w:p>
        </w:tc>
        <w:tc>
          <w:tcPr>
            <w:tcW w:w="5240" w:type="dxa"/>
          </w:tcPr>
          <w:p w14:paraId="7A2B64F5" w14:textId="2800B67C" w:rsidR="00E07541" w:rsidRPr="00E07541" w:rsidDel="00AE1CD5" w:rsidRDefault="00E07541">
            <w:pPr>
              <w:pStyle w:val="BodyText"/>
              <w:jc w:val="left"/>
              <w:outlineLvl w:val="0"/>
              <w:rPr>
                <w:del w:id="13128" w:author="Debbie Houldsworth" w:date="2020-05-12T16:58:00Z"/>
                <w:b/>
                <w:sz w:val="22"/>
                <w:szCs w:val="22"/>
              </w:rPr>
              <w:pPrChange w:id="13129" w:author="Debbie Houldsworth" w:date="2020-05-13T09:34:00Z">
                <w:pPr>
                  <w:pStyle w:val="BodyText"/>
                  <w:jc w:val="left"/>
                </w:pPr>
              </w:pPrChange>
            </w:pPr>
            <w:del w:id="13130" w:author="Debbie Houldsworth" w:date="2020-05-06T09:51:00Z">
              <w:r w:rsidRPr="00E07541" w:rsidDel="00506411">
                <w:rPr>
                  <w:sz w:val="22"/>
                  <w:szCs w:val="22"/>
                </w:rPr>
                <w:delText>SMETS Version</w:delText>
              </w:r>
            </w:del>
          </w:p>
        </w:tc>
        <w:tc>
          <w:tcPr>
            <w:tcW w:w="2684" w:type="dxa"/>
            <w:vAlign w:val="center"/>
          </w:tcPr>
          <w:p w14:paraId="6DCD068F" w14:textId="3E657702" w:rsidR="00E07541" w:rsidRPr="00E07541" w:rsidDel="00AE1CD5" w:rsidRDefault="00E07541">
            <w:pPr>
              <w:pStyle w:val="BodyText"/>
              <w:jc w:val="center"/>
              <w:outlineLvl w:val="0"/>
              <w:rPr>
                <w:del w:id="13131" w:author="Debbie Houldsworth" w:date="2020-05-12T16:58:00Z"/>
                <w:sz w:val="22"/>
              </w:rPr>
              <w:pPrChange w:id="13132" w:author="Debbie Houldsworth" w:date="2020-05-13T09:34:00Z">
                <w:pPr>
                  <w:pStyle w:val="BodyText"/>
                  <w:jc w:val="center"/>
                </w:pPr>
              </w:pPrChange>
            </w:pPr>
            <w:del w:id="13133" w:author="Debbie Houldsworth" w:date="2020-05-06T09:51:00Z">
              <w:r w:rsidRPr="00E07541" w:rsidDel="00506411">
                <w:rPr>
                  <w:sz w:val="22"/>
                </w:rPr>
                <w:delText>J1839</w:delText>
              </w:r>
            </w:del>
          </w:p>
        </w:tc>
        <w:tc>
          <w:tcPr>
            <w:tcW w:w="2806" w:type="dxa"/>
          </w:tcPr>
          <w:p w14:paraId="6D818A04" w14:textId="559357E6" w:rsidR="00E07541" w:rsidRPr="00E07541" w:rsidDel="00AE1CD5" w:rsidRDefault="00E07541">
            <w:pPr>
              <w:pStyle w:val="BodyText"/>
              <w:jc w:val="center"/>
              <w:outlineLvl w:val="0"/>
              <w:rPr>
                <w:del w:id="13134" w:author="Debbie Houldsworth" w:date="2020-05-12T16:58:00Z"/>
                <w:b/>
                <w:sz w:val="22"/>
                <w:szCs w:val="22"/>
              </w:rPr>
              <w:pPrChange w:id="13135" w:author="Debbie Houldsworth" w:date="2020-05-13T09:34:00Z">
                <w:pPr>
                  <w:pStyle w:val="BodyText"/>
                  <w:jc w:val="center"/>
                </w:pPr>
              </w:pPrChange>
            </w:pPr>
            <w:del w:id="13136" w:author="Debbie Houldsworth" w:date="2020-05-06T09:51:00Z">
              <w:r w:rsidRPr="00E07541" w:rsidDel="00506411">
                <w:rPr>
                  <w:sz w:val="22"/>
                  <w:szCs w:val="22"/>
                </w:rPr>
                <w:delText>Supplier</w:delText>
              </w:r>
            </w:del>
          </w:p>
        </w:tc>
      </w:tr>
      <w:tr w:rsidR="00E07541" w:rsidDel="00AE1CD5" w14:paraId="693112F4" w14:textId="4DA6ACC5" w:rsidTr="00C92D5B">
        <w:trPr>
          <w:del w:id="13137" w:author="Debbie Houldsworth" w:date="2020-05-12T16:58:00Z"/>
        </w:trPr>
        <w:tc>
          <w:tcPr>
            <w:tcW w:w="1008" w:type="dxa"/>
          </w:tcPr>
          <w:p w14:paraId="066CB8E7" w14:textId="6447D8D3" w:rsidR="00E07541" w:rsidRPr="00E07541" w:rsidDel="00AE1CD5" w:rsidRDefault="00E07541">
            <w:pPr>
              <w:pStyle w:val="BodyText"/>
              <w:jc w:val="center"/>
              <w:outlineLvl w:val="0"/>
              <w:rPr>
                <w:del w:id="13138" w:author="Debbie Houldsworth" w:date="2020-05-12T16:58:00Z"/>
                <w:b/>
                <w:sz w:val="22"/>
                <w:szCs w:val="22"/>
              </w:rPr>
              <w:pPrChange w:id="13139" w:author="Debbie Houldsworth" w:date="2020-05-13T09:34:00Z">
                <w:pPr>
                  <w:pStyle w:val="BodyText"/>
                  <w:jc w:val="center"/>
                </w:pPr>
              </w:pPrChange>
            </w:pPr>
            <w:del w:id="13140" w:author="Debbie Houldsworth" w:date="2020-05-06T09:51:00Z">
              <w:r w:rsidRPr="00E07541" w:rsidDel="00506411">
                <w:rPr>
                  <w:sz w:val="22"/>
                  <w:szCs w:val="22"/>
                </w:rPr>
                <w:delText>25</w:delText>
              </w:r>
            </w:del>
          </w:p>
        </w:tc>
        <w:tc>
          <w:tcPr>
            <w:tcW w:w="1080" w:type="dxa"/>
          </w:tcPr>
          <w:p w14:paraId="13FE390F" w14:textId="33560147" w:rsidR="00E07541" w:rsidRPr="00E07541" w:rsidDel="00AE1CD5" w:rsidRDefault="00E07541">
            <w:pPr>
              <w:pStyle w:val="BodyText"/>
              <w:outlineLvl w:val="0"/>
              <w:rPr>
                <w:del w:id="13141" w:author="Debbie Houldsworth" w:date="2020-05-12T16:58:00Z"/>
                <w:b/>
                <w:sz w:val="22"/>
                <w:szCs w:val="22"/>
              </w:rPr>
              <w:pPrChange w:id="13142" w:author="Debbie Houldsworth" w:date="2020-05-13T09:34:00Z">
                <w:pPr>
                  <w:pStyle w:val="BodyText"/>
                </w:pPr>
              </w:pPrChange>
            </w:pPr>
          </w:p>
        </w:tc>
        <w:tc>
          <w:tcPr>
            <w:tcW w:w="1330" w:type="dxa"/>
          </w:tcPr>
          <w:p w14:paraId="1ADF9E56" w14:textId="057BC67B" w:rsidR="00E07541" w:rsidRPr="00E07541" w:rsidDel="00AE1CD5" w:rsidRDefault="00E07541">
            <w:pPr>
              <w:pStyle w:val="BodyText"/>
              <w:outlineLvl w:val="0"/>
              <w:rPr>
                <w:del w:id="13143" w:author="Debbie Houldsworth" w:date="2020-05-12T16:58:00Z"/>
                <w:b/>
                <w:sz w:val="22"/>
                <w:szCs w:val="22"/>
              </w:rPr>
              <w:pPrChange w:id="13144" w:author="Debbie Houldsworth" w:date="2020-05-13T09:34:00Z">
                <w:pPr>
                  <w:pStyle w:val="BodyText"/>
                </w:pPr>
              </w:pPrChange>
            </w:pPr>
          </w:p>
        </w:tc>
        <w:tc>
          <w:tcPr>
            <w:tcW w:w="5240" w:type="dxa"/>
          </w:tcPr>
          <w:p w14:paraId="0FCA1154" w14:textId="787A0D4F" w:rsidR="00E07541" w:rsidRPr="00E07541" w:rsidDel="00AE1CD5" w:rsidRDefault="00E07541">
            <w:pPr>
              <w:pStyle w:val="BodyText"/>
              <w:jc w:val="left"/>
              <w:outlineLvl w:val="0"/>
              <w:rPr>
                <w:del w:id="13145" w:author="Debbie Houldsworth" w:date="2020-05-12T16:58:00Z"/>
                <w:b/>
                <w:sz w:val="22"/>
                <w:szCs w:val="22"/>
              </w:rPr>
              <w:pPrChange w:id="13146" w:author="Debbie Houldsworth" w:date="2020-05-13T09:34:00Z">
                <w:pPr>
                  <w:pStyle w:val="BodyText"/>
                  <w:jc w:val="left"/>
                </w:pPr>
              </w:pPrChange>
            </w:pPr>
            <w:del w:id="13147" w:author="Debbie Houldsworth" w:date="2020-05-06T09:51:00Z">
              <w:r w:rsidRPr="00E07541" w:rsidDel="00506411">
                <w:rPr>
                  <w:sz w:val="22"/>
                  <w:szCs w:val="22"/>
                </w:rPr>
                <w:delText>In-Home Display Install Status</w:delText>
              </w:r>
            </w:del>
          </w:p>
        </w:tc>
        <w:tc>
          <w:tcPr>
            <w:tcW w:w="2684" w:type="dxa"/>
            <w:vAlign w:val="center"/>
          </w:tcPr>
          <w:p w14:paraId="56076CF3" w14:textId="7D5D8B7A" w:rsidR="00E07541" w:rsidRPr="00E07541" w:rsidDel="00AE1CD5" w:rsidRDefault="00E07541">
            <w:pPr>
              <w:pStyle w:val="BodyText"/>
              <w:jc w:val="center"/>
              <w:outlineLvl w:val="0"/>
              <w:rPr>
                <w:del w:id="13148" w:author="Debbie Houldsworth" w:date="2020-05-12T16:58:00Z"/>
                <w:sz w:val="22"/>
              </w:rPr>
              <w:pPrChange w:id="13149" w:author="Debbie Houldsworth" w:date="2020-05-13T09:34:00Z">
                <w:pPr>
                  <w:pStyle w:val="BodyText"/>
                  <w:jc w:val="center"/>
                </w:pPr>
              </w:pPrChange>
            </w:pPr>
            <w:del w:id="13150" w:author="Debbie Houldsworth" w:date="2020-05-06T09:51:00Z">
              <w:r w:rsidRPr="00E07541" w:rsidDel="00506411">
                <w:rPr>
                  <w:sz w:val="22"/>
                </w:rPr>
                <w:delText>J1835</w:delText>
              </w:r>
            </w:del>
          </w:p>
        </w:tc>
        <w:tc>
          <w:tcPr>
            <w:tcW w:w="2806" w:type="dxa"/>
          </w:tcPr>
          <w:p w14:paraId="75EB9146" w14:textId="08BCCA39" w:rsidR="00E07541" w:rsidRPr="00E07541" w:rsidDel="00AE1CD5" w:rsidRDefault="00E07541">
            <w:pPr>
              <w:pStyle w:val="BodyText"/>
              <w:jc w:val="center"/>
              <w:outlineLvl w:val="0"/>
              <w:rPr>
                <w:del w:id="13151" w:author="Debbie Houldsworth" w:date="2020-05-12T16:58:00Z"/>
                <w:b/>
                <w:sz w:val="22"/>
                <w:szCs w:val="22"/>
              </w:rPr>
              <w:pPrChange w:id="13152" w:author="Debbie Houldsworth" w:date="2020-05-13T09:34:00Z">
                <w:pPr>
                  <w:pStyle w:val="BodyText"/>
                  <w:jc w:val="center"/>
                </w:pPr>
              </w:pPrChange>
            </w:pPr>
            <w:del w:id="13153" w:author="Debbie Houldsworth" w:date="2020-05-06T09:51:00Z">
              <w:r w:rsidRPr="00E07541" w:rsidDel="00506411">
                <w:rPr>
                  <w:sz w:val="22"/>
                  <w:szCs w:val="22"/>
                </w:rPr>
                <w:delText>Supplier</w:delText>
              </w:r>
            </w:del>
          </w:p>
        </w:tc>
      </w:tr>
      <w:tr w:rsidR="00E07541" w:rsidDel="00AE1CD5" w14:paraId="3DDED705" w14:textId="714F201B" w:rsidTr="00C92D5B">
        <w:trPr>
          <w:del w:id="13154" w:author="Debbie Houldsworth" w:date="2020-05-12T16:58:00Z"/>
        </w:trPr>
        <w:tc>
          <w:tcPr>
            <w:tcW w:w="1008" w:type="dxa"/>
          </w:tcPr>
          <w:p w14:paraId="1AB10378" w14:textId="24C74DDE" w:rsidR="00E07541" w:rsidRPr="00E07541" w:rsidDel="00AE1CD5" w:rsidRDefault="00E07541">
            <w:pPr>
              <w:pStyle w:val="BodyText"/>
              <w:jc w:val="center"/>
              <w:outlineLvl w:val="0"/>
              <w:rPr>
                <w:del w:id="13155" w:author="Debbie Houldsworth" w:date="2020-05-12T16:58:00Z"/>
                <w:b/>
                <w:sz w:val="22"/>
                <w:szCs w:val="22"/>
              </w:rPr>
              <w:pPrChange w:id="13156" w:author="Debbie Houldsworth" w:date="2020-05-13T09:34:00Z">
                <w:pPr>
                  <w:pStyle w:val="BodyText"/>
                  <w:jc w:val="center"/>
                </w:pPr>
              </w:pPrChange>
            </w:pPr>
            <w:del w:id="13157" w:author="Debbie Houldsworth" w:date="2020-05-06T09:51:00Z">
              <w:r w:rsidRPr="00E07541" w:rsidDel="00506411">
                <w:rPr>
                  <w:sz w:val="22"/>
                  <w:szCs w:val="22"/>
                </w:rPr>
                <w:delText>25A</w:delText>
              </w:r>
            </w:del>
          </w:p>
        </w:tc>
        <w:tc>
          <w:tcPr>
            <w:tcW w:w="1080" w:type="dxa"/>
          </w:tcPr>
          <w:p w14:paraId="13DECA7E" w14:textId="0D030CC7" w:rsidR="00E07541" w:rsidRPr="00E07541" w:rsidDel="00AE1CD5" w:rsidRDefault="00E07541">
            <w:pPr>
              <w:pStyle w:val="BodyText"/>
              <w:outlineLvl w:val="0"/>
              <w:rPr>
                <w:del w:id="13158" w:author="Debbie Houldsworth" w:date="2020-05-12T16:58:00Z"/>
                <w:b/>
                <w:sz w:val="22"/>
                <w:szCs w:val="22"/>
              </w:rPr>
              <w:pPrChange w:id="13159" w:author="Debbie Houldsworth" w:date="2020-05-13T09:34:00Z">
                <w:pPr>
                  <w:pStyle w:val="BodyText"/>
                </w:pPr>
              </w:pPrChange>
            </w:pPr>
          </w:p>
        </w:tc>
        <w:tc>
          <w:tcPr>
            <w:tcW w:w="1330" w:type="dxa"/>
          </w:tcPr>
          <w:p w14:paraId="650B0A94" w14:textId="490DDA93" w:rsidR="00E07541" w:rsidRPr="00E07541" w:rsidDel="00AE1CD5" w:rsidRDefault="00E07541">
            <w:pPr>
              <w:pStyle w:val="BodyText"/>
              <w:outlineLvl w:val="0"/>
              <w:rPr>
                <w:del w:id="13160" w:author="Debbie Houldsworth" w:date="2020-05-12T16:58:00Z"/>
                <w:b/>
                <w:sz w:val="22"/>
                <w:szCs w:val="22"/>
              </w:rPr>
              <w:pPrChange w:id="13161" w:author="Debbie Houldsworth" w:date="2020-05-13T09:34:00Z">
                <w:pPr>
                  <w:pStyle w:val="BodyText"/>
                </w:pPr>
              </w:pPrChange>
            </w:pPr>
          </w:p>
        </w:tc>
        <w:tc>
          <w:tcPr>
            <w:tcW w:w="5240" w:type="dxa"/>
          </w:tcPr>
          <w:p w14:paraId="73A1C28E" w14:textId="338720A8" w:rsidR="00E07541" w:rsidRPr="00E07541" w:rsidDel="00AE1CD5" w:rsidRDefault="00E07541">
            <w:pPr>
              <w:pStyle w:val="BodyText"/>
              <w:jc w:val="left"/>
              <w:outlineLvl w:val="0"/>
              <w:rPr>
                <w:del w:id="13162" w:author="Debbie Houldsworth" w:date="2020-05-12T16:58:00Z"/>
                <w:b/>
                <w:sz w:val="22"/>
                <w:szCs w:val="22"/>
              </w:rPr>
              <w:pPrChange w:id="13163" w:author="Debbie Houldsworth" w:date="2020-05-13T09:34:00Z">
                <w:pPr>
                  <w:pStyle w:val="BodyText"/>
                  <w:jc w:val="left"/>
                </w:pPr>
              </w:pPrChange>
            </w:pPr>
            <w:del w:id="13164" w:author="Debbie Houldsworth" w:date="2020-05-06T09:51:00Z">
              <w:r w:rsidRPr="00E07541" w:rsidDel="00506411">
                <w:rPr>
                  <w:sz w:val="22"/>
                  <w:szCs w:val="22"/>
                </w:rPr>
                <w:delText>Effective from Date (IHDI)</w:delText>
              </w:r>
            </w:del>
          </w:p>
        </w:tc>
        <w:tc>
          <w:tcPr>
            <w:tcW w:w="2684" w:type="dxa"/>
            <w:vAlign w:val="center"/>
          </w:tcPr>
          <w:p w14:paraId="1FB1A5EB" w14:textId="61FC8C0B" w:rsidR="00E07541" w:rsidRPr="00E07541" w:rsidDel="00AE1CD5" w:rsidRDefault="00E07541">
            <w:pPr>
              <w:pStyle w:val="BodyText"/>
              <w:jc w:val="center"/>
              <w:outlineLvl w:val="0"/>
              <w:rPr>
                <w:del w:id="13165" w:author="Debbie Houldsworth" w:date="2020-05-12T16:58:00Z"/>
                <w:sz w:val="22"/>
              </w:rPr>
              <w:pPrChange w:id="13166" w:author="Debbie Houldsworth" w:date="2020-05-13T09:34:00Z">
                <w:pPr>
                  <w:pStyle w:val="BodyText"/>
                  <w:jc w:val="center"/>
                </w:pPr>
              </w:pPrChange>
            </w:pPr>
            <w:del w:id="13167" w:author="Debbie Houldsworth" w:date="2020-05-06T09:51:00Z">
              <w:r w:rsidRPr="00E07541" w:rsidDel="00506411">
                <w:rPr>
                  <w:sz w:val="22"/>
                </w:rPr>
                <w:delText>J1836</w:delText>
              </w:r>
            </w:del>
          </w:p>
        </w:tc>
        <w:tc>
          <w:tcPr>
            <w:tcW w:w="2806" w:type="dxa"/>
          </w:tcPr>
          <w:p w14:paraId="7D36E43C" w14:textId="309578FC" w:rsidR="00E07541" w:rsidRPr="00E07541" w:rsidDel="00AE1CD5" w:rsidRDefault="00E07541">
            <w:pPr>
              <w:pStyle w:val="BodyText"/>
              <w:jc w:val="center"/>
              <w:outlineLvl w:val="0"/>
              <w:rPr>
                <w:del w:id="13168" w:author="Debbie Houldsworth" w:date="2020-05-12T16:58:00Z"/>
                <w:b/>
                <w:sz w:val="22"/>
                <w:szCs w:val="22"/>
              </w:rPr>
              <w:pPrChange w:id="13169" w:author="Debbie Houldsworth" w:date="2020-05-13T09:34:00Z">
                <w:pPr>
                  <w:pStyle w:val="BodyText"/>
                  <w:jc w:val="center"/>
                </w:pPr>
              </w:pPrChange>
            </w:pPr>
            <w:del w:id="13170" w:author="Debbie Houldsworth" w:date="2020-05-06T09:51:00Z">
              <w:r w:rsidRPr="00E07541" w:rsidDel="00506411">
                <w:rPr>
                  <w:sz w:val="22"/>
                  <w:szCs w:val="22"/>
                </w:rPr>
                <w:delText>Supplier</w:delText>
              </w:r>
            </w:del>
          </w:p>
        </w:tc>
      </w:tr>
      <w:tr w:rsidR="00E07541" w:rsidDel="00AE1CD5" w14:paraId="3CDBE3A9" w14:textId="6ED1CB2D" w:rsidTr="00C92D5B">
        <w:trPr>
          <w:del w:id="13171" w:author="Debbie Houldsworth" w:date="2020-05-12T16:58:00Z"/>
        </w:trPr>
        <w:tc>
          <w:tcPr>
            <w:tcW w:w="1008" w:type="dxa"/>
          </w:tcPr>
          <w:p w14:paraId="28EBB329" w14:textId="038F8D5F" w:rsidR="00E07541" w:rsidRPr="00E07541" w:rsidDel="00AE1CD5" w:rsidRDefault="00E07541">
            <w:pPr>
              <w:pStyle w:val="BodyText"/>
              <w:jc w:val="center"/>
              <w:outlineLvl w:val="0"/>
              <w:rPr>
                <w:del w:id="13172" w:author="Debbie Houldsworth" w:date="2020-05-12T16:58:00Z"/>
                <w:b/>
                <w:sz w:val="22"/>
                <w:szCs w:val="22"/>
              </w:rPr>
              <w:pPrChange w:id="13173" w:author="Debbie Houldsworth" w:date="2020-05-13T09:34:00Z">
                <w:pPr>
                  <w:pStyle w:val="BodyText"/>
                  <w:jc w:val="center"/>
                </w:pPr>
              </w:pPrChange>
            </w:pPr>
            <w:del w:id="13174" w:author="Debbie Houldsworth" w:date="2020-05-06T09:51:00Z">
              <w:r w:rsidRPr="00E07541" w:rsidDel="00506411">
                <w:rPr>
                  <w:sz w:val="22"/>
                  <w:szCs w:val="22"/>
                </w:rPr>
                <w:delText>26</w:delText>
              </w:r>
            </w:del>
          </w:p>
        </w:tc>
        <w:tc>
          <w:tcPr>
            <w:tcW w:w="1080" w:type="dxa"/>
          </w:tcPr>
          <w:p w14:paraId="7544E549" w14:textId="352F15CF" w:rsidR="00E07541" w:rsidRPr="00E07541" w:rsidDel="00AE1CD5" w:rsidRDefault="00E07541">
            <w:pPr>
              <w:pStyle w:val="BodyText"/>
              <w:outlineLvl w:val="0"/>
              <w:rPr>
                <w:del w:id="13175" w:author="Debbie Houldsworth" w:date="2020-05-12T16:58:00Z"/>
                <w:b/>
                <w:sz w:val="22"/>
                <w:szCs w:val="22"/>
              </w:rPr>
              <w:pPrChange w:id="13176" w:author="Debbie Houldsworth" w:date="2020-05-13T09:34:00Z">
                <w:pPr>
                  <w:pStyle w:val="BodyText"/>
                </w:pPr>
              </w:pPrChange>
            </w:pPr>
          </w:p>
        </w:tc>
        <w:tc>
          <w:tcPr>
            <w:tcW w:w="1330" w:type="dxa"/>
          </w:tcPr>
          <w:p w14:paraId="6F1D26F7" w14:textId="6A6464B0" w:rsidR="00E07541" w:rsidRPr="00E07541" w:rsidDel="00AE1CD5" w:rsidRDefault="00E07541">
            <w:pPr>
              <w:pStyle w:val="BodyText"/>
              <w:outlineLvl w:val="0"/>
              <w:rPr>
                <w:del w:id="13177" w:author="Debbie Houldsworth" w:date="2020-05-12T16:58:00Z"/>
                <w:b/>
                <w:sz w:val="22"/>
                <w:szCs w:val="22"/>
              </w:rPr>
              <w:pPrChange w:id="13178" w:author="Debbie Houldsworth" w:date="2020-05-13T09:34:00Z">
                <w:pPr>
                  <w:pStyle w:val="BodyText"/>
                </w:pPr>
              </w:pPrChange>
            </w:pPr>
          </w:p>
        </w:tc>
        <w:tc>
          <w:tcPr>
            <w:tcW w:w="5240" w:type="dxa"/>
          </w:tcPr>
          <w:p w14:paraId="4C6CBEE7" w14:textId="2877A083" w:rsidR="00E07541" w:rsidRPr="00E07541" w:rsidDel="00AE1CD5" w:rsidRDefault="00E07541">
            <w:pPr>
              <w:pStyle w:val="BodyText"/>
              <w:jc w:val="left"/>
              <w:outlineLvl w:val="0"/>
              <w:rPr>
                <w:del w:id="13179" w:author="Debbie Houldsworth" w:date="2020-05-12T16:58:00Z"/>
                <w:b/>
                <w:sz w:val="22"/>
                <w:szCs w:val="22"/>
              </w:rPr>
              <w:pPrChange w:id="13180" w:author="Debbie Houldsworth" w:date="2020-05-13T09:34:00Z">
                <w:pPr>
                  <w:pStyle w:val="BodyText"/>
                  <w:jc w:val="left"/>
                </w:pPr>
              </w:pPrChange>
            </w:pPr>
            <w:del w:id="13181" w:author="Debbie Houldsworth" w:date="2020-05-06T09:51:00Z">
              <w:r w:rsidRPr="00E07541" w:rsidDel="00506411">
                <w:rPr>
                  <w:sz w:val="22"/>
                  <w:szCs w:val="22"/>
                </w:rPr>
                <w:delText>DCC Service Flag</w:delText>
              </w:r>
            </w:del>
          </w:p>
        </w:tc>
        <w:tc>
          <w:tcPr>
            <w:tcW w:w="2684" w:type="dxa"/>
            <w:vAlign w:val="center"/>
          </w:tcPr>
          <w:p w14:paraId="02E4706C" w14:textId="10557CA3" w:rsidR="00E07541" w:rsidRPr="00E07541" w:rsidDel="00AE1CD5" w:rsidRDefault="00E07541">
            <w:pPr>
              <w:pStyle w:val="BodyText"/>
              <w:jc w:val="center"/>
              <w:outlineLvl w:val="0"/>
              <w:rPr>
                <w:del w:id="13182" w:author="Debbie Houldsworth" w:date="2020-05-12T16:58:00Z"/>
                <w:sz w:val="22"/>
              </w:rPr>
              <w:pPrChange w:id="13183" w:author="Debbie Houldsworth" w:date="2020-05-13T09:34:00Z">
                <w:pPr>
                  <w:pStyle w:val="BodyText"/>
                  <w:jc w:val="center"/>
                </w:pPr>
              </w:pPrChange>
            </w:pPr>
            <w:del w:id="13184" w:author="Debbie Houldsworth" w:date="2020-05-06T09:51:00Z">
              <w:r w:rsidRPr="00E07541" w:rsidDel="00506411">
                <w:rPr>
                  <w:sz w:val="22"/>
                </w:rPr>
                <w:delText>J1833</w:delText>
              </w:r>
            </w:del>
          </w:p>
        </w:tc>
        <w:tc>
          <w:tcPr>
            <w:tcW w:w="2806" w:type="dxa"/>
          </w:tcPr>
          <w:p w14:paraId="10B9A42C" w14:textId="3A9B31C9" w:rsidR="00E07541" w:rsidRPr="00E07541" w:rsidDel="00AE1CD5" w:rsidRDefault="00E07541">
            <w:pPr>
              <w:pStyle w:val="BodyText"/>
              <w:jc w:val="center"/>
              <w:outlineLvl w:val="0"/>
              <w:rPr>
                <w:del w:id="13185" w:author="Debbie Houldsworth" w:date="2020-05-12T16:58:00Z"/>
                <w:b/>
                <w:sz w:val="22"/>
                <w:szCs w:val="22"/>
              </w:rPr>
              <w:pPrChange w:id="13186" w:author="Debbie Houldsworth" w:date="2020-05-13T09:34:00Z">
                <w:pPr>
                  <w:pStyle w:val="BodyText"/>
                  <w:jc w:val="center"/>
                </w:pPr>
              </w:pPrChange>
            </w:pPr>
            <w:del w:id="13187" w:author="Debbie Houldsworth" w:date="2020-05-06T09:51:00Z">
              <w:r w:rsidRPr="00E07541" w:rsidDel="00506411">
                <w:rPr>
                  <w:sz w:val="22"/>
                  <w:szCs w:val="22"/>
                </w:rPr>
                <w:delText>DCC</w:delText>
              </w:r>
            </w:del>
          </w:p>
        </w:tc>
      </w:tr>
      <w:tr w:rsidR="00E07541" w:rsidDel="00AE1CD5" w14:paraId="34CC02FB" w14:textId="698F7412" w:rsidTr="00C92D5B">
        <w:trPr>
          <w:del w:id="13188" w:author="Debbie Houldsworth" w:date="2020-05-12T16:58:00Z"/>
        </w:trPr>
        <w:tc>
          <w:tcPr>
            <w:tcW w:w="1008" w:type="dxa"/>
          </w:tcPr>
          <w:p w14:paraId="5AB9934C" w14:textId="016C716A" w:rsidR="00E07541" w:rsidRPr="00E07541" w:rsidDel="00AE1CD5" w:rsidRDefault="00E07541">
            <w:pPr>
              <w:pStyle w:val="BodyText"/>
              <w:jc w:val="center"/>
              <w:outlineLvl w:val="0"/>
              <w:rPr>
                <w:del w:id="13189" w:author="Debbie Houldsworth" w:date="2020-05-12T16:58:00Z"/>
                <w:b/>
                <w:sz w:val="22"/>
                <w:szCs w:val="22"/>
              </w:rPr>
              <w:pPrChange w:id="13190" w:author="Debbie Houldsworth" w:date="2020-05-13T09:34:00Z">
                <w:pPr>
                  <w:pStyle w:val="BodyText"/>
                  <w:jc w:val="center"/>
                </w:pPr>
              </w:pPrChange>
            </w:pPr>
            <w:del w:id="13191" w:author="Debbie Houldsworth" w:date="2020-05-06T09:51:00Z">
              <w:r w:rsidRPr="00E07541" w:rsidDel="00506411">
                <w:rPr>
                  <w:sz w:val="22"/>
                  <w:szCs w:val="22"/>
                </w:rPr>
                <w:delText>26A</w:delText>
              </w:r>
            </w:del>
          </w:p>
        </w:tc>
        <w:tc>
          <w:tcPr>
            <w:tcW w:w="1080" w:type="dxa"/>
          </w:tcPr>
          <w:p w14:paraId="1C54C0B3" w14:textId="3847B0EC" w:rsidR="00E07541" w:rsidRPr="00E07541" w:rsidDel="00AE1CD5" w:rsidRDefault="00E07541">
            <w:pPr>
              <w:pStyle w:val="BodyText"/>
              <w:outlineLvl w:val="0"/>
              <w:rPr>
                <w:del w:id="13192" w:author="Debbie Houldsworth" w:date="2020-05-12T16:58:00Z"/>
                <w:b/>
                <w:sz w:val="22"/>
                <w:szCs w:val="22"/>
              </w:rPr>
              <w:pPrChange w:id="13193" w:author="Debbie Houldsworth" w:date="2020-05-13T09:34:00Z">
                <w:pPr>
                  <w:pStyle w:val="BodyText"/>
                </w:pPr>
              </w:pPrChange>
            </w:pPr>
          </w:p>
        </w:tc>
        <w:tc>
          <w:tcPr>
            <w:tcW w:w="1330" w:type="dxa"/>
          </w:tcPr>
          <w:p w14:paraId="7A7150B1" w14:textId="315B172B" w:rsidR="00E07541" w:rsidRPr="00E07541" w:rsidDel="00AE1CD5" w:rsidRDefault="00E07541">
            <w:pPr>
              <w:pStyle w:val="BodyText"/>
              <w:outlineLvl w:val="0"/>
              <w:rPr>
                <w:del w:id="13194" w:author="Debbie Houldsworth" w:date="2020-05-12T16:58:00Z"/>
                <w:b/>
                <w:sz w:val="22"/>
                <w:szCs w:val="22"/>
              </w:rPr>
              <w:pPrChange w:id="13195" w:author="Debbie Houldsworth" w:date="2020-05-13T09:34:00Z">
                <w:pPr>
                  <w:pStyle w:val="BodyText"/>
                </w:pPr>
              </w:pPrChange>
            </w:pPr>
          </w:p>
        </w:tc>
        <w:tc>
          <w:tcPr>
            <w:tcW w:w="5240" w:type="dxa"/>
          </w:tcPr>
          <w:p w14:paraId="683182F2" w14:textId="0E948BDD" w:rsidR="00E07541" w:rsidRPr="00E07541" w:rsidDel="00AE1CD5" w:rsidRDefault="00E07541">
            <w:pPr>
              <w:pStyle w:val="BodyText"/>
              <w:jc w:val="left"/>
              <w:outlineLvl w:val="0"/>
              <w:rPr>
                <w:del w:id="13196" w:author="Debbie Houldsworth" w:date="2020-05-12T16:58:00Z"/>
                <w:b/>
                <w:sz w:val="22"/>
                <w:szCs w:val="22"/>
              </w:rPr>
              <w:pPrChange w:id="13197" w:author="Debbie Houldsworth" w:date="2020-05-13T09:34:00Z">
                <w:pPr>
                  <w:pStyle w:val="BodyText"/>
                  <w:jc w:val="left"/>
                </w:pPr>
              </w:pPrChange>
            </w:pPr>
            <w:del w:id="13198" w:author="Debbie Houldsworth" w:date="2020-05-06T09:51:00Z">
              <w:r w:rsidRPr="00E07541" w:rsidDel="00506411">
                <w:rPr>
                  <w:sz w:val="22"/>
                  <w:szCs w:val="22"/>
                </w:rPr>
                <w:delText>Effective from Date (DCCF)</w:delText>
              </w:r>
            </w:del>
          </w:p>
        </w:tc>
        <w:tc>
          <w:tcPr>
            <w:tcW w:w="2684" w:type="dxa"/>
            <w:vAlign w:val="center"/>
          </w:tcPr>
          <w:p w14:paraId="4E796670" w14:textId="73C65C72" w:rsidR="00E07541" w:rsidRPr="00E07541" w:rsidDel="00AE1CD5" w:rsidRDefault="00E07541">
            <w:pPr>
              <w:pStyle w:val="BodyText"/>
              <w:jc w:val="center"/>
              <w:outlineLvl w:val="0"/>
              <w:rPr>
                <w:del w:id="13199" w:author="Debbie Houldsworth" w:date="2020-05-12T16:58:00Z"/>
                <w:sz w:val="22"/>
              </w:rPr>
              <w:pPrChange w:id="13200" w:author="Debbie Houldsworth" w:date="2020-05-13T09:34:00Z">
                <w:pPr>
                  <w:pStyle w:val="BodyText"/>
                  <w:jc w:val="center"/>
                </w:pPr>
              </w:pPrChange>
            </w:pPr>
            <w:del w:id="13201" w:author="Debbie Houldsworth" w:date="2020-05-06T09:51:00Z">
              <w:r w:rsidRPr="00E07541" w:rsidDel="00506411">
                <w:rPr>
                  <w:sz w:val="22"/>
                </w:rPr>
                <w:delText>J1834</w:delText>
              </w:r>
            </w:del>
          </w:p>
        </w:tc>
        <w:tc>
          <w:tcPr>
            <w:tcW w:w="2806" w:type="dxa"/>
          </w:tcPr>
          <w:p w14:paraId="225BBF70" w14:textId="1BD58657" w:rsidR="00E07541" w:rsidRPr="00E07541" w:rsidDel="00AE1CD5" w:rsidRDefault="00E07541">
            <w:pPr>
              <w:pStyle w:val="BodyText"/>
              <w:jc w:val="center"/>
              <w:outlineLvl w:val="0"/>
              <w:rPr>
                <w:del w:id="13202" w:author="Debbie Houldsworth" w:date="2020-05-12T16:58:00Z"/>
                <w:b/>
                <w:sz w:val="22"/>
                <w:szCs w:val="22"/>
              </w:rPr>
              <w:pPrChange w:id="13203" w:author="Debbie Houldsworth" w:date="2020-05-13T09:34:00Z">
                <w:pPr>
                  <w:pStyle w:val="BodyText"/>
                  <w:jc w:val="center"/>
                </w:pPr>
              </w:pPrChange>
            </w:pPr>
            <w:del w:id="13204" w:author="Debbie Houldsworth" w:date="2020-05-06T09:51:00Z">
              <w:r w:rsidRPr="00E07541" w:rsidDel="00506411">
                <w:rPr>
                  <w:sz w:val="22"/>
                  <w:szCs w:val="22"/>
                </w:rPr>
                <w:delText>DCC</w:delText>
              </w:r>
            </w:del>
          </w:p>
        </w:tc>
      </w:tr>
      <w:tr w:rsidR="00DA1EFD" w:rsidDel="00AE1CD5" w14:paraId="0ECC532C" w14:textId="5B9896E7" w:rsidTr="00C92D5B">
        <w:trPr>
          <w:del w:id="13205" w:author="Debbie Houldsworth" w:date="2020-05-12T16:58:00Z"/>
        </w:trPr>
        <w:tc>
          <w:tcPr>
            <w:tcW w:w="1008" w:type="dxa"/>
          </w:tcPr>
          <w:p w14:paraId="119B221D" w14:textId="3F64C6C8" w:rsidR="00DA1EFD" w:rsidRPr="00E07541" w:rsidDel="00AE1CD5" w:rsidRDefault="00DA1EFD">
            <w:pPr>
              <w:pStyle w:val="BodyText"/>
              <w:jc w:val="center"/>
              <w:outlineLvl w:val="0"/>
              <w:rPr>
                <w:del w:id="13206" w:author="Debbie Houldsworth" w:date="2020-05-12T16:58:00Z"/>
                <w:sz w:val="22"/>
                <w:szCs w:val="22"/>
              </w:rPr>
              <w:pPrChange w:id="13207" w:author="Debbie Houldsworth" w:date="2020-05-13T09:34:00Z">
                <w:pPr>
                  <w:pStyle w:val="BodyText"/>
                  <w:jc w:val="center"/>
                </w:pPr>
              </w:pPrChange>
            </w:pPr>
            <w:del w:id="13208" w:author="Debbie Houldsworth" w:date="2020-05-06T09:51:00Z">
              <w:r w:rsidDel="00506411">
                <w:rPr>
                  <w:sz w:val="22"/>
                  <w:szCs w:val="22"/>
                </w:rPr>
                <w:delText>27</w:delText>
              </w:r>
            </w:del>
          </w:p>
        </w:tc>
        <w:tc>
          <w:tcPr>
            <w:tcW w:w="1080" w:type="dxa"/>
          </w:tcPr>
          <w:p w14:paraId="07787E97" w14:textId="182AC43F" w:rsidR="00DA1EFD" w:rsidRPr="00E07541" w:rsidDel="00AE1CD5" w:rsidRDefault="00DA1EFD">
            <w:pPr>
              <w:pStyle w:val="BodyText"/>
              <w:outlineLvl w:val="0"/>
              <w:rPr>
                <w:del w:id="13209" w:author="Debbie Houldsworth" w:date="2020-05-12T16:58:00Z"/>
                <w:b/>
                <w:sz w:val="22"/>
                <w:szCs w:val="22"/>
              </w:rPr>
              <w:pPrChange w:id="13210" w:author="Debbie Houldsworth" w:date="2020-05-13T09:34:00Z">
                <w:pPr>
                  <w:pStyle w:val="BodyText"/>
                </w:pPr>
              </w:pPrChange>
            </w:pPr>
          </w:p>
        </w:tc>
        <w:tc>
          <w:tcPr>
            <w:tcW w:w="1330" w:type="dxa"/>
          </w:tcPr>
          <w:p w14:paraId="349D2858" w14:textId="3BB75358" w:rsidR="00DA1EFD" w:rsidRPr="00E07541" w:rsidDel="00AE1CD5" w:rsidRDefault="00DA1EFD">
            <w:pPr>
              <w:pStyle w:val="BodyText"/>
              <w:outlineLvl w:val="0"/>
              <w:rPr>
                <w:del w:id="13211" w:author="Debbie Houldsworth" w:date="2020-05-12T16:58:00Z"/>
                <w:b/>
                <w:sz w:val="22"/>
                <w:szCs w:val="22"/>
              </w:rPr>
              <w:pPrChange w:id="13212" w:author="Debbie Houldsworth" w:date="2020-05-13T09:34:00Z">
                <w:pPr>
                  <w:pStyle w:val="BodyText"/>
                </w:pPr>
              </w:pPrChange>
            </w:pPr>
          </w:p>
        </w:tc>
        <w:tc>
          <w:tcPr>
            <w:tcW w:w="5240" w:type="dxa"/>
          </w:tcPr>
          <w:p w14:paraId="0C21885F" w14:textId="03052220" w:rsidR="00DA1EFD" w:rsidRPr="00E07541" w:rsidDel="00AE1CD5" w:rsidRDefault="00DA1EFD">
            <w:pPr>
              <w:pStyle w:val="BodyText"/>
              <w:jc w:val="left"/>
              <w:outlineLvl w:val="0"/>
              <w:rPr>
                <w:del w:id="13213" w:author="Debbie Houldsworth" w:date="2020-05-12T16:58:00Z"/>
                <w:sz w:val="22"/>
                <w:szCs w:val="22"/>
              </w:rPr>
              <w:pPrChange w:id="13214" w:author="Debbie Houldsworth" w:date="2020-05-13T09:34:00Z">
                <w:pPr>
                  <w:pStyle w:val="BodyText"/>
                  <w:jc w:val="left"/>
                </w:pPr>
              </w:pPrChange>
            </w:pPr>
            <w:del w:id="13215" w:author="Debbie Houldsworth" w:date="2020-05-06T09:51:00Z">
              <w:r w:rsidDel="00506411">
                <w:rPr>
                  <w:sz w:val="22"/>
                  <w:szCs w:val="22"/>
                </w:rPr>
                <w:delText>Primary MPAN</w:delText>
              </w:r>
            </w:del>
          </w:p>
        </w:tc>
        <w:tc>
          <w:tcPr>
            <w:tcW w:w="2684" w:type="dxa"/>
            <w:vAlign w:val="center"/>
          </w:tcPr>
          <w:p w14:paraId="7D79542A" w14:textId="76FAE037" w:rsidR="00DA1EFD" w:rsidRPr="00E07541" w:rsidDel="00AE1CD5" w:rsidRDefault="00DA1EFD">
            <w:pPr>
              <w:pStyle w:val="BodyText"/>
              <w:jc w:val="center"/>
              <w:outlineLvl w:val="0"/>
              <w:rPr>
                <w:del w:id="13216" w:author="Debbie Houldsworth" w:date="2020-05-12T16:58:00Z"/>
                <w:sz w:val="22"/>
              </w:rPr>
              <w:pPrChange w:id="13217" w:author="Debbie Houldsworth" w:date="2020-05-13T09:34:00Z">
                <w:pPr>
                  <w:pStyle w:val="BodyText"/>
                  <w:jc w:val="center"/>
                </w:pPr>
              </w:pPrChange>
            </w:pPr>
            <w:del w:id="13218" w:author="Debbie Houldsworth" w:date="2020-05-06T09:51:00Z">
              <w:r w:rsidDel="00506411">
                <w:rPr>
                  <w:sz w:val="22"/>
                </w:rPr>
                <w:delText>J2243</w:delText>
              </w:r>
            </w:del>
          </w:p>
        </w:tc>
        <w:tc>
          <w:tcPr>
            <w:tcW w:w="2806" w:type="dxa"/>
          </w:tcPr>
          <w:p w14:paraId="329EBD2E" w14:textId="11789FD6" w:rsidR="00DA1EFD" w:rsidRPr="00E07541" w:rsidDel="00AE1CD5" w:rsidRDefault="00DA1EFD">
            <w:pPr>
              <w:pStyle w:val="BodyText"/>
              <w:jc w:val="center"/>
              <w:outlineLvl w:val="0"/>
              <w:rPr>
                <w:del w:id="13219" w:author="Debbie Houldsworth" w:date="2020-05-12T16:58:00Z"/>
                <w:sz w:val="22"/>
                <w:szCs w:val="22"/>
              </w:rPr>
              <w:pPrChange w:id="13220" w:author="Debbie Houldsworth" w:date="2020-05-13T09:34:00Z">
                <w:pPr>
                  <w:pStyle w:val="BodyText"/>
                  <w:jc w:val="center"/>
                </w:pPr>
              </w:pPrChange>
            </w:pPr>
            <w:del w:id="13221" w:author="Debbie Houldsworth" w:date="2020-05-06T09:51:00Z">
              <w:r w:rsidDel="00506411">
                <w:rPr>
                  <w:sz w:val="22"/>
                  <w:szCs w:val="22"/>
                </w:rPr>
                <w:delText>Supplier</w:delText>
              </w:r>
            </w:del>
          </w:p>
        </w:tc>
      </w:tr>
    </w:tbl>
    <w:p w14:paraId="4F9F8112" w14:textId="373CE774" w:rsidR="00FB7917" w:rsidDel="0046118F" w:rsidRDefault="00C92D5B">
      <w:pPr>
        <w:pStyle w:val="BodyText"/>
        <w:outlineLvl w:val="0"/>
        <w:rPr>
          <w:del w:id="13222" w:author="Debbie Houldsworth" w:date="2020-05-13T07:03:00Z"/>
          <w:sz w:val="22"/>
        </w:rPr>
        <w:pPrChange w:id="13223" w:author="Debbie Houldsworth" w:date="2020-05-13T09:34:00Z">
          <w:pPr>
            <w:pStyle w:val="BodyText"/>
          </w:pPr>
        </w:pPrChange>
      </w:pPr>
      <w:del w:id="13224" w:author="Debbie Houldsworth" w:date="2020-05-06T09:51:00Z">
        <w:r w:rsidRPr="00C92D5B" w:rsidDel="00506411">
          <w:rPr>
            <w:sz w:val="22"/>
          </w:rPr>
          <w:delText>*Item 9B is included in this schedule to allow Distribution Businesses to comply with the Smart Energy Code (SEC) requirements, outlined within Section E of the SEC</w:delText>
        </w:r>
      </w:del>
      <w:del w:id="13225" w:author="Debbie Houldsworth" w:date="2020-05-13T07:03:00Z">
        <w:r w:rsidRPr="00C92D5B" w:rsidDel="0046118F">
          <w:rPr>
            <w:sz w:val="22"/>
          </w:rPr>
          <w:delText>.</w:delText>
        </w:r>
      </w:del>
    </w:p>
    <w:p w14:paraId="35277152" w14:textId="36882E2C" w:rsidR="00C92D5B" w:rsidDel="0046118F" w:rsidRDefault="00C92D5B">
      <w:pPr>
        <w:pStyle w:val="BodyText"/>
        <w:outlineLvl w:val="0"/>
        <w:rPr>
          <w:del w:id="13226" w:author="Debbie Houldsworth" w:date="2020-05-13T07:03:00Z"/>
          <w:sz w:val="22"/>
        </w:rPr>
        <w:pPrChange w:id="13227" w:author="Debbie Houldsworth" w:date="2020-05-13T09:34:00Z">
          <w:pPr>
            <w:pStyle w:val="BodyText"/>
          </w:pPr>
        </w:pPrChange>
      </w:pPr>
    </w:p>
    <w:p w14:paraId="45333234" w14:textId="77777777" w:rsidR="00C92D5B" w:rsidRDefault="00C92D5B">
      <w:pPr>
        <w:pStyle w:val="BodyText"/>
        <w:outlineLvl w:val="0"/>
        <w:rPr>
          <w:sz w:val="22"/>
        </w:rPr>
        <w:sectPr w:rsidR="00C92D5B">
          <w:pgSz w:w="16834" w:h="11909" w:orient="landscape" w:code="9"/>
          <w:pgMar w:top="1440" w:right="1440" w:bottom="1440" w:left="1440" w:header="706" w:footer="706" w:gutter="0"/>
          <w:cols w:space="720"/>
          <w:docGrid w:linePitch="326"/>
        </w:sectPr>
        <w:pPrChange w:id="13228" w:author="Debbie Houldsworth" w:date="2020-05-13T09:34:00Z">
          <w:pPr>
            <w:pStyle w:val="BodyText"/>
          </w:pPr>
        </w:pPrChange>
      </w:pPr>
    </w:p>
    <w:p w14:paraId="5819BF71" w14:textId="0F91BD15" w:rsidR="00FB7917" w:rsidRPr="00CA4155" w:rsidRDefault="00FB7917">
      <w:pPr>
        <w:pStyle w:val="MRAL2NoHangingIndent"/>
        <w:outlineLvl w:val="0"/>
        <w:rPr>
          <w:bCs/>
          <w:szCs w:val="22"/>
        </w:rPr>
        <w:pPrChange w:id="13229" w:author="Debbie Houldsworth" w:date="2020-05-13T09:34:00Z">
          <w:pPr>
            <w:pStyle w:val="MRAScheduleHeading1"/>
          </w:pPr>
        </w:pPrChange>
      </w:pPr>
      <w:bookmarkStart w:id="13230" w:name="_Toc65570325"/>
      <w:bookmarkStart w:id="13231" w:name="_Toc65572035"/>
      <w:bookmarkStart w:id="13232" w:name="_Toc86826502"/>
      <w:bookmarkStart w:id="13233" w:name="_Toc40261299"/>
      <w:r w:rsidRPr="00F14195">
        <w:rPr>
          <w:b/>
          <w:bCs/>
          <w:sz w:val="28"/>
          <w:szCs w:val="22"/>
          <w:rPrChange w:id="13234" w:author="Debbie Houldsworth" w:date="2020-05-13T07:06:00Z">
            <w:rPr/>
          </w:rPrChange>
        </w:rPr>
        <w:t>SCHEDULE 3</w:t>
      </w:r>
      <w:bookmarkEnd w:id="13230"/>
      <w:bookmarkEnd w:id="13231"/>
      <w:bookmarkEnd w:id="13232"/>
      <w:ins w:id="13235" w:author="Debbie Houldsworth" w:date="2020-05-13T07:07:00Z">
        <w:r w:rsidR="00F14195">
          <w:rPr>
            <w:b/>
            <w:bCs/>
            <w:sz w:val="28"/>
            <w:szCs w:val="22"/>
          </w:rPr>
          <w:t>: NOT USED</w:t>
        </w:r>
      </w:ins>
      <w:bookmarkEnd w:id="13233"/>
      <w:del w:id="13236" w:author="Debbie Houldsworth" w:date="2020-05-12T17:04:00Z">
        <w:r w:rsidR="000B65BB" w:rsidRPr="00F14195" w:rsidDel="00433DA5">
          <w:rPr>
            <w:b/>
            <w:bCs/>
            <w:sz w:val="28"/>
            <w:szCs w:val="22"/>
            <w:rPrChange w:id="13237" w:author="Debbie Houldsworth" w:date="2020-05-13T07:06:00Z">
              <w:rPr/>
            </w:rPrChange>
          </w:rPr>
          <w:fldChar w:fldCharType="begin"/>
        </w:r>
        <w:r w:rsidRPr="00F14195" w:rsidDel="00433DA5">
          <w:rPr>
            <w:b/>
            <w:bCs/>
            <w:sz w:val="28"/>
            <w:szCs w:val="22"/>
            <w:rPrChange w:id="13238" w:author="Debbie Houldsworth" w:date="2020-05-13T07:06:00Z">
              <w:rPr/>
            </w:rPrChange>
          </w:rPr>
          <w:delInstrText>tc "</w:delInstrText>
        </w:r>
        <w:bookmarkStart w:id="13239" w:name="_Toc416508934"/>
        <w:r w:rsidRPr="00F14195" w:rsidDel="00433DA5">
          <w:rPr>
            <w:b/>
            <w:bCs/>
            <w:sz w:val="28"/>
            <w:szCs w:val="22"/>
            <w:rPrChange w:id="13240" w:author="Debbie Houldsworth" w:date="2020-05-13T07:06:00Z">
              <w:rPr/>
            </w:rPrChange>
          </w:rPr>
          <w:delInstrText>SCHEDULE 3</w:delInstrText>
        </w:r>
        <w:r w:rsidRPr="00F14195" w:rsidDel="00433DA5">
          <w:rPr>
            <w:b/>
            <w:bCs/>
            <w:sz w:val="28"/>
            <w:szCs w:val="22"/>
            <w:u w:val="single"/>
            <w:rPrChange w:id="13241" w:author="Debbie Houldsworth" w:date="2020-05-13T07:06:00Z">
              <w:rPr>
                <w:u w:val="single"/>
              </w:rPr>
            </w:rPrChange>
          </w:rPr>
          <w:tab/>
          <w:delInstrText>Event Log</w:delInstrText>
        </w:r>
        <w:bookmarkEnd w:id="13239"/>
        <w:r w:rsidRPr="00F14195" w:rsidDel="00433DA5">
          <w:rPr>
            <w:b/>
            <w:bCs/>
            <w:sz w:val="28"/>
            <w:szCs w:val="22"/>
            <w:rPrChange w:id="13242" w:author="Debbie Houldsworth" w:date="2020-05-13T07:06:00Z">
              <w:rPr/>
            </w:rPrChange>
          </w:rPr>
          <w:delInstrText xml:space="preserve"> " \f C \l 3</w:delInstrText>
        </w:r>
        <w:r w:rsidR="000B65BB" w:rsidRPr="00F14195" w:rsidDel="00433DA5">
          <w:rPr>
            <w:b/>
            <w:bCs/>
            <w:sz w:val="28"/>
            <w:szCs w:val="22"/>
            <w:rPrChange w:id="13243" w:author="Debbie Houldsworth" w:date="2020-05-13T07:06:00Z">
              <w:rPr/>
            </w:rPrChange>
          </w:rPr>
          <w:fldChar w:fldCharType="end"/>
        </w:r>
      </w:del>
    </w:p>
    <w:p w14:paraId="6ED247FC" w14:textId="11C0F218" w:rsidR="00FB7917" w:rsidDel="00F14195" w:rsidRDefault="00FB7917" w:rsidP="00CA4155">
      <w:pPr>
        <w:pStyle w:val="MRAScheduleHeading2"/>
        <w:rPr>
          <w:del w:id="13244" w:author="Debbie Houldsworth" w:date="2020-05-13T07:07:00Z"/>
          <w:u w:val="single"/>
        </w:rPr>
      </w:pPr>
      <w:bookmarkStart w:id="13245" w:name="_Toc65570326"/>
      <w:bookmarkStart w:id="13246" w:name="_Toc65572036"/>
      <w:bookmarkStart w:id="13247" w:name="_Toc86826503"/>
      <w:del w:id="13248" w:author="Debbie Houldsworth" w:date="2020-05-06T09:47:00Z">
        <w:r w:rsidDel="00D3051A">
          <w:rPr>
            <w:u w:val="single"/>
          </w:rPr>
          <w:delText>Event Log</w:delText>
        </w:r>
      </w:del>
      <w:bookmarkEnd w:id="13245"/>
      <w:bookmarkEnd w:id="13246"/>
      <w:bookmarkEnd w:id="13247"/>
    </w:p>
    <w:p w14:paraId="14208B01" w14:textId="0ACDAD9E" w:rsidR="00FB7917" w:rsidDel="00F14195" w:rsidRDefault="00F14195">
      <w:pPr>
        <w:pStyle w:val="MRAL0NoHangingIndent"/>
        <w:outlineLvl w:val="0"/>
        <w:rPr>
          <w:del w:id="13249" w:author="Debbie Houldsworth" w:date="2020-05-13T07:07:00Z"/>
        </w:rPr>
        <w:pPrChange w:id="13250" w:author="Debbie Houldsworth" w:date="2020-05-13T09:34:00Z">
          <w:pPr>
            <w:pStyle w:val="MRAL0NoHangingIndent"/>
          </w:pPr>
        </w:pPrChange>
      </w:pPr>
      <w:ins w:id="13251" w:author="Debbie Houldsworth" w:date="2020-05-13T07:07:00Z">
        <w:r w:rsidDel="00D3051A">
          <w:t xml:space="preserve"> </w:t>
        </w:r>
      </w:ins>
      <w:del w:id="13252" w:author="Debbie Houldsworth" w:date="2020-05-06T09:47:00Z">
        <w:r w:rsidR="00FB7917" w:rsidDel="00D3051A">
          <w:delText>In the following table</w:delText>
        </w:r>
      </w:del>
      <w:del w:id="13253" w:author="Debbie Houldsworth" w:date="2020-05-13T07:07:00Z">
        <w:r w:rsidR="00FB7917" w:rsidDel="00F14195">
          <w:delText>:</w:delText>
        </w:r>
      </w:del>
    </w:p>
    <w:p w14:paraId="3F8173F7" w14:textId="0BDEA116" w:rsidR="00FB7917" w:rsidDel="00D3051A" w:rsidRDefault="00FB7917">
      <w:pPr>
        <w:pStyle w:val="MRAL1HangingIndent"/>
        <w:outlineLvl w:val="0"/>
        <w:rPr>
          <w:del w:id="13254" w:author="Debbie Houldsworth" w:date="2020-05-06T09:47:00Z"/>
        </w:rPr>
        <w:pPrChange w:id="13255" w:author="Debbie Houldsworth" w:date="2020-05-13T09:34:00Z">
          <w:pPr>
            <w:pStyle w:val="MRAL1HangingIndent"/>
          </w:pPr>
        </w:pPrChange>
      </w:pPr>
      <w:del w:id="13256" w:author="Debbie Houldsworth" w:date="2020-05-06T09:47:00Z">
        <w:r w:rsidDel="00D3051A">
          <w:delText>(A)</w:delText>
        </w:r>
        <w:r w:rsidDel="00D3051A">
          <w:tab/>
          <w:delText>"</w:delText>
        </w:r>
        <w:r w:rsidDel="00D3051A">
          <w:rPr>
            <w:b/>
          </w:rPr>
          <w:delText>DTC ref</w:delText>
        </w:r>
        <w:r w:rsidDel="00D3051A">
          <w:delText xml:space="preserve">" means the relevant reference number in the Data Transfer Catalogue Version </w:delText>
        </w:r>
        <w:r w:rsidR="009F2DF7" w:rsidDel="00D3051A">
          <w:delText>11.6</w:delText>
        </w:r>
        <w:r w:rsidDel="00D3051A">
          <w:delText>;</w:delText>
        </w:r>
      </w:del>
    </w:p>
    <w:p w14:paraId="644A92F6" w14:textId="138A2D96" w:rsidR="00FB7917" w:rsidDel="00D3051A" w:rsidRDefault="00FB7917">
      <w:pPr>
        <w:pStyle w:val="MRAL1HangingIndent"/>
        <w:outlineLvl w:val="0"/>
        <w:rPr>
          <w:del w:id="13257" w:author="Debbie Houldsworth" w:date="2020-05-06T09:47:00Z"/>
        </w:rPr>
        <w:pPrChange w:id="13258" w:author="Debbie Houldsworth" w:date="2020-05-13T09:34:00Z">
          <w:pPr>
            <w:pStyle w:val="MRAL1HangingIndent"/>
          </w:pPr>
        </w:pPrChange>
      </w:pPr>
      <w:del w:id="13259" w:author="Debbie Houldsworth" w:date="2020-05-06T09:47:00Z">
        <w:r w:rsidDel="00D3051A">
          <w:delText>(B)</w:delText>
        </w:r>
        <w:r w:rsidDel="00D3051A">
          <w:tab/>
          <w:delText>"</w:delText>
        </w:r>
        <w:r w:rsidDel="00D3051A">
          <w:rPr>
            <w:b/>
          </w:rPr>
          <w:delText>DTN</w:delText>
        </w:r>
        <w:r w:rsidDel="00D3051A">
          <w:delText>" means the Data Transfer Network; and</w:delText>
        </w:r>
      </w:del>
    </w:p>
    <w:p w14:paraId="1BF4C51B" w14:textId="3BAAB993" w:rsidR="00FB7917" w:rsidDel="00D3051A" w:rsidRDefault="00FB7917">
      <w:pPr>
        <w:pStyle w:val="MRAL1HangingIndent"/>
        <w:outlineLvl w:val="0"/>
        <w:rPr>
          <w:del w:id="13260" w:author="Debbie Houldsworth" w:date="2020-05-06T09:47:00Z"/>
        </w:rPr>
        <w:pPrChange w:id="13261" w:author="Debbie Houldsworth" w:date="2020-05-13T09:34:00Z">
          <w:pPr>
            <w:pStyle w:val="MRAL1HangingIndent"/>
          </w:pPr>
        </w:pPrChange>
      </w:pPr>
      <w:del w:id="13262" w:author="Debbie Houldsworth" w:date="2020-05-06T09:47:00Z">
        <w:r w:rsidDel="00D3051A">
          <w:delText>(C)</w:delText>
        </w:r>
        <w:r w:rsidDel="00D3051A">
          <w:tab/>
          <w:delText>the descriptions of the data flows concerned under "Message" are for ease of reference only and shall not affect the obligations of any party under the relevant provisions of this Agreement.</w:delText>
        </w:r>
      </w:del>
    </w:p>
    <w:p w14:paraId="183A5934" w14:textId="4E0EA82A" w:rsidR="00FB7917" w:rsidDel="00D3051A" w:rsidRDefault="00FB7917" w:rsidP="00CA4155">
      <w:pPr>
        <w:pStyle w:val="MRAL0NoHangingIndent"/>
        <w:outlineLvl w:val="0"/>
        <w:rPr>
          <w:del w:id="13263" w:author="Debbie Houldsworth" w:date="2020-05-06T09:47:00Z"/>
          <w:b/>
          <w:bCs/>
        </w:rPr>
      </w:pPr>
      <w:del w:id="13264" w:author="Debbie Houldsworth" w:date="2020-05-06T09:47:00Z">
        <w:r w:rsidDel="00D3051A">
          <w:rPr>
            <w:b/>
            <w:bCs/>
          </w:rPr>
          <w:delText>MRA Event Log Notes</w:delText>
        </w:r>
      </w:del>
    </w:p>
    <w:p w14:paraId="117CE2CE" w14:textId="0E59D74C" w:rsidR="00FB7917" w:rsidDel="00D3051A" w:rsidRDefault="00FB7917" w:rsidP="00D42256">
      <w:pPr>
        <w:pStyle w:val="MRAL0NoHangingIndent"/>
        <w:outlineLvl w:val="0"/>
        <w:rPr>
          <w:del w:id="13265" w:author="Debbie Houldsworth" w:date="2020-05-06T09:47:00Z"/>
          <w:b/>
          <w:bCs/>
        </w:rPr>
      </w:pPr>
      <w:del w:id="13266" w:author="Debbie Houldsworth" w:date="2020-05-06T09:47:00Z">
        <w:r w:rsidDel="00D3051A">
          <w:rPr>
            <w:b/>
            <w:bCs/>
          </w:rPr>
          <w:delText>ROWS:</w:delText>
        </w:r>
      </w:del>
    </w:p>
    <w:p w14:paraId="7F15B42D" w14:textId="6F01228A" w:rsidR="00FB7917" w:rsidDel="00D3051A" w:rsidRDefault="00FB7917">
      <w:pPr>
        <w:pStyle w:val="MRAL1NoHangingIndent"/>
        <w:outlineLvl w:val="0"/>
        <w:rPr>
          <w:del w:id="13267" w:author="Debbie Houldsworth" w:date="2020-05-06T09:47:00Z"/>
        </w:rPr>
        <w:pPrChange w:id="13268" w:author="Debbie Houldsworth" w:date="2020-05-13T09:34:00Z">
          <w:pPr>
            <w:pStyle w:val="MRAL1NoHangingIndent"/>
          </w:pPr>
        </w:pPrChange>
      </w:pPr>
      <w:del w:id="13269" w:author="Debbie Houldsworth" w:date="2020-05-06T09:47:00Z">
        <w:r w:rsidDel="00D3051A">
          <w:delText>Each row represents a distinct information flow between two parties.</w:delText>
        </w:r>
      </w:del>
    </w:p>
    <w:p w14:paraId="7EAE1D27" w14:textId="4362377B" w:rsidR="00FB7917" w:rsidDel="00D3051A" w:rsidRDefault="00FB7917">
      <w:pPr>
        <w:pStyle w:val="MRAL1NoHangingIndent"/>
        <w:outlineLvl w:val="0"/>
        <w:rPr>
          <w:del w:id="13270" w:author="Debbie Houldsworth" w:date="2020-05-06T09:47:00Z"/>
        </w:rPr>
        <w:pPrChange w:id="13271" w:author="Debbie Houldsworth" w:date="2020-05-13T09:34:00Z">
          <w:pPr>
            <w:pStyle w:val="MRAL1NoHangingIndent"/>
          </w:pPr>
        </w:pPrChange>
      </w:pPr>
      <w:del w:id="13272" w:author="Debbie Houldsworth" w:date="2020-05-06T09:47:00Z">
        <w:r w:rsidDel="00D3051A">
          <w:delText>The scope of the event log, in terms of what flows are included, is as follows:</w:delText>
        </w:r>
      </w:del>
    </w:p>
    <w:p w14:paraId="78A15647" w14:textId="21E3F825" w:rsidR="00FB7917" w:rsidDel="00D3051A" w:rsidRDefault="00FB7917">
      <w:pPr>
        <w:pStyle w:val="MRAL2HangingIndent"/>
        <w:outlineLvl w:val="0"/>
        <w:rPr>
          <w:del w:id="13273" w:author="Debbie Houldsworth" w:date="2020-05-06T09:47:00Z"/>
        </w:rPr>
        <w:pPrChange w:id="13274" w:author="Debbie Houldsworth" w:date="2020-05-13T09:34:00Z">
          <w:pPr>
            <w:pStyle w:val="MRAL2HangingIndent"/>
          </w:pPr>
        </w:pPrChange>
      </w:pPr>
      <w:del w:id="13275" w:author="Debbie Houldsworth" w:date="2020-05-06T09:47:00Z">
        <w:r w:rsidDel="00D3051A">
          <w:delText>1)</w:delText>
        </w:r>
        <w:r w:rsidDel="00D3051A">
          <w:tab/>
          <w:delText>All DTC-defined flows marked in that document as to or from ‘MPAS’ (or ‘MPAS Agent’) are included.</w:delText>
        </w:r>
      </w:del>
    </w:p>
    <w:p w14:paraId="6077DE66" w14:textId="1481B166" w:rsidR="00FB7917" w:rsidDel="00D3051A" w:rsidRDefault="00FB7917">
      <w:pPr>
        <w:pStyle w:val="MRAL2HangingIndent"/>
        <w:outlineLvl w:val="0"/>
        <w:rPr>
          <w:del w:id="13276" w:author="Debbie Houldsworth" w:date="2020-05-06T09:47:00Z"/>
        </w:rPr>
        <w:pPrChange w:id="13277" w:author="Debbie Houldsworth" w:date="2020-05-13T09:34:00Z">
          <w:pPr>
            <w:pStyle w:val="MRAL2HangingIndent"/>
          </w:pPr>
        </w:pPrChange>
      </w:pPr>
      <w:del w:id="13278" w:author="Debbie Houldsworth" w:date="2020-05-06T09:47:00Z">
        <w:r w:rsidDel="00D3051A">
          <w:delText>2)</w:delText>
        </w:r>
        <w:r w:rsidDel="00D3051A">
          <w:tab/>
          <w:delText>Any DTC defined flow contained in that document that relate to obligations contained in this Agreement.</w:delText>
        </w:r>
      </w:del>
    </w:p>
    <w:p w14:paraId="719BCB97" w14:textId="3149A610" w:rsidR="00FB7917" w:rsidDel="00D3051A" w:rsidRDefault="00FB7917">
      <w:pPr>
        <w:pStyle w:val="MRAL2HangingIndent"/>
        <w:outlineLvl w:val="0"/>
        <w:rPr>
          <w:del w:id="13279" w:author="Debbie Houldsworth" w:date="2020-05-06T09:47:00Z"/>
        </w:rPr>
        <w:pPrChange w:id="13280" w:author="Debbie Houldsworth" w:date="2020-05-13T09:34:00Z">
          <w:pPr>
            <w:pStyle w:val="MRAL2HangingIndent"/>
          </w:pPr>
        </w:pPrChange>
      </w:pPr>
      <w:del w:id="13281" w:author="Debbie Houldsworth" w:date="2020-05-06T09:47:00Z">
        <w:r w:rsidDel="00D3051A">
          <w:delText>3)</w:delText>
        </w:r>
        <w:r w:rsidDel="00D3051A">
          <w:tab/>
          <w:delText>Flows from the Distribution Business to the MPAS Registration System are restricted to include only such logical flows as the MPAS Registration System requires to correctly maintain that data which is the responsibility of the Distribution Business.  No constraints are made on the mechanisms and formats for such flows, and rejection mechanisms are not considered.</w:delText>
        </w:r>
      </w:del>
    </w:p>
    <w:p w14:paraId="00DE4636" w14:textId="2567F32E" w:rsidR="00FB7917" w:rsidDel="00D3051A" w:rsidRDefault="00FB7917">
      <w:pPr>
        <w:pStyle w:val="MRAL2HangingIndent"/>
        <w:outlineLvl w:val="0"/>
        <w:rPr>
          <w:del w:id="13282" w:author="Debbie Houldsworth" w:date="2020-05-06T09:47:00Z"/>
        </w:rPr>
        <w:pPrChange w:id="13283" w:author="Debbie Houldsworth" w:date="2020-05-13T09:34:00Z">
          <w:pPr>
            <w:pStyle w:val="MRAL2HangingIndent"/>
          </w:pPr>
        </w:pPrChange>
      </w:pPr>
      <w:del w:id="13284" w:author="Debbie Houldsworth" w:date="2020-05-06T09:47:00Z">
        <w:r w:rsidDel="00D3051A">
          <w:delText>4)</w:delText>
        </w:r>
        <w:r w:rsidDel="00D3051A">
          <w:tab/>
          <w:delText>Flows from the MPAS Registration System to the Distribution Business are not included.  It is assumed that the Distribution Business will have access to MPAS data as and when required, by means that are specific to the individual concerned.</w:delText>
        </w:r>
      </w:del>
    </w:p>
    <w:p w14:paraId="6A383DE3" w14:textId="2423D48A" w:rsidR="00FB7917" w:rsidDel="00D3051A" w:rsidRDefault="00FB7917" w:rsidP="00CA4155">
      <w:pPr>
        <w:pStyle w:val="MRAL0NoHangingIndent"/>
        <w:outlineLvl w:val="0"/>
        <w:rPr>
          <w:del w:id="13285" w:author="Debbie Houldsworth" w:date="2020-05-06T09:47:00Z"/>
          <w:b/>
          <w:bCs/>
        </w:rPr>
      </w:pPr>
      <w:del w:id="13286" w:author="Debbie Houldsworth" w:date="2020-05-06T09:47:00Z">
        <w:r w:rsidDel="00D3051A">
          <w:rPr>
            <w:b/>
            <w:bCs/>
          </w:rPr>
          <w:delText>COLUMNS:</w:delText>
        </w:r>
      </w:del>
    </w:p>
    <w:p w14:paraId="0AAB171E" w14:textId="42856D2E" w:rsidR="00FB7917" w:rsidDel="00D3051A" w:rsidRDefault="00FB7917" w:rsidP="00D42256">
      <w:pPr>
        <w:pStyle w:val="MRAL1NoHangingIndent"/>
        <w:outlineLvl w:val="0"/>
        <w:rPr>
          <w:del w:id="13287" w:author="Debbie Houldsworth" w:date="2020-05-06T09:47:00Z"/>
          <w:b/>
          <w:bCs/>
        </w:rPr>
      </w:pPr>
      <w:del w:id="13288" w:author="Debbie Houldsworth" w:date="2020-05-06T09:47:00Z">
        <w:r w:rsidDel="00D3051A">
          <w:rPr>
            <w:b/>
            <w:bCs/>
          </w:rPr>
          <w:delText>Flow No:</w:delText>
        </w:r>
      </w:del>
    </w:p>
    <w:p w14:paraId="60A29D2F" w14:textId="575B2F1D" w:rsidR="00FB7917" w:rsidDel="00D3051A" w:rsidRDefault="00FB7917">
      <w:pPr>
        <w:pStyle w:val="MRAL1NoHangingIndent"/>
        <w:outlineLvl w:val="0"/>
        <w:rPr>
          <w:del w:id="13289" w:author="Debbie Houldsworth" w:date="2020-05-06T09:47:00Z"/>
        </w:rPr>
        <w:pPrChange w:id="13290" w:author="Debbie Houldsworth" w:date="2020-05-13T09:34:00Z">
          <w:pPr>
            <w:pStyle w:val="MRAL1NoHangingIndent"/>
          </w:pPr>
        </w:pPrChange>
      </w:pPr>
      <w:del w:id="13291" w:author="Debbie Houldsworth" w:date="2020-05-06T09:47:00Z">
        <w:r w:rsidDel="00D3051A">
          <w:delText>This provides a unique reference to each flow (row) in the event log.  This reference will be maintained across all revisions of the event log.</w:delText>
        </w:r>
      </w:del>
    </w:p>
    <w:p w14:paraId="5974F242" w14:textId="55F67CA3" w:rsidR="00FB7917" w:rsidDel="00D3051A" w:rsidRDefault="00FB7917">
      <w:pPr>
        <w:pStyle w:val="MRAL1NoHangingIndent"/>
        <w:outlineLvl w:val="0"/>
        <w:rPr>
          <w:del w:id="13292" w:author="Debbie Houldsworth" w:date="2020-05-06T09:47:00Z"/>
          <w:b/>
          <w:bCs/>
        </w:rPr>
      </w:pPr>
      <w:del w:id="13293" w:author="Debbie Houldsworth" w:date="2020-05-12T17:04:00Z">
        <w:r w:rsidDel="00433DA5">
          <w:br w:type="page"/>
        </w:r>
      </w:del>
      <w:del w:id="13294" w:author="Debbie Houldsworth" w:date="2020-05-06T09:47:00Z">
        <w:r w:rsidDel="00D3051A">
          <w:rPr>
            <w:b/>
            <w:bCs/>
          </w:rPr>
          <w:delText>MRA ref:</w:delText>
        </w:r>
      </w:del>
    </w:p>
    <w:p w14:paraId="767EB42D" w14:textId="6F4E3A7A" w:rsidR="00FB7917" w:rsidDel="00D3051A" w:rsidRDefault="00FB7917">
      <w:pPr>
        <w:pStyle w:val="MRAL1NoHangingIndent"/>
        <w:outlineLvl w:val="0"/>
        <w:rPr>
          <w:del w:id="13295" w:author="Debbie Houldsworth" w:date="2020-05-06T09:47:00Z"/>
        </w:rPr>
        <w:pPrChange w:id="13296" w:author="Debbie Houldsworth" w:date="2020-05-13T09:34:00Z">
          <w:pPr>
            <w:pStyle w:val="MRAL1NoHangingIndent"/>
          </w:pPr>
        </w:pPrChange>
      </w:pPr>
      <w:del w:id="13297" w:author="Debbie Houldsworth" w:date="2020-05-06T09:47:00Z">
        <w:r w:rsidDel="00D3051A">
          <w:delText>This references the appropriate section(s) in the body of this Agreement.</w:delText>
        </w:r>
      </w:del>
    </w:p>
    <w:p w14:paraId="75D31942" w14:textId="0AED71D3" w:rsidR="00FB7917" w:rsidDel="00D3051A" w:rsidRDefault="00FB7917">
      <w:pPr>
        <w:pStyle w:val="MRAL1NoHangingIndent"/>
        <w:outlineLvl w:val="0"/>
        <w:rPr>
          <w:del w:id="13298" w:author="Debbie Houldsworth" w:date="2020-05-06T09:47:00Z"/>
        </w:rPr>
        <w:pPrChange w:id="13299" w:author="Debbie Houldsworth" w:date="2020-05-13T09:34:00Z">
          <w:pPr>
            <w:pStyle w:val="MRAL1NoHangingIndent"/>
          </w:pPr>
        </w:pPrChange>
      </w:pPr>
      <w:del w:id="13300" w:author="Debbie Houldsworth" w:date="2020-05-06T09:47:00Z">
        <w:r w:rsidDel="00D3051A">
          <w:delText xml:space="preserve">The rows are ordered generally by Clause order, but in such a way that rows related to the same event (see below) are in contiguous order. </w:delText>
        </w:r>
      </w:del>
    </w:p>
    <w:p w14:paraId="3E7CDD02" w14:textId="46040A9C" w:rsidR="00FB7917" w:rsidDel="00F14195" w:rsidRDefault="00FB7917" w:rsidP="00CA4155">
      <w:pPr>
        <w:pStyle w:val="MRAL1NoHangingIndent"/>
        <w:outlineLvl w:val="0"/>
        <w:rPr>
          <w:del w:id="13301" w:author="Debbie Houldsworth" w:date="2020-05-13T07:07:00Z"/>
          <w:b/>
          <w:bCs/>
        </w:rPr>
      </w:pPr>
      <w:del w:id="13302" w:author="Debbie Houldsworth" w:date="2020-05-06T09:47:00Z">
        <w:r w:rsidDel="00D3051A">
          <w:rPr>
            <w:b/>
            <w:bCs/>
          </w:rPr>
          <w:delText>Event:</w:delText>
        </w:r>
      </w:del>
    </w:p>
    <w:p w14:paraId="57375C15" w14:textId="518DDC5A" w:rsidR="00FB7917" w:rsidDel="00D3051A" w:rsidRDefault="00FB7917">
      <w:pPr>
        <w:pStyle w:val="MRAL1NoHangingIndent"/>
        <w:outlineLvl w:val="0"/>
        <w:rPr>
          <w:del w:id="13303" w:author="Debbie Houldsworth" w:date="2020-05-06T09:47:00Z"/>
        </w:rPr>
        <w:pPrChange w:id="13304" w:author="Debbie Houldsworth" w:date="2020-05-13T09:34:00Z">
          <w:pPr>
            <w:pStyle w:val="MRAL1NoHangingIndent"/>
          </w:pPr>
        </w:pPrChange>
      </w:pPr>
      <w:del w:id="13305" w:author="Debbie Houldsworth" w:date="2020-05-06T09:47:00Z">
        <w:r w:rsidDel="00D3051A">
          <w:delText>This identifies a business-level event and allows to group related information flows.</w:delText>
        </w:r>
      </w:del>
    </w:p>
    <w:p w14:paraId="01D480FA" w14:textId="43FF568C" w:rsidR="00FB7917" w:rsidDel="00D3051A" w:rsidRDefault="00FB7917" w:rsidP="00CA4155">
      <w:pPr>
        <w:pStyle w:val="MRAL1NoHangingIndent"/>
        <w:outlineLvl w:val="0"/>
        <w:rPr>
          <w:del w:id="13306" w:author="Debbie Houldsworth" w:date="2020-05-06T09:47:00Z"/>
          <w:b/>
          <w:bCs/>
        </w:rPr>
      </w:pPr>
      <w:del w:id="13307" w:author="Debbie Houldsworth" w:date="2020-05-06T09:47:00Z">
        <w:r w:rsidDel="00D3051A">
          <w:rPr>
            <w:b/>
            <w:bCs/>
          </w:rPr>
          <w:delText>From/To:</w:delText>
        </w:r>
      </w:del>
    </w:p>
    <w:p w14:paraId="5064A726" w14:textId="09640B6A" w:rsidR="00FB7917" w:rsidDel="00D3051A" w:rsidRDefault="00FB7917">
      <w:pPr>
        <w:pStyle w:val="MRAL1NoHangingIndent"/>
        <w:outlineLvl w:val="0"/>
        <w:rPr>
          <w:del w:id="13308" w:author="Debbie Houldsworth" w:date="2020-05-06T09:47:00Z"/>
        </w:rPr>
        <w:pPrChange w:id="13309" w:author="Debbie Houldsworth" w:date="2020-05-13T09:34:00Z">
          <w:pPr>
            <w:pStyle w:val="MRAL1NoHangingIndent"/>
          </w:pPr>
        </w:pPrChange>
      </w:pPr>
      <w:del w:id="13310" w:author="Debbie Houldsworth" w:date="2020-05-06T09:47:00Z">
        <w:r w:rsidDel="00D3051A">
          <w:delText>Identifies the parties involved:</w:delText>
        </w:r>
      </w:del>
    </w:p>
    <w:p w14:paraId="406D3CB7" w14:textId="226CE416" w:rsidR="00FB7917" w:rsidDel="00D3051A" w:rsidRDefault="00FB7917">
      <w:pPr>
        <w:pStyle w:val="MRAL1NoHangingIndent"/>
        <w:outlineLvl w:val="0"/>
        <w:rPr>
          <w:del w:id="13311" w:author="Debbie Houldsworth" w:date="2020-05-06T09:47:00Z"/>
        </w:rPr>
        <w:pPrChange w:id="13312" w:author="Debbie Houldsworth" w:date="2020-05-13T09:34:00Z">
          <w:pPr>
            <w:pStyle w:val="MRAL3HangingIndent-2"/>
          </w:pPr>
        </w:pPrChange>
      </w:pPr>
      <w:del w:id="13313" w:author="Debbie Houldsworth" w:date="2020-05-06T09:47:00Z">
        <w:r w:rsidDel="00D3051A">
          <w:delText xml:space="preserve">CUST = </w:delText>
        </w:r>
        <w:r w:rsidDel="00D3051A">
          <w:tab/>
          <w:delText>Customer</w:delText>
        </w:r>
      </w:del>
    </w:p>
    <w:p w14:paraId="39BF1624" w14:textId="57ACB37D" w:rsidR="00FB7917" w:rsidDel="00D3051A" w:rsidRDefault="00FB7917">
      <w:pPr>
        <w:pStyle w:val="MRAL1NoHangingIndent"/>
        <w:outlineLvl w:val="0"/>
        <w:rPr>
          <w:del w:id="13314" w:author="Debbie Houldsworth" w:date="2020-05-06T09:47:00Z"/>
        </w:rPr>
        <w:pPrChange w:id="13315" w:author="Debbie Houldsworth" w:date="2020-05-13T09:34:00Z">
          <w:pPr>
            <w:pStyle w:val="MRAL3HangingIndent-2"/>
          </w:pPr>
        </w:pPrChange>
      </w:pPr>
      <w:del w:id="13316" w:author="Debbie Houldsworth" w:date="2020-05-06T09:47:00Z">
        <w:r w:rsidDel="00D3051A">
          <w:delText xml:space="preserve">DA = </w:delText>
        </w:r>
        <w:r w:rsidDel="00D3051A">
          <w:tab/>
          <w:delText>Data Aggregator</w:delText>
        </w:r>
      </w:del>
    </w:p>
    <w:p w14:paraId="72C13EDD" w14:textId="093147E2" w:rsidR="00FB7917" w:rsidDel="00D3051A" w:rsidRDefault="00FB7917">
      <w:pPr>
        <w:pStyle w:val="MRAL1NoHangingIndent"/>
        <w:outlineLvl w:val="0"/>
        <w:rPr>
          <w:del w:id="13317" w:author="Debbie Houldsworth" w:date="2020-05-06T09:47:00Z"/>
        </w:rPr>
        <w:pPrChange w:id="13318" w:author="Debbie Houldsworth" w:date="2020-05-13T09:34:00Z">
          <w:pPr>
            <w:pStyle w:val="MRAL3HangingIndent-2"/>
          </w:pPr>
        </w:pPrChange>
      </w:pPr>
      <w:del w:id="13319" w:author="Debbie Houldsworth" w:date="2020-05-06T09:47:00Z">
        <w:r w:rsidDel="00D3051A">
          <w:delText xml:space="preserve">DB = </w:delText>
        </w:r>
        <w:r w:rsidDel="00D3051A">
          <w:tab/>
          <w:delText>Distribution Business</w:delText>
        </w:r>
      </w:del>
    </w:p>
    <w:p w14:paraId="7A9591AD" w14:textId="034F9BCB" w:rsidR="009F2DF7" w:rsidDel="00D3051A" w:rsidRDefault="009F2DF7">
      <w:pPr>
        <w:pStyle w:val="MRAL1NoHangingIndent"/>
        <w:outlineLvl w:val="0"/>
        <w:rPr>
          <w:del w:id="13320" w:author="Debbie Houldsworth" w:date="2020-05-06T09:47:00Z"/>
        </w:rPr>
        <w:pPrChange w:id="13321" w:author="Debbie Houldsworth" w:date="2020-05-13T09:34:00Z">
          <w:pPr>
            <w:pStyle w:val="MRAL3HangingIndent-2"/>
          </w:pPr>
        </w:pPrChange>
      </w:pPr>
      <w:del w:id="13322" w:author="Debbie Houldsworth" w:date="2020-05-06T09:47:00Z">
        <w:r w:rsidDel="00D3051A">
          <w:delText>DCC =</w:delText>
        </w:r>
        <w:r w:rsidDel="00D3051A">
          <w:tab/>
          <w:delText>Data and Communication Company</w:delText>
        </w:r>
        <w:r w:rsidDel="00D3051A">
          <w:tab/>
        </w:r>
      </w:del>
    </w:p>
    <w:p w14:paraId="5702A18B" w14:textId="2D1BEFE1" w:rsidR="00FB7917" w:rsidDel="00D3051A" w:rsidRDefault="00FB7917">
      <w:pPr>
        <w:pStyle w:val="MRAL1NoHangingIndent"/>
        <w:outlineLvl w:val="0"/>
        <w:rPr>
          <w:del w:id="13323" w:author="Debbie Houldsworth" w:date="2020-05-06T09:47:00Z"/>
        </w:rPr>
        <w:pPrChange w:id="13324" w:author="Debbie Houldsworth" w:date="2020-05-13T09:34:00Z">
          <w:pPr>
            <w:pStyle w:val="MRAL3HangingIndent-2"/>
          </w:pPr>
        </w:pPrChange>
      </w:pPr>
      <w:del w:id="13325" w:author="Debbie Houldsworth" w:date="2020-05-06T09:47:00Z">
        <w:r w:rsidDel="00D3051A">
          <w:delText xml:space="preserve">MDDM = </w:delText>
        </w:r>
        <w:r w:rsidDel="00D3051A">
          <w:tab/>
          <w:delText>Market Domain Data Management</w:delText>
        </w:r>
      </w:del>
    </w:p>
    <w:p w14:paraId="1AFC298A" w14:textId="3C51FD57" w:rsidR="00FB7917" w:rsidDel="00D3051A" w:rsidRDefault="00FB7917">
      <w:pPr>
        <w:pStyle w:val="MRAL1NoHangingIndent"/>
        <w:outlineLvl w:val="0"/>
        <w:rPr>
          <w:del w:id="13326" w:author="Debbie Houldsworth" w:date="2020-05-06T09:47:00Z"/>
        </w:rPr>
        <w:pPrChange w:id="13327" w:author="Debbie Houldsworth" w:date="2020-05-13T09:34:00Z">
          <w:pPr>
            <w:pStyle w:val="MRAL3HangingIndent-2"/>
          </w:pPr>
        </w:pPrChange>
      </w:pPr>
      <w:del w:id="13328" w:author="Debbie Houldsworth" w:date="2020-05-06T09:47:00Z">
        <w:r w:rsidDel="00D3051A">
          <w:delText>MPAS =</w:delText>
        </w:r>
        <w:r w:rsidDel="00D3051A">
          <w:tab/>
          <w:delText>Metering Point Administration Service</w:delText>
        </w:r>
      </w:del>
    </w:p>
    <w:p w14:paraId="56D25704" w14:textId="712F50CB" w:rsidR="00FB7917" w:rsidDel="00D3051A" w:rsidRDefault="00FB7917">
      <w:pPr>
        <w:pStyle w:val="MRAL1NoHangingIndent"/>
        <w:outlineLvl w:val="0"/>
        <w:rPr>
          <w:del w:id="13329" w:author="Debbie Houldsworth" w:date="2020-05-06T09:47:00Z"/>
        </w:rPr>
        <w:pPrChange w:id="13330" w:author="Debbie Houldsworth" w:date="2020-05-13T09:34:00Z">
          <w:pPr>
            <w:pStyle w:val="MRAL3HangingIndent-2"/>
          </w:pPr>
        </w:pPrChange>
      </w:pPr>
      <w:del w:id="13331" w:author="Debbie Houldsworth" w:date="2020-05-06T09:47:00Z">
        <w:r w:rsidDel="00D3051A">
          <w:delText>SUP =</w:delText>
        </w:r>
        <w:r w:rsidDel="00D3051A">
          <w:tab/>
          <w:delText>Supplier</w:delText>
        </w:r>
      </w:del>
    </w:p>
    <w:p w14:paraId="5E612405" w14:textId="64771468" w:rsidR="00FB7917" w:rsidDel="00D3051A" w:rsidRDefault="00FB7917">
      <w:pPr>
        <w:pStyle w:val="MRAL1NoHangingIndent"/>
        <w:outlineLvl w:val="0"/>
        <w:rPr>
          <w:del w:id="13332" w:author="Debbie Houldsworth" w:date="2020-05-06T09:47:00Z"/>
        </w:rPr>
        <w:pPrChange w:id="13333" w:author="Debbie Houldsworth" w:date="2020-05-13T09:34:00Z">
          <w:pPr>
            <w:pStyle w:val="MRAL1NoHangingIndent"/>
          </w:pPr>
        </w:pPrChange>
      </w:pPr>
      <w:del w:id="13334" w:author="Debbie Houldsworth" w:date="2020-05-06T09:47:00Z">
        <w:r w:rsidDel="00D3051A">
          <w:delText>and, where applicable, the status of the party (for SUP and DA only):</w:delText>
        </w:r>
      </w:del>
    </w:p>
    <w:p w14:paraId="4FAFBF6A" w14:textId="28E25F36" w:rsidR="00FB7917" w:rsidDel="00D3051A" w:rsidRDefault="00FB7917">
      <w:pPr>
        <w:pStyle w:val="MRAL1NoHangingIndent"/>
        <w:outlineLvl w:val="0"/>
        <w:rPr>
          <w:del w:id="13335" w:author="Debbie Houldsworth" w:date="2020-05-06T09:47:00Z"/>
        </w:rPr>
        <w:pPrChange w:id="13336" w:author="Debbie Houldsworth" w:date="2020-05-13T09:34:00Z">
          <w:pPr>
            <w:pStyle w:val="MRAL3HangingIndent-2"/>
          </w:pPr>
        </w:pPrChange>
      </w:pPr>
      <w:del w:id="13337" w:author="Debbie Houldsworth" w:date="2020-05-06T09:47:00Z">
        <w:r w:rsidDel="00D3051A">
          <w:delText>(old) -</w:delText>
        </w:r>
        <w:r w:rsidDel="00D3051A">
          <w:tab/>
          <w:delText>qualifies the incumbent party in the context of Clause 15</w:delText>
        </w:r>
      </w:del>
    </w:p>
    <w:p w14:paraId="244F190E" w14:textId="3E742DDE" w:rsidR="00FB7917" w:rsidDel="00D3051A" w:rsidRDefault="00FB7917">
      <w:pPr>
        <w:pStyle w:val="MRAL1NoHangingIndent"/>
        <w:outlineLvl w:val="0"/>
        <w:rPr>
          <w:del w:id="13338" w:author="Debbie Houldsworth" w:date="2020-05-06T09:47:00Z"/>
        </w:rPr>
        <w:pPrChange w:id="13339" w:author="Debbie Houldsworth" w:date="2020-05-13T09:34:00Z">
          <w:pPr>
            <w:pStyle w:val="MRAL3HangingIndent-2"/>
          </w:pPr>
        </w:pPrChange>
      </w:pPr>
      <w:del w:id="13340" w:author="Debbie Houldsworth" w:date="2020-05-06T09:47:00Z">
        <w:r w:rsidDel="00D3051A">
          <w:delText>(new) -</w:delText>
        </w:r>
        <w:r w:rsidDel="00D3051A">
          <w:tab/>
          <w:delText>qualifies the prospective new party in the context of Clause 15</w:delText>
        </w:r>
      </w:del>
    </w:p>
    <w:p w14:paraId="0980F5DF" w14:textId="7410E4C3" w:rsidR="00FB7917" w:rsidDel="00D3051A" w:rsidRDefault="00FB7917">
      <w:pPr>
        <w:pStyle w:val="MRAL1NoHangingIndent"/>
        <w:outlineLvl w:val="0"/>
        <w:rPr>
          <w:del w:id="13341" w:author="Debbie Houldsworth" w:date="2020-05-06T09:47:00Z"/>
        </w:rPr>
        <w:pPrChange w:id="13342" w:author="Debbie Houldsworth" w:date="2020-05-13T09:34:00Z">
          <w:pPr>
            <w:pStyle w:val="MRAL3HangingIndent-2"/>
          </w:pPr>
        </w:pPrChange>
      </w:pPr>
      <w:del w:id="13343" w:author="Debbie Houldsworth" w:date="2020-05-06T09:47:00Z">
        <w:r w:rsidDel="00D3051A">
          <w:delText xml:space="preserve">(future) - </w:delText>
        </w:r>
        <w:r w:rsidDel="00D3051A">
          <w:tab/>
          <w:delText>qualifies parties, if any, whose effective from dates are greater than the date associated with the event.  There may be more than one such party.</w:delText>
        </w:r>
      </w:del>
    </w:p>
    <w:p w14:paraId="33651FF0" w14:textId="21D06B64" w:rsidR="00FB7917" w:rsidDel="00D3051A" w:rsidRDefault="00FB7917">
      <w:pPr>
        <w:pStyle w:val="MRAL1NoHangingIndent"/>
        <w:outlineLvl w:val="0"/>
        <w:rPr>
          <w:del w:id="13344" w:author="Debbie Houldsworth" w:date="2020-05-06T09:47:00Z"/>
        </w:rPr>
        <w:pPrChange w:id="13345" w:author="Debbie Houldsworth" w:date="2020-05-13T09:34:00Z">
          <w:pPr>
            <w:pStyle w:val="MRAL3HangingIndent-2"/>
          </w:pPr>
        </w:pPrChange>
      </w:pPr>
      <w:del w:id="13346" w:author="Debbie Houldsworth" w:date="2020-05-06T09:47:00Z">
        <w:r w:rsidDel="00D3051A">
          <w:delText xml:space="preserve">(next) - </w:delText>
        </w:r>
        <w:r w:rsidDel="00D3051A">
          <w:tab/>
          <w:delText>is the same as (future), but is restricted to a single instance.</w:delText>
        </w:r>
      </w:del>
    </w:p>
    <w:p w14:paraId="49870F4E" w14:textId="53B4AE33" w:rsidR="00FB7917" w:rsidDel="00D3051A" w:rsidRDefault="00FB7917">
      <w:pPr>
        <w:pStyle w:val="MRAL1NoHangingIndent"/>
        <w:outlineLvl w:val="0"/>
        <w:rPr>
          <w:del w:id="13347" w:author="Debbie Houldsworth" w:date="2020-05-06T09:47:00Z"/>
        </w:rPr>
        <w:pPrChange w:id="13348" w:author="Debbie Houldsworth" w:date="2020-05-13T09:34:00Z">
          <w:pPr>
            <w:pStyle w:val="MRAL3HangingIndent-2"/>
          </w:pPr>
        </w:pPrChange>
      </w:pPr>
    </w:p>
    <w:p w14:paraId="5D630A5C" w14:textId="49F63A95" w:rsidR="00FB7917" w:rsidDel="00D3051A" w:rsidRDefault="00FB7917">
      <w:pPr>
        <w:pStyle w:val="MRAL1NoHangingIndent"/>
        <w:outlineLvl w:val="0"/>
        <w:rPr>
          <w:del w:id="13349" w:author="Debbie Houldsworth" w:date="2020-05-06T09:47:00Z"/>
        </w:rPr>
        <w:pPrChange w:id="13350" w:author="Debbie Houldsworth" w:date="2020-05-13T09:34:00Z">
          <w:pPr>
            <w:pStyle w:val="MRAL3HangingIndent-2"/>
          </w:pPr>
        </w:pPrChange>
      </w:pPr>
      <w:del w:id="13351" w:author="Debbie Houldsworth" w:date="2020-05-06T09:47:00Z">
        <w:r w:rsidDel="00D3051A">
          <w:delText>Note:</w:delText>
        </w:r>
        <w:r w:rsidDel="00D3051A">
          <w:tab/>
          <w:delText>Both (future) and (next) exclude any Supplier (and their associated DAs) where the registration status is ‘Objected’.</w:delText>
        </w:r>
      </w:del>
    </w:p>
    <w:p w14:paraId="3B916242" w14:textId="51C9D362" w:rsidR="00FB7917" w:rsidDel="00D3051A" w:rsidRDefault="00FB7917" w:rsidP="00CA4155">
      <w:pPr>
        <w:pStyle w:val="MRAL1NoHangingIndent"/>
        <w:outlineLvl w:val="0"/>
        <w:rPr>
          <w:del w:id="13352" w:author="Debbie Houldsworth" w:date="2020-05-06T09:47:00Z"/>
          <w:b/>
          <w:bCs/>
        </w:rPr>
      </w:pPr>
      <w:del w:id="13353" w:author="Debbie Houldsworth" w:date="2020-05-06T09:47:00Z">
        <w:r w:rsidDel="00D3051A">
          <w:rPr>
            <w:b/>
            <w:bCs/>
          </w:rPr>
          <w:delText>DTC Ref:</w:delText>
        </w:r>
      </w:del>
    </w:p>
    <w:p w14:paraId="53735AF6" w14:textId="5F3065FB" w:rsidR="00FB7917" w:rsidDel="00D3051A" w:rsidRDefault="00FB7917">
      <w:pPr>
        <w:pStyle w:val="MRAL1NoHangingIndent"/>
        <w:outlineLvl w:val="0"/>
        <w:rPr>
          <w:del w:id="13354" w:author="Debbie Houldsworth" w:date="2020-05-06T09:47:00Z"/>
        </w:rPr>
        <w:pPrChange w:id="13355" w:author="Debbie Houldsworth" w:date="2020-05-13T09:34:00Z">
          <w:pPr>
            <w:pStyle w:val="MRAL1NoHangingIndent"/>
          </w:pPr>
        </w:pPrChange>
      </w:pPr>
      <w:del w:id="13356" w:author="Debbie Houldsworth" w:date="2020-05-06T09:47:00Z">
        <w:r w:rsidDel="00D3051A">
          <w:delText>Refers to the</w:delText>
        </w:r>
        <w:r w:rsidR="009F2DF7" w:rsidDel="00D3051A">
          <w:delText xml:space="preserve"> latest version of the</w:delText>
        </w:r>
        <w:r w:rsidDel="00D3051A">
          <w:delText xml:space="preserve"> Data Transfer Catalogue</w:delText>
        </w:r>
        <w:r w:rsidR="009F2DF7" w:rsidDel="00D3051A">
          <w:delText>.</w:delText>
        </w:r>
      </w:del>
    </w:p>
    <w:p w14:paraId="0B75792B" w14:textId="4FD91A9B" w:rsidR="00FB7917" w:rsidDel="00D3051A" w:rsidRDefault="00FB7917" w:rsidP="00CA4155">
      <w:pPr>
        <w:pStyle w:val="MRAL1NoHangingIndent"/>
        <w:outlineLvl w:val="0"/>
        <w:rPr>
          <w:del w:id="13357" w:author="Debbie Houldsworth" w:date="2020-05-06T09:47:00Z"/>
          <w:b/>
          <w:bCs/>
        </w:rPr>
      </w:pPr>
      <w:del w:id="13358" w:author="Debbie Houldsworth" w:date="2020-05-06T09:47:00Z">
        <w:r w:rsidDel="00D3051A">
          <w:rPr>
            <w:b/>
            <w:bCs/>
          </w:rPr>
          <w:delText>Instr Type:</w:delText>
        </w:r>
      </w:del>
    </w:p>
    <w:p w14:paraId="34B62C61" w14:textId="1065AF9E" w:rsidR="00FB7917" w:rsidDel="00D3051A" w:rsidRDefault="00FB7917">
      <w:pPr>
        <w:pStyle w:val="MRAL1NoHangingIndent"/>
        <w:outlineLvl w:val="0"/>
        <w:rPr>
          <w:del w:id="13359" w:author="Debbie Houldsworth" w:date="2020-05-06T09:47:00Z"/>
        </w:rPr>
        <w:pPrChange w:id="13360" w:author="Debbie Houldsworth" w:date="2020-05-13T09:34:00Z">
          <w:pPr>
            <w:pStyle w:val="MRAL1NoHangingIndent"/>
          </w:pPr>
        </w:pPrChange>
      </w:pPr>
      <w:del w:id="13361" w:author="Debbie Houldsworth" w:date="2020-05-06T09:47:00Z">
        <w:r w:rsidDel="00D3051A">
          <w:delText>Refers to data item J0723, Instruction Type, in the DTC.</w:delText>
        </w:r>
      </w:del>
    </w:p>
    <w:p w14:paraId="4BD16333" w14:textId="6218D9C0" w:rsidR="00FB7917" w:rsidDel="00D3051A" w:rsidRDefault="00FB7917" w:rsidP="00CA4155">
      <w:pPr>
        <w:pStyle w:val="MRAL1NoHangingIndent"/>
        <w:outlineLvl w:val="0"/>
        <w:rPr>
          <w:del w:id="13362" w:author="Debbie Houldsworth" w:date="2020-05-06T09:47:00Z"/>
          <w:b/>
          <w:bCs/>
        </w:rPr>
      </w:pPr>
      <w:del w:id="13363" w:author="Debbie Houldsworth" w:date="2020-05-06T09:47:00Z">
        <w:r w:rsidDel="00D3051A">
          <w:rPr>
            <w:b/>
            <w:bCs/>
          </w:rPr>
          <w:delText>Method:</w:delText>
        </w:r>
      </w:del>
    </w:p>
    <w:p w14:paraId="3AD76CD3" w14:textId="6E2E7885" w:rsidR="00FB7917" w:rsidDel="00D3051A" w:rsidRDefault="00FB7917">
      <w:pPr>
        <w:pStyle w:val="MRAL1NoHangingIndent"/>
        <w:outlineLvl w:val="0"/>
        <w:rPr>
          <w:del w:id="13364" w:author="Debbie Houldsworth" w:date="2020-05-06T09:47:00Z"/>
        </w:rPr>
        <w:pPrChange w:id="13365" w:author="Debbie Houldsworth" w:date="2020-05-13T09:34:00Z">
          <w:pPr>
            <w:pStyle w:val="MRAL1NoHangingIndent"/>
          </w:pPr>
        </w:pPrChange>
      </w:pPr>
      <w:del w:id="13366" w:author="Debbie Houldsworth" w:date="2020-05-06T09:47:00Z">
        <w:r w:rsidDel="00D3051A">
          <w:delText>Indicates the transmission mechanism.</w:delText>
        </w:r>
      </w:del>
    </w:p>
    <w:p w14:paraId="7576B78F" w14:textId="2A3B130B" w:rsidR="00FB7917" w:rsidDel="00D3051A" w:rsidRDefault="00FB7917">
      <w:pPr>
        <w:pStyle w:val="MRAL1NoHangingIndent"/>
        <w:outlineLvl w:val="0"/>
        <w:rPr>
          <w:del w:id="13367" w:author="Debbie Houldsworth" w:date="2020-05-06T09:47:00Z"/>
          <w:b/>
          <w:bCs/>
        </w:rPr>
      </w:pPr>
      <w:del w:id="13368" w:author="Debbie Houldsworth" w:date="2020-05-12T17:04:00Z">
        <w:r w:rsidDel="00433DA5">
          <w:br w:type="page"/>
        </w:r>
      </w:del>
      <w:del w:id="13369" w:author="Debbie Houldsworth" w:date="2020-05-06T09:47:00Z">
        <w:r w:rsidDel="00D3051A">
          <w:rPr>
            <w:b/>
            <w:bCs/>
          </w:rPr>
          <w:delText>Notes:</w:delText>
        </w:r>
      </w:del>
    </w:p>
    <w:p w14:paraId="666CF224" w14:textId="43561CA9" w:rsidR="00FB7917" w:rsidDel="00D3051A" w:rsidRDefault="00FB7917">
      <w:pPr>
        <w:pStyle w:val="MRAL1NoHangingIndent"/>
        <w:outlineLvl w:val="0"/>
        <w:rPr>
          <w:del w:id="13370" w:author="Debbie Houldsworth" w:date="2020-05-06T09:47:00Z"/>
        </w:rPr>
        <w:pPrChange w:id="13371" w:author="Debbie Houldsworth" w:date="2020-05-13T09:34:00Z">
          <w:pPr>
            <w:pStyle w:val="MRAL1NoHangingIndent"/>
          </w:pPr>
        </w:pPrChange>
      </w:pPr>
      <w:del w:id="13372" w:author="Debbie Houldsworth" w:date="2020-05-06T09:47:00Z">
        <w:r w:rsidDel="00D3051A">
          <w:delText>Refers to the detailed notes given below:</w:delText>
        </w:r>
      </w:del>
    </w:p>
    <w:p w14:paraId="7C923F64" w14:textId="66D13CCA" w:rsidR="00FB7917" w:rsidDel="00D3051A" w:rsidRDefault="00FB7917">
      <w:pPr>
        <w:pStyle w:val="MRAL1NoHangingIndent"/>
        <w:outlineLvl w:val="0"/>
        <w:rPr>
          <w:del w:id="13373" w:author="Debbie Houldsworth" w:date="2020-05-06T09:47:00Z"/>
        </w:rPr>
        <w:pPrChange w:id="13374" w:author="Debbie Houldsworth" w:date="2020-05-13T09:34:00Z">
          <w:pPr>
            <w:pStyle w:val="MRAL2HangingIndent-2"/>
          </w:pPr>
        </w:pPrChange>
      </w:pPr>
      <w:del w:id="13375" w:author="Debbie Houldsworth" w:date="2020-05-06T09:47:00Z">
        <w:r w:rsidDel="00D3051A">
          <w:delText>Note 1</w:delText>
        </w:r>
        <w:r w:rsidDel="00D3051A">
          <w:tab/>
          <w:delText>Some MPAS Registration Systems may also accept an SP04 Instruction Type in this instance of the D0055 flow.</w:delText>
        </w:r>
      </w:del>
    </w:p>
    <w:p w14:paraId="1196EA40" w14:textId="2ED2E727" w:rsidR="00FB7917" w:rsidDel="00D3051A" w:rsidRDefault="00FB7917">
      <w:pPr>
        <w:pStyle w:val="MRAL1NoHangingIndent"/>
        <w:outlineLvl w:val="0"/>
        <w:rPr>
          <w:del w:id="13376" w:author="Debbie Houldsworth" w:date="2020-05-06T09:47:00Z"/>
        </w:rPr>
        <w:pPrChange w:id="13377" w:author="Debbie Houldsworth" w:date="2020-05-13T09:34:00Z">
          <w:pPr>
            <w:pStyle w:val="MRAL2HangingIndent-2"/>
          </w:pPr>
        </w:pPrChange>
      </w:pPr>
      <w:del w:id="13378" w:author="Debbie Houldsworth" w:date="2020-05-06T09:47:00Z">
        <w:r w:rsidDel="00D3051A">
          <w:delText>Note 2</w:delText>
        </w:r>
        <w:r w:rsidDel="00D3051A">
          <w:tab/>
          <w:delText>Some MPAS Registration Systems may also accept an SP01 Instruction Type in this instance of the D0055 flow.</w:delText>
        </w:r>
      </w:del>
    </w:p>
    <w:p w14:paraId="65A543BB" w14:textId="20178C19" w:rsidR="00FB7917" w:rsidDel="00D3051A" w:rsidRDefault="00FB7917">
      <w:pPr>
        <w:pStyle w:val="MRAL1NoHangingIndent"/>
        <w:outlineLvl w:val="0"/>
        <w:rPr>
          <w:del w:id="13379" w:author="Debbie Houldsworth" w:date="2020-05-06T09:47:00Z"/>
        </w:rPr>
        <w:pPrChange w:id="13380" w:author="Debbie Houldsworth" w:date="2020-05-13T09:34:00Z">
          <w:pPr>
            <w:pStyle w:val="MRAL2HangingIndent-2"/>
          </w:pPr>
        </w:pPrChange>
      </w:pPr>
      <w:del w:id="13381" w:author="Debbie Houldsworth" w:date="2020-05-06T09:47:00Z">
        <w:r w:rsidDel="00D3051A">
          <w:delText>Note 3</w:delText>
        </w:r>
        <w:r w:rsidDel="00D3051A">
          <w:tab/>
          <w:delText>Some MPAS Registration Systems do not support the use of D0171 flows (in these specific scenarios) and so do not necessarily inform the supplier of every change of LLF Class and GSP Group (see also note 5).</w:delText>
        </w:r>
      </w:del>
    </w:p>
    <w:p w14:paraId="10245CC4" w14:textId="00B18018" w:rsidR="00FB7917" w:rsidDel="00D3051A" w:rsidRDefault="00FB7917">
      <w:pPr>
        <w:pStyle w:val="MRAL1NoHangingIndent"/>
        <w:outlineLvl w:val="0"/>
        <w:rPr>
          <w:del w:id="13382" w:author="Debbie Houldsworth" w:date="2020-05-06T09:47:00Z"/>
        </w:rPr>
        <w:pPrChange w:id="13383" w:author="Debbie Houldsworth" w:date="2020-05-13T09:34:00Z">
          <w:pPr>
            <w:pStyle w:val="MRAL2HangingIndent-2"/>
          </w:pPr>
        </w:pPrChange>
      </w:pPr>
      <w:del w:id="13384" w:author="Debbie Houldsworth" w:date="2020-05-06T09:47:00Z">
        <w:r w:rsidDel="00D3051A">
          <w:delText>Note 4</w:delText>
        </w:r>
        <w:r w:rsidDel="00D3051A">
          <w:tab/>
          <w:delText>Some MPAS Registration Systems may provide only the latest change of LLF Class and GSP Group (flows D0089 and D0217).</w:delText>
        </w:r>
      </w:del>
    </w:p>
    <w:p w14:paraId="5E077A08" w14:textId="5D4B4AD8" w:rsidR="00FB7917" w:rsidDel="00D3051A" w:rsidRDefault="00FB7917">
      <w:pPr>
        <w:pStyle w:val="MRAL1NoHangingIndent"/>
        <w:outlineLvl w:val="0"/>
        <w:rPr>
          <w:del w:id="13385" w:author="Debbie Houldsworth" w:date="2020-05-06T09:47:00Z"/>
        </w:rPr>
        <w:pPrChange w:id="13386" w:author="Debbie Houldsworth" w:date="2020-05-13T09:34:00Z">
          <w:pPr>
            <w:pStyle w:val="MRAL2HangingIndent-2"/>
          </w:pPr>
        </w:pPrChange>
      </w:pPr>
      <w:del w:id="13387" w:author="Debbie Houldsworth" w:date="2020-05-06T09:47:00Z">
        <w:r w:rsidDel="00D3051A">
          <w:delText>Note 5</w:delText>
        </w:r>
        <w:r w:rsidDel="00D3051A">
          <w:tab/>
          <w:delText>The distinctions between SP28/29 and between SP26/27 (i.e. current and future) Instruction Types in D0171 is subject to differences between MPAS Registration Systems.</w:delText>
        </w:r>
      </w:del>
    </w:p>
    <w:p w14:paraId="5FE172E6" w14:textId="53F7A89A" w:rsidR="00FB7917" w:rsidDel="00D3051A" w:rsidRDefault="00FB7917">
      <w:pPr>
        <w:pStyle w:val="MRAL1NoHangingIndent"/>
        <w:outlineLvl w:val="0"/>
        <w:rPr>
          <w:del w:id="13388" w:author="Debbie Houldsworth" w:date="2020-05-06T09:47:00Z"/>
        </w:rPr>
        <w:pPrChange w:id="13389" w:author="Debbie Houldsworth" w:date="2020-05-13T09:34:00Z">
          <w:pPr>
            <w:pStyle w:val="MRAL2HangingIndent-2"/>
          </w:pPr>
        </w:pPrChange>
      </w:pPr>
      <w:del w:id="13390" w:author="Debbie Houldsworth" w:date="2020-05-06T09:47:00Z">
        <w:r w:rsidDel="00D3051A">
          <w:delText>Note 6</w:delText>
        </w:r>
        <w:r w:rsidDel="00D3051A">
          <w:tab/>
          <w:delText>Flow D0205 allows a party to simultaneously specify a full set of events types, each with potentially different 'effective from' dates.  This can give rise to complex situations which may be handled differently by the different MPAS Registration Systems.</w:delText>
        </w:r>
      </w:del>
    </w:p>
    <w:p w14:paraId="6701D445" w14:textId="2D3160D0" w:rsidR="00FB7917" w:rsidDel="00D3051A" w:rsidRDefault="00FB7917">
      <w:pPr>
        <w:pStyle w:val="MRAL1NoHangingIndent"/>
        <w:outlineLvl w:val="0"/>
        <w:rPr>
          <w:del w:id="13391" w:author="Debbie Houldsworth" w:date="2020-05-06T09:47:00Z"/>
        </w:rPr>
        <w:pPrChange w:id="13392" w:author="Debbie Houldsworth" w:date="2020-05-13T09:34:00Z">
          <w:pPr>
            <w:pStyle w:val="MRAL2HangingIndent-2"/>
          </w:pPr>
        </w:pPrChange>
      </w:pPr>
      <w:del w:id="13393" w:author="Debbie Houldsworth" w:date="2020-05-06T09:47:00Z">
        <w:r w:rsidDel="00D3051A">
          <w:delText>Note 7</w:delText>
        </w:r>
        <w:r w:rsidDel="00D3051A">
          <w:tab/>
          <w:delText>After an 'incomplete' D0055 for a previously non-trading Supply Number, D0205 may be used to drip-feed the missing supplier data.  Only when an energisation status is supplied will the Supply Number commence trading, and the DA will be informed (the DA is never sent incomplete data).</w:delText>
        </w:r>
      </w:del>
    </w:p>
    <w:p w14:paraId="4C39386D" w14:textId="7BA730D3" w:rsidR="00FB7917" w:rsidDel="00D3051A" w:rsidRDefault="00FB7917">
      <w:pPr>
        <w:pStyle w:val="MRAL1NoHangingIndent"/>
        <w:outlineLvl w:val="0"/>
        <w:rPr>
          <w:del w:id="13394" w:author="Debbie Houldsworth" w:date="2020-05-06T09:47:00Z"/>
        </w:rPr>
        <w:pPrChange w:id="13395" w:author="Debbie Houldsworth" w:date="2020-05-13T09:34:00Z">
          <w:pPr>
            <w:pStyle w:val="MRAL2HangingIndent-2"/>
            <w:tabs>
              <w:tab w:val="left" w:pos="270"/>
              <w:tab w:val="left" w:pos="2160"/>
              <w:tab w:val="left" w:pos="2880"/>
              <w:tab w:val="left" w:pos="3600"/>
              <w:tab w:val="left" w:pos="4320"/>
              <w:tab w:val="left" w:pos="5040"/>
              <w:tab w:val="right" w:pos="9029"/>
            </w:tabs>
            <w:spacing w:after="0"/>
          </w:pPr>
        </w:pPrChange>
      </w:pPr>
      <w:del w:id="13396" w:author="Debbie Houldsworth" w:date="2020-05-06T09:47:00Z">
        <w:r w:rsidDel="00D3051A">
          <w:delText>Note 8</w:delText>
        </w:r>
        <w:r w:rsidDel="00D3051A">
          <w:tab/>
          <w:delText>Some MPAS registration systems may send the Address Inventory in the DTC specified format of D0274 except that Group 17A is not present and the Group Identifier for Group 18A is not present.</w:delText>
        </w:r>
      </w:del>
    </w:p>
    <w:p w14:paraId="4A3693E0" w14:textId="580910E0" w:rsidR="00FB7917" w:rsidDel="00D3051A" w:rsidRDefault="00FB7917">
      <w:pPr>
        <w:pStyle w:val="MRAL1NoHangingIndent"/>
        <w:outlineLvl w:val="0"/>
        <w:rPr>
          <w:del w:id="13397" w:author="Debbie Houldsworth" w:date="2020-05-06T09:47:00Z"/>
        </w:rPr>
        <w:pPrChange w:id="13398" w:author="Debbie Houldsworth" w:date="2020-05-13T09:34:00Z">
          <w:pPr>
            <w:tabs>
              <w:tab w:val="left" w:pos="270"/>
            </w:tabs>
            <w:ind w:left="2127" w:hanging="1418"/>
          </w:pPr>
        </w:pPrChange>
      </w:pPr>
    </w:p>
    <w:p w14:paraId="2AD3CFE5" w14:textId="6F23D605" w:rsidR="00FB7917" w:rsidDel="00D3051A" w:rsidRDefault="00FB7917">
      <w:pPr>
        <w:pStyle w:val="MRAL1NoHangingIndent"/>
        <w:outlineLvl w:val="0"/>
        <w:rPr>
          <w:del w:id="13399" w:author="Debbie Houldsworth" w:date="2020-05-06T09:47:00Z"/>
        </w:rPr>
        <w:pPrChange w:id="13400" w:author="Debbie Houldsworth" w:date="2020-05-13T09:34:00Z">
          <w:pPr>
            <w:pStyle w:val="MRAL2HangingIndent-2"/>
            <w:tabs>
              <w:tab w:val="left" w:pos="270"/>
              <w:tab w:val="left" w:pos="2160"/>
              <w:tab w:val="left" w:pos="2880"/>
              <w:tab w:val="left" w:pos="3600"/>
              <w:tab w:val="left" w:pos="4320"/>
              <w:tab w:val="left" w:pos="5040"/>
              <w:tab w:val="right" w:pos="9029"/>
            </w:tabs>
            <w:spacing w:after="0"/>
          </w:pPr>
        </w:pPrChange>
      </w:pPr>
      <w:del w:id="13401" w:author="Debbie Houldsworth" w:date="2020-05-06T09:47:00Z">
        <w:r w:rsidDel="00D3051A">
          <w:delText>Note 9</w:delText>
        </w:r>
        <w:r w:rsidDel="00D3051A">
          <w:tab/>
          <w:delText>As an alternative to the Instruction Type indicated in the Event Log, some MPAS Registration Systems may send all instances of the D0209 in the form of a single MPAN Refresh (Instr Type NHH/HH01).</w:delText>
        </w:r>
      </w:del>
    </w:p>
    <w:p w14:paraId="1ADB3DAA" w14:textId="4CD66657" w:rsidR="00FB7917" w:rsidDel="00D3051A" w:rsidRDefault="00FB7917">
      <w:pPr>
        <w:pStyle w:val="MRAL1NoHangingIndent"/>
        <w:outlineLvl w:val="0"/>
        <w:rPr>
          <w:del w:id="13402" w:author="Debbie Houldsworth" w:date="2020-05-06T09:47:00Z"/>
        </w:rPr>
        <w:pPrChange w:id="13403" w:author="Debbie Houldsworth" w:date="2020-05-13T09:34:00Z">
          <w:pPr>
            <w:pStyle w:val="MRAL2HangingIndent-2"/>
            <w:tabs>
              <w:tab w:val="left" w:pos="270"/>
              <w:tab w:val="left" w:pos="2160"/>
              <w:tab w:val="left" w:pos="2880"/>
              <w:tab w:val="left" w:pos="3600"/>
              <w:tab w:val="left" w:pos="4320"/>
              <w:tab w:val="left" w:pos="5040"/>
              <w:tab w:val="right" w:pos="9029"/>
            </w:tabs>
            <w:spacing w:after="0"/>
          </w:pPr>
        </w:pPrChange>
      </w:pPr>
    </w:p>
    <w:p w14:paraId="67D96272" w14:textId="051A5A3A" w:rsidR="00FB7917" w:rsidRDefault="00FB7917">
      <w:pPr>
        <w:pStyle w:val="MRAL1NoHangingIndent"/>
        <w:outlineLvl w:val="0"/>
        <w:sectPr w:rsidR="00FB7917">
          <w:pgSz w:w="11909" w:h="16834" w:code="9"/>
          <w:pgMar w:top="1440" w:right="1440" w:bottom="1440" w:left="1440" w:header="706" w:footer="706" w:gutter="0"/>
          <w:cols w:space="720"/>
          <w:docGrid w:linePitch="326"/>
        </w:sectPr>
        <w:pPrChange w:id="13404" w:author="Debbie Houldsworth" w:date="2020-05-13T09:34:00Z">
          <w:pPr>
            <w:pStyle w:val="MRAL2HangingIndent-2"/>
            <w:tabs>
              <w:tab w:val="left" w:pos="270"/>
              <w:tab w:val="left" w:pos="2160"/>
              <w:tab w:val="left" w:pos="2880"/>
              <w:tab w:val="left" w:pos="3600"/>
              <w:tab w:val="left" w:pos="4320"/>
              <w:tab w:val="left" w:pos="5040"/>
              <w:tab w:val="right" w:pos="9029"/>
            </w:tabs>
            <w:spacing w:after="0"/>
            <w:jc w:val="left"/>
          </w:pPr>
        </w:pPrChange>
      </w:pPr>
      <w:del w:id="13405" w:author="Debbie Houldsworth" w:date="2020-05-06T09:47:00Z">
        <w:r w:rsidDel="00D3051A">
          <w:delText>Note 10</w:delText>
        </w:r>
        <w:r w:rsidDel="00D3051A">
          <w:tab/>
          <w:delText>Refer to procedures issued pursuant to Clause 31.9.</w:delText>
        </w:r>
      </w:del>
    </w:p>
    <w:p w14:paraId="2FB391F0" w14:textId="1DE218C4" w:rsidR="00FB7917" w:rsidDel="00082BE8" w:rsidRDefault="00FB7917">
      <w:pPr>
        <w:outlineLvl w:val="0"/>
        <w:rPr>
          <w:del w:id="13406" w:author="Debbie Houldsworth" w:date="2020-05-13T07:04:00Z"/>
        </w:rPr>
        <w:sectPr w:rsidR="00FB7917" w:rsidDel="00082BE8">
          <w:pgSz w:w="16834" w:h="11909" w:orient="landscape" w:code="9"/>
          <w:pgMar w:top="1440" w:right="1440" w:bottom="1440" w:left="1440" w:header="706" w:footer="706" w:gutter="0"/>
          <w:cols w:space="720"/>
          <w:noEndnote/>
          <w:docGrid w:linePitch="326"/>
        </w:sectPr>
        <w:pPrChange w:id="13407" w:author="Debbie Houldsworth" w:date="2020-05-13T09:34:00Z">
          <w:pPr/>
        </w:pPrChange>
      </w:pPr>
    </w:p>
    <w:p w14:paraId="16F27556" w14:textId="51C563DA" w:rsidR="00FB7917" w:rsidRPr="00CA4155" w:rsidRDefault="00FB7917">
      <w:pPr>
        <w:pStyle w:val="MRAL2NoHangingIndent"/>
        <w:outlineLvl w:val="0"/>
        <w:rPr>
          <w:bCs/>
          <w:szCs w:val="22"/>
        </w:rPr>
        <w:pPrChange w:id="13408" w:author="Debbie Houldsworth" w:date="2020-05-13T09:34:00Z">
          <w:pPr>
            <w:pStyle w:val="MRAScheduleHeading1"/>
          </w:pPr>
        </w:pPrChange>
      </w:pPr>
      <w:bookmarkStart w:id="13409" w:name="_Toc65570327"/>
      <w:bookmarkStart w:id="13410" w:name="_Toc65572037"/>
      <w:bookmarkStart w:id="13411" w:name="_Toc86826504"/>
      <w:bookmarkStart w:id="13412" w:name="_Toc40261300"/>
      <w:r w:rsidRPr="00F14195">
        <w:rPr>
          <w:b/>
          <w:bCs/>
          <w:sz w:val="28"/>
          <w:szCs w:val="22"/>
          <w:rPrChange w:id="13413" w:author="Debbie Houldsworth" w:date="2020-05-13T07:06:00Z">
            <w:rPr/>
          </w:rPrChange>
        </w:rPr>
        <w:t>SCHEDULE 4</w:t>
      </w:r>
      <w:bookmarkEnd w:id="13409"/>
      <w:bookmarkEnd w:id="13410"/>
      <w:bookmarkEnd w:id="13411"/>
      <w:ins w:id="13414" w:author="Debbie Houldsworth" w:date="2020-05-13T07:07:00Z">
        <w:r w:rsidR="00F14195">
          <w:rPr>
            <w:b/>
            <w:bCs/>
            <w:sz w:val="28"/>
            <w:szCs w:val="22"/>
          </w:rPr>
          <w:t>:</w:t>
        </w:r>
      </w:ins>
      <w:ins w:id="13415" w:author="Debbie Houldsworth" w:date="2020-05-13T07:08:00Z">
        <w:r w:rsidR="00D47973">
          <w:rPr>
            <w:b/>
            <w:bCs/>
            <w:sz w:val="28"/>
            <w:szCs w:val="22"/>
          </w:rPr>
          <w:t xml:space="preserve"> </w:t>
        </w:r>
      </w:ins>
      <w:ins w:id="13416" w:author="Debbie Houldsworth" w:date="2020-05-13T07:07:00Z">
        <w:r w:rsidR="00F14195">
          <w:rPr>
            <w:b/>
            <w:bCs/>
            <w:sz w:val="28"/>
            <w:szCs w:val="22"/>
          </w:rPr>
          <w:t>NOT USED</w:t>
        </w:r>
      </w:ins>
      <w:bookmarkEnd w:id="13412"/>
      <w:del w:id="13417" w:author="Debbie Houldsworth" w:date="2020-05-12T17:04:00Z">
        <w:r w:rsidR="000B65BB" w:rsidRPr="00F14195" w:rsidDel="00433DA5">
          <w:rPr>
            <w:b/>
            <w:bCs/>
            <w:sz w:val="28"/>
            <w:szCs w:val="22"/>
            <w:rPrChange w:id="13418" w:author="Debbie Houldsworth" w:date="2020-05-13T07:06:00Z">
              <w:rPr/>
            </w:rPrChange>
          </w:rPr>
          <w:fldChar w:fldCharType="begin"/>
        </w:r>
        <w:r w:rsidRPr="00F14195" w:rsidDel="00433DA5">
          <w:rPr>
            <w:b/>
            <w:bCs/>
            <w:sz w:val="28"/>
            <w:szCs w:val="22"/>
            <w:rPrChange w:id="13419" w:author="Debbie Houldsworth" w:date="2020-05-13T07:06:00Z">
              <w:rPr/>
            </w:rPrChange>
          </w:rPr>
          <w:delInstrText>tc "</w:delInstrText>
        </w:r>
        <w:bookmarkStart w:id="13420" w:name="_Toc416508935"/>
        <w:r w:rsidRPr="00F14195" w:rsidDel="00433DA5">
          <w:rPr>
            <w:b/>
            <w:bCs/>
            <w:sz w:val="28"/>
            <w:szCs w:val="22"/>
            <w:rPrChange w:id="13421" w:author="Debbie Houldsworth" w:date="2020-05-13T07:06:00Z">
              <w:rPr/>
            </w:rPrChange>
          </w:rPr>
          <w:delInstrText>SCHEDULE 4</w:delInstrText>
        </w:r>
        <w:r w:rsidRPr="00F14195" w:rsidDel="00433DA5">
          <w:rPr>
            <w:b/>
            <w:bCs/>
            <w:sz w:val="28"/>
            <w:szCs w:val="22"/>
            <w:rPrChange w:id="13422" w:author="Debbie Houldsworth" w:date="2020-05-13T07:06:00Z">
              <w:rPr/>
            </w:rPrChange>
          </w:rPr>
          <w:tab/>
          <w:delInstrText>Accession Agreement</w:delInstrText>
        </w:r>
        <w:bookmarkEnd w:id="13420"/>
        <w:r w:rsidRPr="00F14195" w:rsidDel="00433DA5">
          <w:rPr>
            <w:b/>
            <w:bCs/>
            <w:sz w:val="28"/>
            <w:szCs w:val="22"/>
            <w:rPrChange w:id="13423" w:author="Debbie Houldsworth" w:date="2020-05-13T07:06:00Z">
              <w:rPr/>
            </w:rPrChange>
          </w:rPr>
          <w:delInstrText xml:space="preserve"> " \f C \l 3</w:delInstrText>
        </w:r>
        <w:r w:rsidR="000B65BB" w:rsidRPr="00F14195" w:rsidDel="00433DA5">
          <w:rPr>
            <w:b/>
            <w:bCs/>
            <w:sz w:val="28"/>
            <w:szCs w:val="22"/>
            <w:rPrChange w:id="13424" w:author="Debbie Houldsworth" w:date="2020-05-13T07:06:00Z">
              <w:rPr/>
            </w:rPrChange>
          </w:rPr>
          <w:fldChar w:fldCharType="end"/>
        </w:r>
      </w:del>
    </w:p>
    <w:p w14:paraId="5DF4D9E9" w14:textId="77777777" w:rsidR="00F14195" w:rsidRDefault="00F14195">
      <w:pPr>
        <w:tabs>
          <w:tab w:val="clear" w:pos="2160"/>
          <w:tab w:val="clear" w:pos="2880"/>
          <w:tab w:val="clear" w:pos="3600"/>
          <w:tab w:val="clear" w:pos="4320"/>
          <w:tab w:val="clear" w:pos="5040"/>
          <w:tab w:val="clear" w:pos="9029"/>
        </w:tabs>
        <w:jc w:val="left"/>
        <w:outlineLvl w:val="0"/>
        <w:rPr>
          <w:ins w:id="13425" w:author="Debbie Houldsworth" w:date="2020-05-13T07:08:00Z"/>
        </w:rPr>
        <w:pPrChange w:id="13426" w:author="Debbie Houldsworth" w:date="2020-05-13T09:34:00Z">
          <w:pPr>
            <w:tabs>
              <w:tab w:val="clear" w:pos="2160"/>
              <w:tab w:val="clear" w:pos="2880"/>
              <w:tab w:val="clear" w:pos="3600"/>
              <w:tab w:val="clear" w:pos="4320"/>
              <w:tab w:val="clear" w:pos="5040"/>
              <w:tab w:val="clear" w:pos="9029"/>
            </w:tabs>
            <w:jc w:val="left"/>
          </w:pPr>
        </w:pPrChange>
      </w:pPr>
      <w:bookmarkStart w:id="13427" w:name="_Toc65570328"/>
      <w:bookmarkStart w:id="13428" w:name="_Toc65572038"/>
      <w:bookmarkStart w:id="13429" w:name="_Toc86826505"/>
      <w:ins w:id="13430" w:author="Debbie Houldsworth" w:date="2020-05-13T07:08:00Z">
        <w:r>
          <w:br w:type="page"/>
        </w:r>
      </w:ins>
    </w:p>
    <w:p w14:paraId="0067323B" w14:textId="0CC7898F" w:rsidR="00FB7917" w:rsidDel="00F14195" w:rsidRDefault="00FB7917" w:rsidP="00CA4155">
      <w:pPr>
        <w:pStyle w:val="MRAScheduleHeading2"/>
        <w:rPr>
          <w:del w:id="13431" w:author="Debbie Houldsworth" w:date="2020-05-13T07:07:00Z"/>
          <w:u w:val="single"/>
        </w:rPr>
      </w:pPr>
      <w:del w:id="13432" w:author="Debbie Houldsworth" w:date="2020-05-06T08:28:00Z">
        <w:r w:rsidDel="001E042B">
          <w:delText>Accession Agreement</w:delText>
        </w:r>
      </w:del>
      <w:bookmarkEnd w:id="13427"/>
      <w:bookmarkEnd w:id="13428"/>
      <w:bookmarkEnd w:id="13429"/>
    </w:p>
    <w:p w14:paraId="1395B00E" w14:textId="0B70A702" w:rsidR="00FB7917" w:rsidDel="001E042B" w:rsidRDefault="00FB7917">
      <w:pPr>
        <w:pStyle w:val="MRAL0NoHangingIndent"/>
        <w:outlineLvl w:val="0"/>
        <w:rPr>
          <w:del w:id="13433" w:author="Debbie Houldsworth" w:date="2020-05-06T08:28:00Z"/>
        </w:rPr>
        <w:pPrChange w:id="13434" w:author="Debbie Houldsworth" w:date="2020-05-13T09:34:00Z">
          <w:pPr>
            <w:pStyle w:val="MRAL0NoHangingIndent"/>
          </w:pPr>
        </w:pPrChange>
      </w:pPr>
      <w:del w:id="13435" w:author="Debbie Houldsworth" w:date="2020-05-06T08:28:00Z">
        <w:r w:rsidDel="001E042B">
          <w:rPr>
            <w:b/>
          </w:rPr>
          <w:delText>THIS AGREEMENT</w:delText>
        </w:r>
        <w:r w:rsidDel="001E042B">
          <w:delText xml:space="preserve"> is made on [</w:delText>
        </w:r>
        <w:r w:rsidDel="001E042B">
          <w:tab/>
        </w:r>
        <w:r w:rsidDel="001E042B">
          <w:tab/>
        </w:r>
        <w:r w:rsidDel="001E042B">
          <w:tab/>
          <w:delText>] between:</w:delText>
        </w:r>
      </w:del>
    </w:p>
    <w:p w14:paraId="708FD24A" w14:textId="145B034B" w:rsidR="00FB7917" w:rsidDel="001E042B" w:rsidRDefault="00FB7917">
      <w:pPr>
        <w:pStyle w:val="MRAL1HangingIndent"/>
        <w:outlineLvl w:val="0"/>
        <w:rPr>
          <w:del w:id="13436" w:author="Debbie Houldsworth" w:date="2020-05-06T08:28:00Z"/>
        </w:rPr>
        <w:pPrChange w:id="13437" w:author="Debbie Houldsworth" w:date="2020-05-13T09:34:00Z">
          <w:pPr>
            <w:pStyle w:val="MRAL1HangingIndent"/>
          </w:pPr>
        </w:pPrChange>
      </w:pPr>
      <w:del w:id="13438" w:author="Debbie Houldsworth" w:date="2020-05-06T08:28:00Z">
        <w:r w:rsidDel="001E042B">
          <w:delText>(1)</w:delText>
        </w:r>
        <w:r w:rsidDel="001E042B">
          <w:tab/>
          <w:delText>[</w:delText>
        </w:r>
        <w:r w:rsidDel="001E042B">
          <w:tab/>
        </w:r>
        <w:r w:rsidDel="001E042B">
          <w:tab/>
          <w:delText>], a company incorporated under the laws of [</w:delText>
        </w:r>
        <w:r w:rsidDel="001E042B">
          <w:tab/>
        </w:r>
        <w:r w:rsidDel="001E042B">
          <w:tab/>
          <w:delText>] [( number [</w:delText>
        </w:r>
        <w:r w:rsidDel="001E042B">
          <w:tab/>
        </w:r>
        <w:r w:rsidDel="001E042B">
          <w:tab/>
        </w:r>
        <w:r w:rsidDel="001E042B">
          <w:tab/>
          <w:delText>])] and having its [registered] [principal] office at</w:delText>
        </w:r>
        <w:r w:rsidDel="001E042B">
          <w:br/>
          <w:delText>[</w:delText>
        </w:r>
        <w:r w:rsidDel="001E042B">
          <w:tab/>
        </w:r>
        <w:r w:rsidDel="001E042B">
          <w:tab/>
          <w:delText>] (the "</w:delText>
        </w:r>
        <w:r w:rsidDel="001E042B">
          <w:rPr>
            <w:b/>
          </w:rPr>
          <w:delText>New Party</w:delText>
        </w:r>
        <w:r w:rsidDel="001E042B">
          <w:delText>"); and</w:delText>
        </w:r>
      </w:del>
    </w:p>
    <w:p w14:paraId="58834C7B" w14:textId="4546425F" w:rsidR="00FB7917" w:rsidDel="001E042B" w:rsidRDefault="00FB7917">
      <w:pPr>
        <w:pStyle w:val="MRAL1HangingIndent"/>
        <w:outlineLvl w:val="0"/>
        <w:rPr>
          <w:del w:id="13439" w:author="Debbie Houldsworth" w:date="2020-05-06T08:28:00Z"/>
        </w:rPr>
        <w:pPrChange w:id="13440" w:author="Debbie Houldsworth" w:date="2020-05-13T09:34:00Z">
          <w:pPr>
            <w:pStyle w:val="MRAL1HangingIndent"/>
          </w:pPr>
        </w:pPrChange>
      </w:pPr>
      <w:del w:id="13441" w:author="Debbie Houldsworth" w:date="2020-05-06T08:28:00Z">
        <w:r w:rsidDel="001E042B">
          <w:delText>(2)</w:delText>
        </w:r>
        <w:r w:rsidDel="001E042B">
          <w:tab/>
          <w:delText>[MEC] (the "</w:delText>
        </w:r>
        <w:r w:rsidDel="001E042B">
          <w:rPr>
            <w:b/>
          </w:rPr>
          <w:delText>Nominee</w:delText>
        </w:r>
        <w:r w:rsidDel="001E042B">
          <w:delText>") on behalf of all the parties to the Master Registration Agreement referred to below.</w:delText>
        </w:r>
      </w:del>
    </w:p>
    <w:p w14:paraId="4019DE3B" w14:textId="7CE1FE4A" w:rsidR="00FB7917" w:rsidDel="001E042B" w:rsidRDefault="00FB7917" w:rsidP="00CA4155">
      <w:pPr>
        <w:pStyle w:val="MRAL0NoHangingIndent"/>
        <w:outlineLvl w:val="0"/>
        <w:rPr>
          <w:del w:id="13442" w:author="Debbie Houldsworth" w:date="2020-05-06T08:28:00Z"/>
          <w:b/>
          <w:bCs/>
        </w:rPr>
      </w:pPr>
      <w:del w:id="13443" w:author="Debbie Houldsworth" w:date="2020-05-06T08:28:00Z">
        <w:r w:rsidDel="001E042B">
          <w:rPr>
            <w:b/>
            <w:bCs/>
          </w:rPr>
          <w:delText>WHEREAS:</w:delText>
        </w:r>
      </w:del>
    </w:p>
    <w:p w14:paraId="3B6F4537" w14:textId="0EBEA717" w:rsidR="00FB7917" w:rsidDel="001E042B" w:rsidRDefault="00FB7917">
      <w:pPr>
        <w:pStyle w:val="MRAL1HangingIndent"/>
        <w:outlineLvl w:val="0"/>
        <w:rPr>
          <w:del w:id="13444" w:author="Debbie Houldsworth" w:date="2020-05-06T08:28:00Z"/>
        </w:rPr>
        <w:pPrChange w:id="13445" w:author="Debbie Houldsworth" w:date="2020-05-13T09:34:00Z">
          <w:pPr>
            <w:pStyle w:val="MRAL1HangingIndent"/>
          </w:pPr>
        </w:pPrChange>
      </w:pPr>
      <w:del w:id="13446" w:author="Debbie Houldsworth" w:date="2020-05-06T08:28:00Z">
        <w:r w:rsidDel="001E042B">
          <w:delText>(A)</w:delText>
        </w:r>
        <w:r w:rsidDel="001E042B">
          <w:tab/>
          <w:delText>The Distribution Businesses named therein (1), the Suppliers named therein (2), the BSC Agent (3), and MRASCO (4), have entered into an agreement ("Master Registration Agreement") on [</w:delText>
        </w:r>
        <w:r w:rsidDel="001E042B">
          <w:tab/>
        </w:r>
        <w:r w:rsidDel="001E042B">
          <w:tab/>
          <w:delText>].</w:delText>
        </w:r>
      </w:del>
    </w:p>
    <w:p w14:paraId="36BF2945" w14:textId="1B46ED03" w:rsidR="00FB7917" w:rsidDel="001E042B" w:rsidRDefault="00FB7917">
      <w:pPr>
        <w:pStyle w:val="MRAL1HangingIndent"/>
        <w:outlineLvl w:val="0"/>
        <w:rPr>
          <w:del w:id="13447" w:author="Debbie Houldsworth" w:date="2020-05-06T08:28:00Z"/>
        </w:rPr>
        <w:pPrChange w:id="13448" w:author="Debbie Houldsworth" w:date="2020-05-13T09:34:00Z">
          <w:pPr>
            <w:pStyle w:val="MRAL1HangingIndent"/>
          </w:pPr>
        </w:pPrChange>
      </w:pPr>
      <w:del w:id="13449" w:author="Debbie Houldsworth" w:date="2020-05-06T08:28:00Z">
        <w:r w:rsidDel="001E042B">
          <w:delText>(B)</w:delText>
        </w:r>
        <w:r w:rsidDel="001E042B">
          <w:tab/>
          <w:delText>The New Party has requested that it be admitted as a party in the capacity of [Distribution Business]/[Supplier]/[replacement for BSC Agent] pursuant to Clause 4 of the Master Registration Agreement and each of the parties hereby agrees to such admission.</w:delText>
        </w:r>
      </w:del>
    </w:p>
    <w:p w14:paraId="5E9F112F" w14:textId="3D78874C" w:rsidR="00FB7917" w:rsidDel="001E042B" w:rsidRDefault="00FB7917" w:rsidP="00CA4155">
      <w:pPr>
        <w:pStyle w:val="MRAL0NoHangingIndent"/>
        <w:outlineLvl w:val="0"/>
        <w:rPr>
          <w:del w:id="13450" w:author="Debbie Houldsworth" w:date="2020-05-06T08:28:00Z"/>
        </w:rPr>
      </w:pPr>
      <w:del w:id="13451" w:author="Debbie Houldsworth" w:date="2020-05-06T08:28:00Z">
        <w:r w:rsidDel="001E042B">
          <w:rPr>
            <w:b/>
            <w:bCs/>
          </w:rPr>
          <w:delText>NOW IT IS HEREBY AGREED</w:delText>
        </w:r>
        <w:r w:rsidDel="001E042B">
          <w:delText xml:space="preserve"> as follows:</w:delText>
        </w:r>
      </w:del>
    </w:p>
    <w:p w14:paraId="17631F1A" w14:textId="7F70ED68" w:rsidR="00FB7917" w:rsidDel="001E042B" w:rsidRDefault="00FB7917">
      <w:pPr>
        <w:pStyle w:val="MRAL1HangingIndent"/>
        <w:outlineLvl w:val="0"/>
        <w:rPr>
          <w:del w:id="13452" w:author="Debbie Houldsworth" w:date="2020-05-06T08:28:00Z"/>
        </w:rPr>
        <w:pPrChange w:id="13453" w:author="Debbie Houldsworth" w:date="2020-05-13T09:34:00Z">
          <w:pPr>
            <w:pStyle w:val="MRAL1HangingIndent"/>
          </w:pPr>
        </w:pPrChange>
      </w:pPr>
      <w:del w:id="13454" w:author="Debbie Houldsworth" w:date="2020-05-06T08:28:00Z">
        <w:r w:rsidDel="001E042B">
          <w:delText>1.</w:delText>
        </w:r>
        <w:r w:rsidDel="001E042B">
          <w:tab/>
          <w:delText>Unless the context otherwise requires, words and expressions defined in the Master Registration Agreement shall bear the same meanings respectively when used herein.</w:delText>
        </w:r>
      </w:del>
    </w:p>
    <w:p w14:paraId="50ACF8EB" w14:textId="06CB5DE3" w:rsidR="00FB7917" w:rsidDel="001E042B" w:rsidRDefault="00FB7917">
      <w:pPr>
        <w:pStyle w:val="MRAL1HangingIndent"/>
        <w:outlineLvl w:val="0"/>
        <w:rPr>
          <w:del w:id="13455" w:author="Debbie Houldsworth" w:date="2020-05-06T08:28:00Z"/>
        </w:rPr>
        <w:pPrChange w:id="13456" w:author="Debbie Houldsworth" w:date="2020-05-13T09:34:00Z">
          <w:pPr>
            <w:pStyle w:val="MRAL1HangingIndent"/>
          </w:pPr>
        </w:pPrChange>
      </w:pPr>
      <w:del w:id="13457" w:author="Debbie Houldsworth" w:date="2020-05-06T08:28:00Z">
        <w:r w:rsidDel="001E042B">
          <w:delText>2.</w:delText>
        </w:r>
        <w:r w:rsidDel="001E042B">
          <w:tab/>
          <w:delText>The Nominee (acting on behalf of each of the parties) hereby admits the New Party as an additional party under the Master Registration Agreement on the terms and conditions hereof and with effect from [insert effective date of admission].</w:delText>
        </w:r>
      </w:del>
    </w:p>
    <w:p w14:paraId="16D62C5C" w14:textId="5CFE7693" w:rsidR="00FB7917" w:rsidDel="001E042B" w:rsidRDefault="00FB7917">
      <w:pPr>
        <w:pStyle w:val="MRAL1HangingIndent"/>
        <w:outlineLvl w:val="0"/>
        <w:rPr>
          <w:del w:id="13458" w:author="Debbie Houldsworth" w:date="2020-05-06T08:28:00Z"/>
        </w:rPr>
        <w:pPrChange w:id="13459" w:author="Debbie Houldsworth" w:date="2020-05-13T09:34:00Z">
          <w:pPr>
            <w:pStyle w:val="MRAL1HangingIndent"/>
          </w:pPr>
        </w:pPrChange>
      </w:pPr>
      <w:del w:id="13460" w:author="Debbie Houldsworth" w:date="2020-05-06T08:28:00Z">
        <w:r w:rsidDel="001E042B">
          <w:delText>3.</w:delText>
        </w:r>
        <w:r w:rsidDel="001E042B">
          <w:tab/>
          <w:delText>The New Party hereby accepts its admission as a party and undertakes with the Nominee (acting on behalf of each of the parties) to perform and to be bound by the terms and conditions of the Master Registration Agreement as a party as from the [insert effective date of admission].</w:delText>
        </w:r>
      </w:del>
    </w:p>
    <w:p w14:paraId="317088DC" w14:textId="15C85646" w:rsidR="00FB7917" w:rsidDel="001E042B" w:rsidRDefault="00FB7917">
      <w:pPr>
        <w:pStyle w:val="MRAL1HangingIndent"/>
        <w:outlineLvl w:val="0"/>
        <w:rPr>
          <w:del w:id="13461" w:author="Debbie Houldsworth" w:date="2020-05-06T08:28:00Z"/>
        </w:rPr>
        <w:pPrChange w:id="13462" w:author="Debbie Houldsworth" w:date="2020-05-13T09:34:00Z">
          <w:pPr>
            <w:pStyle w:val="MRAL1HangingIndent"/>
          </w:pPr>
        </w:pPrChange>
      </w:pPr>
      <w:del w:id="13463" w:author="Debbie Houldsworth" w:date="2020-05-06T08:28:00Z">
        <w:r w:rsidDel="001E042B">
          <w:delText>4.</w:delText>
        </w:r>
        <w:r w:rsidDel="001E042B">
          <w:tab/>
          <w:delText>For all purposes in connection with the Master Registration Agreement the New Party shall as from the [insert effective date of admission] be treated as if it had been a signatory of the Master Registration Agreement as a [Distribution Business]/[Supplier]/ [replacement for BSC Agent]*, and as if this Agreement were part of the Master Registration Agreement, and the rights and obligations of the parties shall be construed accordingly.</w:delText>
        </w:r>
      </w:del>
    </w:p>
    <w:p w14:paraId="453F25AE" w14:textId="5F057223" w:rsidR="00FB7917" w:rsidDel="001E042B" w:rsidRDefault="00FB7917">
      <w:pPr>
        <w:pStyle w:val="MRAL1HangingIndent"/>
        <w:outlineLvl w:val="0"/>
        <w:rPr>
          <w:del w:id="13464" w:author="Debbie Houldsworth" w:date="2020-05-06T08:28:00Z"/>
        </w:rPr>
        <w:pPrChange w:id="13465" w:author="Debbie Houldsworth" w:date="2020-05-13T09:34:00Z">
          <w:pPr>
            <w:pStyle w:val="MRAL1HangingIndent"/>
          </w:pPr>
        </w:pPrChange>
      </w:pPr>
      <w:del w:id="13466" w:author="Debbie Houldsworth" w:date="2020-05-06T08:28:00Z">
        <w:r w:rsidDel="001E042B">
          <w:delText>5.</w:delText>
        </w:r>
        <w:r w:rsidDel="001E042B">
          <w:tab/>
          <w:delText>This Agreement and the Master Registration Agreement shall be read and construed as one document and references in the Master Registration Agreement to the Master Registration Agreement (howsoever expressed) shall be read and construed as references to the Master Registration Agreement and this Agreement.</w:delText>
        </w:r>
      </w:del>
    </w:p>
    <w:p w14:paraId="2295622C" w14:textId="270B5CAF" w:rsidR="00FB7917" w:rsidDel="001E042B" w:rsidRDefault="00FB7917">
      <w:pPr>
        <w:pStyle w:val="MRAL1HangingIndent"/>
        <w:tabs>
          <w:tab w:val="clear" w:pos="709"/>
        </w:tabs>
        <w:outlineLvl w:val="0"/>
        <w:rPr>
          <w:del w:id="13467" w:author="Debbie Houldsworth" w:date="2020-05-06T08:28:00Z"/>
        </w:rPr>
        <w:pPrChange w:id="13468" w:author="Debbie Houldsworth" w:date="2020-05-13T09:34:00Z">
          <w:pPr>
            <w:pStyle w:val="MRAL1HangingIndent"/>
            <w:tabs>
              <w:tab w:val="clear" w:pos="709"/>
            </w:tabs>
          </w:pPr>
        </w:pPrChange>
      </w:pPr>
      <w:del w:id="13469" w:author="Debbie Houldsworth" w:date="2020-05-06T08:28:00Z">
        <w:r w:rsidDel="001E042B">
          <w:delText>6.</w:delText>
        </w:r>
        <w:r w:rsidDel="001E042B">
          <w:tab/>
          <w:delText xml:space="preserve">This Agreement shall be governed by and construed in all respects in accordance with English law and the provisions of Clause 50 of the Master Registration Agreement shall apply hereto </w:delText>
        </w:r>
        <w:r w:rsidDel="001E042B">
          <w:rPr>
            <w:i/>
          </w:rPr>
          <w:delText>mutatis mutandis</w:delText>
        </w:r>
        <w:r w:rsidDel="001E042B">
          <w:delText>.</w:delText>
        </w:r>
      </w:del>
    </w:p>
    <w:p w14:paraId="57E40348" w14:textId="03076CA2" w:rsidR="00FB7917" w:rsidDel="001E042B" w:rsidRDefault="00FB7917">
      <w:pPr>
        <w:pStyle w:val="MRAL1HangingIndent"/>
        <w:tabs>
          <w:tab w:val="clear" w:pos="709"/>
        </w:tabs>
        <w:ind w:left="0" w:firstLine="0"/>
        <w:outlineLvl w:val="0"/>
        <w:rPr>
          <w:del w:id="13470" w:author="Debbie Houldsworth" w:date="2020-05-06T08:28:00Z"/>
        </w:rPr>
        <w:pPrChange w:id="13471" w:author="Debbie Houldsworth" w:date="2020-05-13T09:34:00Z">
          <w:pPr>
            <w:pStyle w:val="MRAL1HangingIndent"/>
            <w:tabs>
              <w:tab w:val="clear" w:pos="709"/>
            </w:tabs>
            <w:ind w:left="0" w:firstLine="0"/>
          </w:pPr>
        </w:pPrChange>
      </w:pPr>
      <w:del w:id="13472" w:author="Debbie Houldsworth" w:date="2020-05-06T08:28:00Z">
        <w:r w:rsidDel="001E042B">
          <w:delText>7.</w:delText>
        </w:r>
        <w:r w:rsidDel="001E042B">
          <w:tab/>
          <w:delText>The Contracts (Rights of Third Parties) Act 1999 shall not apply to this Agreement.</w:delText>
        </w:r>
      </w:del>
    </w:p>
    <w:p w14:paraId="615EBE11" w14:textId="75DEDB74" w:rsidR="00FB7917" w:rsidDel="001E042B" w:rsidRDefault="00FB7917">
      <w:pPr>
        <w:pStyle w:val="MRAL0NoHangingIndent"/>
        <w:outlineLvl w:val="0"/>
        <w:rPr>
          <w:del w:id="13473" w:author="Debbie Houldsworth" w:date="2020-05-06T08:28:00Z"/>
        </w:rPr>
        <w:pPrChange w:id="13474" w:author="Debbie Houldsworth" w:date="2020-05-13T09:34:00Z">
          <w:pPr>
            <w:pStyle w:val="MRAL0NoHangingIndent"/>
          </w:pPr>
        </w:pPrChange>
      </w:pPr>
      <w:del w:id="13475" w:author="Debbie Houldsworth" w:date="2020-05-06T08:28:00Z">
        <w:r w:rsidDel="001E042B">
          <w:delText>AS WITNESS the hands of the duly authorised representatives of the parties hereto the day and year first above written.</w:delText>
        </w:r>
      </w:del>
    </w:p>
    <w:p w14:paraId="0AAE7503" w14:textId="6F7E188B" w:rsidR="00FB7917" w:rsidDel="001E042B" w:rsidRDefault="00FB7917">
      <w:pPr>
        <w:pStyle w:val="MRAL0NoHangingIndent"/>
        <w:outlineLvl w:val="0"/>
        <w:rPr>
          <w:del w:id="13476" w:author="Debbie Houldsworth" w:date="2020-05-06T08:28:00Z"/>
        </w:rPr>
        <w:pPrChange w:id="13477" w:author="Debbie Houldsworth" w:date="2020-05-13T09:34:00Z">
          <w:pPr>
            <w:pStyle w:val="MRAL0NoHangingIndent"/>
          </w:pPr>
        </w:pPrChange>
      </w:pPr>
      <w:del w:id="13478" w:author="Debbie Houldsworth" w:date="2020-05-06T08:28:00Z">
        <w:r w:rsidDel="001E042B">
          <w:delText xml:space="preserve"> [New Party]</w:delText>
        </w:r>
      </w:del>
    </w:p>
    <w:p w14:paraId="61CB979B" w14:textId="53807326" w:rsidR="00FB7917" w:rsidDel="001E042B" w:rsidRDefault="00FB7917">
      <w:pPr>
        <w:pStyle w:val="MRAL0NoHangingIndent"/>
        <w:outlineLvl w:val="0"/>
        <w:rPr>
          <w:del w:id="13479" w:author="Debbie Houldsworth" w:date="2020-05-06T08:28:00Z"/>
        </w:rPr>
        <w:pPrChange w:id="13480" w:author="Debbie Houldsworth" w:date="2020-05-13T09:34:00Z">
          <w:pPr>
            <w:pStyle w:val="MRAL0NoHangingIndent"/>
          </w:pPr>
        </w:pPrChange>
      </w:pPr>
    </w:p>
    <w:p w14:paraId="5A83F2E5" w14:textId="641FCBC8" w:rsidR="00FB7917" w:rsidDel="001E042B" w:rsidRDefault="00FB7917">
      <w:pPr>
        <w:pStyle w:val="MRAL0NoHangingIndent"/>
        <w:outlineLvl w:val="0"/>
        <w:rPr>
          <w:del w:id="13481" w:author="Debbie Houldsworth" w:date="2020-05-06T08:28:00Z"/>
        </w:rPr>
        <w:pPrChange w:id="13482" w:author="Debbie Houldsworth" w:date="2020-05-13T09:34:00Z">
          <w:pPr>
            <w:pStyle w:val="MRAL0NoHangingIndent"/>
          </w:pPr>
        </w:pPrChange>
      </w:pPr>
      <w:del w:id="13483" w:author="Debbie Houldsworth" w:date="2020-05-06T08:28:00Z">
        <w:r w:rsidDel="001E042B">
          <w:delText>By:</w:delText>
        </w:r>
      </w:del>
    </w:p>
    <w:p w14:paraId="130A1003" w14:textId="32D9B11E" w:rsidR="00FB7917" w:rsidDel="001E042B" w:rsidRDefault="00FB7917">
      <w:pPr>
        <w:pStyle w:val="MRAL0NoHangingIndent"/>
        <w:outlineLvl w:val="0"/>
        <w:rPr>
          <w:del w:id="13484" w:author="Debbie Houldsworth" w:date="2020-05-06T08:28:00Z"/>
          <w:b/>
        </w:rPr>
        <w:pPrChange w:id="13485" w:author="Debbie Houldsworth" w:date="2020-05-13T09:34:00Z">
          <w:pPr>
            <w:pStyle w:val="MRAL0NoHangingIndent"/>
          </w:pPr>
        </w:pPrChange>
      </w:pPr>
    </w:p>
    <w:p w14:paraId="04150E3F" w14:textId="66856458" w:rsidR="00FB7917" w:rsidDel="001E042B" w:rsidRDefault="00FB7917" w:rsidP="00CA4155">
      <w:pPr>
        <w:pStyle w:val="MRAL0NoHangingIndent"/>
        <w:outlineLvl w:val="0"/>
        <w:rPr>
          <w:del w:id="13486" w:author="Debbie Houldsworth" w:date="2020-05-06T08:28:00Z"/>
        </w:rPr>
      </w:pPr>
      <w:del w:id="13487" w:author="Debbie Houldsworth" w:date="2020-05-06T08:28:00Z">
        <w:r w:rsidDel="001E042B">
          <w:rPr>
            <w:b/>
          </w:rPr>
          <w:delText>Notice details</w:delText>
        </w:r>
        <w:r w:rsidDel="001E042B">
          <w:delText xml:space="preserve"> (Clause 47 of the Master Registration Agreement)</w:delText>
        </w:r>
      </w:del>
    </w:p>
    <w:p w14:paraId="36D0417B" w14:textId="26677C61" w:rsidR="00FB7917" w:rsidDel="001E042B" w:rsidRDefault="00FB7917">
      <w:pPr>
        <w:pStyle w:val="MRAL0NoHangingIndent"/>
        <w:outlineLvl w:val="0"/>
        <w:rPr>
          <w:del w:id="13488" w:author="Debbie Houldsworth" w:date="2020-05-06T08:28:00Z"/>
        </w:rPr>
        <w:pPrChange w:id="13489" w:author="Debbie Houldsworth" w:date="2020-05-13T09:34:00Z">
          <w:pPr>
            <w:pStyle w:val="MRAL0NoHangingIndent"/>
          </w:pPr>
        </w:pPrChange>
      </w:pPr>
    </w:p>
    <w:p w14:paraId="6E6CE72B" w14:textId="15E8CACB" w:rsidR="00FB7917" w:rsidDel="001E042B" w:rsidRDefault="00FB7917">
      <w:pPr>
        <w:pStyle w:val="MRAL0NoHangingIndent"/>
        <w:outlineLvl w:val="0"/>
        <w:rPr>
          <w:del w:id="13490" w:author="Debbie Houldsworth" w:date="2020-05-06T08:28:00Z"/>
        </w:rPr>
        <w:pPrChange w:id="13491" w:author="Debbie Houldsworth" w:date="2020-05-13T09:34:00Z">
          <w:pPr>
            <w:pStyle w:val="MRAL0NoHangingIndent"/>
          </w:pPr>
        </w:pPrChange>
      </w:pPr>
      <w:del w:id="13492" w:author="Debbie Houldsworth" w:date="2020-05-06T08:28:00Z">
        <w:r w:rsidDel="001E042B">
          <w:delText>Address:</w:delText>
        </w:r>
      </w:del>
    </w:p>
    <w:p w14:paraId="62ED5481" w14:textId="76E4DD5B" w:rsidR="00FB7917" w:rsidDel="001E042B" w:rsidRDefault="00FB7917">
      <w:pPr>
        <w:pStyle w:val="MRAL0NoHangingIndent"/>
        <w:outlineLvl w:val="0"/>
        <w:rPr>
          <w:del w:id="13493" w:author="Debbie Houldsworth" w:date="2020-05-06T08:28:00Z"/>
        </w:rPr>
        <w:pPrChange w:id="13494" w:author="Debbie Houldsworth" w:date="2020-05-13T09:34:00Z">
          <w:pPr>
            <w:pStyle w:val="MRAL0NoHangingIndent"/>
          </w:pPr>
        </w:pPrChange>
      </w:pPr>
      <w:del w:id="13495" w:author="Debbie Houldsworth" w:date="2020-05-06T08:28:00Z">
        <w:r w:rsidDel="001E042B">
          <w:delText>Facsimile Number:</w:delText>
        </w:r>
      </w:del>
    </w:p>
    <w:p w14:paraId="45CFCAAE" w14:textId="1C7A3089" w:rsidR="00FB7917" w:rsidDel="001E042B" w:rsidRDefault="00FB7917">
      <w:pPr>
        <w:pStyle w:val="MRAL0NoHangingIndent"/>
        <w:outlineLvl w:val="0"/>
        <w:rPr>
          <w:del w:id="13496" w:author="Debbie Houldsworth" w:date="2020-05-06T08:28:00Z"/>
        </w:rPr>
        <w:pPrChange w:id="13497" w:author="Debbie Houldsworth" w:date="2020-05-13T09:34:00Z">
          <w:pPr>
            <w:pStyle w:val="MRAL0NoHangingIndent"/>
          </w:pPr>
        </w:pPrChange>
      </w:pPr>
      <w:del w:id="13498" w:author="Debbie Houldsworth" w:date="2020-05-06T08:28:00Z">
        <w:r w:rsidDel="001E042B">
          <w:delText>Attention:</w:delText>
        </w:r>
      </w:del>
    </w:p>
    <w:p w14:paraId="4F9F4BAD" w14:textId="327A6993" w:rsidR="00FB7917" w:rsidDel="001E042B" w:rsidRDefault="00FB7917">
      <w:pPr>
        <w:pStyle w:val="MRAL0NoHangingIndent"/>
        <w:outlineLvl w:val="0"/>
        <w:rPr>
          <w:del w:id="13499" w:author="Debbie Houldsworth" w:date="2020-05-06T08:28:00Z"/>
        </w:rPr>
        <w:pPrChange w:id="13500" w:author="Debbie Houldsworth" w:date="2020-05-13T09:34:00Z">
          <w:pPr>
            <w:pStyle w:val="MRAL0NoHangingIndent"/>
          </w:pPr>
        </w:pPrChange>
      </w:pPr>
      <w:del w:id="13501" w:author="Debbie Houldsworth" w:date="2020-05-06T08:28:00Z">
        <w:r w:rsidDel="001E042B">
          <w:delText>[Nominee]</w:delText>
        </w:r>
      </w:del>
    </w:p>
    <w:p w14:paraId="2D271D37" w14:textId="7B7059B6" w:rsidR="00FB7917" w:rsidDel="001E042B" w:rsidRDefault="00FB7917">
      <w:pPr>
        <w:pStyle w:val="MRAL0NoHangingIndent"/>
        <w:outlineLvl w:val="0"/>
        <w:rPr>
          <w:del w:id="13502" w:author="Debbie Houldsworth" w:date="2020-05-06T08:28:00Z"/>
        </w:rPr>
        <w:pPrChange w:id="13503" w:author="Debbie Houldsworth" w:date="2020-05-13T09:34:00Z">
          <w:pPr>
            <w:pStyle w:val="MRAL0NoHangingIndent"/>
          </w:pPr>
        </w:pPrChange>
      </w:pPr>
      <w:del w:id="13504" w:author="Debbie Houldsworth" w:date="2020-05-06T08:28:00Z">
        <w:r w:rsidDel="001E042B">
          <w:delText>(for and on behalf of each of the parties to the Master Registration Agreement)</w:delText>
        </w:r>
      </w:del>
    </w:p>
    <w:p w14:paraId="50989A00" w14:textId="3657328E" w:rsidR="00FB7917" w:rsidDel="001E042B" w:rsidRDefault="00FB7917">
      <w:pPr>
        <w:pStyle w:val="MRAL0NoHangingIndent"/>
        <w:outlineLvl w:val="0"/>
        <w:rPr>
          <w:del w:id="13505" w:author="Debbie Houldsworth" w:date="2020-05-06T08:28:00Z"/>
        </w:rPr>
        <w:pPrChange w:id="13506" w:author="Debbie Houldsworth" w:date="2020-05-13T09:34:00Z">
          <w:pPr>
            <w:pStyle w:val="MRAL0NoHangingIndent"/>
          </w:pPr>
        </w:pPrChange>
      </w:pPr>
      <w:del w:id="13507" w:author="Debbie Houldsworth" w:date="2020-05-06T08:28:00Z">
        <w:r w:rsidDel="001E042B">
          <w:delText>By:</w:delText>
        </w:r>
      </w:del>
    </w:p>
    <w:p w14:paraId="0958D5BC" w14:textId="4A3B44E8" w:rsidR="00FB7917" w:rsidDel="001E042B" w:rsidRDefault="00FB7917">
      <w:pPr>
        <w:pStyle w:val="MRAL0NoHangingIndent"/>
        <w:outlineLvl w:val="0"/>
        <w:rPr>
          <w:del w:id="13508" w:author="Debbie Houldsworth" w:date="2020-05-06T08:28:00Z"/>
          <w:i/>
        </w:rPr>
        <w:pPrChange w:id="13509" w:author="Debbie Houldsworth" w:date="2020-05-13T09:34:00Z">
          <w:pPr>
            <w:pStyle w:val="MRAL0NoHangingIndent"/>
          </w:pPr>
        </w:pPrChange>
      </w:pPr>
    </w:p>
    <w:p w14:paraId="300C37B5" w14:textId="5ECF5185" w:rsidR="00FB7917" w:rsidDel="001E042B" w:rsidRDefault="00FB7917">
      <w:pPr>
        <w:pStyle w:val="MRAL0NoHangingIndent"/>
        <w:outlineLvl w:val="0"/>
        <w:rPr>
          <w:del w:id="13510" w:author="Debbie Houldsworth" w:date="2020-05-06T08:28:00Z"/>
          <w:i/>
        </w:rPr>
        <w:pPrChange w:id="13511" w:author="Debbie Houldsworth" w:date="2020-05-13T09:34:00Z">
          <w:pPr>
            <w:pStyle w:val="MRAL0NoHangingIndent"/>
          </w:pPr>
        </w:pPrChange>
      </w:pPr>
    </w:p>
    <w:p w14:paraId="5FC1ED40" w14:textId="527741F8" w:rsidR="00FB7917" w:rsidDel="001E042B" w:rsidRDefault="00FB7917">
      <w:pPr>
        <w:pStyle w:val="MRAL0NoHangingIndent"/>
        <w:outlineLvl w:val="0"/>
        <w:rPr>
          <w:del w:id="13512" w:author="Debbie Houldsworth" w:date="2020-05-06T08:28:00Z"/>
        </w:rPr>
        <w:pPrChange w:id="13513" w:author="Debbie Houldsworth" w:date="2020-05-13T09:34:00Z">
          <w:pPr>
            <w:pStyle w:val="MRAL0NoHangingIndent"/>
          </w:pPr>
        </w:pPrChange>
      </w:pPr>
    </w:p>
    <w:p w14:paraId="2DB78991" w14:textId="77FA180D" w:rsidR="00FB7917" w:rsidDel="001E042B" w:rsidRDefault="00FB7917">
      <w:pPr>
        <w:pStyle w:val="MRAL0NoHangingIndent"/>
        <w:outlineLvl w:val="0"/>
        <w:rPr>
          <w:del w:id="13514" w:author="Debbie Houldsworth" w:date="2020-05-06T08:28:00Z"/>
          <w:i/>
        </w:rPr>
        <w:pPrChange w:id="13515" w:author="Debbie Houldsworth" w:date="2020-05-13T09:34:00Z">
          <w:pPr>
            <w:pStyle w:val="MRAL0NoHangingIndent"/>
          </w:pPr>
        </w:pPrChange>
      </w:pPr>
      <w:del w:id="13516" w:author="Debbie Houldsworth" w:date="2020-05-06T08:28:00Z">
        <w:r w:rsidDel="001E042B">
          <w:delText>*</w:delText>
        </w:r>
        <w:r w:rsidDel="001E042B">
          <w:tab/>
          <w:delText>Delete/complete as appropriate.</w:delText>
        </w:r>
      </w:del>
    </w:p>
    <w:p w14:paraId="752546EE" w14:textId="5E613EA2" w:rsidR="00FB7917" w:rsidRPr="00CA4155" w:rsidRDefault="00FB7917">
      <w:pPr>
        <w:pStyle w:val="MRAL2NoHangingIndent"/>
        <w:outlineLvl w:val="0"/>
        <w:rPr>
          <w:bCs/>
          <w:szCs w:val="22"/>
        </w:rPr>
        <w:pPrChange w:id="13517" w:author="Debbie Houldsworth" w:date="2020-05-13T09:34:00Z">
          <w:pPr>
            <w:pStyle w:val="MRAScheduleHeading1"/>
          </w:pPr>
        </w:pPrChange>
      </w:pPr>
      <w:del w:id="13518" w:author="Debbie Houldsworth" w:date="2020-05-06T08:28:00Z">
        <w:r w:rsidRPr="00F14195" w:rsidDel="001E042B">
          <w:rPr>
            <w:b/>
            <w:bCs/>
            <w:i/>
            <w:sz w:val="28"/>
            <w:szCs w:val="22"/>
            <w:rPrChange w:id="13519" w:author="Debbie Houldsworth" w:date="2020-05-13T07:06:00Z">
              <w:rPr>
                <w:i/>
              </w:rPr>
            </w:rPrChange>
          </w:rPr>
          <w:br w:type="page"/>
        </w:r>
      </w:del>
      <w:bookmarkStart w:id="13520" w:name="_Toc65570329"/>
      <w:bookmarkStart w:id="13521" w:name="_Toc65572039"/>
      <w:bookmarkStart w:id="13522" w:name="_Toc86826506"/>
      <w:bookmarkStart w:id="13523" w:name="_Toc40261301"/>
      <w:r w:rsidRPr="00F14195">
        <w:rPr>
          <w:b/>
          <w:bCs/>
          <w:sz w:val="28"/>
          <w:szCs w:val="22"/>
          <w:rPrChange w:id="13524" w:author="Debbie Houldsworth" w:date="2020-05-13T07:06:00Z">
            <w:rPr/>
          </w:rPrChange>
        </w:rPr>
        <w:t>SCHEDULE 5</w:t>
      </w:r>
      <w:bookmarkEnd w:id="13520"/>
      <w:bookmarkEnd w:id="13521"/>
      <w:bookmarkEnd w:id="13522"/>
      <w:ins w:id="13525" w:author="Debbie Houldsworth" w:date="2020-05-13T07:07:00Z">
        <w:r w:rsidR="00F14195">
          <w:rPr>
            <w:b/>
            <w:bCs/>
            <w:sz w:val="28"/>
            <w:szCs w:val="22"/>
          </w:rPr>
          <w:t>:</w:t>
        </w:r>
      </w:ins>
      <w:ins w:id="13526" w:author="Debbie Houldsworth" w:date="2020-05-13T07:08:00Z">
        <w:r w:rsidR="00D47973">
          <w:rPr>
            <w:b/>
            <w:bCs/>
            <w:sz w:val="28"/>
            <w:szCs w:val="22"/>
          </w:rPr>
          <w:t xml:space="preserve"> </w:t>
        </w:r>
      </w:ins>
      <w:ins w:id="13527" w:author="Debbie Houldsworth" w:date="2020-05-13T07:07:00Z">
        <w:r w:rsidR="00F14195">
          <w:rPr>
            <w:b/>
            <w:bCs/>
            <w:sz w:val="28"/>
            <w:szCs w:val="22"/>
          </w:rPr>
          <w:t>NOT USED</w:t>
        </w:r>
      </w:ins>
      <w:bookmarkEnd w:id="13523"/>
      <w:del w:id="13528" w:author="Debbie Houldsworth" w:date="2020-05-13T07:05:00Z">
        <w:r w:rsidR="000B65BB" w:rsidRPr="00F14195" w:rsidDel="00F14195">
          <w:rPr>
            <w:b/>
            <w:bCs/>
            <w:sz w:val="28"/>
            <w:szCs w:val="22"/>
            <w:rPrChange w:id="13529" w:author="Debbie Houldsworth" w:date="2020-05-13T07:06:00Z">
              <w:rPr/>
            </w:rPrChange>
          </w:rPr>
          <w:fldChar w:fldCharType="begin"/>
        </w:r>
        <w:r w:rsidRPr="00F14195" w:rsidDel="00F14195">
          <w:rPr>
            <w:b/>
            <w:bCs/>
            <w:sz w:val="28"/>
            <w:szCs w:val="22"/>
            <w:rPrChange w:id="13530" w:author="Debbie Houldsworth" w:date="2020-05-13T07:06:00Z">
              <w:rPr/>
            </w:rPrChange>
          </w:rPr>
          <w:delInstrText>tc "</w:delInstrText>
        </w:r>
        <w:bookmarkStart w:id="13531" w:name="_Toc416508936"/>
        <w:r w:rsidRPr="00F14195" w:rsidDel="00F14195">
          <w:rPr>
            <w:b/>
            <w:bCs/>
            <w:sz w:val="28"/>
            <w:szCs w:val="22"/>
            <w:rPrChange w:id="13532" w:author="Debbie Houldsworth" w:date="2020-05-13T07:06:00Z">
              <w:rPr/>
            </w:rPrChange>
          </w:rPr>
          <w:delInstrText>SCHEDULE 5</w:delInstrText>
        </w:r>
        <w:r w:rsidRPr="00F14195" w:rsidDel="00F14195">
          <w:rPr>
            <w:b/>
            <w:bCs/>
            <w:sz w:val="28"/>
            <w:szCs w:val="22"/>
            <w:rPrChange w:id="13533" w:author="Debbie Houldsworth" w:date="2020-05-13T07:06:00Z">
              <w:rPr/>
            </w:rPrChange>
          </w:rPr>
          <w:tab/>
        </w:r>
        <w:r w:rsidRPr="00F14195" w:rsidDel="00F14195">
          <w:rPr>
            <w:b/>
            <w:bCs/>
            <w:sz w:val="28"/>
            <w:szCs w:val="22"/>
            <w:rPrChange w:id="13534" w:author="Debbie Houldsworth" w:date="2020-05-13T07:06:00Z">
              <w:rPr/>
            </w:rPrChange>
          </w:rPr>
          <w:tab/>
          <w:delInstrText>Supply Number Format</w:delInstrText>
        </w:r>
        <w:bookmarkEnd w:id="13531"/>
        <w:r w:rsidRPr="00F14195" w:rsidDel="00F14195">
          <w:rPr>
            <w:b/>
            <w:bCs/>
            <w:sz w:val="28"/>
            <w:szCs w:val="22"/>
            <w:rPrChange w:id="13535" w:author="Debbie Houldsworth" w:date="2020-05-13T07:06:00Z">
              <w:rPr/>
            </w:rPrChange>
          </w:rPr>
          <w:delInstrText>" \f C \l 3</w:delInstrText>
        </w:r>
        <w:r w:rsidR="000B65BB" w:rsidRPr="00F14195" w:rsidDel="00F14195">
          <w:rPr>
            <w:b/>
            <w:bCs/>
            <w:sz w:val="28"/>
            <w:szCs w:val="22"/>
            <w:rPrChange w:id="13536" w:author="Debbie Houldsworth" w:date="2020-05-13T07:06:00Z">
              <w:rPr/>
            </w:rPrChange>
          </w:rPr>
          <w:fldChar w:fldCharType="end"/>
        </w:r>
      </w:del>
    </w:p>
    <w:p w14:paraId="321F0EB3" w14:textId="17E501A1" w:rsidR="00FB7917" w:rsidDel="00D47973" w:rsidRDefault="00687317">
      <w:pPr>
        <w:pStyle w:val="MRAScheduleHeading2"/>
        <w:rPr>
          <w:del w:id="13537" w:author="Debbie Houldsworth" w:date="2020-05-13T07:08:00Z"/>
        </w:rPr>
      </w:pPr>
      <w:bookmarkStart w:id="13538" w:name="_Toc65570330"/>
      <w:bookmarkStart w:id="13539" w:name="_Toc65572040"/>
      <w:bookmarkStart w:id="13540" w:name="_Toc86826507"/>
      <w:ins w:id="13541" w:author="Jonathan Hawkins" w:date="2020-05-07T15:36:00Z">
        <w:del w:id="13542" w:author="Debbie Houldsworth" w:date="2020-05-13T07:08:00Z">
          <w:r w:rsidDel="00D47973">
            <w:delText>NOT USED</w:delText>
          </w:r>
        </w:del>
      </w:ins>
      <w:del w:id="13543" w:author="Debbie Houldsworth" w:date="2020-05-06T08:30:00Z">
        <w:r w:rsidR="00FB7917" w:rsidDel="001E042B">
          <w:delText>Supply Number Format</w:delText>
        </w:r>
      </w:del>
      <w:bookmarkEnd w:id="13538"/>
      <w:bookmarkEnd w:id="13539"/>
      <w:bookmarkEnd w:id="13540"/>
    </w:p>
    <w:p w14:paraId="6C83B4C7" w14:textId="636B3DA2" w:rsidR="00FB7917" w:rsidDel="00E85C3F" w:rsidRDefault="00FB7917" w:rsidP="00E85C3F">
      <w:pPr>
        <w:pStyle w:val="MRAL1HangingIndent"/>
        <w:rPr>
          <w:del w:id="13544" w:author="Debbie Houldsworth" w:date="2020-05-06T08:32:00Z"/>
        </w:rPr>
      </w:pPr>
      <w:del w:id="13545" w:author="Debbie Houldsworth" w:date="2020-05-13T07:06:00Z">
        <w:r w:rsidDel="00F14195">
          <w:delText>1.</w:delText>
        </w:r>
        <w:r w:rsidDel="00F14195">
          <w:tab/>
          <w:delText>T</w:delText>
        </w:r>
      </w:del>
      <w:del w:id="13546" w:author="Debbie Houldsworth" w:date="2020-05-06T08:32:00Z">
        <w:r w:rsidDel="00E85C3F">
          <w:delText>he Supply Number printed on Customers' bills and statements shall, subject to paragraph 3, or any direction from the Authority, conform to the following requirements:</w:delText>
        </w:r>
      </w:del>
    </w:p>
    <w:p w14:paraId="13BB28A3" w14:textId="73B7AE29" w:rsidR="00FB7917" w:rsidDel="00E85C3F" w:rsidRDefault="00FB7917" w:rsidP="00507770">
      <w:pPr>
        <w:pStyle w:val="MRAL2HangingIndent"/>
        <w:rPr>
          <w:del w:id="13547" w:author="Debbie Houldsworth" w:date="2020-05-06T08:32:00Z"/>
        </w:rPr>
      </w:pPr>
      <w:del w:id="13548" w:author="Debbie Houldsworth" w:date="2020-05-06T08:32:00Z">
        <w:r w:rsidDel="00E85C3F">
          <w:delText>(a)</w:delText>
        </w:r>
        <w:r w:rsidDel="00E85C3F">
          <w:tab/>
          <w:delText>it shall be printed in an appropriate and reasonable size and colour on the part of the bill or statement to be retained by the customer to ensure easy recognition by the customer; notwithstanding that, where more than 2 Supply Numbers are applicable to that Customer’s bill or statement, the position may be varied in accordance with paragraph 3;</w:delText>
        </w:r>
      </w:del>
    </w:p>
    <w:p w14:paraId="0E12AFE3" w14:textId="15F8DF25" w:rsidR="00FB7917" w:rsidDel="00E85C3F" w:rsidRDefault="00FB7917" w:rsidP="00507770">
      <w:pPr>
        <w:pStyle w:val="MRAL2HangingIndent"/>
        <w:rPr>
          <w:del w:id="13549" w:author="Debbie Houldsworth" w:date="2020-05-06T08:32:00Z"/>
        </w:rPr>
      </w:pPr>
      <w:del w:id="13550" w:author="Debbie Houldsworth" w:date="2020-05-06T08:32:00Z">
        <w:r w:rsidDel="00E85C3F">
          <w:delText>(b)</w:delText>
        </w:r>
        <w:r w:rsidDel="00E85C3F">
          <w:tab/>
          <w:delText>data items 1 to 3 and data items 4 to 6 of Schedule 2 shall be represented on separate lines;</w:delText>
        </w:r>
      </w:del>
    </w:p>
    <w:p w14:paraId="7DF2538E" w14:textId="153B6246" w:rsidR="00FB7917" w:rsidDel="00E85C3F" w:rsidRDefault="00FB7917" w:rsidP="00507770">
      <w:pPr>
        <w:pStyle w:val="MRAL2HangingIndent"/>
        <w:rPr>
          <w:del w:id="13551" w:author="Debbie Houldsworth" w:date="2020-05-06T08:32:00Z"/>
        </w:rPr>
      </w:pPr>
      <w:del w:id="13552" w:author="Debbie Houldsworth" w:date="2020-05-06T08:32:00Z">
        <w:r w:rsidDel="00E85C3F">
          <w:delText>(c)</w:delText>
        </w:r>
        <w:r w:rsidDel="00E85C3F">
          <w:tab/>
          <w:delText>data items 1 to 3 of Schedule 2 shall be below data items 4 to 6 of Schedule 2;</w:delText>
        </w:r>
      </w:del>
    </w:p>
    <w:p w14:paraId="547C6259" w14:textId="6E268E7F" w:rsidR="00FB7917" w:rsidDel="00E85C3F" w:rsidRDefault="00FB7917" w:rsidP="00507770">
      <w:pPr>
        <w:pStyle w:val="MRAL2HangingIndent"/>
        <w:rPr>
          <w:del w:id="13553" w:author="Debbie Houldsworth" w:date="2020-05-06T08:32:00Z"/>
        </w:rPr>
      </w:pPr>
      <w:del w:id="13554" w:author="Debbie Houldsworth" w:date="2020-05-06T08:32:00Z">
        <w:r w:rsidDel="00E85C3F">
          <w:delText>(d)</w:delText>
        </w:r>
        <w:r w:rsidDel="00E85C3F">
          <w:tab/>
          <w:delText>both lines shall be preceded by a single capital S, making full use of the space available; and</w:delText>
        </w:r>
      </w:del>
    </w:p>
    <w:p w14:paraId="42D5E299" w14:textId="24286C29" w:rsidR="00FB7917" w:rsidDel="00F14195" w:rsidRDefault="00FB7917" w:rsidP="00507770">
      <w:pPr>
        <w:pStyle w:val="MRAL2HangingIndent"/>
        <w:rPr>
          <w:del w:id="13555" w:author="Debbie Houldsworth" w:date="2020-05-13T07:06:00Z"/>
        </w:rPr>
      </w:pPr>
      <w:del w:id="13556" w:author="Debbie Houldsworth" w:date="2020-05-06T08:32:00Z">
        <w:r w:rsidDel="00E85C3F">
          <w:delText>(e)</w:delText>
        </w:r>
        <w:r w:rsidDel="00E85C3F">
          <w:tab/>
          <w:delText>each data item containing more than one digit shall be presented in a separate block. For data items 4 to 6 of Schedule 2, when printing these values in a Supply Number, full physical length of these data items will be used.  This will require the use of leading zeroes for any value whose length is less than total length for that data item defined in the DTC.</w:delText>
        </w:r>
      </w:del>
    </w:p>
    <w:p w14:paraId="2262E180" w14:textId="7600A090" w:rsidR="00FB7917" w:rsidDel="00AE1CD5" w:rsidRDefault="00FB7917">
      <w:pPr>
        <w:pStyle w:val="MRAL1HangingIndent"/>
        <w:rPr>
          <w:del w:id="13557" w:author="Debbie Houldsworth" w:date="2020-05-12T16:57:00Z"/>
        </w:rPr>
      </w:pPr>
      <w:del w:id="13558" w:author="Debbie Houldsworth" w:date="2020-05-12T16:57:00Z">
        <w:r w:rsidDel="00AE1CD5">
          <w:delText>2.</w:delText>
        </w:r>
        <w:r w:rsidDel="00AE1CD5">
          <w:tab/>
        </w:r>
      </w:del>
      <w:del w:id="13559" w:author="Debbie Houldsworth" w:date="2020-05-06T08:31:00Z">
        <w:r w:rsidDel="00E85C3F">
          <w:delText>Each Supplier shall comply with the requirements of paragraph 1 by printing the Supply Number on customers' bills and statements in the format illustrated in the examples below (excluding annotations):</w:delText>
        </w:r>
      </w:del>
    </w:p>
    <w:p w14:paraId="46719DC7" w14:textId="111CA216" w:rsidR="00FB7917" w:rsidDel="00AE1CD5" w:rsidRDefault="00FB7917">
      <w:pPr>
        <w:pStyle w:val="BodyText"/>
        <w:ind w:left="720" w:hanging="720"/>
        <w:jc w:val="left"/>
        <w:rPr>
          <w:del w:id="13560" w:author="Debbie Houldsworth" w:date="2020-05-12T16:57:00Z"/>
        </w:rPr>
      </w:pPr>
      <w:del w:id="13561" w:author="Debbie Houldsworth" w:date="2020-05-06T08:31:00Z">
        <w:r w:rsidDel="00E85C3F">
          <w:delText>Example a) Supply numbers with leading zero in Profile Class Id only</w:delText>
        </w:r>
      </w:del>
    </w:p>
    <w:tbl>
      <w:tblPr>
        <w:tblW w:w="69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6"/>
        <w:gridCol w:w="997"/>
        <w:gridCol w:w="704"/>
        <w:gridCol w:w="1984"/>
        <w:gridCol w:w="856"/>
        <w:gridCol w:w="1129"/>
      </w:tblGrid>
      <w:tr w:rsidR="00FB7917" w:rsidDel="00AE1CD5" w14:paraId="7CACAC2F" w14:textId="73948F97">
        <w:trPr>
          <w:jc w:val="center"/>
          <w:del w:id="13562" w:author="Debbie Houldsworth" w:date="2020-05-12T16:57:00Z"/>
        </w:trPr>
        <w:tc>
          <w:tcPr>
            <w:tcW w:w="1276" w:type="dxa"/>
            <w:tcBorders>
              <w:top w:val="nil"/>
              <w:left w:val="nil"/>
              <w:bottom w:val="nil"/>
              <w:right w:val="nil"/>
            </w:tcBorders>
            <w:tcMar>
              <w:top w:w="28" w:type="dxa"/>
              <w:left w:w="57" w:type="dxa"/>
              <w:bottom w:w="28" w:type="dxa"/>
              <w:right w:w="57" w:type="dxa"/>
            </w:tcMar>
            <w:vAlign w:val="center"/>
          </w:tcPr>
          <w:p w14:paraId="0FBEB091" w14:textId="1282DD84" w:rsidR="00FB7917" w:rsidDel="00AE1CD5" w:rsidRDefault="00FB7917">
            <w:pPr>
              <w:pStyle w:val="BodyText"/>
              <w:spacing w:after="0"/>
              <w:rPr>
                <w:del w:id="13563" w:author="Debbie Houldsworth" w:date="2020-05-12T16:57:00Z"/>
              </w:rPr>
            </w:pPr>
          </w:p>
        </w:tc>
        <w:tc>
          <w:tcPr>
            <w:tcW w:w="1701" w:type="dxa"/>
            <w:gridSpan w:val="2"/>
            <w:tcBorders>
              <w:top w:val="nil"/>
              <w:left w:val="nil"/>
              <w:bottom w:val="nil"/>
              <w:right w:val="nil"/>
            </w:tcBorders>
            <w:tcMar>
              <w:top w:w="28" w:type="dxa"/>
              <w:left w:w="57" w:type="dxa"/>
              <w:bottom w:w="28" w:type="dxa"/>
              <w:right w:w="57" w:type="dxa"/>
            </w:tcMar>
            <w:vAlign w:val="center"/>
          </w:tcPr>
          <w:p w14:paraId="218852EA" w14:textId="4784AE3C" w:rsidR="00FB7917" w:rsidDel="00E85C3F" w:rsidRDefault="00FB7917">
            <w:pPr>
              <w:pStyle w:val="BodyText"/>
              <w:spacing w:after="0"/>
              <w:jc w:val="center"/>
              <w:rPr>
                <w:del w:id="13564" w:author="Debbie Houldsworth" w:date="2020-05-06T08:31:00Z"/>
                <w:sz w:val="22"/>
              </w:rPr>
            </w:pPr>
            <w:del w:id="13565" w:author="Debbie Houldsworth" w:date="2020-05-06T08:31:00Z">
              <w:r w:rsidDel="00E85C3F">
                <w:rPr>
                  <w:sz w:val="22"/>
                </w:rPr>
                <w:delText>Profile</w:delText>
              </w:r>
            </w:del>
          </w:p>
          <w:p w14:paraId="05E1A33E" w14:textId="4178DB48" w:rsidR="00FB7917" w:rsidDel="00AE1CD5" w:rsidRDefault="00FB7917">
            <w:pPr>
              <w:pStyle w:val="BodyText"/>
              <w:spacing w:after="0"/>
              <w:jc w:val="center"/>
              <w:rPr>
                <w:del w:id="13566" w:author="Debbie Houldsworth" w:date="2020-05-12T16:57:00Z"/>
              </w:rPr>
            </w:pPr>
            <w:del w:id="13567" w:author="Debbie Houldsworth" w:date="2020-05-06T08:31:00Z">
              <w:r w:rsidDel="00E85C3F">
                <w:rPr>
                  <w:sz w:val="22"/>
                </w:rPr>
                <w:delText>Class Id</w:delText>
              </w:r>
            </w:del>
          </w:p>
        </w:tc>
        <w:tc>
          <w:tcPr>
            <w:tcW w:w="1984" w:type="dxa"/>
            <w:tcBorders>
              <w:top w:val="nil"/>
              <w:left w:val="nil"/>
              <w:bottom w:val="nil"/>
              <w:right w:val="nil"/>
            </w:tcBorders>
            <w:tcMar>
              <w:top w:w="28" w:type="dxa"/>
              <w:left w:w="57" w:type="dxa"/>
              <w:bottom w:w="28" w:type="dxa"/>
              <w:right w:w="57" w:type="dxa"/>
            </w:tcMar>
            <w:vAlign w:val="center"/>
          </w:tcPr>
          <w:p w14:paraId="3C4038E5" w14:textId="54813A30" w:rsidR="00FB7917" w:rsidDel="00AE1CD5" w:rsidRDefault="00FB7917">
            <w:pPr>
              <w:pStyle w:val="BodyText"/>
              <w:spacing w:after="0"/>
              <w:jc w:val="center"/>
              <w:rPr>
                <w:del w:id="13568" w:author="Debbie Houldsworth" w:date="2020-05-12T16:57:00Z"/>
              </w:rPr>
            </w:pPr>
            <w:del w:id="13569" w:author="Debbie Houldsworth" w:date="2020-05-06T08:31:00Z">
              <w:r w:rsidDel="00E85C3F">
                <w:rPr>
                  <w:sz w:val="22"/>
                </w:rPr>
                <w:delText>Meter Timeswitch Code</w:delText>
              </w:r>
            </w:del>
          </w:p>
        </w:tc>
        <w:tc>
          <w:tcPr>
            <w:tcW w:w="1985" w:type="dxa"/>
            <w:gridSpan w:val="2"/>
            <w:tcBorders>
              <w:top w:val="nil"/>
              <w:left w:val="nil"/>
              <w:bottom w:val="nil"/>
              <w:right w:val="nil"/>
            </w:tcBorders>
            <w:tcMar>
              <w:top w:w="28" w:type="dxa"/>
              <w:left w:w="57" w:type="dxa"/>
              <w:bottom w:w="28" w:type="dxa"/>
              <w:right w:w="57" w:type="dxa"/>
            </w:tcMar>
            <w:vAlign w:val="center"/>
          </w:tcPr>
          <w:p w14:paraId="06D38BF3" w14:textId="7CA225E4" w:rsidR="00FB7917" w:rsidDel="00AE1CD5" w:rsidRDefault="00FB7917">
            <w:pPr>
              <w:pStyle w:val="BodyText"/>
              <w:spacing w:after="0"/>
              <w:jc w:val="center"/>
              <w:rPr>
                <w:del w:id="13570" w:author="Debbie Houldsworth" w:date="2020-05-12T16:57:00Z"/>
              </w:rPr>
            </w:pPr>
            <w:del w:id="13571" w:author="Debbie Houldsworth" w:date="2020-05-06T08:31:00Z">
              <w:r w:rsidDel="00E85C3F">
                <w:rPr>
                  <w:sz w:val="22"/>
                </w:rPr>
                <w:delText>Line Loss Factor Class Id</w:delText>
              </w:r>
            </w:del>
          </w:p>
        </w:tc>
      </w:tr>
      <w:tr w:rsidR="00FB7917" w:rsidDel="00AE1CD5" w14:paraId="5ABEA668" w14:textId="3B3DB92C">
        <w:trPr>
          <w:jc w:val="center"/>
          <w:del w:id="13572" w:author="Debbie Houldsworth" w:date="2020-05-12T16:57:00Z"/>
        </w:trPr>
        <w:tc>
          <w:tcPr>
            <w:tcW w:w="1276" w:type="dxa"/>
            <w:tcBorders>
              <w:top w:val="nil"/>
              <w:left w:val="nil"/>
              <w:right w:val="nil"/>
            </w:tcBorders>
            <w:tcMar>
              <w:top w:w="28" w:type="dxa"/>
              <w:left w:w="57" w:type="dxa"/>
              <w:bottom w:w="28" w:type="dxa"/>
              <w:right w:w="57" w:type="dxa"/>
            </w:tcMar>
            <w:vAlign w:val="center"/>
          </w:tcPr>
          <w:p w14:paraId="07568F26" w14:textId="44F644C2" w:rsidR="00FB7917" w:rsidDel="00AE1CD5" w:rsidRDefault="00FB7917">
            <w:pPr>
              <w:pStyle w:val="BodyText"/>
              <w:spacing w:after="0"/>
              <w:rPr>
                <w:del w:id="13573" w:author="Debbie Houldsworth" w:date="2020-05-12T16:57:00Z"/>
              </w:rPr>
            </w:pPr>
          </w:p>
        </w:tc>
        <w:tc>
          <w:tcPr>
            <w:tcW w:w="1701" w:type="dxa"/>
            <w:gridSpan w:val="2"/>
            <w:tcBorders>
              <w:top w:val="nil"/>
              <w:left w:val="nil"/>
              <w:right w:val="nil"/>
            </w:tcBorders>
            <w:tcMar>
              <w:top w:w="28" w:type="dxa"/>
              <w:left w:w="57" w:type="dxa"/>
              <w:bottom w:w="28" w:type="dxa"/>
              <w:right w:w="57" w:type="dxa"/>
            </w:tcMar>
            <w:vAlign w:val="center"/>
          </w:tcPr>
          <w:p w14:paraId="1EBE52E3" w14:textId="18056193" w:rsidR="00FB7917" w:rsidDel="00AE1CD5" w:rsidRDefault="006D5551">
            <w:pPr>
              <w:pStyle w:val="BodyText"/>
              <w:spacing w:after="0"/>
              <w:rPr>
                <w:del w:id="13574" w:author="Debbie Houldsworth" w:date="2020-05-12T16:57:00Z"/>
                <w:sz w:val="56"/>
              </w:rPr>
            </w:pPr>
            <w:del w:id="13575" w:author="Debbie Houldsworth" w:date="2020-05-12T16:57:00Z">
              <w:r w:rsidRPr="000B65BB" w:rsidDel="00AE1CD5">
                <w:rPr>
                  <w:noProof/>
                  <w:sz w:val="20"/>
                  <w:lang w:eastAsia="en-GB"/>
                </w:rPr>
                <mc:AlternateContent>
                  <mc:Choice Requires="wpg">
                    <w:drawing>
                      <wp:anchor distT="0" distB="0" distL="114300" distR="114300" simplePos="0" relativeHeight="251657216" behindDoc="0" locked="0" layoutInCell="1" allowOverlap="1" wp14:anchorId="4BD4FD51" wp14:editId="34B90E2A">
                        <wp:simplePos x="0" y="0"/>
                        <wp:positionH relativeFrom="column">
                          <wp:posOffset>509270</wp:posOffset>
                        </wp:positionH>
                        <wp:positionV relativeFrom="paragraph">
                          <wp:posOffset>-3810</wp:posOffset>
                        </wp:positionV>
                        <wp:extent cx="2395855" cy="457835"/>
                        <wp:effectExtent l="0" t="0" r="23495" b="37465"/>
                        <wp:wrapNone/>
                        <wp:docPr id="11"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95855" cy="457835"/>
                                  <a:chOff x="4170" y="14127"/>
                                  <a:chExt cx="3773" cy="721"/>
                                </a:xfrm>
                              </wpg:grpSpPr>
                              <wps:wsp>
                                <wps:cNvPr id="12" name="Line 31"/>
                                <wps:cNvCnPr>
                                  <a:cxnSpLocks noChangeShapeType="1"/>
                                </wps:cNvCnPr>
                                <wps:spPr bwMode="auto">
                                  <a:xfrm>
                                    <a:off x="4170" y="14127"/>
                                    <a:ext cx="0" cy="72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32"/>
                                <wps:cNvCnPr>
                                  <a:cxnSpLocks noChangeShapeType="1"/>
                                </wps:cNvCnPr>
                                <wps:spPr bwMode="auto">
                                  <a:xfrm flipH="1">
                                    <a:off x="7943" y="14127"/>
                                    <a:ext cx="0" cy="61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33"/>
                                <wps:cNvCnPr>
                                  <a:cxnSpLocks noChangeShapeType="1"/>
                                </wps:cNvCnPr>
                                <wps:spPr bwMode="auto">
                                  <a:xfrm flipH="1">
                                    <a:off x="5970" y="14187"/>
                                    <a:ext cx="1" cy="57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23CBDB4E" id="Group 30" o:spid="_x0000_s1026" style="position:absolute;margin-left:40.1pt;margin-top:-.3pt;width:188.65pt;height:36.05pt;z-index:251657216" coordorigin="4170,14127" coordsize="3773,7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">
                        <v:line id="Line 31" o:spid="_x0000_s1027" style="position:absolute;visibility:visible;mso-wrap-style:square" from="4170,14127" to="4170,14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line id="Line 32" o:spid="_x0000_s1028" style="position:absolute;flip:x;visibility:visible;mso-wrap-style:square" from="7943,14127" to="7943,147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"/>
                        <v:line id="Line 33" o:spid="_x0000_s1029" style="position:absolute;flip:x;visibility:visible;mso-wrap-style:square" from="5970,14187" to="5971,14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group>
                    </w:pict>
                  </mc:Fallback>
                </mc:AlternateContent>
              </w:r>
            </w:del>
          </w:p>
        </w:tc>
        <w:tc>
          <w:tcPr>
            <w:tcW w:w="1984" w:type="dxa"/>
            <w:tcBorders>
              <w:top w:val="nil"/>
              <w:left w:val="nil"/>
              <w:right w:val="nil"/>
            </w:tcBorders>
            <w:tcMar>
              <w:top w:w="28" w:type="dxa"/>
              <w:left w:w="57" w:type="dxa"/>
              <w:bottom w:w="28" w:type="dxa"/>
              <w:right w:w="57" w:type="dxa"/>
            </w:tcMar>
            <w:vAlign w:val="center"/>
          </w:tcPr>
          <w:p w14:paraId="067E9D25" w14:textId="217D0E0F" w:rsidR="00FB7917" w:rsidDel="00AE1CD5" w:rsidRDefault="00FB7917">
            <w:pPr>
              <w:pStyle w:val="BodyText"/>
              <w:spacing w:after="0"/>
              <w:rPr>
                <w:del w:id="13576" w:author="Debbie Houldsworth" w:date="2020-05-12T16:57:00Z"/>
                <w:sz w:val="56"/>
              </w:rPr>
            </w:pPr>
          </w:p>
        </w:tc>
        <w:tc>
          <w:tcPr>
            <w:tcW w:w="1985" w:type="dxa"/>
            <w:gridSpan w:val="2"/>
            <w:tcBorders>
              <w:top w:val="nil"/>
              <w:left w:val="nil"/>
              <w:right w:val="nil"/>
            </w:tcBorders>
            <w:tcMar>
              <w:top w:w="28" w:type="dxa"/>
              <w:left w:w="57" w:type="dxa"/>
              <w:bottom w:w="28" w:type="dxa"/>
              <w:right w:w="57" w:type="dxa"/>
            </w:tcMar>
            <w:vAlign w:val="center"/>
          </w:tcPr>
          <w:p w14:paraId="425F3D47" w14:textId="55911E21" w:rsidR="00FB7917" w:rsidDel="00AE1CD5" w:rsidRDefault="00FB7917">
            <w:pPr>
              <w:pStyle w:val="BodyText"/>
              <w:spacing w:after="0"/>
              <w:rPr>
                <w:del w:id="13577" w:author="Debbie Houldsworth" w:date="2020-05-12T16:57:00Z"/>
                <w:sz w:val="56"/>
              </w:rPr>
            </w:pPr>
          </w:p>
        </w:tc>
      </w:tr>
      <w:tr w:rsidR="00FB7917" w:rsidDel="00E85C3F" w14:paraId="6D246842" w14:textId="2D4B8497">
        <w:trPr>
          <w:cantSplit/>
          <w:jc w:val="center"/>
          <w:del w:id="13578" w:author="Debbie Houldsworth" w:date="2020-05-06T08:31:00Z"/>
        </w:trPr>
        <w:tc>
          <w:tcPr>
            <w:tcW w:w="1276" w:type="dxa"/>
            <w:vMerge w:val="restart"/>
            <w:tcMar>
              <w:top w:w="28" w:type="dxa"/>
              <w:left w:w="57" w:type="dxa"/>
              <w:bottom w:w="28" w:type="dxa"/>
              <w:right w:w="57" w:type="dxa"/>
            </w:tcMar>
            <w:vAlign w:val="center"/>
          </w:tcPr>
          <w:p w14:paraId="5F02C6E9" w14:textId="2509D3D9" w:rsidR="00FB7917" w:rsidDel="00E85C3F" w:rsidRDefault="00FB7917">
            <w:pPr>
              <w:pStyle w:val="BodyText"/>
              <w:spacing w:after="0"/>
              <w:jc w:val="center"/>
              <w:rPr>
                <w:del w:id="13579" w:author="Debbie Houldsworth" w:date="2020-05-06T08:31:00Z"/>
                <w:sz w:val="96"/>
              </w:rPr>
            </w:pPr>
            <w:del w:id="13580" w:author="Debbie Houldsworth" w:date="2020-05-06T08:31:00Z">
              <w:r w:rsidDel="00E85C3F">
                <w:rPr>
                  <w:sz w:val="96"/>
                </w:rPr>
                <w:delText>S</w:delText>
              </w:r>
            </w:del>
          </w:p>
        </w:tc>
        <w:tc>
          <w:tcPr>
            <w:tcW w:w="1701" w:type="dxa"/>
            <w:gridSpan w:val="2"/>
            <w:tcMar>
              <w:top w:w="28" w:type="dxa"/>
              <w:left w:w="57" w:type="dxa"/>
              <w:bottom w:w="28" w:type="dxa"/>
              <w:right w:w="57" w:type="dxa"/>
            </w:tcMar>
            <w:vAlign w:val="center"/>
          </w:tcPr>
          <w:p w14:paraId="0895BE67" w14:textId="77CE97C4" w:rsidR="00FB7917" w:rsidDel="00E85C3F" w:rsidRDefault="00FB7917">
            <w:pPr>
              <w:pStyle w:val="BodyText"/>
              <w:spacing w:after="0"/>
              <w:jc w:val="center"/>
              <w:rPr>
                <w:del w:id="13581" w:author="Debbie Houldsworth" w:date="2020-05-06T08:31:00Z"/>
                <w:sz w:val="52"/>
              </w:rPr>
            </w:pPr>
            <w:del w:id="13582" w:author="Debbie Houldsworth" w:date="2020-05-06T08:31:00Z">
              <w:r w:rsidDel="00E85C3F">
                <w:rPr>
                  <w:sz w:val="52"/>
                </w:rPr>
                <w:delText>08</w:delText>
              </w:r>
            </w:del>
          </w:p>
        </w:tc>
        <w:tc>
          <w:tcPr>
            <w:tcW w:w="1984" w:type="dxa"/>
            <w:tcMar>
              <w:top w:w="28" w:type="dxa"/>
              <w:left w:w="57" w:type="dxa"/>
              <w:bottom w:w="28" w:type="dxa"/>
              <w:right w:w="57" w:type="dxa"/>
            </w:tcMar>
            <w:vAlign w:val="center"/>
          </w:tcPr>
          <w:p w14:paraId="73B61C27" w14:textId="0405510D" w:rsidR="00FB7917" w:rsidDel="00E85C3F" w:rsidRDefault="00FB7917">
            <w:pPr>
              <w:pStyle w:val="BodyText"/>
              <w:spacing w:after="0"/>
              <w:jc w:val="center"/>
              <w:rPr>
                <w:del w:id="13583" w:author="Debbie Houldsworth" w:date="2020-05-06T08:31:00Z"/>
                <w:sz w:val="52"/>
              </w:rPr>
            </w:pPr>
            <w:del w:id="13584" w:author="Debbie Houldsworth" w:date="2020-05-06T08:31:00Z">
              <w:r w:rsidDel="00E85C3F">
                <w:rPr>
                  <w:sz w:val="52"/>
                </w:rPr>
                <w:delText>123</w:delText>
              </w:r>
            </w:del>
          </w:p>
        </w:tc>
        <w:tc>
          <w:tcPr>
            <w:tcW w:w="1985" w:type="dxa"/>
            <w:gridSpan w:val="2"/>
            <w:tcMar>
              <w:top w:w="28" w:type="dxa"/>
              <w:left w:w="57" w:type="dxa"/>
              <w:bottom w:w="28" w:type="dxa"/>
              <w:right w:w="57" w:type="dxa"/>
            </w:tcMar>
            <w:vAlign w:val="center"/>
          </w:tcPr>
          <w:p w14:paraId="2C6300DA" w14:textId="200CFCD0" w:rsidR="00FB7917" w:rsidDel="00E85C3F" w:rsidRDefault="00FB7917">
            <w:pPr>
              <w:pStyle w:val="BodyText"/>
              <w:spacing w:after="0"/>
              <w:jc w:val="center"/>
              <w:rPr>
                <w:del w:id="13585" w:author="Debbie Houldsworth" w:date="2020-05-06T08:31:00Z"/>
                <w:sz w:val="52"/>
              </w:rPr>
            </w:pPr>
            <w:del w:id="13586" w:author="Debbie Houldsworth" w:date="2020-05-06T08:31:00Z">
              <w:r w:rsidDel="00E85C3F">
                <w:rPr>
                  <w:sz w:val="52"/>
                </w:rPr>
                <w:delText>456</w:delText>
              </w:r>
            </w:del>
          </w:p>
        </w:tc>
      </w:tr>
      <w:tr w:rsidR="00FB7917" w:rsidDel="00E85C3F" w14:paraId="5C3015AC" w14:textId="09BBDAEF">
        <w:trPr>
          <w:cantSplit/>
          <w:jc w:val="center"/>
          <w:del w:id="13587" w:author="Debbie Houldsworth" w:date="2020-05-06T08:31:00Z"/>
        </w:trPr>
        <w:tc>
          <w:tcPr>
            <w:tcW w:w="1276" w:type="dxa"/>
            <w:vMerge/>
            <w:tcBorders>
              <w:bottom w:val="single" w:sz="4" w:space="0" w:color="000000"/>
            </w:tcBorders>
            <w:tcMar>
              <w:top w:w="28" w:type="dxa"/>
              <w:left w:w="57" w:type="dxa"/>
              <w:bottom w:w="28" w:type="dxa"/>
              <w:right w:w="57" w:type="dxa"/>
            </w:tcMar>
            <w:vAlign w:val="center"/>
          </w:tcPr>
          <w:p w14:paraId="28C0AD9B" w14:textId="452A6434" w:rsidR="00FB7917" w:rsidDel="00E85C3F" w:rsidRDefault="00FB7917">
            <w:pPr>
              <w:pStyle w:val="BodyText"/>
              <w:spacing w:after="0"/>
              <w:rPr>
                <w:del w:id="13588" w:author="Debbie Houldsworth" w:date="2020-05-06T08:31:00Z"/>
                <w:sz w:val="96"/>
              </w:rPr>
            </w:pPr>
          </w:p>
        </w:tc>
        <w:tc>
          <w:tcPr>
            <w:tcW w:w="997" w:type="dxa"/>
            <w:tcBorders>
              <w:bottom w:val="single" w:sz="4" w:space="0" w:color="000000"/>
            </w:tcBorders>
            <w:tcMar>
              <w:top w:w="28" w:type="dxa"/>
              <w:left w:w="57" w:type="dxa"/>
              <w:bottom w:w="28" w:type="dxa"/>
              <w:right w:w="57" w:type="dxa"/>
            </w:tcMar>
            <w:vAlign w:val="center"/>
          </w:tcPr>
          <w:p w14:paraId="02D0D014" w14:textId="3A2AF7F1" w:rsidR="00FB7917" w:rsidDel="00E85C3F" w:rsidRDefault="00FB7917">
            <w:pPr>
              <w:pStyle w:val="BodyText"/>
              <w:spacing w:after="0"/>
              <w:jc w:val="center"/>
              <w:rPr>
                <w:del w:id="13589" w:author="Debbie Houldsworth" w:date="2020-05-06T08:31:00Z"/>
                <w:sz w:val="52"/>
              </w:rPr>
            </w:pPr>
            <w:del w:id="13590" w:author="Debbie Houldsworth" w:date="2020-05-06T08:31:00Z">
              <w:r w:rsidDel="00E85C3F">
                <w:rPr>
                  <w:sz w:val="52"/>
                </w:rPr>
                <w:delText>23</w:delText>
              </w:r>
            </w:del>
          </w:p>
        </w:tc>
        <w:tc>
          <w:tcPr>
            <w:tcW w:w="3544" w:type="dxa"/>
            <w:gridSpan w:val="3"/>
            <w:tcBorders>
              <w:bottom w:val="single" w:sz="4" w:space="0" w:color="000000"/>
            </w:tcBorders>
            <w:tcMar>
              <w:top w:w="28" w:type="dxa"/>
              <w:left w:w="57" w:type="dxa"/>
              <w:bottom w:w="28" w:type="dxa"/>
              <w:right w:w="57" w:type="dxa"/>
            </w:tcMar>
            <w:vAlign w:val="center"/>
          </w:tcPr>
          <w:p w14:paraId="1FCB4EA8" w14:textId="72096200" w:rsidR="00FB7917" w:rsidDel="00E85C3F" w:rsidRDefault="00FB7917">
            <w:pPr>
              <w:pStyle w:val="BodyText"/>
              <w:spacing w:after="0"/>
              <w:jc w:val="center"/>
              <w:rPr>
                <w:del w:id="13591" w:author="Debbie Houldsworth" w:date="2020-05-06T08:31:00Z"/>
                <w:sz w:val="52"/>
                <w:u w:val="single"/>
              </w:rPr>
            </w:pPr>
            <w:del w:id="13592" w:author="Debbie Houldsworth" w:date="2020-05-06T08:31:00Z">
              <w:r w:rsidDel="00E85C3F">
                <w:rPr>
                  <w:sz w:val="52"/>
                  <w:u w:val="single"/>
                </w:rPr>
                <w:delText>6789</w:delText>
              </w:r>
              <w:r w:rsidDel="00E85C3F">
                <w:rPr>
                  <w:sz w:val="52"/>
                </w:rPr>
                <w:delText xml:space="preserve">  </w:delText>
              </w:r>
              <w:r w:rsidDel="00E85C3F">
                <w:rPr>
                  <w:sz w:val="52"/>
                  <w:u w:val="single"/>
                </w:rPr>
                <w:delText>0123</w:delText>
              </w:r>
            </w:del>
          </w:p>
        </w:tc>
        <w:tc>
          <w:tcPr>
            <w:tcW w:w="1129" w:type="dxa"/>
            <w:tcBorders>
              <w:bottom w:val="single" w:sz="4" w:space="0" w:color="000000"/>
            </w:tcBorders>
            <w:tcMar>
              <w:top w:w="28" w:type="dxa"/>
              <w:left w:w="57" w:type="dxa"/>
              <w:bottom w:w="28" w:type="dxa"/>
              <w:right w:w="57" w:type="dxa"/>
            </w:tcMar>
            <w:vAlign w:val="center"/>
          </w:tcPr>
          <w:p w14:paraId="55955022" w14:textId="72823F1B" w:rsidR="00FB7917" w:rsidDel="00E85C3F" w:rsidRDefault="00FB7917">
            <w:pPr>
              <w:pStyle w:val="BodyText"/>
              <w:spacing w:after="0"/>
              <w:jc w:val="center"/>
              <w:rPr>
                <w:del w:id="13593" w:author="Debbie Houldsworth" w:date="2020-05-06T08:31:00Z"/>
                <w:sz w:val="52"/>
              </w:rPr>
            </w:pPr>
            <w:del w:id="13594" w:author="Debbie Houldsworth" w:date="2020-05-06T08:31:00Z">
              <w:r w:rsidDel="00E85C3F">
                <w:rPr>
                  <w:sz w:val="52"/>
                  <w:u w:val="single"/>
                </w:rPr>
                <w:delText>45</w:delText>
              </w:r>
              <w:r w:rsidDel="00E85C3F">
                <w:rPr>
                  <w:sz w:val="52"/>
                </w:rPr>
                <w:delText>6</w:delText>
              </w:r>
            </w:del>
          </w:p>
        </w:tc>
      </w:tr>
      <w:tr w:rsidR="00FB7917" w:rsidDel="00E85C3F" w14:paraId="6D93EC0A" w14:textId="567B3B39">
        <w:trPr>
          <w:jc w:val="center"/>
          <w:del w:id="13595" w:author="Debbie Houldsworth" w:date="2020-05-06T08:31:00Z"/>
        </w:trPr>
        <w:tc>
          <w:tcPr>
            <w:tcW w:w="1276" w:type="dxa"/>
            <w:tcBorders>
              <w:left w:val="nil"/>
              <w:bottom w:val="nil"/>
              <w:right w:val="nil"/>
            </w:tcBorders>
            <w:tcMar>
              <w:top w:w="28" w:type="dxa"/>
              <w:left w:w="57" w:type="dxa"/>
              <w:bottom w:w="28" w:type="dxa"/>
              <w:right w:w="57" w:type="dxa"/>
            </w:tcMar>
            <w:vAlign w:val="center"/>
          </w:tcPr>
          <w:p w14:paraId="3BBC41D9" w14:textId="06CABA80" w:rsidR="00FB7917" w:rsidDel="00E85C3F" w:rsidRDefault="00FB7917">
            <w:pPr>
              <w:pStyle w:val="BodyText"/>
              <w:spacing w:after="0"/>
              <w:rPr>
                <w:del w:id="13596" w:author="Debbie Houldsworth" w:date="2020-05-06T08:31:00Z"/>
              </w:rPr>
            </w:pPr>
          </w:p>
        </w:tc>
        <w:tc>
          <w:tcPr>
            <w:tcW w:w="997" w:type="dxa"/>
            <w:tcBorders>
              <w:left w:val="nil"/>
              <w:bottom w:val="nil"/>
              <w:right w:val="nil"/>
            </w:tcBorders>
            <w:tcMar>
              <w:top w:w="28" w:type="dxa"/>
              <w:left w:w="57" w:type="dxa"/>
              <w:bottom w:w="28" w:type="dxa"/>
              <w:right w:w="57" w:type="dxa"/>
            </w:tcMar>
            <w:vAlign w:val="center"/>
          </w:tcPr>
          <w:p w14:paraId="4036FDEB" w14:textId="2A617267" w:rsidR="00FB7917" w:rsidDel="00E85C3F" w:rsidRDefault="00FB7917">
            <w:pPr>
              <w:pStyle w:val="BodyText"/>
              <w:spacing w:after="0"/>
              <w:rPr>
                <w:del w:id="13597" w:author="Debbie Houldsworth" w:date="2020-05-06T08:31:00Z"/>
                <w:sz w:val="56"/>
              </w:rPr>
            </w:pPr>
          </w:p>
        </w:tc>
        <w:tc>
          <w:tcPr>
            <w:tcW w:w="3544" w:type="dxa"/>
            <w:gridSpan w:val="3"/>
            <w:tcBorders>
              <w:left w:val="nil"/>
              <w:bottom w:val="nil"/>
              <w:right w:val="nil"/>
            </w:tcBorders>
            <w:tcMar>
              <w:top w:w="28" w:type="dxa"/>
              <w:left w:w="57" w:type="dxa"/>
              <w:bottom w:w="28" w:type="dxa"/>
              <w:right w:w="57" w:type="dxa"/>
            </w:tcMar>
            <w:vAlign w:val="center"/>
          </w:tcPr>
          <w:p w14:paraId="18B80347" w14:textId="776EB234" w:rsidR="00FB7917" w:rsidDel="00E85C3F" w:rsidRDefault="00FB7917">
            <w:pPr>
              <w:pStyle w:val="BodyText"/>
              <w:spacing w:after="0"/>
              <w:rPr>
                <w:del w:id="13598" w:author="Debbie Houldsworth" w:date="2020-05-06T08:31:00Z"/>
                <w:sz w:val="56"/>
              </w:rPr>
            </w:pPr>
          </w:p>
        </w:tc>
        <w:tc>
          <w:tcPr>
            <w:tcW w:w="1129" w:type="dxa"/>
            <w:tcBorders>
              <w:left w:val="nil"/>
              <w:bottom w:val="nil"/>
              <w:right w:val="nil"/>
            </w:tcBorders>
            <w:tcMar>
              <w:top w:w="28" w:type="dxa"/>
              <w:left w:w="57" w:type="dxa"/>
              <w:bottom w:w="28" w:type="dxa"/>
              <w:right w:w="57" w:type="dxa"/>
            </w:tcMar>
            <w:vAlign w:val="center"/>
          </w:tcPr>
          <w:p w14:paraId="66628BA3" w14:textId="6CB77E75" w:rsidR="00FB7917" w:rsidDel="00E85C3F" w:rsidRDefault="00FB7917">
            <w:pPr>
              <w:pStyle w:val="BodyText"/>
              <w:spacing w:after="0"/>
              <w:rPr>
                <w:del w:id="13599" w:author="Debbie Houldsworth" w:date="2020-05-06T08:31:00Z"/>
                <w:sz w:val="56"/>
              </w:rPr>
            </w:pPr>
          </w:p>
        </w:tc>
      </w:tr>
      <w:tr w:rsidR="00FB7917" w:rsidDel="00E85C3F" w14:paraId="65F369BB" w14:textId="59B2695C">
        <w:trPr>
          <w:jc w:val="center"/>
          <w:del w:id="13600" w:author="Debbie Houldsworth" w:date="2020-05-06T08:31:00Z"/>
        </w:trPr>
        <w:tc>
          <w:tcPr>
            <w:tcW w:w="2273" w:type="dxa"/>
            <w:gridSpan w:val="2"/>
            <w:tcBorders>
              <w:top w:val="nil"/>
              <w:left w:val="nil"/>
              <w:bottom w:val="nil"/>
              <w:right w:val="nil"/>
            </w:tcBorders>
            <w:tcMar>
              <w:top w:w="28" w:type="dxa"/>
              <w:left w:w="57" w:type="dxa"/>
              <w:bottom w:w="28" w:type="dxa"/>
              <w:right w:w="57" w:type="dxa"/>
            </w:tcMar>
            <w:vAlign w:val="center"/>
          </w:tcPr>
          <w:p w14:paraId="5ED33730" w14:textId="084B4E4A" w:rsidR="00FB7917" w:rsidDel="00E85C3F" w:rsidRDefault="00FB7917">
            <w:pPr>
              <w:pStyle w:val="BodyText"/>
              <w:spacing w:after="0"/>
              <w:jc w:val="right"/>
              <w:rPr>
                <w:del w:id="13601" w:author="Debbie Houldsworth" w:date="2020-05-06T08:31:00Z"/>
              </w:rPr>
            </w:pPr>
            <w:del w:id="13602" w:author="Debbie Houldsworth" w:date="2020-05-06T08:31:00Z">
              <w:r w:rsidDel="00E85C3F">
                <w:rPr>
                  <w:sz w:val="22"/>
                </w:rPr>
                <w:delText>Distributor Id</w:delText>
              </w:r>
            </w:del>
          </w:p>
        </w:tc>
        <w:tc>
          <w:tcPr>
            <w:tcW w:w="3544" w:type="dxa"/>
            <w:gridSpan w:val="3"/>
            <w:tcBorders>
              <w:top w:val="nil"/>
              <w:left w:val="nil"/>
              <w:bottom w:val="nil"/>
              <w:right w:val="nil"/>
            </w:tcBorders>
            <w:tcMar>
              <w:top w:w="28" w:type="dxa"/>
              <w:left w:w="57" w:type="dxa"/>
              <w:bottom w:w="28" w:type="dxa"/>
              <w:right w:w="57" w:type="dxa"/>
            </w:tcMar>
            <w:vAlign w:val="center"/>
          </w:tcPr>
          <w:p w14:paraId="67F91A81" w14:textId="6E1BA243" w:rsidR="00FB7917" w:rsidDel="00E85C3F" w:rsidRDefault="00FB7917">
            <w:pPr>
              <w:pStyle w:val="BodyText"/>
              <w:spacing w:after="0"/>
              <w:jc w:val="center"/>
              <w:rPr>
                <w:del w:id="13603" w:author="Debbie Houldsworth" w:date="2020-05-06T08:31:00Z"/>
                <w:sz w:val="22"/>
              </w:rPr>
            </w:pPr>
            <w:del w:id="13604" w:author="Debbie Houldsworth" w:date="2020-05-06T08:31:00Z">
              <w:r w:rsidDel="00E85C3F">
                <w:rPr>
                  <w:sz w:val="22"/>
                </w:rPr>
                <w:delText>Unique ref number</w:delText>
              </w:r>
            </w:del>
          </w:p>
          <w:p w14:paraId="5A7AC08C" w14:textId="16009D8E" w:rsidR="00FB7917" w:rsidDel="00E85C3F" w:rsidRDefault="00FB7917">
            <w:pPr>
              <w:pStyle w:val="BodyText"/>
              <w:spacing w:after="0"/>
              <w:jc w:val="center"/>
              <w:rPr>
                <w:del w:id="13605" w:author="Debbie Houldsworth" w:date="2020-05-06T08:31:00Z"/>
                <w:sz w:val="22"/>
              </w:rPr>
            </w:pPr>
            <w:del w:id="13606" w:author="Debbie Houldsworth" w:date="2020-05-06T08:31:00Z">
              <w:r w:rsidDel="00E85C3F">
                <w:rPr>
                  <w:sz w:val="22"/>
                </w:rPr>
                <w:delText>(underlined numbers)</w:delText>
              </w:r>
            </w:del>
          </w:p>
        </w:tc>
        <w:tc>
          <w:tcPr>
            <w:tcW w:w="1129" w:type="dxa"/>
            <w:tcBorders>
              <w:top w:val="nil"/>
              <w:left w:val="nil"/>
              <w:bottom w:val="nil"/>
              <w:right w:val="nil"/>
            </w:tcBorders>
            <w:tcMar>
              <w:top w:w="28" w:type="dxa"/>
              <w:left w:w="57" w:type="dxa"/>
              <w:bottom w:w="28" w:type="dxa"/>
              <w:right w:w="57" w:type="dxa"/>
            </w:tcMar>
            <w:vAlign w:val="center"/>
          </w:tcPr>
          <w:p w14:paraId="3239941A" w14:textId="5F444907" w:rsidR="00FB7917" w:rsidDel="00E85C3F" w:rsidRDefault="00FB7917">
            <w:pPr>
              <w:pStyle w:val="BodyText"/>
              <w:spacing w:after="0"/>
              <w:rPr>
                <w:del w:id="13607" w:author="Debbie Houldsworth" w:date="2020-05-06T08:31:00Z"/>
              </w:rPr>
            </w:pPr>
            <w:del w:id="13608" w:author="Debbie Houldsworth" w:date="2020-05-06T08:31:00Z">
              <w:r w:rsidDel="00E85C3F">
                <w:rPr>
                  <w:sz w:val="22"/>
                </w:rPr>
                <w:delText>Check digit</w:delText>
              </w:r>
            </w:del>
          </w:p>
        </w:tc>
      </w:tr>
    </w:tbl>
    <w:p w14:paraId="462C254B" w14:textId="2C80C3C4" w:rsidR="00FB7917" w:rsidDel="00E85C3F" w:rsidRDefault="00FB7917">
      <w:pPr>
        <w:pStyle w:val="BodyText"/>
        <w:spacing w:before="80" w:after="80"/>
        <w:ind w:left="720" w:hanging="720"/>
        <w:jc w:val="left"/>
        <w:rPr>
          <w:del w:id="13609" w:author="Debbie Houldsworth" w:date="2020-05-06T08:31:00Z"/>
        </w:rPr>
      </w:pPr>
    </w:p>
    <w:p w14:paraId="269F797A" w14:textId="3E7BB0BE" w:rsidR="00FB7917" w:rsidDel="00E85C3F" w:rsidRDefault="00FB7917">
      <w:pPr>
        <w:pStyle w:val="BodyText"/>
        <w:ind w:left="720" w:hanging="720"/>
        <w:jc w:val="left"/>
        <w:rPr>
          <w:del w:id="13610" w:author="Debbie Houldsworth" w:date="2020-05-06T08:31:00Z"/>
        </w:rPr>
      </w:pPr>
      <w:del w:id="13611" w:author="Debbie Houldsworth" w:date="2020-05-06T08:31:00Z">
        <w:r w:rsidDel="00E85C3F">
          <w:delText>Example b) Supply numbers with leading zeroes in Profile Class Id, Meter Timeswitch Class and Line Loss Factor Class Id</w:delText>
        </w:r>
      </w:del>
    </w:p>
    <w:tbl>
      <w:tblPr>
        <w:tblW w:w="69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6"/>
        <w:gridCol w:w="997"/>
        <w:gridCol w:w="704"/>
        <w:gridCol w:w="1984"/>
        <w:gridCol w:w="856"/>
        <w:gridCol w:w="1129"/>
      </w:tblGrid>
      <w:tr w:rsidR="00FB7917" w:rsidDel="00E85C3F" w14:paraId="0A98D447" w14:textId="2B003719">
        <w:trPr>
          <w:jc w:val="center"/>
          <w:del w:id="13612" w:author="Debbie Houldsworth" w:date="2020-05-06T08:31:00Z"/>
        </w:trPr>
        <w:tc>
          <w:tcPr>
            <w:tcW w:w="1276" w:type="dxa"/>
            <w:tcBorders>
              <w:top w:val="nil"/>
              <w:left w:val="nil"/>
              <w:bottom w:val="nil"/>
              <w:right w:val="nil"/>
            </w:tcBorders>
            <w:tcMar>
              <w:top w:w="28" w:type="dxa"/>
              <w:left w:w="57" w:type="dxa"/>
              <w:bottom w:w="28" w:type="dxa"/>
              <w:right w:w="57" w:type="dxa"/>
            </w:tcMar>
            <w:vAlign w:val="center"/>
          </w:tcPr>
          <w:p w14:paraId="4F03FEE2" w14:textId="2A384842" w:rsidR="00FB7917" w:rsidDel="00E85C3F" w:rsidRDefault="00FB7917">
            <w:pPr>
              <w:pStyle w:val="BodyText"/>
              <w:spacing w:after="0"/>
              <w:rPr>
                <w:del w:id="13613" w:author="Debbie Houldsworth" w:date="2020-05-06T08:31:00Z"/>
              </w:rPr>
            </w:pPr>
          </w:p>
        </w:tc>
        <w:tc>
          <w:tcPr>
            <w:tcW w:w="1701" w:type="dxa"/>
            <w:gridSpan w:val="2"/>
            <w:tcBorders>
              <w:top w:val="nil"/>
              <w:left w:val="nil"/>
              <w:bottom w:val="nil"/>
              <w:right w:val="nil"/>
            </w:tcBorders>
            <w:tcMar>
              <w:top w:w="28" w:type="dxa"/>
              <w:left w:w="57" w:type="dxa"/>
              <w:bottom w:w="28" w:type="dxa"/>
              <w:right w:w="57" w:type="dxa"/>
            </w:tcMar>
            <w:vAlign w:val="center"/>
          </w:tcPr>
          <w:p w14:paraId="6755FB77" w14:textId="3D0EFD86" w:rsidR="00FB7917" w:rsidDel="00E85C3F" w:rsidRDefault="00FB7917">
            <w:pPr>
              <w:pStyle w:val="BodyText"/>
              <w:spacing w:after="0"/>
              <w:jc w:val="center"/>
              <w:rPr>
                <w:del w:id="13614" w:author="Debbie Houldsworth" w:date="2020-05-06T08:31:00Z"/>
                <w:sz w:val="22"/>
              </w:rPr>
            </w:pPr>
            <w:del w:id="13615" w:author="Debbie Houldsworth" w:date="2020-05-06T08:31:00Z">
              <w:r w:rsidDel="00E85C3F">
                <w:rPr>
                  <w:sz w:val="22"/>
                </w:rPr>
                <w:delText>Profile</w:delText>
              </w:r>
            </w:del>
          </w:p>
          <w:p w14:paraId="689CFC7D" w14:textId="1A8662B2" w:rsidR="00FB7917" w:rsidDel="00E85C3F" w:rsidRDefault="00FB7917">
            <w:pPr>
              <w:pStyle w:val="BodyText"/>
              <w:spacing w:after="0"/>
              <w:jc w:val="center"/>
              <w:rPr>
                <w:del w:id="13616" w:author="Debbie Houldsworth" w:date="2020-05-06T08:31:00Z"/>
              </w:rPr>
            </w:pPr>
            <w:del w:id="13617" w:author="Debbie Houldsworth" w:date="2020-05-06T08:31:00Z">
              <w:r w:rsidDel="00E85C3F">
                <w:rPr>
                  <w:sz w:val="22"/>
                </w:rPr>
                <w:delText>Class Id</w:delText>
              </w:r>
            </w:del>
          </w:p>
        </w:tc>
        <w:tc>
          <w:tcPr>
            <w:tcW w:w="1984" w:type="dxa"/>
            <w:tcBorders>
              <w:top w:val="nil"/>
              <w:left w:val="nil"/>
              <w:bottom w:val="nil"/>
              <w:right w:val="nil"/>
            </w:tcBorders>
            <w:tcMar>
              <w:top w:w="28" w:type="dxa"/>
              <w:left w:w="57" w:type="dxa"/>
              <w:bottom w:w="28" w:type="dxa"/>
              <w:right w:w="57" w:type="dxa"/>
            </w:tcMar>
            <w:vAlign w:val="center"/>
          </w:tcPr>
          <w:p w14:paraId="698F35B4" w14:textId="208AF74C" w:rsidR="00FB7917" w:rsidDel="00E85C3F" w:rsidRDefault="00FB7917">
            <w:pPr>
              <w:pStyle w:val="BodyText"/>
              <w:spacing w:after="0"/>
              <w:jc w:val="center"/>
              <w:rPr>
                <w:del w:id="13618" w:author="Debbie Houldsworth" w:date="2020-05-06T08:31:00Z"/>
              </w:rPr>
            </w:pPr>
            <w:del w:id="13619" w:author="Debbie Houldsworth" w:date="2020-05-06T08:31:00Z">
              <w:r w:rsidDel="00E85C3F">
                <w:rPr>
                  <w:sz w:val="22"/>
                </w:rPr>
                <w:delText>Meter Timeswitch Code</w:delText>
              </w:r>
            </w:del>
          </w:p>
        </w:tc>
        <w:tc>
          <w:tcPr>
            <w:tcW w:w="1985" w:type="dxa"/>
            <w:gridSpan w:val="2"/>
            <w:tcBorders>
              <w:top w:val="nil"/>
              <w:left w:val="nil"/>
              <w:bottom w:val="nil"/>
              <w:right w:val="nil"/>
            </w:tcBorders>
            <w:tcMar>
              <w:top w:w="28" w:type="dxa"/>
              <w:left w:w="57" w:type="dxa"/>
              <w:bottom w:w="28" w:type="dxa"/>
              <w:right w:w="57" w:type="dxa"/>
            </w:tcMar>
            <w:vAlign w:val="center"/>
          </w:tcPr>
          <w:p w14:paraId="360C229E" w14:textId="77E1C2EF" w:rsidR="00FB7917" w:rsidDel="00E85C3F" w:rsidRDefault="00FB7917">
            <w:pPr>
              <w:pStyle w:val="BodyText"/>
              <w:spacing w:after="0"/>
              <w:jc w:val="center"/>
              <w:rPr>
                <w:del w:id="13620" w:author="Debbie Houldsworth" w:date="2020-05-06T08:31:00Z"/>
              </w:rPr>
            </w:pPr>
            <w:del w:id="13621" w:author="Debbie Houldsworth" w:date="2020-05-06T08:31:00Z">
              <w:r w:rsidDel="00E85C3F">
                <w:rPr>
                  <w:sz w:val="22"/>
                </w:rPr>
                <w:delText>Line Loss Factor Class Id</w:delText>
              </w:r>
            </w:del>
          </w:p>
        </w:tc>
      </w:tr>
      <w:tr w:rsidR="00FB7917" w:rsidDel="00E85C3F" w14:paraId="19A80FAA" w14:textId="3CA3068D">
        <w:trPr>
          <w:jc w:val="center"/>
          <w:del w:id="13622" w:author="Debbie Houldsworth" w:date="2020-05-06T08:31:00Z"/>
        </w:trPr>
        <w:tc>
          <w:tcPr>
            <w:tcW w:w="1276" w:type="dxa"/>
            <w:tcBorders>
              <w:top w:val="nil"/>
              <w:left w:val="nil"/>
              <w:right w:val="nil"/>
            </w:tcBorders>
            <w:tcMar>
              <w:top w:w="28" w:type="dxa"/>
              <w:left w:w="57" w:type="dxa"/>
              <w:bottom w:w="28" w:type="dxa"/>
              <w:right w:w="57" w:type="dxa"/>
            </w:tcMar>
            <w:vAlign w:val="center"/>
          </w:tcPr>
          <w:p w14:paraId="24146935" w14:textId="424E7FB1" w:rsidR="00FB7917" w:rsidDel="00E85C3F" w:rsidRDefault="00FB7917">
            <w:pPr>
              <w:pStyle w:val="BodyText"/>
              <w:spacing w:after="0"/>
              <w:rPr>
                <w:del w:id="13623" w:author="Debbie Houldsworth" w:date="2020-05-06T08:31:00Z"/>
              </w:rPr>
            </w:pPr>
          </w:p>
        </w:tc>
        <w:tc>
          <w:tcPr>
            <w:tcW w:w="1701" w:type="dxa"/>
            <w:gridSpan w:val="2"/>
            <w:tcBorders>
              <w:top w:val="nil"/>
              <w:left w:val="nil"/>
              <w:right w:val="nil"/>
            </w:tcBorders>
            <w:tcMar>
              <w:top w:w="28" w:type="dxa"/>
              <w:left w:w="57" w:type="dxa"/>
              <w:bottom w:w="28" w:type="dxa"/>
              <w:right w:w="57" w:type="dxa"/>
            </w:tcMar>
            <w:vAlign w:val="center"/>
          </w:tcPr>
          <w:p w14:paraId="3E14DFAF" w14:textId="17689098" w:rsidR="00FB7917" w:rsidDel="00E85C3F" w:rsidRDefault="006D5551">
            <w:pPr>
              <w:pStyle w:val="BodyText"/>
              <w:spacing w:after="0"/>
              <w:rPr>
                <w:del w:id="13624" w:author="Debbie Houldsworth" w:date="2020-05-06T08:31:00Z"/>
                <w:sz w:val="56"/>
              </w:rPr>
            </w:pPr>
            <w:del w:id="13625" w:author="Debbie Houldsworth" w:date="2020-05-06T08:31:00Z">
              <w:r w:rsidRPr="000B65BB" w:rsidDel="00E85C3F">
                <w:rPr>
                  <w:noProof/>
                  <w:sz w:val="20"/>
                  <w:lang w:eastAsia="en-GB"/>
                </w:rPr>
                <mc:AlternateContent>
                  <mc:Choice Requires="wpg">
                    <w:drawing>
                      <wp:anchor distT="0" distB="0" distL="114300" distR="114300" simplePos="0" relativeHeight="251664384" behindDoc="0" locked="0" layoutInCell="1" allowOverlap="1" wp14:anchorId="32A028B0" wp14:editId="275CB00D">
                        <wp:simplePos x="0" y="0"/>
                        <wp:positionH relativeFrom="column">
                          <wp:posOffset>547370</wp:posOffset>
                        </wp:positionH>
                        <wp:positionV relativeFrom="paragraph">
                          <wp:posOffset>-3810</wp:posOffset>
                        </wp:positionV>
                        <wp:extent cx="2395855" cy="457835"/>
                        <wp:effectExtent l="0" t="0" r="23495" b="37465"/>
                        <wp:wrapNone/>
                        <wp:docPr id="4"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95855" cy="457835"/>
                                  <a:chOff x="4170" y="14127"/>
                                  <a:chExt cx="3773" cy="721"/>
                                </a:xfrm>
                              </wpg:grpSpPr>
                              <wps:wsp>
                                <wps:cNvPr id="5" name="Line 38"/>
                                <wps:cNvCnPr>
                                  <a:cxnSpLocks noChangeShapeType="1"/>
                                </wps:cNvCnPr>
                                <wps:spPr bwMode="auto">
                                  <a:xfrm>
                                    <a:off x="4170" y="14127"/>
                                    <a:ext cx="0" cy="72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39"/>
                                <wps:cNvCnPr>
                                  <a:cxnSpLocks noChangeShapeType="1"/>
                                </wps:cNvCnPr>
                                <wps:spPr bwMode="auto">
                                  <a:xfrm flipH="1">
                                    <a:off x="7943" y="14127"/>
                                    <a:ext cx="0" cy="61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40"/>
                                <wps:cNvCnPr>
                                  <a:cxnSpLocks noChangeShapeType="1"/>
                                </wps:cNvCnPr>
                                <wps:spPr bwMode="auto">
                                  <a:xfrm flipH="1">
                                    <a:off x="5970" y="14187"/>
                                    <a:ext cx="1" cy="57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2045BB45" id="Group 37" o:spid="_x0000_s1026" style="position:absolute;margin-left:43.1pt;margin-top:-.3pt;width:188.65pt;height:36.05pt;z-index:251664384" coordorigin="4170,14127" coordsize="3773,7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">
                        <v:line id="Line 38" o:spid="_x0000_s1027" style="position:absolute;visibility:visible;mso-wrap-style:square" from="4170,14127" to="4170,14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BEzxQAAANoAAAAPAAAAZHJzL2Rvd25yZXYueG1sRI9Pa8JA&#10;FMTvhX6H5Qm91Y0tD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DxFBEzxQAAANoAAAAP&#10;AAAAAAAAAAAAAAAAAAcCAABkcnMvZG93bnJldi54bWxQSwUGAAAAAAMAAwC3AAAA+QIAAAAA&#10;"/>
                        <v:line id="Line 39" o:spid="_x0000_s1028" style="position:absolute;flip:x;visibility:visible;mso-wrap-style:square" from="7943,14127" to="7943,147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"/>
                        <v:line id="Line 40" o:spid="_x0000_s1029" style="position:absolute;flip:x;visibility:visible;mso-wrap-style:square" from="5970,14187" to="5971,14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"/>
                      </v:group>
                    </w:pict>
                  </mc:Fallback>
                </mc:AlternateContent>
              </w:r>
            </w:del>
          </w:p>
        </w:tc>
        <w:tc>
          <w:tcPr>
            <w:tcW w:w="1984" w:type="dxa"/>
            <w:tcBorders>
              <w:top w:val="nil"/>
              <w:left w:val="nil"/>
              <w:right w:val="nil"/>
            </w:tcBorders>
            <w:tcMar>
              <w:top w:w="28" w:type="dxa"/>
              <w:left w:w="57" w:type="dxa"/>
              <w:bottom w:w="28" w:type="dxa"/>
              <w:right w:w="57" w:type="dxa"/>
            </w:tcMar>
            <w:vAlign w:val="center"/>
          </w:tcPr>
          <w:p w14:paraId="41D616B7" w14:textId="217FC288" w:rsidR="00FB7917" w:rsidDel="00E85C3F" w:rsidRDefault="00FB7917">
            <w:pPr>
              <w:pStyle w:val="BodyText"/>
              <w:spacing w:after="0"/>
              <w:rPr>
                <w:del w:id="13626" w:author="Debbie Houldsworth" w:date="2020-05-06T08:31:00Z"/>
                <w:sz w:val="56"/>
              </w:rPr>
            </w:pPr>
          </w:p>
        </w:tc>
        <w:tc>
          <w:tcPr>
            <w:tcW w:w="1985" w:type="dxa"/>
            <w:gridSpan w:val="2"/>
            <w:tcBorders>
              <w:top w:val="nil"/>
              <w:left w:val="nil"/>
              <w:right w:val="nil"/>
            </w:tcBorders>
            <w:tcMar>
              <w:top w:w="28" w:type="dxa"/>
              <w:left w:w="57" w:type="dxa"/>
              <w:bottom w:w="28" w:type="dxa"/>
              <w:right w:w="57" w:type="dxa"/>
            </w:tcMar>
            <w:vAlign w:val="center"/>
          </w:tcPr>
          <w:p w14:paraId="4D3231A9" w14:textId="3D568E6F" w:rsidR="00FB7917" w:rsidDel="00E85C3F" w:rsidRDefault="00FB7917">
            <w:pPr>
              <w:pStyle w:val="BodyText"/>
              <w:spacing w:after="0"/>
              <w:rPr>
                <w:del w:id="13627" w:author="Debbie Houldsworth" w:date="2020-05-06T08:31:00Z"/>
                <w:sz w:val="56"/>
              </w:rPr>
            </w:pPr>
          </w:p>
        </w:tc>
      </w:tr>
      <w:tr w:rsidR="00FB7917" w:rsidDel="00E85C3F" w14:paraId="2CA96DCC" w14:textId="5E6D024A">
        <w:trPr>
          <w:cantSplit/>
          <w:jc w:val="center"/>
          <w:del w:id="13628" w:author="Debbie Houldsworth" w:date="2020-05-06T08:31:00Z"/>
        </w:trPr>
        <w:tc>
          <w:tcPr>
            <w:tcW w:w="1276" w:type="dxa"/>
            <w:vMerge w:val="restart"/>
            <w:tcMar>
              <w:top w:w="28" w:type="dxa"/>
              <w:left w:w="57" w:type="dxa"/>
              <w:bottom w:w="28" w:type="dxa"/>
              <w:right w:w="57" w:type="dxa"/>
            </w:tcMar>
            <w:vAlign w:val="center"/>
          </w:tcPr>
          <w:p w14:paraId="5F6DBC7B" w14:textId="70FAB4CC" w:rsidR="00FB7917" w:rsidDel="00E85C3F" w:rsidRDefault="00FB7917">
            <w:pPr>
              <w:pStyle w:val="BodyText"/>
              <w:spacing w:after="0"/>
              <w:jc w:val="center"/>
              <w:rPr>
                <w:del w:id="13629" w:author="Debbie Houldsworth" w:date="2020-05-06T08:31:00Z"/>
                <w:sz w:val="96"/>
              </w:rPr>
            </w:pPr>
            <w:del w:id="13630" w:author="Debbie Houldsworth" w:date="2020-05-06T08:31:00Z">
              <w:r w:rsidDel="00E85C3F">
                <w:rPr>
                  <w:sz w:val="96"/>
                </w:rPr>
                <w:delText>S</w:delText>
              </w:r>
            </w:del>
          </w:p>
        </w:tc>
        <w:tc>
          <w:tcPr>
            <w:tcW w:w="1701" w:type="dxa"/>
            <w:gridSpan w:val="2"/>
            <w:tcMar>
              <w:top w:w="28" w:type="dxa"/>
              <w:left w:w="57" w:type="dxa"/>
              <w:bottom w:w="28" w:type="dxa"/>
              <w:right w:w="57" w:type="dxa"/>
            </w:tcMar>
            <w:vAlign w:val="center"/>
          </w:tcPr>
          <w:p w14:paraId="0FE49EB7" w14:textId="04A2A2DF" w:rsidR="00FB7917" w:rsidDel="00E85C3F" w:rsidRDefault="00FB7917">
            <w:pPr>
              <w:pStyle w:val="BodyText"/>
              <w:spacing w:after="0"/>
              <w:jc w:val="center"/>
              <w:rPr>
                <w:del w:id="13631" w:author="Debbie Houldsworth" w:date="2020-05-06T08:31:00Z"/>
                <w:sz w:val="52"/>
              </w:rPr>
            </w:pPr>
            <w:del w:id="13632" w:author="Debbie Houldsworth" w:date="2020-05-06T08:31:00Z">
              <w:r w:rsidDel="00E85C3F">
                <w:rPr>
                  <w:sz w:val="52"/>
                </w:rPr>
                <w:delText>01</w:delText>
              </w:r>
            </w:del>
          </w:p>
        </w:tc>
        <w:tc>
          <w:tcPr>
            <w:tcW w:w="1984" w:type="dxa"/>
            <w:tcMar>
              <w:top w:w="28" w:type="dxa"/>
              <w:left w:w="57" w:type="dxa"/>
              <w:bottom w:w="28" w:type="dxa"/>
              <w:right w:w="57" w:type="dxa"/>
            </w:tcMar>
            <w:vAlign w:val="center"/>
          </w:tcPr>
          <w:p w14:paraId="50A998C3" w14:textId="670A004B" w:rsidR="00FB7917" w:rsidDel="00E85C3F" w:rsidRDefault="00FB7917">
            <w:pPr>
              <w:pStyle w:val="BodyText"/>
              <w:spacing w:after="0"/>
              <w:jc w:val="center"/>
              <w:rPr>
                <w:del w:id="13633" w:author="Debbie Houldsworth" w:date="2020-05-06T08:31:00Z"/>
                <w:sz w:val="52"/>
              </w:rPr>
            </w:pPr>
            <w:del w:id="13634" w:author="Debbie Houldsworth" w:date="2020-05-06T08:31:00Z">
              <w:r w:rsidDel="00E85C3F">
                <w:rPr>
                  <w:sz w:val="52"/>
                </w:rPr>
                <w:delText>039</w:delText>
              </w:r>
            </w:del>
          </w:p>
        </w:tc>
        <w:tc>
          <w:tcPr>
            <w:tcW w:w="1985" w:type="dxa"/>
            <w:gridSpan w:val="2"/>
            <w:tcMar>
              <w:top w:w="28" w:type="dxa"/>
              <w:left w:w="57" w:type="dxa"/>
              <w:bottom w:w="28" w:type="dxa"/>
              <w:right w:w="57" w:type="dxa"/>
            </w:tcMar>
            <w:vAlign w:val="center"/>
          </w:tcPr>
          <w:p w14:paraId="15565938" w14:textId="54EB356A" w:rsidR="00FB7917" w:rsidDel="00E85C3F" w:rsidRDefault="00FB7917">
            <w:pPr>
              <w:pStyle w:val="BodyText"/>
              <w:spacing w:after="0"/>
              <w:jc w:val="center"/>
              <w:rPr>
                <w:del w:id="13635" w:author="Debbie Houldsworth" w:date="2020-05-06T08:31:00Z"/>
                <w:sz w:val="52"/>
              </w:rPr>
            </w:pPr>
            <w:del w:id="13636" w:author="Debbie Houldsworth" w:date="2020-05-06T08:31:00Z">
              <w:r w:rsidDel="00E85C3F">
                <w:rPr>
                  <w:sz w:val="52"/>
                </w:rPr>
                <w:delText>001</w:delText>
              </w:r>
            </w:del>
          </w:p>
        </w:tc>
      </w:tr>
      <w:tr w:rsidR="00FB7917" w:rsidDel="00E85C3F" w14:paraId="749A24FB" w14:textId="32E7B8C0">
        <w:trPr>
          <w:cantSplit/>
          <w:jc w:val="center"/>
          <w:del w:id="13637" w:author="Debbie Houldsworth" w:date="2020-05-06T08:31:00Z"/>
        </w:trPr>
        <w:tc>
          <w:tcPr>
            <w:tcW w:w="1276" w:type="dxa"/>
            <w:vMerge/>
            <w:tcBorders>
              <w:bottom w:val="single" w:sz="4" w:space="0" w:color="000000"/>
            </w:tcBorders>
            <w:tcMar>
              <w:top w:w="28" w:type="dxa"/>
              <w:left w:w="57" w:type="dxa"/>
              <w:bottom w:w="28" w:type="dxa"/>
              <w:right w:w="57" w:type="dxa"/>
            </w:tcMar>
            <w:vAlign w:val="center"/>
          </w:tcPr>
          <w:p w14:paraId="7AE5E447" w14:textId="16FDC879" w:rsidR="00FB7917" w:rsidDel="00E85C3F" w:rsidRDefault="00FB7917">
            <w:pPr>
              <w:pStyle w:val="BodyText"/>
              <w:spacing w:after="0"/>
              <w:rPr>
                <w:del w:id="13638" w:author="Debbie Houldsworth" w:date="2020-05-06T08:31:00Z"/>
                <w:sz w:val="96"/>
              </w:rPr>
            </w:pPr>
          </w:p>
        </w:tc>
        <w:tc>
          <w:tcPr>
            <w:tcW w:w="997" w:type="dxa"/>
            <w:tcBorders>
              <w:bottom w:val="single" w:sz="4" w:space="0" w:color="000000"/>
            </w:tcBorders>
            <w:tcMar>
              <w:top w:w="28" w:type="dxa"/>
              <w:left w:w="57" w:type="dxa"/>
              <w:bottom w:w="28" w:type="dxa"/>
              <w:right w:w="57" w:type="dxa"/>
            </w:tcMar>
            <w:vAlign w:val="center"/>
          </w:tcPr>
          <w:p w14:paraId="60736855" w14:textId="2A4363B9" w:rsidR="00FB7917" w:rsidDel="00E85C3F" w:rsidRDefault="00FB7917">
            <w:pPr>
              <w:pStyle w:val="BodyText"/>
              <w:spacing w:after="0"/>
              <w:jc w:val="center"/>
              <w:rPr>
                <w:del w:id="13639" w:author="Debbie Houldsworth" w:date="2020-05-06T08:31:00Z"/>
                <w:sz w:val="52"/>
              </w:rPr>
            </w:pPr>
            <w:del w:id="13640" w:author="Debbie Houldsworth" w:date="2020-05-06T08:31:00Z">
              <w:r w:rsidDel="00E85C3F">
                <w:rPr>
                  <w:sz w:val="52"/>
                </w:rPr>
                <w:delText>23</w:delText>
              </w:r>
            </w:del>
          </w:p>
        </w:tc>
        <w:tc>
          <w:tcPr>
            <w:tcW w:w="3544" w:type="dxa"/>
            <w:gridSpan w:val="3"/>
            <w:tcBorders>
              <w:bottom w:val="single" w:sz="4" w:space="0" w:color="000000"/>
            </w:tcBorders>
            <w:tcMar>
              <w:top w:w="28" w:type="dxa"/>
              <w:left w:w="57" w:type="dxa"/>
              <w:bottom w:w="28" w:type="dxa"/>
              <w:right w:w="57" w:type="dxa"/>
            </w:tcMar>
            <w:vAlign w:val="center"/>
          </w:tcPr>
          <w:p w14:paraId="46767E7D" w14:textId="029A01A3" w:rsidR="00FB7917" w:rsidDel="00E85C3F" w:rsidRDefault="00FB7917">
            <w:pPr>
              <w:pStyle w:val="BodyText"/>
              <w:spacing w:after="0"/>
              <w:jc w:val="center"/>
              <w:rPr>
                <w:del w:id="13641" w:author="Debbie Houldsworth" w:date="2020-05-06T08:31:00Z"/>
                <w:sz w:val="52"/>
                <w:u w:val="single"/>
              </w:rPr>
            </w:pPr>
            <w:del w:id="13642" w:author="Debbie Houldsworth" w:date="2020-05-06T08:31:00Z">
              <w:r w:rsidDel="00E85C3F">
                <w:rPr>
                  <w:sz w:val="52"/>
                  <w:u w:val="single"/>
                </w:rPr>
                <w:delText>4567</w:delText>
              </w:r>
              <w:r w:rsidDel="00E85C3F">
                <w:rPr>
                  <w:sz w:val="52"/>
                </w:rPr>
                <w:delText xml:space="preserve">  </w:delText>
              </w:r>
              <w:r w:rsidDel="00E85C3F">
                <w:rPr>
                  <w:sz w:val="52"/>
                  <w:u w:val="single"/>
                </w:rPr>
                <w:delText>6789</w:delText>
              </w:r>
            </w:del>
          </w:p>
        </w:tc>
        <w:tc>
          <w:tcPr>
            <w:tcW w:w="1129" w:type="dxa"/>
            <w:tcBorders>
              <w:bottom w:val="single" w:sz="4" w:space="0" w:color="000000"/>
            </w:tcBorders>
            <w:tcMar>
              <w:top w:w="28" w:type="dxa"/>
              <w:left w:w="57" w:type="dxa"/>
              <w:bottom w:w="28" w:type="dxa"/>
              <w:right w:w="57" w:type="dxa"/>
            </w:tcMar>
            <w:vAlign w:val="center"/>
          </w:tcPr>
          <w:p w14:paraId="4ADF53AE" w14:textId="75009882" w:rsidR="00FB7917" w:rsidDel="00E85C3F" w:rsidRDefault="00FB7917">
            <w:pPr>
              <w:pStyle w:val="BodyText"/>
              <w:spacing w:after="0"/>
              <w:jc w:val="center"/>
              <w:rPr>
                <w:del w:id="13643" w:author="Debbie Houldsworth" w:date="2020-05-06T08:31:00Z"/>
                <w:sz w:val="52"/>
              </w:rPr>
            </w:pPr>
            <w:del w:id="13644" w:author="Debbie Houldsworth" w:date="2020-05-06T08:31:00Z">
              <w:r w:rsidDel="00E85C3F">
                <w:rPr>
                  <w:sz w:val="52"/>
                  <w:u w:val="single"/>
                </w:rPr>
                <w:delText>123</w:delText>
              </w:r>
            </w:del>
          </w:p>
        </w:tc>
      </w:tr>
      <w:tr w:rsidR="00FB7917" w:rsidDel="00E85C3F" w14:paraId="4ED721E5" w14:textId="0693CA97">
        <w:trPr>
          <w:jc w:val="center"/>
          <w:del w:id="13645" w:author="Debbie Houldsworth" w:date="2020-05-06T08:31:00Z"/>
        </w:trPr>
        <w:tc>
          <w:tcPr>
            <w:tcW w:w="1276" w:type="dxa"/>
            <w:tcBorders>
              <w:left w:val="nil"/>
              <w:bottom w:val="nil"/>
              <w:right w:val="nil"/>
            </w:tcBorders>
            <w:tcMar>
              <w:top w:w="28" w:type="dxa"/>
              <w:left w:w="57" w:type="dxa"/>
              <w:bottom w:w="28" w:type="dxa"/>
              <w:right w:w="57" w:type="dxa"/>
            </w:tcMar>
            <w:vAlign w:val="center"/>
          </w:tcPr>
          <w:p w14:paraId="5889AB2A" w14:textId="7EA76B99" w:rsidR="00FB7917" w:rsidDel="00E85C3F" w:rsidRDefault="00FB7917">
            <w:pPr>
              <w:pStyle w:val="BodyText"/>
              <w:spacing w:after="0"/>
              <w:rPr>
                <w:del w:id="13646" w:author="Debbie Houldsworth" w:date="2020-05-06T08:31:00Z"/>
              </w:rPr>
            </w:pPr>
          </w:p>
        </w:tc>
        <w:tc>
          <w:tcPr>
            <w:tcW w:w="997" w:type="dxa"/>
            <w:tcBorders>
              <w:left w:val="nil"/>
              <w:bottom w:val="nil"/>
              <w:right w:val="nil"/>
            </w:tcBorders>
            <w:tcMar>
              <w:top w:w="28" w:type="dxa"/>
              <w:left w:w="57" w:type="dxa"/>
              <w:bottom w:w="28" w:type="dxa"/>
              <w:right w:w="57" w:type="dxa"/>
            </w:tcMar>
            <w:vAlign w:val="center"/>
          </w:tcPr>
          <w:p w14:paraId="34785F5F" w14:textId="77D7C237" w:rsidR="00FB7917" w:rsidDel="00E85C3F" w:rsidRDefault="00FB7917">
            <w:pPr>
              <w:pStyle w:val="BodyText"/>
              <w:spacing w:after="0"/>
              <w:rPr>
                <w:del w:id="13647" w:author="Debbie Houldsworth" w:date="2020-05-06T08:31:00Z"/>
                <w:sz w:val="56"/>
              </w:rPr>
            </w:pPr>
          </w:p>
        </w:tc>
        <w:tc>
          <w:tcPr>
            <w:tcW w:w="3544" w:type="dxa"/>
            <w:gridSpan w:val="3"/>
            <w:tcBorders>
              <w:left w:val="nil"/>
              <w:bottom w:val="nil"/>
              <w:right w:val="nil"/>
            </w:tcBorders>
            <w:tcMar>
              <w:top w:w="28" w:type="dxa"/>
              <w:left w:w="57" w:type="dxa"/>
              <w:bottom w:w="28" w:type="dxa"/>
              <w:right w:w="57" w:type="dxa"/>
            </w:tcMar>
            <w:vAlign w:val="center"/>
          </w:tcPr>
          <w:p w14:paraId="08EF95AF" w14:textId="2B42BF14" w:rsidR="00FB7917" w:rsidDel="00E85C3F" w:rsidRDefault="00FB7917">
            <w:pPr>
              <w:pStyle w:val="BodyText"/>
              <w:spacing w:after="0"/>
              <w:rPr>
                <w:del w:id="13648" w:author="Debbie Houldsworth" w:date="2020-05-06T08:31:00Z"/>
                <w:sz w:val="56"/>
              </w:rPr>
            </w:pPr>
          </w:p>
        </w:tc>
        <w:tc>
          <w:tcPr>
            <w:tcW w:w="1129" w:type="dxa"/>
            <w:tcBorders>
              <w:left w:val="nil"/>
              <w:bottom w:val="nil"/>
              <w:right w:val="nil"/>
            </w:tcBorders>
            <w:tcMar>
              <w:top w:w="28" w:type="dxa"/>
              <w:left w:w="57" w:type="dxa"/>
              <w:bottom w:w="28" w:type="dxa"/>
              <w:right w:w="57" w:type="dxa"/>
            </w:tcMar>
            <w:vAlign w:val="center"/>
          </w:tcPr>
          <w:p w14:paraId="6A4E09B4" w14:textId="3AA928EC" w:rsidR="00FB7917" w:rsidDel="00E85C3F" w:rsidRDefault="00FB7917">
            <w:pPr>
              <w:pStyle w:val="BodyText"/>
              <w:spacing w:after="0"/>
              <w:rPr>
                <w:del w:id="13649" w:author="Debbie Houldsworth" w:date="2020-05-06T08:31:00Z"/>
                <w:sz w:val="56"/>
              </w:rPr>
            </w:pPr>
          </w:p>
        </w:tc>
      </w:tr>
      <w:tr w:rsidR="00FB7917" w:rsidDel="00E85C3F" w14:paraId="3EEA6E8F" w14:textId="59C99156">
        <w:trPr>
          <w:jc w:val="center"/>
          <w:del w:id="13650" w:author="Debbie Houldsworth" w:date="2020-05-06T08:31:00Z"/>
        </w:trPr>
        <w:tc>
          <w:tcPr>
            <w:tcW w:w="2273" w:type="dxa"/>
            <w:gridSpan w:val="2"/>
            <w:tcBorders>
              <w:top w:val="nil"/>
              <w:left w:val="nil"/>
              <w:bottom w:val="nil"/>
              <w:right w:val="nil"/>
            </w:tcBorders>
            <w:tcMar>
              <w:top w:w="28" w:type="dxa"/>
              <w:left w:w="57" w:type="dxa"/>
              <w:bottom w:w="28" w:type="dxa"/>
              <w:right w:w="57" w:type="dxa"/>
            </w:tcMar>
            <w:vAlign w:val="center"/>
          </w:tcPr>
          <w:p w14:paraId="2E3C306C" w14:textId="34614C38" w:rsidR="00FB7917" w:rsidDel="00E85C3F" w:rsidRDefault="00FB7917">
            <w:pPr>
              <w:pStyle w:val="BodyText"/>
              <w:spacing w:after="0"/>
              <w:jc w:val="right"/>
              <w:rPr>
                <w:del w:id="13651" w:author="Debbie Houldsworth" w:date="2020-05-06T08:31:00Z"/>
              </w:rPr>
            </w:pPr>
            <w:del w:id="13652" w:author="Debbie Houldsworth" w:date="2020-05-06T08:31:00Z">
              <w:r w:rsidDel="00E85C3F">
                <w:rPr>
                  <w:sz w:val="22"/>
                </w:rPr>
                <w:delText>Distributor Id</w:delText>
              </w:r>
            </w:del>
          </w:p>
        </w:tc>
        <w:tc>
          <w:tcPr>
            <w:tcW w:w="3544" w:type="dxa"/>
            <w:gridSpan w:val="3"/>
            <w:tcBorders>
              <w:top w:val="nil"/>
              <w:left w:val="nil"/>
              <w:bottom w:val="nil"/>
              <w:right w:val="nil"/>
            </w:tcBorders>
            <w:tcMar>
              <w:top w:w="28" w:type="dxa"/>
              <w:left w:w="57" w:type="dxa"/>
              <w:bottom w:w="28" w:type="dxa"/>
              <w:right w:w="57" w:type="dxa"/>
            </w:tcMar>
            <w:vAlign w:val="center"/>
          </w:tcPr>
          <w:p w14:paraId="561A7E18" w14:textId="434385F4" w:rsidR="00FB7917" w:rsidDel="00E85C3F" w:rsidRDefault="00FB7917">
            <w:pPr>
              <w:pStyle w:val="BodyText"/>
              <w:spacing w:after="0"/>
              <w:jc w:val="center"/>
              <w:rPr>
                <w:del w:id="13653" w:author="Debbie Houldsworth" w:date="2020-05-06T08:31:00Z"/>
                <w:sz w:val="22"/>
              </w:rPr>
            </w:pPr>
            <w:del w:id="13654" w:author="Debbie Houldsworth" w:date="2020-05-06T08:31:00Z">
              <w:r w:rsidDel="00E85C3F">
                <w:rPr>
                  <w:sz w:val="22"/>
                </w:rPr>
                <w:delText>Unique ref number</w:delText>
              </w:r>
            </w:del>
          </w:p>
          <w:p w14:paraId="516436E9" w14:textId="3431844F" w:rsidR="00FB7917" w:rsidDel="00E85C3F" w:rsidRDefault="00FB7917">
            <w:pPr>
              <w:pStyle w:val="BodyText"/>
              <w:spacing w:after="0"/>
              <w:jc w:val="center"/>
              <w:rPr>
                <w:del w:id="13655" w:author="Debbie Houldsworth" w:date="2020-05-06T08:31:00Z"/>
                <w:sz w:val="22"/>
              </w:rPr>
            </w:pPr>
            <w:del w:id="13656" w:author="Debbie Houldsworth" w:date="2020-05-06T08:31:00Z">
              <w:r w:rsidDel="00E85C3F">
                <w:rPr>
                  <w:sz w:val="22"/>
                </w:rPr>
                <w:delText>(underlined numbers)</w:delText>
              </w:r>
            </w:del>
          </w:p>
        </w:tc>
        <w:tc>
          <w:tcPr>
            <w:tcW w:w="1129" w:type="dxa"/>
            <w:tcBorders>
              <w:top w:val="nil"/>
              <w:left w:val="nil"/>
              <w:bottom w:val="nil"/>
              <w:right w:val="nil"/>
            </w:tcBorders>
            <w:tcMar>
              <w:top w:w="28" w:type="dxa"/>
              <w:left w:w="57" w:type="dxa"/>
              <w:bottom w:w="28" w:type="dxa"/>
              <w:right w:w="57" w:type="dxa"/>
            </w:tcMar>
            <w:vAlign w:val="center"/>
          </w:tcPr>
          <w:p w14:paraId="0C9B5A78" w14:textId="1F0D3C28" w:rsidR="00FB7917" w:rsidDel="00E85C3F" w:rsidRDefault="00FB7917">
            <w:pPr>
              <w:pStyle w:val="BodyText"/>
              <w:spacing w:after="0"/>
              <w:rPr>
                <w:del w:id="13657" w:author="Debbie Houldsworth" w:date="2020-05-06T08:31:00Z"/>
              </w:rPr>
            </w:pPr>
            <w:del w:id="13658" w:author="Debbie Houldsworth" w:date="2020-05-06T08:31:00Z">
              <w:r w:rsidDel="00E85C3F">
                <w:rPr>
                  <w:sz w:val="22"/>
                </w:rPr>
                <w:delText>Check digit</w:delText>
              </w:r>
            </w:del>
          </w:p>
        </w:tc>
      </w:tr>
    </w:tbl>
    <w:p w14:paraId="42A029EF" w14:textId="49F59703" w:rsidR="00FB7917" w:rsidDel="00AE1CD5" w:rsidRDefault="00FB7917">
      <w:pPr>
        <w:pStyle w:val="BodyText"/>
        <w:spacing w:before="80" w:after="80"/>
        <w:ind w:left="720" w:hanging="720"/>
        <w:jc w:val="left"/>
        <w:rPr>
          <w:del w:id="13659" w:author="Debbie Houldsworth" w:date="2020-05-12T16:57:00Z"/>
        </w:rPr>
      </w:pPr>
    </w:p>
    <w:p w14:paraId="15758254" w14:textId="5E513B16" w:rsidR="00FB7917" w:rsidDel="00AE1CD5" w:rsidRDefault="00FB7917">
      <w:pPr>
        <w:pStyle w:val="MRAL1HangingIndent"/>
        <w:rPr>
          <w:del w:id="13660" w:author="Debbie Houldsworth" w:date="2020-05-12T16:57:00Z"/>
        </w:rPr>
      </w:pPr>
      <w:del w:id="13661" w:author="Debbie Houldsworth" w:date="2020-05-12T16:57:00Z">
        <w:r w:rsidDel="00AE1CD5">
          <w:delText>3.</w:delText>
        </w:r>
        <w:r w:rsidDel="00AE1CD5">
          <w:tab/>
        </w:r>
      </w:del>
      <w:del w:id="13662" w:author="Debbie Houldsworth" w:date="2020-05-06T08:31:00Z">
        <w:r w:rsidDel="00E85C3F">
          <w:delText>Where more than two Supply Numbers need to be presented on a Customer’s bill or statement, these may, at the Supplier’s discretion, be printed on the reverse or on a separate page in the format set out in this Schedule.</w:delText>
        </w:r>
      </w:del>
    </w:p>
    <w:p w14:paraId="58159573" w14:textId="25558620" w:rsidR="00FB7917" w:rsidDel="00AE1CD5" w:rsidRDefault="00FB7917">
      <w:pPr>
        <w:pStyle w:val="MRAL1HangingIndent"/>
        <w:rPr>
          <w:del w:id="13663" w:author="Debbie Houldsworth" w:date="2020-05-12T16:57:00Z"/>
        </w:rPr>
      </w:pPr>
      <w:del w:id="13664" w:author="Debbie Houldsworth" w:date="2020-05-12T16:57:00Z">
        <w:r w:rsidDel="00AE1CD5">
          <w:delText>4.</w:delText>
        </w:r>
        <w:r w:rsidDel="00AE1CD5">
          <w:tab/>
        </w:r>
      </w:del>
      <w:del w:id="13665" w:author="Debbie Houldsworth" w:date="2020-05-06T08:31:00Z">
        <w:r w:rsidDel="00E85C3F">
          <w:delText>Each Supplier need not comply with the requirements of paragraphs 2 and 3 in any case or class of cases in which the Supplier has obtained the prior approval of the Authority to the alternative format in which the Supply Number is to be represented.</w:delText>
        </w:r>
      </w:del>
    </w:p>
    <w:p w14:paraId="4F133AD0" w14:textId="77777777" w:rsidR="00FB7917" w:rsidRDefault="00FB7917">
      <w:pPr>
        <w:pStyle w:val="MRAL1HangingIndent"/>
      </w:pPr>
    </w:p>
    <w:p w14:paraId="2FC415D4" w14:textId="0CD236B0" w:rsidR="00FB7917" w:rsidRPr="00CA4155" w:rsidRDefault="00FB7917">
      <w:pPr>
        <w:pStyle w:val="MRAL2NoHangingIndent"/>
        <w:outlineLvl w:val="0"/>
        <w:rPr>
          <w:bCs/>
        </w:rPr>
        <w:pPrChange w:id="13666" w:author="Debbie Houldsworth" w:date="2020-05-13T09:34:00Z">
          <w:pPr>
            <w:pStyle w:val="MRAScheduleHeading1"/>
          </w:pPr>
        </w:pPrChange>
      </w:pPr>
      <w:r>
        <w:rPr>
          <w:i/>
        </w:rPr>
        <w:br w:type="page"/>
      </w:r>
      <w:bookmarkStart w:id="13667" w:name="_Toc65570331"/>
      <w:bookmarkStart w:id="13668" w:name="_Toc65572041"/>
      <w:bookmarkStart w:id="13669" w:name="_Toc86826508"/>
      <w:bookmarkStart w:id="13670" w:name="_Toc40261302"/>
      <w:r w:rsidRPr="00AA5153">
        <w:rPr>
          <w:b/>
          <w:bCs/>
          <w:sz w:val="28"/>
          <w:szCs w:val="22"/>
          <w:rPrChange w:id="13671" w:author="Debbie Houldsworth" w:date="2020-05-13T07:09:00Z">
            <w:rPr/>
          </w:rPrChange>
        </w:rPr>
        <w:t>SCHEDULE 6</w:t>
      </w:r>
      <w:bookmarkEnd w:id="13667"/>
      <w:bookmarkEnd w:id="13668"/>
      <w:bookmarkEnd w:id="13669"/>
      <w:ins w:id="13672" w:author="Debbie Houldsworth" w:date="2020-05-13T07:08:00Z">
        <w:r w:rsidR="00D47973" w:rsidRPr="00AA5153">
          <w:rPr>
            <w:b/>
            <w:bCs/>
            <w:sz w:val="28"/>
            <w:szCs w:val="22"/>
            <w:rPrChange w:id="13673" w:author="Debbie Houldsworth" w:date="2020-05-13T07:09:00Z">
              <w:rPr/>
            </w:rPrChange>
          </w:rPr>
          <w:t>: NOT USED</w:t>
        </w:r>
      </w:ins>
      <w:bookmarkEnd w:id="13670"/>
      <w:del w:id="13674" w:author="Debbie Houldsworth" w:date="2020-05-12T16:57:00Z">
        <w:r w:rsidR="000B65BB" w:rsidRPr="00AA5153" w:rsidDel="00A3021B">
          <w:rPr>
            <w:b/>
            <w:bCs/>
            <w:rPrChange w:id="13675" w:author="Debbie Houldsworth" w:date="2020-05-13T07:09:00Z">
              <w:rPr/>
            </w:rPrChange>
          </w:rPr>
          <w:fldChar w:fldCharType="begin"/>
        </w:r>
        <w:r w:rsidRPr="00AA5153" w:rsidDel="00A3021B">
          <w:rPr>
            <w:b/>
            <w:bCs/>
            <w:rPrChange w:id="13676" w:author="Debbie Houldsworth" w:date="2020-05-13T07:09:00Z">
              <w:rPr/>
            </w:rPrChange>
          </w:rPr>
          <w:delInstrText>tc "SCHEDULE 6</w:delInstrText>
        </w:r>
        <w:r w:rsidRPr="00AA5153" w:rsidDel="00A3021B">
          <w:rPr>
            <w:b/>
            <w:bCs/>
            <w:rPrChange w:id="13677" w:author="Debbie Houldsworth" w:date="2020-05-13T07:09:00Z">
              <w:rPr/>
            </w:rPrChange>
          </w:rPr>
          <w:tab/>
          <w:delInstrText xml:space="preserve"> BSC Requirements" \f C \l 3</w:delInstrText>
        </w:r>
        <w:r w:rsidR="000B65BB" w:rsidRPr="00AA5153" w:rsidDel="00A3021B">
          <w:rPr>
            <w:b/>
            <w:bCs/>
            <w:rPrChange w:id="13678" w:author="Debbie Houldsworth" w:date="2020-05-13T07:09:00Z">
              <w:rPr/>
            </w:rPrChange>
          </w:rPr>
          <w:fldChar w:fldCharType="end"/>
        </w:r>
      </w:del>
    </w:p>
    <w:p w14:paraId="10863ECF" w14:textId="366E69AA" w:rsidR="00FB7917" w:rsidDel="00E85C3F" w:rsidRDefault="00FB7917">
      <w:pPr>
        <w:pStyle w:val="MRAScheduleHeading2"/>
        <w:rPr>
          <w:del w:id="13679" w:author="Debbie Houldsworth" w:date="2020-05-06T08:32:00Z"/>
        </w:rPr>
      </w:pPr>
      <w:bookmarkStart w:id="13680" w:name="_Toc65570332"/>
      <w:bookmarkStart w:id="13681" w:name="_Toc65572042"/>
      <w:bookmarkStart w:id="13682" w:name="_Toc86826509"/>
      <w:del w:id="13683" w:author="Debbie Houldsworth" w:date="2020-05-06T08:32:00Z">
        <w:r w:rsidDel="00E85C3F">
          <w:delText>BSC Requirements</w:delText>
        </w:r>
        <w:bookmarkEnd w:id="13680"/>
        <w:bookmarkEnd w:id="13681"/>
        <w:bookmarkEnd w:id="13682"/>
      </w:del>
    </w:p>
    <w:p w14:paraId="0924480B" w14:textId="683C984F" w:rsidR="00FB7917" w:rsidDel="00E85C3F" w:rsidRDefault="00FB7917">
      <w:pPr>
        <w:pStyle w:val="MRAL0NoHangingIndent"/>
        <w:rPr>
          <w:del w:id="13684" w:author="Debbie Houldsworth" w:date="2020-05-06T08:33:00Z"/>
        </w:rPr>
      </w:pPr>
      <w:del w:id="13685" w:author="Debbie Houldsworth" w:date="2020-05-06T08:33:00Z">
        <w:r w:rsidDel="00E85C3F">
          <w:delText>The parties acknowledge that the intellectual property rights in the Statement of Requirements developed by the parties to the Balancing and Settlement Code are owned by the BSC Trading Parties.</w:delText>
        </w:r>
      </w:del>
    </w:p>
    <w:p w14:paraId="4FEC945A" w14:textId="4A500577" w:rsidR="00FB7917" w:rsidDel="00AA5153" w:rsidRDefault="00FB7917" w:rsidP="004F6088">
      <w:pPr>
        <w:pStyle w:val="MRAL1HangingIndent"/>
        <w:outlineLvl w:val="0"/>
        <w:rPr>
          <w:del w:id="13686" w:author="Debbie Houldsworth" w:date="2020-05-13T07:09:00Z"/>
          <w:b/>
          <w:bCs/>
        </w:rPr>
      </w:pPr>
      <w:del w:id="13687" w:author="Debbie Houldsworth" w:date="2020-05-13T07:09:00Z">
        <w:r w:rsidDel="00AA5153">
          <w:rPr>
            <w:b/>
            <w:bCs/>
          </w:rPr>
          <w:delText>2.</w:delText>
        </w:r>
        <w:r w:rsidDel="00AA5153">
          <w:rPr>
            <w:b/>
            <w:bCs/>
          </w:rPr>
          <w:tab/>
          <w:delText>CONDITIONS PRECEDENT</w:delText>
        </w:r>
      </w:del>
    </w:p>
    <w:p w14:paraId="4204300A" w14:textId="3B686E31" w:rsidR="00FB7917" w:rsidDel="00AA5153" w:rsidRDefault="00FB7917">
      <w:pPr>
        <w:pStyle w:val="MRAL1HangingIndent"/>
        <w:outlineLvl w:val="0"/>
        <w:rPr>
          <w:del w:id="13688" w:author="Debbie Houldsworth" w:date="2020-05-13T07:09:00Z"/>
        </w:rPr>
        <w:pPrChange w:id="13689" w:author="Jonathan Hawkins" w:date="2020-05-07T15:26:00Z">
          <w:pPr>
            <w:pStyle w:val="MRAL1HangingIndent"/>
          </w:pPr>
        </w:pPrChange>
      </w:pPr>
      <w:del w:id="13690" w:author="Debbie Houldsworth" w:date="2020-05-13T07:09:00Z">
        <w:r w:rsidDel="00AA5153">
          <w:delText>2.1</w:delText>
        </w:r>
        <w:r w:rsidDel="00AA5153">
          <w:tab/>
          <w:delText>A Distribution Business shall not be obliged to provide Services until:</w:delText>
        </w:r>
      </w:del>
    </w:p>
    <w:p w14:paraId="35B3C653" w14:textId="420983D6" w:rsidR="00FB7917" w:rsidDel="00AA5153" w:rsidRDefault="00FB7917">
      <w:pPr>
        <w:pStyle w:val="MRAL1HangingIndent"/>
        <w:outlineLvl w:val="0"/>
        <w:rPr>
          <w:del w:id="13691" w:author="Debbie Houldsworth" w:date="2020-05-13T07:09:00Z"/>
        </w:rPr>
        <w:pPrChange w:id="13692" w:author="Jonathan Hawkins" w:date="2020-05-07T15:26:00Z">
          <w:pPr>
            <w:pStyle w:val="MRAL2HangingIndent"/>
          </w:pPr>
        </w:pPrChange>
      </w:pPr>
      <w:del w:id="13693" w:author="Debbie Houldsworth" w:date="2020-05-13T07:09:00Z">
        <w:r w:rsidDel="00AA5153">
          <w:delText>2.1.1</w:delText>
        </w:r>
        <w:r w:rsidDel="00AA5153">
          <w:tab/>
          <w:delText>it has become Qualified to provide MPAS.</w:delText>
        </w:r>
      </w:del>
    </w:p>
    <w:p w14:paraId="4CCC3E0F" w14:textId="7910E39E" w:rsidR="00FB7917" w:rsidDel="00AA5153" w:rsidRDefault="00FB7917">
      <w:pPr>
        <w:pStyle w:val="MRAL1HangingIndent"/>
        <w:outlineLvl w:val="0"/>
        <w:rPr>
          <w:del w:id="13694" w:author="Debbie Houldsworth" w:date="2020-05-13T07:09:00Z"/>
        </w:rPr>
        <w:pPrChange w:id="13695" w:author="Jonathan Hawkins" w:date="2020-05-07T15:26:00Z">
          <w:pPr>
            <w:pStyle w:val="MRAL1HangingIndent"/>
          </w:pPr>
        </w:pPrChange>
      </w:pPr>
      <w:del w:id="13696" w:author="Debbie Houldsworth" w:date="2020-05-13T07:09:00Z">
        <w:r w:rsidDel="00AA5153">
          <w:delText>2.2</w:delText>
        </w:r>
        <w:r w:rsidDel="00AA5153">
          <w:tab/>
          <w:delText>The obligations on a Distribution Business to provide Services to a Supplier in relation to any particular Metering Point in its Distribution System are subject to the Distribution Business providing values for the data items (other than data item 19) listed in Schedule 2 for that Metering Point to the MPAS Provider and that MPAS Provider entering such values into the relevant MPAS Registration System except where:</w:delText>
        </w:r>
      </w:del>
    </w:p>
    <w:p w14:paraId="5275B278" w14:textId="6DA00CEE" w:rsidR="00FB7917" w:rsidDel="00AA5153" w:rsidRDefault="00FB7917">
      <w:pPr>
        <w:pStyle w:val="MRAL1HangingIndent"/>
        <w:outlineLvl w:val="0"/>
        <w:rPr>
          <w:del w:id="13697" w:author="Debbie Houldsworth" w:date="2020-05-13T07:09:00Z"/>
        </w:rPr>
        <w:pPrChange w:id="13698" w:author="Jonathan Hawkins" w:date="2020-05-07T15:26:00Z">
          <w:pPr>
            <w:pStyle w:val="MRAL2HangingIndent"/>
          </w:pPr>
        </w:pPrChange>
      </w:pPr>
      <w:del w:id="13699" w:author="Debbie Houldsworth" w:date="2020-05-13T07:09:00Z">
        <w:r w:rsidDel="00AA5153">
          <w:delText>2.2.1</w:delText>
        </w:r>
        <w:r w:rsidDel="00AA5153">
          <w:tab/>
          <w:delText>the Metering Point at a particular time is a New Metering Point, in which case the provisions of Clause 20.1 shall apply; or</w:delText>
        </w:r>
      </w:del>
    </w:p>
    <w:p w14:paraId="084C8A73" w14:textId="2E0F9F0D" w:rsidR="00FB7917" w:rsidDel="00AA5153" w:rsidRDefault="00FB7917">
      <w:pPr>
        <w:pStyle w:val="MRAL1HangingIndent"/>
        <w:outlineLvl w:val="0"/>
        <w:rPr>
          <w:del w:id="13700" w:author="Debbie Houldsworth" w:date="2020-05-13T07:09:00Z"/>
        </w:rPr>
        <w:pPrChange w:id="13701" w:author="Jonathan Hawkins" w:date="2020-05-07T15:26:00Z">
          <w:pPr>
            <w:pStyle w:val="MRAL2HangingIndent"/>
          </w:pPr>
        </w:pPrChange>
      </w:pPr>
      <w:del w:id="13702" w:author="Debbie Houldsworth" w:date="2020-05-13T07:09:00Z">
        <w:r w:rsidDel="00AA5153">
          <w:delText>2.2.2</w:delText>
        </w:r>
        <w:r w:rsidDel="00AA5153">
          <w:tab/>
          <w:delText>the Metering Point is registered in CMRS in which case the Distribution Business shall ensure that any records maintained in accordance with clause 53.1 have been updated.</w:delText>
        </w:r>
      </w:del>
    </w:p>
    <w:p w14:paraId="7B6823FB" w14:textId="6461CF02" w:rsidR="00FB7917" w:rsidDel="00AA5153" w:rsidRDefault="00FB7917">
      <w:pPr>
        <w:pStyle w:val="MRAL1HangingIndent"/>
        <w:outlineLvl w:val="0"/>
        <w:rPr>
          <w:del w:id="13703" w:author="Debbie Houldsworth" w:date="2020-05-13T07:09:00Z"/>
          <w:b/>
          <w:bCs/>
        </w:rPr>
        <w:pPrChange w:id="13704" w:author="Jonathan Hawkins" w:date="2020-05-07T15:26:00Z">
          <w:pPr>
            <w:pStyle w:val="MRAL1HangingIndent"/>
          </w:pPr>
        </w:pPrChange>
      </w:pPr>
      <w:del w:id="13705" w:author="Debbie Houldsworth" w:date="2020-05-13T07:09:00Z">
        <w:r w:rsidDel="00AA5153">
          <w:rPr>
            <w:b/>
            <w:bCs/>
          </w:rPr>
          <w:delText>12.</w:delText>
        </w:r>
        <w:r w:rsidDel="00AA5153">
          <w:rPr>
            <w:b/>
            <w:bCs/>
          </w:rPr>
          <w:tab/>
          <w:delText>MPAS TECHNICAL CONSTRAINT</w:delText>
        </w:r>
      </w:del>
    </w:p>
    <w:p w14:paraId="65395BF4" w14:textId="61D9ED37" w:rsidR="00FB7917" w:rsidDel="00AA5153" w:rsidRDefault="00FB7917">
      <w:pPr>
        <w:pStyle w:val="MRAL1HangingIndent"/>
        <w:outlineLvl w:val="0"/>
        <w:rPr>
          <w:del w:id="13706" w:author="Debbie Houldsworth" w:date="2020-05-13T07:09:00Z"/>
        </w:rPr>
        <w:pPrChange w:id="13707" w:author="Jonathan Hawkins" w:date="2020-05-07T15:26:00Z">
          <w:pPr>
            <w:pStyle w:val="MRAL1HangingIndent"/>
          </w:pPr>
        </w:pPrChange>
      </w:pPr>
      <w:del w:id="13708" w:author="Debbie Houldsworth" w:date="2020-05-13T07:09:00Z">
        <w:r w:rsidDel="00AA5153">
          <w:delText>12.1</w:delText>
        </w:r>
        <w:r w:rsidDel="00AA5153">
          <w:tab/>
          <w:delText>Each MPAS Provider shall ensure that its MPAS Registration System enables only one Supplier to be Registered as responsible for supplying any Metering Point for a particular day.</w:delText>
        </w:r>
      </w:del>
    </w:p>
    <w:p w14:paraId="64897E93" w14:textId="73862D93" w:rsidR="00FB7917" w:rsidDel="00AA5153" w:rsidRDefault="00FB7917">
      <w:pPr>
        <w:pStyle w:val="MRAL1HangingIndent"/>
        <w:outlineLvl w:val="0"/>
        <w:rPr>
          <w:del w:id="13709" w:author="Debbie Houldsworth" w:date="2020-05-13T07:09:00Z"/>
        </w:rPr>
        <w:pPrChange w:id="13710" w:author="Jonathan Hawkins" w:date="2020-05-07T15:26:00Z">
          <w:pPr>
            <w:pStyle w:val="MRAL1HangingIndent"/>
          </w:pPr>
        </w:pPrChange>
      </w:pPr>
      <w:del w:id="13711" w:author="Debbie Houldsworth" w:date="2020-05-13T07:09:00Z">
        <w:r w:rsidDel="00AA5153">
          <w:delText>12.2</w:delText>
        </w:r>
        <w:r w:rsidDel="00AA5153">
          <w:tab/>
          <w:delText>Each MPAS Provider shall ensure that it meets in full the requirements in relation to Qualification as set out in Section J of the BSC.</w:delText>
        </w:r>
      </w:del>
    </w:p>
    <w:p w14:paraId="09C9AC91" w14:textId="1D27D97F" w:rsidR="00FB7917" w:rsidDel="00AA5153" w:rsidRDefault="00FB7917">
      <w:pPr>
        <w:pStyle w:val="MRAL1HangingIndent"/>
        <w:outlineLvl w:val="0"/>
        <w:rPr>
          <w:del w:id="13712" w:author="Debbie Houldsworth" w:date="2020-05-13T07:09:00Z"/>
          <w:b/>
          <w:bCs/>
          <w:caps/>
        </w:rPr>
        <w:pPrChange w:id="13713" w:author="Jonathan Hawkins" w:date="2020-05-07T15:26:00Z">
          <w:pPr>
            <w:pStyle w:val="MRAL1HangingIndent"/>
          </w:pPr>
        </w:pPrChange>
      </w:pPr>
      <w:del w:id="13714" w:author="Debbie Houldsworth" w:date="2020-05-13T07:09:00Z">
        <w:r w:rsidDel="00AA5153">
          <w:rPr>
            <w:b/>
            <w:bCs/>
            <w:caps/>
          </w:rPr>
          <w:delText>13.</w:delText>
        </w:r>
        <w:r w:rsidDel="00AA5153">
          <w:rPr>
            <w:b/>
            <w:bCs/>
            <w:caps/>
          </w:rPr>
          <w:tab/>
          <w:delText>Service Availability</w:delText>
        </w:r>
      </w:del>
    </w:p>
    <w:p w14:paraId="18EDDE04" w14:textId="7EB3EA71" w:rsidR="00FB7917" w:rsidDel="00AA5153" w:rsidRDefault="00FB7917">
      <w:pPr>
        <w:pStyle w:val="MRAL1HangingIndent"/>
        <w:outlineLvl w:val="0"/>
        <w:rPr>
          <w:del w:id="13715" w:author="Debbie Houldsworth" w:date="2020-05-13T07:09:00Z"/>
        </w:rPr>
        <w:pPrChange w:id="13716" w:author="Jonathan Hawkins" w:date="2020-05-07T15:26:00Z">
          <w:pPr>
            <w:pStyle w:val="MRAL1HangingIndent"/>
          </w:pPr>
        </w:pPrChange>
      </w:pPr>
      <w:del w:id="13717" w:author="Debbie Houldsworth" w:date="2020-05-13T07:09:00Z">
        <w:r w:rsidDel="00AA5153">
          <w:delText>13.1</w:delText>
        </w:r>
        <w:r w:rsidDel="00AA5153">
          <w:tab/>
          <w:delText>Each MPAS Provider shall provide, operate and maintain its MPAS Registration System or, as the case may be procure that its MPAS Registration System is provided, operated and maintained in accordance with Good Industry Practice and, subject to Clause 13.3, shall use its reasonable endeavours to ensure that staff are available between 09:00 hours and 18:00 hours on all Working Days to receive requests pursuant to Clauses 19</w:delText>
        </w:r>
        <w:r w:rsidR="00190DB0" w:rsidDel="00AA5153">
          <w:delText xml:space="preserve">, 20.12, 22.1, 23.1, 25.1, 27.2, </w:delText>
        </w:r>
        <w:r w:rsidDel="00AA5153">
          <w:delText>27.3 and</w:delText>
        </w:r>
        <w:r w:rsidR="00190DB0" w:rsidDel="00AA5153">
          <w:delText xml:space="preserve"> 27.10</w:delText>
        </w:r>
        <w:r w:rsidDel="00AA5153">
          <w:delText xml:space="preserve"> to respond to queries from Suppliers </w:delText>
        </w:r>
        <w:r w:rsidR="00190DB0" w:rsidDel="00AA5153">
          <w:delText xml:space="preserve">or the DCC </w:delText>
        </w:r>
        <w:r w:rsidDel="00AA5153">
          <w:delText>in relation to the provision of Services.</w:delText>
        </w:r>
      </w:del>
    </w:p>
    <w:p w14:paraId="786B00CA" w14:textId="61C7B559" w:rsidR="00FB7917" w:rsidDel="00AA5153" w:rsidRDefault="00FB7917">
      <w:pPr>
        <w:pStyle w:val="MRAL1HangingIndent"/>
        <w:outlineLvl w:val="0"/>
        <w:rPr>
          <w:del w:id="13718" w:author="Debbie Houldsworth" w:date="2020-05-13T07:09:00Z"/>
        </w:rPr>
        <w:pPrChange w:id="13719" w:author="Jonathan Hawkins" w:date="2020-05-07T15:26:00Z">
          <w:pPr>
            <w:pStyle w:val="MRAL1HangingIndent"/>
          </w:pPr>
        </w:pPrChange>
      </w:pPr>
      <w:del w:id="13720" w:author="Debbie Houldsworth" w:date="2020-05-13T07:09:00Z">
        <w:r w:rsidDel="00AA5153">
          <w:delText>13.2</w:delText>
        </w:r>
        <w:r w:rsidDel="00AA5153">
          <w:tab/>
          <w:delText>Each MPAS Provider shall use its reasonable endeavours to ensure that any planned suspensions in the operation of its MPAS Registration System(s) are scheduled so that there is the minimum amount of disruption to the provision of MPAS. Each MPAS Provider shall provide the Suppliers and Data Aggregators with as much notice as possible of any planned suspension in the availability of its MPAS Registration System.</w:delText>
        </w:r>
      </w:del>
    </w:p>
    <w:p w14:paraId="3C0A2E35" w14:textId="3DFE1893" w:rsidR="00FB7917" w:rsidDel="00AA5153" w:rsidRDefault="00FB7917">
      <w:pPr>
        <w:pStyle w:val="MRAL1HangingIndent"/>
        <w:outlineLvl w:val="0"/>
        <w:rPr>
          <w:del w:id="13721" w:author="Debbie Houldsworth" w:date="2020-05-13T07:09:00Z"/>
        </w:rPr>
        <w:pPrChange w:id="13722" w:author="Jonathan Hawkins" w:date="2020-05-07T15:26:00Z">
          <w:pPr>
            <w:pStyle w:val="MRAL1HangingIndent"/>
          </w:pPr>
        </w:pPrChange>
      </w:pPr>
      <w:del w:id="13723" w:author="Debbie Houldsworth" w:date="2020-05-13T07:09:00Z">
        <w:r w:rsidDel="00AA5153">
          <w:delText>13.3</w:delText>
        </w:r>
        <w:r w:rsidDel="00AA5153">
          <w:tab/>
          <w:delText>In the event of any unplanned suspension in the operation of its MPAS Registration System(s), an MPAS Provider shall treat the suspension as an emergency and shall implement its disaster recovery procedures within 48 hours of the start of the suspension.  The MPAS Provider shall use its reasonable endeavours to make its MPAS Registration System available again as quickly as possible.</w:delText>
        </w:r>
      </w:del>
    </w:p>
    <w:p w14:paraId="6D9B8596" w14:textId="0AC9B774" w:rsidR="00FB7917" w:rsidDel="00AA5153" w:rsidRDefault="00FB7917">
      <w:pPr>
        <w:pStyle w:val="MRAL1HangingIndent"/>
        <w:outlineLvl w:val="0"/>
        <w:rPr>
          <w:del w:id="13724" w:author="Debbie Houldsworth" w:date="2020-05-13T07:09:00Z"/>
        </w:rPr>
        <w:pPrChange w:id="13725" w:author="Jonathan Hawkins" w:date="2020-05-07T15:26:00Z">
          <w:pPr>
            <w:pStyle w:val="MRAL1HangingIndent"/>
          </w:pPr>
        </w:pPrChange>
      </w:pPr>
      <w:del w:id="13726" w:author="Debbie Houldsworth" w:date="2020-05-13T07:09:00Z">
        <w:r w:rsidDel="00AA5153">
          <w:delText>13.4</w:delText>
        </w:r>
        <w:r w:rsidDel="00AA5153">
          <w:tab/>
          <w:delText>Any failure of an MPAS Provider to comply with the provisions of Clauses 13.2 and 13.3 shall not relieve that MPAS Provider from the application of the service levels referred to in Clause 14 except where such failure is due to a circumstance of Force Majeure in which case the provisions of Clause 39 or 46 shall apply.</w:delText>
        </w:r>
      </w:del>
    </w:p>
    <w:p w14:paraId="0260BFA3" w14:textId="4A235BA0" w:rsidR="00FB7917" w:rsidDel="00AA5153" w:rsidRDefault="00FB7917">
      <w:pPr>
        <w:pStyle w:val="MRAL1HangingIndent"/>
        <w:outlineLvl w:val="0"/>
        <w:rPr>
          <w:del w:id="13727" w:author="Debbie Houldsworth" w:date="2020-05-13T07:09:00Z"/>
          <w:b/>
          <w:bCs/>
          <w:caps/>
        </w:rPr>
        <w:pPrChange w:id="13728" w:author="Jonathan Hawkins" w:date="2020-05-07T15:26:00Z">
          <w:pPr>
            <w:pStyle w:val="MRAL1HangingIndent"/>
          </w:pPr>
        </w:pPrChange>
      </w:pPr>
      <w:del w:id="13729" w:author="Debbie Houldsworth" w:date="2020-05-13T07:09:00Z">
        <w:r w:rsidDel="00AA5153">
          <w:rPr>
            <w:b/>
            <w:bCs/>
            <w:caps/>
          </w:rPr>
          <w:delText>14.</w:delText>
        </w:r>
        <w:r w:rsidDel="00AA5153">
          <w:rPr>
            <w:b/>
            <w:bCs/>
            <w:caps/>
          </w:rPr>
          <w:tab/>
          <w:delText>service Levels and liquidated damages</w:delText>
        </w:r>
      </w:del>
    </w:p>
    <w:p w14:paraId="54A4724E" w14:textId="515C4CA8" w:rsidR="00FB7917" w:rsidDel="00AA5153" w:rsidRDefault="00FB7917">
      <w:pPr>
        <w:pStyle w:val="MRAL1HangingIndent"/>
        <w:outlineLvl w:val="0"/>
        <w:rPr>
          <w:del w:id="13730" w:author="Debbie Houldsworth" w:date="2020-05-13T07:09:00Z"/>
          <w:b/>
          <w:bCs/>
        </w:rPr>
        <w:pPrChange w:id="13731" w:author="Jonathan Hawkins" w:date="2020-05-07T15:26:00Z">
          <w:pPr>
            <w:pStyle w:val="MRAL1NoHangingIndent"/>
            <w:outlineLvl w:val="0"/>
          </w:pPr>
        </w:pPrChange>
      </w:pPr>
      <w:del w:id="13732" w:author="Debbie Houldsworth" w:date="2020-05-13T07:09:00Z">
        <w:r w:rsidDel="00AA5153">
          <w:rPr>
            <w:b/>
            <w:bCs/>
          </w:rPr>
          <w:delText>Service Levels</w:delText>
        </w:r>
      </w:del>
    </w:p>
    <w:p w14:paraId="43C20CFB" w14:textId="3C3A7925" w:rsidR="00FB7917" w:rsidDel="00AA5153" w:rsidRDefault="00FB7917">
      <w:pPr>
        <w:pStyle w:val="MRAL1HangingIndent"/>
        <w:outlineLvl w:val="0"/>
        <w:rPr>
          <w:del w:id="13733" w:author="Debbie Houldsworth" w:date="2020-05-13T07:09:00Z"/>
        </w:rPr>
        <w:pPrChange w:id="13734" w:author="Jonathan Hawkins" w:date="2020-05-07T15:26:00Z">
          <w:pPr>
            <w:pStyle w:val="MRAL1HangingIndent"/>
          </w:pPr>
        </w:pPrChange>
      </w:pPr>
      <w:del w:id="13735" w:author="Debbie Houldsworth" w:date="2020-05-13T07:09:00Z">
        <w:r w:rsidDel="00AA5153">
          <w:delText>14.1</w:delText>
        </w:r>
        <w:r w:rsidDel="00AA5153">
          <w:tab/>
          <w:delText>Save as otherwise provided in this Agreement, each MPAS Provider shall use its reasonable endeavours to ensure that notifications of any one type which it receives shall be processed in the order in which they were received.</w:delText>
        </w:r>
      </w:del>
    </w:p>
    <w:p w14:paraId="0678C038" w14:textId="60D75DA1" w:rsidR="00190DB0" w:rsidDel="00AA5153" w:rsidRDefault="00190DB0">
      <w:pPr>
        <w:pStyle w:val="MRAL1HangingIndent"/>
        <w:outlineLvl w:val="0"/>
        <w:rPr>
          <w:del w:id="13736" w:author="Debbie Houldsworth" w:date="2020-05-13T07:09:00Z"/>
        </w:rPr>
        <w:pPrChange w:id="13737" w:author="Jonathan Hawkins" w:date="2020-05-07T15:26:00Z">
          <w:pPr>
            <w:pStyle w:val="MRAL1HangingIndent"/>
            <w:numPr>
              <w:ilvl w:val="1"/>
              <w:numId w:val="8"/>
            </w:numPr>
            <w:tabs>
              <w:tab w:val="num" w:pos="360"/>
              <w:tab w:val="num" w:pos="709"/>
            </w:tabs>
            <w:ind w:left="360" w:hanging="360"/>
          </w:pPr>
        </w:pPrChange>
      </w:pPr>
      <w:del w:id="13738" w:author="Debbie Houldsworth" w:date="2020-05-13T07:09:00Z">
        <w:r w:rsidRPr="00190DB0" w:rsidDel="00AA5153">
          <w:delText>Where an MPAS Provider receives any notification pursuant to any of Clauses 15.9, 15.15, 16.8, 16.15, 16.16, 16.17, 17.2, 20.5, 20.8, 20.10, 20.11, 21.1, 24.3, 24.8, 24.14, 24.15, 24.16, 24.22 or the Objection Resolution Period has elapsed under Clause 16.20, it shall notify the relevant persons listed in those Clauses;, or for notificati</w:delText>
        </w:r>
        <w:r w:rsidDel="00AA5153">
          <w:delText xml:space="preserve">ons received under Clauses 21.1, </w:delText>
        </w:r>
        <w:r w:rsidRPr="00190DB0" w:rsidDel="00AA5153">
          <w:delText>the</w:delText>
        </w:r>
        <w:r w:rsidDel="00AA5153">
          <w:delText xml:space="preserve"> persons listed in Clauses 21.2; </w:delText>
        </w:r>
        <w:r w:rsidRPr="00190DB0" w:rsidDel="00AA5153">
          <w:delText>or for notifications received under 24.8, the persons listed in Clauses 24.13 and 27.11 (except for its Distribution Business) in the manner contained in Clause 14.4.</w:delText>
        </w:r>
      </w:del>
    </w:p>
    <w:p w14:paraId="6172DF50" w14:textId="0DAACF1A" w:rsidR="00FB7917" w:rsidDel="00AA5153" w:rsidRDefault="00FB7917">
      <w:pPr>
        <w:pStyle w:val="MRAL1HangingIndent"/>
        <w:outlineLvl w:val="0"/>
        <w:rPr>
          <w:del w:id="13739" w:author="Debbie Houldsworth" w:date="2020-05-13T07:09:00Z"/>
        </w:rPr>
        <w:pPrChange w:id="13740" w:author="Jonathan Hawkins" w:date="2020-05-07T15:26:00Z">
          <w:pPr>
            <w:pStyle w:val="MRAL1HangingIndent"/>
            <w:numPr>
              <w:ilvl w:val="1"/>
              <w:numId w:val="8"/>
            </w:numPr>
            <w:tabs>
              <w:tab w:val="num" w:pos="360"/>
              <w:tab w:val="num" w:pos="709"/>
            </w:tabs>
            <w:ind w:left="360" w:hanging="360"/>
          </w:pPr>
        </w:pPrChange>
      </w:pPr>
      <w:del w:id="13741" w:author="Debbie Houldsworth" w:date="2020-05-13T07:09:00Z">
        <w:r w:rsidDel="00AA5153">
          <w:delText>Where an MPAS Provider receives any notification pursuant to Clause 24.9, it shall not process such notifications until the procedures agreed by MEC pursuant to Clause 14.15 have been satisfied.</w:delText>
        </w:r>
      </w:del>
    </w:p>
    <w:p w14:paraId="0EEDD808" w14:textId="32DE590D" w:rsidR="00FB7917" w:rsidDel="00AA5153" w:rsidRDefault="00FB7917">
      <w:pPr>
        <w:pStyle w:val="MRAL1HangingIndent"/>
        <w:outlineLvl w:val="0"/>
        <w:rPr>
          <w:del w:id="13742" w:author="Debbie Houldsworth" w:date="2020-05-13T07:09:00Z"/>
        </w:rPr>
        <w:pPrChange w:id="13743" w:author="Jonathan Hawkins" w:date="2020-05-07T15:26:00Z">
          <w:pPr>
            <w:pStyle w:val="MRAL1HangingIndent"/>
          </w:pPr>
        </w:pPrChange>
      </w:pPr>
      <w:del w:id="13744" w:author="Debbie Houldsworth" w:date="2020-05-13T07:09:00Z">
        <w:r w:rsidDel="00AA5153">
          <w:delText>14.4</w:delText>
        </w:r>
        <w:r w:rsidDel="00AA5153">
          <w:tab/>
          <w:delText>Each MPAS Provider shall produce the notifications required under the Clauses listed in Clause 14.2 in accordance with the requirement set out in Clause 28.2 in response to any notifications received by 18:00 hours on a Working Day or in response to the elapsing of the Objection Resolution Period on a particular Working Day (</w:delText>
        </w:r>
        <w:r w:rsidDel="00AA5153">
          <w:rPr>
            <w:b/>
          </w:rPr>
          <w:delText>"Message Receipt Working Day"</w:delText>
        </w:r>
        <w:r w:rsidDel="00AA5153">
          <w:delText>) and, subject to Clauses 14.5 and 14.6, shall operate its MPAS Registration System (or procure that its MPAS Registration System is operated) with the intent to deliver the total number of such notifications (</w:delText>
        </w:r>
        <w:r w:rsidDel="00AA5153">
          <w:rPr>
            <w:b/>
          </w:rPr>
          <w:delText>"Total Daily Processing"</w:delText>
        </w:r>
        <w:r w:rsidDel="00AA5153">
          <w:delText>) to its Gateway by 06:00 hours on the following  Working Day or as soon as reasonably practicable thereafter.</w:delText>
        </w:r>
      </w:del>
    </w:p>
    <w:p w14:paraId="558567D2" w14:textId="46322EEA" w:rsidR="00FB7917" w:rsidDel="00AA5153" w:rsidRDefault="00FB7917">
      <w:pPr>
        <w:pStyle w:val="MRAL1HangingIndent"/>
        <w:outlineLvl w:val="0"/>
        <w:rPr>
          <w:del w:id="13745" w:author="Debbie Houldsworth" w:date="2020-05-13T07:09:00Z"/>
        </w:rPr>
        <w:pPrChange w:id="13746" w:author="Jonathan Hawkins" w:date="2020-05-07T15:26:00Z">
          <w:pPr>
            <w:pStyle w:val="MRAL1HangingIndent"/>
          </w:pPr>
        </w:pPrChange>
      </w:pPr>
      <w:del w:id="13747" w:author="Debbie Houldsworth" w:date="2020-05-13T07:09:00Z">
        <w:r w:rsidDel="00AA5153">
          <w:delText>14.5</w:delText>
        </w:r>
        <w:r w:rsidDel="00AA5153">
          <w:tab/>
          <w:delText>For the purposes of fulfilling its obligations in r</w:delText>
        </w:r>
        <w:r w:rsidR="00190DB0" w:rsidDel="00AA5153">
          <w:delText xml:space="preserve">espect of the BSC Requirements and the DCC, </w:delText>
        </w:r>
        <w:r w:rsidDel="00AA5153">
          <w:delText>each MPAS Provider shall ensure that:</w:delText>
        </w:r>
      </w:del>
    </w:p>
    <w:p w14:paraId="79ECD6FA" w14:textId="4F87D009" w:rsidR="00FB7917" w:rsidDel="00AA5153" w:rsidRDefault="00FB7917">
      <w:pPr>
        <w:pStyle w:val="MRAL1HangingIndent"/>
        <w:outlineLvl w:val="0"/>
        <w:rPr>
          <w:del w:id="13748" w:author="Debbie Houldsworth" w:date="2020-05-13T07:09:00Z"/>
        </w:rPr>
        <w:pPrChange w:id="13749" w:author="Jonathan Hawkins" w:date="2020-05-07T15:26:00Z">
          <w:pPr>
            <w:pStyle w:val="MRAL2HangingIndent"/>
          </w:pPr>
        </w:pPrChange>
      </w:pPr>
      <w:del w:id="13750" w:author="Debbie Houldsworth" w:date="2020-05-13T07:09:00Z">
        <w:r w:rsidDel="00AA5153">
          <w:delText>14.5.1</w:delText>
        </w:r>
        <w:r w:rsidDel="00AA5153">
          <w:tab/>
          <w:delText>the Total Daily Processing will be processed and delivered to its Gateway at a time not later than 06:00 hours on the first Working Day following the Message Receipt Working Day provided that it shall not be in breach of this obligation if it fails to meet this target on not more than six Working Days during each Quarter;</w:delText>
        </w:r>
      </w:del>
    </w:p>
    <w:p w14:paraId="0E00200C" w14:textId="56F1D941" w:rsidR="00FB7917" w:rsidDel="00AA5153" w:rsidRDefault="00FB7917">
      <w:pPr>
        <w:pStyle w:val="MRAL1HangingIndent"/>
        <w:outlineLvl w:val="0"/>
        <w:rPr>
          <w:del w:id="13751" w:author="Debbie Houldsworth" w:date="2020-05-13T07:09:00Z"/>
        </w:rPr>
        <w:pPrChange w:id="13752" w:author="Jonathan Hawkins" w:date="2020-05-07T15:26:00Z">
          <w:pPr>
            <w:pStyle w:val="MRAL2HangingIndent"/>
          </w:pPr>
        </w:pPrChange>
      </w:pPr>
      <w:del w:id="13753" w:author="Debbie Houldsworth" w:date="2020-05-13T07:09:00Z">
        <w:r w:rsidDel="00AA5153">
          <w:delText>14.5.2</w:delText>
        </w:r>
        <w:r w:rsidDel="00AA5153">
          <w:tab/>
          <w:delText>if the target in Clause 14.5.1 is not met, the Total Daily Processing will be processed and delivered to its Gateway at a time not later than 06:00 hours on the second Working Day following the Message Receipt Working Day provided that it shall not be in breach of this obligation if it fails to meet this target on not more than one Working Day during each Quarter;</w:delText>
        </w:r>
      </w:del>
    </w:p>
    <w:p w14:paraId="35DA1D23" w14:textId="22A0B6CC" w:rsidR="00FB7917" w:rsidDel="00AA5153" w:rsidRDefault="00FB7917">
      <w:pPr>
        <w:pStyle w:val="MRAL1HangingIndent"/>
        <w:outlineLvl w:val="0"/>
        <w:rPr>
          <w:del w:id="13754" w:author="Debbie Houldsworth" w:date="2020-05-13T07:09:00Z"/>
        </w:rPr>
        <w:pPrChange w:id="13755" w:author="Jonathan Hawkins" w:date="2020-05-07T15:26:00Z">
          <w:pPr>
            <w:pStyle w:val="MRAL2HangingIndent"/>
          </w:pPr>
        </w:pPrChange>
      </w:pPr>
      <w:del w:id="13756" w:author="Debbie Houldsworth" w:date="2020-05-13T07:09:00Z">
        <w:r w:rsidDel="00AA5153">
          <w:delText>14.5.3</w:delText>
        </w:r>
        <w:r w:rsidDel="00AA5153">
          <w:tab/>
          <w:delText>if the target in Clause 14.5.2 is not met, the Total Daily Processing will be processed and delivered to its Gateway at a time not later than 06:00 hours on the third Working Day following the Message Receipt Working Day.</w:delText>
        </w:r>
      </w:del>
    </w:p>
    <w:p w14:paraId="0B9CAB13" w14:textId="5F4B0BF3" w:rsidR="00FB7917" w:rsidDel="00AA5153" w:rsidRDefault="00FB7917">
      <w:pPr>
        <w:pStyle w:val="MRAL1HangingIndent"/>
        <w:outlineLvl w:val="0"/>
        <w:rPr>
          <w:del w:id="13757" w:author="Debbie Houldsworth" w:date="2020-05-13T07:09:00Z"/>
        </w:rPr>
        <w:pPrChange w:id="13758" w:author="Jonathan Hawkins" w:date="2020-05-07T15:26:00Z">
          <w:pPr>
            <w:pStyle w:val="MRAL1HangingIndent"/>
          </w:pPr>
        </w:pPrChange>
      </w:pPr>
      <w:del w:id="13759" w:author="Debbie Houldsworth" w:date="2020-05-13T07:09:00Z">
        <w:r w:rsidDel="00AA5153">
          <w:delText>14.7</w:delText>
        </w:r>
        <w:r w:rsidDel="00AA5153">
          <w:tab/>
          <w:delText>In order to determine whether the relevant MPAS Provider has fulfilled the requirements set out in each of Clauses 14.5 to 14.6, it shall note the time on the Working Day when the Total Daily Processing is delivered to its Gateway in relation to the Message Receipt Working Day relevant to that Total Daily Processing.</w:delText>
        </w:r>
      </w:del>
    </w:p>
    <w:p w14:paraId="145BA5D6" w14:textId="615A645B" w:rsidR="00FB7917" w:rsidDel="00AA5153" w:rsidRDefault="00FB7917">
      <w:pPr>
        <w:pStyle w:val="MRAL1HangingIndent"/>
        <w:outlineLvl w:val="0"/>
        <w:rPr>
          <w:del w:id="13760" w:author="Debbie Houldsworth" w:date="2020-05-13T07:09:00Z"/>
        </w:rPr>
        <w:pPrChange w:id="13761" w:author="Jonathan Hawkins" w:date="2020-05-07T15:26:00Z">
          <w:pPr>
            <w:pStyle w:val="MRAL1HangingIndent"/>
          </w:pPr>
        </w:pPrChange>
      </w:pPr>
      <w:del w:id="13762" w:author="Debbie Houldsworth" w:date="2020-05-13T07:09:00Z">
        <w:r w:rsidDel="00AA5153">
          <w:delText>14.8</w:delText>
        </w:r>
        <w:r w:rsidDel="00AA5153">
          <w:tab/>
          <w:delText xml:space="preserve">Each MPAS Provider shall measure its performance against the requirements set out in Clauses 14.5 and 14.6 over each Quarter provided that where there are breaches of the requirements in Clauses 14.6.3 and 14.6.4, the breach shall be deemed to have occurred in the Quarter in which the second Working Day following the Message Receipt Working Day occurred. </w:delText>
        </w:r>
      </w:del>
    </w:p>
    <w:p w14:paraId="1AF5C37C" w14:textId="3D988022" w:rsidR="00FB7917" w:rsidDel="00AA5153" w:rsidRDefault="00FB7917">
      <w:pPr>
        <w:pStyle w:val="MRAL1HangingIndent"/>
        <w:outlineLvl w:val="0"/>
        <w:rPr>
          <w:del w:id="13763" w:author="Debbie Houldsworth" w:date="2020-05-13T07:09:00Z"/>
        </w:rPr>
        <w:pPrChange w:id="13764" w:author="Jonathan Hawkins" w:date="2020-05-07T15:26:00Z">
          <w:pPr>
            <w:pStyle w:val="MRAL1HangingIndent"/>
          </w:pPr>
        </w:pPrChange>
      </w:pPr>
      <w:del w:id="13765" w:author="Debbie Houldsworth" w:date="2020-05-13T07:09:00Z">
        <w:r w:rsidDel="00AA5153">
          <w:delText>14.9</w:delText>
        </w:r>
        <w:r w:rsidDel="00AA5153">
          <w:tab/>
          <w:delText>Each MPAS Provider agrees that it is their long-term objective to achieve a service level ensuring the processing and delivery of the Total Daily Processing by 06:00 hours on the first Working Day following the Message Receipt Working Day.</w:delText>
        </w:r>
      </w:del>
    </w:p>
    <w:p w14:paraId="61591D20" w14:textId="52567D1C" w:rsidR="00FB7917" w:rsidDel="00AA5153" w:rsidRDefault="00FB7917">
      <w:pPr>
        <w:pStyle w:val="MRAL1HangingIndent"/>
        <w:outlineLvl w:val="0"/>
        <w:rPr>
          <w:del w:id="13766" w:author="Debbie Houldsworth" w:date="2020-05-13T07:09:00Z"/>
          <w:b/>
          <w:bCs/>
        </w:rPr>
        <w:pPrChange w:id="13767" w:author="Jonathan Hawkins" w:date="2020-05-07T15:26:00Z">
          <w:pPr>
            <w:pStyle w:val="MRAL1NoHangingIndent"/>
            <w:outlineLvl w:val="0"/>
          </w:pPr>
        </w:pPrChange>
      </w:pPr>
      <w:del w:id="13768" w:author="Debbie Houldsworth" w:date="2020-05-13T07:09:00Z">
        <w:r w:rsidDel="00AA5153">
          <w:rPr>
            <w:b/>
            <w:bCs/>
          </w:rPr>
          <w:delText>Elexon Limited Liquidated Damages</w:delText>
        </w:r>
      </w:del>
    </w:p>
    <w:p w14:paraId="32BF2D7E" w14:textId="323CEE37" w:rsidR="00FB7917" w:rsidDel="00AA5153" w:rsidRDefault="00FB7917">
      <w:pPr>
        <w:pStyle w:val="MRAL1HangingIndent"/>
        <w:outlineLvl w:val="0"/>
        <w:rPr>
          <w:del w:id="13769" w:author="Debbie Houldsworth" w:date="2020-05-13T07:09:00Z"/>
        </w:rPr>
        <w:pPrChange w:id="13770" w:author="Jonathan Hawkins" w:date="2020-05-07T15:26:00Z">
          <w:pPr>
            <w:pStyle w:val="MRAL1HangingIndent"/>
          </w:pPr>
        </w:pPrChange>
      </w:pPr>
      <w:del w:id="13771" w:author="Debbie Houldsworth" w:date="2020-05-13T07:09:00Z">
        <w:r w:rsidDel="00AA5153">
          <w:delText>14.10</w:delText>
        </w:r>
        <w:r w:rsidDel="00AA5153">
          <w:tab/>
          <w:delText>Where the number of occasions in any Quarter that an MPAS Provider fails to deliver the Total Daily Processing to its Gateway within the timescales indicated in Clauses 14.5.1 to 14.5.3 exceeds the number of allowable failures indicated in those Clauses, that MPAS Provider shall pay the BSC Agent £125 for each such extra occasion on which it has failed to deliver the Total Daily Processing to its Gateway.</w:delText>
        </w:r>
      </w:del>
    </w:p>
    <w:p w14:paraId="6B40FE95" w14:textId="0E5FF5EB" w:rsidR="00FB7917" w:rsidDel="00AA5153" w:rsidRDefault="00FB7917">
      <w:pPr>
        <w:pStyle w:val="MRAL1HangingIndent"/>
        <w:outlineLvl w:val="0"/>
        <w:rPr>
          <w:del w:id="13772" w:author="Debbie Houldsworth" w:date="2020-05-13T07:09:00Z"/>
          <w:b/>
          <w:bCs/>
        </w:rPr>
        <w:pPrChange w:id="13773" w:author="Jonathan Hawkins" w:date="2020-05-07T15:26:00Z">
          <w:pPr>
            <w:pStyle w:val="MRAL1NoHangingIndent"/>
            <w:outlineLvl w:val="0"/>
          </w:pPr>
        </w:pPrChange>
      </w:pPr>
      <w:del w:id="13774" w:author="Debbie Houldsworth" w:date="2020-05-13T07:09:00Z">
        <w:r w:rsidDel="00AA5153">
          <w:rPr>
            <w:b/>
            <w:bCs/>
          </w:rPr>
          <w:delText>Data Transfer Service Escalation</w:delText>
        </w:r>
      </w:del>
    </w:p>
    <w:p w14:paraId="377382BB" w14:textId="4F5221B3" w:rsidR="00FB7917" w:rsidDel="00AA5153" w:rsidRDefault="00FB7917">
      <w:pPr>
        <w:pStyle w:val="MRAL1HangingIndent"/>
        <w:outlineLvl w:val="0"/>
        <w:rPr>
          <w:del w:id="13775" w:author="Debbie Houldsworth" w:date="2020-05-13T07:09:00Z"/>
        </w:rPr>
        <w:pPrChange w:id="13776" w:author="Jonathan Hawkins" w:date="2020-05-07T15:26:00Z">
          <w:pPr>
            <w:pStyle w:val="MRAL1HangingIndent"/>
          </w:pPr>
        </w:pPrChange>
      </w:pPr>
      <w:del w:id="13777" w:author="Debbie Houldsworth" w:date="2020-05-13T07:09:00Z">
        <w:r w:rsidDel="00AA5153">
          <w:delText>14.13</w:delText>
        </w:r>
        <w:r w:rsidDel="00AA5153">
          <w:tab/>
          <w:delText>Where an MPAS Provider receives a notification from the Data Transfer Network indicating that a Message sent by it pursuant to the terms of this Agreement has not been received by the Supplier or Data Aggregator, that MPAS Provider shall contact the Supplier or Data Aggregator as soon as reasonably practicable.  The relevant MPAS Provider and relevant Supplier or Data Aggregator shall utilise the Problem Management Procedures under the Data Transfer Service Agreement which may require the MPAS Provider to Resend the original Message.</w:delText>
        </w:r>
      </w:del>
    </w:p>
    <w:p w14:paraId="656B0949" w14:textId="2FE3AF1D" w:rsidR="00FB7917" w:rsidDel="00AA5153" w:rsidRDefault="00FB7917">
      <w:pPr>
        <w:pStyle w:val="MRAL1HangingIndent"/>
        <w:outlineLvl w:val="0"/>
        <w:rPr>
          <w:del w:id="13778" w:author="Debbie Houldsworth" w:date="2020-05-13T07:09:00Z"/>
        </w:rPr>
        <w:pPrChange w:id="13779" w:author="Jonathan Hawkins" w:date="2020-05-07T15:26:00Z">
          <w:pPr>
            <w:pStyle w:val="MRAL1HangingIndent"/>
          </w:pPr>
        </w:pPrChange>
      </w:pPr>
      <w:del w:id="13780" w:author="Debbie Houldsworth" w:date="2020-05-13T07:09:00Z">
        <w:r w:rsidDel="00AA5153">
          <w:delText xml:space="preserve">14.15 </w:delText>
        </w:r>
        <w:r w:rsidDel="00AA5153">
          <w:tab/>
          <w:delText>MEC shall agree and issue appropriate procedures in relation to changes to data items 11 and/or 12 and/or 13</w:delText>
        </w:r>
        <w:r w:rsidR="003F51A5" w:rsidDel="00AA5153">
          <w:delText xml:space="preserve"> and/or 23</w:delText>
        </w:r>
        <w:r w:rsidDel="00AA5153">
          <w:delText xml:space="preserve"> of Schedule 2 where the number of Metering Points which are affected by the change exceeds the volumes set out in these procedures, which includes the threshold(s) as defined in the BSC. Such procedures shall be subordinate to and shall not be inconsistent with this Clause 14.15 and Clauses 14.3 and 24.9.</w:delText>
        </w:r>
      </w:del>
    </w:p>
    <w:p w14:paraId="56502F0D" w14:textId="3D652C16" w:rsidR="00FB7917" w:rsidDel="00AA5153" w:rsidRDefault="00FB7917">
      <w:pPr>
        <w:pStyle w:val="MRAL1HangingIndent"/>
        <w:outlineLvl w:val="0"/>
        <w:rPr>
          <w:del w:id="13781" w:author="Debbie Houldsworth" w:date="2020-05-13T07:09:00Z"/>
          <w:b/>
          <w:bCs/>
        </w:rPr>
        <w:pPrChange w:id="13782" w:author="Jonathan Hawkins" w:date="2020-05-07T15:26:00Z">
          <w:pPr>
            <w:pStyle w:val="MRAL1NoHangingIndent"/>
            <w:outlineLvl w:val="0"/>
          </w:pPr>
        </w:pPrChange>
      </w:pPr>
      <w:del w:id="13783" w:author="Debbie Houldsworth" w:date="2020-05-13T07:09:00Z">
        <w:r w:rsidDel="00AA5153">
          <w:rPr>
            <w:b/>
            <w:bCs/>
          </w:rPr>
          <w:delText>Review</w:delText>
        </w:r>
      </w:del>
    </w:p>
    <w:p w14:paraId="5D29F763" w14:textId="3C627460" w:rsidR="00FB7917" w:rsidDel="00AA5153" w:rsidRDefault="00FB7917">
      <w:pPr>
        <w:pStyle w:val="MRAL1HangingIndent"/>
        <w:outlineLvl w:val="0"/>
        <w:rPr>
          <w:del w:id="13784" w:author="Debbie Houldsworth" w:date="2020-05-13T07:09:00Z"/>
        </w:rPr>
        <w:pPrChange w:id="13785" w:author="Jonathan Hawkins" w:date="2020-05-07T15:26:00Z">
          <w:pPr>
            <w:pStyle w:val="MRAL1HangingIndent"/>
          </w:pPr>
        </w:pPrChange>
      </w:pPr>
      <w:del w:id="13786" w:author="Debbie Houldsworth" w:date="2020-05-13T07:09:00Z">
        <w:r w:rsidDel="00AA5153">
          <w:delText>14.16</w:delText>
        </w:r>
        <w:r w:rsidDel="00AA5153">
          <w:tab/>
          <w:delText>MEC may conduct a formal review of liquidated damages.</w:delText>
        </w:r>
      </w:del>
    </w:p>
    <w:p w14:paraId="2E047FDC" w14:textId="7FAB6F1C" w:rsidR="00FB7917" w:rsidDel="00AA5153" w:rsidRDefault="00FB7917">
      <w:pPr>
        <w:pStyle w:val="MRAL1HangingIndent"/>
        <w:outlineLvl w:val="0"/>
        <w:rPr>
          <w:del w:id="13787" w:author="Debbie Houldsworth" w:date="2020-05-13T07:09:00Z"/>
        </w:rPr>
        <w:pPrChange w:id="13788" w:author="Jonathan Hawkins" w:date="2020-05-07T15:26:00Z">
          <w:pPr>
            <w:pStyle w:val="MRAL1HangingIndent"/>
          </w:pPr>
        </w:pPrChange>
      </w:pPr>
      <w:del w:id="13789" w:author="Debbie Houldsworth" w:date="2020-05-13T07:09:00Z">
        <w:r w:rsidDel="00AA5153">
          <w:delText>14.18</w:delText>
        </w:r>
        <w:r w:rsidDel="00AA5153">
          <w:tab/>
          <w:delText>Each party agrees to provide MEC with all reasonable information that MEC may require for the purposes of carrying out its review pursuant to this Clause 14.  This may include information relating to the level of market activity, the average number of Messages within the Total Daily Processing, the average composition of a Total Daily Processing and information to verify the assumptions set out in Clause 14.17 and how the values ascribed to such assumptions may have changed since the date of this Agreement.</w:delText>
        </w:r>
      </w:del>
    </w:p>
    <w:p w14:paraId="7DA9EE2A" w14:textId="3315DCCA" w:rsidR="00FB7917" w:rsidDel="00AA5153" w:rsidRDefault="00FB7917">
      <w:pPr>
        <w:pStyle w:val="MRAL1HangingIndent"/>
        <w:outlineLvl w:val="0"/>
        <w:rPr>
          <w:del w:id="13790" w:author="Debbie Houldsworth" w:date="2020-05-13T07:09:00Z"/>
        </w:rPr>
        <w:pPrChange w:id="13791" w:author="Jonathan Hawkins" w:date="2020-05-07T15:26:00Z">
          <w:pPr>
            <w:pStyle w:val="MRAL1HangingIndent"/>
          </w:pPr>
        </w:pPrChange>
      </w:pPr>
      <w:del w:id="13792" w:author="Debbie Houldsworth" w:date="2020-05-13T07:09:00Z">
        <w:r w:rsidDel="00AA5153">
          <w:delText>14.19</w:delText>
        </w:r>
        <w:r w:rsidDel="00AA5153">
          <w:tab/>
          <w:delText>Nothing in this Clause shall be construed as restricting the scope of MEC's review pursuant to Clause 14.16.  In particular, MEC shall consider whether there is a need for further reviews to be carried out by it after the conclusion of its review pursuant to this Clause 14.</w:delText>
        </w:r>
      </w:del>
    </w:p>
    <w:p w14:paraId="7B22B9E4" w14:textId="29A41D86" w:rsidR="00FB7917" w:rsidDel="00AA5153" w:rsidRDefault="00FB7917">
      <w:pPr>
        <w:pStyle w:val="MRAL1HangingIndent"/>
        <w:outlineLvl w:val="0"/>
        <w:rPr>
          <w:del w:id="13793" w:author="Debbie Houldsworth" w:date="2020-05-13T07:09:00Z"/>
        </w:rPr>
        <w:pPrChange w:id="13794" w:author="Jonathan Hawkins" w:date="2020-05-07T15:26:00Z">
          <w:pPr>
            <w:pStyle w:val="MRAL1HangingIndent"/>
          </w:pPr>
        </w:pPrChange>
      </w:pPr>
      <w:del w:id="13795" w:author="Debbie Houldsworth" w:date="2020-05-13T07:09:00Z">
        <w:r w:rsidDel="00AA5153">
          <w:delText>14.20</w:delText>
        </w:r>
        <w:r w:rsidDel="00AA5153">
          <w:tab/>
          <w:delText>MEC shall copy the results of its review to all parties as soon as reasonably practicable following the conclusion of its review.  Any changes to this Agreement that MEC reasonably considers should be made as a result of the review shall be treated as a change request and the procedures set out in Clause 9 shall be followed.</w:delText>
        </w:r>
      </w:del>
    </w:p>
    <w:p w14:paraId="7E424ABF" w14:textId="34D643B5" w:rsidR="00FB7917" w:rsidDel="00AA5153" w:rsidRDefault="00FB7917">
      <w:pPr>
        <w:pStyle w:val="MRAL1HangingIndent"/>
        <w:outlineLvl w:val="0"/>
        <w:rPr>
          <w:del w:id="13796" w:author="Debbie Houldsworth" w:date="2020-05-13T07:09:00Z"/>
          <w:b/>
          <w:bCs/>
        </w:rPr>
        <w:pPrChange w:id="13797" w:author="Jonathan Hawkins" w:date="2020-05-07T15:26:00Z">
          <w:pPr>
            <w:pStyle w:val="MRAL1HangingIndent"/>
          </w:pPr>
        </w:pPrChange>
      </w:pPr>
      <w:del w:id="13798" w:author="Debbie Houldsworth" w:date="2020-05-13T07:09:00Z">
        <w:r w:rsidDel="00AA5153">
          <w:rPr>
            <w:b/>
            <w:bCs/>
          </w:rPr>
          <w:delText>15.</w:delText>
        </w:r>
        <w:r w:rsidDel="00AA5153">
          <w:rPr>
            <w:b/>
            <w:bCs/>
          </w:rPr>
          <w:tab/>
          <w:delText>PROCEDURE FOR APPLICATION FOR REGISTRATION BY A SUPPLIER</w:delText>
        </w:r>
      </w:del>
    </w:p>
    <w:p w14:paraId="503A8962" w14:textId="56CFEE31" w:rsidR="00FB7917" w:rsidDel="00AA5153" w:rsidRDefault="00FB7917">
      <w:pPr>
        <w:pStyle w:val="MRAL1HangingIndent"/>
        <w:outlineLvl w:val="0"/>
        <w:rPr>
          <w:del w:id="13799" w:author="Debbie Houldsworth" w:date="2020-05-13T07:09:00Z"/>
        </w:rPr>
        <w:pPrChange w:id="13800" w:author="Jonathan Hawkins" w:date="2020-05-07T15:26:00Z">
          <w:pPr>
            <w:pStyle w:val="MRAL1HangingIndent"/>
          </w:pPr>
        </w:pPrChange>
      </w:pPr>
      <w:del w:id="13801" w:author="Debbie Houldsworth" w:date="2020-05-13T07:09:00Z">
        <w:r w:rsidDel="00AA5153">
          <w:delText>15.1</w:delText>
        </w:r>
        <w:r w:rsidDel="00AA5153">
          <w:tab/>
          <w:delText>A Supplier that has a contract (including a Deemed Contract) to supply or receive electricity through or from a Metering Point, shall apply to the MPAS Provider whose MPAS Registration System has the Metering Point recorded on it (the “</w:delText>
        </w:r>
        <w:r w:rsidDel="00AA5153">
          <w:rPr>
            <w:b/>
            <w:bCs/>
          </w:rPr>
          <w:delText>relevant MPAS Provider</w:delText>
        </w:r>
        <w:r w:rsidDel="00AA5153">
          <w:delText xml:space="preserve">”), for Registration in respect of that Metering Point, pursuant to the provisions of this Clause 15 or Clause 20, as appropriate except where: </w:delText>
        </w:r>
      </w:del>
    </w:p>
    <w:p w14:paraId="70B54226" w14:textId="0875614A" w:rsidR="00FB7917" w:rsidDel="00AA5153" w:rsidRDefault="00FB7917">
      <w:pPr>
        <w:pStyle w:val="MRAL1HangingIndent"/>
        <w:outlineLvl w:val="0"/>
        <w:rPr>
          <w:del w:id="13802" w:author="Debbie Houldsworth" w:date="2020-05-13T07:09:00Z"/>
        </w:rPr>
        <w:pPrChange w:id="13803" w:author="Jonathan Hawkins" w:date="2020-05-07T15:26:00Z">
          <w:pPr>
            <w:pStyle w:val="MRAL2HangingIndent"/>
          </w:pPr>
        </w:pPrChange>
      </w:pPr>
      <w:del w:id="13804" w:author="Debbie Houldsworth" w:date="2020-05-13T07:09:00Z">
        <w:r w:rsidDel="00AA5153">
          <w:delText>15.1.1</w:delText>
        </w:r>
        <w:r w:rsidDel="00AA5153">
          <w:tab/>
          <w:delText>that Supplier is already Registered in relation to that Metering Point; or</w:delText>
        </w:r>
      </w:del>
    </w:p>
    <w:p w14:paraId="74B7ABEE" w14:textId="7905AE4A" w:rsidR="00FB7917" w:rsidDel="00AA5153" w:rsidRDefault="00FB7917">
      <w:pPr>
        <w:pStyle w:val="MRAL1HangingIndent"/>
        <w:outlineLvl w:val="0"/>
        <w:rPr>
          <w:del w:id="13805" w:author="Debbie Houldsworth" w:date="2020-05-13T07:09:00Z"/>
        </w:rPr>
        <w:pPrChange w:id="13806" w:author="Jonathan Hawkins" w:date="2020-05-07T15:26:00Z">
          <w:pPr>
            <w:pStyle w:val="MRAL2HangingIndent"/>
          </w:pPr>
        </w:pPrChange>
      </w:pPr>
      <w:del w:id="13807" w:author="Debbie Houldsworth" w:date="2020-05-13T07:09:00Z">
        <w:r w:rsidDel="00AA5153">
          <w:delText>15.1.2</w:delText>
        </w:r>
        <w:r w:rsidDel="00AA5153">
          <w:tab/>
          <w:delText>the Metering Point is registered in CMRS.</w:delText>
        </w:r>
      </w:del>
    </w:p>
    <w:p w14:paraId="454BBAAD" w14:textId="4271A923" w:rsidR="00FB7917" w:rsidDel="00AA5153" w:rsidRDefault="00FB7917">
      <w:pPr>
        <w:pStyle w:val="MRAL1HangingIndent"/>
        <w:outlineLvl w:val="0"/>
        <w:rPr>
          <w:del w:id="13808" w:author="Debbie Houldsworth" w:date="2020-05-13T07:09:00Z"/>
        </w:rPr>
        <w:pPrChange w:id="13809" w:author="Jonathan Hawkins" w:date="2020-05-07T15:26:00Z">
          <w:pPr>
            <w:pStyle w:val="MRAL1HangingIndent"/>
          </w:pPr>
        </w:pPrChange>
      </w:pPr>
      <w:del w:id="13810" w:author="Debbie Houldsworth" w:date="2020-05-13T07:09:00Z">
        <w:r w:rsidDel="00AA5153">
          <w:delText>15.4</w:delText>
        </w:r>
        <w:r w:rsidDel="00AA5153">
          <w:tab/>
          <w:delText>The Supplier shall use its reasonable endeavours to apply for Registration in respect of all Related Metering Points on the same Working Day for a Supply Start Date on the same date, except where a new Related Metering Point is created after the Supplier applies for Registration in relation to the other Related Metering Point(s).  Where a new Related Metering Point or Pseudo Metering Point is created the Supplier shall apply for Registration in relation to it as soon as reasonably practicable.</w:delText>
        </w:r>
      </w:del>
    </w:p>
    <w:p w14:paraId="05456A60" w14:textId="16FA3618" w:rsidR="00FB7917" w:rsidDel="00AA5153" w:rsidRDefault="00FB7917">
      <w:pPr>
        <w:pStyle w:val="MRAL1HangingIndent"/>
        <w:outlineLvl w:val="0"/>
        <w:rPr>
          <w:del w:id="13811" w:author="Debbie Houldsworth" w:date="2020-05-13T07:09:00Z"/>
        </w:rPr>
        <w:pPrChange w:id="13812" w:author="Jonathan Hawkins" w:date="2020-05-07T15:26:00Z">
          <w:pPr>
            <w:pStyle w:val="MRAL1HangingIndent"/>
          </w:pPr>
        </w:pPrChange>
      </w:pPr>
      <w:del w:id="13813" w:author="Debbie Houldsworth" w:date="2020-05-13T07:09:00Z">
        <w:r w:rsidDel="00AA5153">
          <w:delText>15.5</w:delText>
        </w:r>
        <w:r w:rsidDel="00AA5153">
          <w:tab/>
          <w:delText>A Valid Application for Registration for the purposes of this Clause 15 is one that:</w:delText>
        </w:r>
      </w:del>
    </w:p>
    <w:p w14:paraId="530E8B16" w14:textId="76D1546E" w:rsidR="00FB7917" w:rsidDel="00AA5153" w:rsidRDefault="00FB7917">
      <w:pPr>
        <w:pStyle w:val="MRAL1HangingIndent"/>
        <w:outlineLvl w:val="0"/>
        <w:rPr>
          <w:del w:id="13814" w:author="Debbie Houldsworth" w:date="2020-05-13T07:09:00Z"/>
        </w:rPr>
        <w:pPrChange w:id="13815" w:author="Jonathan Hawkins" w:date="2020-05-07T15:26:00Z">
          <w:pPr>
            <w:pStyle w:val="MRAL2HangingIndent"/>
          </w:pPr>
        </w:pPrChange>
      </w:pPr>
      <w:del w:id="13816" w:author="Debbie Houldsworth" w:date="2020-05-13T07:09:00Z">
        <w:r w:rsidDel="00AA5153">
          <w:delText>15.5.1</w:delText>
        </w:r>
        <w:r w:rsidDel="00AA5153">
          <w:tab/>
          <w:delText>contains values that the Supplier has identified as representing data items 1, 2, 3, 8 and 10 of Schedule 2 for the Metering Point against which it wishes to Register which are Accepted on the MPAS Registration System</w:delText>
        </w:r>
        <w:r w:rsidDel="00AA5153">
          <w:rPr>
            <w:i/>
          </w:rPr>
          <w:delText>;</w:delText>
        </w:r>
      </w:del>
    </w:p>
    <w:p w14:paraId="6FFABD41" w14:textId="4F2CD925" w:rsidR="00FB7917" w:rsidDel="00AA5153" w:rsidRDefault="00FB7917">
      <w:pPr>
        <w:pStyle w:val="MRAL1HangingIndent"/>
        <w:outlineLvl w:val="0"/>
        <w:rPr>
          <w:del w:id="13817" w:author="Debbie Houldsworth" w:date="2020-05-13T07:09:00Z"/>
        </w:rPr>
        <w:pPrChange w:id="13818" w:author="Jonathan Hawkins" w:date="2020-05-07T15:26:00Z">
          <w:pPr>
            <w:pStyle w:val="MRAL2HangingIndent"/>
          </w:pPr>
        </w:pPrChange>
      </w:pPr>
      <w:del w:id="13819" w:author="Debbie Houldsworth" w:date="2020-05-13T07:09:00Z">
        <w:r w:rsidDel="00AA5153">
          <w:delText>15.5.2</w:delText>
        </w:r>
        <w:r w:rsidDel="00AA5153">
          <w:tab/>
          <w:delText>is received by the relevant MPAS Provider no later than the last Working Day before the Supply Start Date included in the Supplier’s application under Clause 15.5.1 and no more than 28 days in advance of that date.</w:delText>
        </w:r>
      </w:del>
    </w:p>
    <w:p w14:paraId="013B66E5" w14:textId="0698B807" w:rsidR="00FB7917" w:rsidDel="00AA5153" w:rsidRDefault="00FB7917">
      <w:pPr>
        <w:pStyle w:val="MRAL1HangingIndent"/>
        <w:outlineLvl w:val="0"/>
        <w:rPr>
          <w:del w:id="13820" w:author="Debbie Houldsworth" w:date="2020-05-13T07:09:00Z"/>
        </w:rPr>
        <w:pPrChange w:id="13821" w:author="Jonathan Hawkins" w:date="2020-05-07T15:26:00Z">
          <w:pPr>
            <w:pStyle w:val="MRAL1HangingIndent"/>
          </w:pPr>
        </w:pPrChange>
      </w:pPr>
      <w:del w:id="13822" w:author="Debbie Houldsworth" w:date="2020-05-13T07:09:00Z">
        <w:r w:rsidDel="00AA5153">
          <w:delText>15.7</w:delText>
        </w:r>
        <w:r w:rsidDel="00AA5153">
          <w:tab/>
          <w:delText>The Supplier may also include in its Application for Registration data items 4, 5, 7 and 11 to 14, 16 and 17 of Schedule 2 for the Metering Point. Where the Application for Registration relates to a Pseudo Metering Point the Supplier shall ensure that data items 4, 7, 11, 12, 14, 16 and 17 of Schedule 2 contain the same value as the corresponding data items for the associated Half Hourly Metering Point. The Supplier shall use its reasonable endeavours to ensure that data item 7 is set to "T" (True) in its Application for Registration if the application relates to Domestic Premises and the Customer at those Domestic Premises is a new owner or occupier of those premises.  The MPAS Provider shall not be required to check that data item 7 has been included or is accurate in an Application for Registration for a Domestic Premises where there is a Customer that is a new owner or occupier of those premises.</w:delText>
        </w:r>
      </w:del>
    </w:p>
    <w:p w14:paraId="5EE71177" w14:textId="02723861" w:rsidR="00FB7917" w:rsidDel="00AA5153" w:rsidRDefault="00FB7917">
      <w:pPr>
        <w:pStyle w:val="MRAL1HangingIndent"/>
        <w:outlineLvl w:val="0"/>
        <w:rPr>
          <w:del w:id="13823" w:author="Debbie Houldsworth" w:date="2020-05-13T07:09:00Z"/>
        </w:rPr>
        <w:pPrChange w:id="13824" w:author="Jonathan Hawkins" w:date="2020-05-07T15:26:00Z">
          <w:pPr>
            <w:pStyle w:val="MRAL1HangingIndent"/>
          </w:pPr>
        </w:pPrChange>
      </w:pPr>
      <w:del w:id="13825" w:author="Debbie Houldsworth" w:date="2020-05-13T07:09:00Z">
        <w:r w:rsidDel="00AA5153">
          <w:delText>15.9</w:delText>
        </w:r>
        <w:r w:rsidDel="00AA5153">
          <w:tab/>
          <w:delText xml:space="preserve">Where an MPAS Provider receives a Valid Application for Registration from a Supplier in relation to a Metering Point, it shall Register that Supplier and shall notify that Supplier (the </w:delText>
        </w:r>
        <w:r w:rsidDel="00AA5153">
          <w:rPr>
            <w:b/>
          </w:rPr>
          <w:delText>“New Supplier</w:delText>
        </w:r>
        <w:r w:rsidDel="00AA5153">
          <w:delText>”), the New Supplier’s Data Aggregator, the Old Supplier, the Old Supplier’s Data Aggregator, any Data Aggregator the Old Supplier may have appointed for a future date and the Distribution Business for that Metering Point that the Supplier has been Registered.</w:delText>
        </w:r>
      </w:del>
    </w:p>
    <w:p w14:paraId="6195FDDD" w14:textId="3AC14D4A" w:rsidR="00FB7917" w:rsidDel="00AA5153" w:rsidRDefault="00FB7917">
      <w:pPr>
        <w:pStyle w:val="MRAL1HangingIndent"/>
        <w:outlineLvl w:val="0"/>
        <w:rPr>
          <w:del w:id="13826" w:author="Debbie Houldsworth" w:date="2020-05-13T07:09:00Z"/>
        </w:rPr>
        <w:pPrChange w:id="13827" w:author="Jonathan Hawkins" w:date="2020-05-07T15:26:00Z">
          <w:pPr>
            <w:pStyle w:val="MRAL1HangingIndent"/>
          </w:pPr>
        </w:pPrChange>
      </w:pPr>
      <w:del w:id="13828" w:author="Debbie Houldsworth" w:date="2020-05-13T07:09:00Z">
        <w:r w:rsidDel="00AA5153">
          <w:delText>15.10</w:delText>
        </w:r>
        <w:r w:rsidDel="00AA5153">
          <w:tab/>
          <w:delText>Subject to Clauses 15.11, 16.12 and 16.20, the New Supplier shall be deemed responsible and the Old Supplier shall cease to be responsible for the supply of electricity through the Metering Point from 00:00 hours on the Supply Start Date.</w:delText>
        </w:r>
      </w:del>
    </w:p>
    <w:p w14:paraId="5238E159" w14:textId="6F445D90" w:rsidR="00FB7917" w:rsidDel="00AA5153" w:rsidRDefault="00FB7917">
      <w:pPr>
        <w:pStyle w:val="MRAL1HangingIndent"/>
        <w:outlineLvl w:val="0"/>
        <w:rPr>
          <w:del w:id="13829" w:author="Debbie Houldsworth" w:date="2020-05-13T07:09:00Z"/>
        </w:rPr>
        <w:pPrChange w:id="13830" w:author="Jonathan Hawkins" w:date="2020-05-07T15:26:00Z">
          <w:pPr>
            <w:pStyle w:val="MRAL1HangingIndent"/>
          </w:pPr>
        </w:pPrChange>
      </w:pPr>
      <w:del w:id="13831" w:author="Debbie Houldsworth" w:date="2020-05-13T07:09:00Z">
        <w:r w:rsidDel="00AA5153">
          <w:delText>15.11</w:delText>
        </w:r>
        <w:r w:rsidDel="00AA5153">
          <w:tab/>
          <w:delText>Where the New Supplier has been appointed to the Metering Point as a result of a Last Resort Supply Direction pursuant to Clause 26.1, then Clause 26.3 shall apply and Clause 15.10 shall not apply.</w:delText>
        </w:r>
      </w:del>
    </w:p>
    <w:p w14:paraId="6B29F9E8" w14:textId="3EC35DC5" w:rsidR="00FB7917" w:rsidDel="00AA5153" w:rsidRDefault="00FB7917">
      <w:pPr>
        <w:pStyle w:val="MRAL1HangingIndent"/>
        <w:outlineLvl w:val="0"/>
        <w:rPr>
          <w:del w:id="13832" w:author="Debbie Houldsworth" w:date="2020-05-13T07:09:00Z"/>
        </w:rPr>
        <w:pPrChange w:id="13833" w:author="Jonathan Hawkins" w:date="2020-05-07T15:26:00Z">
          <w:pPr>
            <w:pStyle w:val="MRAL1HangingIndent"/>
          </w:pPr>
        </w:pPrChange>
      </w:pPr>
      <w:del w:id="13834" w:author="Debbie Houldsworth" w:date="2020-05-13T07:09:00Z">
        <w:r w:rsidDel="00AA5153">
          <w:delText>15.12</w:delText>
        </w:r>
        <w:r w:rsidDel="00AA5153">
          <w:tab/>
          <w:delText>Subject to Clause 15.2 the New Supplier shall use its reasonable endeavours to submit a Valid Application for Registration to the relevant MPAS Provider as far in advance of the Supply Start Date as reasonably possible taking into account the restrictions set out in Clause 15.5.2.  The MPAS Provider shall not be responsible for ensuring that the New Supplier complies with the requirements of this Clause 15.12.</w:delText>
        </w:r>
      </w:del>
    </w:p>
    <w:p w14:paraId="44652CAC" w14:textId="68D861F0" w:rsidR="00FB7917" w:rsidDel="00AA5153" w:rsidRDefault="00FB7917">
      <w:pPr>
        <w:pStyle w:val="MRAL1HangingIndent"/>
        <w:outlineLvl w:val="0"/>
        <w:rPr>
          <w:del w:id="13835" w:author="Debbie Houldsworth" w:date="2020-05-13T07:09:00Z"/>
        </w:rPr>
        <w:pPrChange w:id="13836" w:author="Jonathan Hawkins" w:date="2020-05-07T15:26:00Z">
          <w:pPr>
            <w:pStyle w:val="MRAL1HangingIndent"/>
          </w:pPr>
        </w:pPrChange>
      </w:pPr>
      <w:del w:id="13837" w:author="Debbie Houldsworth" w:date="2020-05-13T07:09:00Z">
        <w:r w:rsidDel="00AA5153">
          <w:delText>15.13</w:delText>
        </w:r>
        <w:r w:rsidDel="00AA5153">
          <w:tab/>
          <w:delText>The New Supplier shall use its reasonable endeavours not to commence supplying electricity through any Metering Point or make any material changes to that Metering Point until it has received a notice confirming its Registration in respect of the Metering Point or (if later) the Supply Start Date specified in the New Supplier's Application for Registration.  The MPAS Provider shall not be responsible for ensuring that the New Supplier complies with the requirements of this Clause 15.13.  Where the New Supplier is unable to comply with the provisions of this Clause 15.13 due to the relevant MPAS Provider's failure to send out a notice confirming its Registration within the timescales indicated in Clause 14.5 or 14.6 or the New Supplier is a SoLR, that New Supplier shall be deemed not to be in breach of the obligation set out in this Clause 15.13.</w:delText>
        </w:r>
      </w:del>
    </w:p>
    <w:p w14:paraId="786F91D5" w14:textId="60D84FFF" w:rsidR="00FB7917" w:rsidDel="00AA5153" w:rsidRDefault="00FB7917">
      <w:pPr>
        <w:pStyle w:val="MRAL1HangingIndent"/>
        <w:outlineLvl w:val="0"/>
        <w:rPr>
          <w:del w:id="13838" w:author="Debbie Houldsworth" w:date="2020-05-13T07:09:00Z"/>
        </w:rPr>
        <w:pPrChange w:id="13839" w:author="Jonathan Hawkins" w:date="2020-05-07T15:26:00Z">
          <w:pPr>
            <w:pStyle w:val="MRAL1HangingIndent"/>
          </w:pPr>
        </w:pPrChange>
      </w:pPr>
      <w:del w:id="13840" w:author="Debbie Houldsworth" w:date="2020-05-13T07:09:00Z">
        <w:r w:rsidDel="00AA5153">
          <w:delText>15.14</w:delText>
        </w:r>
        <w:r w:rsidDel="00AA5153">
          <w:tab/>
          <w:delText>Where an Old Supplier makes a change to one of the data items for which it is stated to be responsible in Schedule 2, in relation to a Metering Point, and its Message to the relevant MPAS Provider is Rejected and the reason for such Rejection is stated to be the New Supplier's Registration, the Old Supplier shall contact the New Supplier as soon as possible and inform it of the change, using the contact notice facility provided under Clause 17, if necessary.</w:delText>
        </w:r>
      </w:del>
    </w:p>
    <w:p w14:paraId="6B3A7FED" w14:textId="5F56B169" w:rsidR="00FB7917" w:rsidDel="00AA5153" w:rsidRDefault="00FB7917">
      <w:pPr>
        <w:pStyle w:val="MRAL1HangingIndent"/>
        <w:outlineLvl w:val="0"/>
        <w:rPr>
          <w:del w:id="13841" w:author="Debbie Houldsworth" w:date="2020-05-13T07:09:00Z"/>
        </w:rPr>
        <w:pPrChange w:id="13842" w:author="Jonathan Hawkins" w:date="2020-05-07T15:26:00Z">
          <w:pPr>
            <w:pStyle w:val="MRAL1HangingIndent"/>
          </w:pPr>
        </w:pPrChange>
      </w:pPr>
      <w:del w:id="13843" w:author="Debbie Houldsworth" w:date="2020-05-13T07:09:00Z">
        <w:r w:rsidDel="00AA5153">
          <w:delText>15.15</w:delText>
        </w:r>
        <w:r w:rsidDel="00AA5153">
          <w:tab/>
          <w:delText>Where an MPAS Provider receives an Application for Registration from a Supplier which is not a Valid Application for Registration, it shall Reject the Application for Registration and shall notify the Supplier that such application has been Rejected, setting out all the reasons for the Rejection.  Notwithstanding Clause 15.5.2, the MPAS Registration Systems of some MPAS Providers may not Reject an otherwise Valid Application for Registration even though the Application for Registration is received after the date that is the last Working Day before the Supply Start Date included in the Supplier's Application for Registration.</w:delText>
        </w:r>
      </w:del>
    </w:p>
    <w:p w14:paraId="3E4AA880" w14:textId="1BE0F5A5" w:rsidR="00674DC3" w:rsidDel="00AA5153" w:rsidRDefault="00674DC3">
      <w:pPr>
        <w:pStyle w:val="MRAL1HangingIndent"/>
        <w:outlineLvl w:val="0"/>
        <w:rPr>
          <w:del w:id="13844" w:author="Debbie Houldsworth" w:date="2020-05-13T07:09:00Z"/>
        </w:rPr>
        <w:pPrChange w:id="13845" w:author="Jonathan Hawkins" w:date="2020-05-07T15:26:00Z">
          <w:pPr>
            <w:pStyle w:val="MRAL1HangingIndent"/>
          </w:pPr>
        </w:pPrChange>
      </w:pPr>
    </w:p>
    <w:p w14:paraId="512F04A6" w14:textId="1150D951" w:rsidR="00FB7917" w:rsidDel="00AA5153" w:rsidRDefault="00FB7917">
      <w:pPr>
        <w:pStyle w:val="MRAL1HangingIndent"/>
        <w:outlineLvl w:val="0"/>
        <w:rPr>
          <w:del w:id="13846" w:author="Debbie Houldsworth" w:date="2020-05-13T07:09:00Z"/>
          <w:b/>
          <w:bCs/>
        </w:rPr>
        <w:pPrChange w:id="13847" w:author="Jonathan Hawkins" w:date="2020-05-07T15:26:00Z">
          <w:pPr>
            <w:pStyle w:val="MRAL1HangingIndent"/>
          </w:pPr>
        </w:pPrChange>
      </w:pPr>
      <w:del w:id="13848" w:author="Debbie Houldsworth" w:date="2020-05-13T07:09:00Z">
        <w:r w:rsidDel="00AA5153">
          <w:rPr>
            <w:b/>
            <w:bCs/>
          </w:rPr>
          <w:delText>16.</w:delText>
        </w:r>
        <w:r w:rsidDel="00AA5153">
          <w:rPr>
            <w:b/>
            <w:bCs/>
          </w:rPr>
          <w:tab/>
          <w:delText>PROCEDURE FOR OBJECTION BY OLD SUPPLIER</w:delText>
        </w:r>
      </w:del>
    </w:p>
    <w:p w14:paraId="13D23F75" w14:textId="241A10A8" w:rsidR="00FB7917" w:rsidDel="00AA5153" w:rsidRDefault="00FB7917">
      <w:pPr>
        <w:pStyle w:val="MRAL1HangingIndent"/>
        <w:outlineLvl w:val="0"/>
        <w:rPr>
          <w:del w:id="13849" w:author="Debbie Houldsworth" w:date="2020-05-13T07:09:00Z"/>
        </w:rPr>
        <w:pPrChange w:id="13850" w:author="Jonathan Hawkins" w:date="2020-05-07T15:26:00Z">
          <w:pPr>
            <w:pStyle w:val="MRAL1HangingIndent"/>
          </w:pPr>
        </w:pPrChange>
      </w:pPr>
      <w:del w:id="13851" w:author="Debbie Houldsworth" w:date="2020-05-13T07:09:00Z">
        <w:r w:rsidDel="00AA5153">
          <w:delText>16.1</w:delText>
        </w:r>
        <w:r w:rsidDel="00AA5153">
          <w:tab/>
          <w:delText>The circumstances under which an Old Supplier may issue an objection (</w:delText>
        </w:r>
        <w:r w:rsidDel="00AA5153">
          <w:rPr>
            <w:b/>
            <w:bCs/>
          </w:rPr>
          <w:delText>“Notice of Objection”</w:delText>
        </w:r>
        <w:r w:rsidDel="00AA5153">
          <w:delText>) to the relevant MPAS Provider in relation to an Application for Registration of which it has been notified pursuant to Clause 15.9 are defined in Condition 14 of the Electricity Supply Licence.</w:delText>
        </w:r>
      </w:del>
    </w:p>
    <w:p w14:paraId="03D9153E" w14:textId="1E90E673" w:rsidR="00FB7917" w:rsidDel="00AA5153" w:rsidRDefault="00FB7917">
      <w:pPr>
        <w:pStyle w:val="MRAL1HangingIndent"/>
        <w:outlineLvl w:val="0"/>
        <w:rPr>
          <w:del w:id="13852" w:author="Debbie Houldsworth" w:date="2020-05-13T07:09:00Z"/>
        </w:rPr>
        <w:pPrChange w:id="13853" w:author="Jonathan Hawkins" w:date="2020-05-07T15:26:00Z">
          <w:pPr>
            <w:pStyle w:val="MRAL2HangingIndent"/>
            <w:ind w:left="709" w:hanging="709"/>
          </w:pPr>
        </w:pPrChange>
      </w:pPr>
      <w:del w:id="13854" w:author="Debbie Houldsworth" w:date="2020-05-13T07:09:00Z">
        <w:r w:rsidDel="00AA5153">
          <w:delText>16.2</w:delText>
        </w:r>
        <w:r w:rsidDel="00AA5153">
          <w:tab/>
          <w:delText>Where the notice received by the Old Supplier pursuant to Clause 15.9 indicates that data item 7 in Schedule 2 for the Metering Point in the New Supplier’s Application for Registration has been set to "T" ("True") the Old Supplier should use reasonable endeavours to establish whether that data item has been set accurately by the New Supplier when determining whether it has reasonable grounds to issue an objection in accordance with Condition 14 of the Electricity Supply Licence.</w:delText>
        </w:r>
      </w:del>
    </w:p>
    <w:p w14:paraId="3A10A5AB" w14:textId="2D7218EC" w:rsidR="00FB7917" w:rsidDel="00AA5153" w:rsidRDefault="00FB7917">
      <w:pPr>
        <w:pStyle w:val="MRAL1HangingIndent"/>
        <w:outlineLvl w:val="0"/>
        <w:rPr>
          <w:del w:id="13855" w:author="Debbie Houldsworth" w:date="2020-05-13T07:09:00Z"/>
        </w:rPr>
        <w:pPrChange w:id="13856" w:author="Jonathan Hawkins" w:date="2020-05-07T15:26:00Z">
          <w:pPr>
            <w:pStyle w:val="MRAL1HangingIndent"/>
          </w:pPr>
        </w:pPrChange>
      </w:pPr>
      <w:del w:id="13857" w:author="Debbie Houldsworth" w:date="2020-05-13T07:09:00Z">
        <w:r w:rsidDel="00AA5153">
          <w:delText>16.3</w:delText>
        </w:r>
        <w:r w:rsidDel="00AA5153">
          <w:tab/>
          <w:delText>A Notice of Objection that complies with the requirements of Condition 14 of the Electricity Supply Licence and 16.2 shall be a Valid Notice of Objection ("</w:delText>
        </w:r>
        <w:r w:rsidDel="00AA5153">
          <w:rPr>
            <w:b/>
          </w:rPr>
          <w:delText>Valid Notice of Objection</w:delText>
        </w:r>
        <w:r w:rsidDel="00AA5153">
          <w:delText>").</w:delText>
        </w:r>
      </w:del>
    </w:p>
    <w:p w14:paraId="2BB0692A" w14:textId="20C798F5" w:rsidR="00FB7917" w:rsidDel="00AA5153" w:rsidRDefault="00FB7917">
      <w:pPr>
        <w:pStyle w:val="MRAL1HangingIndent"/>
        <w:outlineLvl w:val="0"/>
        <w:rPr>
          <w:del w:id="13858" w:author="Debbie Houldsworth" w:date="2020-05-13T07:09:00Z"/>
        </w:rPr>
        <w:pPrChange w:id="13859" w:author="Jonathan Hawkins" w:date="2020-05-07T15:26:00Z">
          <w:pPr>
            <w:pStyle w:val="MRAL1HangingIndent"/>
          </w:pPr>
        </w:pPrChange>
      </w:pPr>
      <w:del w:id="13860" w:author="Debbie Houldsworth" w:date="2020-05-13T07:09:00Z">
        <w:r w:rsidDel="00AA5153">
          <w:delText>16.4</w:delText>
        </w:r>
        <w:r w:rsidDel="00AA5153">
          <w:tab/>
          <w:delText>The relevant MPAS Provider shall not be responsible for checking that any Notice of Objection that it receives is a Valid Notice of Objection.</w:delText>
        </w:r>
      </w:del>
    </w:p>
    <w:p w14:paraId="29BF3425" w14:textId="1F8B97E1" w:rsidR="00FB7917" w:rsidDel="00AA5153" w:rsidRDefault="00FB7917">
      <w:pPr>
        <w:pStyle w:val="MRAL1HangingIndent"/>
        <w:outlineLvl w:val="0"/>
        <w:rPr>
          <w:del w:id="13861" w:author="Debbie Houldsworth" w:date="2020-05-13T07:09:00Z"/>
        </w:rPr>
        <w:pPrChange w:id="13862" w:author="Jonathan Hawkins" w:date="2020-05-07T15:26:00Z">
          <w:pPr>
            <w:pStyle w:val="MRAL1HangingIndent"/>
          </w:pPr>
        </w:pPrChange>
      </w:pPr>
      <w:del w:id="13863" w:author="Debbie Houldsworth" w:date="2020-05-13T07:09:00Z">
        <w:r w:rsidDel="00AA5153">
          <w:delText>16.5</w:delText>
        </w:r>
        <w:r w:rsidDel="00AA5153">
          <w:tab/>
          <w:delText>Where an Old Supplier has raised an objection pursuant to Condition 14.2(c) or 14.4(e) of the Electricity Supply Licence in respect of a particular Metering Point, the Old Supplier shall on request of the New Supplier as soon as reasonably practical, notify the New Supplier of all Related Metering Points for the Metering Point for which the Old Supplier is or has been Registered.</w:delText>
        </w:r>
      </w:del>
    </w:p>
    <w:p w14:paraId="274038A6" w14:textId="50BC3724" w:rsidR="00FB7917" w:rsidDel="00AA5153" w:rsidRDefault="00FB7917">
      <w:pPr>
        <w:pStyle w:val="MRAL1HangingIndent"/>
        <w:outlineLvl w:val="0"/>
        <w:rPr>
          <w:del w:id="13864" w:author="Debbie Houldsworth" w:date="2020-05-13T07:09:00Z"/>
        </w:rPr>
        <w:pPrChange w:id="13865" w:author="Jonathan Hawkins" w:date="2020-05-07T15:26:00Z">
          <w:pPr>
            <w:pStyle w:val="MRAL1HangingIndent"/>
          </w:pPr>
        </w:pPrChange>
      </w:pPr>
      <w:del w:id="13866" w:author="Debbie Houldsworth" w:date="2020-05-13T07:09:00Z">
        <w:r w:rsidDel="00AA5153">
          <w:delText>16.6</w:delText>
        </w:r>
        <w:r w:rsidDel="00AA5153">
          <w:tab/>
          <w:delText>Where an Old Supplier wishes to issue a Notice of Objection to the MPAS Provider in relation to an Application for Registration of which it has been notified pursuant to Clause 15.9 it shall issue such notice to the relevant MPAS Provider so that it is received by that MPAS Provider within the Objection Raising Period.</w:delText>
        </w:r>
      </w:del>
    </w:p>
    <w:p w14:paraId="65C9FD89" w14:textId="539C1A13" w:rsidR="00FB7917" w:rsidDel="00AA5153" w:rsidRDefault="00FB7917">
      <w:pPr>
        <w:pStyle w:val="MRAL1HangingIndent"/>
        <w:outlineLvl w:val="0"/>
        <w:rPr>
          <w:del w:id="13867" w:author="Debbie Houldsworth" w:date="2020-05-13T07:09:00Z"/>
        </w:rPr>
        <w:pPrChange w:id="13868" w:author="Jonathan Hawkins" w:date="2020-05-07T15:26:00Z">
          <w:pPr>
            <w:pStyle w:val="MRAL1HangingIndent"/>
          </w:pPr>
        </w:pPrChange>
      </w:pPr>
      <w:del w:id="13869" w:author="Debbie Houldsworth" w:date="2020-05-13T07:09:00Z">
        <w:r w:rsidDel="00AA5153">
          <w:delText>16.7</w:delText>
        </w:r>
        <w:r w:rsidDel="00AA5153">
          <w:tab/>
          <w:delText>Where the Old Supplier issues a Notice of Objection (i) pursuant to Conditions 14.4(a), 14.4(b), 14.4(d), 14.4(e),  14.2(a), 14.2(b), 14.2(c) and 14.2A of the Electricity Supply Licence it shall, at the same time, in accordance with Conditions 14.3 and 14.6 of the Electricity Supply Licence, send notification to its Customer at the Premises of the grounds for that objection and how the Customer may dispute or resolve such grounds (which notification shall include resolution pursuant to Clause 30.2, if applicable) or, (ii) pursuant to Condition 14.4(c) of the Electricity Supply Licence, it shall at the same time, send notification to the New Supplier and confirmation to its Customer at the Premises that a Customer Requested Objection has been issued.</w:delText>
        </w:r>
      </w:del>
    </w:p>
    <w:p w14:paraId="11106AAE" w14:textId="18623FC9" w:rsidR="00FB7917" w:rsidDel="00AA5153" w:rsidRDefault="00FB7917">
      <w:pPr>
        <w:pStyle w:val="MRAL1HangingIndent"/>
        <w:outlineLvl w:val="0"/>
        <w:rPr>
          <w:del w:id="13870" w:author="Debbie Houldsworth" w:date="2020-05-13T07:09:00Z"/>
        </w:rPr>
        <w:pPrChange w:id="13871" w:author="Jonathan Hawkins" w:date="2020-05-07T15:26:00Z">
          <w:pPr>
            <w:pStyle w:val="MRAL1HangingIndent"/>
          </w:pPr>
        </w:pPrChange>
      </w:pPr>
      <w:del w:id="13872" w:author="Debbie Houldsworth" w:date="2020-05-13T07:09:00Z">
        <w:r w:rsidDel="00AA5153">
          <w:delText>16.8</w:delText>
        </w:r>
        <w:r w:rsidDel="00AA5153">
          <w:tab/>
          <w:delText>Where the relevant MPAS Provider receives and Accepts a Notice of Objection within the Objection Raising Period</w:delText>
        </w:r>
        <w:r w:rsidDel="00AA5153">
          <w:rPr>
            <w:i/>
          </w:rPr>
          <w:delText>,</w:delText>
        </w:r>
        <w:r w:rsidDel="00AA5153">
          <w:delText xml:space="preserve"> that MPAS Provider shall:</w:delText>
        </w:r>
      </w:del>
    </w:p>
    <w:p w14:paraId="3DD95CFE" w14:textId="07CAA969" w:rsidR="00FB7917" w:rsidDel="00AA5153" w:rsidRDefault="00FB7917">
      <w:pPr>
        <w:pStyle w:val="MRAL1HangingIndent"/>
        <w:outlineLvl w:val="0"/>
        <w:rPr>
          <w:del w:id="13873" w:author="Debbie Houldsworth" w:date="2020-05-13T07:09:00Z"/>
        </w:rPr>
        <w:pPrChange w:id="13874" w:author="Jonathan Hawkins" w:date="2020-05-07T15:26:00Z">
          <w:pPr>
            <w:pStyle w:val="MRAL2HangingIndent"/>
          </w:pPr>
        </w:pPrChange>
      </w:pPr>
      <w:del w:id="13875" w:author="Debbie Houldsworth" w:date="2020-05-13T07:09:00Z">
        <w:r w:rsidDel="00AA5153">
          <w:delText>16.8.1</w:delText>
        </w:r>
        <w:r w:rsidDel="00AA5153">
          <w:tab/>
          <w:delText>record the notice on its MPAS Registration System;</w:delText>
        </w:r>
      </w:del>
    </w:p>
    <w:p w14:paraId="56D15690" w14:textId="287AB831" w:rsidR="00FB7917" w:rsidDel="00AA5153" w:rsidRDefault="00FB7917">
      <w:pPr>
        <w:pStyle w:val="MRAL1HangingIndent"/>
        <w:outlineLvl w:val="0"/>
        <w:rPr>
          <w:del w:id="13876" w:author="Debbie Houldsworth" w:date="2020-05-13T07:09:00Z"/>
        </w:rPr>
        <w:pPrChange w:id="13877" w:author="Jonathan Hawkins" w:date="2020-05-07T15:26:00Z">
          <w:pPr>
            <w:pStyle w:val="MRAL2HangingIndent"/>
          </w:pPr>
        </w:pPrChange>
      </w:pPr>
      <w:del w:id="13878" w:author="Debbie Houldsworth" w:date="2020-05-13T07:09:00Z">
        <w:r w:rsidDel="00AA5153">
          <w:delText>16.8.2</w:delText>
        </w:r>
        <w:r w:rsidDel="00AA5153">
          <w:tab/>
          <w:delText>notify the Old Supplier and New Supplier, the Old Supplier's Data Aggregator, any Data Aggregator the Old Supplier may have appointed for a future date, the New Supplier's Data Aggregator, any Data Aggregator the New Supplier may have appointed for a future date and, where necessary, the Distribution Business, that such Notice of Objection has been received and Accepted;</w:delText>
        </w:r>
      </w:del>
    </w:p>
    <w:p w14:paraId="37F2A76F" w14:textId="50CFA27E" w:rsidR="00FB7917" w:rsidDel="00AA5153" w:rsidRDefault="00FB7917">
      <w:pPr>
        <w:pStyle w:val="MRAL1HangingIndent"/>
        <w:outlineLvl w:val="0"/>
        <w:rPr>
          <w:del w:id="13879" w:author="Debbie Houldsworth" w:date="2020-05-13T07:09:00Z"/>
        </w:rPr>
        <w:pPrChange w:id="13880" w:author="Jonathan Hawkins" w:date="2020-05-07T15:26:00Z">
          <w:pPr>
            <w:pStyle w:val="MRAL2HangingIndent"/>
          </w:pPr>
        </w:pPrChange>
      </w:pPr>
      <w:del w:id="13881" w:author="Debbie Houldsworth" w:date="2020-05-13T07:09:00Z">
        <w:r w:rsidDel="00AA5153">
          <w:delText>16.8.3</w:delText>
        </w:r>
        <w:r w:rsidDel="00AA5153">
          <w:tab/>
          <w:delText>delete all data items relating to the New Supplier's Registration, including any changes to data items that a New Supplier has made pursuant to Clause 24.7;</w:delText>
        </w:r>
      </w:del>
    </w:p>
    <w:p w14:paraId="730E0DFC" w14:textId="7610F299" w:rsidR="00FB7917" w:rsidDel="00AA5153" w:rsidRDefault="00FB7917">
      <w:pPr>
        <w:pStyle w:val="MRAL1HangingIndent"/>
        <w:outlineLvl w:val="0"/>
        <w:rPr>
          <w:del w:id="13882" w:author="Debbie Houldsworth" w:date="2020-05-13T07:09:00Z"/>
        </w:rPr>
        <w:pPrChange w:id="13883" w:author="Jonathan Hawkins" w:date="2020-05-07T15:26:00Z">
          <w:pPr>
            <w:pStyle w:val="MRAL2HangingIndent"/>
          </w:pPr>
        </w:pPrChange>
      </w:pPr>
      <w:del w:id="13884" w:author="Debbie Houldsworth" w:date="2020-05-13T07:09:00Z">
        <w:r w:rsidDel="00AA5153">
          <w:delText>16.8.4</w:delText>
        </w:r>
        <w:r w:rsidDel="00AA5153">
          <w:tab/>
          <w:delText>notify the Old Supplier of all changes to data items made by the New Supplier pursuant to Clause 24.8, or made by the Distribution Business pursuant to Clause 24.3 which were entered on or after the Working Day on which the New Supplier's Registration was Accepted, and which have an effective date which is not later than the Working Day on which the Notice of Objection is Accepted.  Such notification shall exclude any items which were provided by the Old Supplier.</w:delText>
        </w:r>
      </w:del>
    </w:p>
    <w:p w14:paraId="7D3B7361" w14:textId="693EC7A4" w:rsidR="00FB7917" w:rsidDel="00AA5153" w:rsidRDefault="00FB7917">
      <w:pPr>
        <w:pStyle w:val="MRAL1HangingIndent"/>
        <w:outlineLvl w:val="0"/>
        <w:rPr>
          <w:del w:id="13885" w:author="Debbie Houldsworth" w:date="2020-05-13T07:09:00Z"/>
        </w:rPr>
        <w:pPrChange w:id="13886" w:author="Jonathan Hawkins" w:date="2020-05-07T15:26:00Z">
          <w:pPr>
            <w:pStyle w:val="MRAL1HangingIndent"/>
          </w:pPr>
        </w:pPrChange>
      </w:pPr>
      <w:del w:id="13887" w:author="Debbie Houldsworth" w:date="2020-05-13T07:09:00Z">
        <w:r w:rsidDel="00AA5153">
          <w:delText>16.9</w:delText>
        </w:r>
        <w:r w:rsidDel="00AA5153">
          <w:tab/>
          <w:delText>The New Supplier shall not be able to make any changes to data items 4, 5, 7, 11 to 14, 16 or 17 in Schedule 2 for the Metering Point after the Old Supplier's Notice of Objection is lodged unless and until the Notice of Objection is removed by the relevant MPAS Provider in accordance with Clause 16.13.</w:delText>
        </w:r>
      </w:del>
    </w:p>
    <w:p w14:paraId="6CC653BC" w14:textId="3FFBA3A9" w:rsidR="00FB7917" w:rsidDel="00AA5153" w:rsidRDefault="00FB7917">
      <w:pPr>
        <w:pStyle w:val="MRAL1HangingIndent"/>
        <w:outlineLvl w:val="0"/>
        <w:rPr>
          <w:del w:id="13888" w:author="Debbie Houldsworth" w:date="2020-05-13T07:09:00Z"/>
        </w:rPr>
        <w:pPrChange w:id="13889" w:author="Jonathan Hawkins" w:date="2020-05-07T15:26:00Z">
          <w:pPr>
            <w:pStyle w:val="MRAL1HangingIndent"/>
          </w:pPr>
        </w:pPrChange>
      </w:pPr>
      <w:del w:id="13890" w:author="Debbie Houldsworth" w:date="2020-05-13T07:09:00Z">
        <w:r w:rsidDel="00AA5153">
          <w:delText>16.10</w:delText>
        </w:r>
        <w:r w:rsidDel="00AA5153">
          <w:tab/>
          <w:delText>Where the Notice of Objection is not Accepted or was not received within the Objection Raising Period, the relevant MPAS Provider shall Reject such Notice of Objection and shall notify the Old Supplier that it has Rejected its Notice of Objection and all the reasons for the Rejection.</w:delText>
        </w:r>
      </w:del>
    </w:p>
    <w:p w14:paraId="0F874B1C" w14:textId="0EDC820B" w:rsidR="00FB7917" w:rsidDel="00AA5153" w:rsidRDefault="00FB7917">
      <w:pPr>
        <w:pStyle w:val="MRAL1HangingIndent"/>
        <w:outlineLvl w:val="0"/>
        <w:rPr>
          <w:del w:id="13891" w:author="Debbie Houldsworth" w:date="2020-05-13T07:09:00Z"/>
        </w:rPr>
        <w:pPrChange w:id="13892" w:author="Jonathan Hawkins" w:date="2020-05-07T15:26:00Z">
          <w:pPr>
            <w:pStyle w:val="MRAL1HangingIndent"/>
          </w:pPr>
        </w:pPrChange>
      </w:pPr>
      <w:del w:id="13893" w:author="Debbie Houldsworth" w:date="2020-05-13T07:09:00Z">
        <w:r w:rsidDel="00AA5153">
          <w:delText>16.11</w:delText>
        </w:r>
        <w:r w:rsidDel="00AA5153">
          <w:tab/>
          <w:delText>Where the Old Supplier's Notice of Objection has been Rejected the Old Supplier may re-submit a Notice of Objection within the Objection Raising Period.</w:delText>
        </w:r>
      </w:del>
    </w:p>
    <w:p w14:paraId="545935BB" w14:textId="39E97546" w:rsidR="00FB7917" w:rsidDel="00AA5153" w:rsidRDefault="00FB7917">
      <w:pPr>
        <w:pStyle w:val="MRAL1HangingIndent"/>
        <w:outlineLvl w:val="0"/>
        <w:rPr>
          <w:del w:id="13894" w:author="Debbie Houldsworth" w:date="2020-05-13T07:09:00Z"/>
        </w:rPr>
        <w:pPrChange w:id="13895" w:author="Jonathan Hawkins" w:date="2020-05-07T15:26:00Z">
          <w:pPr>
            <w:pStyle w:val="MRAL1HangingIndent"/>
          </w:pPr>
        </w:pPrChange>
      </w:pPr>
      <w:del w:id="13896" w:author="Debbie Houldsworth" w:date="2020-05-13T07:09:00Z">
        <w:r w:rsidDel="00AA5153">
          <w:delText>16.12</w:delText>
        </w:r>
        <w:r w:rsidDel="00AA5153">
          <w:tab/>
          <w:delText>Where the MPAS Provider records a Notice of Objection in accordance with Clause 16.8 it shall note within its MPAS Registration System that the Registration of the New Supplier in relation to the Metering Point has been objected to and the responsibility for supplying that Metering Point shall revert to or remain with the Old Supplier, as relevant, such that the New Supplier’s Registration shall be deemed not to have taken place.</w:delText>
        </w:r>
      </w:del>
    </w:p>
    <w:p w14:paraId="7D6F287D" w14:textId="12F853E9" w:rsidR="00FB7917" w:rsidDel="00AA5153" w:rsidRDefault="00FB7917">
      <w:pPr>
        <w:pStyle w:val="MRAL1HangingIndent"/>
        <w:outlineLvl w:val="0"/>
        <w:rPr>
          <w:del w:id="13897" w:author="Debbie Houldsworth" w:date="2020-05-13T07:09:00Z"/>
        </w:rPr>
        <w:pPrChange w:id="13898" w:author="Jonathan Hawkins" w:date="2020-05-07T15:26:00Z">
          <w:pPr>
            <w:pStyle w:val="MRAL1HangingIndent"/>
          </w:pPr>
        </w:pPrChange>
      </w:pPr>
      <w:del w:id="13899" w:author="Debbie Houldsworth" w:date="2020-05-13T07:09:00Z">
        <w:r w:rsidDel="00AA5153">
          <w:delText>16.13</w:delText>
        </w:r>
        <w:r w:rsidDel="00AA5153">
          <w:tab/>
          <w:delText>The Old Supplier may withdraw any Notice of Objection that has been Accepted by the relevant MPAS Provider within the Objection Resolution Period, other than where such objection was issued pursuant to Condition 14.4(c) of the Electricity Supply Licence (in which case the procedures established in accordance with Clause 16.13.1 shall apply), and shall do so where the grounds for its objection have been resolved within the Objection Resolution Period.  The relevant MPAS Provider shall not be responsible for checking that the grounds for objection in the Old Supplier’s Notice of Objection have been resolved within the Objection Resolution Period.</w:delText>
        </w:r>
      </w:del>
    </w:p>
    <w:p w14:paraId="2C713048" w14:textId="135FB6FF" w:rsidR="00FB7917" w:rsidDel="00AA5153" w:rsidRDefault="00FB7917">
      <w:pPr>
        <w:pStyle w:val="MRAL1HangingIndent"/>
        <w:outlineLvl w:val="0"/>
        <w:rPr>
          <w:del w:id="13900" w:author="Debbie Houldsworth" w:date="2020-05-13T07:09:00Z"/>
        </w:rPr>
        <w:pPrChange w:id="13901" w:author="Jonathan Hawkins" w:date="2020-05-07T15:26:00Z">
          <w:pPr>
            <w:pStyle w:val="MRAL2Numbered"/>
            <w:numPr>
              <w:ilvl w:val="0"/>
              <w:numId w:val="0"/>
            </w:numPr>
            <w:tabs>
              <w:tab w:val="clear" w:pos="1843"/>
            </w:tabs>
            <w:ind w:left="1559" w:firstLine="0"/>
          </w:pPr>
        </w:pPrChange>
      </w:pPr>
      <w:del w:id="13902" w:author="Debbie Houldsworth" w:date="2020-05-13T07:09:00Z">
        <w:r w:rsidDel="00AA5153">
          <w:delText>16.13.1</w:delText>
        </w:r>
        <w:r w:rsidDel="00AA5153">
          <w:tab/>
          <w:delText>MEC shall agree and issue appropriate procedures in relation to Customer Requested Objections, which procedures shall be subordinate to and shall not be inconsistent with this Clause 16 and Condition 14 of the Electricity Supply Licence.</w:delText>
        </w:r>
      </w:del>
    </w:p>
    <w:p w14:paraId="0D561127" w14:textId="2A4C038C" w:rsidR="00FB7917" w:rsidDel="00AA5153" w:rsidRDefault="00FB7917">
      <w:pPr>
        <w:pStyle w:val="MRAL1HangingIndent"/>
        <w:outlineLvl w:val="0"/>
        <w:rPr>
          <w:del w:id="13903" w:author="Debbie Houldsworth" w:date="2020-05-13T07:09:00Z"/>
        </w:rPr>
        <w:pPrChange w:id="13904" w:author="Jonathan Hawkins" w:date="2020-05-07T15:26:00Z">
          <w:pPr>
            <w:pStyle w:val="MRAL1HangingIndent"/>
          </w:pPr>
        </w:pPrChange>
      </w:pPr>
      <w:del w:id="13905" w:author="Debbie Houldsworth" w:date="2020-05-13T07:09:00Z">
        <w:r w:rsidDel="00AA5153">
          <w:delText>16.14</w:delText>
        </w:r>
        <w:r w:rsidDel="00AA5153">
          <w:tab/>
          <w:delText>Where the Old Supplier withdraws a Notice of Objection pursuant to Clause 16.13 it may not re-submit a Notice of Objection in respect of the same Application for Registration pursuant to Clause 16.6.</w:delText>
        </w:r>
      </w:del>
    </w:p>
    <w:p w14:paraId="39DCB439" w14:textId="0A5BF8E0" w:rsidR="00FB7917" w:rsidDel="00AA5153" w:rsidRDefault="00FB7917">
      <w:pPr>
        <w:pStyle w:val="MRAL1HangingIndent"/>
        <w:outlineLvl w:val="0"/>
        <w:rPr>
          <w:del w:id="13906" w:author="Debbie Houldsworth" w:date="2020-05-13T07:09:00Z"/>
        </w:rPr>
        <w:pPrChange w:id="13907" w:author="Jonathan Hawkins" w:date="2020-05-07T15:26:00Z">
          <w:pPr>
            <w:pStyle w:val="MRAL1HangingIndent"/>
          </w:pPr>
        </w:pPrChange>
      </w:pPr>
      <w:del w:id="13908" w:author="Debbie Houldsworth" w:date="2020-05-13T07:09:00Z">
        <w:r w:rsidDel="00AA5153">
          <w:delText>16.15</w:delText>
        </w:r>
        <w:r w:rsidDel="00AA5153">
          <w:tab/>
          <w:delText>Where the relevant MPAS Provider Accepts the Old Supplier's withdrawal of its Notice of Objection it shall remove the Notice of Objection and shall notify the Old Supplier, the New Supplier, the Old Supplier's Data Aggregator, any Data Aggregator the Old Supplier may have appointed for a future date, the New Supplier's Data Aggregator, any Data Aggregator the New Supplier may have appointed for a future date and, where necessary, the Distribution Business of the removal of the Notice of Objection.</w:delText>
        </w:r>
      </w:del>
    </w:p>
    <w:p w14:paraId="62FACB3E" w14:textId="1D42766A" w:rsidR="00FB7917" w:rsidDel="00AA5153" w:rsidRDefault="00FB7917">
      <w:pPr>
        <w:pStyle w:val="MRAL1HangingIndent"/>
        <w:outlineLvl w:val="0"/>
        <w:rPr>
          <w:del w:id="13909" w:author="Debbie Houldsworth" w:date="2020-05-13T07:09:00Z"/>
        </w:rPr>
        <w:pPrChange w:id="13910" w:author="Jonathan Hawkins" w:date="2020-05-07T15:26:00Z">
          <w:pPr>
            <w:pStyle w:val="MRAL1HangingIndent"/>
          </w:pPr>
        </w:pPrChange>
      </w:pPr>
      <w:del w:id="13911" w:author="Debbie Houldsworth" w:date="2020-05-13T07:09:00Z">
        <w:r w:rsidDel="00AA5153">
          <w:delText>16.16</w:delText>
        </w:r>
        <w:r w:rsidDel="00AA5153">
          <w:tab/>
          <w:delText>Where the Old Supplier has made any changes to the data items pursuant to Clause 24.7, or the Distribution Business has made any changes to data items pursuant to Clause 24.3, which were entered on or after the Working Day on which the Notice of Objection was Accepted, and such changes have an effective date which is not later than the Working Day on which the Notice of Objection is withdrawn, during the Objection Resolution Period, the relevant MPAS Provider shall notify the New Supplier that such changes were made.  The data items relevant to the New Supplier's Registration shall be included in the notification to the New Supplier.</w:delText>
        </w:r>
      </w:del>
    </w:p>
    <w:p w14:paraId="4A53EFE0" w14:textId="08551F29" w:rsidR="00FB7917" w:rsidDel="00AA5153" w:rsidRDefault="00FB7917">
      <w:pPr>
        <w:pStyle w:val="MRAL1HangingIndent"/>
        <w:outlineLvl w:val="0"/>
        <w:rPr>
          <w:del w:id="13912" w:author="Debbie Houldsworth" w:date="2020-05-13T07:09:00Z"/>
        </w:rPr>
        <w:pPrChange w:id="13913" w:author="Jonathan Hawkins" w:date="2020-05-07T15:26:00Z">
          <w:pPr>
            <w:pStyle w:val="MRAL1HangingIndent"/>
          </w:pPr>
        </w:pPrChange>
      </w:pPr>
      <w:del w:id="13914" w:author="Debbie Houldsworth" w:date="2020-05-13T07:09:00Z">
        <w:r w:rsidDel="00AA5153">
          <w:delText>16.17</w:delText>
        </w:r>
        <w:r w:rsidDel="00AA5153">
          <w:tab/>
          <w:delText>Where the relevant MPAS Provider does not Accept the Old Supplier’s request to withdraw its Notice of Objection it shall Reject such application and shall notify the Old Supplier of its reasons.</w:delText>
        </w:r>
      </w:del>
    </w:p>
    <w:p w14:paraId="112642DD" w14:textId="6C3B2D09" w:rsidR="00FB7917" w:rsidDel="00AA5153" w:rsidRDefault="00FB7917">
      <w:pPr>
        <w:pStyle w:val="MRAL1HangingIndent"/>
        <w:outlineLvl w:val="0"/>
        <w:rPr>
          <w:del w:id="13915" w:author="Debbie Houldsworth" w:date="2020-05-13T07:09:00Z"/>
        </w:rPr>
        <w:pPrChange w:id="13916" w:author="Jonathan Hawkins" w:date="2020-05-07T15:26:00Z">
          <w:pPr>
            <w:pStyle w:val="MRAL1HangingIndent"/>
          </w:pPr>
        </w:pPrChange>
      </w:pPr>
      <w:del w:id="13917" w:author="Debbie Houldsworth" w:date="2020-05-13T07:09:00Z">
        <w:r w:rsidDel="00AA5153">
          <w:delText>16.18</w:delText>
        </w:r>
        <w:r w:rsidDel="00AA5153">
          <w:tab/>
          <w:delText>Where the Old Supplier withdraws a Notice of Objection or where the grounds of objection are later resolved, it shall notify the Customer at the Premises as soon as is reasonably practicable.</w:delText>
        </w:r>
      </w:del>
    </w:p>
    <w:p w14:paraId="03DFCDA3" w14:textId="36849254" w:rsidR="00FB7917" w:rsidDel="00AA5153" w:rsidRDefault="00FB7917">
      <w:pPr>
        <w:pStyle w:val="MRAL1HangingIndent"/>
        <w:outlineLvl w:val="0"/>
        <w:rPr>
          <w:del w:id="13918" w:author="Debbie Houldsworth" w:date="2020-05-13T07:09:00Z"/>
        </w:rPr>
        <w:pPrChange w:id="13919" w:author="Jonathan Hawkins" w:date="2020-05-07T15:26:00Z">
          <w:pPr>
            <w:pStyle w:val="MRAL1HangingIndent"/>
          </w:pPr>
        </w:pPrChange>
      </w:pPr>
      <w:del w:id="13920" w:author="Debbie Houldsworth" w:date="2020-05-13T07:09:00Z">
        <w:r w:rsidDel="00AA5153">
          <w:delText>16.19</w:delText>
        </w:r>
        <w:r w:rsidDel="00AA5153">
          <w:tab/>
          <w:delText>Where the relevant MPAS Provider removes a Notice of Objection in accordance with Clause 16.15, it shall restore the Registration of the New Supplier, who shall be deemed to be responsible for the supply of electricity through the Metering Point from the Supply Start Date included in its Valid Application for Registration.  If the Old Supplier made any changes to data items pursuant to Clause 24.5 during the Objection Resolution Period which were to be effective from a date on or after the New Supplier's Start Date, such changes shall be deemed not to have been made.  If the New Supplier made any changes to data items pursuant to Clause 24.5 before the relevant MPAS Provider recorded the Old Supplier's Notice of Objection those changes shall be re-instated on the MPAS Registration System to be effective from the dates originally specified in the New Supplier's application.</w:delText>
        </w:r>
      </w:del>
    </w:p>
    <w:p w14:paraId="3BE0A647" w14:textId="0ED58517" w:rsidR="00FB7917" w:rsidDel="00AA5153" w:rsidRDefault="00FB7917">
      <w:pPr>
        <w:pStyle w:val="MRAL1HangingIndent"/>
        <w:outlineLvl w:val="0"/>
        <w:rPr>
          <w:del w:id="13921" w:author="Debbie Houldsworth" w:date="2020-05-13T07:09:00Z"/>
        </w:rPr>
        <w:pPrChange w:id="13922" w:author="Jonathan Hawkins" w:date="2020-05-07T15:26:00Z">
          <w:pPr>
            <w:pStyle w:val="MRAL1HangingIndent"/>
          </w:pPr>
        </w:pPrChange>
      </w:pPr>
      <w:del w:id="13923" w:author="Debbie Houldsworth" w:date="2020-05-13T07:09:00Z">
        <w:r w:rsidDel="00AA5153">
          <w:delText>16.20</w:delText>
        </w:r>
        <w:r w:rsidDel="00AA5153">
          <w:tab/>
          <w:delText>Where a Notice of Objection is not withdrawn or the request to withdraw has been Rejected within the Objection Resolution Period, the relevant MPAS Provider shall inform the Old Supplier and the New Supplier that the Objection Resolution Period has expired and the Old Supplier shall retain responsibility for the Metering Point.</w:delText>
        </w:r>
      </w:del>
    </w:p>
    <w:p w14:paraId="3457D73F" w14:textId="748497D2" w:rsidR="00FB7917" w:rsidDel="00AA5153" w:rsidRDefault="00FB7917">
      <w:pPr>
        <w:pStyle w:val="MRAL1HangingIndent"/>
        <w:outlineLvl w:val="0"/>
        <w:rPr>
          <w:del w:id="13924" w:author="Debbie Houldsworth" w:date="2020-05-13T07:09:00Z"/>
          <w:b/>
          <w:bCs/>
        </w:rPr>
        <w:pPrChange w:id="13925" w:author="Jonathan Hawkins" w:date="2020-05-07T15:26:00Z">
          <w:pPr>
            <w:pStyle w:val="MRAL1HangingIndent"/>
          </w:pPr>
        </w:pPrChange>
      </w:pPr>
      <w:del w:id="13926" w:author="Debbie Houldsworth" w:date="2020-05-13T07:09:00Z">
        <w:r w:rsidDel="00AA5153">
          <w:rPr>
            <w:b/>
            <w:bCs/>
          </w:rPr>
          <w:delText>17.</w:delText>
        </w:r>
        <w:r w:rsidDel="00AA5153">
          <w:rPr>
            <w:b/>
            <w:bCs/>
          </w:rPr>
          <w:tab/>
          <w:delText>CONTACT NOTICE FACILITY</w:delText>
        </w:r>
      </w:del>
    </w:p>
    <w:p w14:paraId="28E9637B" w14:textId="2527E324" w:rsidR="00FB7917" w:rsidDel="00AA5153" w:rsidRDefault="00FB7917">
      <w:pPr>
        <w:pStyle w:val="MRAL1HangingIndent"/>
        <w:outlineLvl w:val="0"/>
        <w:rPr>
          <w:del w:id="13927" w:author="Debbie Houldsworth" w:date="2020-05-13T07:09:00Z"/>
        </w:rPr>
        <w:pPrChange w:id="13928" w:author="Jonathan Hawkins" w:date="2020-05-07T15:26:00Z">
          <w:pPr>
            <w:pStyle w:val="MRAL1HangingIndent"/>
          </w:pPr>
        </w:pPrChange>
      </w:pPr>
      <w:del w:id="13929" w:author="Debbie Houldsworth" w:date="2020-05-13T07:09:00Z">
        <w:r w:rsidDel="00AA5153">
          <w:delText>17.1</w:delText>
        </w:r>
        <w:r w:rsidDel="00AA5153">
          <w:tab/>
          <w:delText>An MPAS Provider shall provide a facility whereby the identities of the Old and the New Supplier are automatically notified to each other where a registration is taking place pursuant to clause 15.</w:delText>
        </w:r>
      </w:del>
    </w:p>
    <w:p w14:paraId="1C9A2620" w14:textId="739BD77A" w:rsidR="00FB7917" w:rsidDel="00AA5153" w:rsidRDefault="00FB7917">
      <w:pPr>
        <w:pStyle w:val="MRAL1HangingIndent"/>
        <w:outlineLvl w:val="0"/>
        <w:rPr>
          <w:del w:id="13930" w:author="Debbie Houldsworth" w:date="2020-05-13T07:09:00Z"/>
        </w:rPr>
        <w:pPrChange w:id="13931" w:author="Jonathan Hawkins" w:date="2020-05-07T15:26:00Z">
          <w:pPr>
            <w:pStyle w:val="MRAL1HangingIndent"/>
          </w:pPr>
        </w:pPrChange>
      </w:pPr>
      <w:del w:id="13932" w:author="Debbie Houldsworth" w:date="2020-05-13T07:09:00Z">
        <w:r w:rsidDel="00AA5153">
          <w:delText>17.2</w:delText>
        </w:r>
        <w:r w:rsidDel="00AA5153">
          <w:tab/>
          <w:delText>Notwithstanding the above, where the relevant MPAS Provider receives a Message from a Supplier requesting the identity of the Old or New Supplier, it shall send a Message to both the Suppliers containing the other's identity.  Where the MPAS Provider Rejects the Message it shall notify the Supplier of its Rejection and all the reasons for so doing.</w:delText>
        </w:r>
      </w:del>
    </w:p>
    <w:p w14:paraId="60B55531" w14:textId="1AFA5F9D" w:rsidR="00FB7917" w:rsidDel="00AA5153" w:rsidRDefault="00FB7917">
      <w:pPr>
        <w:pStyle w:val="MRAL1HangingIndent"/>
        <w:outlineLvl w:val="0"/>
        <w:rPr>
          <w:del w:id="13933" w:author="Debbie Houldsworth" w:date="2020-05-13T07:09:00Z"/>
        </w:rPr>
        <w:pPrChange w:id="13934" w:author="Jonathan Hawkins" w:date="2020-05-07T15:26:00Z">
          <w:pPr>
            <w:pStyle w:val="MRAL1HangingIndent"/>
          </w:pPr>
        </w:pPrChange>
      </w:pPr>
      <w:del w:id="13935" w:author="Debbie Houldsworth" w:date="2020-05-13T07:09:00Z">
        <w:r w:rsidDel="00AA5153">
          <w:delText>17.3</w:delText>
        </w:r>
        <w:r w:rsidDel="00AA5153">
          <w:tab/>
          <w:delText>The relevant MPAS Provider shall not be required to check the validity of any request made in accordance with Clause 17.2 except to check that the Supplier requesting the information is the New or Old Supplier.</w:delText>
        </w:r>
      </w:del>
    </w:p>
    <w:p w14:paraId="27922227" w14:textId="1232BA5E" w:rsidR="00BF69D4" w:rsidDel="00AA5153" w:rsidRDefault="00BF69D4">
      <w:pPr>
        <w:pStyle w:val="MRAL1HangingIndent"/>
        <w:outlineLvl w:val="0"/>
        <w:rPr>
          <w:del w:id="13936" w:author="Debbie Houldsworth" w:date="2020-05-13T07:09:00Z"/>
        </w:rPr>
        <w:pPrChange w:id="13937" w:author="Jonathan Hawkins" w:date="2020-05-07T15:26:00Z">
          <w:pPr>
            <w:pStyle w:val="MRAL1HangingIndent"/>
          </w:pPr>
        </w:pPrChange>
      </w:pPr>
    </w:p>
    <w:p w14:paraId="2C34F47B" w14:textId="3F2461B2" w:rsidR="00BF69D4" w:rsidDel="00AA5153" w:rsidRDefault="00BF69D4">
      <w:pPr>
        <w:pStyle w:val="MRAL1HangingIndent"/>
        <w:outlineLvl w:val="0"/>
        <w:rPr>
          <w:del w:id="13938" w:author="Debbie Houldsworth" w:date="2020-05-13T07:09:00Z"/>
        </w:rPr>
        <w:pPrChange w:id="13939" w:author="Jonathan Hawkins" w:date="2020-05-07T15:26:00Z">
          <w:pPr>
            <w:pStyle w:val="MRAL1HangingIndent"/>
          </w:pPr>
        </w:pPrChange>
      </w:pPr>
    </w:p>
    <w:p w14:paraId="0693E303" w14:textId="731B67C9" w:rsidR="00FB7917" w:rsidDel="00AA5153" w:rsidRDefault="00FB7917">
      <w:pPr>
        <w:pStyle w:val="MRAL1HangingIndent"/>
        <w:outlineLvl w:val="0"/>
        <w:rPr>
          <w:del w:id="13940" w:author="Debbie Houldsworth" w:date="2020-05-13T07:09:00Z"/>
          <w:b/>
          <w:bCs/>
        </w:rPr>
        <w:pPrChange w:id="13941" w:author="Jonathan Hawkins" w:date="2020-05-07T15:26:00Z">
          <w:pPr>
            <w:pStyle w:val="MRAL1HangingIndent"/>
          </w:pPr>
        </w:pPrChange>
      </w:pPr>
      <w:del w:id="13942" w:author="Debbie Houldsworth" w:date="2020-05-13T07:09:00Z">
        <w:r w:rsidDel="00AA5153">
          <w:rPr>
            <w:b/>
            <w:bCs/>
          </w:rPr>
          <w:delText>18.</w:delText>
        </w:r>
        <w:r w:rsidDel="00AA5153">
          <w:rPr>
            <w:b/>
            <w:bCs/>
          </w:rPr>
          <w:tab/>
          <w:delText>ERROR RECTIFICATION</w:delText>
        </w:r>
      </w:del>
    </w:p>
    <w:p w14:paraId="727892C6" w14:textId="782D8C90" w:rsidR="00FB7917" w:rsidDel="00AA5153" w:rsidRDefault="00FB7917">
      <w:pPr>
        <w:pStyle w:val="MRAL1HangingIndent"/>
        <w:outlineLvl w:val="0"/>
        <w:rPr>
          <w:del w:id="13943" w:author="Debbie Houldsworth" w:date="2020-05-13T07:09:00Z"/>
        </w:rPr>
        <w:pPrChange w:id="13944" w:author="Jonathan Hawkins" w:date="2020-05-07T15:26:00Z">
          <w:pPr>
            <w:pStyle w:val="MRAL1HangingIndent"/>
          </w:pPr>
        </w:pPrChange>
      </w:pPr>
      <w:del w:id="13945" w:author="Debbie Houldsworth" w:date="2020-05-13T07:09:00Z">
        <w:r w:rsidDel="00AA5153">
          <w:delText>18.1</w:delText>
        </w:r>
        <w:r w:rsidDel="00AA5153">
          <w:tab/>
          <w:delText>Each Supplier shall use its reasonable endeavours to check any notice it receives from an MPAS Provider pursuant to Clause 15 for errors.</w:delText>
        </w:r>
      </w:del>
    </w:p>
    <w:p w14:paraId="16A3A7F9" w14:textId="08FB0760" w:rsidR="00FB7917" w:rsidDel="00AA5153" w:rsidRDefault="00FB7917">
      <w:pPr>
        <w:pStyle w:val="MRAL1HangingIndent"/>
        <w:outlineLvl w:val="0"/>
        <w:rPr>
          <w:del w:id="13946" w:author="Debbie Houldsworth" w:date="2020-05-13T07:09:00Z"/>
        </w:rPr>
        <w:pPrChange w:id="13947" w:author="Jonathan Hawkins" w:date="2020-05-07T15:26:00Z">
          <w:pPr>
            <w:pStyle w:val="MRAHeading3"/>
            <w:outlineLvl w:val="0"/>
          </w:pPr>
        </w:pPrChange>
      </w:pPr>
      <w:del w:id="13948" w:author="Debbie Houldsworth" w:date="2020-05-13T07:09:00Z">
        <w:r w:rsidDel="00AA5153">
          <w:delText>Related Metering Points</w:delText>
        </w:r>
      </w:del>
    </w:p>
    <w:p w14:paraId="1F6FC09E" w14:textId="547A3325" w:rsidR="00FB7917" w:rsidDel="00AA5153" w:rsidRDefault="00FB7917">
      <w:pPr>
        <w:pStyle w:val="MRAL1HangingIndent"/>
        <w:outlineLvl w:val="0"/>
        <w:rPr>
          <w:del w:id="13949" w:author="Debbie Houldsworth" w:date="2020-05-13T07:09:00Z"/>
        </w:rPr>
        <w:pPrChange w:id="13950" w:author="Jonathan Hawkins" w:date="2020-05-07T15:26:00Z">
          <w:pPr>
            <w:pStyle w:val="MRAL1HangingIndent"/>
          </w:pPr>
        </w:pPrChange>
      </w:pPr>
      <w:del w:id="13951" w:author="Debbie Houldsworth" w:date="2020-05-13T07:09:00Z">
        <w:r w:rsidDel="00AA5153">
          <w:delText>18.2</w:delText>
        </w:r>
        <w:r w:rsidDel="00AA5153">
          <w:tab/>
          <w:delText>Pursuant to Clause 18.1, where data item 5 of Schedule 2 for a Metering Point indicates that the Metering Point is a Related Metering Point, the New Supplier shall use its reasonable endeavours to ensure that all other Related Metering Points are Registered at the same time either in accordance with Clause 15 or this Clause 18.</w:delText>
        </w:r>
      </w:del>
    </w:p>
    <w:p w14:paraId="1D3D39FA" w14:textId="36333A01" w:rsidR="00FB7917" w:rsidDel="00AA5153" w:rsidRDefault="00FB7917">
      <w:pPr>
        <w:pStyle w:val="MRAL1HangingIndent"/>
        <w:outlineLvl w:val="0"/>
        <w:rPr>
          <w:del w:id="13952" w:author="Debbie Houldsworth" w:date="2020-05-13T07:09:00Z"/>
        </w:rPr>
        <w:pPrChange w:id="13953" w:author="Jonathan Hawkins" w:date="2020-05-07T15:26:00Z">
          <w:pPr>
            <w:pStyle w:val="MRAL1HangingIndent"/>
          </w:pPr>
        </w:pPrChange>
      </w:pPr>
      <w:del w:id="13954" w:author="Debbie Houldsworth" w:date="2020-05-13T07:09:00Z">
        <w:r w:rsidDel="00AA5153">
          <w:delText>18.3</w:delText>
        </w:r>
        <w:r w:rsidDel="00AA5153">
          <w:tab/>
          <w:delText>Where the Old Supplier reasonably believes that the New Supplier has Registered for a Related Metering Point without Registering all other Related Metering Points it shall either:</w:delText>
        </w:r>
      </w:del>
    </w:p>
    <w:p w14:paraId="50E5F7B9" w14:textId="45FD6378" w:rsidR="00FB7917" w:rsidDel="00AA5153" w:rsidRDefault="00FB7917">
      <w:pPr>
        <w:pStyle w:val="MRAL1HangingIndent"/>
        <w:outlineLvl w:val="0"/>
        <w:rPr>
          <w:del w:id="13955" w:author="Debbie Houldsworth" w:date="2020-05-13T07:09:00Z"/>
        </w:rPr>
        <w:pPrChange w:id="13956" w:author="Jonathan Hawkins" w:date="2020-05-07T15:26:00Z">
          <w:pPr>
            <w:pStyle w:val="MRAL1HangingIndent"/>
          </w:pPr>
        </w:pPrChange>
      </w:pPr>
      <w:del w:id="13957" w:author="Debbie Houldsworth" w:date="2020-05-13T07:09:00Z">
        <w:r w:rsidDel="00AA5153">
          <w:delText>18.3.1</w:delText>
        </w:r>
        <w:r w:rsidDel="00AA5153">
          <w:tab/>
          <w:delText>raise an objection pursuant to Condition 14 of the Electricity Supply Licence within the time limits set out in Clause 16, using the facility provided under Clause 17, if necessary; or</w:delText>
        </w:r>
      </w:del>
    </w:p>
    <w:p w14:paraId="215D4E20" w14:textId="19BE838A" w:rsidR="00FB7917" w:rsidDel="00AA5153" w:rsidRDefault="00FB7917">
      <w:pPr>
        <w:pStyle w:val="MRAL1HangingIndent"/>
        <w:outlineLvl w:val="0"/>
        <w:rPr>
          <w:del w:id="13958" w:author="Debbie Houldsworth" w:date="2020-05-13T07:09:00Z"/>
        </w:rPr>
        <w:pPrChange w:id="13959" w:author="Jonathan Hawkins" w:date="2020-05-07T15:26:00Z">
          <w:pPr>
            <w:pStyle w:val="MRAL1HangingIndent"/>
          </w:pPr>
        </w:pPrChange>
      </w:pPr>
      <w:del w:id="13960" w:author="Debbie Houldsworth" w:date="2020-05-13T07:09:00Z">
        <w:r w:rsidDel="00AA5153">
          <w:delText>18.3.2</w:delText>
        </w:r>
        <w:r w:rsidDel="00AA5153">
          <w:tab/>
          <w:delText>contact the New Supplier as soon as possible using the facility provided under Clause 17, if necessary.</w:delText>
        </w:r>
      </w:del>
    </w:p>
    <w:p w14:paraId="138AD3E8" w14:textId="4A07AE9E" w:rsidR="00FB7917" w:rsidDel="00AA5153" w:rsidRDefault="00FB7917">
      <w:pPr>
        <w:pStyle w:val="MRAL1HangingIndent"/>
        <w:outlineLvl w:val="0"/>
        <w:rPr>
          <w:del w:id="13961" w:author="Debbie Houldsworth" w:date="2020-05-13T07:09:00Z"/>
        </w:rPr>
        <w:pPrChange w:id="13962" w:author="Jonathan Hawkins" w:date="2020-05-07T15:26:00Z">
          <w:pPr>
            <w:pStyle w:val="MRAL1HangingIndent"/>
          </w:pPr>
        </w:pPrChange>
      </w:pPr>
      <w:del w:id="13963" w:author="Debbie Houldsworth" w:date="2020-05-13T07:09:00Z">
        <w:r w:rsidDel="00AA5153">
          <w:delText>18.4</w:delText>
        </w:r>
        <w:r w:rsidDel="00AA5153">
          <w:tab/>
          <w:delText>Where the New Supplier reasonably believes that it has Registered for a Related Metering Point without registering all other Related Metering Points and the Old Supplier has not objected to its original Registration; it shall apply for Registration of the Related Metering Point(s) as soon as reasonably practicable.  Where the Supplier makes such an application but does not apply in sufficient time to ensure that it receives confirmation from the relevant MPAS Provider before it commences supplying electricity through the Related Metering Points it shall contact the Old Supplier as soon as possible using the facility provided under Clause 17, if necessary.</w:delText>
        </w:r>
      </w:del>
    </w:p>
    <w:p w14:paraId="4FF01A30" w14:textId="3D6E5441" w:rsidR="00FB7917" w:rsidDel="00AA5153" w:rsidRDefault="00FB7917">
      <w:pPr>
        <w:pStyle w:val="MRAL1HangingIndent"/>
        <w:outlineLvl w:val="0"/>
        <w:rPr>
          <w:del w:id="13964" w:author="Debbie Houldsworth" w:date="2020-05-13T07:09:00Z"/>
        </w:rPr>
        <w:pPrChange w:id="13965" w:author="Jonathan Hawkins" w:date="2020-05-07T15:26:00Z">
          <w:pPr>
            <w:pStyle w:val="MRAL1HangingIndent"/>
          </w:pPr>
        </w:pPrChange>
      </w:pPr>
      <w:del w:id="13966" w:author="Debbie Houldsworth" w:date="2020-05-13T07:09:00Z">
        <w:r w:rsidDel="00AA5153">
          <w:delText>18.5</w:delText>
        </w:r>
        <w:r w:rsidDel="00AA5153">
          <w:tab/>
          <w:delText>Where either the Old Supplier or New Supplier contacts the other pursuant to Clause 18.3 or 18.4, these Suppliers shall agree the appropriate method for Registering all other Related Metering Points.  This may include:</w:delText>
        </w:r>
      </w:del>
    </w:p>
    <w:p w14:paraId="49297209" w14:textId="6249745B" w:rsidR="00FB7917" w:rsidDel="00AA5153" w:rsidRDefault="00FB7917">
      <w:pPr>
        <w:pStyle w:val="MRAL1HangingIndent"/>
        <w:outlineLvl w:val="0"/>
        <w:rPr>
          <w:del w:id="13967" w:author="Debbie Houldsworth" w:date="2020-05-13T07:09:00Z"/>
        </w:rPr>
        <w:pPrChange w:id="13968" w:author="Jonathan Hawkins" w:date="2020-05-07T15:26:00Z">
          <w:pPr>
            <w:pStyle w:val="MRAL1HangingIndent"/>
          </w:pPr>
        </w:pPrChange>
      </w:pPr>
      <w:del w:id="13969" w:author="Debbie Houldsworth" w:date="2020-05-13T07:09:00Z">
        <w:r w:rsidDel="00AA5153">
          <w:delText>18.5.1</w:delText>
        </w:r>
        <w:r w:rsidDel="00AA5153">
          <w:tab/>
          <w:delText>the Old Supplier objecting to the New Supplier's application under Condition 14 of the Electricity Supply Licence within the time limits set out in Clause 16; or</w:delText>
        </w:r>
      </w:del>
    </w:p>
    <w:p w14:paraId="5608B1DD" w14:textId="5729EAD5" w:rsidR="00FB7917" w:rsidDel="00AA5153" w:rsidRDefault="00FB7917">
      <w:pPr>
        <w:pStyle w:val="MRAL1HangingIndent"/>
        <w:outlineLvl w:val="0"/>
        <w:rPr>
          <w:del w:id="13970" w:author="Debbie Houldsworth" w:date="2020-05-13T07:09:00Z"/>
        </w:rPr>
        <w:pPrChange w:id="13971" w:author="Jonathan Hawkins" w:date="2020-05-07T15:26:00Z">
          <w:pPr>
            <w:pStyle w:val="MRAL1HangingIndent"/>
          </w:pPr>
        </w:pPrChange>
      </w:pPr>
      <w:del w:id="13972" w:author="Debbie Houldsworth" w:date="2020-05-13T07:09:00Z">
        <w:r w:rsidDel="00AA5153">
          <w:delText>18.5.2</w:delText>
        </w:r>
        <w:r w:rsidDel="00AA5153">
          <w:tab/>
          <w:delText>the Old Supplier withdrawing its objection; or</w:delText>
        </w:r>
      </w:del>
    </w:p>
    <w:p w14:paraId="269C4906" w14:textId="27876CE5" w:rsidR="00FB7917" w:rsidDel="00AA5153" w:rsidRDefault="00FB7917">
      <w:pPr>
        <w:pStyle w:val="MRAL1HangingIndent"/>
        <w:outlineLvl w:val="0"/>
        <w:rPr>
          <w:del w:id="13973" w:author="Debbie Houldsworth" w:date="2020-05-13T07:09:00Z"/>
        </w:rPr>
        <w:pPrChange w:id="13974" w:author="Jonathan Hawkins" w:date="2020-05-07T15:26:00Z">
          <w:pPr>
            <w:pStyle w:val="MRAL1HangingIndent"/>
          </w:pPr>
        </w:pPrChange>
      </w:pPr>
      <w:del w:id="13975" w:author="Debbie Houldsworth" w:date="2020-05-13T07:09:00Z">
        <w:r w:rsidDel="00AA5153">
          <w:delText>18.5.3</w:delText>
        </w:r>
        <w:r w:rsidDel="00AA5153">
          <w:tab/>
          <w:delText>the New Supplier Registering all Related Metering Points before it commences supplying electricity through the Related Metering Point(s) and if necessary the Old Supplier removing its objection under Condition 14 of the Electricity Supply Licence within the time limits set out in Clause 16; or</w:delText>
        </w:r>
      </w:del>
    </w:p>
    <w:p w14:paraId="54AA2792" w14:textId="05F9D914" w:rsidR="00FB7917" w:rsidDel="00AA5153" w:rsidRDefault="00FB7917">
      <w:pPr>
        <w:pStyle w:val="MRAL1HangingIndent"/>
        <w:outlineLvl w:val="0"/>
        <w:rPr>
          <w:del w:id="13976" w:author="Debbie Houldsworth" w:date="2020-05-13T07:09:00Z"/>
        </w:rPr>
        <w:pPrChange w:id="13977" w:author="Jonathan Hawkins" w:date="2020-05-07T15:26:00Z">
          <w:pPr>
            <w:pStyle w:val="MRAL1HangingIndent"/>
          </w:pPr>
        </w:pPrChange>
      </w:pPr>
      <w:del w:id="13978" w:author="Debbie Houldsworth" w:date="2020-05-13T07:09:00Z">
        <w:r w:rsidDel="00AA5153">
          <w:delText>18.5.4</w:delText>
        </w:r>
        <w:r w:rsidDel="00AA5153">
          <w:tab/>
          <w:delText>the New Supplier applying for Registration in relation to the other associated Related Metering Points after the time period indicated in Clause 18.5.3.</w:delText>
        </w:r>
      </w:del>
    </w:p>
    <w:p w14:paraId="1EBCF551" w14:textId="617CE79D" w:rsidR="00FB7917" w:rsidDel="00AA5153" w:rsidRDefault="00FB7917">
      <w:pPr>
        <w:pStyle w:val="MRAL1HangingIndent"/>
        <w:outlineLvl w:val="0"/>
        <w:rPr>
          <w:del w:id="13979" w:author="Debbie Houldsworth" w:date="2020-05-13T07:09:00Z"/>
        </w:rPr>
        <w:pPrChange w:id="13980" w:author="Jonathan Hawkins" w:date="2020-05-07T15:26:00Z">
          <w:pPr>
            <w:pStyle w:val="MRAL1HangingIndent"/>
          </w:pPr>
        </w:pPrChange>
      </w:pPr>
      <w:del w:id="13981" w:author="Debbie Houldsworth" w:date="2020-05-13T07:09:00Z">
        <w:r w:rsidDel="00AA5153">
          <w:delText>18.6</w:delText>
        </w:r>
        <w:r w:rsidDel="00AA5153">
          <w:tab/>
          <w:delText>The Suppliers shall, as soon as reasonably practicable, settle any costs between them including any settlement costs that are incorrectly allocated to the Suppliers and any costs incurred as a result of registering any Related Metering Points at a later time to the associated Related Metering Points.</w:delText>
        </w:r>
      </w:del>
    </w:p>
    <w:p w14:paraId="521BDFC5" w14:textId="7C12F613" w:rsidR="00FB7917" w:rsidDel="00AA5153" w:rsidRDefault="00FB7917">
      <w:pPr>
        <w:pStyle w:val="MRAL1HangingIndent"/>
        <w:outlineLvl w:val="0"/>
        <w:rPr>
          <w:del w:id="13982" w:author="Debbie Houldsworth" w:date="2020-05-13T07:09:00Z"/>
        </w:rPr>
        <w:pPrChange w:id="13983" w:author="Jonathan Hawkins" w:date="2020-05-07T15:26:00Z">
          <w:pPr>
            <w:pStyle w:val="MRAHeading3"/>
            <w:outlineLvl w:val="0"/>
          </w:pPr>
        </w:pPrChange>
      </w:pPr>
      <w:del w:id="13984" w:author="Debbie Houldsworth" w:date="2020-05-13T07:09:00Z">
        <w:r w:rsidDel="00AA5153">
          <w:delText>Erroneous Registrations</w:delText>
        </w:r>
      </w:del>
    </w:p>
    <w:p w14:paraId="12645D04" w14:textId="6EA0FD51" w:rsidR="00FB7917" w:rsidDel="00AA5153" w:rsidRDefault="00FB7917">
      <w:pPr>
        <w:pStyle w:val="MRAL1HangingIndent"/>
        <w:outlineLvl w:val="0"/>
        <w:rPr>
          <w:del w:id="13985" w:author="Debbie Houldsworth" w:date="2020-05-13T07:09:00Z"/>
        </w:rPr>
        <w:pPrChange w:id="13986" w:author="Jonathan Hawkins" w:date="2020-05-07T15:26:00Z">
          <w:pPr>
            <w:pStyle w:val="MRAL1HangingIndent"/>
          </w:pPr>
        </w:pPrChange>
      </w:pPr>
      <w:del w:id="13987" w:author="Debbie Houldsworth" w:date="2020-05-13T07:09:00Z">
        <w:r w:rsidDel="00AA5153">
          <w:delText>18.9</w:delText>
        </w:r>
        <w:r w:rsidDel="00AA5153">
          <w:tab/>
          <w:delText>Where the Old Supplier becomes aware, other than pursuant to Condition 14.4(c) of the Electricity Supply Licence, that the New Supplier’s Registration for a particular Metering Point may have occurred in error it shall use reasonable endeavours to notify the New Supplier within 2 Working Days of becoming aware that a potential Erroneous Registration has occurred, using the facility provided under Clause 17 if necessary.</w:delText>
        </w:r>
      </w:del>
    </w:p>
    <w:p w14:paraId="2F510AC4" w14:textId="6EA0C98F" w:rsidR="00FB7917" w:rsidDel="00AA5153" w:rsidRDefault="00FB7917">
      <w:pPr>
        <w:pStyle w:val="MRAL1HangingIndent"/>
        <w:outlineLvl w:val="0"/>
        <w:rPr>
          <w:del w:id="13988" w:author="Debbie Houldsworth" w:date="2020-05-13T07:09:00Z"/>
        </w:rPr>
        <w:pPrChange w:id="13989" w:author="Jonathan Hawkins" w:date="2020-05-07T15:26:00Z">
          <w:pPr>
            <w:pStyle w:val="MRAL1HangingIndent"/>
          </w:pPr>
        </w:pPrChange>
      </w:pPr>
      <w:del w:id="13990" w:author="Debbie Houldsworth" w:date="2020-05-13T07:09:00Z">
        <w:r w:rsidDel="00AA5153">
          <w:delText>18.10.</w:delText>
        </w:r>
        <w:r w:rsidDel="00AA5153">
          <w:tab/>
          <w:delText>Where the New Supplier becomes aware, including notification pursuant to Clause 18.9, that its Registration for a particular Metering Point may have been made in error it shall, on becoming so aware, use reasonable endeavours to determine within 8 Working Days whether it has entered into a contract to supply electricity (including a Deemed Contract) for that Metering Point. In the event that the New Supplier determines that an Erroneous Registration has occurred, this shall be rectified by either;</w:delText>
        </w:r>
      </w:del>
    </w:p>
    <w:p w14:paraId="5316D067" w14:textId="6C6D433A" w:rsidR="00FB7917" w:rsidDel="00AA5153" w:rsidRDefault="00FB7917">
      <w:pPr>
        <w:pStyle w:val="MRAL1HangingIndent"/>
        <w:outlineLvl w:val="0"/>
        <w:rPr>
          <w:del w:id="13991" w:author="Debbie Houldsworth" w:date="2020-05-13T07:09:00Z"/>
        </w:rPr>
        <w:pPrChange w:id="13992" w:author="Jonathan Hawkins" w:date="2020-05-07T15:26:00Z">
          <w:pPr>
            <w:pStyle w:val="MRAL1HangingIndent"/>
          </w:pPr>
        </w:pPrChange>
      </w:pPr>
      <w:del w:id="13993" w:author="Debbie Houldsworth" w:date="2020-05-13T07:09:00Z">
        <w:r w:rsidDel="00AA5153">
          <w:delText>18.10.1</w:delText>
        </w:r>
        <w:r w:rsidDel="00AA5153">
          <w:tab/>
          <w:delText>the New Supplier contacting the Old Supplier i) using the facility provided under Clause 17 if necessary or ii) responding to a notification pursuant to Clause 18.9 and the Old Supplier objecting to the New Supplier’s application under Condition 14.2(b) or 14.4(b) of the Electricity Supply Licence within the time limit set in Clause 16 (</w:delText>
        </w:r>
        <w:r w:rsidDel="00AA5153">
          <w:rPr>
            <w:b/>
            <w:bCs/>
          </w:rPr>
          <w:delText>a Co-operative Objection</w:delText>
        </w:r>
        <w:r w:rsidDel="00AA5153">
          <w:delText>); or</w:delText>
        </w:r>
      </w:del>
    </w:p>
    <w:p w14:paraId="2D45D909" w14:textId="2875A53C" w:rsidR="00FB7917" w:rsidDel="00AA5153" w:rsidRDefault="00FB7917">
      <w:pPr>
        <w:pStyle w:val="MRAL1HangingIndent"/>
        <w:outlineLvl w:val="0"/>
        <w:rPr>
          <w:del w:id="13994" w:author="Debbie Houldsworth" w:date="2020-05-13T07:09:00Z"/>
        </w:rPr>
        <w:pPrChange w:id="13995" w:author="Jonathan Hawkins" w:date="2020-05-07T15:26:00Z">
          <w:pPr>
            <w:pStyle w:val="MRAL1HangingIndent"/>
          </w:pPr>
        </w:pPrChange>
      </w:pPr>
      <w:del w:id="13996" w:author="Debbie Houldsworth" w:date="2020-05-13T07:09:00Z">
        <w:r w:rsidDel="00AA5153">
          <w:delText>18.10.2</w:delText>
        </w:r>
        <w:r w:rsidDel="00AA5153">
          <w:tab/>
          <w:delText>where 18.10.1 is not applicable, in accordance with the procedures established by MEC pursuant to Clause 18.8.</w:delText>
        </w:r>
      </w:del>
    </w:p>
    <w:p w14:paraId="6BA3EB09" w14:textId="66C8A392" w:rsidR="00FB7917" w:rsidDel="00AA5153" w:rsidRDefault="00FB7917">
      <w:pPr>
        <w:pStyle w:val="MRAL1HangingIndent"/>
        <w:outlineLvl w:val="0"/>
        <w:rPr>
          <w:del w:id="13997" w:author="Debbie Houldsworth" w:date="2020-05-13T07:09:00Z"/>
        </w:rPr>
        <w:pPrChange w:id="13998" w:author="Jonathan Hawkins" w:date="2020-05-07T15:26:00Z">
          <w:pPr>
            <w:pStyle w:val="MRAL1HangingIndent"/>
          </w:pPr>
        </w:pPrChange>
      </w:pPr>
      <w:del w:id="13999" w:author="Debbie Houldsworth" w:date="2020-05-13T07:09:00Z">
        <w:r w:rsidDel="00AA5153">
          <w:delText>18.11</w:delText>
        </w:r>
        <w:r w:rsidDel="00AA5153">
          <w:tab/>
          <w:delText>Where the Old Supplier acts in accordance with Clause 18.10.2 the Suppliers shall agree the appropriate method for settling any costs incurred.  This may include:</w:delText>
        </w:r>
      </w:del>
    </w:p>
    <w:p w14:paraId="0A7C9E07" w14:textId="017A334E" w:rsidR="00FB7917" w:rsidDel="00AA5153" w:rsidRDefault="00FB7917">
      <w:pPr>
        <w:pStyle w:val="MRAL1HangingIndent"/>
        <w:outlineLvl w:val="0"/>
        <w:rPr>
          <w:del w:id="14000" w:author="Debbie Houldsworth" w:date="2020-05-13T07:09:00Z"/>
        </w:rPr>
        <w:pPrChange w:id="14001" w:author="Jonathan Hawkins" w:date="2020-05-07T15:26:00Z">
          <w:pPr>
            <w:pStyle w:val="MRAL1HangingIndent"/>
          </w:pPr>
        </w:pPrChange>
      </w:pPr>
      <w:del w:id="14002" w:author="Debbie Houldsworth" w:date="2020-05-13T07:09:00Z">
        <w:r w:rsidDel="00AA5153">
          <w:delText>18.11.1</w:delText>
        </w:r>
        <w:r w:rsidDel="00AA5153">
          <w:tab/>
          <w:delText>ignoring the effect of the error; or</w:delText>
        </w:r>
      </w:del>
    </w:p>
    <w:p w14:paraId="69C7196E" w14:textId="7CA6DE03" w:rsidR="00FB7917" w:rsidDel="00AA5153" w:rsidRDefault="00FB7917">
      <w:pPr>
        <w:pStyle w:val="MRAL1HangingIndent"/>
        <w:outlineLvl w:val="0"/>
        <w:rPr>
          <w:del w:id="14003" w:author="Debbie Houldsworth" w:date="2020-05-13T07:09:00Z"/>
        </w:rPr>
        <w:pPrChange w:id="14004" w:author="Jonathan Hawkins" w:date="2020-05-07T15:26:00Z">
          <w:pPr>
            <w:pStyle w:val="MRAL1HangingIndent"/>
          </w:pPr>
        </w:pPrChange>
      </w:pPr>
      <w:del w:id="14005" w:author="Debbie Houldsworth" w:date="2020-05-13T07:09:00Z">
        <w:r w:rsidDel="00AA5153">
          <w:delText>18.11.2</w:delText>
        </w:r>
        <w:r w:rsidDel="00AA5153">
          <w:tab/>
          <w:delText>carrying out a bi-lateral cash adjustment; or</w:delText>
        </w:r>
      </w:del>
    </w:p>
    <w:p w14:paraId="16277538" w14:textId="45150C87" w:rsidR="00FB7917" w:rsidDel="00AA5153" w:rsidRDefault="00FB7917">
      <w:pPr>
        <w:pStyle w:val="MRAL1HangingIndent"/>
        <w:outlineLvl w:val="0"/>
        <w:rPr>
          <w:del w:id="14006" w:author="Debbie Houldsworth" w:date="2020-05-13T07:09:00Z"/>
        </w:rPr>
        <w:pPrChange w:id="14007" w:author="Jonathan Hawkins" w:date="2020-05-07T15:26:00Z">
          <w:pPr>
            <w:pStyle w:val="MRAL1HangingIndent"/>
          </w:pPr>
        </w:pPrChange>
      </w:pPr>
      <w:del w:id="14008" w:author="Debbie Houldsworth" w:date="2020-05-13T07:09:00Z">
        <w:r w:rsidDel="00AA5153">
          <w:delText>18.11.3</w:delText>
        </w:r>
        <w:r w:rsidDel="00AA5153">
          <w:tab/>
          <w:delText>the Old Supplier executing a Nil Advance to Meter Procedure where the Metering Point is a Non Half Hourly Metering Point that has been Erroneously Registered for no longer than three calendar months; and there has been no meter reading, or change of meter, or change of Profile Class, Data Collector, Data Aggregator, Standard Settlement Configuration or Measurement Class during the period of the Erroneous Registration; and the Supplier has not Erroneously Registered more than 100 Metering Points on that Working Day.</w:delText>
        </w:r>
      </w:del>
    </w:p>
    <w:p w14:paraId="02C89A2C" w14:textId="4AA79E88" w:rsidR="00FB7917" w:rsidDel="00AA5153" w:rsidRDefault="00FB7917">
      <w:pPr>
        <w:pStyle w:val="MRAL1HangingIndent"/>
        <w:outlineLvl w:val="0"/>
        <w:rPr>
          <w:del w:id="14009" w:author="Debbie Houldsworth" w:date="2020-05-13T07:09:00Z"/>
        </w:rPr>
        <w:pPrChange w:id="14010" w:author="Jonathan Hawkins" w:date="2020-05-07T15:26:00Z">
          <w:pPr>
            <w:pStyle w:val="MRAL1HangingIndent"/>
          </w:pPr>
        </w:pPrChange>
      </w:pPr>
      <w:del w:id="14011" w:author="Debbie Houldsworth" w:date="2020-05-13T07:09:00Z">
        <w:r w:rsidDel="00AA5153">
          <w:delText>18.12</w:delText>
        </w:r>
        <w:r w:rsidDel="00AA5153">
          <w:tab/>
          <w:delText>The Suppliers shall, as soon as reasonably practicable, settle any costs incurred as a result of implementing any methods to correct errors or as a result of those errors including those outlined in Clause 18.10 between them including any settlement costs that are incorrectly allocated to the Suppliers.</w:delText>
        </w:r>
      </w:del>
    </w:p>
    <w:p w14:paraId="64CF3FA2" w14:textId="6F14FBE9" w:rsidR="00FB7917" w:rsidDel="00AA5153" w:rsidRDefault="00FB7917">
      <w:pPr>
        <w:pStyle w:val="MRAL1HangingIndent"/>
        <w:outlineLvl w:val="0"/>
        <w:rPr>
          <w:del w:id="14012" w:author="Debbie Houldsworth" w:date="2020-05-13T07:09:00Z"/>
          <w:b/>
          <w:bCs/>
        </w:rPr>
        <w:pPrChange w:id="14013" w:author="Jonathan Hawkins" w:date="2020-05-07T15:26:00Z">
          <w:pPr>
            <w:pStyle w:val="MRAL1HangingIndent"/>
          </w:pPr>
        </w:pPrChange>
      </w:pPr>
      <w:del w:id="14014" w:author="Debbie Houldsworth" w:date="2020-05-13T07:09:00Z">
        <w:r w:rsidDel="00AA5153">
          <w:rPr>
            <w:b/>
            <w:bCs/>
          </w:rPr>
          <w:delText>19.</w:delText>
        </w:r>
        <w:r w:rsidDel="00AA5153">
          <w:rPr>
            <w:b/>
            <w:bCs/>
          </w:rPr>
          <w:tab/>
          <w:delText>RETROSPECTIVE AMENDMENT OF MPAS REGISRATION SYSTEM</w:delText>
        </w:r>
      </w:del>
    </w:p>
    <w:p w14:paraId="7DC905CA" w14:textId="3495D13F" w:rsidR="00FB7917" w:rsidDel="00AA5153" w:rsidRDefault="00FB7917">
      <w:pPr>
        <w:pStyle w:val="MRAL1HangingIndent"/>
        <w:outlineLvl w:val="0"/>
        <w:rPr>
          <w:del w:id="14015" w:author="Debbie Houldsworth" w:date="2020-05-13T07:09:00Z"/>
        </w:rPr>
        <w:pPrChange w:id="14016" w:author="Jonathan Hawkins" w:date="2020-05-07T15:26:00Z">
          <w:pPr>
            <w:pStyle w:val="MRAL1HangingIndent"/>
          </w:pPr>
        </w:pPrChange>
      </w:pPr>
      <w:del w:id="14017" w:author="Debbie Houldsworth" w:date="2020-05-13T07:09:00Z">
        <w:r w:rsidDel="00AA5153">
          <w:delText>19.1</w:delText>
        </w:r>
        <w:r w:rsidDel="00AA5153">
          <w:tab/>
          <w:delText>MEC shall agree and issue appropriate procedures in relation to the retrospective manual amendment of MPAS Registration Systems (which procedures shall be subordinate to and shall not be inconsistent with this Clause 19) and the parties agree to comply with those procedures as issued from time to time.</w:delText>
        </w:r>
      </w:del>
    </w:p>
    <w:p w14:paraId="23F0025B" w14:textId="6C870EE0" w:rsidR="00FB7917" w:rsidDel="00AA5153" w:rsidRDefault="00FB7917">
      <w:pPr>
        <w:pStyle w:val="MRAL1HangingIndent"/>
        <w:outlineLvl w:val="0"/>
        <w:rPr>
          <w:del w:id="14018" w:author="Debbie Houldsworth" w:date="2020-05-13T07:09:00Z"/>
        </w:rPr>
        <w:pPrChange w:id="14019" w:author="Jonathan Hawkins" w:date="2020-05-07T15:26:00Z">
          <w:pPr>
            <w:pStyle w:val="MRAL1HangingIndent"/>
          </w:pPr>
        </w:pPrChange>
      </w:pPr>
      <w:del w:id="14020" w:author="Debbie Houldsworth" w:date="2020-05-13T07:09:00Z">
        <w:r w:rsidDel="00AA5153">
          <w:delText>19.2</w:delText>
        </w:r>
        <w:r w:rsidDel="00AA5153">
          <w:tab/>
          <w:delText>Where the procedures detailed in Clause 18 cannot be used, the Old Supplier and New Supplier may request the relevant MPAS Provider to amend its MPAS Registration System manually to rectify an erroneous Registration. Where the relevant MPAS Provider has received a joint written confirmation from the Old Supplier and the New Supplier agreeing to the amendment to the MPAS Registration System and any associated charges, that MPAS Provider shall undertake the manual amendment in the limited circumstances set out in the procedures established by MEC pursuant to Clause 19.1, at a charge to be agreed between the relevant MPAS Provider and the Suppliers.</w:delText>
        </w:r>
      </w:del>
    </w:p>
    <w:p w14:paraId="49972D28" w14:textId="096BF816" w:rsidR="00FB7917" w:rsidDel="00AA5153" w:rsidRDefault="00FB7917">
      <w:pPr>
        <w:pStyle w:val="MRAL1HangingIndent"/>
        <w:outlineLvl w:val="0"/>
        <w:rPr>
          <w:del w:id="14021" w:author="Debbie Houldsworth" w:date="2020-05-13T07:09:00Z"/>
          <w:b/>
          <w:bCs/>
        </w:rPr>
        <w:pPrChange w:id="14022" w:author="Jonathan Hawkins" w:date="2020-05-07T15:26:00Z">
          <w:pPr>
            <w:pStyle w:val="MRAL1HangingIndent"/>
            <w:jc w:val="left"/>
          </w:pPr>
        </w:pPrChange>
      </w:pPr>
      <w:del w:id="14023" w:author="Debbie Houldsworth" w:date="2020-05-13T07:09:00Z">
        <w:r w:rsidDel="00AA5153">
          <w:rPr>
            <w:b/>
            <w:bCs/>
          </w:rPr>
          <w:delText>20.</w:delText>
        </w:r>
        <w:r w:rsidDel="00AA5153">
          <w:rPr>
            <w:b/>
            <w:bCs/>
          </w:rPr>
          <w:tab/>
          <w:delText>NEW CONNECTIONS, NEW METERING POINTS REGISTRATION OF NEW SUPPLY NUMBERS</w:delText>
        </w:r>
      </w:del>
    </w:p>
    <w:p w14:paraId="47AC380A" w14:textId="10521572" w:rsidR="00FB7917" w:rsidDel="00AA5153" w:rsidRDefault="00FB7917">
      <w:pPr>
        <w:pStyle w:val="MRAL1HangingIndent"/>
        <w:outlineLvl w:val="0"/>
        <w:rPr>
          <w:del w:id="14024" w:author="Debbie Houldsworth" w:date="2020-05-13T07:09:00Z"/>
        </w:rPr>
        <w:pPrChange w:id="14025" w:author="Jonathan Hawkins" w:date="2020-05-07T15:26:00Z">
          <w:pPr>
            <w:pStyle w:val="MRAL1HangingIndent"/>
          </w:pPr>
        </w:pPrChange>
      </w:pPr>
      <w:del w:id="14026" w:author="Debbie Houldsworth" w:date="2020-05-13T07:09:00Z">
        <w:r w:rsidDel="00AA5153">
          <w:delText>20.1</w:delText>
        </w:r>
        <w:r w:rsidDel="00AA5153">
          <w:tab/>
          <w:delText>Where a Distribution Business:</w:delText>
        </w:r>
      </w:del>
    </w:p>
    <w:p w14:paraId="34EEAFAD" w14:textId="034A71FB" w:rsidR="00FB7917" w:rsidDel="00AA5153" w:rsidRDefault="00FB7917">
      <w:pPr>
        <w:pStyle w:val="MRAL1HangingIndent"/>
        <w:outlineLvl w:val="0"/>
        <w:rPr>
          <w:del w:id="14027" w:author="Debbie Houldsworth" w:date="2020-05-13T07:09:00Z"/>
        </w:rPr>
        <w:pPrChange w:id="14028" w:author="Jonathan Hawkins" w:date="2020-05-07T15:26:00Z">
          <w:pPr>
            <w:pStyle w:val="MRAL1HangingIndent"/>
          </w:pPr>
        </w:pPrChange>
      </w:pPr>
      <w:del w:id="14029" w:author="Debbie Houldsworth" w:date="2020-05-13T07:09:00Z">
        <w:r w:rsidDel="00AA5153">
          <w:delText>20.1.1</w:delText>
        </w:r>
        <w:r w:rsidDel="00AA5153">
          <w:tab/>
          <w:delText>creates a new connection to Premises from its Distribution System (a "</w:delText>
        </w:r>
        <w:r w:rsidDel="00AA5153">
          <w:rPr>
            <w:b/>
          </w:rPr>
          <w:delText>New Connection</w:delText>
        </w:r>
        <w:r w:rsidDel="00AA5153">
          <w:delText>") and hence creates a new Metering Point (unless the Metering Point is to be registered in CMRS); or</w:delText>
        </w:r>
      </w:del>
    </w:p>
    <w:p w14:paraId="43D643BC" w14:textId="363FE60F" w:rsidR="00FB7917" w:rsidDel="00AA5153" w:rsidRDefault="00FB7917">
      <w:pPr>
        <w:pStyle w:val="MRAL1HangingIndent"/>
        <w:outlineLvl w:val="0"/>
        <w:rPr>
          <w:del w:id="14030" w:author="Debbie Houldsworth" w:date="2020-05-13T07:09:00Z"/>
        </w:rPr>
        <w:pPrChange w:id="14031" w:author="Jonathan Hawkins" w:date="2020-05-07T15:26:00Z">
          <w:pPr>
            <w:pStyle w:val="MRAL1HangingIndent"/>
          </w:pPr>
        </w:pPrChange>
      </w:pPr>
      <w:del w:id="14032" w:author="Debbie Houldsworth" w:date="2020-05-13T07:09:00Z">
        <w:r w:rsidDel="00AA5153">
          <w:delText>20.1.2</w:delText>
        </w:r>
        <w:r w:rsidDel="00AA5153">
          <w:tab/>
          <w:delText>in circumstances other than those set out in Clause 20.1.1, agrees with a Supplier that a new Metering Point should be created; or</w:delText>
        </w:r>
      </w:del>
    </w:p>
    <w:p w14:paraId="0DF14C81" w14:textId="0DAAE364" w:rsidR="00FB7917" w:rsidDel="00AA5153" w:rsidRDefault="00FB7917">
      <w:pPr>
        <w:pStyle w:val="MRAL1HangingIndent"/>
        <w:outlineLvl w:val="0"/>
        <w:rPr>
          <w:del w:id="14033" w:author="Debbie Houldsworth" w:date="2020-05-13T07:09:00Z"/>
        </w:rPr>
        <w:pPrChange w:id="14034" w:author="Jonathan Hawkins" w:date="2020-05-07T15:26:00Z">
          <w:pPr>
            <w:pStyle w:val="MRAL1HangingIndent"/>
          </w:pPr>
        </w:pPrChange>
      </w:pPr>
      <w:del w:id="14035" w:author="Debbie Houldsworth" w:date="2020-05-13T07:09:00Z">
        <w:r w:rsidDel="00AA5153">
          <w:delText>20.1.3</w:delText>
        </w:r>
        <w:r w:rsidDel="00AA5153">
          <w:tab/>
          <w:delText>decides to enter a new Metering Point onto its MPAS Registration System; or</w:delText>
        </w:r>
      </w:del>
    </w:p>
    <w:p w14:paraId="7D10B618" w14:textId="62EABBAB" w:rsidR="00FB7917" w:rsidDel="00AA5153" w:rsidRDefault="00FB7917">
      <w:pPr>
        <w:pStyle w:val="MRAL1HangingIndent"/>
        <w:outlineLvl w:val="0"/>
        <w:rPr>
          <w:del w:id="14036" w:author="Debbie Houldsworth" w:date="2020-05-13T07:09:00Z"/>
        </w:rPr>
        <w:pPrChange w:id="14037" w:author="Jonathan Hawkins" w:date="2020-05-07T15:26:00Z">
          <w:pPr>
            <w:pStyle w:val="MRAL1HangingIndent"/>
          </w:pPr>
        </w:pPrChange>
      </w:pPr>
      <w:del w:id="14038" w:author="Debbie Houldsworth" w:date="2020-05-13T07:09:00Z">
        <w:r w:rsidDel="00AA5153">
          <w:delText>20.1.4</w:delText>
        </w:r>
        <w:r w:rsidDel="00AA5153">
          <w:tab/>
          <w:delText>is notified of an approved Transfer from CMRS to the MPAS Registration System and needs to create a new Metering Point on its Registration System,</w:delText>
        </w:r>
      </w:del>
    </w:p>
    <w:p w14:paraId="0526B0A2" w14:textId="56DB5C1C" w:rsidR="00FB7917" w:rsidDel="00AA5153" w:rsidRDefault="00FB7917">
      <w:pPr>
        <w:pStyle w:val="MRAL1HangingIndent"/>
        <w:outlineLvl w:val="0"/>
        <w:rPr>
          <w:del w:id="14039" w:author="Debbie Houldsworth" w:date="2020-05-13T07:09:00Z"/>
        </w:rPr>
        <w:pPrChange w:id="14040" w:author="Jonathan Hawkins" w:date="2020-05-07T15:26:00Z">
          <w:pPr>
            <w:pStyle w:val="MRAL2HangingIndent"/>
          </w:pPr>
        </w:pPrChange>
      </w:pPr>
      <w:del w:id="14041" w:author="Debbie Houldsworth" w:date="2020-05-13T07:09:00Z">
        <w:r w:rsidDel="00AA5153">
          <w:delText>(in each circumstance a "</w:delText>
        </w:r>
        <w:r w:rsidDel="00AA5153">
          <w:rPr>
            <w:b/>
          </w:rPr>
          <w:delText>New Metering Point</w:delText>
        </w:r>
        <w:r w:rsidDel="00AA5153">
          <w:delText>")</w:delText>
        </w:r>
      </w:del>
    </w:p>
    <w:p w14:paraId="3852D858" w14:textId="3B2AA0CF" w:rsidR="00FB7917" w:rsidDel="00AA5153" w:rsidRDefault="00FB7917">
      <w:pPr>
        <w:pStyle w:val="MRAL1HangingIndent"/>
        <w:outlineLvl w:val="0"/>
        <w:rPr>
          <w:del w:id="14042" w:author="Debbie Houldsworth" w:date="2020-05-13T07:09:00Z"/>
        </w:rPr>
        <w:pPrChange w:id="14043" w:author="Jonathan Hawkins" w:date="2020-05-07T15:26:00Z">
          <w:pPr>
            <w:pStyle w:val="MRAL2HangingIndent"/>
          </w:pPr>
        </w:pPrChange>
      </w:pPr>
      <w:del w:id="14044" w:author="Debbie Houldsworth" w:date="2020-05-13T07:09:00Z">
        <w:r w:rsidDel="00AA5153">
          <w:delText>it shall ensure that a Skeleton Record for the New Metering Point is entered on its MPAS Registration System, in the case of Clause 20.1.1 no later than the end of the second Working Day following completion of the works associated with the New Connection and in the case of Clauses 20.1.2, 20.1.3 or 20.1.4 no later than the end of the second Working Day following its agreement with the Supplier or its decision to enter a New Metering Point, or notification from the Transfer Co-ordinator.</w:delText>
        </w:r>
      </w:del>
    </w:p>
    <w:p w14:paraId="5D428939" w14:textId="4155ACB7" w:rsidR="00FB7917" w:rsidDel="00AA5153" w:rsidRDefault="00FB7917">
      <w:pPr>
        <w:pStyle w:val="MRAL1HangingIndent"/>
        <w:outlineLvl w:val="0"/>
        <w:rPr>
          <w:del w:id="14045" w:author="Debbie Houldsworth" w:date="2020-05-13T07:09:00Z"/>
        </w:rPr>
        <w:pPrChange w:id="14046" w:author="Jonathan Hawkins" w:date="2020-05-07T15:26:00Z">
          <w:pPr>
            <w:pStyle w:val="MRAL1HangingIndent"/>
          </w:pPr>
        </w:pPrChange>
      </w:pPr>
      <w:del w:id="14047" w:author="Debbie Houldsworth" w:date="2020-05-13T07:09:00Z">
        <w:r w:rsidDel="00AA5153">
          <w:delText>20.2</w:delText>
        </w:r>
        <w:r w:rsidDel="00AA5153">
          <w:tab/>
          <w:delText>A Valid Application for Registration in relation to a New Metering Point is one that:</w:delText>
        </w:r>
      </w:del>
    </w:p>
    <w:p w14:paraId="5C974711" w14:textId="68FD9668" w:rsidR="00FB7917" w:rsidDel="00AA5153" w:rsidRDefault="00FB7917">
      <w:pPr>
        <w:pStyle w:val="MRAL1HangingIndent"/>
        <w:outlineLvl w:val="0"/>
        <w:rPr>
          <w:del w:id="14048" w:author="Debbie Houldsworth" w:date="2020-05-13T07:09:00Z"/>
        </w:rPr>
        <w:pPrChange w:id="14049" w:author="Jonathan Hawkins" w:date="2020-05-07T15:26:00Z">
          <w:pPr>
            <w:pStyle w:val="MRAL1HangingIndent"/>
          </w:pPr>
        </w:pPrChange>
      </w:pPr>
      <w:del w:id="14050" w:author="Debbie Houldsworth" w:date="2020-05-13T07:09:00Z">
        <w:r w:rsidDel="00AA5153">
          <w:delText>20.2.1</w:delText>
        </w:r>
        <w:r w:rsidDel="00AA5153">
          <w:tab/>
          <w:delText>contains values that the Supplier has identified as representing data items 1 to 3, 8 and 10 of Schedule 2 for the New Metering Point against which it wishes to Register which are Accepted on the MPAS Registration System;</w:delText>
        </w:r>
      </w:del>
    </w:p>
    <w:p w14:paraId="328E3E94" w14:textId="2A627CD5" w:rsidR="00FB7917" w:rsidDel="00AA5153" w:rsidRDefault="00FB7917">
      <w:pPr>
        <w:pStyle w:val="MRAL1HangingIndent"/>
        <w:outlineLvl w:val="0"/>
        <w:rPr>
          <w:del w:id="14051" w:author="Debbie Houldsworth" w:date="2020-05-13T07:09:00Z"/>
        </w:rPr>
        <w:pPrChange w:id="14052" w:author="Jonathan Hawkins" w:date="2020-05-07T15:26:00Z">
          <w:pPr>
            <w:pStyle w:val="MRAL1HangingIndent"/>
          </w:pPr>
        </w:pPrChange>
      </w:pPr>
      <w:del w:id="14053" w:author="Debbie Houldsworth" w:date="2020-05-13T07:09:00Z">
        <w:r w:rsidDel="00AA5153">
          <w:delText>20.2.2</w:delText>
        </w:r>
        <w:r w:rsidDel="00AA5153">
          <w:tab/>
          <w:delText>is received by the relevant MPAS Provider no later than the last Working Day before the Supply Start Date included in the Supplier’s application under Clause 20.2.1 and no more than 28 days in advance of that date; and</w:delText>
        </w:r>
      </w:del>
    </w:p>
    <w:p w14:paraId="160380B8" w14:textId="3FD95C22" w:rsidR="00FB7917" w:rsidDel="00AA5153" w:rsidRDefault="00FB7917">
      <w:pPr>
        <w:pStyle w:val="MRAL1HangingIndent"/>
        <w:outlineLvl w:val="0"/>
        <w:rPr>
          <w:del w:id="14054" w:author="Debbie Houldsworth" w:date="2020-05-13T07:09:00Z"/>
        </w:rPr>
        <w:pPrChange w:id="14055" w:author="Jonathan Hawkins" w:date="2020-05-07T15:26:00Z">
          <w:pPr>
            <w:pStyle w:val="MRAL1HangingIndent"/>
          </w:pPr>
        </w:pPrChange>
      </w:pPr>
      <w:del w:id="14056" w:author="Debbie Houldsworth" w:date="2020-05-13T07:09:00Z">
        <w:r w:rsidDel="00AA5153">
          <w:delText>20.2.3</w:delText>
        </w:r>
        <w:r w:rsidDel="00AA5153">
          <w:tab/>
          <w:delText>relates to a New Metering Point that has a Skeleton Record entered for it in the MPAS Provider’s MPAS Registration System.</w:delText>
        </w:r>
      </w:del>
    </w:p>
    <w:p w14:paraId="1F6DDB3A" w14:textId="1D8D665D" w:rsidR="00FB7917" w:rsidDel="00AA5153" w:rsidRDefault="00FB7917">
      <w:pPr>
        <w:pStyle w:val="MRAL1HangingIndent"/>
        <w:outlineLvl w:val="0"/>
        <w:rPr>
          <w:del w:id="14057" w:author="Debbie Houldsworth" w:date="2020-05-13T07:09:00Z"/>
        </w:rPr>
        <w:pPrChange w:id="14058" w:author="Jonathan Hawkins" w:date="2020-05-07T15:26:00Z">
          <w:pPr>
            <w:pStyle w:val="MRAL1HangingIndent"/>
          </w:pPr>
        </w:pPrChange>
      </w:pPr>
      <w:del w:id="14059" w:author="Debbie Houldsworth" w:date="2020-05-13T07:09:00Z">
        <w:r w:rsidDel="00AA5153">
          <w:delText>20.4</w:delText>
        </w:r>
        <w:r w:rsidDel="00AA5153">
          <w:tab/>
          <w:delText>The Supplier may also include in its Application for Registration for a New Metering Point the values for other data items that are the Supplier's responsibility in Schedule 2 for that New Metering Point. Where the Application for Registration relates to a Pseudo Metering Point the Supplier shall ensure that data items 4, 7, 11, 12, 14, 16 and 17 of Schedule 2 contain the same value as the corresponding data items for the associated Half Hourly Metering Point. However, if the Supplier includes the Energisation Status in its Message and all the other data items that are the Supplier's responsibility under Schedule 2 have not been included, the relevant MPAS Provider shall Reject the Message and shall inform the Supplier that such Message has been Rejected together with all the reasons for its Rejection.  An MPAS Provider may also Reject an Application for Registration which contains values for other data items in the MPAD for the New Metering Point if they are not provided in the combinations required under the applicable MPAS Validation Procedures.</w:delText>
        </w:r>
      </w:del>
    </w:p>
    <w:p w14:paraId="54800561" w14:textId="03D1FDCC" w:rsidR="00FB7917" w:rsidDel="00AA5153" w:rsidRDefault="00FB7917">
      <w:pPr>
        <w:pStyle w:val="MRAL1HangingIndent"/>
        <w:outlineLvl w:val="0"/>
        <w:rPr>
          <w:del w:id="14060" w:author="Debbie Houldsworth" w:date="2020-05-13T07:09:00Z"/>
        </w:rPr>
        <w:pPrChange w:id="14061" w:author="Jonathan Hawkins" w:date="2020-05-07T15:26:00Z">
          <w:pPr>
            <w:pStyle w:val="MRAL1HangingIndent"/>
          </w:pPr>
        </w:pPrChange>
      </w:pPr>
      <w:del w:id="14062" w:author="Debbie Houldsworth" w:date="2020-05-13T07:09:00Z">
        <w:r w:rsidDel="00AA5153">
          <w:delText>20.5</w:delText>
        </w:r>
        <w:r w:rsidDel="00AA5153">
          <w:tab/>
          <w:delText>Where the MPAS Provider receives a Valid Application for Registration from a Supplier in relation to a New Metering Point which it does not Reject in accordance with Clause 20.4, it shall Register the Supplier and shall notify the Supplier and, where data item 14 has a value other than null and, where such persons are identified in respect of the New Metering Point the Data Aggregator that the Supplier has been Registered for that New Metering Point. The Supplier shall be deemed responsible for the supply of electricity through the New Metering Point from the Supply Start Date included in its Valid Application for Registration.</w:delText>
        </w:r>
      </w:del>
    </w:p>
    <w:p w14:paraId="4E5B34C0" w14:textId="06D8BA63" w:rsidR="00FB7917" w:rsidDel="00AA5153" w:rsidRDefault="00FB7917">
      <w:pPr>
        <w:pStyle w:val="MRAL1HangingIndent"/>
        <w:outlineLvl w:val="0"/>
        <w:rPr>
          <w:del w:id="14063" w:author="Debbie Houldsworth" w:date="2020-05-13T07:09:00Z"/>
        </w:rPr>
        <w:pPrChange w:id="14064" w:author="Jonathan Hawkins" w:date="2020-05-07T15:26:00Z">
          <w:pPr>
            <w:pStyle w:val="MRAL1HangingIndent"/>
          </w:pPr>
        </w:pPrChange>
      </w:pPr>
      <w:del w:id="14065" w:author="Debbie Houldsworth" w:date="2020-05-13T07:09:00Z">
        <w:r w:rsidDel="00AA5153">
          <w:delText>20.7</w:delText>
        </w:r>
        <w:r w:rsidDel="00AA5153">
          <w:tab/>
          <w:delText>The Supplier shall use its reasonable endeavours not to commence supplying electricity through any Metering Point until it has received from the relevant MPAS Provider a notice confirming its Registration in respect of that Metering Point or (if later) the Supply Start Date specified in the Supplier's Application for Registration.  An MPAS Provider shall not be responsible for ensuring that the Supplier complies with the requirements of this Clause 20.7.  Where the Supplier is unable to comply with the provisions of this Clause 20.7 due to the relevant MPAS Provider's failure to send out a notice confirming its Registration within the timescale indicated in Clause 14.4, that Supplier shall be deemed not to be in breach of the obligation set out in this Clause 20.7.</w:delText>
        </w:r>
      </w:del>
    </w:p>
    <w:p w14:paraId="1C0393C7" w14:textId="765828E7" w:rsidR="00FB7917" w:rsidDel="00AA5153" w:rsidRDefault="00FB7917">
      <w:pPr>
        <w:pStyle w:val="MRAL1HangingIndent"/>
        <w:outlineLvl w:val="0"/>
        <w:rPr>
          <w:del w:id="14066" w:author="Debbie Houldsworth" w:date="2020-05-13T07:09:00Z"/>
        </w:rPr>
        <w:pPrChange w:id="14067" w:author="Jonathan Hawkins" w:date="2020-05-07T15:26:00Z">
          <w:pPr>
            <w:pStyle w:val="MRAL1HangingIndent"/>
          </w:pPr>
        </w:pPrChange>
      </w:pPr>
      <w:del w:id="14068" w:author="Debbie Houldsworth" w:date="2020-05-13T07:09:00Z">
        <w:r w:rsidDel="00AA5153">
          <w:delText>20.8</w:delText>
        </w:r>
        <w:r w:rsidDel="00AA5153">
          <w:tab/>
          <w:delText>Where an MPAS Provider receives an Application for Registration for a New Metering Point from a Supplier which is not a Valid Application for Registration, it shall Reject the Application for Registration and shall notify the Supplier that the application has been Rejected together with all the reasons for its Rejection. Notwithstanding Clause 20.2.2, the MPAS Registration Systems of some MPAS Providers may not Reject an otherwise Valid Application for Registration if the Application for Registration is received after the date that is the last Working Day before the Supply Start Date included in the Supplier's Application for Registration.</w:delText>
        </w:r>
      </w:del>
    </w:p>
    <w:p w14:paraId="5048ED98" w14:textId="47B28F88" w:rsidR="00FB7917" w:rsidDel="00AA5153" w:rsidRDefault="00FB7917">
      <w:pPr>
        <w:pStyle w:val="MRAL1HangingIndent"/>
        <w:outlineLvl w:val="0"/>
        <w:rPr>
          <w:del w:id="14069" w:author="Debbie Houldsworth" w:date="2020-05-13T07:09:00Z"/>
        </w:rPr>
        <w:pPrChange w:id="14070" w:author="Jonathan Hawkins" w:date="2020-05-07T15:26:00Z">
          <w:pPr>
            <w:pStyle w:val="MRAL1HangingIndent"/>
          </w:pPr>
        </w:pPrChange>
      </w:pPr>
      <w:del w:id="14071" w:author="Debbie Houldsworth" w:date="2020-05-13T07:09:00Z">
        <w:r w:rsidDel="00AA5153">
          <w:delText>20.10</w:delText>
        </w:r>
        <w:r w:rsidDel="00AA5153">
          <w:tab/>
          <w:delText>The Supplier shall notify the relevant MPAS Provider as soon as reasonably practical of the other data items for which the Supplier is identified as being responsible in Schedule 2, where it has not already done so pursuant to Clause 20.4.  Such data items may be provided at the same time or at different times provided that where the applicable MPAS Validation Procedures require such data items to be provided in particular combinations, the Supplier shall provide such combinations of data items at the same time. On each occasion that the Supplier provides such information and the relevant MPAS Provider Accepts such information it shall confirm its Acceptance to the Supplier and, where data item 14 has a value other than null, where such person is identified in respect of the New Metering Point, the Supplier’s Data Aggregator. Where the information is not Accepted, the MPAS Provider shall Reject such information and shall inform the Supplier that the Message has been Rejected together with all the reasons for its Rejection.</w:delText>
        </w:r>
      </w:del>
    </w:p>
    <w:p w14:paraId="18CFB1D2" w14:textId="562833B0" w:rsidR="00FB7917" w:rsidDel="00AA5153" w:rsidRDefault="00FB7917">
      <w:pPr>
        <w:pStyle w:val="MRAL1HangingIndent"/>
        <w:outlineLvl w:val="0"/>
        <w:rPr>
          <w:del w:id="14072" w:author="Debbie Houldsworth" w:date="2020-05-13T07:09:00Z"/>
        </w:rPr>
        <w:pPrChange w:id="14073" w:author="Jonathan Hawkins" w:date="2020-05-07T15:26:00Z">
          <w:pPr>
            <w:pStyle w:val="MRAL1HangingIndent"/>
          </w:pPr>
        </w:pPrChange>
      </w:pPr>
      <w:del w:id="14074" w:author="Debbie Houldsworth" w:date="2020-05-13T07:09:00Z">
        <w:r w:rsidDel="00AA5153">
          <w:delText>20.13</w:delText>
        </w:r>
        <w:r w:rsidDel="00AA5153">
          <w:tab/>
          <w:delText xml:space="preserve">Where a Distribution Business creates a new Metering Point in accordance with Clause 20.1.2, and that Metering Point is a Pseudo Metering Point, it shall ensure that it maintains a record of the associated Half Hourly Metering Point and all associated Pseudo Metering Points together with the association between them (i.e. that there is only one physical Metering System). </w:delText>
        </w:r>
      </w:del>
    </w:p>
    <w:p w14:paraId="72E57158" w14:textId="55899687" w:rsidR="00FB7917" w:rsidDel="00AA5153" w:rsidRDefault="00FB7917">
      <w:pPr>
        <w:pStyle w:val="MRAL1HangingIndent"/>
        <w:outlineLvl w:val="0"/>
        <w:rPr>
          <w:del w:id="14075" w:author="Debbie Houldsworth" w:date="2020-05-13T07:09:00Z"/>
        </w:rPr>
        <w:pPrChange w:id="14076" w:author="Jonathan Hawkins" w:date="2020-05-07T15:26:00Z">
          <w:pPr>
            <w:pStyle w:val="MRAL1HangingIndent"/>
          </w:pPr>
        </w:pPrChange>
      </w:pPr>
      <w:del w:id="14077" w:author="Debbie Houldsworth" w:date="2020-05-13T07:09:00Z">
        <w:r w:rsidDel="00AA5153">
          <w:delText>20.14</w:delText>
        </w:r>
        <w:r w:rsidDel="00AA5153">
          <w:tab/>
          <w:delText>The Distribution Business shall use reasonable endeavours to ensure that no duplicate Metering Points are created on its MPAS Registration System.</w:delText>
        </w:r>
      </w:del>
    </w:p>
    <w:p w14:paraId="673A35AD" w14:textId="3ACFDF28" w:rsidR="00FB7917" w:rsidDel="00AA5153" w:rsidRDefault="00FB7917">
      <w:pPr>
        <w:pStyle w:val="MRAL1HangingIndent"/>
        <w:outlineLvl w:val="0"/>
        <w:rPr>
          <w:del w:id="14078" w:author="Debbie Houldsworth" w:date="2020-05-13T07:09:00Z"/>
          <w:b/>
          <w:bCs/>
        </w:rPr>
        <w:pPrChange w:id="14079" w:author="Jonathan Hawkins" w:date="2020-05-07T15:26:00Z">
          <w:pPr>
            <w:pStyle w:val="MRAL1HangingIndent"/>
          </w:pPr>
        </w:pPrChange>
      </w:pPr>
      <w:del w:id="14080" w:author="Debbie Houldsworth" w:date="2020-05-13T07:09:00Z">
        <w:r w:rsidDel="00AA5153">
          <w:rPr>
            <w:b/>
            <w:bCs/>
          </w:rPr>
          <w:delText>21.</w:delText>
        </w:r>
        <w:r w:rsidDel="00AA5153">
          <w:rPr>
            <w:b/>
            <w:bCs/>
          </w:rPr>
          <w:tab/>
          <w:delText>DE-REGISTRATION OF SUPPLY NUMBERS</w:delText>
        </w:r>
      </w:del>
    </w:p>
    <w:p w14:paraId="3F2A1FAA" w14:textId="473DD523" w:rsidR="00FB7917" w:rsidDel="00AA5153" w:rsidRDefault="00FB7917">
      <w:pPr>
        <w:pStyle w:val="MRAL1HangingIndent"/>
        <w:outlineLvl w:val="0"/>
        <w:rPr>
          <w:del w:id="14081" w:author="Debbie Houldsworth" w:date="2020-05-13T07:09:00Z"/>
        </w:rPr>
        <w:pPrChange w:id="14082" w:author="Jonathan Hawkins" w:date="2020-05-07T15:26:00Z">
          <w:pPr>
            <w:pStyle w:val="MRAL1HangingIndent"/>
          </w:pPr>
        </w:pPrChange>
      </w:pPr>
      <w:del w:id="14083" w:author="Debbie Houldsworth" w:date="2020-05-13T07:09:00Z">
        <w:r w:rsidDel="00AA5153">
          <w:delText>21.1</w:delText>
        </w:r>
        <w:r w:rsidDel="00AA5153">
          <w:tab/>
          <w:delText>Where an MPAS Provider receives a De-Registration Notice from its Distribution Business and such notification is Accepted, the relevant MPAS Provider shall note on its MPAS Registration System that no further Registrations can be made in respect of the Metering Point other than pursuant to Clause 19.1.  Where the MPAS Provider does not Accept the Message, it shall Reject the Message and shall inform its Distribution Business that the Message has been Rejected and all the reasons for such Rejection.</w:delText>
        </w:r>
      </w:del>
    </w:p>
    <w:p w14:paraId="4E0D9339" w14:textId="27AF98CB" w:rsidR="00FB7917" w:rsidDel="00AA5153" w:rsidRDefault="00FB7917">
      <w:pPr>
        <w:pStyle w:val="MRAL1HangingIndent"/>
        <w:outlineLvl w:val="0"/>
        <w:rPr>
          <w:del w:id="14084" w:author="Debbie Houldsworth" w:date="2020-05-13T07:09:00Z"/>
        </w:rPr>
        <w:pPrChange w:id="14085" w:author="Jonathan Hawkins" w:date="2020-05-07T15:26:00Z">
          <w:pPr>
            <w:pStyle w:val="MRAL1HangingIndent"/>
          </w:pPr>
        </w:pPrChange>
      </w:pPr>
      <w:del w:id="14086" w:author="Debbie Houldsworth" w:date="2020-05-13T07:09:00Z">
        <w:r w:rsidDel="00AA5153">
          <w:delText>21.2</w:delText>
        </w:r>
        <w:r w:rsidDel="00AA5153">
          <w:tab/>
          <w:delText>The MPAS Provider shall send the Supplier that is Registered in respect of that Metering Point at the date included in the De-Registration Notice sent under Clause 21.1 and that Supplier’s Data Aggregator and any Data Aggregator that the Supplier may have appointed for a future date and, if relevant, any New Supplier that has sent a Valid Application for Registration in respect of the Metering Point for a Supply Start Date after that date together with that New Supplier’s Data Aggregator a Message stating that no further Registrations may be made against the Metering Point, and that from the date that the Metering Point is De-Registered, the Supplier shall no longer be liable for supply to that Metering Point.</w:delText>
        </w:r>
      </w:del>
    </w:p>
    <w:p w14:paraId="79D5E312" w14:textId="327C6924" w:rsidR="00FB7917" w:rsidDel="00AA5153" w:rsidRDefault="00FB7917">
      <w:pPr>
        <w:pStyle w:val="MRAL1HangingIndent"/>
        <w:outlineLvl w:val="0"/>
        <w:rPr>
          <w:del w:id="14087" w:author="Debbie Houldsworth" w:date="2020-05-13T07:09:00Z"/>
        </w:rPr>
        <w:pPrChange w:id="14088" w:author="Jonathan Hawkins" w:date="2020-05-07T15:26:00Z">
          <w:pPr>
            <w:pStyle w:val="MRAL1HangingIndent"/>
          </w:pPr>
        </w:pPrChange>
      </w:pPr>
      <w:del w:id="14089" w:author="Debbie Houldsworth" w:date="2020-05-13T07:09:00Z">
        <w:r w:rsidDel="00AA5153">
          <w:delText>21.3</w:delText>
        </w:r>
        <w:r w:rsidDel="00AA5153">
          <w:tab/>
          <w:delText>Each MPAS Provider shall ensure that any record of any details relating to a Metering Point shall not be removed from its MPAS Registration System into archiving until at least 2 years after the date of receipt of the De-Registration Notice received pursuant to Clause 21.1, but such Metering Point shall not be included in any reports provided by that MPAS Provider pursuant to Clause 27 after receipt of the De-Registration Notice.</w:delText>
        </w:r>
      </w:del>
    </w:p>
    <w:p w14:paraId="1D7522ED" w14:textId="69ABE3CC" w:rsidR="00FB7917" w:rsidDel="00AA5153" w:rsidRDefault="00FB7917">
      <w:pPr>
        <w:pStyle w:val="MRAL1HangingIndent"/>
        <w:outlineLvl w:val="0"/>
        <w:rPr>
          <w:del w:id="14090" w:author="Debbie Houldsworth" w:date="2020-05-13T07:09:00Z"/>
        </w:rPr>
        <w:pPrChange w:id="14091" w:author="Jonathan Hawkins" w:date="2020-05-07T15:26:00Z">
          <w:pPr>
            <w:pStyle w:val="MRAL1HangingIndent"/>
          </w:pPr>
        </w:pPrChange>
      </w:pPr>
      <w:del w:id="14092" w:author="Debbie Houldsworth" w:date="2020-05-13T07:09:00Z">
        <w:r w:rsidDel="00AA5153">
          <w:delText>21.4</w:delText>
        </w:r>
        <w:r w:rsidDel="00AA5153">
          <w:tab/>
          <w:delText>Where the De-Registration Notice relates to a Half Hourly Metering Point which has any associated Pseudo Metering Points the Distribution Business shall ensure that a De-Registration Notice is also sent in respect of all the associated Pseudo Metering Points.</w:delText>
        </w:r>
      </w:del>
    </w:p>
    <w:p w14:paraId="31C99B77" w14:textId="6BDEF0F8" w:rsidR="00FB7917" w:rsidDel="00AA5153" w:rsidRDefault="00FB7917">
      <w:pPr>
        <w:pStyle w:val="MRAL1HangingIndent"/>
        <w:outlineLvl w:val="0"/>
        <w:rPr>
          <w:del w:id="14093" w:author="Debbie Houldsworth" w:date="2020-05-13T07:09:00Z"/>
        </w:rPr>
        <w:pPrChange w:id="14094" w:author="Jonathan Hawkins" w:date="2020-05-07T15:26:00Z">
          <w:pPr>
            <w:pStyle w:val="MRAL1HangingIndent"/>
          </w:pPr>
        </w:pPrChange>
      </w:pPr>
      <w:del w:id="14095" w:author="Debbie Houldsworth" w:date="2020-05-13T07:09:00Z">
        <w:r w:rsidDel="00AA5153">
          <w:delText>21.5</w:delText>
        </w:r>
        <w:r w:rsidDel="00AA5153">
          <w:tab/>
          <w:delText>Where the De-registration Notice relates to either a Pseudo Metering Point or an associated Half Hourly Metering Point the Distribution Business shall also ensure that any records maintained in accordance with Clause 20.13 are updated to reflect the change to the Metering Point.</w:delText>
        </w:r>
      </w:del>
    </w:p>
    <w:p w14:paraId="1E5DF501" w14:textId="29BDB5D7" w:rsidR="00FB7917" w:rsidDel="00AA5153" w:rsidRDefault="00FB7917">
      <w:pPr>
        <w:pStyle w:val="MRAL1HangingIndent"/>
        <w:outlineLvl w:val="0"/>
        <w:rPr>
          <w:del w:id="14096" w:author="Debbie Houldsworth" w:date="2020-05-13T07:09:00Z"/>
        </w:rPr>
        <w:pPrChange w:id="14097" w:author="Jonathan Hawkins" w:date="2020-05-07T15:26:00Z">
          <w:pPr>
            <w:pStyle w:val="MRAL1HangingIndent"/>
          </w:pPr>
        </w:pPrChange>
      </w:pPr>
      <w:del w:id="14098" w:author="Debbie Houldsworth" w:date="2020-05-13T07:09:00Z">
        <w:r w:rsidDel="00AA5153">
          <w:delText>21.6</w:delText>
        </w:r>
        <w:r w:rsidDel="00AA5153">
          <w:tab/>
          <w:delText>Where the De-Registration Notice relates to a Metering Point associated with an Embedded Exemptable Generation Plant the Distribution Business shall also ensure that any records maintained in accordance with Clause 53.1 are updated to reflect the change to the Metering Point.</w:delText>
        </w:r>
      </w:del>
    </w:p>
    <w:p w14:paraId="158CF9DD" w14:textId="6DF5C262" w:rsidR="00674DC3" w:rsidDel="00AA5153" w:rsidRDefault="00674DC3">
      <w:pPr>
        <w:pStyle w:val="MRAL1HangingIndent"/>
        <w:outlineLvl w:val="0"/>
        <w:rPr>
          <w:del w:id="14099" w:author="Debbie Houldsworth" w:date="2020-05-13T07:09:00Z"/>
        </w:rPr>
        <w:pPrChange w:id="14100" w:author="Jonathan Hawkins" w:date="2020-05-07T15:26:00Z">
          <w:pPr>
            <w:pStyle w:val="MRAL1HangingIndent"/>
          </w:pPr>
        </w:pPrChange>
      </w:pPr>
    </w:p>
    <w:p w14:paraId="5C5A463C" w14:textId="065A84ED" w:rsidR="00FB7917" w:rsidDel="00AA5153" w:rsidRDefault="00FB7917">
      <w:pPr>
        <w:pStyle w:val="MRAL1HangingIndent"/>
        <w:outlineLvl w:val="0"/>
        <w:rPr>
          <w:del w:id="14101" w:author="Debbie Houldsworth" w:date="2020-05-13T07:09:00Z"/>
          <w:b/>
          <w:bCs/>
        </w:rPr>
        <w:pPrChange w:id="14102" w:author="Jonathan Hawkins" w:date="2020-05-07T15:26:00Z">
          <w:pPr>
            <w:pStyle w:val="MRAL1HangingIndent"/>
          </w:pPr>
        </w:pPrChange>
      </w:pPr>
      <w:del w:id="14103" w:author="Debbie Houldsworth" w:date="2020-05-13T07:09:00Z">
        <w:r w:rsidDel="00AA5153">
          <w:rPr>
            <w:b/>
            <w:bCs/>
          </w:rPr>
          <w:delText>22.</w:delText>
        </w:r>
        <w:r w:rsidDel="00AA5153">
          <w:rPr>
            <w:b/>
            <w:bCs/>
          </w:rPr>
          <w:tab/>
          <w:delText>FULL REFRESH</w:delText>
        </w:r>
      </w:del>
    </w:p>
    <w:p w14:paraId="0E45596C" w14:textId="4C6E7568" w:rsidR="00FB7917" w:rsidDel="00AA5153" w:rsidRDefault="00FB7917">
      <w:pPr>
        <w:pStyle w:val="MRAL1HangingIndent"/>
        <w:outlineLvl w:val="0"/>
        <w:rPr>
          <w:del w:id="14104" w:author="Debbie Houldsworth" w:date="2020-05-13T07:09:00Z"/>
          <w:b/>
          <w:bCs/>
        </w:rPr>
        <w:pPrChange w:id="14105" w:author="Jonathan Hawkins" w:date="2020-05-07T15:26:00Z">
          <w:pPr>
            <w:pStyle w:val="MRAL1NoHangingIndent"/>
            <w:outlineLvl w:val="0"/>
          </w:pPr>
        </w:pPrChange>
      </w:pPr>
      <w:del w:id="14106" w:author="Debbie Houldsworth" w:date="2020-05-13T07:09:00Z">
        <w:r w:rsidDel="00AA5153">
          <w:rPr>
            <w:b/>
            <w:bCs/>
          </w:rPr>
          <w:delText>Procedure for Full Refreshes to Suppliers</w:delText>
        </w:r>
        <w:r w:rsidR="00190DB0" w:rsidDel="00AA5153">
          <w:rPr>
            <w:b/>
            <w:bCs/>
          </w:rPr>
          <w:delText>,</w:delText>
        </w:r>
        <w:r w:rsidDel="00AA5153">
          <w:rPr>
            <w:b/>
            <w:bCs/>
          </w:rPr>
          <w:delText xml:space="preserve"> Data Aggregators</w:delText>
        </w:r>
        <w:r w:rsidR="00190DB0" w:rsidDel="00AA5153">
          <w:rPr>
            <w:b/>
            <w:bCs/>
          </w:rPr>
          <w:delText xml:space="preserve"> and the Data Communications Company</w:delText>
        </w:r>
      </w:del>
    </w:p>
    <w:p w14:paraId="15842DBF" w14:textId="3D2FD6C8" w:rsidR="00FB7917" w:rsidDel="00AA5153" w:rsidRDefault="00FB7917">
      <w:pPr>
        <w:pStyle w:val="MRAL1HangingIndent"/>
        <w:outlineLvl w:val="0"/>
        <w:rPr>
          <w:del w:id="14107" w:author="Debbie Houldsworth" w:date="2020-05-13T07:09:00Z"/>
        </w:rPr>
        <w:pPrChange w:id="14108" w:author="Jonathan Hawkins" w:date="2020-05-07T15:26:00Z">
          <w:pPr>
            <w:pStyle w:val="MRAL1HangingIndent"/>
          </w:pPr>
        </w:pPrChange>
      </w:pPr>
      <w:del w:id="14109" w:author="Debbie Houldsworth" w:date="2020-05-13T07:09:00Z">
        <w:r w:rsidDel="00AA5153">
          <w:delText>22.1</w:delText>
        </w:r>
        <w:r w:rsidDel="00AA5153">
          <w:tab/>
          <w:delText>A Supplier</w:delText>
        </w:r>
        <w:r w:rsidR="00190DB0" w:rsidDel="00AA5153">
          <w:delText>,</w:delText>
        </w:r>
        <w:r w:rsidDel="00AA5153">
          <w:delText xml:space="preserve"> Data Aggregator </w:delText>
        </w:r>
        <w:r w:rsidR="00190DB0" w:rsidDel="00AA5153">
          <w:delText xml:space="preserve">or the DCC </w:delText>
        </w:r>
        <w:r w:rsidDel="00AA5153">
          <w:delText>may request a Full Refresh from the relevant MPAS Provider</w:delText>
        </w:r>
        <w:r w:rsidDel="00AA5153">
          <w:rPr>
            <w:i/>
          </w:rPr>
          <w:delText>.</w:delText>
        </w:r>
        <w:r w:rsidDel="00AA5153">
          <w:delText xml:space="preserve">  The Supplier</w:delText>
        </w:r>
        <w:r w:rsidR="00190DB0" w:rsidDel="00AA5153">
          <w:delText xml:space="preserve">, </w:delText>
        </w:r>
        <w:r w:rsidDel="00AA5153">
          <w:delText xml:space="preserve">Data Aggregator </w:delText>
        </w:r>
        <w:r w:rsidR="00190DB0" w:rsidDel="00AA5153">
          <w:delText xml:space="preserve">or the DCC </w:delText>
        </w:r>
        <w:r w:rsidDel="00AA5153">
          <w:delText>shall provide any such request using a mode of communication permitted under Clause 47.</w:delText>
        </w:r>
      </w:del>
    </w:p>
    <w:p w14:paraId="0ADBC3FE" w14:textId="6DF54CC5" w:rsidR="00FB7917" w:rsidDel="00AA5153" w:rsidRDefault="00FB7917">
      <w:pPr>
        <w:pStyle w:val="MRAL1HangingIndent"/>
        <w:outlineLvl w:val="0"/>
        <w:rPr>
          <w:del w:id="14110" w:author="Debbie Houldsworth" w:date="2020-05-13T07:09:00Z"/>
        </w:rPr>
        <w:pPrChange w:id="14111" w:author="Jonathan Hawkins" w:date="2020-05-07T15:26:00Z">
          <w:pPr>
            <w:pStyle w:val="MRAL1HangingIndent"/>
          </w:pPr>
        </w:pPrChange>
      </w:pPr>
      <w:del w:id="14112" w:author="Debbie Houldsworth" w:date="2020-05-13T07:09:00Z">
        <w:r w:rsidDel="00AA5153">
          <w:delText>22.2</w:delText>
        </w:r>
        <w:r w:rsidDel="00AA5153">
          <w:tab/>
          <w:delText>Where the relevant MPAS Provider receives the Supplier's</w:delText>
        </w:r>
        <w:r w:rsidR="00190DB0" w:rsidDel="00AA5153">
          <w:delText xml:space="preserve">, </w:delText>
        </w:r>
        <w:r w:rsidDel="00AA5153">
          <w:delText xml:space="preserve">Data Aggregator’s </w:delText>
        </w:r>
        <w:r w:rsidR="00190DB0" w:rsidDel="00AA5153">
          <w:delText xml:space="preserve">or the DCC’s </w:delText>
        </w:r>
        <w:r w:rsidDel="00AA5153">
          <w:delText>request under Clause 22.1, it shall respond within 1 Working Day of receipt of such request sent pursuant to Clause 22.1, indicating a scheduled date for the delivery of the Full Refresh.  The relevant MPAS Provider shall be required to provide such Full Refresh within 15 Working Days of receipt of that request, provided that where more than 3 requests are received within a 5 Working Day period, that MPAS Provider shall use its reasonable endeavours to provide as many Full Refreshes as possible, but shall only be required to provide Full Refreshes in response to the first 3 requests received during that 5 Working Day period within 15 Working Days of the request.  Any further requests received during that 5 Working Day period shall be deemed to have been received on the fifth Working Day after the Working Day on which the first request was received.  Where the request for a Full Refresh is Rejected, the MPAS Provider shall, within 1 Working Day, inform the Supplier</w:delText>
        </w:r>
        <w:r w:rsidR="00190DB0" w:rsidDel="00AA5153">
          <w:delText>,</w:delText>
        </w:r>
        <w:r w:rsidDel="00AA5153">
          <w:delText xml:space="preserve"> Data Aggregator</w:delText>
        </w:r>
        <w:r w:rsidR="00190DB0" w:rsidDel="00AA5153">
          <w:delText xml:space="preserve"> or the DCC</w:delText>
        </w:r>
        <w:r w:rsidDel="00AA5153">
          <w:delText xml:space="preserve"> that the request has been Rejected together with all the reasons for that Rejection.</w:delText>
        </w:r>
      </w:del>
    </w:p>
    <w:p w14:paraId="2BFAA551" w14:textId="59A65D30" w:rsidR="00FB7917" w:rsidDel="00AA5153" w:rsidRDefault="00FB7917">
      <w:pPr>
        <w:pStyle w:val="MRAL1HangingIndent"/>
        <w:outlineLvl w:val="0"/>
        <w:rPr>
          <w:del w:id="14113" w:author="Debbie Houldsworth" w:date="2020-05-13T07:09:00Z"/>
        </w:rPr>
        <w:pPrChange w:id="14114" w:author="Jonathan Hawkins" w:date="2020-05-07T15:26:00Z">
          <w:pPr>
            <w:pStyle w:val="MRAL1HangingIndent"/>
          </w:pPr>
        </w:pPrChange>
      </w:pPr>
      <w:del w:id="14115" w:author="Debbie Houldsworth" w:date="2020-05-13T07:09:00Z">
        <w:r w:rsidDel="00AA5153">
          <w:delText>22.3</w:delText>
        </w:r>
        <w:r w:rsidDel="00AA5153">
          <w:tab/>
          <w:delText>The MPAS Provider shall send the Full Refresh requested pursuant to Clause 22.1 to the relevant Supplier</w:delText>
        </w:r>
        <w:r w:rsidR="0016696A" w:rsidDel="00AA5153">
          <w:delText xml:space="preserve">, or </w:delText>
        </w:r>
        <w:r w:rsidDel="00AA5153">
          <w:delText>Data Aggregator</w:delText>
        </w:r>
        <w:r w:rsidR="0016696A" w:rsidDel="00AA5153">
          <w:delText xml:space="preserve"> or the DCC</w:delText>
        </w:r>
        <w:r w:rsidDel="00AA5153">
          <w:delText xml:space="preserve"> on a CD ROM or by another electronic method agreed between that MPAS Provider and Supplier</w:delText>
        </w:r>
        <w:r w:rsidR="0016696A" w:rsidDel="00AA5153">
          <w:delText xml:space="preserve">, Data Aggregator or the DCC, </w:delText>
        </w:r>
        <w:r w:rsidDel="00AA5153">
          <w:delText>as appropriate, so that it is deemed to be received by the Supplier</w:delText>
        </w:r>
        <w:r w:rsidR="0016696A" w:rsidDel="00AA5153">
          <w:delText>,</w:delText>
        </w:r>
        <w:r w:rsidDel="00AA5153">
          <w:delText xml:space="preserve"> Data Aggregator </w:delText>
        </w:r>
        <w:r w:rsidR="0016696A" w:rsidDel="00AA5153">
          <w:delText xml:space="preserve">or the DCC </w:delText>
        </w:r>
        <w:r w:rsidDel="00AA5153">
          <w:delText>by the scheduled date for delivery indicated in Clause 22.2.</w:delText>
        </w:r>
      </w:del>
    </w:p>
    <w:p w14:paraId="49A4D730" w14:textId="746950F3" w:rsidR="00FB7917" w:rsidDel="00AA5153" w:rsidRDefault="00FB7917">
      <w:pPr>
        <w:pStyle w:val="MRAL1HangingIndent"/>
        <w:outlineLvl w:val="0"/>
        <w:rPr>
          <w:del w:id="14116" w:author="Debbie Houldsworth" w:date="2020-05-13T07:09:00Z"/>
          <w:b/>
          <w:bCs/>
        </w:rPr>
        <w:pPrChange w:id="14117" w:author="Jonathan Hawkins" w:date="2020-05-07T15:26:00Z">
          <w:pPr>
            <w:pStyle w:val="MRAL1HangingIndent"/>
          </w:pPr>
        </w:pPrChange>
      </w:pPr>
      <w:del w:id="14118" w:author="Debbie Houldsworth" w:date="2020-05-13T07:09:00Z">
        <w:r w:rsidDel="00AA5153">
          <w:rPr>
            <w:b/>
            <w:bCs/>
          </w:rPr>
          <w:delText>23.</w:delText>
        </w:r>
        <w:r w:rsidDel="00AA5153">
          <w:rPr>
            <w:b/>
            <w:bCs/>
          </w:rPr>
          <w:tab/>
          <w:delText>SELECTIVE REFRESHES</w:delText>
        </w:r>
      </w:del>
    </w:p>
    <w:p w14:paraId="53E02035" w14:textId="7DE36372" w:rsidR="00FB7917" w:rsidDel="00AA5153" w:rsidRDefault="00FB7917">
      <w:pPr>
        <w:pStyle w:val="MRAL1HangingIndent"/>
        <w:outlineLvl w:val="0"/>
        <w:rPr>
          <w:del w:id="14119" w:author="Debbie Houldsworth" w:date="2020-05-13T07:09:00Z"/>
          <w:b/>
          <w:bCs/>
        </w:rPr>
        <w:pPrChange w:id="14120" w:author="Jonathan Hawkins" w:date="2020-05-07T15:26:00Z">
          <w:pPr>
            <w:pStyle w:val="MRAL1NoHangingIndent"/>
            <w:outlineLvl w:val="0"/>
          </w:pPr>
        </w:pPrChange>
      </w:pPr>
      <w:del w:id="14121" w:author="Debbie Houldsworth" w:date="2020-05-13T07:09:00Z">
        <w:r w:rsidDel="00AA5153">
          <w:rPr>
            <w:b/>
            <w:bCs/>
          </w:rPr>
          <w:delText>Procedure for Selective Refreshes to Suppliers</w:delText>
        </w:r>
        <w:r w:rsidR="0016696A" w:rsidDel="00AA5153">
          <w:rPr>
            <w:b/>
            <w:bCs/>
          </w:rPr>
          <w:delText>,</w:delText>
        </w:r>
        <w:r w:rsidDel="00AA5153">
          <w:rPr>
            <w:b/>
            <w:bCs/>
          </w:rPr>
          <w:delText xml:space="preserve"> Data Aggregators</w:delText>
        </w:r>
        <w:r w:rsidR="0016696A" w:rsidDel="00AA5153">
          <w:rPr>
            <w:b/>
            <w:bCs/>
          </w:rPr>
          <w:delText xml:space="preserve"> and the Data Communications Company</w:delText>
        </w:r>
      </w:del>
    </w:p>
    <w:p w14:paraId="58406DF0" w14:textId="56DE7026" w:rsidR="00FB7917" w:rsidDel="00AA5153" w:rsidRDefault="0016696A">
      <w:pPr>
        <w:pStyle w:val="MRAL1HangingIndent"/>
        <w:outlineLvl w:val="0"/>
        <w:rPr>
          <w:del w:id="14122" w:author="Debbie Houldsworth" w:date="2020-05-13T07:09:00Z"/>
        </w:rPr>
        <w:pPrChange w:id="14123" w:author="Jonathan Hawkins" w:date="2020-05-07T15:26:00Z">
          <w:pPr>
            <w:pStyle w:val="MRAL1HangingIndent"/>
          </w:pPr>
        </w:pPrChange>
      </w:pPr>
      <w:del w:id="14124" w:author="Debbie Houldsworth" w:date="2020-05-13T07:09:00Z">
        <w:r w:rsidDel="00AA5153">
          <w:delText>23.1</w:delText>
        </w:r>
        <w:r w:rsidDel="00AA5153">
          <w:tab/>
          <w:delText>Where a Supplier,</w:delText>
        </w:r>
        <w:r w:rsidR="00FB7917" w:rsidDel="00AA5153">
          <w:delText xml:space="preserve"> Data Aggregator</w:delText>
        </w:r>
        <w:r w:rsidDel="00AA5153">
          <w:delText xml:space="preserve"> or the DCC</w:delText>
        </w:r>
        <w:r w:rsidR="00FB7917" w:rsidDel="00AA5153">
          <w:delText xml:space="preserve"> requires a Selective Refresh of data from an MPAS Provider, it shall submit a request for a Selective Refresh to the releva</w:delText>
        </w:r>
        <w:r w:rsidDel="00AA5153">
          <w:delText>nt MPAS Provider.  The Supplier,</w:delText>
        </w:r>
        <w:r w:rsidR="00FB7917" w:rsidDel="00AA5153">
          <w:delText xml:space="preserve"> Data Aggregator</w:delText>
        </w:r>
        <w:r w:rsidDel="00AA5153">
          <w:delText xml:space="preserve"> or the DCC</w:delText>
        </w:r>
        <w:r w:rsidR="00FB7917" w:rsidDel="00AA5153">
          <w:delText xml:space="preserve"> shall provide such request using a mode of communication permitted under Clause 47.</w:delText>
        </w:r>
      </w:del>
    </w:p>
    <w:p w14:paraId="3AC6847A" w14:textId="545A4148" w:rsidR="00FB7917" w:rsidDel="00AA5153" w:rsidRDefault="00FB7917">
      <w:pPr>
        <w:pStyle w:val="MRAL1HangingIndent"/>
        <w:outlineLvl w:val="0"/>
        <w:rPr>
          <w:del w:id="14125" w:author="Debbie Houldsworth" w:date="2020-05-13T07:09:00Z"/>
        </w:rPr>
        <w:pPrChange w:id="14126" w:author="Jonathan Hawkins" w:date="2020-05-07T15:26:00Z">
          <w:pPr>
            <w:pStyle w:val="MRAL1HangingIndent"/>
          </w:pPr>
        </w:pPrChange>
      </w:pPr>
      <w:del w:id="14127" w:author="Debbie Houldsworth" w:date="2020-05-13T07:09:00Z">
        <w:r w:rsidDel="00AA5153">
          <w:delText>23.2</w:delText>
        </w:r>
        <w:r w:rsidDel="00AA5153">
          <w:tab/>
          <w:delText>Where the MPAS Pro</w:delText>
        </w:r>
        <w:r w:rsidR="0016696A" w:rsidDel="00AA5153">
          <w:delText xml:space="preserve">vider receives the Supplier’s, </w:delText>
        </w:r>
        <w:r w:rsidDel="00AA5153">
          <w:delText xml:space="preserve"> Data Aggregator's </w:delText>
        </w:r>
        <w:r w:rsidR="0016696A" w:rsidDel="00AA5153">
          <w:delText xml:space="preserve">or the DCC’s </w:delText>
        </w:r>
        <w:r w:rsidDel="00AA5153">
          <w:delText xml:space="preserve">request pursuant to Clause 23.1 by 15:00 hours on a Working Day which it Accepts, it </w:delText>
        </w:r>
        <w:r w:rsidR="0016696A" w:rsidDel="00AA5153">
          <w:delText xml:space="preserve">shall provide the Supplier, </w:delText>
        </w:r>
        <w:r w:rsidDel="00AA5153">
          <w:delText xml:space="preserve">Data Aggregator </w:delText>
        </w:r>
        <w:r w:rsidR="0016696A" w:rsidDel="00AA5153">
          <w:delText xml:space="preserve">or the DCC </w:delText>
        </w:r>
        <w:r w:rsidDel="00AA5153">
          <w:delText>with the Selective Refresh by 06:00 hours on the following Working Day, provided that where the total number of Selective Refreshes to be provided by that MPAS Provider would otherwise exceed 50 in any Working Day, that MPAS Provider shall use its reasonable endeavours to provide as many Selective Refreshes as possible but shall only be required to provide 50 Selective Refreshes requested on that  Working Day.  Such Selective Refreshes shall be provided in the following manner:</w:delText>
        </w:r>
      </w:del>
    </w:p>
    <w:p w14:paraId="6CD5128F" w14:textId="28F0A707" w:rsidR="00FB7917" w:rsidDel="00AA5153" w:rsidRDefault="00FB7917">
      <w:pPr>
        <w:pStyle w:val="MRAL1HangingIndent"/>
        <w:outlineLvl w:val="0"/>
        <w:rPr>
          <w:del w:id="14128" w:author="Debbie Houldsworth" w:date="2020-05-13T07:09:00Z"/>
        </w:rPr>
        <w:pPrChange w:id="14129" w:author="Jonathan Hawkins" w:date="2020-05-07T15:26:00Z">
          <w:pPr>
            <w:pStyle w:val="MRAL2HangingIndent"/>
          </w:pPr>
        </w:pPrChange>
      </w:pPr>
      <w:del w:id="14130" w:author="Debbie Houldsworth" w:date="2020-05-13T07:09:00Z">
        <w:r w:rsidDel="00AA5153">
          <w:delText>23.2.1</w:delText>
        </w:r>
        <w:r w:rsidDel="00AA5153">
          <w:tab/>
          <w:delText>a maximum of 5 Selective Refreshes per Supplier</w:delText>
        </w:r>
        <w:r w:rsidR="0016696A" w:rsidDel="00AA5153">
          <w:delText xml:space="preserve">, </w:delText>
        </w:r>
        <w:r w:rsidDel="00AA5153">
          <w:delText xml:space="preserve">Data Aggregator, </w:delText>
        </w:r>
        <w:r w:rsidR="0016696A" w:rsidDel="00AA5153">
          <w:delText xml:space="preserve">or the DCC </w:delText>
        </w:r>
        <w:r w:rsidDel="00AA5153">
          <w:delText>allocated in the order in which those requests are received; and</w:delText>
        </w:r>
      </w:del>
    </w:p>
    <w:p w14:paraId="4535FAC6" w14:textId="6E979576" w:rsidR="00FB7917" w:rsidDel="00AA5153" w:rsidRDefault="00FB7917">
      <w:pPr>
        <w:pStyle w:val="MRAL1HangingIndent"/>
        <w:outlineLvl w:val="0"/>
        <w:rPr>
          <w:del w:id="14131" w:author="Debbie Houldsworth" w:date="2020-05-13T07:09:00Z"/>
        </w:rPr>
        <w:pPrChange w:id="14132" w:author="Jonathan Hawkins" w:date="2020-05-07T15:26:00Z">
          <w:pPr>
            <w:pStyle w:val="MRAL2HangingIndent"/>
          </w:pPr>
        </w:pPrChange>
      </w:pPr>
      <w:del w:id="14133" w:author="Debbie Houldsworth" w:date="2020-05-13T07:09:00Z">
        <w:r w:rsidDel="00AA5153">
          <w:delText>23.2.2</w:delText>
        </w:r>
        <w:r w:rsidDel="00AA5153">
          <w:tab/>
          <w:delText>where Clause 23.2.1 has been complied with, any extra requests which have been received shall be provided in the order in which they were received.</w:delText>
        </w:r>
      </w:del>
    </w:p>
    <w:p w14:paraId="42E25D77" w14:textId="56CF685E" w:rsidR="00FB7917" w:rsidDel="00AA5153" w:rsidRDefault="00FB7917">
      <w:pPr>
        <w:pStyle w:val="MRAL1HangingIndent"/>
        <w:outlineLvl w:val="0"/>
        <w:rPr>
          <w:del w:id="14134" w:author="Debbie Houldsworth" w:date="2020-05-13T07:09:00Z"/>
        </w:rPr>
        <w:pPrChange w:id="14135" w:author="Jonathan Hawkins" w:date="2020-05-07T15:26:00Z">
          <w:pPr>
            <w:pStyle w:val="MRAL1NoHangingIndent"/>
          </w:pPr>
        </w:pPrChange>
      </w:pPr>
      <w:del w:id="14136" w:author="Debbie Houldsworth" w:date="2020-05-13T07:09:00Z">
        <w:r w:rsidDel="00AA5153">
          <w:delText>Any extra Selective Refreshes in excess of 50 requested in any Working Day or any received after 15:00 hours on a Working Day in relation to which the MPAS Provider has not provided responses shall be deemed to have been requested at the start of the following Working Day.  Where the request for a Selective Refresh is Rejected, the MPAS Provider shall, within 1 Working Day, inform the Supplier</w:delText>
        </w:r>
        <w:r w:rsidR="0016696A" w:rsidDel="00AA5153">
          <w:delText xml:space="preserve">, </w:delText>
        </w:r>
        <w:r w:rsidDel="00AA5153">
          <w:delText xml:space="preserve">Data Aggregator </w:delText>
        </w:r>
        <w:r w:rsidR="0016696A" w:rsidDel="00AA5153">
          <w:delText xml:space="preserve">or the DCC </w:delText>
        </w:r>
        <w:r w:rsidDel="00AA5153">
          <w:delText>that the request has been Rejected together with all the reasons for that Rejection.</w:delText>
        </w:r>
      </w:del>
    </w:p>
    <w:p w14:paraId="0128686A" w14:textId="62B0425C" w:rsidR="00FB7917" w:rsidDel="00AA5153" w:rsidRDefault="00FB7917">
      <w:pPr>
        <w:pStyle w:val="MRAL1HangingIndent"/>
        <w:outlineLvl w:val="0"/>
        <w:rPr>
          <w:del w:id="14137" w:author="Debbie Houldsworth" w:date="2020-05-13T07:09:00Z"/>
          <w:b/>
          <w:bCs/>
        </w:rPr>
        <w:pPrChange w:id="14138" w:author="Jonathan Hawkins" w:date="2020-05-07T15:26:00Z">
          <w:pPr>
            <w:pStyle w:val="MRAL1HangingIndent"/>
          </w:pPr>
        </w:pPrChange>
      </w:pPr>
      <w:del w:id="14139" w:author="Debbie Houldsworth" w:date="2020-05-13T07:09:00Z">
        <w:r w:rsidDel="00AA5153">
          <w:rPr>
            <w:b/>
            <w:bCs/>
          </w:rPr>
          <w:delText>24.</w:delText>
        </w:r>
        <w:r w:rsidDel="00AA5153">
          <w:rPr>
            <w:b/>
            <w:bCs/>
          </w:rPr>
          <w:tab/>
          <w:delText>CHANGES AND CONFIRMATIONS OF DATA</w:delText>
        </w:r>
      </w:del>
    </w:p>
    <w:p w14:paraId="063A573E" w14:textId="64E3A93A" w:rsidR="00FB7917" w:rsidDel="00AA5153" w:rsidRDefault="00FB7917">
      <w:pPr>
        <w:pStyle w:val="MRAL1HangingIndent"/>
        <w:outlineLvl w:val="0"/>
        <w:rPr>
          <w:del w:id="14140" w:author="Debbie Houldsworth" w:date="2020-05-13T07:09:00Z"/>
          <w:b/>
          <w:bCs/>
        </w:rPr>
        <w:pPrChange w:id="14141" w:author="Jonathan Hawkins" w:date="2020-05-07T15:26:00Z">
          <w:pPr>
            <w:pStyle w:val="MRAL1NoHangingIndentLFTJustified"/>
          </w:pPr>
        </w:pPrChange>
      </w:pPr>
      <w:del w:id="14142" w:author="Debbie Houldsworth" w:date="2020-05-13T07:09:00Z">
        <w:r w:rsidDel="00AA5153">
          <w:rPr>
            <w:b/>
            <w:bCs/>
          </w:rPr>
          <w:delText>Procedure for changes to data items for which the Distribution Business is responsible</w:delText>
        </w:r>
      </w:del>
    </w:p>
    <w:p w14:paraId="0731A9DD" w14:textId="1F9B141B" w:rsidR="00FB7917" w:rsidDel="00AA5153" w:rsidRDefault="00FB7917">
      <w:pPr>
        <w:pStyle w:val="MRAL1HangingIndent"/>
        <w:outlineLvl w:val="0"/>
        <w:rPr>
          <w:del w:id="14143" w:author="Debbie Houldsworth" w:date="2020-05-13T07:09:00Z"/>
        </w:rPr>
        <w:pPrChange w:id="14144" w:author="Jonathan Hawkins" w:date="2020-05-07T15:26:00Z">
          <w:pPr>
            <w:pStyle w:val="MRAL1HangingIndent"/>
          </w:pPr>
        </w:pPrChange>
      </w:pPr>
      <w:del w:id="14145" w:author="Debbie Houldsworth" w:date="2020-05-13T07:09:00Z">
        <w:r w:rsidDel="00AA5153">
          <w:delText>24.1</w:delText>
        </w:r>
        <w:r w:rsidDel="00AA5153">
          <w:tab/>
          <w:delText>The Distribution Business shall notify its MPAS Provider of any changes to data items (and corresponding dates from which those changes will be effective) for which it is stated to be responsible in Schedule 2, other than data items 9 and 9A, in respect of Metering Points that are Registered on its MPAS Registration System as soon as possible and in any event within 5 Working Days of (i) the effective date of the change; or (ii) receiving notification that a change is required if this occurs after the effective date of the change.  PROVIDED THAT where the effective date of the change is before the current effective date contained in its MPAS Registration System the Distribution Business shall act in accordance with the procedures agreed by MEC pursuant to Clause 19.1.</w:delText>
        </w:r>
      </w:del>
    </w:p>
    <w:p w14:paraId="174E3513" w14:textId="037A92A0" w:rsidR="00FB7917" w:rsidDel="00AA5153" w:rsidRDefault="00FB7917">
      <w:pPr>
        <w:pStyle w:val="MRAL1HangingIndent"/>
        <w:outlineLvl w:val="0"/>
        <w:rPr>
          <w:del w:id="14146" w:author="Debbie Houldsworth" w:date="2020-05-13T07:09:00Z"/>
        </w:rPr>
        <w:pPrChange w:id="14147" w:author="Jonathan Hawkins" w:date="2020-05-07T15:26:00Z">
          <w:pPr>
            <w:pStyle w:val="MRAL1HangingIndent"/>
          </w:pPr>
        </w:pPrChange>
      </w:pPr>
      <w:del w:id="14148" w:author="Debbie Houldsworth" w:date="2020-05-13T07:09:00Z">
        <w:r w:rsidDel="00AA5153">
          <w:delText>24.3</w:delText>
        </w:r>
        <w:r w:rsidDel="00AA5153">
          <w:tab/>
          <w:delText xml:space="preserve">Where an MPAS Provider is notified of any changes to data items pursuant to Clauses 24.1 or 24.2 and such notice is Accepted, the MPAS Provider shall </w:delText>
        </w:r>
      </w:del>
    </w:p>
    <w:p w14:paraId="2E56CD70" w14:textId="3DEE39E7" w:rsidR="00FB7917" w:rsidDel="00AA5153" w:rsidRDefault="00FB7917">
      <w:pPr>
        <w:pStyle w:val="MRAL1HangingIndent"/>
        <w:outlineLvl w:val="0"/>
        <w:rPr>
          <w:del w:id="14149" w:author="Debbie Houldsworth" w:date="2020-05-13T07:09:00Z"/>
        </w:rPr>
        <w:pPrChange w:id="14150" w:author="Jonathan Hawkins" w:date="2020-05-07T15:26:00Z">
          <w:pPr>
            <w:pStyle w:val="MRAL1HangingIndent"/>
          </w:pPr>
        </w:pPrChange>
      </w:pPr>
      <w:del w:id="14151" w:author="Debbie Houldsworth" w:date="2020-05-13T07:09:00Z">
        <w:r w:rsidDel="00AA5153">
          <w:delText>24.3.1</w:delText>
        </w:r>
        <w:r w:rsidDel="00AA5153">
          <w:tab/>
          <w:delText>update its MPAS Registration System with the information within 1 Working Day of receiving such notification;</w:delText>
        </w:r>
      </w:del>
    </w:p>
    <w:p w14:paraId="5313FBD0" w14:textId="1F7F988E" w:rsidR="00FB7917" w:rsidDel="00AA5153" w:rsidRDefault="00FB7917">
      <w:pPr>
        <w:pStyle w:val="MRAL1HangingIndent"/>
        <w:outlineLvl w:val="0"/>
        <w:rPr>
          <w:del w:id="14152" w:author="Debbie Houldsworth" w:date="2020-05-13T07:09:00Z"/>
        </w:rPr>
        <w:pPrChange w:id="14153" w:author="Jonathan Hawkins" w:date="2020-05-07T15:26:00Z">
          <w:pPr>
            <w:pStyle w:val="MRAL1HangingIndent"/>
          </w:pPr>
        </w:pPrChange>
      </w:pPr>
      <w:del w:id="14154" w:author="Debbie Houldsworth" w:date="2020-05-13T07:09:00Z">
        <w:r w:rsidDel="00AA5153">
          <w:delText>24.3.2</w:delText>
        </w:r>
        <w:r w:rsidDel="00AA5153">
          <w:tab/>
          <w:delText xml:space="preserve">notify the Supplier that is Registered for the affected Metering Point(s) and that Supplier’s Data Aggregator (apart from where the change relates to data item 9 and 9A in Schedule 2) and, if relevant, any New Supplier that has sent a Valid Application for Registration in respect of the Metering Point for a Supply Start Date after the date of amendment together with that New Supplier’s Data Aggregator (apart from where the change relates to data item 9 and 9A in Schedule 2) of such changes; </w:delText>
        </w:r>
      </w:del>
    </w:p>
    <w:p w14:paraId="40B03A79" w14:textId="3284C310" w:rsidR="00FB7917" w:rsidDel="00AA5153" w:rsidRDefault="00FB7917">
      <w:pPr>
        <w:pStyle w:val="MRAL1HangingIndent"/>
        <w:outlineLvl w:val="0"/>
        <w:rPr>
          <w:del w:id="14155" w:author="Debbie Houldsworth" w:date="2020-05-13T07:09:00Z"/>
        </w:rPr>
        <w:pPrChange w:id="14156" w:author="Jonathan Hawkins" w:date="2020-05-07T15:26:00Z">
          <w:pPr>
            <w:pStyle w:val="MRAL1HangingIndent"/>
          </w:pPr>
        </w:pPrChange>
      </w:pPr>
      <w:del w:id="14157" w:author="Debbie Houldsworth" w:date="2020-05-13T07:09:00Z">
        <w:r w:rsidDel="00AA5153">
          <w:delText>24.3.3</w:delText>
        </w:r>
        <w:r w:rsidDel="00AA5153">
          <w:tab/>
          <w:delText>acknowledge to the Distribution Business that such change has taken place.</w:delText>
        </w:r>
        <w:r w:rsidDel="00AA5153">
          <w:rPr>
            <w:i/>
          </w:rPr>
          <w:delText xml:space="preserve">  </w:delText>
        </w:r>
      </w:del>
    </w:p>
    <w:p w14:paraId="43BFFA9D" w14:textId="4514E99F" w:rsidR="00FB7917" w:rsidDel="00AA5153" w:rsidRDefault="00FB7917">
      <w:pPr>
        <w:pStyle w:val="MRAL1HangingIndent"/>
        <w:outlineLvl w:val="0"/>
        <w:rPr>
          <w:del w:id="14158" w:author="Debbie Houldsworth" w:date="2020-05-13T07:09:00Z"/>
        </w:rPr>
        <w:pPrChange w:id="14159" w:author="Jonathan Hawkins" w:date="2020-05-07T15:26:00Z">
          <w:pPr>
            <w:pStyle w:val="MRAL1HangingIndent"/>
          </w:pPr>
        </w:pPrChange>
      </w:pPr>
      <w:del w:id="14160" w:author="Debbie Houldsworth" w:date="2020-05-13T07:09:00Z">
        <w:r w:rsidDel="00AA5153">
          <w:delText>24.4</w:delText>
        </w:r>
        <w:r w:rsidDel="00AA5153">
          <w:tab/>
          <w:delText>Where notification of change(s) pursuant to Clause 24.1 or 24.2 is Rejected, the MPAS Provider shall notify its Distribution Business that such changes have been Rejected together with all the reasons for that Rejection.</w:delText>
        </w:r>
      </w:del>
    </w:p>
    <w:p w14:paraId="36FE3DE4" w14:textId="022B6AAD" w:rsidR="00FB7917" w:rsidDel="00AA5153" w:rsidRDefault="00FB7917">
      <w:pPr>
        <w:pStyle w:val="MRAL1HangingIndent"/>
        <w:outlineLvl w:val="0"/>
        <w:rPr>
          <w:del w:id="14161" w:author="Debbie Houldsworth" w:date="2020-05-13T07:09:00Z"/>
        </w:rPr>
        <w:pPrChange w:id="14162" w:author="Jonathan Hawkins" w:date="2020-05-07T15:26:00Z">
          <w:pPr>
            <w:pStyle w:val="MRAL1HangingIndent"/>
          </w:pPr>
        </w:pPrChange>
      </w:pPr>
      <w:del w:id="14163" w:author="Debbie Houldsworth" w:date="2020-05-13T07:09:00Z">
        <w:r w:rsidDel="00AA5153">
          <w:delText>24.6</w:delText>
        </w:r>
        <w:r w:rsidDel="00AA5153">
          <w:tab/>
          <w:delText>Subject to Clause 24.5, where the Supplier identifies that a change is required to a data item to which the Distribution Business is stated to be responsible in Schedule 2 it shall act in accordance with the procedures agreed by MEC pursuant to Clause 19.1.</w:delText>
        </w:r>
      </w:del>
    </w:p>
    <w:p w14:paraId="52991A09" w14:textId="2AA08227" w:rsidR="00FB7917" w:rsidDel="00AA5153" w:rsidRDefault="00FB7917">
      <w:pPr>
        <w:pStyle w:val="MRAL1HangingIndent"/>
        <w:outlineLvl w:val="0"/>
        <w:rPr>
          <w:del w:id="14164" w:author="Debbie Houldsworth" w:date="2020-05-13T07:09:00Z"/>
          <w:b/>
          <w:bCs/>
        </w:rPr>
        <w:pPrChange w:id="14165" w:author="Jonathan Hawkins" w:date="2020-05-07T15:26:00Z">
          <w:pPr>
            <w:pStyle w:val="MRAL1NoHangingIndentLFTJustified"/>
            <w:outlineLvl w:val="0"/>
          </w:pPr>
        </w:pPrChange>
      </w:pPr>
      <w:del w:id="14166" w:author="Debbie Houldsworth" w:date="2020-05-13T07:09:00Z">
        <w:r w:rsidDel="00AA5153">
          <w:rPr>
            <w:b/>
            <w:bCs/>
          </w:rPr>
          <w:delText>Procedure for changes to data items for which Supplier is responsible</w:delText>
        </w:r>
      </w:del>
    </w:p>
    <w:p w14:paraId="5688ACAD" w14:textId="1EFE561E" w:rsidR="00FB7917" w:rsidDel="00AA5153" w:rsidRDefault="00FB7917">
      <w:pPr>
        <w:pStyle w:val="MRAL1HangingIndent"/>
        <w:outlineLvl w:val="0"/>
        <w:rPr>
          <w:del w:id="14167" w:author="Debbie Houldsworth" w:date="2020-05-13T07:09:00Z"/>
        </w:rPr>
        <w:pPrChange w:id="14168" w:author="Jonathan Hawkins" w:date="2020-05-07T15:26:00Z">
          <w:pPr>
            <w:pStyle w:val="MRAL1HangingIndent"/>
          </w:pPr>
        </w:pPrChange>
      </w:pPr>
      <w:del w:id="14169" w:author="Debbie Houldsworth" w:date="2020-05-13T07:09:00Z">
        <w:r w:rsidDel="00AA5153">
          <w:delText>24.7</w:delText>
        </w:r>
        <w:r w:rsidDel="00AA5153">
          <w:tab/>
          <w:delText>Subject to Clause 16.9, a Supplier may only notify the relevant MPAS Provider of changes to data items for which it is stated to be responsible in Schedule 2 (apart from data item 10) for any Metering Point from the date that the MPAS Provider Registers a Valid Application for Registration for that Supplier in relation to that Metering Point, such changes to take effect from the later of the Supply Start Date for that Supplier or the date from which such change is to take effect.</w:delText>
        </w:r>
      </w:del>
    </w:p>
    <w:p w14:paraId="545547C8" w14:textId="1F3E8F60" w:rsidR="00FB7917" w:rsidDel="00AA5153" w:rsidRDefault="00FB7917">
      <w:pPr>
        <w:pStyle w:val="MRAL1HangingIndent"/>
        <w:outlineLvl w:val="0"/>
        <w:rPr>
          <w:del w:id="14170" w:author="Debbie Houldsworth" w:date="2020-05-13T07:09:00Z"/>
        </w:rPr>
        <w:pPrChange w:id="14171" w:author="Jonathan Hawkins" w:date="2020-05-07T15:26:00Z">
          <w:pPr>
            <w:pStyle w:val="MRAL1HangingIndent"/>
          </w:pPr>
        </w:pPrChange>
      </w:pPr>
      <w:del w:id="14172" w:author="Debbie Houldsworth" w:date="2020-05-13T07:09:00Z">
        <w:r w:rsidDel="00AA5153">
          <w:delText>24.8</w:delText>
        </w:r>
        <w:r w:rsidDel="00AA5153">
          <w:tab/>
          <w:delText>Subject to Clause 24.9, the Supplier shall notify the relevant MPAS Provider of any changes to data items (and any corresponding dates from which those changes will be effective) for which it is stated to be responsible in Schedule 2 (other than data items 7, 8 and 10) in respect of Metering Points for which it is Registered on the MPAS Registration System as soon as possible and in any event within 5 Working Days of (i) the effective date of the changes; or (ii) receiving notification that a change is required if this occurs after the effective date of the change. PROVIDED THAT where the effective date of the change is before the current effective date contained in that MPAS Registration System the Supplier shall act in accordance with the procedures agreed by MEC pursuant to Clause 19.1.</w:delText>
        </w:r>
      </w:del>
    </w:p>
    <w:p w14:paraId="66AFA2D0" w14:textId="3FF72D4F" w:rsidR="00FB7917" w:rsidDel="00AA5153" w:rsidRDefault="00FB7917">
      <w:pPr>
        <w:pStyle w:val="MRAL1HangingIndent"/>
        <w:outlineLvl w:val="0"/>
        <w:rPr>
          <w:del w:id="14173" w:author="Debbie Houldsworth" w:date="2020-05-13T07:09:00Z"/>
        </w:rPr>
        <w:pPrChange w:id="14174" w:author="Jonathan Hawkins" w:date="2020-05-07T15:26:00Z">
          <w:pPr>
            <w:pStyle w:val="MRAL1HangingIndent"/>
          </w:pPr>
        </w:pPrChange>
      </w:pPr>
      <w:del w:id="14175" w:author="Debbie Houldsworth" w:date="2020-05-13T07:09:00Z">
        <w:r w:rsidDel="00AA5153">
          <w:delText>24.9</w:delText>
        </w:r>
        <w:r w:rsidDel="00AA5153">
          <w:tab/>
          <w:delText>Where a Supplier identifies changes to data items 11 and/or 12 and/or 13</w:delText>
        </w:r>
        <w:r w:rsidR="003F51A5" w:rsidDel="00AA5153">
          <w:delText>and/or 23</w:delText>
        </w:r>
        <w:r w:rsidDel="00AA5153">
          <w:delText xml:space="preserve"> in Schedule 2 in respect of Metering Points for which it is Registered, and the number of Metering Points on a particular MPAS Registration System which are affected by such changes exceeds the volumes set out in the procedures agreed by MEC pursuant to Clause 14.15, which includes the threshold as defined in the BSC , it shall notify the relevant MPAS Provider of such changes in accordance with those procedures.</w:delText>
        </w:r>
      </w:del>
    </w:p>
    <w:p w14:paraId="7B05F9A0" w14:textId="41A96FD4" w:rsidR="00FB7917" w:rsidDel="00AA5153" w:rsidRDefault="00FB7917">
      <w:pPr>
        <w:pStyle w:val="MRAL1HangingIndent"/>
        <w:outlineLvl w:val="0"/>
        <w:rPr>
          <w:del w:id="14176" w:author="Debbie Houldsworth" w:date="2020-05-13T07:09:00Z"/>
        </w:rPr>
        <w:pPrChange w:id="14177" w:author="Jonathan Hawkins" w:date="2020-05-07T15:26:00Z">
          <w:pPr>
            <w:pStyle w:val="MRAL1HangingIndent"/>
          </w:pPr>
        </w:pPrChange>
      </w:pPr>
      <w:del w:id="14178" w:author="Debbie Houldsworth" w:date="2020-05-13T07:09:00Z">
        <w:r w:rsidDel="00AA5153">
          <w:delText>24.10</w:delText>
        </w:r>
        <w:r w:rsidDel="00AA5153">
          <w:tab/>
          <w:delText>The Supplier shall notify the relevant MPAS Provider of any changes to data items 7 and 10 in Schedule 2 in accordance with the procedures agreed by MEC pursuant to Clause 19.1.</w:delText>
        </w:r>
      </w:del>
    </w:p>
    <w:p w14:paraId="2F4656D4" w14:textId="01B4D3A2" w:rsidR="00FB7917" w:rsidDel="00AA5153" w:rsidRDefault="00FB7917">
      <w:pPr>
        <w:pStyle w:val="MRAL1HangingIndent"/>
        <w:outlineLvl w:val="0"/>
        <w:rPr>
          <w:del w:id="14179" w:author="Debbie Houldsworth" w:date="2020-05-13T07:09:00Z"/>
        </w:rPr>
        <w:pPrChange w:id="14180" w:author="Jonathan Hawkins" w:date="2020-05-07T15:26:00Z">
          <w:pPr>
            <w:pStyle w:val="MRAL1HangingIndent"/>
          </w:pPr>
        </w:pPrChange>
      </w:pPr>
      <w:del w:id="14181" w:author="Debbie Houldsworth" w:date="2020-05-13T07:09:00Z">
        <w:r w:rsidDel="00AA5153">
          <w:delText>24.11</w:delText>
        </w:r>
        <w:r w:rsidDel="00AA5153">
          <w:tab/>
          <w:delText>Where the Supplier identifies a change to data item 18 in Schedule 2 it shall act in accordance with Clause 18 or Clause 19, as appropriate.</w:delText>
        </w:r>
      </w:del>
    </w:p>
    <w:p w14:paraId="387DC57A" w14:textId="37A66A30" w:rsidR="00FB7917" w:rsidDel="00AA5153" w:rsidRDefault="00FB7917">
      <w:pPr>
        <w:pStyle w:val="MRAL1HangingIndent"/>
        <w:outlineLvl w:val="0"/>
        <w:rPr>
          <w:del w:id="14182" w:author="Debbie Houldsworth" w:date="2020-05-13T07:09:00Z"/>
        </w:rPr>
        <w:pPrChange w:id="14183" w:author="Jonathan Hawkins" w:date="2020-05-07T15:26:00Z">
          <w:pPr>
            <w:pStyle w:val="MRAL1HangingIndent"/>
          </w:pPr>
        </w:pPrChange>
      </w:pPr>
      <w:del w:id="14184" w:author="Debbie Houldsworth" w:date="2020-05-13T07:09:00Z">
        <w:r w:rsidDel="00AA5153">
          <w:delText>24.12</w:delText>
        </w:r>
        <w:r w:rsidDel="00AA5153">
          <w:tab/>
          <w:delText>Where changes relate to a Half Hourly Metering Point with any associated Pseudo Metering Points the Supplier shall additionally notify the Registered Supplier of each Pseudo Metering Point of such changes. Where the Metering Point is a Pseudo Metering Point the Supplier shall ensure that any changes to data items 4, 7, 11, 12, 14, 16 and 17 of Schedule 2 contain the same value as the corresponding data items for the associated Half Hourly Metering Point.</w:delText>
        </w:r>
      </w:del>
    </w:p>
    <w:p w14:paraId="4C0DB794" w14:textId="17EEE5E6" w:rsidR="00FB7917" w:rsidDel="00AA5153" w:rsidRDefault="00FB7917">
      <w:pPr>
        <w:pStyle w:val="MRAL1HangingIndent"/>
        <w:outlineLvl w:val="0"/>
        <w:rPr>
          <w:del w:id="14185" w:author="Debbie Houldsworth" w:date="2020-05-13T07:09:00Z"/>
        </w:rPr>
        <w:pPrChange w:id="14186" w:author="Jonathan Hawkins" w:date="2020-05-07T15:26:00Z">
          <w:pPr>
            <w:pStyle w:val="MRAL1HangingIndent"/>
          </w:pPr>
        </w:pPrChange>
      </w:pPr>
      <w:del w:id="14187" w:author="Debbie Houldsworth" w:date="2020-05-13T07:09:00Z">
        <w:r w:rsidDel="00AA5153">
          <w:delText>24.13</w:delText>
        </w:r>
        <w:r w:rsidDel="00AA5153">
          <w:tab/>
          <w:delText>Where the MPAS Provider Accepts the changes notified by the Supplier under Clause 24.8 or 24.9, it shall update its MPAS Registration System to reflect the changes.</w:delText>
        </w:r>
      </w:del>
    </w:p>
    <w:p w14:paraId="454895F0" w14:textId="490B8604" w:rsidR="00FB7917" w:rsidDel="00AA5153" w:rsidRDefault="00FB7917">
      <w:pPr>
        <w:pStyle w:val="MRAL1HangingIndent"/>
        <w:outlineLvl w:val="0"/>
        <w:rPr>
          <w:del w:id="14188" w:author="Debbie Houldsworth" w:date="2020-05-13T07:09:00Z"/>
        </w:rPr>
        <w:pPrChange w:id="14189" w:author="Jonathan Hawkins" w:date="2020-05-07T15:26:00Z">
          <w:pPr>
            <w:pStyle w:val="MRAL1HangingIndent"/>
          </w:pPr>
        </w:pPrChange>
      </w:pPr>
      <w:del w:id="14190" w:author="Debbie Houldsworth" w:date="2020-05-13T07:09:00Z">
        <w:r w:rsidDel="00AA5153">
          <w:delText>24.13.1</w:delText>
        </w:r>
        <w:r w:rsidDel="00AA5153">
          <w:tab/>
          <w:delText>Where a change is made to data item 13 of Schedule 2, the MPAS Provider shall notify the Data Aggregator appointed in relation to the Metering Point before the change, the Data Aggregator the Supplier has appointed in its place, the Supplier, any New Supplier that has sent a Valid Application for Registration in respect of the Metering Point for a Supply Start Date after the date of amendment and its Distribution Business that such change has been made after it has Accepted the change.</w:delText>
        </w:r>
      </w:del>
    </w:p>
    <w:p w14:paraId="0CACE49E" w14:textId="244F9614" w:rsidR="00FB7917" w:rsidDel="00AA5153" w:rsidRDefault="00FB7917">
      <w:pPr>
        <w:pStyle w:val="MRAL1HangingIndent"/>
        <w:outlineLvl w:val="0"/>
        <w:rPr>
          <w:del w:id="14191" w:author="Debbie Houldsworth" w:date="2020-05-13T07:09:00Z"/>
        </w:rPr>
        <w:pPrChange w:id="14192" w:author="Jonathan Hawkins" w:date="2020-05-07T15:26:00Z">
          <w:pPr>
            <w:pStyle w:val="MRAL1HangingIndent"/>
          </w:pPr>
        </w:pPrChange>
      </w:pPr>
      <w:del w:id="14193" w:author="Debbie Houldsworth" w:date="2020-05-13T07:09:00Z">
        <w:r w:rsidDel="00AA5153">
          <w:delText>24.13.2</w:delText>
        </w:r>
        <w:r w:rsidDel="00AA5153">
          <w:tab/>
          <w:delText>Where changes are made to any other data items for which the Supplier is stated to be responsible under Schedule 2 (other than data items 7, 8 and 10) the MPAS Provider shall notify the Supplier and that Supplier’s Data Aggregator (apart from where the change relates to data items 5 or 11</w:delText>
        </w:r>
        <w:r w:rsidR="003F51A5" w:rsidDel="00AA5153">
          <w:delText>, 23, 24, and 25</w:delText>
        </w:r>
        <w:r w:rsidDel="00AA5153">
          <w:delText>) and, if relevant, any New Supplier that has sent a Valid Application for Registration in respect of the Metering Point for a Supply Start Date after the date of amendment and its Distribution Business that such changes have been made.</w:delText>
        </w:r>
      </w:del>
    </w:p>
    <w:p w14:paraId="5FCB3F5D" w14:textId="647CA329" w:rsidR="00FB7917" w:rsidDel="00AA5153" w:rsidRDefault="00FB7917">
      <w:pPr>
        <w:pStyle w:val="MRAL1HangingIndent"/>
        <w:outlineLvl w:val="0"/>
        <w:rPr>
          <w:del w:id="14194" w:author="Debbie Houldsworth" w:date="2020-05-13T07:09:00Z"/>
        </w:rPr>
        <w:pPrChange w:id="14195" w:author="Jonathan Hawkins" w:date="2020-05-07T15:26:00Z">
          <w:pPr>
            <w:pStyle w:val="MRAL1HangingIndent"/>
          </w:pPr>
        </w:pPrChange>
      </w:pPr>
      <w:del w:id="14196" w:author="Debbie Houldsworth" w:date="2020-05-13T07:09:00Z">
        <w:r w:rsidDel="00AA5153">
          <w:delText>24.13.3</w:delText>
        </w:r>
        <w:r w:rsidDel="00AA5153">
          <w:tab/>
          <w:delText>Where a change is made to data item 12 of Schedule 2 for a Non Half Hourly Data Collector Appointment the MPAS Provider shall notify all Non Half Hourly Data Aggregators appointed contiguously in relation to the Metering Point for that Registration in the period of 24 months prior to the later of (i) the effective date of the change; or (ii) the date the change is submitted.</w:delText>
        </w:r>
      </w:del>
    </w:p>
    <w:p w14:paraId="134AB4F2" w14:textId="6506B549" w:rsidR="00FB7917" w:rsidDel="00AA5153" w:rsidRDefault="00FB7917">
      <w:pPr>
        <w:pStyle w:val="MRAL1HangingIndent"/>
        <w:outlineLvl w:val="0"/>
        <w:rPr>
          <w:del w:id="14197" w:author="Debbie Houldsworth" w:date="2020-05-13T07:09:00Z"/>
        </w:rPr>
        <w:pPrChange w:id="14198" w:author="Jonathan Hawkins" w:date="2020-05-07T15:26:00Z">
          <w:pPr>
            <w:pStyle w:val="MRAL1HangingIndent"/>
          </w:pPr>
        </w:pPrChange>
      </w:pPr>
      <w:del w:id="14199" w:author="Debbie Houldsworth" w:date="2020-05-13T07:09:00Z">
        <w:r w:rsidDel="00AA5153">
          <w:delText>24.13.4</w:delText>
        </w:r>
        <w:r w:rsidDel="00AA5153">
          <w:tab/>
          <w:delText>Where the MPAS Provider does not Accept the changes provided by the Supplier under Clause 24.8 or 24.9 it shall Reject such changes and shall notify the Supplier of such Rejection and all the reasons for such Rejection.</w:delText>
        </w:r>
      </w:del>
    </w:p>
    <w:p w14:paraId="340C5971" w14:textId="6F2B8303" w:rsidR="00FB7917" w:rsidDel="00AA5153" w:rsidRDefault="00FB7917">
      <w:pPr>
        <w:pStyle w:val="MRAL1HangingIndent"/>
        <w:outlineLvl w:val="0"/>
        <w:rPr>
          <w:del w:id="14200" w:author="Debbie Houldsworth" w:date="2020-05-13T07:09:00Z"/>
        </w:rPr>
        <w:pPrChange w:id="14201" w:author="Jonathan Hawkins" w:date="2020-05-07T15:26:00Z">
          <w:pPr>
            <w:pStyle w:val="MRAL1HangingIndent"/>
          </w:pPr>
        </w:pPrChange>
      </w:pPr>
      <w:del w:id="14202" w:author="Debbie Houldsworth" w:date="2020-05-13T07:09:00Z">
        <w:r w:rsidDel="00AA5153">
          <w:delText>24.13.5</w:delText>
        </w:r>
        <w:r w:rsidDel="00AA5153">
          <w:tab/>
          <w:delText>The relevant MPAS Validation Procedures shall not reject a change provided by the Supplier on the grounds of the date of the receipt of the notification, unless that date is later than 5 Working Days before the Final Reconciliation Settlement Run in which case the MPAS Provider may Reject the change.</w:delText>
        </w:r>
      </w:del>
    </w:p>
    <w:p w14:paraId="58D0205C" w14:textId="3EA89AF3" w:rsidR="00FB7917" w:rsidDel="00AA5153" w:rsidRDefault="00FB7917">
      <w:pPr>
        <w:pStyle w:val="MRAL1HangingIndent"/>
        <w:outlineLvl w:val="0"/>
        <w:rPr>
          <w:del w:id="14203" w:author="Debbie Houldsworth" w:date="2020-05-13T07:09:00Z"/>
          <w:b/>
          <w:bCs/>
        </w:rPr>
        <w:pPrChange w:id="14204" w:author="Jonathan Hawkins" w:date="2020-05-07T15:26:00Z">
          <w:pPr>
            <w:pStyle w:val="MRAL1NoHangingIndent"/>
            <w:outlineLvl w:val="0"/>
          </w:pPr>
        </w:pPrChange>
      </w:pPr>
      <w:del w:id="14205" w:author="Debbie Houldsworth" w:date="2020-05-13T07:09:00Z">
        <w:r w:rsidDel="00AA5153">
          <w:rPr>
            <w:b/>
            <w:bCs/>
          </w:rPr>
          <w:delText>Procedure for changes and confirmations of Market Domain Data</w:delText>
        </w:r>
      </w:del>
    </w:p>
    <w:p w14:paraId="4376613B" w14:textId="732BC3FE" w:rsidR="00FB7917" w:rsidDel="00AA5153" w:rsidRDefault="00FB7917">
      <w:pPr>
        <w:pStyle w:val="MRAL1HangingIndent"/>
        <w:outlineLvl w:val="0"/>
        <w:rPr>
          <w:del w:id="14206" w:author="Debbie Houldsworth" w:date="2020-05-13T07:09:00Z"/>
        </w:rPr>
        <w:pPrChange w:id="14207" w:author="Jonathan Hawkins" w:date="2020-05-07T15:26:00Z">
          <w:pPr>
            <w:pStyle w:val="MRAL1HangingIndent"/>
          </w:pPr>
        </w:pPrChange>
      </w:pPr>
      <w:del w:id="14208" w:author="Debbie Houldsworth" w:date="2020-05-13T07:09:00Z">
        <w:r w:rsidDel="00AA5153">
          <w:delText>24.14</w:delText>
        </w:r>
        <w:r w:rsidDel="00AA5153">
          <w:tab/>
          <w:delText>Where an MPAS Provider receives Market Domain Data, it shall acknowledge receipt of the information to the Market Domain Data Agent, within 1 Working Day of receipt.</w:delText>
        </w:r>
      </w:del>
    </w:p>
    <w:p w14:paraId="2F7CFF48" w14:textId="3E4A14DE" w:rsidR="00FB7917" w:rsidDel="00AA5153" w:rsidRDefault="00FB7917">
      <w:pPr>
        <w:pStyle w:val="MRAL1HangingIndent"/>
        <w:outlineLvl w:val="0"/>
        <w:rPr>
          <w:del w:id="14209" w:author="Debbie Houldsworth" w:date="2020-05-13T07:09:00Z"/>
        </w:rPr>
        <w:pPrChange w:id="14210" w:author="Jonathan Hawkins" w:date="2020-05-07T15:26:00Z">
          <w:pPr>
            <w:pStyle w:val="MRAL1HangingIndent"/>
          </w:pPr>
        </w:pPrChange>
      </w:pPr>
      <w:del w:id="14211" w:author="Debbie Houldsworth" w:date="2020-05-13T07:09:00Z">
        <w:r w:rsidDel="00AA5153">
          <w:delText>24.15</w:delText>
        </w:r>
        <w:r w:rsidDel="00AA5153">
          <w:tab/>
          <w:delText>Where an MPAS Provider receives the Market Domain Data pursuant to Clause 24.14 and such information is in the correct format and not corrupt it shall update its MPAS Registration System(s) as soon as reasonably practicable and no later than within 5 Working Days with the information.</w:delText>
        </w:r>
      </w:del>
    </w:p>
    <w:p w14:paraId="695A47BE" w14:textId="2CEA22D5" w:rsidR="00FB7917" w:rsidDel="00AA5153" w:rsidRDefault="00FB7917">
      <w:pPr>
        <w:pStyle w:val="MRAL1HangingIndent"/>
        <w:outlineLvl w:val="0"/>
        <w:rPr>
          <w:del w:id="14212" w:author="Debbie Houldsworth" w:date="2020-05-13T07:09:00Z"/>
        </w:rPr>
        <w:pPrChange w:id="14213" w:author="Jonathan Hawkins" w:date="2020-05-07T15:26:00Z">
          <w:pPr>
            <w:pStyle w:val="MRAL1HangingIndent"/>
          </w:pPr>
        </w:pPrChange>
      </w:pPr>
      <w:del w:id="14214" w:author="Debbie Houldsworth" w:date="2020-05-13T07:09:00Z">
        <w:r w:rsidDel="00AA5153">
          <w:delText>24.16</w:delText>
        </w:r>
        <w:r w:rsidDel="00AA5153">
          <w:tab/>
          <w:delText>Where an MPAS Provider receives the Market Domain Data and such information is in the incorrect format or corrupt or otherwise cannot be entered into its MPAS Registration System it shall</w:delText>
        </w:r>
      </w:del>
    </w:p>
    <w:p w14:paraId="477F3504" w14:textId="2DED0744" w:rsidR="00FB7917" w:rsidDel="00AA5153" w:rsidRDefault="00FB7917">
      <w:pPr>
        <w:pStyle w:val="MRAL1HangingIndent"/>
        <w:outlineLvl w:val="0"/>
        <w:rPr>
          <w:del w:id="14215" w:author="Debbie Houldsworth" w:date="2020-05-13T07:09:00Z"/>
        </w:rPr>
        <w:pPrChange w:id="14216" w:author="Jonathan Hawkins" w:date="2020-05-07T15:26:00Z">
          <w:pPr>
            <w:pStyle w:val="MRAL1HangingIndent"/>
          </w:pPr>
        </w:pPrChange>
      </w:pPr>
      <w:del w:id="14217" w:author="Debbie Houldsworth" w:date="2020-05-13T07:09:00Z">
        <w:r w:rsidDel="00AA5153">
          <w:delText>24.16.1</w:delText>
        </w:r>
        <w:r w:rsidDel="00AA5153">
          <w:tab/>
          <w:delText>notify the Market Domain Data Agent, that it has rejected the Market Domain Data within 5 Working Days of receipt.</w:delText>
        </w:r>
      </w:del>
    </w:p>
    <w:p w14:paraId="7621B0FE" w14:textId="242910C8" w:rsidR="00FB7917" w:rsidDel="00AA5153" w:rsidRDefault="00FB7917">
      <w:pPr>
        <w:pStyle w:val="MRAL1HangingIndent"/>
        <w:outlineLvl w:val="0"/>
        <w:rPr>
          <w:del w:id="14218" w:author="Debbie Houldsworth" w:date="2020-05-13T07:09:00Z"/>
        </w:rPr>
        <w:pPrChange w:id="14219" w:author="Jonathan Hawkins" w:date="2020-05-07T15:26:00Z">
          <w:pPr>
            <w:pStyle w:val="MRAL1HangingIndent"/>
          </w:pPr>
        </w:pPrChange>
      </w:pPr>
      <w:del w:id="14220" w:author="Debbie Houldsworth" w:date="2020-05-13T07:09:00Z">
        <w:r w:rsidDel="00AA5153">
          <w:delText>24.16.2</w:delText>
        </w:r>
        <w:r w:rsidDel="00AA5153">
          <w:tab/>
          <w:delText>Where the Market Domain Data Agent resends such information such that the MPAS Provider can enter it into its MPAS Registration System, the MPAS Provider shall acknowledge receipt of any such information re-sent within 1 Working Day of receipt.</w:delText>
        </w:r>
      </w:del>
    </w:p>
    <w:p w14:paraId="058FF89D" w14:textId="2D963A0B" w:rsidR="00FB7917" w:rsidDel="00AA5153" w:rsidRDefault="00FB7917">
      <w:pPr>
        <w:pStyle w:val="MRAL1HangingIndent"/>
        <w:outlineLvl w:val="0"/>
        <w:rPr>
          <w:del w:id="14221" w:author="Debbie Houldsworth" w:date="2020-05-13T07:09:00Z"/>
        </w:rPr>
        <w:pPrChange w:id="14222" w:author="Jonathan Hawkins" w:date="2020-05-07T15:26:00Z">
          <w:pPr>
            <w:pStyle w:val="MRAL1HangingIndent"/>
          </w:pPr>
        </w:pPrChange>
      </w:pPr>
      <w:del w:id="14223" w:author="Debbie Houldsworth" w:date="2020-05-13T07:09:00Z">
        <w:r w:rsidDel="00AA5153">
          <w:delText>24.17</w:delText>
        </w:r>
        <w:r w:rsidDel="00AA5153">
          <w:tab/>
          <w:delText>Acknowledgement of receipt from an MPAS Provider's Gateway shall be deemed sufficient acknowledgement of receipt for the purposes of this Clause 24.</w:delText>
        </w:r>
      </w:del>
    </w:p>
    <w:p w14:paraId="7F4147B8" w14:textId="26059766" w:rsidR="00FB7917" w:rsidDel="00AA5153" w:rsidRDefault="00FB7917">
      <w:pPr>
        <w:pStyle w:val="MRAL1HangingIndent"/>
        <w:outlineLvl w:val="0"/>
        <w:rPr>
          <w:del w:id="14224" w:author="Debbie Houldsworth" w:date="2020-05-13T07:09:00Z"/>
          <w:b/>
          <w:bCs/>
        </w:rPr>
        <w:pPrChange w:id="14225" w:author="Jonathan Hawkins" w:date="2020-05-07T15:26:00Z">
          <w:pPr>
            <w:pStyle w:val="MRAL1HangingIndent"/>
          </w:pPr>
        </w:pPrChange>
      </w:pPr>
      <w:del w:id="14226" w:author="Debbie Houldsworth" w:date="2020-05-13T07:09:00Z">
        <w:r w:rsidDel="00AA5153">
          <w:rPr>
            <w:b/>
            <w:bCs/>
          </w:rPr>
          <w:delText>25.</w:delText>
        </w:r>
        <w:r w:rsidDel="00AA5153">
          <w:rPr>
            <w:b/>
            <w:bCs/>
          </w:rPr>
          <w:tab/>
          <w:delText>RESENDS</w:delText>
        </w:r>
      </w:del>
    </w:p>
    <w:p w14:paraId="06694FE3" w14:textId="2251AB63" w:rsidR="00FB7917" w:rsidDel="00AA5153" w:rsidRDefault="00FB7917">
      <w:pPr>
        <w:pStyle w:val="MRAL1HangingIndent"/>
        <w:outlineLvl w:val="0"/>
        <w:rPr>
          <w:del w:id="14227" w:author="Debbie Houldsworth" w:date="2020-05-13T07:09:00Z"/>
          <w:b/>
          <w:bCs/>
        </w:rPr>
        <w:pPrChange w:id="14228" w:author="Jonathan Hawkins" w:date="2020-05-07T15:26:00Z">
          <w:pPr>
            <w:pStyle w:val="MRAL1NoHangingIndent"/>
            <w:outlineLvl w:val="0"/>
          </w:pPr>
        </w:pPrChange>
      </w:pPr>
      <w:del w:id="14229" w:author="Debbie Houldsworth" w:date="2020-05-13T07:09:00Z">
        <w:r w:rsidDel="00AA5153">
          <w:rPr>
            <w:b/>
            <w:bCs/>
          </w:rPr>
          <w:delText>Procedure for Resends to Suppliers</w:delText>
        </w:r>
        <w:r w:rsidR="0016696A" w:rsidDel="00AA5153">
          <w:rPr>
            <w:b/>
            <w:bCs/>
          </w:rPr>
          <w:delText xml:space="preserve">, </w:delText>
        </w:r>
        <w:r w:rsidDel="00AA5153">
          <w:rPr>
            <w:b/>
            <w:bCs/>
          </w:rPr>
          <w:delText>Data Aggregators</w:delText>
        </w:r>
        <w:r w:rsidR="0016696A" w:rsidDel="00AA5153">
          <w:rPr>
            <w:b/>
            <w:bCs/>
          </w:rPr>
          <w:delText xml:space="preserve"> and the Data Communications Company</w:delText>
        </w:r>
      </w:del>
    </w:p>
    <w:p w14:paraId="112A7CA0" w14:textId="5489C5CA" w:rsidR="00FB7917" w:rsidDel="00AA5153" w:rsidRDefault="0016696A">
      <w:pPr>
        <w:pStyle w:val="MRAL1HangingIndent"/>
        <w:outlineLvl w:val="0"/>
        <w:rPr>
          <w:del w:id="14230" w:author="Debbie Houldsworth" w:date="2020-05-13T07:09:00Z"/>
        </w:rPr>
        <w:pPrChange w:id="14231" w:author="Jonathan Hawkins" w:date="2020-05-07T15:26:00Z">
          <w:pPr>
            <w:pStyle w:val="MRAL1HangingIndent"/>
          </w:pPr>
        </w:pPrChange>
      </w:pPr>
      <w:del w:id="14232" w:author="Debbie Houldsworth" w:date="2020-05-13T07:09:00Z">
        <w:r w:rsidDel="00AA5153">
          <w:delText>25.1</w:delText>
        </w:r>
        <w:r w:rsidDel="00AA5153">
          <w:tab/>
          <w:delText>Where a Supplier,</w:delText>
        </w:r>
        <w:r w:rsidR="00FB7917" w:rsidDel="00AA5153">
          <w:delText xml:space="preserve"> Data Aggregator </w:delText>
        </w:r>
        <w:r w:rsidDel="00AA5153">
          <w:delText xml:space="preserve">or the DCC </w:delText>
        </w:r>
        <w:r w:rsidR="00FB7917" w:rsidDel="00AA5153">
          <w:delText>requires the MPAS Provider to re-transmit one or more Files which was origina</w:delText>
        </w:r>
        <w:r w:rsidDel="00AA5153">
          <w:delText xml:space="preserve">lly transmitted to the Supplier, DCC </w:delText>
        </w:r>
        <w:r w:rsidR="00FB7917" w:rsidDel="00AA5153">
          <w:delText>Data Aggregator during the period</w:delText>
        </w:r>
        <w:r w:rsidR="00FB7917" w:rsidDel="00AA5153">
          <w:rPr>
            <w:i/>
          </w:rPr>
          <w:delText xml:space="preserve"> </w:delText>
        </w:r>
        <w:r w:rsidR="00FB7917" w:rsidDel="00AA5153">
          <w:delText>of 28 days prior to the date on which that MPAS Provider receives a request for such re-transmission ("</w:delText>
        </w:r>
        <w:r w:rsidR="00FB7917" w:rsidDel="00AA5153">
          <w:rPr>
            <w:b/>
          </w:rPr>
          <w:delText>Resend</w:delText>
        </w:r>
        <w:r w:rsidR="00FB7917" w:rsidDel="00AA5153">
          <w:delText>"), the Supplier</w:delText>
        </w:r>
        <w:r w:rsidDel="00AA5153">
          <w:delText>, DCC</w:delText>
        </w:r>
        <w:r w:rsidR="00FB7917" w:rsidDel="00AA5153">
          <w:delText xml:space="preserve"> or Data Aggregator shall provide the relevant MPAS Provider with a request for a Resend, indicating which Files it requires to be Re-sent and the reasons for the request.  The Supplier</w:delText>
        </w:r>
        <w:r w:rsidDel="00AA5153">
          <w:delText>, DCC</w:delText>
        </w:r>
        <w:r w:rsidR="00FB7917" w:rsidDel="00AA5153">
          <w:delText xml:space="preserve"> or Data Aggregator shall provide such request using any mode of communication permitted under Clause 47.</w:delText>
        </w:r>
      </w:del>
    </w:p>
    <w:p w14:paraId="25FBD2B4" w14:textId="5A5ECE61" w:rsidR="00FB7917" w:rsidDel="00AA5153" w:rsidRDefault="00FB7917">
      <w:pPr>
        <w:pStyle w:val="MRAL1HangingIndent"/>
        <w:outlineLvl w:val="0"/>
        <w:rPr>
          <w:del w:id="14233" w:author="Debbie Houldsworth" w:date="2020-05-13T07:09:00Z"/>
        </w:rPr>
        <w:pPrChange w:id="14234" w:author="Jonathan Hawkins" w:date="2020-05-07T15:26:00Z">
          <w:pPr>
            <w:pStyle w:val="MRAL1HangingIndent"/>
          </w:pPr>
        </w:pPrChange>
      </w:pPr>
      <w:del w:id="14235" w:author="Debbie Houldsworth" w:date="2020-05-13T07:09:00Z">
        <w:r w:rsidDel="00AA5153">
          <w:delText>25.2</w:delText>
        </w:r>
        <w:r w:rsidDel="00AA5153">
          <w:tab/>
          <w:delText>Where the MPAS Provider receives the Supplier's</w:delText>
        </w:r>
        <w:r w:rsidR="0016696A" w:rsidDel="00AA5153">
          <w:delText>, DCC’s</w:delText>
        </w:r>
        <w:r w:rsidDel="00AA5153">
          <w:delText xml:space="preserve"> or Data Aggregator's request under to Clause 25.1 by 15:00 hours on an Working Day, it shall provide the Supplier or Data Aggregator with the Resend by 06:00 hours on the following Working Day, provided that where the total number of Resends to be provided by that MPAS Provider would otherwise exceed 50 in any  Working Day, the MPAS Provider shall use its reasonable endeavours to provide as many Resends as possible but shall only be required to provide the first 50 Resends requested on that  Working Day.  Such Resends shall be provided in the following manner:</w:delText>
        </w:r>
      </w:del>
    </w:p>
    <w:p w14:paraId="48CF0F4B" w14:textId="3EC2F0AD" w:rsidR="00FB7917" w:rsidDel="00AA5153" w:rsidRDefault="00FB7917">
      <w:pPr>
        <w:pStyle w:val="MRAL1HangingIndent"/>
        <w:outlineLvl w:val="0"/>
        <w:rPr>
          <w:del w:id="14236" w:author="Debbie Houldsworth" w:date="2020-05-13T07:09:00Z"/>
        </w:rPr>
        <w:pPrChange w:id="14237" w:author="Jonathan Hawkins" w:date="2020-05-07T15:26:00Z">
          <w:pPr>
            <w:pStyle w:val="MRAL2HangingIndent"/>
          </w:pPr>
        </w:pPrChange>
      </w:pPr>
      <w:del w:id="14238" w:author="Debbie Houldsworth" w:date="2020-05-13T07:09:00Z">
        <w:r w:rsidDel="00AA5153">
          <w:delText>25.2.1</w:delText>
        </w:r>
        <w:r w:rsidDel="00AA5153">
          <w:tab/>
          <w:delText>a maximum of 5 Resends per Supplier</w:delText>
        </w:r>
        <w:r w:rsidR="0016696A" w:rsidDel="00AA5153">
          <w:delText>, DCC</w:delText>
        </w:r>
        <w:r w:rsidDel="00AA5153">
          <w:delText xml:space="preserve"> or Data Aggregator, allocated in the order in which those requests are received; and</w:delText>
        </w:r>
      </w:del>
    </w:p>
    <w:p w14:paraId="4A8A8A29" w14:textId="5173DEC7" w:rsidR="00FB7917" w:rsidDel="00AA5153" w:rsidRDefault="00FB7917">
      <w:pPr>
        <w:pStyle w:val="MRAL1HangingIndent"/>
        <w:outlineLvl w:val="0"/>
        <w:rPr>
          <w:del w:id="14239" w:author="Debbie Houldsworth" w:date="2020-05-13T07:09:00Z"/>
        </w:rPr>
        <w:pPrChange w:id="14240" w:author="Jonathan Hawkins" w:date="2020-05-07T15:26:00Z">
          <w:pPr>
            <w:pStyle w:val="MRAL2HangingIndent"/>
          </w:pPr>
        </w:pPrChange>
      </w:pPr>
      <w:del w:id="14241" w:author="Debbie Houldsworth" w:date="2020-05-13T07:09:00Z">
        <w:r w:rsidDel="00AA5153">
          <w:delText>25.2.2</w:delText>
        </w:r>
        <w:r w:rsidDel="00AA5153">
          <w:tab/>
          <w:delText>where Clause 25.2.1 has been complied with, any Resends for which requests which have been received on that Working Day shall be provided in order in which they were received.</w:delText>
        </w:r>
      </w:del>
    </w:p>
    <w:p w14:paraId="3FE31F89" w14:textId="31A91C56" w:rsidR="00FB7917" w:rsidDel="00AA5153" w:rsidRDefault="00FB7917">
      <w:pPr>
        <w:pStyle w:val="MRAL1HangingIndent"/>
        <w:outlineLvl w:val="0"/>
        <w:rPr>
          <w:del w:id="14242" w:author="Debbie Houldsworth" w:date="2020-05-13T07:09:00Z"/>
        </w:rPr>
        <w:pPrChange w:id="14243" w:author="Jonathan Hawkins" w:date="2020-05-07T15:26:00Z">
          <w:pPr>
            <w:pStyle w:val="MRAL1NoHangingIndent"/>
          </w:pPr>
        </w:pPrChange>
      </w:pPr>
      <w:del w:id="14244" w:author="Debbie Houldsworth" w:date="2020-05-13T07:09:00Z">
        <w:r w:rsidDel="00AA5153">
          <w:delText>Any requests for Resends in excess of 50 on any Working Day or any requests for Resends received after 15:00 hours on a Working Day in relation to which the MPAS Provider has not provided responses, shall be deemed to have been requested at the start of the following Working Day.</w:delText>
        </w:r>
      </w:del>
    </w:p>
    <w:p w14:paraId="073DA00B" w14:textId="490BCE12" w:rsidR="00FB7917" w:rsidDel="00AA5153" w:rsidRDefault="00FB7917">
      <w:pPr>
        <w:pStyle w:val="MRAL1HangingIndent"/>
        <w:outlineLvl w:val="0"/>
        <w:rPr>
          <w:del w:id="14245" w:author="Debbie Houldsworth" w:date="2020-05-13T07:09:00Z"/>
        </w:rPr>
        <w:pPrChange w:id="14246" w:author="Jonathan Hawkins" w:date="2020-05-07T15:26:00Z">
          <w:pPr>
            <w:pStyle w:val="MRAL1HangingIndent"/>
          </w:pPr>
        </w:pPrChange>
      </w:pPr>
      <w:del w:id="14247" w:author="Debbie Houldsworth" w:date="2020-05-13T07:09:00Z">
        <w:r w:rsidDel="00AA5153">
          <w:delText>25.3</w:delText>
        </w:r>
        <w:r w:rsidDel="00AA5153">
          <w:tab/>
          <w:delText>For the purposes of Clause 33, each MPAS Provider shall determine whether the original Message that is required to be Resent reached and was accepted on the Supplier's</w:delText>
        </w:r>
        <w:r w:rsidR="0016696A" w:rsidDel="00AA5153">
          <w:delText>, DCC’s</w:delText>
        </w:r>
        <w:r w:rsidDel="00AA5153">
          <w:delText xml:space="preserve"> or Data Aggregator's Gateway before the Supplier</w:delText>
        </w:r>
        <w:r w:rsidR="0016696A" w:rsidDel="00AA5153">
          <w:delText>, DCC</w:delText>
        </w:r>
        <w:r w:rsidDel="00AA5153">
          <w:delText xml:space="preserve"> or Data Aggregator submitted a request for a Resend pursuant to Clause 25.1, and shall on request provide its reasons for such determination.   The relevant MPAS Provider shall only levy a charge pursuant to Clause 33 for Resends where it determines that the Message did reach the Supplier's</w:delText>
        </w:r>
        <w:r w:rsidR="0016696A" w:rsidDel="00AA5153">
          <w:delText>, DCC’s</w:delText>
        </w:r>
        <w:r w:rsidDel="00AA5153">
          <w:delText xml:space="preserve"> or Data Aggregator's Gateway.</w:delText>
        </w:r>
      </w:del>
    </w:p>
    <w:p w14:paraId="62316E3B" w14:textId="2D626363" w:rsidR="00FB7917" w:rsidDel="00AA5153" w:rsidRDefault="00FB7917">
      <w:pPr>
        <w:pStyle w:val="MRAL1HangingIndent"/>
        <w:outlineLvl w:val="0"/>
        <w:rPr>
          <w:del w:id="14248" w:author="Debbie Houldsworth" w:date="2020-05-13T07:09:00Z"/>
        </w:rPr>
        <w:pPrChange w:id="14249" w:author="Jonathan Hawkins" w:date="2020-05-07T15:26:00Z">
          <w:pPr>
            <w:pStyle w:val="MRAL1HangingIndent"/>
          </w:pPr>
        </w:pPrChange>
      </w:pPr>
      <w:del w:id="14250" w:author="Debbie Houldsworth" w:date="2020-05-13T07:09:00Z">
        <w:r w:rsidDel="00AA5153">
          <w:rPr>
            <w:b/>
            <w:bCs/>
          </w:rPr>
          <w:delText>27.</w:delText>
        </w:r>
        <w:r w:rsidDel="00AA5153">
          <w:rPr>
            <w:b/>
            <w:bCs/>
          </w:rPr>
          <w:tab/>
          <w:delText>REPORTING</w:delText>
        </w:r>
      </w:del>
    </w:p>
    <w:p w14:paraId="1D5EBC08" w14:textId="0DDAC677" w:rsidR="00FB7917" w:rsidDel="00AA5153" w:rsidRDefault="00FB7917">
      <w:pPr>
        <w:pStyle w:val="MRAL1HangingIndent"/>
        <w:outlineLvl w:val="0"/>
        <w:rPr>
          <w:del w:id="14251" w:author="Debbie Houldsworth" w:date="2020-05-13T07:09:00Z"/>
        </w:rPr>
        <w:pPrChange w:id="14252" w:author="Jonathan Hawkins" w:date="2020-05-07T15:26:00Z">
          <w:pPr>
            <w:pStyle w:val="MRAL1HangingIndent"/>
          </w:pPr>
        </w:pPrChange>
      </w:pPr>
      <w:del w:id="14253" w:author="Debbie Houldsworth" w:date="2020-05-13T07:09:00Z">
        <w:r w:rsidDel="00AA5153">
          <w:delText>27.2</w:delText>
        </w:r>
        <w:r w:rsidDel="00AA5153">
          <w:tab/>
          <w:delText>Each MPAS Provider shall provide the BSC Panel</w:delText>
        </w:r>
        <w:r w:rsidDel="00AA5153">
          <w:rPr>
            <w:i/>
          </w:rPr>
          <w:delText xml:space="preserve"> </w:delText>
        </w:r>
        <w:r w:rsidDel="00AA5153">
          <w:delText>with a report in a format to be agreed by the affected parties, and in accordance with the requirements set out in Schedule 13, within 15 Working Days of, and in respect of Settlement Days, the fifteenth day of January and fifteenth day of July in each calendar year detailing the Supply Numbers Registered by a Supplier on its MPAS Registration System.</w:delText>
        </w:r>
      </w:del>
    </w:p>
    <w:p w14:paraId="56603647" w14:textId="2703C313" w:rsidR="00FB7917" w:rsidDel="00AA5153" w:rsidRDefault="00FB7917">
      <w:pPr>
        <w:pStyle w:val="MRAL1HangingIndent"/>
        <w:outlineLvl w:val="0"/>
        <w:rPr>
          <w:del w:id="14254" w:author="Debbie Houldsworth" w:date="2020-05-13T07:09:00Z"/>
        </w:rPr>
        <w:pPrChange w:id="14255" w:author="Jonathan Hawkins" w:date="2020-05-07T15:26:00Z">
          <w:pPr>
            <w:pStyle w:val="MRAL1HangingIndent"/>
          </w:pPr>
        </w:pPrChange>
      </w:pPr>
      <w:del w:id="14256" w:author="Debbie Houldsworth" w:date="2020-05-13T07:09:00Z">
        <w:r w:rsidDel="00AA5153">
          <w:delText>27.3</w:delText>
        </w:r>
        <w:r w:rsidDel="00AA5153">
          <w:tab/>
          <w:delText>Each MPAS Provider shall within 1 Working Day of request notify the Data Aggregator by telephone or facsimile of the last File sequence number sent to that Data Aggregator and the date on which the File was sent.</w:delText>
        </w:r>
      </w:del>
    </w:p>
    <w:p w14:paraId="440F248C" w14:textId="379797A1" w:rsidR="00FB7917" w:rsidDel="00AA5153" w:rsidRDefault="00FB7917">
      <w:pPr>
        <w:pStyle w:val="MRAL1HangingIndent"/>
        <w:outlineLvl w:val="0"/>
        <w:rPr>
          <w:del w:id="14257" w:author="Debbie Houldsworth" w:date="2020-05-13T07:09:00Z"/>
          <w:snapToGrid w:val="0"/>
        </w:rPr>
        <w:pPrChange w:id="14258" w:author="Jonathan Hawkins" w:date="2020-05-07T15:26:00Z">
          <w:pPr>
            <w:pStyle w:val="MRAL1HangingIndent"/>
          </w:pPr>
        </w:pPrChange>
      </w:pPr>
      <w:del w:id="14259" w:author="Debbie Houldsworth" w:date="2020-05-13T07:09:00Z">
        <w:r w:rsidDel="00AA5153">
          <w:rPr>
            <w:snapToGrid w:val="0"/>
          </w:rPr>
          <w:delText>27.8</w:delText>
        </w:r>
        <w:r w:rsidDel="00AA5153">
          <w:rPr>
            <w:snapToGrid w:val="0"/>
          </w:rPr>
          <w:tab/>
          <w:delText>Each MPAS Provider shall provide the BSC Panel with a report, in a format to be agreed by the affected parties and in accordance with the requirements set out in Schedule 13, within 10 Working Days of the end of each calendar month, detailing by Supplier and by Data Aggregator:</w:delText>
        </w:r>
      </w:del>
    </w:p>
    <w:p w14:paraId="13F9F823" w14:textId="48A4A23F" w:rsidR="00FB7917" w:rsidDel="00AA5153" w:rsidRDefault="00FB7917">
      <w:pPr>
        <w:pStyle w:val="MRAL1HangingIndent"/>
        <w:outlineLvl w:val="0"/>
        <w:rPr>
          <w:del w:id="14260" w:author="Debbie Houldsworth" w:date="2020-05-13T07:09:00Z"/>
          <w:snapToGrid w:val="0"/>
        </w:rPr>
        <w:pPrChange w:id="14261" w:author="Jonathan Hawkins" w:date="2020-05-07T15:26:00Z">
          <w:pPr>
            <w:pStyle w:val="MRAL1HangingIndent"/>
          </w:pPr>
        </w:pPrChange>
      </w:pPr>
      <w:del w:id="14262" w:author="Debbie Houldsworth" w:date="2020-05-13T07:09:00Z">
        <w:r w:rsidDel="00AA5153">
          <w:rPr>
            <w:snapToGrid w:val="0"/>
          </w:rPr>
          <w:delText>27.8.1</w:delText>
        </w:r>
        <w:r w:rsidDel="00AA5153">
          <w:rPr>
            <w:snapToGrid w:val="0"/>
          </w:rPr>
          <w:tab/>
          <w:delText>the daily number of Metering Points registered on that MPAS Provider’s MPAS Registration System that have the 1998 Trading Arrangements Indicator set to ‘Y’ and data item 14 of Schedule 2 set to energised; and</w:delText>
        </w:r>
      </w:del>
    </w:p>
    <w:p w14:paraId="77B1120E" w14:textId="2CDCD02D" w:rsidR="00FB7917" w:rsidDel="00AA5153" w:rsidRDefault="00FB7917">
      <w:pPr>
        <w:pStyle w:val="MRAL1HangingIndent"/>
        <w:outlineLvl w:val="0"/>
        <w:rPr>
          <w:del w:id="14263" w:author="Debbie Houldsworth" w:date="2020-05-13T07:09:00Z"/>
        </w:rPr>
        <w:pPrChange w:id="14264" w:author="Jonathan Hawkins" w:date="2020-05-07T15:26:00Z">
          <w:pPr>
            <w:pStyle w:val="MRAL1HangingIndent"/>
          </w:pPr>
        </w:pPrChange>
      </w:pPr>
      <w:del w:id="14265" w:author="Debbie Houldsworth" w:date="2020-05-13T07:09:00Z">
        <w:r w:rsidDel="00AA5153">
          <w:delText>27.8.2</w:delText>
        </w:r>
        <w:r w:rsidDel="00AA5153">
          <w:tab/>
          <w:delText>the daily number of Metering Points registered on that MPAS Provider’s MPAS Registration System that have the 1998 Trading Arrangements Indicator set to ‘Y’ and data item 14 of Schedule 2 set to de-energised.</w:delText>
        </w:r>
      </w:del>
    </w:p>
    <w:p w14:paraId="5F0E9DE4" w14:textId="2E2B0BDD" w:rsidR="00FB7917" w:rsidDel="00AA5153" w:rsidRDefault="00FB7917">
      <w:pPr>
        <w:pStyle w:val="MRAL1HangingIndent"/>
        <w:outlineLvl w:val="0"/>
        <w:rPr>
          <w:del w:id="14266" w:author="Debbie Houldsworth" w:date="2020-05-13T07:09:00Z"/>
        </w:rPr>
        <w:pPrChange w:id="14267" w:author="Jonathan Hawkins" w:date="2020-05-07T15:26:00Z">
          <w:pPr>
            <w:pStyle w:val="MRAL1HangingIndent"/>
          </w:pPr>
        </w:pPrChange>
      </w:pPr>
    </w:p>
    <w:p w14:paraId="4ECC28F1" w14:textId="66749EE1" w:rsidR="00FB7917" w:rsidDel="00AA5153" w:rsidRDefault="00FB7917">
      <w:pPr>
        <w:pStyle w:val="MRAL1HangingIndent"/>
        <w:outlineLvl w:val="0"/>
        <w:rPr>
          <w:del w:id="14268" w:author="Debbie Houldsworth" w:date="2020-05-13T07:09:00Z"/>
          <w:b/>
          <w:bCs/>
        </w:rPr>
        <w:pPrChange w:id="14269" w:author="Jonathan Hawkins" w:date="2020-05-07T15:26:00Z">
          <w:pPr>
            <w:pStyle w:val="MRAL1HangingIndent"/>
          </w:pPr>
        </w:pPrChange>
      </w:pPr>
      <w:del w:id="14270" w:author="Debbie Houldsworth" w:date="2020-05-13T07:09:00Z">
        <w:r w:rsidDel="00AA5153">
          <w:rPr>
            <w:b/>
            <w:bCs/>
          </w:rPr>
          <w:delText>28.</w:delText>
        </w:r>
        <w:r w:rsidDel="00AA5153">
          <w:rPr>
            <w:b/>
            <w:bCs/>
          </w:rPr>
          <w:tab/>
          <w:delText>ACCURACY VALIDATION OF DATA AND MESSAGE PROCESSING</w:delText>
        </w:r>
      </w:del>
    </w:p>
    <w:p w14:paraId="094B7BB9" w14:textId="0331B9CD" w:rsidR="00FB7917" w:rsidDel="00AA5153" w:rsidRDefault="00FB7917">
      <w:pPr>
        <w:pStyle w:val="MRAL1HangingIndent"/>
        <w:outlineLvl w:val="0"/>
        <w:rPr>
          <w:del w:id="14271" w:author="Debbie Houldsworth" w:date="2020-05-13T07:09:00Z"/>
        </w:rPr>
        <w:pPrChange w:id="14272" w:author="Jonathan Hawkins" w:date="2020-05-07T15:26:00Z">
          <w:pPr>
            <w:pStyle w:val="MRAL1HangingIndent"/>
          </w:pPr>
        </w:pPrChange>
      </w:pPr>
      <w:del w:id="14273" w:author="Debbie Houldsworth" w:date="2020-05-13T07:09:00Z">
        <w:r w:rsidDel="00AA5153">
          <w:delText>28.1</w:delText>
        </w:r>
        <w:r w:rsidDel="00AA5153">
          <w:tab/>
          <w:delText>Each Supplier shall use its reasonable endeavours to ensure that any data items, for which it is deemed responsible under Schedule 2, that it submits to an MPAS Provider pursuant to this Agreement are complete and accurately reflect the circumstances relating to the Metering Point.</w:delText>
        </w:r>
      </w:del>
    </w:p>
    <w:p w14:paraId="2FD61757" w14:textId="205D4EEB" w:rsidR="00FB7917" w:rsidDel="00AA5153" w:rsidRDefault="00FB7917">
      <w:pPr>
        <w:pStyle w:val="MRAL1HangingIndent"/>
        <w:outlineLvl w:val="0"/>
        <w:rPr>
          <w:del w:id="14274" w:author="Debbie Houldsworth" w:date="2020-05-13T07:09:00Z"/>
        </w:rPr>
        <w:pPrChange w:id="14275" w:author="Jonathan Hawkins" w:date="2020-05-07T15:26:00Z">
          <w:pPr>
            <w:pStyle w:val="MRAL1HangingIndent"/>
          </w:pPr>
        </w:pPrChange>
      </w:pPr>
      <w:del w:id="14276" w:author="Debbie Houldsworth" w:date="2020-05-13T07:09:00Z">
        <w:r w:rsidDel="00AA5153">
          <w:delText>28.2</w:delText>
        </w:r>
        <w:r w:rsidDel="00AA5153">
          <w:tab/>
          <w:delText>Each Distribution Business, including in its capacity as an MPAS Provider shall use its reasonable endeavours to ensure that:</w:delText>
        </w:r>
      </w:del>
    </w:p>
    <w:p w14:paraId="434A21BF" w14:textId="257AFDC6" w:rsidR="00FB7917" w:rsidDel="00AA5153" w:rsidRDefault="00FB7917">
      <w:pPr>
        <w:pStyle w:val="MRAL1HangingIndent"/>
        <w:outlineLvl w:val="0"/>
        <w:rPr>
          <w:del w:id="14277" w:author="Debbie Houldsworth" w:date="2020-05-13T07:09:00Z"/>
        </w:rPr>
        <w:pPrChange w:id="14278" w:author="Jonathan Hawkins" w:date="2020-05-07T15:26:00Z">
          <w:pPr>
            <w:pStyle w:val="MRAL2HangingIndent"/>
          </w:pPr>
        </w:pPrChange>
      </w:pPr>
      <w:del w:id="14279" w:author="Debbie Houldsworth" w:date="2020-05-13T07:09:00Z">
        <w:r w:rsidDel="00AA5153">
          <w:delText>28.2.1</w:delText>
        </w:r>
        <w:r w:rsidDel="00AA5153">
          <w:tab/>
          <w:delText>any data that it provides under this Agreement are complete, in the correct format and are consistent with the information provided to it and are sent to the correct recipient; and</w:delText>
        </w:r>
      </w:del>
    </w:p>
    <w:p w14:paraId="0DFD7E9F" w14:textId="529B1BF3" w:rsidR="00FB7917" w:rsidDel="00AA5153" w:rsidRDefault="00FB7917">
      <w:pPr>
        <w:pStyle w:val="MRAL1HangingIndent"/>
        <w:outlineLvl w:val="0"/>
        <w:rPr>
          <w:del w:id="14280" w:author="Debbie Houldsworth" w:date="2020-05-13T07:09:00Z"/>
        </w:rPr>
        <w:pPrChange w:id="14281" w:author="Jonathan Hawkins" w:date="2020-05-07T15:26:00Z">
          <w:pPr>
            <w:pStyle w:val="MRAL2HangingIndent"/>
          </w:pPr>
        </w:pPrChange>
      </w:pPr>
      <w:del w:id="14282" w:author="Debbie Houldsworth" w:date="2020-05-13T07:09:00Z">
        <w:r w:rsidDel="00AA5153">
          <w:delText>28.2.2</w:delText>
        </w:r>
        <w:r w:rsidDel="00AA5153">
          <w:tab/>
          <w:delText>data items 1, 2, 3, 15 and 20 of Schedule 2 in relation to any Metering Point are complete and accurately reflect the circumstances relating to that Metering Point.</w:delText>
        </w:r>
      </w:del>
    </w:p>
    <w:p w14:paraId="50EF5242" w14:textId="5926DD04" w:rsidR="00FB7917" w:rsidDel="00AA5153" w:rsidRDefault="00FB7917">
      <w:pPr>
        <w:pStyle w:val="MRAL1HangingIndent"/>
        <w:outlineLvl w:val="0"/>
        <w:rPr>
          <w:del w:id="14283" w:author="Debbie Houldsworth" w:date="2020-05-13T07:09:00Z"/>
          <w:b/>
          <w:bCs/>
        </w:rPr>
        <w:pPrChange w:id="14284" w:author="Jonathan Hawkins" w:date="2020-05-07T15:26:00Z">
          <w:pPr>
            <w:pStyle w:val="MRAL1NoHangingIndentLFTJustified"/>
            <w:outlineLvl w:val="0"/>
          </w:pPr>
        </w:pPrChange>
      </w:pPr>
      <w:del w:id="14285" w:author="Debbie Houldsworth" w:date="2020-05-13T07:09:00Z">
        <w:r w:rsidDel="00AA5153">
          <w:rPr>
            <w:b/>
            <w:bCs/>
          </w:rPr>
          <w:delText>MPAS Validation Procedures</w:delText>
        </w:r>
      </w:del>
    </w:p>
    <w:p w14:paraId="0833862C" w14:textId="2A3AF3B9" w:rsidR="00FB7917" w:rsidDel="00AA5153" w:rsidRDefault="00FB7917">
      <w:pPr>
        <w:pStyle w:val="MRAL1HangingIndent"/>
        <w:outlineLvl w:val="0"/>
        <w:rPr>
          <w:del w:id="14286" w:author="Debbie Houldsworth" w:date="2020-05-13T07:09:00Z"/>
        </w:rPr>
        <w:pPrChange w:id="14287" w:author="Jonathan Hawkins" w:date="2020-05-07T15:26:00Z">
          <w:pPr>
            <w:pStyle w:val="MRAL1HangingIndent"/>
          </w:pPr>
        </w:pPrChange>
      </w:pPr>
      <w:del w:id="14288" w:author="Debbie Houldsworth" w:date="2020-05-13T07:09:00Z">
        <w:r w:rsidDel="00AA5153">
          <w:delText>28.3</w:delText>
        </w:r>
        <w:r w:rsidDel="00AA5153">
          <w:tab/>
          <w:delText xml:space="preserve"> Each Distribution Business shall document the MPAS Validation Procedures applicable to its MPAS Registration System and shall publish these to Suppliers. The current versions of the relevant MPAS Validation Procedures are listed in Schedule 14.</w:delText>
        </w:r>
      </w:del>
    </w:p>
    <w:p w14:paraId="3BAEF172" w14:textId="05F95EFA" w:rsidR="00FB7917" w:rsidDel="00AA5153" w:rsidRDefault="00FB7917">
      <w:pPr>
        <w:pStyle w:val="MRAL1HangingIndent"/>
        <w:outlineLvl w:val="0"/>
        <w:rPr>
          <w:del w:id="14289" w:author="Debbie Houldsworth" w:date="2020-05-13T07:09:00Z"/>
        </w:rPr>
        <w:pPrChange w:id="14290" w:author="Jonathan Hawkins" w:date="2020-05-07T15:26:00Z">
          <w:pPr>
            <w:pStyle w:val="MRAL1HangingIndent"/>
          </w:pPr>
        </w:pPrChange>
      </w:pPr>
      <w:del w:id="14291" w:author="Debbie Houldsworth" w:date="2020-05-13T07:09:00Z">
        <w:r w:rsidDel="00AA5153">
          <w:delText>28.4</w:delText>
        </w:r>
        <w:r w:rsidDel="00AA5153">
          <w:tab/>
          <w:delText>MPAS Validation Procedures shall comply with the BSC's validation requirements set out in Schedule 9.</w:delText>
        </w:r>
      </w:del>
    </w:p>
    <w:p w14:paraId="41716361" w14:textId="5C16A4D9" w:rsidR="00FB7917" w:rsidDel="00AA5153" w:rsidRDefault="00FB7917">
      <w:pPr>
        <w:pStyle w:val="MRAL1HangingIndent"/>
        <w:outlineLvl w:val="0"/>
        <w:rPr>
          <w:del w:id="14292" w:author="Debbie Houldsworth" w:date="2020-05-13T07:09:00Z"/>
        </w:rPr>
        <w:pPrChange w:id="14293" w:author="Jonathan Hawkins" w:date="2020-05-07T15:26:00Z">
          <w:pPr>
            <w:pStyle w:val="MRAL1HangingIndent"/>
          </w:pPr>
        </w:pPrChange>
      </w:pPr>
      <w:del w:id="14294" w:author="Debbie Houldsworth" w:date="2020-05-13T07:09:00Z">
        <w:r w:rsidDel="00AA5153">
          <w:delText>28.5</w:delText>
        </w:r>
        <w:r w:rsidDel="00AA5153">
          <w:tab/>
          <w:delText xml:space="preserve"> Changes to the MPAS Validation Procedures shall be treated as if they were a proposal to change this Agreement and the procedures set out in Clause 9 shall be followed.</w:delText>
        </w:r>
      </w:del>
    </w:p>
    <w:p w14:paraId="35FE4639" w14:textId="0F05B516" w:rsidR="00FB7917" w:rsidDel="00AA5153" w:rsidRDefault="00FB7917">
      <w:pPr>
        <w:pStyle w:val="MRAL1HangingIndent"/>
        <w:outlineLvl w:val="0"/>
        <w:rPr>
          <w:del w:id="14295" w:author="Debbie Houldsworth" w:date="2020-05-13T07:09:00Z"/>
        </w:rPr>
        <w:pPrChange w:id="14296" w:author="Jonathan Hawkins" w:date="2020-05-07T15:26:00Z">
          <w:pPr>
            <w:pStyle w:val="MRAL1HangingIndent"/>
          </w:pPr>
        </w:pPrChange>
      </w:pPr>
      <w:del w:id="14297" w:author="Debbie Houldsworth" w:date="2020-05-13T07:09:00Z">
        <w:r w:rsidDel="00AA5153">
          <w:delText>28.6</w:delText>
        </w:r>
        <w:r w:rsidDel="00AA5153">
          <w:tab/>
          <w:delText xml:space="preserve"> In the event of any inconsistency between the provisions of this Agreement and any MPAS Validation Procedures, the provisions of this Agreement shall prevail.</w:delText>
        </w:r>
      </w:del>
    </w:p>
    <w:p w14:paraId="76D8C535" w14:textId="5B85DD0B" w:rsidR="00FB7917" w:rsidDel="00AA5153" w:rsidRDefault="00FB7917">
      <w:pPr>
        <w:pStyle w:val="MRAL1HangingIndent"/>
        <w:outlineLvl w:val="0"/>
        <w:rPr>
          <w:del w:id="14298" w:author="Debbie Houldsworth" w:date="2020-05-13T07:09:00Z"/>
          <w:b/>
          <w:bCs/>
          <w:i/>
        </w:rPr>
        <w:pPrChange w:id="14299" w:author="Jonathan Hawkins" w:date="2020-05-07T15:26:00Z">
          <w:pPr>
            <w:pStyle w:val="MRAL1NoHangingIndentLFTJustified"/>
            <w:outlineLvl w:val="0"/>
          </w:pPr>
        </w:pPrChange>
      </w:pPr>
      <w:del w:id="14300" w:author="Debbie Houldsworth" w:date="2020-05-13T07:09:00Z">
        <w:r w:rsidDel="00AA5153">
          <w:rPr>
            <w:b/>
            <w:bCs/>
          </w:rPr>
          <w:delText>Message Processing</w:delText>
        </w:r>
      </w:del>
    </w:p>
    <w:p w14:paraId="75126D8C" w14:textId="174F2C23" w:rsidR="00FB7917" w:rsidDel="00AA5153" w:rsidRDefault="00FB7917">
      <w:pPr>
        <w:pStyle w:val="MRAL1HangingIndent"/>
        <w:outlineLvl w:val="0"/>
        <w:rPr>
          <w:del w:id="14301" w:author="Debbie Houldsworth" w:date="2020-05-13T07:09:00Z"/>
        </w:rPr>
        <w:pPrChange w:id="14302" w:author="Jonathan Hawkins" w:date="2020-05-07T15:26:00Z">
          <w:pPr>
            <w:pStyle w:val="MRAL1HangingIndent"/>
          </w:pPr>
        </w:pPrChange>
      </w:pPr>
      <w:del w:id="14303" w:author="Debbie Houldsworth" w:date="2020-05-13T07:09:00Z">
        <w:r w:rsidDel="00AA5153">
          <w:delText>28.7</w:delText>
        </w:r>
        <w:r w:rsidDel="00AA5153">
          <w:tab/>
          <w:delText>Where a Message from an MPAS Registration System fails the validation procedures of a Data Aggregator to whom it was sent, the Data Aggregator shall attempt to resolve any failure caused by the Data Aggregator and validate the Message.  If the Data Aggregator is unable to resolve a failure, it shall notify the relevant MPAS Provider. Each MPAS Provider:</w:delText>
        </w:r>
      </w:del>
    </w:p>
    <w:p w14:paraId="5F019842" w14:textId="31BFC1BB" w:rsidR="00FB7917" w:rsidDel="00AA5153" w:rsidRDefault="00FB7917">
      <w:pPr>
        <w:pStyle w:val="MRAL1HangingIndent"/>
        <w:outlineLvl w:val="0"/>
        <w:rPr>
          <w:del w:id="14304" w:author="Debbie Houldsworth" w:date="2020-05-13T07:09:00Z"/>
        </w:rPr>
        <w:pPrChange w:id="14305" w:author="Jonathan Hawkins" w:date="2020-05-07T15:26:00Z">
          <w:pPr>
            <w:pStyle w:val="MRAL1HangingIndent"/>
          </w:pPr>
        </w:pPrChange>
      </w:pPr>
      <w:del w:id="14306" w:author="Debbie Houldsworth" w:date="2020-05-13T07:09:00Z">
        <w:r w:rsidDel="00AA5153">
          <w:delText>28.7.1</w:delText>
        </w:r>
        <w:r w:rsidDel="00AA5153">
          <w:tab/>
          <w:delText>shall identify the cause of the failure.  If the MPAS Provider identifies the cause of the failure to be:</w:delText>
        </w:r>
      </w:del>
    </w:p>
    <w:p w14:paraId="5B3AF451" w14:textId="3187BE8F" w:rsidR="00FB7917" w:rsidDel="00AA5153" w:rsidRDefault="00FB7917">
      <w:pPr>
        <w:pStyle w:val="MRAL1HangingIndent"/>
        <w:outlineLvl w:val="0"/>
        <w:rPr>
          <w:del w:id="14307" w:author="Debbie Houldsworth" w:date="2020-05-13T07:09:00Z"/>
        </w:rPr>
        <w:pPrChange w:id="14308" w:author="Jonathan Hawkins" w:date="2020-05-07T15:26:00Z">
          <w:pPr>
            <w:pStyle w:val="MRAL1HangingIndent"/>
          </w:pPr>
        </w:pPrChange>
      </w:pPr>
      <w:del w:id="14309" w:author="Debbie Houldsworth" w:date="2020-05-13T07:09:00Z">
        <w:r w:rsidDel="00AA5153">
          <w:delText>28.7.1.1</w:delText>
        </w:r>
        <w:r w:rsidDel="00AA5153">
          <w:tab/>
          <w:delText>fault on the Data Transfer Network, the MPAS Provider shall treat the failure as a request for a Resend and the provisions of Clause 25 shall apply; or</w:delText>
        </w:r>
      </w:del>
    </w:p>
    <w:p w14:paraId="7FBBA72E" w14:textId="35D66268" w:rsidR="00FB7917" w:rsidDel="00AA5153" w:rsidRDefault="00FB7917">
      <w:pPr>
        <w:pStyle w:val="MRAL1HangingIndent"/>
        <w:outlineLvl w:val="0"/>
        <w:rPr>
          <w:del w:id="14310" w:author="Debbie Houldsworth" w:date="2020-05-13T07:09:00Z"/>
        </w:rPr>
        <w:pPrChange w:id="14311" w:author="Jonathan Hawkins" w:date="2020-05-07T15:26:00Z">
          <w:pPr>
            <w:pStyle w:val="MRAL1HangingIndent"/>
          </w:pPr>
        </w:pPrChange>
      </w:pPr>
      <w:del w:id="14312" w:author="Debbie Houldsworth" w:date="2020-05-13T07:09:00Z">
        <w:r w:rsidDel="00AA5153">
          <w:delText>28.7.1.2</w:delText>
        </w:r>
        <w:r w:rsidDel="00AA5153">
          <w:tab/>
          <w:delText>a fault of its MPAS Registration System, the MPAS Provider shall resolve the failure and generate a revised instruction file containing all instructions required to resolve the situation. The MPAS Provider shall inform the Data Aggregator of the file sequence number of the revised file and send the revised instruction file to the Data Aggregator; or</w:delText>
        </w:r>
      </w:del>
    </w:p>
    <w:p w14:paraId="5D099528" w14:textId="741C7397" w:rsidR="00FB7917" w:rsidDel="00AA5153" w:rsidRDefault="00FB7917">
      <w:pPr>
        <w:pStyle w:val="MRAL1HangingIndent"/>
        <w:outlineLvl w:val="0"/>
        <w:rPr>
          <w:del w:id="14313" w:author="Debbie Houldsworth" w:date="2020-05-13T07:09:00Z"/>
        </w:rPr>
        <w:pPrChange w:id="14314" w:author="Jonathan Hawkins" w:date="2020-05-07T15:26:00Z">
          <w:pPr>
            <w:pStyle w:val="MRAL1HangingIndent"/>
          </w:pPr>
        </w:pPrChange>
      </w:pPr>
      <w:del w:id="14315" w:author="Debbie Houldsworth" w:date="2020-05-13T07:09:00Z">
        <w:r w:rsidDel="00AA5153">
          <w:delText>28.7.1.3</w:delText>
        </w:r>
        <w:r w:rsidDel="00AA5153">
          <w:tab/>
          <w:delText>a fault of the Data Aggregator, the MPAS Provider shall notify the Data Aggregator of that fact.</w:delText>
        </w:r>
      </w:del>
    </w:p>
    <w:p w14:paraId="53AC0CB3" w14:textId="47E11CC4" w:rsidR="00FB7917" w:rsidDel="00AA5153" w:rsidRDefault="00FB7917">
      <w:pPr>
        <w:pStyle w:val="MRAL1HangingIndent"/>
        <w:outlineLvl w:val="0"/>
        <w:rPr>
          <w:del w:id="14316" w:author="Debbie Houldsworth" w:date="2020-05-13T07:09:00Z"/>
        </w:rPr>
        <w:pPrChange w:id="14317" w:author="Jonathan Hawkins" w:date="2020-05-07T15:26:00Z">
          <w:pPr>
            <w:pStyle w:val="MRAL1NoHangingIndent"/>
          </w:pPr>
        </w:pPrChange>
      </w:pPr>
      <w:del w:id="14318" w:author="Debbie Houldsworth" w:date="2020-05-13T07:09:00Z">
        <w:r w:rsidDel="00AA5153">
          <w:delText>If the MPAS Provider is unable to resolve the failure, or identifies the cause of the failure to be the fault of the Data Aggregator in accordance with Clause 28.7.1.3, it shall notify the Supplier who appointed that Data Aggregator, of that fact, and that Supplier may refer the matter to the MRA Disputes Committee.</w:delText>
        </w:r>
      </w:del>
    </w:p>
    <w:p w14:paraId="0A7021D2" w14:textId="212CED30" w:rsidR="00FB7917" w:rsidDel="00AA5153" w:rsidRDefault="00FB7917">
      <w:pPr>
        <w:pStyle w:val="MRAL1HangingIndent"/>
        <w:outlineLvl w:val="0"/>
        <w:rPr>
          <w:del w:id="14319" w:author="Debbie Houldsworth" w:date="2020-05-13T07:09:00Z"/>
          <w:b/>
          <w:bCs/>
        </w:rPr>
        <w:pPrChange w:id="14320" w:author="Jonathan Hawkins" w:date="2020-05-07T15:26:00Z">
          <w:pPr>
            <w:pStyle w:val="MRAL1HangingIndent"/>
          </w:pPr>
        </w:pPrChange>
      </w:pPr>
      <w:del w:id="14321" w:author="Debbie Houldsworth" w:date="2020-05-13T07:09:00Z">
        <w:r w:rsidDel="00AA5153">
          <w:rPr>
            <w:b/>
            <w:bCs/>
          </w:rPr>
          <w:delText>29.</w:delText>
        </w:r>
        <w:r w:rsidDel="00AA5153">
          <w:rPr>
            <w:b/>
            <w:bCs/>
          </w:rPr>
          <w:tab/>
          <w:delText>CHANGE OF SUPPLIER METER READING</w:delText>
        </w:r>
      </w:del>
    </w:p>
    <w:p w14:paraId="0ACE3342" w14:textId="6F814097" w:rsidR="00FB7917" w:rsidDel="00AA5153" w:rsidRDefault="00FB7917">
      <w:pPr>
        <w:pStyle w:val="MRAL1HangingIndent"/>
        <w:outlineLvl w:val="0"/>
        <w:rPr>
          <w:del w:id="14322" w:author="Debbie Houldsworth" w:date="2020-05-13T07:09:00Z"/>
        </w:rPr>
        <w:pPrChange w:id="14323" w:author="Jonathan Hawkins" w:date="2020-05-07T15:26:00Z">
          <w:pPr>
            <w:pStyle w:val="MRAL1HangingIndent"/>
          </w:pPr>
        </w:pPrChange>
      </w:pPr>
      <w:del w:id="14324" w:author="Debbie Houldsworth" w:date="2020-05-13T07:09:00Z">
        <w:r w:rsidDel="00AA5153">
          <w:delText>29.3</w:delText>
        </w:r>
        <w:r w:rsidDel="00AA5153">
          <w:tab/>
          <w:delText>The Old Supplier and the New Supplier shall be bound by the BSC Requirements on change of Supplier from an Old Supplier to a New Supplier set out in the following provisions, forming part of the Balancing and Settlement Code, as amended from time to time and to the extent applicable:</w:delText>
        </w:r>
      </w:del>
    </w:p>
    <w:p w14:paraId="239126C5" w14:textId="6D2EB48C" w:rsidR="00FB7917" w:rsidDel="00AA5153" w:rsidRDefault="00FB7917">
      <w:pPr>
        <w:pStyle w:val="MRAL1HangingIndent"/>
        <w:outlineLvl w:val="0"/>
        <w:rPr>
          <w:del w:id="14325" w:author="Debbie Houldsworth" w:date="2020-05-13T07:09:00Z"/>
        </w:rPr>
        <w:pPrChange w:id="14326" w:author="Jonathan Hawkins" w:date="2020-05-07T15:26:00Z">
          <w:pPr>
            <w:pStyle w:val="MRAL2HangingIndent"/>
          </w:pPr>
        </w:pPrChange>
      </w:pPr>
      <w:del w:id="14327" w:author="Debbie Houldsworth" w:date="2020-05-13T07:09:00Z">
        <w:r w:rsidDel="00AA5153">
          <w:delText>29.3.1</w:delText>
        </w:r>
        <w:r w:rsidDel="00AA5153">
          <w:tab/>
          <w:delText>clause 1.3.3 and 1.3.2.3 of Party Service Line 130;</w:delText>
        </w:r>
      </w:del>
    </w:p>
    <w:p w14:paraId="12892B76" w14:textId="42114EAB" w:rsidR="00FB7917" w:rsidDel="00AA5153" w:rsidRDefault="00FB7917">
      <w:pPr>
        <w:pStyle w:val="MRAL1HangingIndent"/>
        <w:outlineLvl w:val="0"/>
        <w:rPr>
          <w:del w:id="14328" w:author="Debbie Houldsworth" w:date="2020-05-13T07:09:00Z"/>
        </w:rPr>
        <w:pPrChange w:id="14329" w:author="Jonathan Hawkins" w:date="2020-05-07T15:26:00Z">
          <w:pPr>
            <w:pStyle w:val="MRAL2HangingIndent"/>
          </w:pPr>
        </w:pPrChange>
      </w:pPr>
      <w:del w:id="14330" w:author="Debbie Houldsworth" w:date="2020-05-13T07:09:00Z">
        <w:r w:rsidDel="00AA5153">
          <w:delText>29.3.2</w:delText>
        </w:r>
        <w:r w:rsidDel="00AA5153">
          <w:tab/>
          <w:delText>clauses 2.2.3, 3.2.3, 2.2.7 and 3.2.7 of BSC Procedure BSCP502;</w:delText>
        </w:r>
      </w:del>
    </w:p>
    <w:p w14:paraId="335503D1" w14:textId="04FD9CA3" w:rsidR="00FB7917" w:rsidDel="00AA5153" w:rsidRDefault="00FB7917">
      <w:pPr>
        <w:pStyle w:val="MRAL1HangingIndent"/>
        <w:outlineLvl w:val="0"/>
        <w:rPr>
          <w:del w:id="14331" w:author="Debbie Houldsworth" w:date="2020-05-13T07:09:00Z"/>
        </w:rPr>
        <w:pPrChange w:id="14332" w:author="Jonathan Hawkins" w:date="2020-05-07T15:26:00Z">
          <w:pPr>
            <w:pStyle w:val="MRAL2HangingIndent"/>
          </w:pPr>
        </w:pPrChange>
      </w:pPr>
      <w:del w:id="14333" w:author="Debbie Houldsworth" w:date="2020-05-13T07:09:00Z">
        <w:r w:rsidDel="00AA5153">
          <w:delText>29.3.3</w:delText>
        </w:r>
        <w:r w:rsidDel="00AA5153">
          <w:tab/>
          <w:delText>clauses 1.3.3, 1.5.3.5, 1.5.4.1 and 1.5.4.2 of Party Service Line 120;</w:delText>
        </w:r>
      </w:del>
    </w:p>
    <w:p w14:paraId="5F803A5F" w14:textId="07AF1CF5" w:rsidR="00FB7917" w:rsidDel="00AA5153" w:rsidRDefault="00FB7917">
      <w:pPr>
        <w:pStyle w:val="MRAL1HangingIndent"/>
        <w:outlineLvl w:val="0"/>
        <w:rPr>
          <w:del w:id="14334" w:author="Debbie Houldsworth" w:date="2020-05-13T07:09:00Z"/>
        </w:rPr>
        <w:pPrChange w:id="14335" w:author="Jonathan Hawkins" w:date="2020-05-07T15:26:00Z">
          <w:pPr>
            <w:pStyle w:val="MRAL2HangingIndent"/>
          </w:pPr>
        </w:pPrChange>
      </w:pPr>
      <w:del w:id="14336" w:author="Debbie Houldsworth" w:date="2020-05-13T07:09:00Z">
        <w:r w:rsidDel="00AA5153">
          <w:delText>29.3.4</w:delText>
        </w:r>
        <w:r w:rsidDel="00AA5153">
          <w:tab/>
          <w:delText>clauses 2.2.6, 3.2.6 and 4.4 of BSC Procedure BSCP504;</w:delText>
        </w:r>
      </w:del>
    </w:p>
    <w:p w14:paraId="554C395C" w14:textId="5AA9F637" w:rsidR="00FB7917" w:rsidDel="00AA5153" w:rsidRDefault="00FB7917">
      <w:pPr>
        <w:pStyle w:val="MRAL1HangingIndent"/>
        <w:outlineLvl w:val="0"/>
        <w:rPr>
          <w:del w:id="14337" w:author="Debbie Houldsworth" w:date="2020-05-13T07:09:00Z"/>
        </w:rPr>
        <w:pPrChange w:id="14338" w:author="Jonathan Hawkins" w:date="2020-05-07T15:26:00Z">
          <w:pPr>
            <w:pStyle w:val="MRAL2HangingIndent"/>
          </w:pPr>
        </w:pPrChange>
      </w:pPr>
      <w:del w:id="14339" w:author="Debbie Houldsworth" w:date="2020-05-13T07:09:00Z">
        <w:r w:rsidDel="00AA5153">
          <w:delText>29.3.5</w:delText>
        </w:r>
        <w:r w:rsidDel="00AA5153">
          <w:tab/>
          <w:delText>Annex S2 paragraph 3.3 and Annex S2 paragraph 4.3 of the Balancing and Settlement Code; and</w:delText>
        </w:r>
      </w:del>
    </w:p>
    <w:p w14:paraId="68415902" w14:textId="498F9FC1" w:rsidR="00FB7917" w:rsidDel="00AA5153" w:rsidRDefault="00FB7917">
      <w:pPr>
        <w:pStyle w:val="MRAL1HangingIndent"/>
        <w:outlineLvl w:val="0"/>
        <w:rPr>
          <w:del w:id="14340" w:author="Debbie Houldsworth" w:date="2020-05-13T07:09:00Z"/>
        </w:rPr>
        <w:pPrChange w:id="14341" w:author="Jonathan Hawkins" w:date="2020-05-07T15:26:00Z">
          <w:pPr>
            <w:pStyle w:val="MRAL2HangingIndent"/>
            <w:ind w:left="708" w:firstLine="0"/>
          </w:pPr>
        </w:pPrChange>
      </w:pPr>
      <w:del w:id="14342" w:author="Debbie Houldsworth" w:date="2020-05-13T07:09:00Z">
        <w:r w:rsidDel="00AA5153">
          <w:delText>29.3.6</w:delText>
        </w:r>
        <w:r w:rsidDel="00AA5153">
          <w:tab/>
          <w:delText xml:space="preserve"> Section S of the Balancing and Settlement Code.</w:delText>
        </w:r>
      </w:del>
    </w:p>
    <w:p w14:paraId="2E0092B8" w14:textId="4E8D6A8E" w:rsidR="00FB7917" w:rsidDel="00AA5153" w:rsidRDefault="00FB7917">
      <w:pPr>
        <w:pStyle w:val="MRAL1HangingIndent"/>
        <w:outlineLvl w:val="0"/>
        <w:rPr>
          <w:del w:id="14343" w:author="Debbie Houldsworth" w:date="2020-05-13T07:09:00Z"/>
          <w:b/>
          <w:bCs/>
        </w:rPr>
        <w:pPrChange w:id="14344" w:author="Jonathan Hawkins" w:date="2020-05-07T15:26:00Z">
          <w:pPr>
            <w:pStyle w:val="MRAL1HangingIndent"/>
          </w:pPr>
        </w:pPrChange>
      </w:pPr>
      <w:del w:id="14345" w:author="Debbie Houldsworth" w:date="2020-05-13T07:09:00Z">
        <w:r w:rsidDel="00AA5153">
          <w:rPr>
            <w:b/>
            <w:bCs/>
          </w:rPr>
          <w:delText>32.</w:delText>
        </w:r>
        <w:r w:rsidDel="00AA5153">
          <w:rPr>
            <w:b/>
            <w:bCs/>
          </w:rPr>
          <w:tab/>
          <w:delText>RECORDS, AUDIT AND NON-FUNCTIONAL REQUIREMENTS</w:delText>
        </w:r>
        <w:r w:rsidDel="00AA5153">
          <w:rPr>
            <w:b/>
            <w:bCs/>
            <w:position w:val="12"/>
            <w:sz w:val="20"/>
          </w:rPr>
          <w:footnoteReference w:customMarkFollows="1" w:id="2"/>
          <w:delText>1</w:delText>
        </w:r>
      </w:del>
    </w:p>
    <w:p w14:paraId="67097362" w14:textId="1347D739" w:rsidR="00FB7917" w:rsidDel="00AA5153" w:rsidRDefault="00FB7917">
      <w:pPr>
        <w:pStyle w:val="MRAL1HangingIndent"/>
        <w:outlineLvl w:val="0"/>
        <w:rPr>
          <w:del w:id="14348" w:author="Debbie Houldsworth" w:date="2020-05-13T07:09:00Z"/>
        </w:rPr>
        <w:pPrChange w:id="14349" w:author="Jonathan Hawkins" w:date="2020-05-07T15:26:00Z">
          <w:pPr>
            <w:pStyle w:val="MRAL1HangingIndent"/>
          </w:pPr>
        </w:pPrChange>
      </w:pPr>
      <w:del w:id="14350" w:author="Debbie Houldsworth" w:date="2020-05-13T07:09:00Z">
        <w:r w:rsidDel="00AA5153">
          <w:delText>32.1</w:delText>
        </w:r>
        <w:r w:rsidDel="00AA5153">
          <w:tab/>
          <w:delText>Each MPAS Provider shall ensure that it securely maintains a historical record of all data items that have been held in respect of a Metering Point on its MPAS Registration System and that such records are fully auditable, so that a full historical record is maintained for a period of no less than 40 months following initial settlement date in relation to any particular data item, the most recent 28 months being held on-line.</w:delText>
        </w:r>
      </w:del>
    </w:p>
    <w:p w14:paraId="709C6EEF" w14:textId="67999D21" w:rsidR="00FB7917" w:rsidDel="00AA5153" w:rsidRDefault="00FB7917">
      <w:pPr>
        <w:pStyle w:val="MRAL1HangingIndent"/>
        <w:outlineLvl w:val="0"/>
        <w:rPr>
          <w:del w:id="14351" w:author="Debbie Houldsworth" w:date="2020-05-13T07:09:00Z"/>
        </w:rPr>
        <w:pPrChange w:id="14352" w:author="Jonathan Hawkins" w:date="2020-05-07T15:26:00Z">
          <w:pPr>
            <w:pStyle w:val="MRAL1HangingIndent"/>
          </w:pPr>
        </w:pPrChange>
      </w:pPr>
      <w:del w:id="14353" w:author="Debbie Houldsworth" w:date="2020-05-13T07:09:00Z">
        <w:r w:rsidDel="00AA5153">
          <w:delText>32.2</w:delText>
        </w:r>
        <w:r w:rsidDel="00AA5153">
          <w:tab/>
          <w:delText>Each MPAS Provider shall ensure that it retains copies of all Messages sent and received in providing Services for at least 40 months after the Messages have been sent or received.</w:delText>
        </w:r>
      </w:del>
    </w:p>
    <w:p w14:paraId="3C58BC16" w14:textId="179E0A5F" w:rsidR="00FB7917" w:rsidDel="00AA5153" w:rsidRDefault="00FB7917">
      <w:pPr>
        <w:pStyle w:val="MRAL1HangingIndent"/>
        <w:outlineLvl w:val="0"/>
        <w:rPr>
          <w:del w:id="14354" w:author="Debbie Houldsworth" w:date="2020-05-13T07:09:00Z"/>
        </w:rPr>
        <w:pPrChange w:id="14355" w:author="Jonathan Hawkins" w:date="2020-05-07T15:26:00Z">
          <w:pPr>
            <w:pStyle w:val="MRAL1HangingIndent"/>
          </w:pPr>
        </w:pPrChange>
      </w:pPr>
      <w:del w:id="14356" w:author="Debbie Houldsworth" w:date="2020-05-13T07:09:00Z">
        <w:r w:rsidDel="00AA5153">
          <w:delText>32.3</w:delText>
        </w:r>
        <w:r w:rsidDel="00AA5153">
          <w:tab/>
          <w:delText>Each MPAS Provider shall ensure that BSCCo and the BSC Auditor has access at reasonable times and on reasonable notice to:</w:delText>
        </w:r>
      </w:del>
    </w:p>
    <w:p w14:paraId="33347C2C" w14:textId="6BD81563" w:rsidR="00FB7917" w:rsidDel="00AA5153" w:rsidRDefault="00FB7917">
      <w:pPr>
        <w:pStyle w:val="MRAL1HangingIndent"/>
        <w:outlineLvl w:val="0"/>
        <w:rPr>
          <w:del w:id="14357" w:author="Debbie Houldsworth" w:date="2020-05-13T07:09:00Z"/>
        </w:rPr>
        <w:pPrChange w:id="14358" w:author="Jonathan Hawkins" w:date="2020-05-07T15:26:00Z">
          <w:pPr>
            <w:pStyle w:val="MRAL2HangingIndent"/>
          </w:pPr>
        </w:pPrChange>
      </w:pPr>
      <w:del w:id="14359" w:author="Debbie Houldsworth" w:date="2020-05-13T07:09:00Z">
        <w:r w:rsidDel="00AA5153">
          <w:delText>32.3.1</w:delText>
        </w:r>
        <w:r w:rsidDel="00AA5153">
          <w:tab/>
          <w:delText>those records maintained by the MPAS Provider pursuant to Clause 32.1;</w:delText>
        </w:r>
      </w:del>
    </w:p>
    <w:p w14:paraId="7F8C7833" w14:textId="76D8EA5D" w:rsidR="00FB7917" w:rsidDel="00AA5153" w:rsidRDefault="00FB7917">
      <w:pPr>
        <w:pStyle w:val="MRAL1HangingIndent"/>
        <w:outlineLvl w:val="0"/>
        <w:rPr>
          <w:del w:id="14360" w:author="Debbie Houldsworth" w:date="2020-05-13T07:09:00Z"/>
        </w:rPr>
        <w:pPrChange w:id="14361" w:author="Jonathan Hawkins" w:date="2020-05-07T15:26:00Z">
          <w:pPr>
            <w:pStyle w:val="MRAL2HangingIndent"/>
          </w:pPr>
        </w:pPrChange>
      </w:pPr>
      <w:del w:id="14362" w:author="Debbie Houldsworth" w:date="2020-05-13T07:09:00Z">
        <w:r w:rsidDel="00AA5153">
          <w:delText>32.3.2</w:delText>
        </w:r>
        <w:r w:rsidDel="00AA5153">
          <w:tab/>
          <w:delText>any software, hardware, data or information held by the MPAS Provider or its agents where reasonably required by BSCCo or the BSC Auditor to fulfil its obligations under the BSC;</w:delText>
        </w:r>
      </w:del>
    </w:p>
    <w:p w14:paraId="4AEC4306" w14:textId="61A83B22" w:rsidR="00FB7917" w:rsidDel="00AA5153" w:rsidRDefault="00FB7917">
      <w:pPr>
        <w:pStyle w:val="MRAL1HangingIndent"/>
        <w:outlineLvl w:val="0"/>
        <w:rPr>
          <w:del w:id="14363" w:author="Debbie Houldsworth" w:date="2020-05-13T07:09:00Z"/>
        </w:rPr>
        <w:pPrChange w:id="14364" w:author="Jonathan Hawkins" w:date="2020-05-07T15:26:00Z">
          <w:pPr>
            <w:pStyle w:val="MRAL2HangingIndent"/>
          </w:pPr>
        </w:pPrChange>
      </w:pPr>
      <w:del w:id="14365" w:author="Debbie Houldsworth" w:date="2020-05-13T07:09:00Z">
        <w:r w:rsidDel="00AA5153">
          <w:delText>32.3.3</w:delText>
        </w:r>
        <w:r w:rsidDel="00AA5153">
          <w:tab/>
          <w:delText>the relevant parts of the MPAS Provider's premises; and</w:delText>
        </w:r>
      </w:del>
    </w:p>
    <w:p w14:paraId="64D418D1" w14:textId="775804C4" w:rsidR="00FB7917" w:rsidDel="00AA5153" w:rsidRDefault="00FB7917">
      <w:pPr>
        <w:pStyle w:val="MRAL1HangingIndent"/>
        <w:outlineLvl w:val="0"/>
        <w:rPr>
          <w:del w:id="14366" w:author="Debbie Houldsworth" w:date="2020-05-13T07:09:00Z"/>
        </w:rPr>
        <w:pPrChange w:id="14367" w:author="Jonathan Hawkins" w:date="2020-05-07T15:26:00Z">
          <w:pPr>
            <w:pStyle w:val="MRAL2HangingIndent"/>
          </w:pPr>
        </w:pPrChange>
      </w:pPr>
      <w:del w:id="14368" w:author="Debbie Houldsworth" w:date="2020-05-13T07:09:00Z">
        <w:r w:rsidDel="00AA5153">
          <w:delText>32.3.4</w:delText>
        </w:r>
        <w:r w:rsidDel="00AA5153">
          <w:tab/>
          <w:delText>relevant staff members of the MPAS Provider, for a reasonable length of time in any one year.</w:delText>
        </w:r>
      </w:del>
    </w:p>
    <w:p w14:paraId="37C8E963" w14:textId="1C2EFB7D" w:rsidR="00FB7917" w:rsidDel="00AA5153" w:rsidRDefault="00FB7917">
      <w:pPr>
        <w:pStyle w:val="MRAL1HangingIndent"/>
        <w:outlineLvl w:val="0"/>
        <w:rPr>
          <w:del w:id="14369" w:author="Debbie Houldsworth" w:date="2020-05-13T07:09:00Z"/>
        </w:rPr>
        <w:pPrChange w:id="14370" w:author="Jonathan Hawkins" w:date="2020-05-07T15:26:00Z">
          <w:pPr>
            <w:pStyle w:val="MRAL1HangingIndent"/>
          </w:pPr>
        </w:pPrChange>
      </w:pPr>
      <w:del w:id="14371" w:author="Debbie Houldsworth" w:date="2020-05-13T07:09:00Z">
        <w:r w:rsidDel="00AA5153">
          <w:delText>32.4</w:delText>
        </w:r>
        <w:r w:rsidDel="00AA5153">
          <w:tab/>
          <w:delText>On request by BSCCo, the BSC Auditor, each Supplier shall ensure that BSCCo, the BSC Auditor has access at reasonable times and on reasonable notice to:</w:delText>
        </w:r>
      </w:del>
    </w:p>
    <w:p w14:paraId="31AE3E2D" w14:textId="0DE5B60C" w:rsidR="00FB7917" w:rsidDel="00AA5153" w:rsidRDefault="00FB7917">
      <w:pPr>
        <w:pStyle w:val="MRAL1HangingIndent"/>
        <w:outlineLvl w:val="0"/>
        <w:rPr>
          <w:del w:id="14372" w:author="Debbie Houldsworth" w:date="2020-05-13T07:09:00Z"/>
        </w:rPr>
        <w:pPrChange w:id="14373" w:author="Jonathan Hawkins" w:date="2020-05-07T15:26:00Z">
          <w:pPr>
            <w:pStyle w:val="MRAL2HangingIndent"/>
          </w:pPr>
        </w:pPrChange>
      </w:pPr>
      <w:del w:id="14374" w:author="Debbie Houldsworth" w:date="2020-05-13T07:09:00Z">
        <w:r w:rsidDel="00AA5153">
          <w:delText>32.4.1</w:delText>
        </w:r>
        <w:r w:rsidDel="00AA5153">
          <w:tab/>
          <w:delText>any records, maintained by the Supplier in relation to any Metering Point for which it is or has been Registered;</w:delText>
        </w:r>
      </w:del>
    </w:p>
    <w:p w14:paraId="04941B91" w14:textId="4297549E" w:rsidR="00FB7917" w:rsidDel="00AA5153" w:rsidRDefault="00FB7917">
      <w:pPr>
        <w:pStyle w:val="MRAL1HangingIndent"/>
        <w:outlineLvl w:val="0"/>
        <w:rPr>
          <w:del w:id="14375" w:author="Debbie Houldsworth" w:date="2020-05-13T07:09:00Z"/>
        </w:rPr>
        <w:pPrChange w:id="14376" w:author="Jonathan Hawkins" w:date="2020-05-07T15:26:00Z">
          <w:pPr>
            <w:pStyle w:val="MRAL2HangingIndent"/>
          </w:pPr>
        </w:pPrChange>
      </w:pPr>
      <w:del w:id="14377" w:author="Debbie Houldsworth" w:date="2020-05-13T07:09:00Z">
        <w:r w:rsidDel="00AA5153">
          <w:delText>32.4.2</w:delText>
        </w:r>
        <w:r w:rsidDel="00AA5153">
          <w:tab/>
          <w:delText>any software, hardware, data or information held by the Supplier or its agents where reasonably required by BSCCo, the BSC Auditor to fulfil its obligations under the BSC;</w:delText>
        </w:r>
      </w:del>
    </w:p>
    <w:p w14:paraId="40F24DA3" w14:textId="4C88B9B5" w:rsidR="00FB7917" w:rsidDel="00AA5153" w:rsidRDefault="00FB7917">
      <w:pPr>
        <w:pStyle w:val="MRAL1HangingIndent"/>
        <w:outlineLvl w:val="0"/>
        <w:rPr>
          <w:del w:id="14378" w:author="Debbie Houldsworth" w:date="2020-05-13T07:09:00Z"/>
        </w:rPr>
        <w:pPrChange w:id="14379" w:author="Jonathan Hawkins" w:date="2020-05-07T15:26:00Z">
          <w:pPr>
            <w:pStyle w:val="MRAL2HangingIndent"/>
          </w:pPr>
        </w:pPrChange>
      </w:pPr>
      <w:del w:id="14380" w:author="Debbie Houldsworth" w:date="2020-05-13T07:09:00Z">
        <w:r w:rsidDel="00AA5153">
          <w:delText>32.4.3</w:delText>
        </w:r>
        <w:r w:rsidDel="00AA5153">
          <w:tab/>
          <w:delText>the relevant parts of the Supplier's premises; and</w:delText>
        </w:r>
      </w:del>
    </w:p>
    <w:p w14:paraId="2A993664" w14:textId="317C5577" w:rsidR="00FB7917" w:rsidDel="00AA5153" w:rsidRDefault="00FB7917">
      <w:pPr>
        <w:pStyle w:val="MRAL1HangingIndent"/>
        <w:outlineLvl w:val="0"/>
        <w:rPr>
          <w:del w:id="14381" w:author="Debbie Houldsworth" w:date="2020-05-13T07:09:00Z"/>
        </w:rPr>
        <w:pPrChange w:id="14382" w:author="Jonathan Hawkins" w:date="2020-05-07T15:26:00Z">
          <w:pPr>
            <w:pStyle w:val="MRAL2HangingIndent"/>
          </w:pPr>
        </w:pPrChange>
      </w:pPr>
      <w:del w:id="14383" w:author="Debbie Houldsworth" w:date="2020-05-13T07:09:00Z">
        <w:r w:rsidDel="00AA5153">
          <w:delText>32.4.4</w:delText>
        </w:r>
        <w:r w:rsidDel="00AA5153">
          <w:tab/>
          <w:delText>relevant staff members of the Supplier for a reasonable length of time in each year.</w:delText>
        </w:r>
      </w:del>
    </w:p>
    <w:p w14:paraId="52C85B71" w14:textId="38C45EBC" w:rsidR="00FB7917" w:rsidDel="00AA5153" w:rsidRDefault="00FB7917">
      <w:pPr>
        <w:pStyle w:val="MRAL1HangingIndent"/>
        <w:outlineLvl w:val="0"/>
        <w:rPr>
          <w:del w:id="14384" w:author="Debbie Houldsworth" w:date="2020-05-13T07:09:00Z"/>
        </w:rPr>
        <w:pPrChange w:id="14385" w:author="Jonathan Hawkins" w:date="2020-05-07T15:26:00Z">
          <w:pPr>
            <w:pStyle w:val="MRAL1HangingIndent"/>
          </w:pPr>
        </w:pPrChange>
      </w:pPr>
      <w:del w:id="14386" w:author="Debbie Houldsworth" w:date="2020-05-13T07:09:00Z">
        <w:r w:rsidDel="00AA5153">
          <w:delText>32.5</w:delText>
        </w:r>
        <w:r w:rsidDel="00AA5153">
          <w:tab/>
          <w:delText>Each MPAS Provider shall ensure that during the course of this Agreement its (or its Appointed MPAS Agent’s) MPAS Registration System complies with the requirements set out in Appendix 1 to Schedule 6.</w:delText>
        </w:r>
      </w:del>
    </w:p>
    <w:p w14:paraId="6B68D1F8" w14:textId="413F5AD6" w:rsidR="00FB7917" w:rsidDel="00AA5153" w:rsidRDefault="00FB7917">
      <w:pPr>
        <w:pStyle w:val="MRAL1HangingIndent"/>
        <w:outlineLvl w:val="0"/>
        <w:rPr>
          <w:del w:id="14387" w:author="Debbie Houldsworth" w:date="2020-05-13T07:09:00Z"/>
          <w:b/>
          <w:bCs/>
        </w:rPr>
        <w:pPrChange w:id="14388" w:author="Jonathan Hawkins" w:date="2020-05-07T15:26:00Z">
          <w:pPr>
            <w:pStyle w:val="MRAL1HangingIndent"/>
          </w:pPr>
        </w:pPrChange>
      </w:pPr>
      <w:del w:id="14389" w:author="Debbie Houldsworth" w:date="2020-05-13T07:09:00Z">
        <w:r w:rsidDel="00AA5153">
          <w:rPr>
            <w:b/>
            <w:bCs/>
          </w:rPr>
          <w:delText>42.</w:delText>
        </w:r>
        <w:r w:rsidDel="00AA5153">
          <w:rPr>
            <w:b/>
            <w:bCs/>
          </w:rPr>
          <w:tab/>
          <w:delText>CONTRACT MANAGEMENT</w:delText>
        </w:r>
      </w:del>
    </w:p>
    <w:p w14:paraId="2F4C01B8" w14:textId="2810E7C8" w:rsidR="00FB7917" w:rsidDel="00AA5153" w:rsidRDefault="00FB7917">
      <w:pPr>
        <w:pStyle w:val="MRAL1HangingIndent"/>
        <w:outlineLvl w:val="0"/>
        <w:rPr>
          <w:del w:id="14390" w:author="Debbie Houldsworth" w:date="2020-05-13T07:09:00Z"/>
        </w:rPr>
        <w:pPrChange w:id="14391" w:author="Jonathan Hawkins" w:date="2020-05-07T15:26:00Z">
          <w:pPr>
            <w:pStyle w:val="MRAL1HangingIndent"/>
          </w:pPr>
        </w:pPrChange>
      </w:pPr>
      <w:del w:id="14392" w:author="Debbie Houldsworth" w:date="2020-05-13T07:09:00Z">
        <w:r w:rsidDel="00AA5153">
          <w:delText>42.1</w:delText>
        </w:r>
        <w:r w:rsidDel="00AA5153">
          <w:tab/>
        </w:r>
      </w:del>
      <w:bookmarkStart w:id="14393" w:name="_Hlk40936682"/>
      <w:r>
        <w:t xml:space="preserve">Each party shall appoint an appropriate person (each a </w:t>
      </w:r>
      <w:r>
        <w:rPr>
          <w:b/>
          <w:bCs/>
        </w:rPr>
        <w:t>“Contract Manager”</w:t>
      </w:r>
      <w:r>
        <w:t xml:space="preserve"> and together the </w:t>
      </w:r>
      <w:r>
        <w:rPr>
          <w:b/>
          <w:bCs/>
        </w:rPr>
        <w:t>“Contract Managers”</w:t>
      </w:r>
      <w:r>
        <w:t>) to manage all matters arising under or in connection with this Agreement and to monitor the general operation of this Agreement</w:t>
      </w:r>
      <w:bookmarkEnd w:id="14393"/>
      <w:del w:id="14394" w:author="Debbie Houldsworth" w:date="2020-05-13T07:09:00Z">
        <w:r w:rsidDel="00AA5153">
          <w:delText>.</w:delText>
        </w:r>
      </w:del>
    </w:p>
    <w:p w14:paraId="11EAB59B" w14:textId="4E236718" w:rsidR="00FB7917" w:rsidDel="00AA5153" w:rsidRDefault="00FB7917">
      <w:pPr>
        <w:pStyle w:val="MRAL1HangingIndent"/>
        <w:outlineLvl w:val="0"/>
        <w:rPr>
          <w:del w:id="14395" w:author="Debbie Houldsworth" w:date="2020-05-13T07:09:00Z"/>
        </w:rPr>
        <w:pPrChange w:id="14396" w:author="Jonathan Hawkins" w:date="2020-05-07T15:26:00Z">
          <w:pPr>
            <w:pStyle w:val="MRAL1HangingIndent"/>
          </w:pPr>
        </w:pPrChange>
      </w:pPr>
      <w:del w:id="14397" w:author="Debbie Houldsworth" w:date="2020-05-13T07:09:00Z">
        <w:r w:rsidDel="00AA5153">
          <w:delText>42.2</w:delText>
        </w:r>
        <w:r w:rsidDel="00AA5153">
          <w:tab/>
          <w:delText>Each Contract Manager appointed by a party shall ensure that procedures are in place in respect of that party to ensure that there is adequate support for operations provided under this Agreement and timely resolution of problems that may occur including a point of contact to process and resolve such problems.</w:delText>
        </w:r>
      </w:del>
    </w:p>
    <w:p w14:paraId="7445B2E7" w14:textId="3F36E833" w:rsidR="00FB7917" w:rsidDel="00AA5153" w:rsidRDefault="00FB7917">
      <w:pPr>
        <w:pStyle w:val="MRAL1HangingIndent"/>
        <w:outlineLvl w:val="0"/>
        <w:rPr>
          <w:del w:id="14398" w:author="Debbie Houldsworth" w:date="2020-05-13T07:09:00Z"/>
        </w:rPr>
        <w:pPrChange w:id="14399" w:author="Jonathan Hawkins" w:date="2020-05-07T15:26:00Z">
          <w:pPr>
            <w:pStyle w:val="MRAL2HangingIndent"/>
          </w:pPr>
        </w:pPrChange>
      </w:pPr>
    </w:p>
    <w:p w14:paraId="30ED3F94" w14:textId="3CC7331B" w:rsidR="00FB7917" w:rsidDel="00AA5153" w:rsidRDefault="00FB7917">
      <w:pPr>
        <w:pStyle w:val="MRAL1HangingIndent"/>
        <w:outlineLvl w:val="0"/>
        <w:rPr>
          <w:del w:id="14400" w:author="Debbie Houldsworth" w:date="2020-05-13T07:09:00Z"/>
        </w:rPr>
        <w:pPrChange w:id="14401" w:author="Jonathan Hawkins" w:date="2020-05-07T15:26:00Z">
          <w:pPr>
            <w:pStyle w:val="MRAL1HangingIndent"/>
          </w:pPr>
        </w:pPrChange>
      </w:pPr>
      <w:del w:id="14402" w:author="Debbie Houldsworth" w:date="2020-05-13T07:09:00Z">
        <w:r w:rsidDel="00AA5153">
          <w:delText>42.4</w:delText>
        </w:r>
        <w:r w:rsidDel="00AA5153">
          <w:tab/>
          <w:delText>Each party shall notify the others in accordance with the provisions of Clause 47 of the name and contact details of the Contract Manager appointed by it for the purposes of this Agreement from time to time.</w:delText>
        </w:r>
      </w:del>
    </w:p>
    <w:p w14:paraId="18ACEDC1" w14:textId="0AC5D703" w:rsidR="00FB7917" w:rsidDel="00AA5153" w:rsidRDefault="00FB7917">
      <w:pPr>
        <w:pStyle w:val="MRAL1HangingIndent"/>
        <w:outlineLvl w:val="0"/>
        <w:rPr>
          <w:del w:id="14403" w:author="Debbie Houldsworth" w:date="2020-05-13T07:09:00Z"/>
          <w:b/>
          <w:bCs/>
        </w:rPr>
        <w:pPrChange w:id="14404" w:author="Jonathan Hawkins" w:date="2020-05-07T15:26:00Z">
          <w:pPr>
            <w:pStyle w:val="MRAL1HangingIndent"/>
          </w:pPr>
        </w:pPrChange>
      </w:pPr>
      <w:del w:id="14405" w:author="Debbie Houldsworth" w:date="2020-05-13T07:09:00Z">
        <w:r w:rsidDel="00AA5153">
          <w:rPr>
            <w:b/>
            <w:bCs/>
          </w:rPr>
          <w:delText>46.</w:delText>
        </w:r>
        <w:r w:rsidDel="00AA5153">
          <w:rPr>
            <w:b/>
            <w:bCs/>
          </w:rPr>
          <w:tab/>
          <w:delText>DATA TRANSFER</w:delText>
        </w:r>
      </w:del>
    </w:p>
    <w:p w14:paraId="3D29C88D" w14:textId="592A8861" w:rsidR="00FB7917" w:rsidDel="00AA5153" w:rsidRDefault="00FB7917">
      <w:pPr>
        <w:pStyle w:val="MRAL1HangingIndent"/>
        <w:outlineLvl w:val="0"/>
        <w:rPr>
          <w:del w:id="14406" w:author="Debbie Houldsworth" w:date="2020-05-13T07:09:00Z"/>
        </w:rPr>
        <w:pPrChange w:id="14407" w:author="Jonathan Hawkins" w:date="2020-05-07T15:26:00Z">
          <w:pPr>
            <w:pStyle w:val="MRAL1HangingIndent"/>
          </w:pPr>
        </w:pPrChange>
      </w:pPr>
      <w:del w:id="14408" w:author="Debbie Houldsworth" w:date="2020-05-13T07:09:00Z">
        <w:r w:rsidDel="00AA5153">
          <w:delText>46.1</w:delText>
        </w:r>
        <w:r w:rsidDel="00AA5153">
          <w:tab/>
          <w:delText>Where Schedule 3 specifies a Data Transfer Catalogue reference number in relation to any notice, request or other communication, such notice, request or communication shall be sent in the format and with the content described under such reference in the Data Transfer Catalogue, as amended from time to time, and shall be transmitted by the means specified in Schedule 3.</w:delText>
        </w:r>
      </w:del>
    </w:p>
    <w:p w14:paraId="06FF8EFC" w14:textId="5BBF77D1" w:rsidR="00FB7917" w:rsidDel="00AA5153" w:rsidRDefault="00FB7917">
      <w:pPr>
        <w:pStyle w:val="MRAL1HangingIndent"/>
        <w:outlineLvl w:val="0"/>
        <w:rPr>
          <w:del w:id="14409" w:author="Debbie Houldsworth" w:date="2020-05-13T07:09:00Z"/>
        </w:rPr>
        <w:pPrChange w:id="14410" w:author="Jonathan Hawkins" w:date="2020-05-07T15:26:00Z">
          <w:pPr>
            <w:pStyle w:val="MRAL1HangingIndent"/>
          </w:pPr>
        </w:pPrChange>
      </w:pPr>
      <w:del w:id="14411" w:author="Debbie Houldsworth" w:date="2020-05-13T07:09:00Z">
        <w:r w:rsidDel="00AA5153">
          <w:delText>46.2</w:delText>
        </w:r>
        <w:r w:rsidDel="00AA5153">
          <w:tab/>
          <w:delText>Nothing in this Agreement shall prevent any two parties from agreeing to the use of an alternative method of transmission for any communication between those two parties from that set out in Schedule 3, whereupon the terms of this Clause 46 shall not apply to that notice, request or other communication.</w:delText>
        </w:r>
      </w:del>
    </w:p>
    <w:p w14:paraId="151D1126" w14:textId="3D6E10A2" w:rsidR="00FB7917" w:rsidDel="00AA5153" w:rsidRDefault="00FB7917">
      <w:pPr>
        <w:pStyle w:val="MRAL1HangingIndent"/>
        <w:outlineLvl w:val="0"/>
        <w:rPr>
          <w:del w:id="14412" w:author="Debbie Houldsworth" w:date="2020-05-13T07:09:00Z"/>
        </w:rPr>
        <w:pPrChange w:id="14413" w:author="Jonathan Hawkins" w:date="2020-05-07T15:26:00Z">
          <w:pPr>
            <w:pStyle w:val="MRAL1HangingIndent"/>
          </w:pPr>
        </w:pPrChange>
      </w:pPr>
      <w:del w:id="14414" w:author="Debbie Houldsworth" w:date="2020-05-13T07:09:00Z">
        <w:r w:rsidDel="00AA5153">
          <w:delText>46.5</w:delText>
        </w:r>
        <w:r w:rsidDel="00AA5153">
          <w:tab/>
          <w:delText>Where any provision of this Agreement refers to receipt of a Message or notification by an MPAS Provider pursuant to Clauses 15.9, 15.13, 16.8, 16.15, 17.2, 20.5, 20.8, 20.10, 20.11, 21.1, 24.1, 24.5, 24.8 or 24.13 the date of such receipt shall be deemed to be the date on which it is received where such Message or notification is received prior to 18:00 hours on a Working Day.  Where such Message or notification is received at or after 18:00 hours on a Working Day, the date of receipt of such Message or notification shall be deemed to be the next Working Day.</w:delText>
        </w:r>
      </w:del>
    </w:p>
    <w:p w14:paraId="172789BE" w14:textId="0AF0FF9A" w:rsidR="00FB7917" w:rsidDel="00AA5153" w:rsidRDefault="00FB7917">
      <w:pPr>
        <w:pStyle w:val="MRAL1HangingIndent"/>
        <w:outlineLvl w:val="0"/>
        <w:rPr>
          <w:del w:id="14415" w:author="Debbie Houldsworth" w:date="2020-05-13T07:09:00Z"/>
        </w:rPr>
        <w:pPrChange w:id="14416" w:author="Jonathan Hawkins" w:date="2020-05-07T15:26:00Z">
          <w:pPr>
            <w:pStyle w:val="MRAL1HangingIndent"/>
          </w:pPr>
        </w:pPrChange>
      </w:pPr>
      <w:del w:id="14417" w:author="Debbie Houldsworth" w:date="2020-05-13T07:09:00Z">
        <w:r w:rsidDel="00AA5153">
          <w:delText>46.6</w:delText>
        </w:r>
        <w:r w:rsidDel="00AA5153">
          <w:tab/>
          <w:delText>If the Data Transfer Network or any relevant part of such network is at any time for any reason unavailable for the sending of Messages between any affected parties, then during the period of unavailability:</w:delText>
        </w:r>
      </w:del>
    </w:p>
    <w:p w14:paraId="62DBF492" w14:textId="76C27929" w:rsidR="00FB7917" w:rsidDel="00AA5153" w:rsidRDefault="00FB7917">
      <w:pPr>
        <w:pStyle w:val="MRAL1HangingIndent"/>
        <w:outlineLvl w:val="0"/>
        <w:rPr>
          <w:del w:id="14418" w:author="Debbie Houldsworth" w:date="2020-05-13T07:09:00Z"/>
        </w:rPr>
        <w:pPrChange w:id="14419" w:author="Jonathan Hawkins" w:date="2020-05-07T15:26:00Z">
          <w:pPr>
            <w:pStyle w:val="MRAL2HangingIndent"/>
          </w:pPr>
        </w:pPrChange>
      </w:pPr>
      <w:del w:id="14420" w:author="Debbie Houldsworth" w:date="2020-05-13T07:09:00Z">
        <w:r w:rsidDel="00AA5153">
          <w:delText>46.6.1</w:delText>
        </w:r>
        <w:r w:rsidDel="00AA5153">
          <w:tab/>
          <w:delText>the parties shall use a mutually agreed data transfer medium to send any notice, request or other communication that this Agreement would otherwise require to be sent via the Data Transfer Network and take reasonable steps to process any notices, requests or other communications received within their own systems as promptly as possible;</w:delText>
        </w:r>
      </w:del>
    </w:p>
    <w:p w14:paraId="2B4267DF" w14:textId="53082EE6" w:rsidR="00FB7917" w:rsidDel="00AA5153" w:rsidRDefault="00FB7917">
      <w:pPr>
        <w:pStyle w:val="MRAL1HangingIndent"/>
        <w:outlineLvl w:val="0"/>
        <w:rPr>
          <w:del w:id="14421" w:author="Debbie Houldsworth" w:date="2020-05-13T07:09:00Z"/>
        </w:rPr>
        <w:pPrChange w:id="14422" w:author="Jonathan Hawkins" w:date="2020-05-07T15:26:00Z">
          <w:pPr>
            <w:pStyle w:val="MRAL2HangingIndent"/>
          </w:pPr>
        </w:pPrChange>
      </w:pPr>
      <w:del w:id="14423" w:author="Debbie Houldsworth" w:date="2020-05-13T07:09:00Z">
        <w:r w:rsidDel="00AA5153">
          <w:delText>46.6.2</w:delText>
        </w:r>
        <w:r w:rsidDel="00AA5153">
          <w:tab/>
          <w:delText>where other means are used in accordance with Clause 46.6.1, the parties shall be relieved from any service levels set out in this Agreement relating to any affected notice, request or other communication (except to the extent that this Agreement expressly provides for alternative levels in such circumstances) but shall use their reasonable endeavours to send such notice request or other communication as soon as reasonably practicable; and</w:delText>
        </w:r>
      </w:del>
    </w:p>
    <w:p w14:paraId="2D979FE4" w14:textId="0D9156A1" w:rsidR="00FB7917" w:rsidDel="00AA5153" w:rsidRDefault="00FB7917">
      <w:pPr>
        <w:pStyle w:val="MRAL1HangingIndent"/>
        <w:outlineLvl w:val="0"/>
        <w:rPr>
          <w:del w:id="14424" w:author="Debbie Houldsworth" w:date="2020-05-13T07:09:00Z"/>
        </w:rPr>
        <w:pPrChange w:id="14425" w:author="Jonathan Hawkins" w:date="2020-05-07T15:26:00Z">
          <w:pPr>
            <w:pStyle w:val="MRAL2HangingIndent"/>
          </w:pPr>
        </w:pPrChange>
      </w:pPr>
      <w:del w:id="14426" w:author="Debbie Houldsworth" w:date="2020-05-13T07:09:00Z">
        <w:r w:rsidDel="00AA5153">
          <w:delText>46.6.3</w:delText>
        </w:r>
        <w:r w:rsidDel="00AA5153">
          <w:tab/>
          <w:delText>to the extent that no such other means are practicable given the nature of the communication and the surrounding circumstances, such unavailability of the Data Transfer Network shall be deemed (to the extent not caused by a breach by any party of the Data Transfer Service Agreement) to constitute a circumstance of Force Majeure for the purposes of this Agreement.</w:delText>
        </w:r>
      </w:del>
    </w:p>
    <w:p w14:paraId="2CDDCB6A" w14:textId="2CA90D53" w:rsidR="00FB7917" w:rsidDel="00AA5153" w:rsidRDefault="00FB7917">
      <w:pPr>
        <w:pStyle w:val="MRAL1HangingIndent"/>
        <w:outlineLvl w:val="0"/>
        <w:rPr>
          <w:del w:id="14427" w:author="Debbie Houldsworth" w:date="2020-05-13T07:09:00Z"/>
          <w:b/>
          <w:bCs/>
        </w:rPr>
        <w:pPrChange w:id="14428" w:author="Jonathan Hawkins" w:date="2020-05-07T15:26:00Z">
          <w:pPr>
            <w:pStyle w:val="MRAL1HangingIndent"/>
          </w:pPr>
        </w:pPrChange>
      </w:pPr>
      <w:del w:id="14429" w:author="Debbie Houldsworth" w:date="2020-05-13T07:09:00Z">
        <w:r w:rsidDel="00AA5153">
          <w:rPr>
            <w:b/>
            <w:bCs/>
          </w:rPr>
          <w:delText>48.</w:delText>
        </w:r>
        <w:r w:rsidDel="00AA5153">
          <w:rPr>
            <w:b/>
            <w:bCs/>
          </w:rPr>
          <w:tab/>
          <w:delText>ASSIGNMENT AND SUB-CONTRACTING</w:delText>
        </w:r>
      </w:del>
    </w:p>
    <w:p w14:paraId="53D17653" w14:textId="3E0B4504" w:rsidR="00FB7917" w:rsidDel="00AA5153" w:rsidRDefault="00FB7917">
      <w:pPr>
        <w:pStyle w:val="MRAL1HangingIndent"/>
        <w:outlineLvl w:val="0"/>
        <w:rPr>
          <w:del w:id="14430" w:author="Debbie Houldsworth" w:date="2020-05-13T07:09:00Z"/>
        </w:rPr>
        <w:pPrChange w:id="14431" w:author="Jonathan Hawkins" w:date="2020-05-07T15:26:00Z">
          <w:pPr>
            <w:pStyle w:val="MRAL1HangingIndent"/>
          </w:pPr>
        </w:pPrChange>
      </w:pPr>
      <w:del w:id="14432" w:author="Debbie Houldsworth" w:date="2020-05-13T07:09:00Z">
        <w:r w:rsidDel="00AA5153">
          <w:delText>48.1</w:delText>
        </w:r>
        <w:r w:rsidDel="00AA5153">
          <w:tab/>
          <w:delText>Subject to Clause 48.2, and except as provided elsewhere in this Agreement no party shall assign any of its rights under this Agreement without the prior written consent of all other parties to this Agreement, such consent not to be unreasonably withheld.</w:delText>
        </w:r>
      </w:del>
    </w:p>
    <w:p w14:paraId="25B53FAC" w14:textId="39062A6F" w:rsidR="00FB7917" w:rsidDel="00AA5153" w:rsidRDefault="00FB7917">
      <w:pPr>
        <w:pStyle w:val="MRAL1HangingIndent"/>
        <w:outlineLvl w:val="0"/>
        <w:rPr>
          <w:del w:id="14433" w:author="Debbie Houldsworth" w:date="2020-05-13T07:09:00Z"/>
          <w:b/>
          <w:bCs/>
          <w:i/>
        </w:rPr>
        <w:pPrChange w:id="14434" w:author="Jonathan Hawkins" w:date="2020-05-07T15:26:00Z">
          <w:pPr>
            <w:pStyle w:val="MRAL1HangingIndent"/>
          </w:pPr>
        </w:pPrChange>
      </w:pPr>
      <w:del w:id="14435" w:author="Debbie Houldsworth" w:date="2020-05-13T07:09:00Z">
        <w:r w:rsidDel="00AA5153">
          <w:rPr>
            <w:b/>
            <w:bCs/>
          </w:rPr>
          <w:delText>51.</w:delText>
        </w:r>
        <w:r w:rsidDel="00AA5153">
          <w:rPr>
            <w:b/>
            <w:bCs/>
          </w:rPr>
          <w:tab/>
          <w:delText xml:space="preserve">MPAS REGISTRATION SYSTEM TO CMRS TRANSFER </w:delText>
        </w:r>
      </w:del>
    </w:p>
    <w:p w14:paraId="35586414" w14:textId="3A9FBC9F" w:rsidR="00FB7917" w:rsidDel="00AA5153" w:rsidRDefault="00FB7917">
      <w:pPr>
        <w:pStyle w:val="MRAL1HangingIndent"/>
        <w:outlineLvl w:val="0"/>
        <w:rPr>
          <w:del w:id="14436" w:author="Debbie Houldsworth" w:date="2020-05-13T07:09:00Z"/>
        </w:rPr>
        <w:pPrChange w:id="14437" w:author="Jonathan Hawkins" w:date="2020-05-07T15:26:00Z">
          <w:pPr>
            <w:pStyle w:val="MRAL1HangingIndent"/>
          </w:pPr>
        </w:pPrChange>
      </w:pPr>
      <w:del w:id="14438" w:author="Debbie Houldsworth" w:date="2020-05-13T07:09:00Z">
        <w:r w:rsidDel="00AA5153">
          <w:delText>51.1</w:delText>
        </w:r>
        <w:r w:rsidDel="00AA5153">
          <w:tab/>
          <w:delText>When a Distribution Business receives a Transfer Application for transfer from its MPAS Registration System to CMRS, from the Transfer Co-ordinator it shall use reasonable endeavours to validate such application.  Such validation to check that all Metering Points associated with the Embedded Exemptable Generation Plant which are included in the application are eligible for Transfer and that any associated Metering Points which are not included in the application are registered on its MPAS Registration System. The Distribution Business shall provide the Transfer Co-ordinator with the result of such validation together with the identity of the Registered Supplier, the current Meter Operator Id and the current Data Collector Id in respect of each Metering Point included in the Transfer Application.</w:delText>
        </w:r>
      </w:del>
    </w:p>
    <w:p w14:paraId="1B042EC1" w14:textId="58C7F061" w:rsidR="00FB7917" w:rsidDel="00AA5153" w:rsidRDefault="00FB7917">
      <w:pPr>
        <w:pStyle w:val="MRAL1HangingIndent"/>
        <w:outlineLvl w:val="0"/>
        <w:rPr>
          <w:del w:id="14439" w:author="Debbie Houldsworth" w:date="2020-05-13T07:09:00Z"/>
        </w:rPr>
        <w:pPrChange w:id="14440" w:author="Jonathan Hawkins" w:date="2020-05-07T15:26:00Z">
          <w:pPr>
            <w:pStyle w:val="MRAL1HangingIndent"/>
          </w:pPr>
        </w:pPrChange>
      </w:pPr>
      <w:del w:id="14441" w:author="Debbie Houldsworth" w:date="2020-05-13T07:09:00Z">
        <w:r w:rsidDel="00AA5153">
          <w:delText>51.2</w:delText>
        </w:r>
        <w:r w:rsidDel="00AA5153">
          <w:tab/>
          <w:delText xml:space="preserve">The Transfer Co-ordinator shall notify the Distribution Business and the Registered Supplier if the Transfer Application has been accepted, together with the effective date of the Transfer (the </w:delText>
        </w:r>
        <w:r w:rsidDel="00AA5153">
          <w:rPr>
            <w:b/>
            <w:bCs/>
          </w:rPr>
          <w:delText>“Transfer Date”</w:delText>
        </w:r>
        <w:r w:rsidDel="00AA5153">
          <w:delText>); or its rejection.</w:delText>
        </w:r>
      </w:del>
    </w:p>
    <w:p w14:paraId="0A8273A4" w14:textId="7FB0767E" w:rsidR="00FB7917" w:rsidDel="00AA5153" w:rsidRDefault="00FB7917">
      <w:pPr>
        <w:pStyle w:val="MRAL1HangingIndent"/>
        <w:outlineLvl w:val="0"/>
        <w:rPr>
          <w:del w:id="14442" w:author="Debbie Houldsworth" w:date="2020-05-13T07:09:00Z"/>
        </w:rPr>
        <w:pPrChange w:id="14443" w:author="Jonathan Hawkins" w:date="2020-05-07T15:26:00Z">
          <w:pPr>
            <w:pStyle w:val="MRAL1HangingIndent"/>
          </w:pPr>
        </w:pPrChange>
      </w:pPr>
      <w:del w:id="14444" w:author="Debbie Houldsworth" w:date="2020-05-13T07:09:00Z">
        <w:r w:rsidDel="00AA5153">
          <w:delText>51.3</w:delText>
        </w:r>
        <w:r w:rsidDel="00AA5153">
          <w:tab/>
          <w:delText>When a Distribution Business receives notification of the Transfer Date it shall update any records held in accordance with Clause 53.1 to reflect the pending Transfer.</w:delText>
        </w:r>
      </w:del>
    </w:p>
    <w:p w14:paraId="499AFFAB" w14:textId="6F312CB9" w:rsidR="00FB7917" w:rsidDel="00AA5153" w:rsidRDefault="00FB7917">
      <w:pPr>
        <w:pStyle w:val="MRAL1HangingIndent"/>
        <w:outlineLvl w:val="0"/>
        <w:rPr>
          <w:del w:id="14445" w:author="Debbie Houldsworth" w:date="2020-05-13T07:09:00Z"/>
        </w:rPr>
        <w:pPrChange w:id="14446" w:author="Jonathan Hawkins" w:date="2020-05-07T15:26:00Z">
          <w:pPr>
            <w:pStyle w:val="MRAL1HangingIndent"/>
          </w:pPr>
        </w:pPrChange>
      </w:pPr>
      <w:del w:id="14447" w:author="Debbie Houldsworth" w:date="2020-05-13T07:09:00Z">
        <w:r w:rsidDel="00AA5153">
          <w:delText>51.4</w:delText>
        </w:r>
        <w:r w:rsidDel="00AA5153">
          <w:tab/>
          <w:delText>When the Registered Supplier receives notification of the Transfer Date it shall terminate its agents with the effective to date set to one day before the Transfer Date.</w:delText>
        </w:r>
      </w:del>
    </w:p>
    <w:p w14:paraId="5A4F1996" w14:textId="5F7C6450" w:rsidR="00FB7917" w:rsidDel="00AA5153" w:rsidRDefault="00FB7917">
      <w:pPr>
        <w:pStyle w:val="MRAL1HangingIndent"/>
        <w:outlineLvl w:val="0"/>
        <w:rPr>
          <w:del w:id="14448" w:author="Debbie Houldsworth" w:date="2020-05-13T07:09:00Z"/>
        </w:rPr>
        <w:pPrChange w:id="14449" w:author="Jonathan Hawkins" w:date="2020-05-07T15:26:00Z">
          <w:pPr>
            <w:pStyle w:val="MRAL1HangingIndent"/>
          </w:pPr>
        </w:pPrChange>
      </w:pPr>
      <w:del w:id="14450" w:author="Debbie Houldsworth" w:date="2020-05-13T07:09:00Z">
        <w:r w:rsidDel="00AA5153">
          <w:delText>51.5</w:delText>
        </w:r>
        <w:r w:rsidDel="00AA5153">
          <w:tab/>
          <w:delText>The Transfer Co-ordinator shall notify the Distribution Business and Registered Supplier that the Transfer from the MPAS Registration System to CMRS has been completed and shall confirm the actual Transfer Date.</w:delText>
        </w:r>
      </w:del>
    </w:p>
    <w:p w14:paraId="279580DC" w14:textId="749F6495" w:rsidR="00FB7917" w:rsidDel="00AA5153" w:rsidRDefault="00FB7917">
      <w:pPr>
        <w:pStyle w:val="MRAL1HangingIndent"/>
        <w:outlineLvl w:val="0"/>
        <w:rPr>
          <w:del w:id="14451" w:author="Debbie Houldsworth" w:date="2020-05-13T07:09:00Z"/>
        </w:rPr>
        <w:pPrChange w:id="14452" w:author="Jonathan Hawkins" w:date="2020-05-07T15:26:00Z">
          <w:pPr>
            <w:pStyle w:val="MRAL1HangingIndent"/>
          </w:pPr>
        </w:pPrChange>
      </w:pPr>
      <w:del w:id="14453" w:author="Debbie Houldsworth" w:date="2020-05-13T07:09:00Z">
        <w:r w:rsidDel="00AA5153">
          <w:delText>51.6</w:delText>
        </w:r>
        <w:r w:rsidDel="00AA5153">
          <w:tab/>
          <w:delText>The Distribution Business shall within 5 Working Days of the later of (i) the Transfer Date or (ii) confirmation from the Transfer Co-ordinator of a successful Transfer, send a De-Registration Notice in respect of the relevant Metering Point(s) to its MPAS Registration System requesting that the Disconnection Date be set to one day before the Transfer Date.</w:delText>
        </w:r>
      </w:del>
    </w:p>
    <w:p w14:paraId="2D7D4AF2" w14:textId="149B3279" w:rsidR="00FB7917" w:rsidDel="00AA5153" w:rsidRDefault="00FB7917">
      <w:pPr>
        <w:pStyle w:val="MRAL1HangingIndent"/>
        <w:outlineLvl w:val="0"/>
        <w:rPr>
          <w:del w:id="14454" w:author="Debbie Houldsworth" w:date="2020-05-13T07:09:00Z"/>
          <w:b/>
          <w:bCs/>
          <w:i/>
        </w:rPr>
        <w:pPrChange w:id="14455" w:author="Jonathan Hawkins" w:date="2020-05-07T15:26:00Z">
          <w:pPr>
            <w:pStyle w:val="MRAL1HangingIndent"/>
          </w:pPr>
        </w:pPrChange>
      </w:pPr>
      <w:del w:id="14456" w:author="Debbie Houldsworth" w:date="2020-05-13T07:09:00Z">
        <w:r w:rsidDel="00AA5153">
          <w:rPr>
            <w:b/>
            <w:bCs/>
          </w:rPr>
          <w:delText>52.</w:delText>
        </w:r>
        <w:r w:rsidDel="00AA5153">
          <w:rPr>
            <w:b/>
            <w:bCs/>
          </w:rPr>
          <w:tab/>
          <w:delText xml:space="preserve">CMRS TO MPAS REGISTRATION SYSTEM TRANSFER </w:delText>
        </w:r>
      </w:del>
    </w:p>
    <w:p w14:paraId="3AB0E348" w14:textId="459C5832" w:rsidR="00FB7917" w:rsidDel="00AA5153" w:rsidRDefault="00FB7917">
      <w:pPr>
        <w:pStyle w:val="MRAL1HangingIndent"/>
        <w:outlineLvl w:val="0"/>
        <w:rPr>
          <w:del w:id="14457" w:author="Debbie Houldsworth" w:date="2020-05-13T07:09:00Z"/>
        </w:rPr>
        <w:pPrChange w:id="14458" w:author="Jonathan Hawkins" w:date="2020-05-07T15:26:00Z">
          <w:pPr>
            <w:pStyle w:val="MRAL1HangingIndent"/>
          </w:pPr>
        </w:pPrChange>
      </w:pPr>
      <w:del w:id="14459" w:author="Debbie Houldsworth" w:date="2020-05-13T07:09:00Z">
        <w:r w:rsidDel="00AA5153">
          <w:delText>52.1</w:delText>
        </w:r>
        <w:r w:rsidDel="00AA5153">
          <w:tab/>
          <w:delText>If a Supplier wishes to submit an application for Registration for a Metering Point that is currently Registered in CMRS it shall send a Transfer Application to the Transfer Co-ordinator,</w:delText>
        </w:r>
      </w:del>
    </w:p>
    <w:p w14:paraId="2F0C11EE" w14:textId="2FF7CD30" w:rsidR="00FB7917" w:rsidDel="00AA5153" w:rsidRDefault="00FB7917">
      <w:pPr>
        <w:pStyle w:val="MRAL1HangingIndent"/>
        <w:outlineLvl w:val="0"/>
        <w:rPr>
          <w:del w:id="14460" w:author="Debbie Houldsworth" w:date="2020-05-13T07:09:00Z"/>
        </w:rPr>
        <w:pPrChange w:id="14461" w:author="Jonathan Hawkins" w:date="2020-05-07T15:26:00Z">
          <w:pPr>
            <w:pStyle w:val="MRAL1HangingIndent"/>
          </w:pPr>
        </w:pPrChange>
      </w:pPr>
      <w:del w:id="14462" w:author="Debbie Houldsworth" w:date="2020-05-13T07:09:00Z">
        <w:r w:rsidDel="00AA5153">
          <w:delText>52.2</w:delText>
        </w:r>
        <w:r w:rsidDel="00AA5153">
          <w:tab/>
          <w:delText>The Transfer Co-ordinator shall notify the Distribution Business of receipt of a Transfer Application.</w:delText>
        </w:r>
      </w:del>
    </w:p>
    <w:p w14:paraId="7D18A9F4" w14:textId="5C97869D" w:rsidR="00FB7917" w:rsidDel="00AA5153" w:rsidRDefault="00FB7917">
      <w:pPr>
        <w:pStyle w:val="MRAL1HangingIndent"/>
        <w:outlineLvl w:val="0"/>
        <w:rPr>
          <w:del w:id="14463" w:author="Debbie Houldsworth" w:date="2020-05-13T07:09:00Z"/>
        </w:rPr>
        <w:pPrChange w:id="14464" w:author="Jonathan Hawkins" w:date="2020-05-07T15:26:00Z">
          <w:pPr>
            <w:pStyle w:val="MRAL1HangingIndent"/>
          </w:pPr>
        </w:pPrChange>
      </w:pPr>
      <w:del w:id="14465" w:author="Debbie Houldsworth" w:date="2020-05-13T07:09:00Z">
        <w:r w:rsidDel="00AA5153">
          <w:delText>52.3</w:delText>
        </w:r>
        <w:r w:rsidDel="00AA5153">
          <w:tab/>
          <w:delText>When a Distribution Business receives a Transfer Application form from the Transfer Co-ordinator for a Transfer from CMRS to the MPAS Registration System, it shall use reasonable endeavours to validate such application.  Such validation to check that all Metering Points associated with the Embedded Exemptable Generation Plant which are included on the application are eligible for Transfer.  The Distribution Business shall provide the Transfer Co-ordinator with the result of its validation.</w:delText>
        </w:r>
      </w:del>
    </w:p>
    <w:p w14:paraId="363CF552" w14:textId="2CE41059" w:rsidR="00FB7917" w:rsidDel="00AA5153" w:rsidRDefault="00FB7917">
      <w:pPr>
        <w:pStyle w:val="MRAL1HangingIndent"/>
        <w:outlineLvl w:val="0"/>
        <w:rPr>
          <w:del w:id="14466" w:author="Debbie Houldsworth" w:date="2020-05-13T07:09:00Z"/>
        </w:rPr>
        <w:pPrChange w:id="14467" w:author="Jonathan Hawkins" w:date="2020-05-07T15:26:00Z">
          <w:pPr>
            <w:pStyle w:val="MRAL1HangingIndent"/>
          </w:pPr>
        </w:pPrChange>
      </w:pPr>
      <w:del w:id="14468" w:author="Debbie Houldsworth" w:date="2020-05-13T07:09:00Z">
        <w:r w:rsidDel="00AA5153">
          <w:delText>52.4</w:delText>
        </w:r>
        <w:r w:rsidDel="00AA5153">
          <w:tab/>
          <w:delText xml:space="preserve">The Transfer Co-ordinator shall notify the Distribution Business and the potential Supplier if the Transfer Application has been accepted, together with the Transfer Date; or its rejection.  </w:delText>
        </w:r>
      </w:del>
    </w:p>
    <w:p w14:paraId="5B9C120B" w14:textId="0DA225EE" w:rsidR="00FB7917" w:rsidDel="00AA5153" w:rsidRDefault="00FB7917">
      <w:pPr>
        <w:pStyle w:val="MRAL1HangingIndent"/>
        <w:outlineLvl w:val="0"/>
        <w:rPr>
          <w:del w:id="14469" w:author="Debbie Houldsworth" w:date="2020-05-13T07:09:00Z"/>
        </w:rPr>
        <w:pPrChange w:id="14470" w:author="Jonathan Hawkins" w:date="2020-05-07T15:26:00Z">
          <w:pPr>
            <w:pStyle w:val="MRAL1HangingIndent"/>
          </w:pPr>
        </w:pPrChange>
      </w:pPr>
      <w:del w:id="14471" w:author="Debbie Houldsworth" w:date="2020-05-13T07:09:00Z">
        <w:r w:rsidDel="00AA5153">
          <w:delText>52.5</w:delText>
        </w:r>
        <w:r w:rsidDel="00AA5153">
          <w:tab/>
          <w:delText xml:space="preserve">When a Distribution Business receives notification of the Transfer Date it shall enter a new Metering Point onto its MPAS Registration System in accordance with Clause 20.1 and shall update any records held in accordance with Clause 53.1 to reflect the new Transfer details. </w:delText>
        </w:r>
      </w:del>
    </w:p>
    <w:p w14:paraId="0D6D263D" w14:textId="2988F7B2" w:rsidR="00FB7917" w:rsidDel="00AA5153" w:rsidRDefault="00FB7917">
      <w:pPr>
        <w:pStyle w:val="MRAL1HangingIndent"/>
        <w:outlineLvl w:val="0"/>
        <w:rPr>
          <w:del w:id="14472" w:author="Debbie Houldsworth" w:date="2020-05-13T07:09:00Z"/>
        </w:rPr>
        <w:pPrChange w:id="14473" w:author="Jonathan Hawkins" w:date="2020-05-07T15:26:00Z">
          <w:pPr>
            <w:pStyle w:val="MRAL1HangingIndent"/>
          </w:pPr>
        </w:pPrChange>
      </w:pPr>
      <w:del w:id="14474" w:author="Debbie Houldsworth" w:date="2020-05-13T07:09:00Z">
        <w:r w:rsidDel="00AA5153">
          <w:delText>52.6</w:delText>
        </w:r>
        <w:r w:rsidDel="00AA5153">
          <w:tab/>
          <w:delText>The potential Supplier shall apply for Registration to the relevant MPAS Provider in respect of the Metering Point with a Supply Start Date equal to the Transfer Date.</w:delText>
        </w:r>
      </w:del>
    </w:p>
    <w:p w14:paraId="2F609767" w14:textId="4747A11D" w:rsidR="00FB7917" w:rsidDel="00AA5153" w:rsidRDefault="00FB7917">
      <w:pPr>
        <w:pStyle w:val="MRAL1HangingIndent"/>
        <w:outlineLvl w:val="0"/>
        <w:rPr>
          <w:del w:id="14475" w:author="Debbie Houldsworth" w:date="2020-05-13T07:09:00Z"/>
        </w:rPr>
        <w:pPrChange w:id="14476" w:author="Jonathan Hawkins" w:date="2020-05-07T15:26:00Z">
          <w:pPr>
            <w:pStyle w:val="MRAL1HangingIndent"/>
          </w:pPr>
        </w:pPrChange>
      </w:pPr>
      <w:del w:id="14477" w:author="Debbie Houldsworth" w:date="2020-05-13T07:09:00Z">
        <w:r w:rsidDel="00AA5153">
          <w:delText>52.7</w:delText>
        </w:r>
        <w:r w:rsidDel="00AA5153">
          <w:tab/>
          <w:delText>When the Supplier receives notification that the application for Registration has been accepted pursuant to Clause 15.9 it shall notify the Transfer Co-ordinator.</w:delText>
        </w:r>
      </w:del>
    </w:p>
    <w:p w14:paraId="279D0876" w14:textId="77C0882E" w:rsidR="00FB7917" w:rsidDel="00AA5153" w:rsidRDefault="00FB7917" w:rsidP="004F6088">
      <w:pPr>
        <w:pStyle w:val="MRAL1HangingIndent"/>
        <w:outlineLvl w:val="0"/>
        <w:rPr>
          <w:del w:id="14478" w:author="Debbie Houldsworth" w:date="2020-05-13T07:09:00Z"/>
          <w:b/>
          <w:bCs/>
          <w:sz w:val="28"/>
        </w:rPr>
      </w:pPr>
      <w:del w:id="14479" w:author="Debbie Houldsworth" w:date="2020-05-13T07:09:00Z">
        <w:r w:rsidDel="00AA5153">
          <w:rPr>
            <w:b/>
            <w:bCs/>
          </w:rPr>
          <w:delText>53.</w:delText>
        </w:r>
        <w:r w:rsidDel="00AA5153">
          <w:rPr>
            <w:b/>
            <w:bCs/>
          </w:rPr>
          <w:tab/>
          <w:delText>CHANGES TO EMBEDDED EXEMPTABLE GENERATION PLANT</w:delText>
        </w:r>
      </w:del>
    </w:p>
    <w:p w14:paraId="4E5A59A1" w14:textId="5DB09452" w:rsidR="00FB7917" w:rsidDel="00AA5153" w:rsidRDefault="00FB7917">
      <w:pPr>
        <w:pStyle w:val="MRAL1HangingIndent"/>
        <w:outlineLvl w:val="0"/>
        <w:rPr>
          <w:del w:id="14480" w:author="Debbie Houldsworth" w:date="2020-05-13T07:09:00Z"/>
        </w:rPr>
        <w:pPrChange w:id="14481" w:author="Jonathan Hawkins" w:date="2020-05-07T15:26:00Z">
          <w:pPr>
            <w:pStyle w:val="MRAL1HangingIndent"/>
          </w:pPr>
        </w:pPrChange>
      </w:pPr>
      <w:del w:id="14482" w:author="Debbie Houldsworth" w:date="2020-05-13T07:09:00Z">
        <w:r w:rsidDel="00AA5153">
          <w:delText>53.1</w:delText>
        </w:r>
        <w:r w:rsidDel="00AA5153">
          <w:tab/>
          <w:delText>Each Distribution Business shall keep a record of the data items for which it is stated to be responsible as Distribution Business in Schedule 2 in respect of Metering Points for each Embedded Exemptable Generation Plant in the relevant Distribution Business’s Distribution System.  Such record shall also include details of the Registration System in which the Metering Points are registered together with the effective dates of such registration and any previous registrations.  Where such Metering Points are, or have been, registered in CMRS the record shall include details of the CMRS Metering System Id.</w:delText>
        </w:r>
      </w:del>
    </w:p>
    <w:p w14:paraId="7B2D4941" w14:textId="3FCED6F1" w:rsidR="00FB7917" w:rsidDel="00AA5153" w:rsidRDefault="00FB7917">
      <w:pPr>
        <w:pStyle w:val="MRAL1HangingIndent"/>
        <w:outlineLvl w:val="0"/>
        <w:rPr>
          <w:del w:id="14483" w:author="Debbie Houldsworth" w:date="2020-05-13T07:09:00Z"/>
        </w:rPr>
        <w:pPrChange w:id="14484" w:author="Jonathan Hawkins" w:date="2020-05-07T15:26:00Z">
          <w:pPr>
            <w:pStyle w:val="MRAL1HangingIndent"/>
          </w:pPr>
        </w:pPrChange>
      </w:pPr>
      <w:del w:id="14485" w:author="Debbie Houldsworth" w:date="2020-05-13T07:09:00Z">
        <w:r w:rsidDel="00AA5153">
          <w:delText>53.2</w:delText>
        </w:r>
        <w:r w:rsidDel="00AA5153">
          <w:tab/>
          <w:delText>The Distribution Business shall provide information regarding the record held pursuant to Clause 53.1 in relation to an Embedded Exemptable Generation Plant when requested by the Transfer Co-ordinator or BSC Agent.</w:delText>
        </w:r>
      </w:del>
    </w:p>
    <w:p w14:paraId="136045AA" w14:textId="4C28D6E2" w:rsidR="00FB7917" w:rsidDel="00AA5153" w:rsidRDefault="00FB7917">
      <w:pPr>
        <w:pStyle w:val="MRAL1HangingIndent"/>
        <w:outlineLvl w:val="0"/>
        <w:rPr>
          <w:del w:id="14486" w:author="Debbie Houldsworth" w:date="2020-05-13T07:09:00Z"/>
        </w:rPr>
        <w:pPrChange w:id="14487" w:author="Jonathan Hawkins" w:date="2020-05-07T15:26:00Z">
          <w:pPr>
            <w:pStyle w:val="MRAL1HangingIndent"/>
          </w:pPr>
        </w:pPrChange>
      </w:pPr>
      <w:del w:id="14488" w:author="Debbie Houldsworth" w:date="2020-05-13T07:09:00Z">
        <w:r w:rsidDel="00AA5153">
          <w:delText>53.3</w:delText>
        </w:r>
        <w:r w:rsidDel="00AA5153">
          <w:tab/>
          <w:delText>Where the Distribution Business has received notification of:</w:delText>
        </w:r>
      </w:del>
    </w:p>
    <w:p w14:paraId="6F5D58C1" w14:textId="66AAA202" w:rsidR="00FB7917" w:rsidDel="00AA5153" w:rsidRDefault="00FB7917">
      <w:pPr>
        <w:pStyle w:val="MRAL1HangingIndent"/>
        <w:outlineLvl w:val="0"/>
        <w:rPr>
          <w:del w:id="14489" w:author="Debbie Houldsworth" w:date="2020-05-13T07:09:00Z"/>
        </w:rPr>
        <w:pPrChange w:id="14490" w:author="Jonathan Hawkins" w:date="2020-05-07T15:26:00Z">
          <w:pPr>
            <w:pStyle w:val="MRAL1HangingIndent"/>
          </w:pPr>
        </w:pPrChange>
      </w:pPr>
      <w:del w:id="14491" w:author="Debbie Houldsworth" w:date="2020-05-13T07:09:00Z">
        <w:r w:rsidDel="00AA5153">
          <w:delText>(A)</w:delText>
        </w:r>
        <w:r w:rsidDel="00AA5153">
          <w:tab/>
          <w:delText>a new connection in CMRS; or</w:delText>
        </w:r>
      </w:del>
    </w:p>
    <w:p w14:paraId="6B22E7AF" w14:textId="59FA7FFD" w:rsidR="00FB7917" w:rsidDel="00AA5153" w:rsidRDefault="00FB7917">
      <w:pPr>
        <w:pStyle w:val="MRAL1HangingIndent"/>
        <w:outlineLvl w:val="0"/>
        <w:rPr>
          <w:del w:id="14492" w:author="Debbie Houldsworth" w:date="2020-05-13T07:09:00Z"/>
        </w:rPr>
        <w:pPrChange w:id="14493" w:author="Jonathan Hawkins" w:date="2020-05-07T15:26:00Z">
          <w:pPr>
            <w:pStyle w:val="MRAL1HangingIndent"/>
          </w:pPr>
        </w:pPrChange>
      </w:pPr>
      <w:del w:id="14494" w:author="Debbie Houldsworth" w:date="2020-05-13T07:09:00Z">
        <w:r w:rsidDel="00AA5153">
          <w:delText>(B)</w:delText>
        </w:r>
        <w:r w:rsidDel="00AA5153">
          <w:tab/>
          <w:delText>a disconnection in CMRS; or</w:delText>
        </w:r>
      </w:del>
    </w:p>
    <w:p w14:paraId="351F2347" w14:textId="6DB97C05" w:rsidR="00FB7917" w:rsidDel="00AA5153" w:rsidRDefault="00FB7917">
      <w:pPr>
        <w:pStyle w:val="MRAL1HangingIndent"/>
        <w:outlineLvl w:val="0"/>
        <w:rPr>
          <w:del w:id="14495" w:author="Debbie Houldsworth" w:date="2020-05-13T07:09:00Z"/>
        </w:rPr>
        <w:pPrChange w:id="14496" w:author="Jonathan Hawkins" w:date="2020-05-07T15:26:00Z">
          <w:pPr>
            <w:pStyle w:val="MRAL1HangingIndent"/>
          </w:pPr>
        </w:pPrChange>
      </w:pPr>
      <w:del w:id="14497" w:author="Debbie Houldsworth" w:date="2020-05-13T07:09:00Z">
        <w:r w:rsidDel="00AA5153">
          <w:delText>(C)</w:delText>
        </w:r>
        <w:r w:rsidDel="00AA5153">
          <w:tab/>
          <w:delText>changes to the metering configuration for a plant registered in CMRS; or</w:delText>
        </w:r>
      </w:del>
    </w:p>
    <w:p w14:paraId="06993AA1" w14:textId="13E01397" w:rsidR="00FB7917" w:rsidDel="00AA5153" w:rsidRDefault="00FB7917">
      <w:pPr>
        <w:pStyle w:val="MRAL1HangingIndent"/>
        <w:outlineLvl w:val="0"/>
        <w:rPr>
          <w:del w:id="14498" w:author="Debbie Houldsworth" w:date="2020-05-13T07:09:00Z"/>
        </w:rPr>
        <w:pPrChange w:id="14499" w:author="Jonathan Hawkins" w:date="2020-05-07T15:26:00Z">
          <w:pPr>
            <w:pStyle w:val="MRAL1HangingIndent"/>
          </w:pPr>
        </w:pPrChange>
      </w:pPr>
      <w:del w:id="14500" w:author="Debbie Houldsworth" w:date="2020-05-13T07:09:00Z">
        <w:r w:rsidDel="00AA5153">
          <w:delText>(D)</w:delText>
        </w:r>
        <w:r w:rsidDel="00AA5153">
          <w:tab/>
          <w:delText>changes to the Metering Point Administration Data for an Embedded Exemptable Generation Plant Registered in the MPAS Registration System ;</w:delText>
        </w:r>
      </w:del>
    </w:p>
    <w:p w14:paraId="3F6AF22D" w14:textId="01FE911D" w:rsidR="00FB7917" w:rsidDel="00AA5153" w:rsidRDefault="00FB7917">
      <w:pPr>
        <w:pStyle w:val="MRAL1HangingIndent"/>
        <w:outlineLvl w:val="0"/>
        <w:rPr>
          <w:del w:id="14501" w:author="Debbie Houldsworth" w:date="2020-05-13T07:09:00Z"/>
        </w:rPr>
        <w:pPrChange w:id="14502" w:author="Jonathan Hawkins" w:date="2020-05-07T15:26:00Z">
          <w:pPr>
            <w:pStyle w:val="MRAL1HangingIndent"/>
          </w:pPr>
        </w:pPrChange>
      </w:pPr>
      <w:del w:id="14503" w:author="Debbie Houldsworth" w:date="2020-05-13T07:09:00Z">
        <w:r w:rsidDel="00AA5153">
          <w:delText>it shall update any records held in accordance with Clause 53.1 to reflect the change to the Metering Point.</w:delText>
        </w:r>
      </w:del>
    </w:p>
    <w:p w14:paraId="04D99153" w14:textId="191B76A5" w:rsidR="00FB7917" w:rsidDel="00AA5153" w:rsidRDefault="00FB7917">
      <w:pPr>
        <w:pStyle w:val="MRAL1HangingIndent"/>
        <w:outlineLvl w:val="0"/>
        <w:rPr>
          <w:del w:id="14504" w:author="Debbie Houldsworth" w:date="2020-05-13T07:09:00Z"/>
        </w:rPr>
        <w:pPrChange w:id="14505" w:author="Jonathan Hawkins" w:date="2020-05-07T15:26:00Z">
          <w:pPr>
            <w:pStyle w:val="MRAL1Numbered"/>
            <w:numPr>
              <w:ilvl w:val="0"/>
              <w:numId w:val="0"/>
            </w:numPr>
            <w:tabs>
              <w:tab w:val="clear" w:pos="851"/>
              <w:tab w:val="clear" w:pos="2160"/>
              <w:tab w:val="left" w:pos="709"/>
            </w:tabs>
            <w:ind w:left="709" w:firstLine="0"/>
          </w:pPr>
        </w:pPrChange>
      </w:pPr>
      <w:del w:id="14506" w:author="Debbie Houldsworth" w:date="2020-05-13T07:09:00Z">
        <w:r w:rsidDel="00AA5153">
          <w:delText>53.4</w:delText>
        </w:r>
        <w:r w:rsidDel="00AA5153">
          <w:tab/>
          <w:delText>Where a Distribution Business receives a request from the BSC Agent in relation to data items 8, 10, 14, 14A and 20 of Schedule 2 in respect of a Metering Point associated with Embedded Exemptable Generation Plant which is registered in its MPAS Registration System, it shall provide that information within 1 Working Day of receiving the request.</w:delText>
        </w:r>
      </w:del>
    </w:p>
    <w:p w14:paraId="29A8E2FD" w14:textId="77777777" w:rsidR="00FB7917" w:rsidRDefault="00FB7917">
      <w:pPr>
        <w:pStyle w:val="BodyText"/>
        <w:jc w:val="center"/>
        <w:rPr>
          <w:b/>
          <w:i/>
          <w:u w:val="single"/>
        </w:rPr>
        <w:sectPr w:rsidR="00FB7917">
          <w:pgSz w:w="11909" w:h="16834" w:code="9"/>
          <w:pgMar w:top="1440" w:right="1440" w:bottom="1440" w:left="1440" w:header="706" w:footer="706" w:gutter="0"/>
          <w:cols w:space="720"/>
          <w:docGrid w:linePitch="326"/>
        </w:sectPr>
      </w:pPr>
    </w:p>
    <w:p w14:paraId="4F18C27A" w14:textId="78EA80BC" w:rsidR="00FB7917" w:rsidRDefault="00FB7917">
      <w:pPr>
        <w:pStyle w:val="MRAL2NoHangingIndent"/>
        <w:outlineLvl w:val="0"/>
        <w:rPr>
          <w:i/>
          <w:u w:val="single"/>
        </w:rPr>
        <w:pPrChange w:id="14507" w:author="Debbie Houldsworth" w:date="2020-05-13T09:35:00Z">
          <w:pPr>
            <w:pStyle w:val="MRAScheduleHeading1"/>
          </w:pPr>
        </w:pPrChange>
      </w:pPr>
      <w:bookmarkStart w:id="14508" w:name="_Toc65570333"/>
      <w:bookmarkStart w:id="14509" w:name="_Toc65572043"/>
      <w:bookmarkStart w:id="14510" w:name="_Toc86826510"/>
      <w:bookmarkStart w:id="14511" w:name="_Toc40261303"/>
      <w:r w:rsidRPr="00AA5153">
        <w:rPr>
          <w:b/>
          <w:bCs/>
          <w:sz w:val="28"/>
          <w:szCs w:val="22"/>
          <w:rPrChange w:id="14512" w:author="Debbie Houldsworth" w:date="2020-05-13T07:09:00Z">
            <w:rPr/>
          </w:rPrChange>
        </w:rPr>
        <w:t>APPENDIX 1 TO SCHEDULE</w:t>
      </w:r>
      <w:r w:rsidRPr="00AA5153">
        <w:rPr>
          <w:sz w:val="28"/>
          <w:szCs w:val="22"/>
          <w:rPrChange w:id="14513" w:author="Debbie Houldsworth" w:date="2020-05-13T07:09:00Z">
            <w:rPr/>
          </w:rPrChange>
        </w:rPr>
        <w:t xml:space="preserve"> </w:t>
      </w:r>
      <w:r w:rsidRPr="00AA5153">
        <w:rPr>
          <w:b/>
          <w:bCs/>
          <w:sz w:val="28"/>
          <w:szCs w:val="22"/>
          <w:rPrChange w:id="14514" w:author="Debbie Houldsworth" w:date="2020-05-13T07:09:00Z">
            <w:rPr/>
          </w:rPrChange>
        </w:rPr>
        <w:t>6</w:t>
      </w:r>
      <w:bookmarkEnd w:id="14508"/>
      <w:bookmarkEnd w:id="14509"/>
      <w:bookmarkEnd w:id="14510"/>
      <w:ins w:id="14515" w:author="Debbie Houldsworth" w:date="2020-05-13T07:10:00Z">
        <w:r w:rsidR="00AA5153">
          <w:rPr>
            <w:b/>
            <w:bCs/>
            <w:sz w:val="28"/>
            <w:szCs w:val="22"/>
          </w:rPr>
          <w:t>: NOT USED</w:t>
        </w:r>
      </w:ins>
      <w:bookmarkEnd w:id="14511"/>
      <w:r>
        <w:t xml:space="preserve"> </w:t>
      </w:r>
      <w:del w:id="14516" w:author="Debbie Houldsworth" w:date="2020-05-12T16:56:00Z">
        <w:r w:rsidR="000B65BB" w:rsidDel="00A3021B">
          <w:fldChar w:fldCharType="begin"/>
        </w:r>
        <w:r w:rsidDel="00A3021B">
          <w:delInstrText>tc "APPENDIX 1 TO SCHEDULE 6" \f C \l 4</w:delInstrText>
        </w:r>
        <w:r w:rsidR="000B65BB" w:rsidDel="00A3021B">
          <w:fldChar w:fldCharType="end"/>
        </w:r>
      </w:del>
    </w:p>
    <w:p w14:paraId="03E98F80" w14:textId="526DF218" w:rsidR="00FB7917" w:rsidDel="0097060D" w:rsidRDefault="00FB7917">
      <w:pPr>
        <w:pStyle w:val="MRAScheduleHeading2"/>
        <w:rPr>
          <w:del w:id="14517" w:author="Debbie Houldsworth" w:date="2020-05-06T09:04:00Z"/>
        </w:rPr>
      </w:pPr>
      <w:bookmarkStart w:id="14518" w:name="_Toc65570334"/>
      <w:bookmarkStart w:id="14519" w:name="_Toc65572044"/>
      <w:bookmarkStart w:id="14520" w:name="_Toc86826511"/>
      <w:del w:id="14521" w:author="Debbie Houldsworth" w:date="2020-05-06T09:04:00Z">
        <w:r w:rsidDel="0097060D">
          <w:delText>Non-Functional Requirements</w:delText>
        </w:r>
        <w:bookmarkEnd w:id="14518"/>
        <w:bookmarkEnd w:id="14519"/>
        <w:bookmarkEnd w:id="14520"/>
      </w:del>
    </w:p>
    <w:p w14:paraId="3232D86C" w14:textId="3D29A96A" w:rsidR="00FB7917" w:rsidDel="00E452E2" w:rsidRDefault="00FB7917">
      <w:pPr>
        <w:pStyle w:val="MRAL1HangingIndent"/>
        <w:rPr>
          <w:del w:id="14522" w:author="Debbie Houldsworth" w:date="2020-05-07T10:51:00Z"/>
          <w:b/>
          <w:bCs/>
        </w:rPr>
      </w:pPr>
      <w:bookmarkStart w:id="14523" w:name="_Toc399857062"/>
      <w:bookmarkStart w:id="14524" w:name="_Toc403360828"/>
      <w:bookmarkStart w:id="14525" w:name="_Toc403360906"/>
      <w:bookmarkStart w:id="14526" w:name="_Toc403360965"/>
      <w:bookmarkStart w:id="14527" w:name="_Toc403361021"/>
      <w:bookmarkStart w:id="14528" w:name="_Toc403361478"/>
      <w:bookmarkStart w:id="14529" w:name="_Toc403371552"/>
      <w:bookmarkStart w:id="14530" w:name="_Toc403374945"/>
      <w:bookmarkStart w:id="14531" w:name="_Toc406000423"/>
      <w:bookmarkStart w:id="14532" w:name="_Toc407567815"/>
      <w:bookmarkStart w:id="14533" w:name="_Toc410813582"/>
      <w:bookmarkStart w:id="14534" w:name="_Toc413759189"/>
      <w:bookmarkStart w:id="14535" w:name="_Toc415033846"/>
      <w:bookmarkStart w:id="14536" w:name="_Toc415034577"/>
      <w:bookmarkStart w:id="14537" w:name="_Toc416508938"/>
      <w:bookmarkStart w:id="14538" w:name="_Toc63747175"/>
      <w:bookmarkStart w:id="14539" w:name="_Toc63747270"/>
      <w:del w:id="14540" w:author="Debbie Houldsworth" w:date="2020-05-07T10:51:00Z">
        <w:r w:rsidDel="00E452E2">
          <w:rPr>
            <w:b/>
            <w:bCs/>
          </w:rPr>
          <w:delText>1.</w:delText>
        </w:r>
        <w:r w:rsidDel="00E452E2">
          <w:rPr>
            <w:b/>
            <w:bCs/>
          </w:rPr>
          <w:tab/>
        </w:r>
      </w:del>
      <w:del w:id="14541" w:author="Debbie Houldsworth" w:date="2020-05-06T09:04:00Z">
        <w:r w:rsidDel="0097060D">
          <w:rPr>
            <w:b/>
            <w:bCs/>
          </w:rPr>
          <w:delText>ACCESS RESTRICTIONS</w:delText>
        </w:r>
      </w:del>
      <w:bookmarkEnd w:id="14523"/>
      <w:bookmarkEnd w:id="14524"/>
      <w:bookmarkEnd w:id="14525"/>
      <w:bookmarkEnd w:id="14526"/>
      <w:bookmarkEnd w:id="14527"/>
      <w:bookmarkEnd w:id="14528"/>
      <w:bookmarkEnd w:id="14529"/>
      <w:bookmarkEnd w:id="14530"/>
      <w:bookmarkEnd w:id="14531"/>
      <w:bookmarkEnd w:id="14532"/>
      <w:bookmarkEnd w:id="14533"/>
      <w:bookmarkEnd w:id="14534"/>
      <w:bookmarkEnd w:id="14535"/>
      <w:bookmarkEnd w:id="14536"/>
      <w:bookmarkEnd w:id="14537"/>
      <w:bookmarkEnd w:id="14538"/>
      <w:bookmarkEnd w:id="14539"/>
    </w:p>
    <w:p w14:paraId="63A5868B" w14:textId="58EDAF06" w:rsidR="00FB7917" w:rsidDel="0097060D" w:rsidRDefault="00FB7917">
      <w:pPr>
        <w:pStyle w:val="MRAScheduleHeading3"/>
        <w:rPr>
          <w:del w:id="14542" w:author="Debbie Houldsworth" w:date="2020-05-06T09:04:00Z"/>
        </w:rPr>
      </w:pPr>
      <w:bookmarkStart w:id="14543" w:name="_Toc65572045"/>
      <w:del w:id="14544" w:author="Debbie Houldsworth" w:date="2020-05-06T09:04:00Z">
        <w:r w:rsidDel="0097060D">
          <w:delText>Commercial Role Restrictions</w:delText>
        </w:r>
        <w:bookmarkEnd w:id="14543"/>
      </w:del>
    </w:p>
    <w:p w14:paraId="60275E22" w14:textId="52C4667F" w:rsidR="00FB7917" w:rsidDel="00E452E2" w:rsidRDefault="00FB7917">
      <w:pPr>
        <w:pStyle w:val="MRAL1HangingIndent"/>
        <w:rPr>
          <w:del w:id="14545" w:author="Debbie Houldsworth" w:date="2020-05-07T10:51:00Z"/>
        </w:rPr>
      </w:pPr>
      <w:del w:id="14546" w:author="Debbie Houldsworth" w:date="2020-05-07T10:51:00Z">
        <w:r w:rsidDel="00E452E2">
          <w:delText>1.1</w:delText>
        </w:r>
        <w:r w:rsidDel="00E452E2">
          <w:tab/>
        </w:r>
      </w:del>
      <w:del w:id="14547" w:author="Debbie Houldsworth" w:date="2020-05-06T09:04:00Z">
        <w:r w:rsidDel="0097060D">
          <w:delText>Subject to Clause 38, each MPAS Provider shall implement and maintain controls to ensure that the data held by its MPAS Registration System remains confidential.</w:delText>
        </w:r>
      </w:del>
    </w:p>
    <w:p w14:paraId="61531DCF" w14:textId="517E625E" w:rsidR="00FB7917" w:rsidDel="00E452E2" w:rsidRDefault="00FB7917">
      <w:pPr>
        <w:pStyle w:val="MRAL1HangingIndent"/>
        <w:rPr>
          <w:del w:id="14548" w:author="Debbie Houldsworth" w:date="2020-05-07T10:51:00Z"/>
        </w:rPr>
      </w:pPr>
      <w:del w:id="14549" w:author="Debbie Houldsworth" w:date="2020-05-07T10:51:00Z">
        <w:r w:rsidDel="00E452E2">
          <w:delText>1.2</w:delText>
        </w:r>
        <w:r w:rsidDel="00E452E2">
          <w:tab/>
        </w:r>
      </w:del>
      <w:del w:id="14550" w:author="Debbie Houldsworth" w:date="2020-05-06T09:04:00Z">
        <w:r w:rsidDel="0097060D">
          <w:delText>Subject to Clause 38, each MPAS Provider shall only permit access to such data to people whose job responsibilities include the operation, support or audit of its MPAS Registration System</w:delText>
        </w:r>
      </w:del>
      <w:del w:id="14551" w:author="Debbie Houldsworth" w:date="2020-05-07T10:51:00Z">
        <w:r w:rsidDel="00E452E2">
          <w:delText>.</w:delText>
        </w:r>
      </w:del>
    </w:p>
    <w:p w14:paraId="4CAB77C6" w14:textId="4746A574" w:rsidR="00FB7917" w:rsidDel="00E452E2" w:rsidRDefault="00FB7917">
      <w:pPr>
        <w:pStyle w:val="MRAL1HangingIndent"/>
        <w:rPr>
          <w:del w:id="14552" w:author="Debbie Houldsworth" w:date="2020-05-07T10:51:00Z"/>
        </w:rPr>
      </w:pPr>
      <w:del w:id="14553" w:author="Debbie Houldsworth" w:date="2020-05-07T10:51:00Z">
        <w:r w:rsidDel="00E452E2">
          <w:delText>1.3</w:delText>
        </w:r>
        <w:r w:rsidDel="00E452E2">
          <w:tab/>
        </w:r>
      </w:del>
      <w:del w:id="14554" w:author="Debbie Houldsworth" w:date="2020-05-06T09:04:00Z">
        <w:r w:rsidDel="0097060D">
          <w:delText>The provisions of paragraphs 1.1 to 1.2 of this Appendix 1 only relate to the MPAS Provider's obligations in relation to this Schedule 6.</w:delText>
        </w:r>
      </w:del>
    </w:p>
    <w:p w14:paraId="691EBE25" w14:textId="2991DDDE" w:rsidR="00FB7917" w:rsidDel="0097060D" w:rsidRDefault="00FB7917">
      <w:pPr>
        <w:pStyle w:val="MRAL1HangingIndent"/>
        <w:rPr>
          <w:del w:id="14555" w:author="Debbie Houldsworth" w:date="2020-05-06T09:04:00Z"/>
          <w:b/>
          <w:bCs/>
        </w:rPr>
      </w:pPr>
      <w:bookmarkStart w:id="14556" w:name="_Toc399857063"/>
      <w:bookmarkStart w:id="14557" w:name="_Toc403360829"/>
      <w:bookmarkStart w:id="14558" w:name="_Toc403360907"/>
      <w:bookmarkStart w:id="14559" w:name="_Toc403360966"/>
      <w:bookmarkStart w:id="14560" w:name="_Toc403361022"/>
      <w:bookmarkStart w:id="14561" w:name="_Toc403361479"/>
      <w:bookmarkStart w:id="14562" w:name="_Toc403371553"/>
      <w:bookmarkStart w:id="14563" w:name="_Toc403374946"/>
      <w:bookmarkStart w:id="14564" w:name="_Toc406000424"/>
      <w:bookmarkStart w:id="14565" w:name="_Toc407567816"/>
      <w:bookmarkStart w:id="14566" w:name="_Toc410813583"/>
      <w:bookmarkStart w:id="14567" w:name="_Toc413759190"/>
      <w:bookmarkStart w:id="14568" w:name="_Toc415033847"/>
      <w:bookmarkStart w:id="14569" w:name="_Toc415034578"/>
      <w:bookmarkStart w:id="14570" w:name="_Toc416508939"/>
      <w:bookmarkStart w:id="14571" w:name="_Toc63747176"/>
      <w:bookmarkStart w:id="14572" w:name="_Toc63747271"/>
      <w:del w:id="14573" w:author="Debbie Houldsworth" w:date="2020-05-07T10:51:00Z">
        <w:r w:rsidDel="00E452E2">
          <w:rPr>
            <w:b/>
            <w:bCs/>
          </w:rPr>
          <w:delText>2.</w:delText>
        </w:r>
        <w:r w:rsidDel="00E452E2">
          <w:rPr>
            <w:b/>
            <w:bCs/>
          </w:rPr>
          <w:tab/>
        </w:r>
      </w:del>
      <w:del w:id="14574" w:author="Debbie Houldsworth" w:date="2020-05-06T09:04:00Z">
        <w:r w:rsidDel="0097060D">
          <w:rPr>
            <w:b/>
            <w:bCs/>
          </w:rPr>
          <w:delText>RESTRICTIONS RELATING TO BOTH PHYSICAL AND SYSTEM ACCESS</w:delText>
        </w:r>
        <w:bookmarkEnd w:id="14556"/>
        <w:bookmarkEnd w:id="14557"/>
        <w:bookmarkEnd w:id="14558"/>
        <w:bookmarkEnd w:id="14559"/>
        <w:bookmarkEnd w:id="14560"/>
        <w:bookmarkEnd w:id="14561"/>
        <w:bookmarkEnd w:id="14562"/>
        <w:bookmarkEnd w:id="14563"/>
        <w:bookmarkEnd w:id="14564"/>
        <w:bookmarkEnd w:id="14565"/>
        <w:bookmarkEnd w:id="14566"/>
        <w:bookmarkEnd w:id="14567"/>
        <w:bookmarkEnd w:id="14568"/>
        <w:bookmarkEnd w:id="14569"/>
        <w:bookmarkEnd w:id="14570"/>
        <w:bookmarkEnd w:id="14571"/>
        <w:bookmarkEnd w:id="14572"/>
      </w:del>
    </w:p>
    <w:p w14:paraId="5B717BC3" w14:textId="12794A36" w:rsidR="00FB7917" w:rsidDel="0097060D" w:rsidRDefault="00FB7917">
      <w:pPr>
        <w:pStyle w:val="MRAL1HangingIndent"/>
        <w:rPr>
          <w:del w:id="14575" w:author="Debbie Houldsworth" w:date="2020-05-06T09:04:00Z"/>
        </w:rPr>
      </w:pPr>
      <w:del w:id="14576" w:author="Debbie Houldsworth" w:date="2020-05-07T10:51:00Z">
        <w:r w:rsidDel="00E452E2">
          <w:delText>2.1</w:delText>
        </w:r>
        <w:r w:rsidDel="00E452E2">
          <w:tab/>
        </w:r>
      </w:del>
      <w:del w:id="14577" w:author="Debbie Houldsworth" w:date="2020-05-06T09:04:00Z">
        <w:r w:rsidDel="0097060D">
          <w:delText>Each MPAS Provider shall implement and maintain controls within its MPAS Registration System to ensure that risk of intentional errors or fraud is minimised.</w:delText>
        </w:r>
      </w:del>
    </w:p>
    <w:p w14:paraId="2BA5DE61" w14:textId="48F99646" w:rsidR="00FB7917" w:rsidDel="0097060D" w:rsidRDefault="00FB7917" w:rsidP="0097060D">
      <w:pPr>
        <w:pStyle w:val="MRAL1HangingIndent"/>
        <w:rPr>
          <w:del w:id="14578" w:author="Debbie Houldsworth" w:date="2020-05-06T09:04:00Z"/>
        </w:rPr>
      </w:pPr>
      <w:del w:id="14579" w:author="Debbie Houldsworth" w:date="2020-05-07T10:51:00Z">
        <w:r w:rsidDel="00E452E2">
          <w:delText>2.2</w:delText>
        </w:r>
        <w:r w:rsidDel="00E452E2">
          <w:tab/>
        </w:r>
      </w:del>
      <w:del w:id="14580" w:author="Debbie Houldsworth" w:date="2020-05-06T09:04:00Z">
        <w:r w:rsidDel="0097060D">
          <w:delText>In order to meet the obligations stated in paragraph 2.1 to this Appendix 1, each MPAS Provider shall implement and maintain at least the following controls within its MPAS Registration System:</w:delText>
        </w:r>
      </w:del>
    </w:p>
    <w:p w14:paraId="1550F05B" w14:textId="3F1E692A" w:rsidR="00FB7917" w:rsidDel="0097060D" w:rsidRDefault="00FB7917" w:rsidP="0097060D">
      <w:pPr>
        <w:pStyle w:val="MRAL1HangingIndent"/>
        <w:rPr>
          <w:del w:id="14581" w:author="Debbie Houldsworth" w:date="2020-05-06T09:04:00Z"/>
        </w:rPr>
      </w:pPr>
      <w:del w:id="14582" w:author="Debbie Houldsworth" w:date="2020-05-06T09:04:00Z">
        <w:r w:rsidDel="0097060D">
          <w:delText>2.2.1</w:delText>
        </w:r>
        <w:r w:rsidDel="0097060D">
          <w:tab/>
          <w:delText>access restrictions to computer hardware such as terminals, cables, tapes and disk drives; and</w:delText>
        </w:r>
      </w:del>
    </w:p>
    <w:p w14:paraId="5D21809D" w14:textId="790D870B" w:rsidR="00FB7917" w:rsidDel="0097060D" w:rsidRDefault="00FB7917" w:rsidP="0097060D">
      <w:pPr>
        <w:pStyle w:val="MRAL1HangingIndent"/>
        <w:rPr>
          <w:del w:id="14583" w:author="Debbie Houldsworth" w:date="2020-05-06T09:04:00Z"/>
        </w:rPr>
      </w:pPr>
      <w:del w:id="14584" w:author="Debbie Houldsworth" w:date="2020-05-06T09:04:00Z">
        <w:r w:rsidDel="0097060D">
          <w:delText>2.2.2</w:delText>
        </w:r>
        <w:r w:rsidDel="0097060D">
          <w:tab/>
          <w:delText>access restrictions to software and data including systems level access, application level access, access to particular programs and the system output.</w:delText>
        </w:r>
      </w:del>
    </w:p>
    <w:p w14:paraId="694FF1A8" w14:textId="614D9F77" w:rsidR="00FB7917" w:rsidDel="0097060D" w:rsidRDefault="00FB7917">
      <w:pPr>
        <w:pStyle w:val="MRAL1HangingIndent"/>
        <w:rPr>
          <w:del w:id="14585" w:author="Debbie Houldsworth" w:date="2020-05-06T09:04:00Z"/>
        </w:rPr>
      </w:pPr>
      <w:del w:id="14586" w:author="Debbie Houldsworth" w:date="2020-05-07T10:51:00Z">
        <w:r w:rsidDel="00E452E2">
          <w:delText>2.3</w:delText>
        </w:r>
        <w:r w:rsidDel="00E452E2">
          <w:tab/>
        </w:r>
      </w:del>
      <w:del w:id="14587" w:author="Debbie Houldsworth" w:date="2020-05-06T09:04:00Z">
        <w:r w:rsidDel="0097060D">
          <w:delText>Each MPAS Provider shall implement and maintain the controls as stated in paragraph 2.1 and 2.2 to this Appendix 1 throughout the term of this Agreement, and shall ensure that these encompass system developers, system users, and any other relevant parties.</w:delText>
        </w:r>
      </w:del>
    </w:p>
    <w:p w14:paraId="3AF6A614" w14:textId="58B7ABE2" w:rsidR="00FB7917" w:rsidDel="0097060D" w:rsidRDefault="00FB7917" w:rsidP="0097060D">
      <w:pPr>
        <w:pStyle w:val="MRAL1HangingIndent"/>
        <w:rPr>
          <w:del w:id="14588" w:author="Debbie Houldsworth" w:date="2020-05-06T09:03:00Z"/>
        </w:rPr>
      </w:pPr>
      <w:del w:id="14589" w:author="Debbie Houldsworth" w:date="2020-05-07T10:51:00Z">
        <w:r w:rsidDel="00E452E2">
          <w:delText>2.4</w:delText>
        </w:r>
        <w:r w:rsidDel="00E452E2">
          <w:tab/>
        </w:r>
      </w:del>
      <w:del w:id="14590" w:author="Debbie Houldsworth" w:date="2020-05-06T09:03:00Z">
        <w:r w:rsidDel="0097060D">
          <w:delText>In order adequately to discharge its obligations under paragraph 2 to this Appendix 1 each MPAS Provider shall be expected to implement and maintain at least the following:</w:delText>
        </w:r>
      </w:del>
    </w:p>
    <w:p w14:paraId="234E2442" w14:textId="1C564530" w:rsidR="00FB7917" w:rsidDel="0097060D" w:rsidRDefault="00FB7917" w:rsidP="0097060D">
      <w:pPr>
        <w:pStyle w:val="MRAL1HangingIndent"/>
        <w:rPr>
          <w:del w:id="14591" w:author="Debbie Houldsworth" w:date="2020-05-06T09:03:00Z"/>
        </w:rPr>
      </w:pPr>
      <w:del w:id="14592" w:author="Debbie Houldsworth" w:date="2020-05-06T09:03:00Z">
        <w:r w:rsidDel="0097060D">
          <w:delText>2.4.1</w:delText>
        </w:r>
        <w:r w:rsidDel="0097060D">
          <w:tab/>
          <w:delText>a security policy, which shall be communicated to all relevant parties throughout the organisation and strongly endorsed by top management;</w:delText>
        </w:r>
      </w:del>
    </w:p>
    <w:p w14:paraId="07D1CD66" w14:textId="340C5EDD" w:rsidR="00FB7917" w:rsidDel="0097060D" w:rsidRDefault="00FB7917" w:rsidP="0097060D">
      <w:pPr>
        <w:pStyle w:val="MRAL1HangingIndent"/>
        <w:rPr>
          <w:del w:id="14593" w:author="Debbie Houldsworth" w:date="2020-05-06T09:03:00Z"/>
        </w:rPr>
      </w:pPr>
      <w:del w:id="14594" w:author="Debbie Houldsworth" w:date="2020-05-06T09:03:00Z">
        <w:r w:rsidDel="0097060D">
          <w:delText>2.4.2</w:delText>
        </w:r>
        <w:r w:rsidDel="0097060D">
          <w:tab/>
          <w:delText>procedures to ensure periodic reviews of security policy;</w:delText>
        </w:r>
      </w:del>
    </w:p>
    <w:p w14:paraId="16C1783B" w14:textId="5DEF6025" w:rsidR="00FB7917" w:rsidDel="0097060D" w:rsidRDefault="00FB7917" w:rsidP="0097060D">
      <w:pPr>
        <w:pStyle w:val="MRAL1HangingIndent"/>
        <w:rPr>
          <w:del w:id="14595" w:author="Debbie Houldsworth" w:date="2020-05-06T09:03:00Z"/>
        </w:rPr>
      </w:pPr>
      <w:del w:id="14596" w:author="Debbie Houldsworth" w:date="2020-05-06T09:03:00Z">
        <w:r w:rsidDel="0097060D">
          <w:delText>controls to ensure the clear ownership of data and all significant information assets, which include information, software, and physical assets.</w:delText>
        </w:r>
      </w:del>
    </w:p>
    <w:p w14:paraId="172E2F6D" w14:textId="1949D90B" w:rsidR="00FB7917" w:rsidDel="0097060D" w:rsidRDefault="00FB7917" w:rsidP="00BF69D4">
      <w:pPr>
        <w:pStyle w:val="MRAL1HangingIndent"/>
        <w:numPr>
          <w:ilvl w:val="1"/>
          <w:numId w:val="60"/>
        </w:numPr>
        <w:rPr>
          <w:del w:id="14597" w:author="Debbie Houldsworth" w:date="2020-05-06T09:03:00Z"/>
        </w:rPr>
      </w:pPr>
      <w:del w:id="14598" w:author="Debbie Houldsworth" w:date="2020-05-06T09:03:00Z">
        <w:r w:rsidDel="0097060D">
          <w:delText>Any MPAS Provider that complies with BS 7799 on Information Security Management shall be deemed to have achieved the required level of security for the purposes of this paragraph 2.</w:delText>
        </w:r>
      </w:del>
    </w:p>
    <w:p w14:paraId="61DE20B8" w14:textId="4118299A" w:rsidR="00BF69D4" w:rsidDel="00E452E2" w:rsidRDefault="00BF69D4" w:rsidP="00BF69D4">
      <w:pPr>
        <w:pStyle w:val="MRAL1HangingIndent"/>
        <w:rPr>
          <w:del w:id="14599" w:author="Debbie Houldsworth" w:date="2020-05-07T10:51:00Z"/>
        </w:rPr>
      </w:pPr>
    </w:p>
    <w:p w14:paraId="219A0E8F" w14:textId="35C86C55" w:rsidR="00FB7917" w:rsidDel="00E452E2" w:rsidRDefault="00FB7917">
      <w:pPr>
        <w:pStyle w:val="MRAL1HangingIndent"/>
        <w:rPr>
          <w:del w:id="14600" w:author="Debbie Houldsworth" w:date="2020-05-07T10:51:00Z"/>
          <w:b/>
          <w:bCs/>
        </w:rPr>
      </w:pPr>
      <w:bookmarkStart w:id="14601" w:name="_Toc399857064"/>
      <w:bookmarkStart w:id="14602" w:name="_Toc403360830"/>
      <w:bookmarkStart w:id="14603" w:name="_Toc403360908"/>
      <w:bookmarkStart w:id="14604" w:name="_Toc403360967"/>
      <w:bookmarkStart w:id="14605" w:name="_Toc403361023"/>
      <w:bookmarkStart w:id="14606" w:name="_Toc403361480"/>
      <w:bookmarkStart w:id="14607" w:name="_Toc403371554"/>
      <w:bookmarkStart w:id="14608" w:name="_Toc403374947"/>
      <w:bookmarkStart w:id="14609" w:name="_Toc406000425"/>
      <w:bookmarkStart w:id="14610" w:name="_Toc407567817"/>
      <w:bookmarkStart w:id="14611" w:name="_Toc410813584"/>
      <w:bookmarkStart w:id="14612" w:name="_Toc413759191"/>
      <w:bookmarkStart w:id="14613" w:name="_Toc415033848"/>
      <w:bookmarkStart w:id="14614" w:name="_Toc415034579"/>
      <w:bookmarkStart w:id="14615" w:name="_Toc416508940"/>
      <w:bookmarkStart w:id="14616" w:name="_Toc63747177"/>
      <w:bookmarkStart w:id="14617" w:name="_Toc63747272"/>
      <w:del w:id="14618" w:author="Debbie Houldsworth" w:date="2020-05-07T10:51:00Z">
        <w:r w:rsidDel="00E452E2">
          <w:rPr>
            <w:b/>
            <w:bCs/>
          </w:rPr>
          <w:delText>3.</w:delText>
        </w:r>
        <w:r w:rsidDel="00E452E2">
          <w:rPr>
            <w:b/>
            <w:bCs/>
          </w:rPr>
          <w:tab/>
        </w:r>
      </w:del>
      <w:del w:id="14619" w:author="Debbie Houldsworth" w:date="2020-05-06T09:03:00Z">
        <w:r w:rsidDel="0097060D">
          <w:rPr>
            <w:b/>
            <w:bCs/>
          </w:rPr>
          <w:delText>PHYSICAL ACCESS RESTRICTIONS</w:delText>
        </w:r>
      </w:del>
      <w:bookmarkEnd w:id="14601"/>
      <w:bookmarkEnd w:id="14602"/>
      <w:bookmarkEnd w:id="14603"/>
      <w:bookmarkEnd w:id="14604"/>
      <w:bookmarkEnd w:id="14605"/>
      <w:bookmarkEnd w:id="14606"/>
      <w:bookmarkEnd w:id="14607"/>
      <w:bookmarkEnd w:id="14608"/>
      <w:bookmarkEnd w:id="14609"/>
      <w:bookmarkEnd w:id="14610"/>
      <w:bookmarkEnd w:id="14611"/>
      <w:bookmarkEnd w:id="14612"/>
      <w:bookmarkEnd w:id="14613"/>
      <w:bookmarkEnd w:id="14614"/>
      <w:bookmarkEnd w:id="14615"/>
      <w:bookmarkEnd w:id="14616"/>
      <w:bookmarkEnd w:id="14617"/>
    </w:p>
    <w:p w14:paraId="2E2D4404" w14:textId="02ABD2BB" w:rsidR="00FB7917" w:rsidDel="0097060D" w:rsidRDefault="00FB7917">
      <w:pPr>
        <w:pStyle w:val="MRAL1HangingIndent"/>
        <w:rPr>
          <w:del w:id="14620" w:author="Debbie Houldsworth" w:date="2020-05-06T09:03:00Z"/>
        </w:rPr>
      </w:pPr>
      <w:del w:id="14621" w:author="Debbie Houldsworth" w:date="2020-05-07T10:51:00Z">
        <w:r w:rsidDel="00E452E2">
          <w:delText>3.1</w:delText>
        </w:r>
        <w:r w:rsidDel="00E452E2">
          <w:tab/>
        </w:r>
      </w:del>
      <w:del w:id="14622" w:author="Debbie Houldsworth" w:date="2020-05-06T09:03:00Z">
        <w:r w:rsidDel="0097060D">
          <w:delText>Each MPAS Provider shall appropriately restrict access to hardware, including terminals, disk drives, cables, and tapes relevant to its MPAS Registration System.</w:delText>
        </w:r>
      </w:del>
    </w:p>
    <w:p w14:paraId="19970C8C" w14:textId="25B1606C" w:rsidR="00FB7917" w:rsidDel="0097060D" w:rsidRDefault="00FB7917">
      <w:pPr>
        <w:pStyle w:val="MRAL1HangingIndent"/>
        <w:rPr>
          <w:del w:id="14623" w:author="Debbie Houldsworth" w:date="2020-05-06T09:03:00Z"/>
        </w:rPr>
      </w:pPr>
      <w:del w:id="14624" w:author="Debbie Houldsworth" w:date="2020-05-07T10:51:00Z">
        <w:r w:rsidDel="00E452E2">
          <w:delText>3.2</w:delText>
        </w:r>
        <w:r w:rsidDel="00E452E2">
          <w:tab/>
        </w:r>
      </w:del>
      <w:del w:id="14625" w:author="Debbie Houldsworth" w:date="2020-05-06T09:03:00Z">
        <w:r w:rsidDel="0097060D">
          <w:delText>Each MPAS Provider shall monitor the security of hardware relevant to its MPAS Registration System.</w:delText>
        </w:r>
      </w:del>
    </w:p>
    <w:p w14:paraId="52C90816" w14:textId="6FB773D7" w:rsidR="00FB7917" w:rsidDel="0097060D" w:rsidRDefault="00FB7917" w:rsidP="0097060D">
      <w:pPr>
        <w:pStyle w:val="MRAL1HangingIndent"/>
        <w:rPr>
          <w:del w:id="14626" w:author="Debbie Houldsworth" w:date="2020-05-06T09:03:00Z"/>
        </w:rPr>
      </w:pPr>
      <w:del w:id="14627" w:author="Debbie Houldsworth" w:date="2020-05-07T10:51:00Z">
        <w:r w:rsidDel="00E452E2">
          <w:delText>3.3</w:delText>
        </w:r>
        <w:r w:rsidDel="00E452E2">
          <w:tab/>
        </w:r>
      </w:del>
      <w:del w:id="14628" w:author="Debbie Houldsworth" w:date="2020-05-06T09:03:00Z">
        <w:r w:rsidDel="0097060D">
          <w:delText>In order to comply with paragraph 3.1 to this Appendix 1, each MPAS Provider shall implement and maintain at least the following controls to its MPAS Registration System:</w:delText>
        </w:r>
      </w:del>
    </w:p>
    <w:p w14:paraId="05481ACC" w14:textId="2455DAF7" w:rsidR="00FB7917" w:rsidDel="0097060D" w:rsidRDefault="00FB7917" w:rsidP="0097060D">
      <w:pPr>
        <w:pStyle w:val="MRAL1HangingIndent"/>
        <w:rPr>
          <w:del w:id="14629" w:author="Debbie Houldsworth" w:date="2020-05-06T09:03:00Z"/>
        </w:rPr>
      </w:pPr>
      <w:del w:id="14630" w:author="Debbie Houldsworth" w:date="2020-05-06T09:03:00Z">
        <w:r w:rsidDel="0097060D">
          <w:delText>3.3.1</w:delText>
        </w:r>
        <w:r w:rsidDel="0097060D">
          <w:tab/>
          <w:delText>locking computer rooms containing hardware relating to its MPAS Registration System;</w:delText>
        </w:r>
      </w:del>
    </w:p>
    <w:p w14:paraId="3A38BFAE" w14:textId="063D0EDB" w:rsidR="00FB7917" w:rsidDel="0097060D" w:rsidRDefault="00FB7917" w:rsidP="0097060D">
      <w:pPr>
        <w:pStyle w:val="MRAL1HangingIndent"/>
        <w:rPr>
          <w:del w:id="14631" w:author="Debbie Houldsworth" w:date="2020-05-06T09:03:00Z"/>
        </w:rPr>
      </w:pPr>
      <w:del w:id="14632" w:author="Debbie Houldsworth" w:date="2020-05-06T09:03:00Z">
        <w:r w:rsidDel="0097060D">
          <w:delText>3.3.2</w:delText>
        </w:r>
        <w:r w:rsidDel="0097060D">
          <w:tab/>
          <w:delText>restricting access to buildings containing computer equipment relating to its MPAS Registration System;</w:delText>
        </w:r>
      </w:del>
    </w:p>
    <w:p w14:paraId="2E1E3933" w14:textId="22174A48" w:rsidR="00FB7917" w:rsidDel="00E452E2" w:rsidRDefault="00FB7917" w:rsidP="0097060D">
      <w:pPr>
        <w:pStyle w:val="MRAL1HangingIndent"/>
        <w:rPr>
          <w:del w:id="14633" w:author="Debbie Houldsworth" w:date="2020-05-07T10:51:00Z"/>
        </w:rPr>
      </w:pPr>
      <w:del w:id="14634" w:author="Debbie Houldsworth" w:date="2020-05-06T09:03:00Z">
        <w:r w:rsidDel="0097060D">
          <w:delText>3.3.3</w:delText>
        </w:r>
        <w:r w:rsidDel="0097060D">
          <w:tab/>
          <w:delText>restricting access to documentation relating to the movements of computer hardware relevant to its MPAS Registration System</w:delText>
        </w:r>
      </w:del>
      <w:del w:id="14635" w:author="Debbie Houldsworth" w:date="2020-05-07T10:51:00Z">
        <w:r w:rsidDel="00E452E2">
          <w:delText>.</w:delText>
        </w:r>
      </w:del>
    </w:p>
    <w:p w14:paraId="58851BD6" w14:textId="44EBE252" w:rsidR="00FB7917" w:rsidDel="00E452E2" w:rsidRDefault="00FB7917">
      <w:pPr>
        <w:pStyle w:val="MRAL1HangingIndent"/>
        <w:rPr>
          <w:del w:id="14636" w:author="Debbie Houldsworth" w:date="2020-05-07T10:51:00Z"/>
          <w:b/>
          <w:bCs/>
        </w:rPr>
      </w:pPr>
      <w:bookmarkStart w:id="14637" w:name="_Toc399857065"/>
      <w:bookmarkStart w:id="14638" w:name="_Toc403360831"/>
      <w:bookmarkStart w:id="14639" w:name="_Toc403360909"/>
      <w:bookmarkStart w:id="14640" w:name="_Toc403360968"/>
      <w:bookmarkStart w:id="14641" w:name="_Toc403361024"/>
      <w:bookmarkStart w:id="14642" w:name="_Toc403361481"/>
      <w:bookmarkStart w:id="14643" w:name="_Toc403371555"/>
      <w:bookmarkStart w:id="14644" w:name="_Toc403374948"/>
      <w:bookmarkStart w:id="14645" w:name="_Toc406000426"/>
      <w:bookmarkStart w:id="14646" w:name="_Toc407567818"/>
      <w:bookmarkStart w:id="14647" w:name="_Toc410813585"/>
      <w:bookmarkStart w:id="14648" w:name="_Toc413759192"/>
      <w:bookmarkStart w:id="14649" w:name="_Toc415033849"/>
      <w:bookmarkStart w:id="14650" w:name="_Toc415034580"/>
      <w:bookmarkStart w:id="14651" w:name="_Toc416508941"/>
      <w:bookmarkStart w:id="14652" w:name="_Toc63747178"/>
      <w:bookmarkStart w:id="14653" w:name="_Toc63747273"/>
      <w:del w:id="14654" w:author="Debbie Houldsworth" w:date="2020-05-07T10:51:00Z">
        <w:r w:rsidDel="00E452E2">
          <w:rPr>
            <w:b/>
            <w:bCs/>
          </w:rPr>
          <w:delText>4.</w:delText>
        </w:r>
        <w:r w:rsidDel="00E452E2">
          <w:rPr>
            <w:b/>
            <w:bCs/>
          </w:rPr>
          <w:tab/>
        </w:r>
      </w:del>
      <w:del w:id="14655" w:author="Debbie Houldsworth" w:date="2020-05-06T09:03:00Z">
        <w:r w:rsidDel="0097060D">
          <w:rPr>
            <w:b/>
            <w:bCs/>
          </w:rPr>
          <w:delText>SYSTEM ACCESS RESTRICTIONS</w:delText>
        </w:r>
      </w:del>
      <w:bookmarkEnd w:id="14637"/>
      <w:bookmarkEnd w:id="14638"/>
      <w:bookmarkEnd w:id="14639"/>
      <w:bookmarkEnd w:id="14640"/>
      <w:bookmarkEnd w:id="14641"/>
      <w:bookmarkEnd w:id="14642"/>
      <w:bookmarkEnd w:id="14643"/>
      <w:bookmarkEnd w:id="14644"/>
      <w:bookmarkEnd w:id="14645"/>
      <w:bookmarkEnd w:id="14646"/>
      <w:bookmarkEnd w:id="14647"/>
      <w:bookmarkEnd w:id="14648"/>
      <w:bookmarkEnd w:id="14649"/>
      <w:bookmarkEnd w:id="14650"/>
      <w:bookmarkEnd w:id="14651"/>
      <w:bookmarkEnd w:id="14652"/>
      <w:bookmarkEnd w:id="14653"/>
    </w:p>
    <w:p w14:paraId="0589D76F" w14:textId="497B2243" w:rsidR="00FB7917" w:rsidDel="00E452E2" w:rsidRDefault="00FB7917">
      <w:pPr>
        <w:pStyle w:val="MRAL1HangingIndent"/>
        <w:rPr>
          <w:del w:id="14656" w:author="Debbie Houldsworth" w:date="2020-05-07T10:51:00Z"/>
        </w:rPr>
      </w:pPr>
      <w:del w:id="14657" w:author="Debbie Houldsworth" w:date="2020-05-07T10:51:00Z">
        <w:r w:rsidDel="00E452E2">
          <w:delText>4.1</w:delText>
        </w:r>
        <w:r w:rsidDel="00E452E2">
          <w:tab/>
        </w:r>
      </w:del>
      <w:del w:id="14658" w:author="Debbie Houldsworth" w:date="2020-05-06T09:03:00Z">
        <w:r w:rsidDel="0097060D">
          <w:delText>Each MPAS Provider shall appropriately restrict access to software and data relating to its MPAS Registration System, including restricting systems level access (both locally or remotely), application level access, and access to particular programs using effective passwords.</w:delText>
        </w:r>
      </w:del>
    </w:p>
    <w:p w14:paraId="141A6603" w14:textId="102970E0" w:rsidR="00FB7917" w:rsidDel="00E452E2" w:rsidRDefault="00FB7917">
      <w:pPr>
        <w:pStyle w:val="MRAL1HangingIndent"/>
        <w:rPr>
          <w:del w:id="14659" w:author="Debbie Houldsworth" w:date="2020-05-07T10:51:00Z"/>
        </w:rPr>
      </w:pPr>
      <w:del w:id="14660" w:author="Debbie Houldsworth" w:date="2020-05-07T10:51:00Z">
        <w:r w:rsidDel="00E452E2">
          <w:delText>4.2</w:delText>
        </w:r>
        <w:r w:rsidDel="00E452E2">
          <w:tab/>
        </w:r>
      </w:del>
      <w:del w:id="14661" w:author="Debbie Houldsworth" w:date="2020-05-06T09:03:00Z">
        <w:r w:rsidDel="0097060D">
          <w:delText>Each MPAS Provider shall monitor the security of software relevant to its MPAS Registration System.</w:delText>
        </w:r>
      </w:del>
    </w:p>
    <w:p w14:paraId="53C84CC4" w14:textId="7289645F" w:rsidR="00FB7917" w:rsidDel="0097060D" w:rsidRDefault="00FB7917" w:rsidP="0097060D">
      <w:pPr>
        <w:pStyle w:val="MRAL1HangingIndent"/>
        <w:rPr>
          <w:del w:id="14662" w:author="Debbie Houldsworth" w:date="2020-05-06T09:03:00Z"/>
        </w:rPr>
      </w:pPr>
      <w:del w:id="14663" w:author="Debbie Houldsworth" w:date="2020-05-07T10:51:00Z">
        <w:r w:rsidDel="00E452E2">
          <w:delText>4.3</w:delText>
        </w:r>
        <w:r w:rsidDel="00E452E2">
          <w:tab/>
          <w:delText>I</w:delText>
        </w:r>
      </w:del>
      <w:del w:id="14664" w:author="Debbie Houldsworth" w:date="2020-05-06T09:03:00Z">
        <w:r w:rsidDel="0097060D">
          <w:delText>n order to comply with paragraph 4.1 to this Appendix 1, each MPAS Provider shall implement and maintain at least the following controls in respect of its MPAS Registration system:</w:delText>
        </w:r>
      </w:del>
    </w:p>
    <w:p w14:paraId="4635E693" w14:textId="3BE28012" w:rsidR="00FB7917" w:rsidDel="0097060D" w:rsidRDefault="00FB7917" w:rsidP="0097060D">
      <w:pPr>
        <w:pStyle w:val="MRAL1HangingIndent"/>
        <w:rPr>
          <w:del w:id="14665" w:author="Debbie Houldsworth" w:date="2020-05-06T09:03:00Z"/>
        </w:rPr>
      </w:pPr>
      <w:del w:id="14666" w:author="Debbie Houldsworth" w:date="2020-05-06T09:03:00Z">
        <w:r w:rsidDel="0097060D">
          <w:delText>4.3.1</w:delText>
        </w:r>
        <w:r w:rsidDel="0097060D">
          <w:tab/>
          <w:delText>password protection at system, application, and program level, and where appropriate at a more detailed level;</w:delText>
        </w:r>
      </w:del>
    </w:p>
    <w:p w14:paraId="1CDB7A68" w14:textId="7D4706BE" w:rsidR="00FB7917" w:rsidDel="0097060D" w:rsidRDefault="00FB7917" w:rsidP="0097060D">
      <w:pPr>
        <w:pStyle w:val="MRAL1HangingIndent"/>
        <w:rPr>
          <w:del w:id="14667" w:author="Debbie Houldsworth" w:date="2020-05-06T09:03:00Z"/>
        </w:rPr>
      </w:pPr>
      <w:del w:id="14668" w:author="Debbie Houldsworth" w:date="2020-05-06T09:03:00Z">
        <w:r w:rsidDel="0097060D">
          <w:delText>4.3.2</w:delText>
        </w:r>
        <w:r w:rsidDel="0097060D">
          <w:tab/>
          <w:delText>prevention of users from accessing the operating system prompt;</w:delText>
        </w:r>
      </w:del>
    </w:p>
    <w:p w14:paraId="2AF3BBED" w14:textId="3FA3E3C6" w:rsidR="00FB7917" w:rsidDel="0097060D" w:rsidRDefault="00FB7917" w:rsidP="0097060D">
      <w:pPr>
        <w:pStyle w:val="MRAL1HangingIndent"/>
        <w:rPr>
          <w:del w:id="14669" w:author="Debbie Houldsworth" w:date="2020-05-06T09:03:00Z"/>
        </w:rPr>
      </w:pPr>
      <w:del w:id="14670" w:author="Debbie Houldsworth" w:date="2020-05-06T09:03:00Z">
        <w:r w:rsidDel="0097060D">
          <w:delText>4.3.3</w:delText>
        </w:r>
        <w:r w:rsidDel="0097060D">
          <w:tab/>
          <w:delText>monitoring of attempted or actual access violations;</w:delText>
        </w:r>
      </w:del>
    </w:p>
    <w:p w14:paraId="637D4C43" w14:textId="006C9D39" w:rsidR="00FB7917" w:rsidDel="0097060D" w:rsidRDefault="00FB7917" w:rsidP="0097060D">
      <w:pPr>
        <w:pStyle w:val="MRAL1HangingIndent"/>
        <w:rPr>
          <w:del w:id="14671" w:author="Debbie Houldsworth" w:date="2020-05-06T09:03:00Z"/>
        </w:rPr>
      </w:pPr>
      <w:del w:id="14672" w:author="Debbie Houldsworth" w:date="2020-05-06T09:03:00Z">
        <w:r w:rsidDel="0097060D">
          <w:delText>4.3.4</w:delText>
        </w:r>
        <w:r w:rsidDel="0097060D">
          <w:tab/>
          <w:delText>strong controls over access to special system privileges;</w:delText>
        </w:r>
      </w:del>
    </w:p>
    <w:p w14:paraId="58E38606" w14:textId="3F977A1D" w:rsidR="00FB7917" w:rsidDel="0097060D" w:rsidRDefault="00FB7917" w:rsidP="0097060D">
      <w:pPr>
        <w:pStyle w:val="MRAL1HangingIndent"/>
        <w:rPr>
          <w:del w:id="14673" w:author="Debbie Houldsworth" w:date="2020-05-06T09:03:00Z"/>
        </w:rPr>
      </w:pPr>
      <w:del w:id="14674" w:author="Debbie Houldsworth" w:date="2020-05-06T09:03:00Z">
        <w:r w:rsidDel="0097060D">
          <w:delText>4.3.5</w:delText>
        </w:r>
        <w:r w:rsidDel="0097060D">
          <w:tab/>
          <w:delText>authentication of remote access attempts;</w:delText>
        </w:r>
      </w:del>
    </w:p>
    <w:p w14:paraId="2B996C4C" w14:textId="26C827F2" w:rsidR="00FB7917" w:rsidDel="0097060D" w:rsidRDefault="00FB7917" w:rsidP="0097060D">
      <w:pPr>
        <w:pStyle w:val="MRAL1HangingIndent"/>
        <w:rPr>
          <w:del w:id="14675" w:author="Debbie Houldsworth" w:date="2020-05-06T09:03:00Z"/>
        </w:rPr>
      </w:pPr>
      <w:del w:id="14676" w:author="Debbie Houldsworth" w:date="2020-05-06T09:03:00Z">
        <w:r w:rsidDel="0097060D">
          <w:delText>4.3.6</w:delText>
        </w:r>
        <w:r w:rsidDel="0097060D">
          <w:tab/>
          <w:delText>controls to safeguard the confidentiality and integrity of data passing over public networks;</w:delText>
        </w:r>
      </w:del>
    </w:p>
    <w:p w14:paraId="37DC6A77" w14:textId="40B4EC5A" w:rsidR="00FB7917" w:rsidDel="0097060D" w:rsidRDefault="00FB7917" w:rsidP="0097060D">
      <w:pPr>
        <w:pStyle w:val="MRAL1HangingIndent"/>
        <w:rPr>
          <w:del w:id="14677" w:author="Debbie Houldsworth" w:date="2020-05-06T09:03:00Z"/>
        </w:rPr>
      </w:pPr>
      <w:del w:id="14678" w:author="Debbie Houldsworth" w:date="2020-05-06T09:03:00Z">
        <w:r w:rsidDel="0097060D">
          <w:delText>4.3.7</w:delText>
        </w:r>
        <w:r w:rsidDel="0097060D">
          <w:tab/>
          <w:delText>controls to ensure that information is distributed only to the correct market participants;</w:delText>
        </w:r>
      </w:del>
    </w:p>
    <w:p w14:paraId="1DED1C51" w14:textId="0FF86BAA" w:rsidR="00FB7917" w:rsidDel="0097060D" w:rsidRDefault="00FB7917" w:rsidP="0097060D">
      <w:pPr>
        <w:pStyle w:val="MRAL1HangingIndent"/>
        <w:rPr>
          <w:del w:id="14679" w:author="Debbie Houldsworth" w:date="2020-05-06T09:03:00Z"/>
        </w:rPr>
      </w:pPr>
      <w:del w:id="14680" w:author="Debbie Houldsworth" w:date="2020-05-06T09:03:00Z">
        <w:r w:rsidDel="0097060D">
          <w:delText>4.3.8</w:delText>
        </w:r>
        <w:r w:rsidDel="0097060D">
          <w:tab/>
          <w:delText>restricted access to documents/systems forming part of the security system;</w:delText>
        </w:r>
      </w:del>
    </w:p>
    <w:p w14:paraId="2C641509" w14:textId="0663A752" w:rsidR="00FB7917" w:rsidDel="0097060D" w:rsidRDefault="00FB7917" w:rsidP="0097060D">
      <w:pPr>
        <w:pStyle w:val="MRAL1HangingIndent"/>
        <w:rPr>
          <w:del w:id="14681" w:author="Debbie Houldsworth" w:date="2020-05-06T09:03:00Z"/>
        </w:rPr>
      </w:pPr>
      <w:del w:id="14682" w:author="Debbie Houldsworth" w:date="2020-05-06T09:03:00Z">
        <w:r w:rsidDel="0097060D">
          <w:delText>4.3.9</w:delText>
        </w:r>
        <w:r w:rsidDel="0097060D">
          <w:tab/>
          <w:delText>hardware/software mechanisms that can be independently evaluated to provide assurance that the system enforces the requirements of the security policy;</w:delText>
        </w:r>
      </w:del>
    </w:p>
    <w:p w14:paraId="1687CA4C" w14:textId="0D703E05" w:rsidR="00FB7917" w:rsidDel="0097060D" w:rsidRDefault="00FB7917" w:rsidP="0097060D">
      <w:pPr>
        <w:pStyle w:val="MRAL1HangingIndent"/>
        <w:rPr>
          <w:del w:id="14683" w:author="Debbie Houldsworth" w:date="2020-05-06T09:03:00Z"/>
        </w:rPr>
      </w:pPr>
      <w:del w:id="14684" w:author="Debbie Houldsworth" w:date="2020-05-06T09:03:00Z">
        <w:r w:rsidDel="0097060D">
          <w:delText>4.3.10</w:delText>
        </w:r>
        <w:r w:rsidDel="0097060D">
          <w:tab/>
          <w:delText>audit trails kept and protected so that actions affecting security can be traced to the responsible person.</w:delText>
        </w:r>
      </w:del>
    </w:p>
    <w:p w14:paraId="726878C8" w14:textId="3E63AA62" w:rsidR="00FB7917" w:rsidDel="00E452E2" w:rsidRDefault="00FB7917">
      <w:pPr>
        <w:pStyle w:val="MRAL1HangingIndent"/>
        <w:rPr>
          <w:del w:id="14685" w:author="Debbie Houldsworth" w:date="2020-05-07T10:51:00Z"/>
          <w:b/>
          <w:bCs/>
        </w:rPr>
      </w:pPr>
      <w:bookmarkStart w:id="14686" w:name="_Toc399857066"/>
      <w:bookmarkStart w:id="14687" w:name="_Toc403360832"/>
      <w:bookmarkStart w:id="14688" w:name="_Toc403360910"/>
      <w:bookmarkStart w:id="14689" w:name="_Toc403360969"/>
      <w:bookmarkStart w:id="14690" w:name="_Toc403361025"/>
      <w:bookmarkStart w:id="14691" w:name="_Toc403361482"/>
      <w:bookmarkStart w:id="14692" w:name="_Toc403371556"/>
      <w:bookmarkStart w:id="14693" w:name="_Toc403374949"/>
      <w:bookmarkStart w:id="14694" w:name="_Toc406000427"/>
      <w:bookmarkStart w:id="14695" w:name="_Toc407567819"/>
      <w:bookmarkStart w:id="14696" w:name="_Toc410813586"/>
      <w:bookmarkStart w:id="14697" w:name="_Toc413759193"/>
      <w:bookmarkStart w:id="14698" w:name="_Toc415033850"/>
      <w:bookmarkStart w:id="14699" w:name="_Toc415034581"/>
      <w:bookmarkStart w:id="14700" w:name="_Toc416508942"/>
      <w:bookmarkStart w:id="14701" w:name="_Toc63747179"/>
      <w:bookmarkStart w:id="14702" w:name="_Toc63747274"/>
      <w:del w:id="14703" w:author="Debbie Houldsworth" w:date="2020-05-07T10:51:00Z">
        <w:r w:rsidDel="00E452E2">
          <w:rPr>
            <w:b/>
            <w:bCs/>
          </w:rPr>
          <w:delText>5.</w:delText>
        </w:r>
        <w:r w:rsidDel="00E452E2">
          <w:rPr>
            <w:b/>
            <w:bCs/>
          </w:rPr>
          <w:tab/>
        </w:r>
      </w:del>
      <w:del w:id="14704" w:author="Debbie Houldsworth" w:date="2020-05-06T09:03:00Z">
        <w:r w:rsidDel="0097060D">
          <w:rPr>
            <w:b/>
            <w:bCs/>
          </w:rPr>
          <w:delText>SECURITY</w:delText>
        </w:r>
      </w:del>
      <w:bookmarkEnd w:id="14686"/>
      <w:bookmarkEnd w:id="14687"/>
      <w:bookmarkEnd w:id="14688"/>
      <w:bookmarkEnd w:id="14689"/>
      <w:bookmarkEnd w:id="14690"/>
      <w:bookmarkEnd w:id="14691"/>
      <w:bookmarkEnd w:id="14692"/>
      <w:bookmarkEnd w:id="14693"/>
      <w:bookmarkEnd w:id="14694"/>
      <w:bookmarkEnd w:id="14695"/>
      <w:bookmarkEnd w:id="14696"/>
      <w:bookmarkEnd w:id="14697"/>
      <w:bookmarkEnd w:id="14698"/>
      <w:bookmarkEnd w:id="14699"/>
      <w:bookmarkEnd w:id="14700"/>
      <w:bookmarkEnd w:id="14701"/>
      <w:bookmarkEnd w:id="14702"/>
    </w:p>
    <w:p w14:paraId="2CEE932F" w14:textId="3F66653C" w:rsidR="00FB7917" w:rsidDel="0097060D" w:rsidRDefault="00FB7917">
      <w:pPr>
        <w:pStyle w:val="MRAScheduleHeading3"/>
        <w:rPr>
          <w:del w:id="14705" w:author="Debbie Houldsworth" w:date="2020-05-06T09:03:00Z"/>
        </w:rPr>
      </w:pPr>
      <w:bookmarkStart w:id="14706" w:name="_Toc65572046"/>
      <w:del w:id="14707" w:author="Debbie Houldsworth" w:date="2020-05-06T09:03:00Z">
        <w:r w:rsidDel="0097060D">
          <w:delText>Minimising the Risk of an Unwanted Cessation of Processing</w:delText>
        </w:r>
        <w:bookmarkEnd w:id="14706"/>
      </w:del>
    </w:p>
    <w:p w14:paraId="579135BC" w14:textId="328B3369" w:rsidR="00FB7917" w:rsidDel="00E452E2" w:rsidRDefault="00FB7917">
      <w:pPr>
        <w:pStyle w:val="MRAL1HangingIndent"/>
        <w:rPr>
          <w:del w:id="14708" w:author="Debbie Houldsworth" w:date="2020-05-07T10:51:00Z"/>
        </w:rPr>
      </w:pPr>
      <w:del w:id="14709" w:author="Debbie Houldsworth" w:date="2020-05-07T10:51:00Z">
        <w:r w:rsidDel="00E452E2">
          <w:delText>5.1</w:delText>
        </w:r>
        <w:r w:rsidDel="00E452E2">
          <w:tab/>
        </w:r>
      </w:del>
      <w:del w:id="14710" w:author="Debbie Houldsworth" w:date="2020-05-06T09:02:00Z">
        <w:r w:rsidDel="0097060D">
          <w:delText>Each MPAS Provider shall implement and maintain controls over computer operations in order to minimise the risk of an unwanted cessation of processing</w:delText>
        </w:r>
      </w:del>
      <w:del w:id="14711" w:author="Debbie Houldsworth" w:date="2020-05-07T10:51:00Z">
        <w:r w:rsidDel="00E452E2">
          <w:delText>.</w:delText>
        </w:r>
      </w:del>
    </w:p>
    <w:p w14:paraId="78C747F5" w14:textId="30C20275" w:rsidR="00FB7917" w:rsidDel="0097060D" w:rsidRDefault="00FB7917" w:rsidP="0097060D">
      <w:pPr>
        <w:pStyle w:val="MRAL1HangingIndent"/>
        <w:rPr>
          <w:del w:id="14712" w:author="Debbie Houldsworth" w:date="2020-05-06T09:02:00Z"/>
        </w:rPr>
      </w:pPr>
      <w:del w:id="14713" w:author="Debbie Houldsworth" w:date="2020-05-07T10:51:00Z">
        <w:r w:rsidDel="00E452E2">
          <w:delText>5.2</w:delText>
        </w:r>
        <w:r w:rsidDel="00E452E2">
          <w:tab/>
        </w:r>
      </w:del>
      <w:del w:id="14714" w:author="Debbie Houldsworth" w:date="2020-05-06T09:02:00Z">
        <w:r w:rsidDel="0097060D">
          <w:delText>In order to comply with paragraph 5.1 to this Appendix 1, each MPAS Provider shall implement and maintain at least the following controls in relation to its MPAS Registration System:</w:delText>
        </w:r>
      </w:del>
    </w:p>
    <w:p w14:paraId="102079F8" w14:textId="0D10DDAD" w:rsidR="00FB7917" w:rsidDel="0097060D" w:rsidRDefault="00FB7917" w:rsidP="0097060D">
      <w:pPr>
        <w:pStyle w:val="MRAL1HangingIndent"/>
        <w:rPr>
          <w:del w:id="14715" w:author="Debbie Houldsworth" w:date="2020-05-06T09:02:00Z"/>
        </w:rPr>
      </w:pPr>
      <w:del w:id="14716" w:author="Debbie Houldsworth" w:date="2020-05-06T09:02:00Z">
        <w:r w:rsidDel="0097060D">
          <w:delText>5.2.1</w:delText>
        </w:r>
        <w:r w:rsidDel="0097060D">
          <w:tab/>
          <w:delText>a documented security policy describing measures intended to prevent cessation of processing, which is communicated throughout the organisation to all relevant persons;</w:delText>
        </w:r>
      </w:del>
    </w:p>
    <w:p w14:paraId="48F3CB3A" w14:textId="2C89C4DC" w:rsidR="00FB7917" w:rsidDel="0097060D" w:rsidRDefault="00FB7917" w:rsidP="0097060D">
      <w:pPr>
        <w:pStyle w:val="MRAL1HangingIndent"/>
        <w:rPr>
          <w:del w:id="14717" w:author="Debbie Houldsworth" w:date="2020-05-06T09:02:00Z"/>
        </w:rPr>
      </w:pPr>
      <w:del w:id="14718" w:author="Debbie Houldsworth" w:date="2020-05-06T09:02:00Z">
        <w:r w:rsidDel="0097060D">
          <w:delText>5.2.2</w:delText>
        </w:r>
        <w:r w:rsidDel="0097060D">
          <w:tab/>
          <w:delText>procedures to ensure periodic reviews of security policy;</w:delText>
        </w:r>
      </w:del>
    </w:p>
    <w:p w14:paraId="4BC84962" w14:textId="7608DEFC" w:rsidR="00FB7917" w:rsidDel="0097060D" w:rsidRDefault="00FB7917" w:rsidP="0097060D">
      <w:pPr>
        <w:pStyle w:val="MRAL1HangingIndent"/>
        <w:rPr>
          <w:del w:id="14719" w:author="Debbie Houldsworth" w:date="2020-05-06T09:02:00Z"/>
        </w:rPr>
      </w:pPr>
      <w:del w:id="14720" w:author="Debbie Houldsworth" w:date="2020-05-06T09:02:00Z">
        <w:r w:rsidDel="0097060D">
          <w:delText>5.2.3</w:delText>
        </w:r>
        <w:r w:rsidDel="0097060D">
          <w:tab/>
          <w:delText>virus detection and prevention measures, which are communicated to all users;</w:delText>
        </w:r>
      </w:del>
    </w:p>
    <w:p w14:paraId="5DB42238" w14:textId="35470B5E" w:rsidR="00FB7917" w:rsidDel="0097060D" w:rsidRDefault="00FB7917" w:rsidP="0097060D">
      <w:pPr>
        <w:pStyle w:val="MRAL1HangingIndent"/>
        <w:rPr>
          <w:del w:id="14721" w:author="Debbie Houldsworth" w:date="2020-05-06T09:02:00Z"/>
        </w:rPr>
      </w:pPr>
      <w:del w:id="14722" w:author="Debbie Houldsworth" w:date="2020-05-06T09:02:00Z">
        <w:r w:rsidDel="0097060D">
          <w:delText>5.2.4</w:delText>
        </w:r>
        <w:r w:rsidDel="0097060D">
          <w:tab/>
          <w:delText>controls over computer operations to ensure that processing is executed in the correct sequence and that any dependencies between processes (e.g. waiting for a File to be available before starting a batch program) are correctly taken into consideration;</w:delText>
        </w:r>
      </w:del>
    </w:p>
    <w:p w14:paraId="6291B494" w14:textId="0BDD92C4" w:rsidR="00FB7917" w:rsidDel="0097060D" w:rsidRDefault="00FB7917" w:rsidP="0097060D">
      <w:pPr>
        <w:pStyle w:val="MRAL1HangingIndent"/>
        <w:rPr>
          <w:del w:id="14723" w:author="Debbie Houldsworth" w:date="2020-05-06T09:02:00Z"/>
        </w:rPr>
      </w:pPr>
      <w:del w:id="14724" w:author="Debbie Houldsworth" w:date="2020-05-06T09:02:00Z">
        <w:r w:rsidDel="0097060D">
          <w:delText>5.2.5</w:delText>
        </w:r>
        <w:r w:rsidDel="0097060D">
          <w:tab/>
          <w:delText>monitoring of the performance of systems with procedures available to operators to deal with problems;</w:delText>
        </w:r>
      </w:del>
    </w:p>
    <w:p w14:paraId="0AC983BC" w14:textId="0CCBA627" w:rsidR="00FB7917" w:rsidDel="0097060D" w:rsidRDefault="00FB7917" w:rsidP="0097060D">
      <w:pPr>
        <w:pStyle w:val="MRAL1HangingIndent"/>
        <w:rPr>
          <w:del w:id="14725" w:author="Debbie Houldsworth" w:date="2020-05-06T09:02:00Z"/>
        </w:rPr>
      </w:pPr>
      <w:del w:id="14726" w:author="Debbie Houldsworth" w:date="2020-05-06T09:02:00Z">
        <w:r w:rsidDel="0097060D">
          <w:delText>5.2.6</w:delText>
        </w:r>
        <w:r w:rsidDel="0097060D">
          <w:tab/>
          <w:delText>formal change control procedures;</w:delText>
        </w:r>
      </w:del>
    </w:p>
    <w:p w14:paraId="6FCF8156" w14:textId="4BB8DB45" w:rsidR="00FB7917" w:rsidDel="0097060D" w:rsidRDefault="00FB7917" w:rsidP="0097060D">
      <w:pPr>
        <w:pStyle w:val="MRAL1HangingIndent"/>
        <w:rPr>
          <w:del w:id="14727" w:author="Debbie Houldsworth" w:date="2020-05-06T09:02:00Z"/>
        </w:rPr>
      </w:pPr>
      <w:del w:id="14728" w:author="Debbie Houldsworth" w:date="2020-05-06T09:02:00Z">
        <w:r w:rsidDel="0097060D">
          <w:delText>5.2.7</w:delText>
        </w:r>
        <w:r w:rsidDel="0097060D">
          <w:tab/>
          <w:delText>adequate training of users, development staff, and operations staff;</w:delText>
        </w:r>
      </w:del>
    </w:p>
    <w:p w14:paraId="06A1A95F" w14:textId="23AD46A6" w:rsidR="00FB7917" w:rsidDel="0097060D" w:rsidRDefault="00FB7917" w:rsidP="0097060D">
      <w:pPr>
        <w:pStyle w:val="MRAL1HangingIndent"/>
        <w:rPr>
          <w:del w:id="14729" w:author="Debbie Houldsworth" w:date="2020-05-06T09:02:00Z"/>
        </w:rPr>
      </w:pPr>
      <w:del w:id="14730" w:author="Debbie Houldsworth" w:date="2020-05-06T09:02:00Z">
        <w:r w:rsidDel="0097060D">
          <w:delText>5.2.8</w:delText>
        </w:r>
        <w:r w:rsidDel="0097060D">
          <w:tab/>
          <w:delText>adequate documentation to include at least user, operational, and system specification documentation;</w:delText>
        </w:r>
      </w:del>
    </w:p>
    <w:p w14:paraId="02EB4EFF" w14:textId="74EF8CE8" w:rsidR="00FB7917" w:rsidDel="0097060D" w:rsidRDefault="00FB7917" w:rsidP="0097060D">
      <w:pPr>
        <w:pStyle w:val="MRAL1HangingIndent"/>
        <w:rPr>
          <w:del w:id="14731" w:author="Debbie Houldsworth" w:date="2020-05-06T09:02:00Z"/>
        </w:rPr>
      </w:pPr>
      <w:del w:id="14732" w:author="Debbie Houldsworth" w:date="2020-05-06T09:02:00Z">
        <w:r w:rsidDel="0097060D">
          <w:delText>5.2.9</w:delText>
        </w:r>
        <w:r w:rsidDel="0097060D">
          <w:tab/>
          <w:delText>appropriate maintenance arrangements for hardware and software;</w:delText>
        </w:r>
      </w:del>
    </w:p>
    <w:p w14:paraId="184249EE" w14:textId="71A9C88B" w:rsidR="00FB7917" w:rsidDel="0097060D" w:rsidRDefault="00FB7917" w:rsidP="0097060D">
      <w:pPr>
        <w:pStyle w:val="MRAL1HangingIndent"/>
        <w:rPr>
          <w:del w:id="14733" w:author="Debbie Houldsworth" w:date="2020-05-06T09:02:00Z"/>
        </w:rPr>
      </w:pPr>
      <w:del w:id="14734" w:author="Debbie Houldsworth" w:date="2020-05-06T09:02:00Z">
        <w:r w:rsidDel="0097060D">
          <w:delText>5.2.10</w:delText>
        </w:r>
        <w:r w:rsidDel="0097060D">
          <w:tab/>
          <w:delText>system housekeeping procedures to maintain the integrity and availability of services;</w:delText>
        </w:r>
      </w:del>
    </w:p>
    <w:p w14:paraId="421AF945" w14:textId="10383030" w:rsidR="00FB7917" w:rsidDel="0097060D" w:rsidRDefault="00FB7917" w:rsidP="0097060D">
      <w:pPr>
        <w:pStyle w:val="MRAL1HangingIndent"/>
        <w:rPr>
          <w:del w:id="14735" w:author="Debbie Houldsworth" w:date="2020-05-06T09:02:00Z"/>
        </w:rPr>
      </w:pPr>
      <w:del w:id="14736" w:author="Debbie Houldsworth" w:date="2020-05-06T09:02:00Z">
        <w:r w:rsidDel="0097060D">
          <w:delText>5.2.11</w:delText>
        </w:r>
        <w:r w:rsidDel="0097060D">
          <w:tab/>
          <w:delText>support facilities;</w:delText>
        </w:r>
      </w:del>
    </w:p>
    <w:p w14:paraId="1FD99353" w14:textId="772A2868" w:rsidR="00FB7917" w:rsidDel="00E452E2" w:rsidRDefault="00FB7917" w:rsidP="0097060D">
      <w:pPr>
        <w:pStyle w:val="MRAL1HangingIndent"/>
        <w:rPr>
          <w:del w:id="14737" w:author="Debbie Houldsworth" w:date="2020-05-07T10:51:00Z"/>
        </w:rPr>
      </w:pPr>
      <w:del w:id="14738" w:author="Debbie Houldsworth" w:date="2020-05-06T09:02:00Z">
        <w:r w:rsidDel="0097060D">
          <w:delText>5.2.12</w:delText>
        </w:r>
        <w:r w:rsidDel="0097060D">
          <w:tab/>
          <w:delText>clear responsibilities and procedures for systems operation and maintenance</w:delText>
        </w:r>
      </w:del>
      <w:del w:id="14739" w:author="Debbie Houldsworth" w:date="2020-05-07T10:51:00Z">
        <w:r w:rsidDel="00E452E2">
          <w:delText>.</w:delText>
        </w:r>
      </w:del>
    </w:p>
    <w:p w14:paraId="78F5A706" w14:textId="3B9EAF7F" w:rsidR="00FB7917" w:rsidDel="0097060D" w:rsidRDefault="00FB7917" w:rsidP="0097060D">
      <w:pPr>
        <w:pStyle w:val="MRAL1HangingIndent"/>
        <w:rPr>
          <w:del w:id="14740" w:author="Debbie Houldsworth" w:date="2020-05-06T09:02:00Z"/>
        </w:rPr>
      </w:pPr>
      <w:del w:id="14741" w:author="Debbie Houldsworth" w:date="2020-05-07T10:51:00Z">
        <w:r w:rsidDel="00E452E2">
          <w:delText>5.3</w:delText>
        </w:r>
        <w:r w:rsidDel="00E452E2">
          <w:tab/>
        </w:r>
      </w:del>
      <w:del w:id="14742" w:author="Debbie Houldsworth" w:date="2020-05-06T09:02:00Z">
        <w:r w:rsidDel="0097060D">
          <w:delText>Each MPAS Provider shall implement and maintain controls over computer operations relevant to its MPAS Registration System in order to minimise the impact of unwanted cessation of processing in order to:</w:delText>
        </w:r>
      </w:del>
    </w:p>
    <w:p w14:paraId="03158326" w14:textId="6AB08BAA" w:rsidR="00FB7917" w:rsidDel="0097060D" w:rsidRDefault="00FB7917" w:rsidP="0097060D">
      <w:pPr>
        <w:pStyle w:val="MRAL1HangingIndent"/>
        <w:rPr>
          <w:del w:id="14743" w:author="Debbie Houldsworth" w:date="2020-05-06T09:02:00Z"/>
        </w:rPr>
      </w:pPr>
      <w:del w:id="14744" w:author="Debbie Houldsworth" w:date="2020-05-06T09:02:00Z">
        <w:r w:rsidDel="0097060D">
          <w:delText>5.3.1</w:delText>
        </w:r>
        <w:r w:rsidDel="0097060D">
          <w:tab/>
          <w:delText>ensure that data is correctly recovered and processing correctly resumed;</w:delText>
        </w:r>
      </w:del>
    </w:p>
    <w:p w14:paraId="6B5506EB" w14:textId="51BF74E6" w:rsidR="00FB7917" w:rsidDel="00E452E2" w:rsidRDefault="00FB7917" w:rsidP="0097060D">
      <w:pPr>
        <w:pStyle w:val="MRAL1HangingIndent"/>
        <w:rPr>
          <w:del w:id="14745" w:author="Debbie Houldsworth" w:date="2020-05-07T10:51:00Z"/>
        </w:rPr>
      </w:pPr>
      <w:del w:id="14746" w:author="Debbie Houldsworth" w:date="2020-05-06T09:02:00Z">
        <w:r w:rsidDel="0097060D">
          <w:delText>5.3.2</w:delText>
        </w:r>
        <w:r w:rsidDel="0097060D">
          <w:tab/>
          <w:delText>ensure that processing is resumed as soon as possible.</w:delText>
        </w:r>
      </w:del>
    </w:p>
    <w:p w14:paraId="37F75578" w14:textId="6B528D6E" w:rsidR="00FB7917" w:rsidDel="00E452E2" w:rsidRDefault="00FB7917">
      <w:pPr>
        <w:pStyle w:val="MRAL1HangingIndent"/>
        <w:rPr>
          <w:del w:id="14747" w:author="Debbie Houldsworth" w:date="2020-05-07T10:51:00Z"/>
        </w:rPr>
      </w:pPr>
      <w:del w:id="14748" w:author="Debbie Houldsworth" w:date="2020-05-07T10:51:00Z">
        <w:r w:rsidDel="00E452E2">
          <w:delText>5.4</w:delText>
        </w:r>
        <w:r w:rsidDel="00E452E2">
          <w:tab/>
        </w:r>
      </w:del>
      <w:del w:id="14749" w:author="Debbie Houldsworth" w:date="2020-05-06T09:02:00Z">
        <w:r w:rsidDel="0097060D">
          <w:delText>Each MPAS Provider shall implement and maintain adequate recovery procedures for both short and long term interruptions of processing in any or all of the systems.  These procedures shall wherever possible prevent, and otherwise detect and correct, any loss of transmitted data.  These procedures shall apply to all data, including archived data</w:delText>
        </w:r>
      </w:del>
      <w:del w:id="14750" w:author="Debbie Houldsworth" w:date="2020-05-07T10:51:00Z">
        <w:r w:rsidDel="00E452E2">
          <w:delText>.</w:delText>
        </w:r>
      </w:del>
    </w:p>
    <w:p w14:paraId="26969CF6" w14:textId="5FB11EDC" w:rsidR="00FB7917" w:rsidDel="00E452E2" w:rsidRDefault="00FB7917">
      <w:pPr>
        <w:pStyle w:val="MRAL1HangingIndent"/>
        <w:rPr>
          <w:del w:id="14751" w:author="Debbie Houldsworth" w:date="2020-05-07T10:51:00Z"/>
        </w:rPr>
      </w:pPr>
      <w:del w:id="14752" w:author="Debbie Houldsworth" w:date="2020-05-07T10:51:00Z">
        <w:r w:rsidDel="00E452E2">
          <w:delText>5.5</w:delText>
        </w:r>
        <w:r w:rsidDel="00E452E2">
          <w:tab/>
        </w:r>
      </w:del>
      <w:del w:id="14753" w:author="Debbie Houldsworth" w:date="2020-05-06T09:02:00Z">
        <w:r w:rsidDel="0097060D">
          <w:delText>Each MPAS Provider in relation to its MPAS Registration System shall perform any retrospective processing required in order to catch up with processing requirements after an interruption to processing.</w:delText>
        </w:r>
      </w:del>
    </w:p>
    <w:p w14:paraId="7B103DF7" w14:textId="2A1111BD" w:rsidR="00FB7917" w:rsidDel="00E452E2" w:rsidRDefault="00FB7917">
      <w:pPr>
        <w:pStyle w:val="MRAL1HangingIndent"/>
        <w:rPr>
          <w:del w:id="14754" w:author="Debbie Houldsworth" w:date="2020-05-07T10:51:00Z"/>
        </w:rPr>
      </w:pPr>
      <w:del w:id="14755" w:author="Debbie Houldsworth" w:date="2020-05-07T10:51:00Z">
        <w:r w:rsidDel="00E452E2">
          <w:delText>5.6</w:delText>
        </w:r>
        <w:r w:rsidDel="00E452E2">
          <w:tab/>
        </w:r>
      </w:del>
      <w:del w:id="14756" w:author="Debbie Houldsworth" w:date="2020-05-06T09:02:00Z">
        <w:r w:rsidDel="0097060D">
          <w:delText>Subject to Clause 32.1, each MPAS Provider shall archive data from its MPAS Registration System in a manner which allows recovery consistent with the BSC's dispute and audit requirements.</w:delText>
        </w:r>
      </w:del>
    </w:p>
    <w:p w14:paraId="39261A34" w14:textId="65CCB274" w:rsidR="00FB7917" w:rsidDel="0097060D" w:rsidRDefault="00FB7917" w:rsidP="0097060D">
      <w:pPr>
        <w:pStyle w:val="MRAL1HangingIndent"/>
        <w:rPr>
          <w:del w:id="14757" w:author="Debbie Houldsworth" w:date="2020-05-06T09:02:00Z"/>
        </w:rPr>
      </w:pPr>
      <w:del w:id="14758" w:author="Debbie Houldsworth" w:date="2020-05-07T10:51:00Z">
        <w:r w:rsidDel="00E452E2">
          <w:delText>5.7</w:delText>
        </w:r>
        <w:r w:rsidDel="00E452E2">
          <w:tab/>
        </w:r>
      </w:del>
      <w:del w:id="14759" w:author="Debbie Houldsworth" w:date="2020-05-06T09:02:00Z">
        <w:r w:rsidDel="0097060D">
          <w:delText>In order to comply with paragraph 5.3.1 to this Appendix 1, each MPAS Provider shall implement and maintain at least the following controls in relation to its MPAS Registration System:</w:delText>
        </w:r>
      </w:del>
    </w:p>
    <w:p w14:paraId="05C7FEE8" w14:textId="2A73AF89" w:rsidR="00FB7917" w:rsidDel="0097060D" w:rsidRDefault="00FB7917" w:rsidP="0097060D">
      <w:pPr>
        <w:pStyle w:val="MRAL1HangingIndent"/>
        <w:rPr>
          <w:del w:id="14760" w:author="Debbie Houldsworth" w:date="2020-05-06T09:02:00Z"/>
        </w:rPr>
      </w:pPr>
      <w:del w:id="14761" w:author="Debbie Houldsworth" w:date="2020-05-06T09:02:00Z">
        <w:r w:rsidDel="0097060D">
          <w:delText>5.7.1</w:delText>
        </w:r>
        <w:r w:rsidDel="0097060D">
          <w:tab/>
          <w:delText>a fully documented and tested disaster recovery plan;</w:delText>
        </w:r>
      </w:del>
    </w:p>
    <w:p w14:paraId="648ABEBB" w14:textId="203BB128" w:rsidR="00FB7917" w:rsidDel="0097060D" w:rsidRDefault="00FB7917" w:rsidP="0097060D">
      <w:pPr>
        <w:pStyle w:val="MRAL1HangingIndent"/>
        <w:rPr>
          <w:del w:id="14762" w:author="Debbie Houldsworth" w:date="2020-05-06T09:02:00Z"/>
        </w:rPr>
      </w:pPr>
      <w:del w:id="14763" w:author="Debbie Houldsworth" w:date="2020-05-06T09:02:00Z">
        <w:r w:rsidDel="0097060D">
          <w:delText>5.7.2</w:delText>
        </w:r>
        <w:r w:rsidDel="0097060D">
          <w:tab/>
          <w:delText>backups of programs and data to ensure that essential data and software can be restored in the event of a disaster;</w:delText>
        </w:r>
      </w:del>
    </w:p>
    <w:p w14:paraId="39C3EB78" w14:textId="28726E85" w:rsidR="00FB7917" w:rsidDel="0097060D" w:rsidRDefault="00FB7917" w:rsidP="0097060D">
      <w:pPr>
        <w:pStyle w:val="MRAL1HangingIndent"/>
        <w:rPr>
          <w:del w:id="14764" w:author="Debbie Houldsworth" w:date="2020-05-06T09:02:00Z"/>
        </w:rPr>
      </w:pPr>
      <w:del w:id="14765" w:author="Debbie Houldsworth" w:date="2020-05-06T09:02:00Z">
        <w:r w:rsidDel="0097060D">
          <w:delText>5.7.3</w:delText>
        </w:r>
        <w:r w:rsidDel="0097060D">
          <w:tab/>
          <w:delText>periodic testing of restoration of backed up data;</w:delText>
        </w:r>
      </w:del>
    </w:p>
    <w:p w14:paraId="2C2D24C6" w14:textId="514A6F3A" w:rsidR="00FB7917" w:rsidDel="00E452E2" w:rsidRDefault="00FB7917" w:rsidP="0097060D">
      <w:pPr>
        <w:pStyle w:val="MRAL1HangingIndent"/>
        <w:rPr>
          <w:del w:id="14766" w:author="Debbie Houldsworth" w:date="2020-05-07T10:51:00Z"/>
        </w:rPr>
      </w:pPr>
      <w:del w:id="14767" w:author="Debbie Houldsworth" w:date="2020-05-06T09:02:00Z">
        <w:r w:rsidDel="0097060D">
          <w:delText>5.7.4</w:delText>
        </w:r>
        <w:r w:rsidDel="0097060D">
          <w:tab/>
          <w:delText>features within the DBMS software to safeguard data integrity in the event of a system failure, to include transaction logging</w:delText>
        </w:r>
      </w:del>
      <w:del w:id="14768" w:author="Debbie Houldsworth" w:date="2020-05-07T10:51:00Z">
        <w:r w:rsidDel="00E452E2">
          <w:delText>.</w:delText>
        </w:r>
      </w:del>
    </w:p>
    <w:p w14:paraId="5AE89306" w14:textId="062C00E6" w:rsidR="00FB7917" w:rsidDel="00E452E2" w:rsidRDefault="00FB7917">
      <w:pPr>
        <w:pStyle w:val="MRAL1HangingIndent"/>
        <w:rPr>
          <w:del w:id="14769" w:author="Debbie Houldsworth" w:date="2020-05-07T10:51:00Z"/>
          <w:b/>
          <w:bCs/>
        </w:rPr>
      </w:pPr>
      <w:bookmarkStart w:id="14770" w:name="_Toc399857067"/>
      <w:bookmarkStart w:id="14771" w:name="_Toc403360833"/>
      <w:bookmarkStart w:id="14772" w:name="_Toc403360911"/>
      <w:bookmarkStart w:id="14773" w:name="_Toc403360970"/>
      <w:bookmarkStart w:id="14774" w:name="_Toc403361026"/>
      <w:bookmarkStart w:id="14775" w:name="_Toc403361483"/>
      <w:bookmarkStart w:id="14776" w:name="_Toc403371557"/>
      <w:bookmarkStart w:id="14777" w:name="_Toc403374950"/>
      <w:bookmarkStart w:id="14778" w:name="_Toc406000428"/>
      <w:bookmarkStart w:id="14779" w:name="_Toc407567820"/>
      <w:bookmarkStart w:id="14780" w:name="_Toc410813587"/>
      <w:bookmarkStart w:id="14781" w:name="_Toc413759194"/>
      <w:bookmarkStart w:id="14782" w:name="_Toc415033851"/>
      <w:bookmarkStart w:id="14783" w:name="_Toc415034582"/>
      <w:bookmarkStart w:id="14784" w:name="_Toc416508943"/>
      <w:bookmarkStart w:id="14785" w:name="_Toc63747180"/>
      <w:bookmarkStart w:id="14786" w:name="_Toc63747275"/>
      <w:del w:id="14787" w:author="Debbie Houldsworth" w:date="2020-05-07T10:51:00Z">
        <w:r w:rsidDel="00E452E2">
          <w:rPr>
            <w:b/>
            <w:bCs/>
          </w:rPr>
          <w:delText>6.</w:delText>
        </w:r>
        <w:r w:rsidDel="00E452E2">
          <w:rPr>
            <w:b/>
            <w:bCs/>
          </w:rPr>
          <w:tab/>
          <w:delText>AUDIT CONTROL</w:delText>
        </w:r>
        <w:bookmarkEnd w:id="14770"/>
        <w:bookmarkEnd w:id="14771"/>
        <w:bookmarkEnd w:id="14772"/>
        <w:bookmarkEnd w:id="14773"/>
        <w:bookmarkEnd w:id="14774"/>
        <w:bookmarkEnd w:id="14775"/>
        <w:bookmarkEnd w:id="14776"/>
        <w:bookmarkEnd w:id="14777"/>
        <w:bookmarkEnd w:id="14778"/>
        <w:bookmarkEnd w:id="14779"/>
        <w:bookmarkEnd w:id="14780"/>
        <w:bookmarkEnd w:id="14781"/>
        <w:bookmarkEnd w:id="14782"/>
        <w:bookmarkEnd w:id="14783"/>
        <w:bookmarkEnd w:id="14784"/>
        <w:bookmarkEnd w:id="14785"/>
        <w:bookmarkEnd w:id="14786"/>
      </w:del>
    </w:p>
    <w:p w14:paraId="275D37E1" w14:textId="5DD165B0" w:rsidR="00FB7917" w:rsidDel="00E452E2" w:rsidRDefault="00FB7917">
      <w:pPr>
        <w:pStyle w:val="MRAL1HangingIndent"/>
        <w:rPr>
          <w:del w:id="14788" w:author="Debbie Houldsworth" w:date="2020-05-07T10:51:00Z"/>
          <w:b/>
          <w:bCs/>
        </w:rPr>
      </w:pPr>
      <w:del w:id="14789" w:author="Debbie Houldsworth" w:date="2020-05-07T10:51:00Z">
        <w:r w:rsidDel="00E452E2">
          <w:rPr>
            <w:b/>
            <w:bCs/>
          </w:rPr>
          <w:delText>6.1</w:delText>
        </w:r>
        <w:r w:rsidDel="00E452E2">
          <w:rPr>
            <w:b/>
            <w:bCs/>
          </w:rPr>
          <w:tab/>
        </w:r>
      </w:del>
      <w:del w:id="14790" w:author="Debbie Houldsworth" w:date="2020-05-06T09:02:00Z">
        <w:r w:rsidDel="0097060D">
          <w:rPr>
            <w:b/>
            <w:bCs/>
          </w:rPr>
          <w:delText>General Controls</w:delText>
        </w:r>
      </w:del>
    </w:p>
    <w:p w14:paraId="3E357F64" w14:textId="453709DF" w:rsidR="00FB7917" w:rsidDel="0097060D" w:rsidRDefault="00FB7917">
      <w:pPr>
        <w:pStyle w:val="MRAL1NoHangingIndent"/>
        <w:rPr>
          <w:del w:id="14791" w:author="Debbie Houldsworth" w:date="2020-05-06T09:02:00Z"/>
        </w:rPr>
      </w:pPr>
      <w:del w:id="14792" w:author="Debbie Houldsworth" w:date="2020-05-06T09:02:00Z">
        <w:r w:rsidDel="0097060D">
          <w:delText>Each MPAS Provider shall ensure that all controls devised to meet the requirements set out in Schedule 6:</w:delText>
        </w:r>
      </w:del>
    </w:p>
    <w:p w14:paraId="2564F233" w14:textId="542DDF15" w:rsidR="00FB7917" w:rsidDel="0097060D" w:rsidRDefault="00FB7917">
      <w:pPr>
        <w:pStyle w:val="MRAL2HangingIndent"/>
        <w:rPr>
          <w:del w:id="14793" w:author="Debbie Houldsworth" w:date="2020-05-06T09:02:00Z"/>
        </w:rPr>
      </w:pPr>
      <w:del w:id="14794" w:author="Debbie Houldsworth" w:date="2020-05-06T09:02:00Z">
        <w:r w:rsidDel="0097060D">
          <w:delText>6.1.1</w:delText>
        </w:r>
        <w:r w:rsidDel="0097060D">
          <w:tab/>
          <w:delText>effectively meet the relevant control objective(s);</w:delText>
        </w:r>
      </w:del>
    </w:p>
    <w:p w14:paraId="2CAC6452" w14:textId="7419E430" w:rsidR="00FB7917" w:rsidDel="0097060D" w:rsidRDefault="00FB7917">
      <w:pPr>
        <w:pStyle w:val="MRAL2HangingIndent"/>
        <w:rPr>
          <w:del w:id="14795" w:author="Debbie Houldsworth" w:date="2020-05-06T09:02:00Z"/>
        </w:rPr>
      </w:pPr>
      <w:del w:id="14796" w:author="Debbie Houldsworth" w:date="2020-05-06T09:02:00Z">
        <w:r w:rsidDel="0097060D">
          <w:delText>6.1.2</w:delText>
        </w:r>
        <w:r w:rsidDel="0097060D">
          <w:tab/>
          <w:delText>are operated effectively throughout the period for which the control is relevant;</w:delText>
        </w:r>
      </w:del>
    </w:p>
    <w:p w14:paraId="6C9176CD" w14:textId="50FE2BF9" w:rsidR="00FB7917" w:rsidDel="0097060D" w:rsidRDefault="00FB7917">
      <w:pPr>
        <w:pStyle w:val="MRAL2HangingIndent"/>
        <w:rPr>
          <w:del w:id="14797" w:author="Debbie Houldsworth" w:date="2020-05-06T09:02:00Z"/>
        </w:rPr>
      </w:pPr>
      <w:del w:id="14798" w:author="Debbie Houldsworth" w:date="2020-05-06T09:02:00Z">
        <w:r w:rsidDel="0097060D">
          <w:delText>6.1.3</w:delText>
        </w:r>
        <w:r w:rsidDel="0097060D">
          <w:tab/>
          <w:delText>are verifiable, that is the control procedure shall be documented and the operation of the control shall be recorded.</w:delText>
        </w:r>
      </w:del>
    </w:p>
    <w:p w14:paraId="23878E96" w14:textId="0AE676C0" w:rsidR="00FB7917" w:rsidDel="00E452E2" w:rsidRDefault="00FB7917">
      <w:pPr>
        <w:pStyle w:val="MRAL1HangingIndent"/>
        <w:rPr>
          <w:del w:id="14799" w:author="Debbie Houldsworth" w:date="2020-05-07T10:51:00Z"/>
          <w:b/>
          <w:bCs/>
        </w:rPr>
      </w:pPr>
      <w:del w:id="14800" w:author="Debbie Houldsworth" w:date="2020-05-07T10:51:00Z">
        <w:r w:rsidDel="00E452E2">
          <w:rPr>
            <w:b/>
            <w:bCs/>
          </w:rPr>
          <w:delText>6.2</w:delText>
        </w:r>
        <w:r w:rsidDel="00E452E2">
          <w:rPr>
            <w:b/>
            <w:bCs/>
          </w:rPr>
          <w:tab/>
          <w:delText>Audit Trail</w:delText>
        </w:r>
      </w:del>
    </w:p>
    <w:p w14:paraId="2275CA90" w14:textId="5DBD2E4B" w:rsidR="00FB7917" w:rsidDel="0097060D" w:rsidRDefault="00FB7917" w:rsidP="0097060D">
      <w:pPr>
        <w:pStyle w:val="MRAL2HangingIndent"/>
        <w:rPr>
          <w:del w:id="14801" w:author="Debbie Houldsworth" w:date="2020-05-06T09:01:00Z"/>
        </w:rPr>
      </w:pPr>
      <w:del w:id="14802" w:author="Debbie Houldsworth" w:date="2020-05-07T10:51:00Z">
        <w:r w:rsidDel="00E452E2">
          <w:delText>6.2.1</w:delText>
        </w:r>
        <w:r w:rsidDel="00E452E2">
          <w:tab/>
        </w:r>
      </w:del>
      <w:del w:id="14803" w:author="Debbie Houldsworth" w:date="2020-05-06T09:01:00Z">
        <w:r w:rsidDel="0097060D">
          <w:delText>An adequately verifiable control for the purposes of paragraph 6.1 of Appendix 1 is one where:</w:delText>
        </w:r>
      </w:del>
    </w:p>
    <w:p w14:paraId="1BE8C763" w14:textId="7EB8560E" w:rsidR="00FB7917" w:rsidDel="0097060D" w:rsidRDefault="00FB7917" w:rsidP="0097060D">
      <w:pPr>
        <w:pStyle w:val="MRAL2HangingIndent"/>
        <w:rPr>
          <w:del w:id="14804" w:author="Debbie Houldsworth" w:date="2020-05-06T09:01:00Z"/>
        </w:rPr>
      </w:pPr>
      <w:del w:id="14805" w:author="Debbie Houldsworth" w:date="2020-05-06T09:01:00Z">
        <w:r w:rsidDel="0097060D">
          <w:delText>(A)</w:delText>
        </w:r>
        <w:r w:rsidDel="0097060D">
          <w:tab/>
          <w:delText>Processes are documented so that any party wishing to verify the processing has a description of its nature; and</w:delText>
        </w:r>
      </w:del>
    </w:p>
    <w:p w14:paraId="4C35E8F8" w14:textId="56012409" w:rsidR="00FB7917" w:rsidDel="0097060D" w:rsidRDefault="00FB7917" w:rsidP="0097060D">
      <w:pPr>
        <w:pStyle w:val="MRAL2HangingIndent"/>
        <w:rPr>
          <w:del w:id="14806" w:author="Debbie Houldsworth" w:date="2020-05-06T09:01:00Z"/>
        </w:rPr>
      </w:pPr>
      <w:del w:id="14807" w:author="Debbie Houldsworth" w:date="2020-05-06T09:01:00Z">
        <w:r w:rsidDel="0097060D">
          <w:delText>(B)</w:delText>
        </w:r>
        <w:r w:rsidDel="0097060D">
          <w:tab/>
          <w:delText>All processing is recorded and these records contain such cross references as are necessary to conveniently allow verification by tracing data through processing, both forwards and backwards.</w:delText>
        </w:r>
      </w:del>
    </w:p>
    <w:p w14:paraId="4B376149" w14:textId="6ACE2BD1" w:rsidR="00FB7917" w:rsidDel="0097060D" w:rsidRDefault="00FB7917" w:rsidP="0097060D">
      <w:pPr>
        <w:pStyle w:val="MRAL2HangingIndent"/>
        <w:rPr>
          <w:del w:id="14808" w:author="Debbie Houldsworth" w:date="2020-05-06T09:01:00Z"/>
        </w:rPr>
      </w:pPr>
      <w:del w:id="14809" w:author="Debbie Houldsworth" w:date="2020-05-07T10:51:00Z">
        <w:r w:rsidDel="00E452E2">
          <w:delText>6.2.2</w:delText>
        </w:r>
        <w:r w:rsidDel="00E452E2">
          <w:tab/>
        </w:r>
      </w:del>
      <w:del w:id="14810" w:author="Debbie Houldsworth" w:date="2020-05-06T09:01:00Z">
        <w:r w:rsidDel="0097060D">
          <w:delText>In order to comply with paragraph 6.1 to this Appendix 1, each MPAS Provider shall implement and maintain an audit trail for its MPAS Registration System which has at least the following characteristics:</w:delText>
        </w:r>
      </w:del>
    </w:p>
    <w:p w14:paraId="269C1CA4" w14:textId="44F08A6C" w:rsidR="00FB7917" w:rsidDel="0097060D" w:rsidRDefault="00FB7917" w:rsidP="0097060D">
      <w:pPr>
        <w:pStyle w:val="MRAL2HangingIndent"/>
        <w:rPr>
          <w:del w:id="14811" w:author="Debbie Houldsworth" w:date="2020-05-06T09:01:00Z"/>
        </w:rPr>
      </w:pPr>
      <w:del w:id="14812" w:author="Debbie Houldsworth" w:date="2020-05-06T09:01:00Z">
        <w:r w:rsidDel="0097060D">
          <w:delText>(A)</w:delText>
        </w:r>
        <w:r w:rsidDel="0097060D">
          <w:tab/>
          <w:delText>data shall be traceable from the data held in the MPAS Registration System to the source instruction and vice versa.</w:delText>
        </w:r>
      </w:del>
    </w:p>
    <w:p w14:paraId="4E03815D" w14:textId="037ED057" w:rsidR="00FB7917" w:rsidDel="0097060D" w:rsidRDefault="00FB7917" w:rsidP="0097060D">
      <w:pPr>
        <w:pStyle w:val="MRAL2HangingIndent"/>
        <w:rPr>
          <w:del w:id="14813" w:author="Debbie Houldsworth" w:date="2020-05-06T09:01:00Z"/>
        </w:rPr>
      </w:pPr>
      <w:del w:id="14814" w:author="Debbie Houldsworth" w:date="2020-05-06T09:01:00Z">
        <w:r w:rsidDel="0097060D">
          <w:delText>(B)</w:delText>
        </w:r>
        <w:r w:rsidDel="0097060D">
          <w:tab/>
          <w:delText>data shall be stored on magnetic or optical media in a consistent format;</w:delText>
        </w:r>
      </w:del>
    </w:p>
    <w:p w14:paraId="7786B90E" w14:textId="16ABBAEE" w:rsidR="00FB7917" w:rsidDel="0097060D" w:rsidRDefault="00FB7917" w:rsidP="0097060D">
      <w:pPr>
        <w:pStyle w:val="MRAL2HangingIndent"/>
        <w:rPr>
          <w:del w:id="14815" w:author="Debbie Houldsworth" w:date="2020-05-06T09:01:00Z"/>
        </w:rPr>
      </w:pPr>
      <w:del w:id="14816" w:author="Debbie Houldsworth" w:date="2020-05-06T09:01:00Z">
        <w:r w:rsidDel="0097060D">
          <w:delText>(C)</w:delText>
        </w:r>
        <w:r w:rsidDel="0097060D">
          <w:tab/>
          <w:delText>each MPAS Registration System shall record the effective date of changes in responsibilities in accordance with the procedures set out in Clauses 15, 16 and 24;</w:delText>
        </w:r>
      </w:del>
    </w:p>
    <w:p w14:paraId="067639FD" w14:textId="3458D2D4" w:rsidR="00FB7917" w:rsidDel="0097060D" w:rsidRDefault="00FB7917" w:rsidP="0097060D">
      <w:pPr>
        <w:pStyle w:val="MRAL2HangingIndent"/>
        <w:rPr>
          <w:del w:id="14817" w:author="Debbie Houldsworth" w:date="2020-05-06T09:01:00Z"/>
        </w:rPr>
      </w:pPr>
      <w:del w:id="14818" w:author="Debbie Houldsworth" w:date="2020-05-06T09:01:00Z">
        <w:r w:rsidDel="0097060D">
          <w:delText>(D)</w:delText>
        </w:r>
        <w:r w:rsidDel="0097060D">
          <w:tab/>
          <w:delText>the data held on the MPAS Registration System shall be maintained in order to ensure completeness, accuracy, and timeliness.  The changes to data held require the following:</w:delText>
        </w:r>
      </w:del>
    </w:p>
    <w:p w14:paraId="009B419B" w14:textId="706ADB98" w:rsidR="00FB7917" w:rsidDel="0097060D" w:rsidRDefault="00FB7917" w:rsidP="0097060D">
      <w:pPr>
        <w:pStyle w:val="MRAL2HangingIndent"/>
        <w:rPr>
          <w:del w:id="14819" w:author="Debbie Houldsworth" w:date="2020-05-06T09:01:00Z"/>
        </w:rPr>
      </w:pPr>
      <w:del w:id="14820" w:author="Debbie Houldsworth" w:date="2020-05-06T09:01:00Z">
        <w:r w:rsidDel="0097060D">
          <w:delText>(1)</w:delText>
        </w:r>
        <w:r w:rsidDel="0097060D">
          <w:tab/>
          <w:delText>changes made shall be easily identifiable;</w:delText>
        </w:r>
      </w:del>
    </w:p>
    <w:p w14:paraId="5F308E9B" w14:textId="5206C25B" w:rsidR="00FB7917" w:rsidDel="0097060D" w:rsidRDefault="00FB7917" w:rsidP="0097060D">
      <w:pPr>
        <w:pStyle w:val="MRAL2HangingIndent"/>
        <w:rPr>
          <w:del w:id="14821" w:author="Debbie Houldsworth" w:date="2020-05-06T09:01:00Z"/>
        </w:rPr>
      </w:pPr>
      <w:del w:id="14822" w:author="Debbie Houldsworth" w:date="2020-05-06T09:01:00Z">
        <w:r w:rsidDel="0097060D">
          <w:delText>(2)</w:delText>
        </w:r>
        <w:r w:rsidDel="0097060D">
          <w:tab/>
          <w:delText>the effective date for those changes made;</w:delText>
        </w:r>
      </w:del>
    </w:p>
    <w:p w14:paraId="64DBAC18" w14:textId="16E51280" w:rsidR="00FB7917" w:rsidDel="0097060D" w:rsidRDefault="00FB7917" w:rsidP="0097060D">
      <w:pPr>
        <w:pStyle w:val="MRAL2HangingIndent"/>
        <w:rPr>
          <w:del w:id="14823" w:author="Debbie Houldsworth" w:date="2020-05-06T09:01:00Z"/>
        </w:rPr>
      </w:pPr>
      <w:del w:id="14824" w:author="Debbie Houldsworth" w:date="2020-05-06T09:01:00Z">
        <w:r w:rsidDel="0097060D">
          <w:delText>(3)</w:delText>
        </w:r>
        <w:r w:rsidDel="0097060D">
          <w:tab/>
          <w:delText>the authoriser of the change and their authority;</w:delText>
        </w:r>
      </w:del>
    </w:p>
    <w:p w14:paraId="5A660D94" w14:textId="611A525C" w:rsidR="00FB7917" w:rsidDel="0097060D" w:rsidRDefault="00FB7917" w:rsidP="0097060D">
      <w:pPr>
        <w:pStyle w:val="MRAL2HangingIndent"/>
        <w:rPr>
          <w:del w:id="14825" w:author="Debbie Houldsworth" w:date="2020-05-06T09:01:00Z"/>
        </w:rPr>
      </w:pPr>
      <w:del w:id="14826" w:author="Debbie Houldsworth" w:date="2020-05-06T09:01:00Z">
        <w:r w:rsidDel="0097060D">
          <w:delText>(4)</w:delText>
        </w:r>
        <w:r w:rsidDel="0097060D">
          <w:tab/>
          <w:delText>an explanation of why the change was made for any manual changes.</w:delText>
        </w:r>
      </w:del>
    </w:p>
    <w:p w14:paraId="1823C015" w14:textId="7F08ECD1" w:rsidR="00FB7917" w:rsidDel="0097060D" w:rsidRDefault="00FB7917" w:rsidP="0097060D">
      <w:pPr>
        <w:pStyle w:val="MRAL2HangingIndent"/>
        <w:rPr>
          <w:del w:id="14827" w:author="Debbie Houldsworth" w:date="2020-05-06T09:01:00Z"/>
        </w:rPr>
      </w:pPr>
      <w:del w:id="14828" w:author="Debbie Houldsworth" w:date="2020-05-06T09:01:00Z">
        <w:r w:rsidDel="0097060D">
          <w:delText>(E)</w:delText>
        </w:r>
        <w:r w:rsidDel="0097060D">
          <w:tab/>
          <w:delText>Movement of Metering Points between different MPAS Registration Systems shall be traceable;</w:delText>
        </w:r>
      </w:del>
    </w:p>
    <w:p w14:paraId="2E8CACE3" w14:textId="667441BA" w:rsidR="00FB7917" w:rsidDel="0097060D" w:rsidRDefault="00FB7917" w:rsidP="0097060D">
      <w:pPr>
        <w:pStyle w:val="MRAL2HangingIndent"/>
        <w:rPr>
          <w:del w:id="14829" w:author="Debbie Houldsworth" w:date="2020-05-06T09:01:00Z"/>
        </w:rPr>
      </w:pPr>
      <w:del w:id="14830" w:author="Debbie Houldsworth" w:date="2020-05-06T09:01:00Z">
        <w:r w:rsidDel="0097060D">
          <w:delText>(F)</w:delText>
        </w:r>
        <w:r w:rsidDel="0097060D">
          <w:tab/>
          <w:delText>the MPAS Registration System shall be able to retrieve values of amended data in accordance with Clause 32 in order to ensure that a full transaction history is available.</w:delText>
        </w:r>
      </w:del>
    </w:p>
    <w:p w14:paraId="65D15056" w14:textId="146F84C1" w:rsidR="00FB7917" w:rsidDel="00E452E2" w:rsidRDefault="00FB7917">
      <w:pPr>
        <w:pStyle w:val="MRAL1HangingIndent"/>
        <w:rPr>
          <w:del w:id="14831" w:author="Debbie Houldsworth" w:date="2020-05-07T10:51:00Z"/>
          <w:b/>
          <w:bCs/>
        </w:rPr>
      </w:pPr>
      <w:del w:id="14832" w:author="Debbie Houldsworth" w:date="2020-05-07T10:51:00Z">
        <w:r w:rsidDel="00E452E2">
          <w:rPr>
            <w:b/>
            <w:bCs/>
          </w:rPr>
          <w:delText>6.3</w:delText>
        </w:r>
        <w:r w:rsidDel="00E452E2">
          <w:rPr>
            <w:b/>
            <w:bCs/>
          </w:rPr>
          <w:tab/>
        </w:r>
      </w:del>
      <w:del w:id="14833" w:author="Debbie Houldsworth" w:date="2020-05-06T09:01:00Z">
        <w:r w:rsidDel="0097060D">
          <w:rPr>
            <w:b/>
            <w:bCs/>
          </w:rPr>
          <w:delText>Controls over the Development of MPAS</w:delText>
        </w:r>
      </w:del>
    </w:p>
    <w:p w14:paraId="2A03E536" w14:textId="53DF4A03" w:rsidR="00FB7917" w:rsidDel="00E452E2" w:rsidRDefault="00FB7917">
      <w:pPr>
        <w:pStyle w:val="MRAL2HangingIndent"/>
        <w:rPr>
          <w:del w:id="14834" w:author="Debbie Houldsworth" w:date="2020-05-07T10:51:00Z"/>
        </w:rPr>
      </w:pPr>
      <w:del w:id="14835" w:author="Debbie Houldsworth" w:date="2020-05-07T10:51:00Z">
        <w:r w:rsidDel="00E452E2">
          <w:delText>6.3.1</w:delText>
        </w:r>
        <w:r w:rsidDel="00E452E2">
          <w:tab/>
        </w:r>
      </w:del>
      <w:del w:id="14836" w:author="Debbie Houldsworth" w:date="2020-05-06T09:01:00Z">
        <w:r w:rsidDel="0097060D">
          <w:delText>Each MPAS Provider shall implement and maintain controls over the development of its MPAS Registration System to ensure that MPAS is correctly constructed and that the risk of unintentional errors arising from poor software, clerical procedures, or other causes, is minimised.</w:delText>
        </w:r>
      </w:del>
    </w:p>
    <w:p w14:paraId="727D06A8" w14:textId="513D94C6" w:rsidR="00FB7917" w:rsidDel="0097060D" w:rsidRDefault="00FB7917" w:rsidP="0097060D">
      <w:pPr>
        <w:pStyle w:val="MRAL2HangingIndent"/>
        <w:rPr>
          <w:del w:id="14837" w:author="Debbie Houldsworth" w:date="2020-05-06T09:01:00Z"/>
        </w:rPr>
      </w:pPr>
      <w:del w:id="14838" w:author="Debbie Houldsworth" w:date="2020-05-07T10:51:00Z">
        <w:r w:rsidDel="00E452E2">
          <w:delText>6.3.2</w:delText>
        </w:r>
        <w:r w:rsidDel="00E452E2">
          <w:tab/>
        </w:r>
      </w:del>
      <w:del w:id="14839" w:author="Debbie Houldsworth" w:date="2020-05-06T09:01:00Z">
        <w:r w:rsidDel="0097060D">
          <w:delText>In order to comply with paragraph 6.3.1 to this Appendix 1, each MPAS Provider shall implement and maintain at least the following controls to its MPAS Registration System:</w:delText>
        </w:r>
      </w:del>
    </w:p>
    <w:p w14:paraId="41754428" w14:textId="76A145FB" w:rsidR="00FB7917" w:rsidDel="0097060D" w:rsidRDefault="00FB7917" w:rsidP="0097060D">
      <w:pPr>
        <w:pStyle w:val="MRAL2HangingIndent"/>
        <w:rPr>
          <w:del w:id="14840" w:author="Debbie Houldsworth" w:date="2020-05-06T09:01:00Z"/>
        </w:rPr>
      </w:pPr>
      <w:del w:id="14841" w:author="Debbie Houldsworth" w:date="2020-05-06T09:01:00Z">
        <w:r w:rsidDel="0097060D">
          <w:delText>(A)</w:delText>
        </w:r>
        <w:r w:rsidDel="0097060D">
          <w:tab/>
          <w:delText>testing of the system prior to going live, with test plans and results documented;</w:delText>
        </w:r>
      </w:del>
    </w:p>
    <w:p w14:paraId="4AC48660" w14:textId="4C54EA2A" w:rsidR="00FB7917" w:rsidDel="0097060D" w:rsidRDefault="00FB7917" w:rsidP="0097060D">
      <w:pPr>
        <w:pStyle w:val="MRAL2HangingIndent"/>
        <w:rPr>
          <w:del w:id="14842" w:author="Debbie Houldsworth" w:date="2020-05-06T09:01:00Z"/>
        </w:rPr>
      </w:pPr>
      <w:del w:id="14843" w:author="Debbie Houldsworth" w:date="2020-05-06T09:01:00Z">
        <w:r w:rsidDel="0097060D">
          <w:delText>(B)</w:delText>
        </w:r>
        <w:r w:rsidDel="0097060D">
          <w:tab/>
          <w:delText>systems documentation in sufficient detail to support ongoing operations and future maintenance;</w:delText>
        </w:r>
      </w:del>
    </w:p>
    <w:p w14:paraId="7063F487" w14:textId="008B9DC1" w:rsidR="00FB7917" w:rsidDel="0097060D" w:rsidRDefault="00FB7917" w:rsidP="0097060D">
      <w:pPr>
        <w:pStyle w:val="MRAL2HangingIndent"/>
        <w:rPr>
          <w:del w:id="14844" w:author="Debbie Houldsworth" w:date="2020-05-06T09:01:00Z"/>
        </w:rPr>
      </w:pPr>
      <w:del w:id="14845" w:author="Debbie Houldsworth" w:date="2020-05-06T09:01:00Z">
        <w:r w:rsidDel="0097060D">
          <w:delText>(C)</w:delText>
        </w:r>
        <w:r w:rsidDel="0097060D">
          <w:tab/>
          <w:delText>use of quality management.</w:delText>
        </w:r>
      </w:del>
    </w:p>
    <w:p w14:paraId="45A8CF36" w14:textId="428159E1" w:rsidR="00BF69D4" w:rsidDel="00E452E2" w:rsidRDefault="00BF69D4">
      <w:pPr>
        <w:pStyle w:val="MRAL3HangingIndent"/>
        <w:rPr>
          <w:del w:id="14846" w:author="Debbie Houldsworth" w:date="2020-05-07T10:51:00Z"/>
        </w:rPr>
      </w:pPr>
    </w:p>
    <w:p w14:paraId="7822214E" w14:textId="72CBF00A" w:rsidR="00FB7917" w:rsidDel="00E452E2" w:rsidRDefault="00FB7917">
      <w:pPr>
        <w:pStyle w:val="MRAL1HangingIndent"/>
        <w:rPr>
          <w:del w:id="14847" w:author="Debbie Houldsworth" w:date="2020-05-07T10:51:00Z"/>
          <w:b/>
          <w:bCs/>
        </w:rPr>
      </w:pPr>
      <w:del w:id="14848" w:author="Debbie Houldsworth" w:date="2020-05-07T10:51:00Z">
        <w:r w:rsidDel="00E452E2">
          <w:rPr>
            <w:b/>
            <w:bCs/>
          </w:rPr>
          <w:delText>6.4</w:delText>
        </w:r>
        <w:r w:rsidDel="00E452E2">
          <w:rPr>
            <w:b/>
            <w:bCs/>
          </w:rPr>
          <w:tab/>
        </w:r>
      </w:del>
      <w:del w:id="14849" w:author="Debbie Houldsworth" w:date="2020-05-06T09:01:00Z">
        <w:r w:rsidDel="0097060D">
          <w:rPr>
            <w:b/>
            <w:bCs/>
          </w:rPr>
          <w:delText>Controls over Unintentional Errors</w:delText>
        </w:r>
      </w:del>
    </w:p>
    <w:p w14:paraId="5064B39B" w14:textId="65E459C6" w:rsidR="00FB7917" w:rsidDel="00E452E2" w:rsidRDefault="00FB7917">
      <w:pPr>
        <w:pStyle w:val="MRAL2HangingIndent"/>
        <w:rPr>
          <w:del w:id="14850" w:author="Debbie Houldsworth" w:date="2020-05-07T10:51:00Z"/>
        </w:rPr>
      </w:pPr>
      <w:del w:id="14851" w:author="Debbie Houldsworth" w:date="2020-05-07T10:51:00Z">
        <w:r w:rsidDel="00E452E2">
          <w:delText>6.4.1</w:delText>
        </w:r>
        <w:r w:rsidDel="00E452E2">
          <w:tab/>
        </w:r>
      </w:del>
      <w:del w:id="14852" w:author="Debbie Houldsworth" w:date="2020-05-06T09:01:00Z">
        <w:r w:rsidDel="0097060D">
          <w:delText>Each MPAS Provider shall implement and maintain controls over the processing of its MPAS Registration System to ensure that the risk of unintentional errors arising and not being corrected in a timely fashion is minimised.</w:delText>
        </w:r>
      </w:del>
    </w:p>
    <w:p w14:paraId="424B2E54" w14:textId="619D9AE7" w:rsidR="00FB7917" w:rsidDel="00E452E2" w:rsidRDefault="00FB7917">
      <w:pPr>
        <w:pStyle w:val="MRAL2HangingIndent"/>
        <w:rPr>
          <w:del w:id="14853" w:author="Debbie Houldsworth" w:date="2020-05-07T10:51:00Z"/>
        </w:rPr>
      </w:pPr>
      <w:del w:id="14854" w:author="Debbie Houldsworth" w:date="2020-05-07T10:51:00Z">
        <w:r w:rsidDel="00E452E2">
          <w:delText>6.4.2</w:delText>
        </w:r>
        <w:r w:rsidDel="00E452E2">
          <w:tab/>
        </w:r>
      </w:del>
      <w:del w:id="14855" w:author="Debbie Houldsworth" w:date="2020-05-06T09:01:00Z">
        <w:r w:rsidDel="0097060D">
          <w:delText>In order to comply with paragraph 6.4.1 to this Appendix 1, each MPAS Provider shall implement and maintain controls over input, processing and output, as well as over data and communications, in order to ensure that the rules for valid processing defined during system design, including those specified under the BSC, are adhered to; and that the data held and processed by its MPAS Registration System is accurate, complete, valid and not out of date.</w:delText>
        </w:r>
      </w:del>
    </w:p>
    <w:p w14:paraId="593D315E" w14:textId="71926ED2" w:rsidR="00FB7917" w:rsidDel="0097060D" w:rsidRDefault="00FB7917" w:rsidP="0097060D">
      <w:pPr>
        <w:pStyle w:val="MRAL2HangingIndent"/>
        <w:rPr>
          <w:del w:id="14856" w:author="Debbie Houldsworth" w:date="2020-05-06T09:01:00Z"/>
        </w:rPr>
      </w:pPr>
      <w:del w:id="14857" w:author="Debbie Houldsworth" w:date="2020-05-07T10:51:00Z">
        <w:r w:rsidDel="00E452E2">
          <w:delText>6.4.3</w:delText>
        </w:r>
        <w:r w:rsidDel="00E452E2">
          <w:tab/>
        </w:r>
      </w:del>
      <w:del w:id="14858" w:author="Debbie Houldsworth" w:date="2020-05-06T09:01:00Z">
        <w:r w:rsidDel="0097060D">
          <w:delText>In order to comply` with paragraph 6.4.1 to this Appendix 1, each MPAS Provider shall implement and maintain at least the following controls:</w:delText>
        </w:r>
      </w:del>
    </w:p>
    <w:p w14:paraId="1B9BCFB9" w14:textId="40534C47" w:rsidR="00FB7917" w:rsidDel="0097060D" w:rsidRDefault="00FB7917" w:rsidP="0097060D">
      <w:pPr>
        <w:pStyle w:val="MRAL2HangingIndent"/>
        <w:rPr>
          <w:del w:id="14859" w:author="Debbie Houldsworth" w:date="2020-05-06T09:01:00Z"/>
        </w:rPr>
      </w:pPr>
      <w:del w:id="14860" w:author="Debbie Houldsworth" w:date="2020-05-06T09:01:00Z">
        <w:r w:rsidDel="0097060D">
          <w:delText>(A)</w:delText>
        </w:r>
        <w:r w:rsidDel="0097060D">
          <w:tab/>
          <w:delText>unique Supply Number Cores in order that the relevant BSC Systems can work;</w:delText>
        </w:r>
      </w:del>
    </w:p>
    <w:p w14:paraId="437CA740" w14:textId="23D8C3F0" w:rsidR="00FB7917" w:rsidDel="0097060D" w:rsidRDefault="00FB7917" w:rsidP="0097060D">
      <w:pPr>
        <w:pStyle w:val="MRAL2HangingIndent"/>
        <w:rPr>
          <w:del w:id="14861" w:author="Debbie Houldsworth" w:date="2020-05-06T09:01:00Z"/>
        </w:rPr>
      </w:pPr>
      <w:del w:id="14862" w:author="Debbie Houldsworth" w:date="2020-05-06T09:01:00Z">
        <w:r w:rsidDel="0097060D">
          <w:delText>(B)</w:delText>
        </w:r>
        <w:r w:rsidDel="0097060D">
          <w:tab/>
          <w:delText>validation checks to ensure that all mandatory data fields are present on Registration, and data is inputted accurately;</w:delText>
        </w:r>
      </w:del>
    </w:p>
    <w:p w14:paraId="20292130" w14:textId="565A3482" w:rsidR="00FB7917" w:rsidDel="0097060D" w:rsidRDefault="00FB7917" w:rsidP="0097060D">
      <w:pPr>
        <w:pStyle w:val="MRAL2HangingIndent"/>
        <w:rPr>
          <w:del w:id="14863" w:author="Debbie Houldsworth" w:date="2020-05-06T09:01:00Z"/>
        </w:rPr>
      </w:pPr>
      <w:del w:id="14864" w:author="Debbie Houldsworth" w:date="2020-05-06T09:01:00Z">
        <w:r w:rsidDel="0097060D">
          <w:delText>(C)</w:delText>
        </w:r>
        <w:r w:rsidDel="0097060D">
          <w:tab/>
          <w:delText>controls to ensure that the Distribution Business disconnects the correct Metering Point within the MPAS Registration System;</w:delText>
        </w:r>
      </w:del>
    </w:p>
    <w:p w14:paraId="64EAE73B" w14:textId="07629239" w:rsidR="00FB7917" w:rsidDel="0097060D" w:rsidRDefault="00FB7917" w:rsidP="0097060D">
      <w:pPr>
        <w:pStyle w:val="MRAL2HangingIndent"/>
        <w:rPr>
          <w:del w:id="14865" w:author="Debbie Houldsworth" w:date="2020-05-06T09:01:00Z"/>
        </w:rPr>
      </w:pPr>
      <w:del w:id="14866" w:author="Debbie Houldsworth" w:date="2020-05-06T09:01:00Z">
        <w:r w:rsidDel="0097060D">
          <w:delText>(D)</w:delText>
        </w:r>
        <w:r w:rsidDel="0097060D">
          <w:tab/>
          <w:delText>controls to ensure that standing data is complete, accurate and up-to-date (i.e. consistent with the most recent valid input); and that there have not been unauthorised or erroneous (i.e. invalid) changes;</w:delText>
        </w:r>
      </w:del>
    </w:p>
    <w:p w14:paraId="22B5B680" w14:textId="59175C00" w:rsidR="00FB7917" w:rsidDel="0097060D" w:rsidRDefault="00FB7917" w:rsidP="0097060D">
      <w:pPr>
        <w:pStyle w:val="MRAL2HangingIndent"/>
        <w:rPr>
          <w:del w:id="14867" w:author="Debbie Houldsworth" w:date="2020-05-06T09:01:00Z"/>
        </w:rPr>
      </w:pPr>
      <w:del w:id="14868" w:author="Debbie Houldsworth" w:date="2020-05-06T09:01:00Z">
        <w:r w:rsidDel="0097060D">
          <w:delText>(E)</w:delText>
        </w:r>
        <w:r w:rsidDel="0097060D">
          <w:tab/>
          <w:delText>controls to ensure that Metering Points are allocated to the correct GSP Group.</w:delText>
        </w:r>
      </w:del>
    </w:p>
    <w:p w14:paraId="30270DD7" w14:textId="58286942" w:rsidR="00FB7917" w:rsidDel="00E452E2" w:rsidRDefault="00FB7917">
      <w:pPr>
        <w:pStyle w:val="MRAL1HangingIndent"/>
        <w:rPr>
          <w:del w:id="14869" w:author="Debbie Houldsworth" w:date="2020-05-07T10:51:00Z"/>
          <w:b/>
          <w:bCs/>
        </w:rPr>
      </w:pPr>
      <w:del w:id="14870" w:author="Debbie Houldsworth" w:date="2020-05-07T10:50:00Z">
        <w:r w:rsidDel="00E452E2">
          <w:rPr>
            <w:b/>
            <w:bCs/>
          </w:rPr>
          <w:delText>6.5</w:delText>
        </w:r>
      </w:del>
      <w:del w:id="14871" w:author="Debbie Houldsworth" w:date="2020-05-07T10:51:00Z">
        <w:r w:rsidDel="00E452E2">
          <w:rPr>
            <w:b/>
            <w:bCs/>
          </w:rPr>
          <w:tab/>
        </w:r>
      </w:del>
      <w:del w:id="14872" w:author="Debbie Houldsworth" w:date="2020-05-06T09:01:00Z">
        <w:r w:rsidDel="0097060D">
          <w:rPr>
            <w:b/>
            <w:bCs/>
          </w:rPr>
          <w:delText>Implementation</w:delText>
        </w:r>
      </w:del>
    </w:p>
    <w:p w14:paraId="654AB391" w14:textId="217C76EB" w:rsidR="00FB7917" w:rsidDel="0097060D" w:rsidRDefault="00FB7917">
      <w:pPr>
        <w:pStyle w:val="MRAL2HangingIndent"/>
        <w:rPr>
          <w:del w:id="14873" w:author="Debbie Houldsworth" w:date="2020-05-06T09:01:00Z"/>
        </w:rPr>
      </w:pPr>
      <w:del w:id="14874" w:author="Debbie Houldsworth" w:date="2020-05-07T10:51:00Z">
        <w:r w:rsidDel="00E452E2">
          <w:delText>6.5.1</w:delText>
        </w:r>
        <w:r w:rsidDel="00E452E2">
          <w:tab/>
        </w:r>
      </w:del>
      <w:del w:id="14875" w:author="Debbie Houldsworth" w:date="2020-05-06T09:01:00Z">
        <w:r w:rsidDel="0097060D">
          <w:delText>Each MPAS Provider shall implement and maintain controls over the implementation of its MPAS Registration System to ensure that the risk of unintentional errors arising from incorrect implementation is minimised.</w:delText>
        </w:r>
      </w:del>
    </w:p>
    <w:p w14:paraId="7DD79FEF" w14:textId="567031E6" w:rsidR="00FB7917" w:rsidDel="00E452E2" w:rsidRDefault="00FB7917">
      <w:pPr>
        <w:pStyle w:val="MRAL2HangingIndent"/>
        <w:rPr>
          <w:del w:id="14876" w:author="Debbie Houldsworth" w:date="2020-05-07T10:51:00Z"/>
        </w:rPr>
      </w:pPr>
      <w:del w:id="14877" w:author="Debbie Houldsworth" w:date="2020-05-07T10:51:00Z">
        <w:r w:rsidDel="00E452E2">
          <w:delText>6.5.2</w:delText>
        </w:r>
        <w:r w:rsidDel="00E452E2">
          <w:tab/>
        </w:r>
      </w:del>
      <w:del w:id="14878" w:author="Debbie Houldsworth" w:date="2020-05-06T09:00:00Z">
        <w:r w:rsidDel="0097060D">
          <w:delText>Each MPAS Provider shall ensure that Migration of data onto MPAS is conducted in a controlled manner, with data validity checks carried out.</w:delText>
        </w:r>
      </w:del>
    </w:p>
    <w:p w14:paraId="541F80FE" w14:textId="19D8CA54" w:rsidR="00FB7917" w:rsidDel="00E452E2" w:rsidRDefault="00FB7917">
      <w:pPr>
        <w:pStyle w:val="MRAL2HangingIndent"/>
        <w:rPr>
          <w:del w:id="14879" w:author="Debbie Houldsworth" w:date="2020-05-07T10:51:00Z"/>
        </w:rPr>
      </w:pPr>
      <w:del w:id="14880" w:author="Debbie Houldsworth" w:date="2020-05-07T10:51:00Z">
        <w:r w:rsidDel="00E452E2">
          <w:delText>6.5.3</w:delText>
        </w:r>
        <w:r w:rsidDel="00E452E2">
          <w:tab/>
        </w:r>
      </w:del>
      <w:del w:id="14881" w:author="Debbie Houldsworth" w:date="2020-05-06T09:00:00Z">
        <w:r w:rsidDel="0097060D">
          <w:delText>In order to comply with paragraph 6.5.1 in this Appendix 1, each MPAS Provider shall:</w:delText>
        </w:r>
      </w:del>
    </w:p>
    <w:p w14:paraId="57A48323" w14:textId="2CD6C6E4" w:rsidR="00FB7917" w:rsidDel="0097060D" w:rsidRDefault="00FB7917">
      <w:pPr>
        <w:pStyle w:val="MRAL3HangingIndent"/>
        <w:rPr>
          <w:del w:id="14882" w:author="Debbie Houldsworth" w:date="2020-05-06T09:00:00Z"/>
        </w:rPr>
      </w:pPr>
      <w:del w:id="14883" w:author="Debbie Houldsworth" w:date="2020-05-06T09:00:00Z">
        <w:r w:rsidDel="0097060D">
          <w:delText>(A)</w:delText>
        </w:r>
        <w:r w:rsidDel="0097060D">
          <w:tab/>
          <w:delText>ensure that users are adequately trained such that they are competent in the use of the system;</w:delText>
        </w:r>
      </w:del>
    </w:p>
    <w:p w14:paraId="5D47C103" w14:textId="0C1DF3CC" w:rsidR="00FB7917" w:rsidDel="0097060D" w:rsidRDefault="00FB7917">
      <w:pPr>
        <w:pStyle w:val="MRAL3HangingIndent"/>
        <w:rPr>
          <w:del w:id="14884" w:author="Debbie Houldsworth" w:date="2020-05-06T09:00:00Z"/>
        </w:rPr>
      </w:pPr>
      <w:del w:id="14885" w:author="Debbie Houldsworth" w:date="2020-05-06T09:00:00Z">
        <w:r w:rsidDel="0097060D">
          <w:delText>(B)</w:delText>
        </w:r>
        <w:r w:rsidDel="0097060D">
          <w:tab/>
          <w:delText>use separate test and live environments;</w:delText>
        </w:r>
      </w:del>
    </w:p>
    <w:p w14:paraId="24C46E20" w14:textId="1BC4099D" w:rsidR="00FB7917" w:rsidDel="0097060D" w:rsidRDefault="00FB7917">
      <w:pPr>
        <w:pStyle w:val="MRAL3HangingIndent"/>
        <w:rPr>
          <w:del w:id="14886" w:author="Debbie Houldsworth" w:date="2020-05-06T09:00:00Z"/>
        </w:rPr>
      </w:pPr>
      <w:del w:id="14887" w:author="Debbie Houldsworth" w:date="2020-05-06T09:00:00Z">
        <w:r w:rsidDel="0097060D">
          <w:delText>(C)</w:delText>
        </w:r>
        <w:r w:rsidDel="0097060D">
          <w:tab/>
          <w:delText>implement and maintain controls over the authorisation and co-ordination of transfers of data and programs from the test environment to the live environment;</w:delText>
        </w:r>
      </w:del>
    </w:p>
    <w:p w14:paraId="1EC199E5" w14:textId="693E38BE" w:rsidR="00FB7917" w:rsidDel="0097060D" w:rsidRDefault="00FB7917">
      <w:pPr>
        <w:pStyle w:val="MRAL3HangingIndent"/>
        <w:rPr>
          <w:del w:id="14888" w:author="Debbie Houldsworth" w:date="2020-05-06T09:00:00Z"/>
        </w:rPr>
      </w:pPr>
      <w:del w:id="14889" w:author="Debbie Houldsworth" w:date="2020-05-06T09:00:00Z">
        <w:r w:rsidDel="0097060D">
          <w:delText>(D)</w:delText>
        </w:r>
        <w:r w:rsidDel="0097060D">
          <w:tab/>
          <w:delText>use a fully documented and repeatable system test model.</w:delText>
        </w:r>
      </w:del>
    </w:p>
    <w:p w14:paraId="0439989F" w14:textId="7EAC6E01" w:rsidR="00FB7917" w:rsidDel="009F24F1" w:rsidRDefault="00FB7917">
      <w:pPr>
        <w:pStyle w:val="MRAL1HangingIndent"/>
        <w:rPr>
          <w:del w:id="14890" w:author="Debbie Houldsworth" w:date="2020-05-07T10:55:00Z"/>
          <w:b/>
          <w:bCs/>
        </w:rPr>
      </w:pPr>
      <w:del w:id="14891" w:author="Debbie Houldsworth" w:date="2020-05-07T10:55:00Z">
        <w:r w:rsidDel="009F24F1">
          <w:rPr>
            <w:b/>
            <w:bCs/>
          </w:rPr>
          <w:delText>6.6</w:delText>
        </w:r>
        <w:r w:rsidDel="009F24F1">
          <w:rPr>
            <w:b/>
            <w:bCs/>
          </w:rPr>
          <w:tab/>
        </w:r>
      </w:del>
      <w:del w:id="14892" w:author="Debbie Houldsworth" w:date="2020-05-06T09:00:00Z">
        <w:r w:rsidDel="0097060D">
          <w:rPr>
            <w:b/>
            <w:bCs/>
          </w:rPr>
          <w:delText>Constraints</w:delText>
        </w:r>
      </w:del>
    </w:p>
    <w:p w14:paraId="30A0C89B" w14:textId="652AE288" w:rsidR="00FB7917" w:rsidDel="0097060D" w:rsidRDefault="00FB7917" w:rsidP="0097060D">
      <w:pPr>
        <w:pStyle w:val="MRAL2HangingIndent"/>
        <w:rPr>
          <w:del w:id="14893" w:author="Debbie Houldsworth" w:date="2020-05-06T09:00:00Z"/>
        </w:rPr>
      </w:pPr>
      <w:del w:id="14894" w:author="Debbie Houldsworth" w:date="2020-05-07T10:55:00Z">
        <w:r w:rsidDel="009F24F1">
          <w:delText>6.6.1</w:delText>
        </w:r>
        <w:r w:rsidDel="009F24F1">
          <w:tab/>
        </w:r>
      </w:del>
      <w:del w:id="14895" w:author="Debbie Houldsworth" w:date="2020-05-06T09:00:00Z">
        <w:r w:rsidDel="0097060D">
          <w:delText>Each MPAS Provider shall operate its MPAS Registration System in line with the following constraints:</w:delText>
        </w:r>
      </w:del>
    </w:p>
    <w:p w14:paraId="233CA8AB" w14:textId="6B965D2B" w:rsidR="00FB7917" w:rsidDel="0097060D" w:rsidRDefault="00FB7917">
      <w:pPr>
        <w:pStyle w:val="MRAL2HangingIndent"/>
        <w:rPr>
          <w:del w:id="14896" w:author="Debbie Houldsworth" w:date="2020-05-06T09:00:00Z"/>
        </w:rPr>
        <w:pPrChange w:id="14897" w:author="Debbie Houldsworth" w:date="2020-05-06T09:00:00Z">
          <w:pPr>
            <w:pStyle w:val="MRAL3HangingIndent"/>
          </w:pPr>
        </w:pPrChange>
      </w:pPr>
      <w:del w:id="14898" w:author="Debbie Houldsworth" w:date="2020-05-06T09:00:00Z">
        <w:r w:rsidDel="0097060D">
          <w:delText>(A)</w:delText>
        </w:r>
        <w:r w:rsidDel="0097060D">
          <w:tab/>
          <w:delText>the MPAS Registration System shall allow entry of new suppliers to the market and the exit of suppliers from the market.</w:delText>
        </w:r>
      </w:del>
    </w:p>
    <w:p w14:paraId="691F7119" w14:textId="1B046388" w:rsidR="00FB7917" w:rsidDel="0097060D" w:rsidRDefault="00FB7917">
      <w:pPr>
        <w:pStyle w:val="MRAL2HangingIndent"/>
        <w:rPr>
          <w:del w:id="14899" w:author="Debbie Houldsworth" w:date="2020-05-06T09:00:00Z"/>
        </w:rPr>
        <w:pPrChange w:id="14900" w:author="Debbie Houldsworth" w:date="2020-05-06T09:00:00Z">
          <w:pPr>
            <w:pStyle w:val="MRAL3HangingIndent"/>
          </w:pPr>
        </w:pPrChange>
      </w:pPr>
      <w:del w:id="14901" w:author="Debbie Houldsworth" w:date="2020-05-06T09:00:00Z">
        <w:r w:rsidDel="0097060D">
          <w:delText>(B)</w:delText>
        </w:r>
        <w:r w:rsidDel="0097060D">
          <w:tab/>
          <w:delText>each MPAS Provider shall implement and maintain controls to its MPAS Registration System to ensure Registration is made against the correct Metering Point.</w:delText>
        </w:r>
      </w:del>
    </w:p>
    <w:p w14:paraId="7642C922" w14:textId="63DF7E1A" w:rsidR="00FB7917" w:rsidDel="00AA5153" w:rsidRDefault="00FB7917">
      <w:pPr>
        <w:pStyle w:val="MRAL2HangingIndent"/>
        <w:rPr>
          <w:del w:id="14902" w:author="Debbie Houldsworth" w:date="2020-05-13T07:10:00Z"/>
        </w:rPr>
        <w:pPrChange w:id="14903" w:author="Debbie Houldsworth" w:date="2020-05-06T09:00:00Z">
          <w:pPr>
            <w:pStyle w:val="MRAL3HangingIndent"/>
          </w:pPr>
        </w:pPrChange>
      </w:pPr>
      <w:del w:id="14904" w:author="Debbie Houldsworth" w:date="2020-05-06T09:00:00Z">
        <w:r w:rsidDel="0097060D">
          <w:delText>(C)</w:delText>
        </w:r>
        <w:r w:rsidDel="0097060D">
          <w:tab/>
          <w:delText>the MPAS Registration System shall enable the unambiguous identification of all Metering Points and their previous and current suppliers together with dates of any changes.</w:delText>
        </w:r>
      </w:del>
    </w:p>
    <w:p w14:paraId="7B2B239F" w14:textId="77777777" w:rsidR="00FB7917" w:rsidRDefault="00FB7917">
      <w:pPr>
        <w:pStyle w:val="MRAL2HangingIndent"/>
        <w:outlineLvl w:val="0"/>
        <w:rPr>
          <w:i/>
        </w:rPr>
        <w:sectPr w:rsidR="00FB7917">
          <w:pgSz w:w="11909" w:h="16834" w:code="9"/>
          <w:pgMar w:top="1440" w:right="1440" w:bottom="1440" w:left="1440" w:header="706" w:footer="706" w:gutter="0"/>
          <w:cols w:space="720"/>
          <w:docGrid w:linePitch="326"/>
        </w:sectPr>
        <w:pPrChange w:id="14905" w:author="Debbie Houldsworth" w:date="2020-05-13T09:35:00Z">
          <w:pPr>
            <w:pStyle w:val="MRAScheduleHeading1"/>
          </w:pPr>
        </w:pPrChange>
      </w:pPr>
    </w:p>
    <w:p w14:paraId="410277C8" w14:textId="1BBA5DDD" w:rsidR="00FB7917" w:rsidRPr="00CA4155" w:rsidRDefault="00FB7917">
      <w:pPr>
        <w:pStyle w:val="MRAL2NoHangingIndent"/>
        <w:outlineLvl w:val="0"/>
        <w:rPr>
          <w:bCs/>
          <w:szCs w:val="22"/>
        </w:rPr>
        <w:pPrChange w:id="14906" w:author="Debbie Houldsworth" w:date="2020-05-13T09:35:00Z">
          <w:pPr>
            <w:pStyle w:val="MRAScheduleHeading1"/>
            <w:ind w:left="0" w:firstLine="0"/>
          </w:pPr>
        </w:pPrChange>
      </w:pPr>
      <w:bookmarkStart w:id="14907" w:name="_Toc65570339"/>
      <w:bookmarkStart w:id="14908" w:name="_Toc65572059"/>
      <w:bookmarkStart w:id="14909" w:name="_Toc86826516"/>
      <w:bookmarkStart w:id="14910" w:name="_Toc40261304"/>
      <w:r w:rsidRPr="00AA5153">
        <w:rPr>
          <w:b/>
          <w:bCs/>
          <w:sz w:val="28"/>
          <w:szCs w:val="22"/>
          <w:rPrChange w:id="14911" w:author="Debbie Houldsworth" w:date="2020-05-13T07:10:00Z">
            <w:rPr/>
          </w:rPrChange>
        </w:rPr>
        <w:t>SCHEDULE 7</w:t>
      </w:r>
      <w:bookmarkEnd w:id="14907"/>
      <w:bookmarkEnd w:id="14908"/>
      <w:bookmarkEnd w:id="14909"/>
      <w:ins w:id="14912" w:author="Debbie Houldsworth" w:date="2020-05-13T07:10:00Z">
        <w:r w:rsidR="00AA5153" w:rsidRPr="00AA5153">
          <w:rPr>
            <w:b/>
            <w:bCs/>
            <w:sz w:val="28"/>
            <w:szCs w:val="22"/>
            <w:rPrChange w:id="14913" w:author="Debbie Houldsworth" w:date="2020-05-13T07:10:00Z">
              <w:rPr/>
            </w:rPrChange>
          </w:rPr>
          <w:t>: NOT USED</w:t>
        </w:r>
      </w:ins>
      <w:bookmarkEnd w:id="14910"/>
      <w:del w:id="14914" w:author="Debbie Houldsworth" w:date="2020-05-12T16:56:00Z">
        <w:r w:rsidR="000B65BB" w:rsidRPr="00AA5153" w:rsidDel="00A3021B">
          <w:rPr>
            <w:b/>
            <w:bCs/>
            <w:sz w:val="28"/>
            <w:szCs w:val="22"/>
            <w:rPrChange w:id="14915" w:author="Debbie Houldsworth" w:date="2020-05-13T07:10:00Z">
              <w:rPr/>
            </w:rPrChange>
          </w:rPr>
          <w:fldChar w:fldCharType="begin"/>
        </w:r>
        <w:r w:rsidRPr="00AA5153" w:rsidDel="00A3021B">
          <w:rPr>
            <w:b/>
            <w:bCs/>
            <w:sz w:val="28"/>
            <w:szCs w:val="22"/>
            <w:rPrChange w:id="14916" w:author="Debbie Houldsworth" w:date="2020-05-13T07:10:00Z">
              <w:rPr/>
            </w:rPrChange>
          </w:rPr>
          <w:delInstrText>tc "</w:delInstrText>
        </w:r>
        <w:bookmarkStart w:id="14917" w:name="_Toc416508951"/>
        <w:r w:rsidRPr="00AA5153" w:rsidDel="00A3021B">
          <w:rPr>
            <w:b/>
            <w:bCs/>
            <w:sz w:val="28"/>
            <w:szCs w:val="22"/>
            <w:rPrChange w:id="14918" w:author="Debbie Houldsworth" w:date="2020-05-13T07:10:00Z">
              <w:rPr/>
            </w:rPrChange>
          </w:rPr>
          <w:delInstrText>SCHEDULE 7</w:delInstrText>
        </w:r>
        <w:r w:rsidRPr="00AA5153" w:rsidDel="00A3021B">
          <w:rPr>
            <w:b/>
            <w:bCs/>
            <w:sz w:val="28"/>
            <w:szCs w:val="22"/>
            <w:rPrChange w:id="14919" w:author="Debbie Houldsworth" w:date="2020-05-13T07:10:00Z">
              <w:rPr/>
            </w:rPrChange>
          </w:rPr>
          <w:tab/>
          <w:delInstrText>Services for which Charges are levied under this Agreement</w:delInstrText>
        </w:r>
        <w:bookmarkEnd w:id="14917"/>
        <w:r w:rsidRPr="00AA5153" w:rsidDel="00A3021B">
          <w:rPr>
            <w:b/>
            <w:bCs/>
            <w:sz w:val="28"/>
            <w:szCs w:val="22"/>
            <w:rPrChange w:id="14920" w:author="Debbie Houldsworth" w:date="2020-05-13T07:10:00Z">
              <w:rPr/>
            </w:rPrChange>
          </w:rPr>
          <w:delInstrText xml:space="preserve"> " \f C \l 3</w:delInstrText>
        </w:r>
        <w:r w:rsidR="000B65BB" w:rsidRPr="00AA5153" w:rsidDel="00A3021B">
          <w:rPr>
            <w:b/>
            <w:bCs/>
            <w:sz w:val="28"/>
            <w:szCs w:val="22"/>
            <w:rPrChange w:id="14921" w:author="Debbie Houldsworth" w:date="2020-05-13T07:10:00Z">
              <w:rPr/>
            </w:rPrChange>
          </w:rPr>
          <w:fldChar w:fldCharType="end"/>
        </w:r>
      </w:del>
    </w:p>
    <w:p w14:paraId="16BA1896" w14:textId="13C13EF2" w:rsidR="00FB7917" w:rsidDel="00AA5153" w:rsidRDefault="00FB7917" w:rsidP="00CA4155">
      <w:pPr>
        <w:pStyle w:val="MRAScheduleHeading2"/>
        <w:rPr>
          <w:del w:id="14922" w:author="Debbie Houldsworth" w:date="2020-05-13T07:10:00Z"/>
          <w:u w:val="single"/>
        </w:rPr>
      </w:pPr>
      <w:bookmarkStart w:id="14923" w:name="_Toc65570340"/>
      <w:bookmarkStart w:id="14924" w:name="_Toc65572060"/>
      <w:bookmarkStart w:id="14925" w:name="_Toc86826517"/>
      <w:del w:id="14926" w:author="Debbie Houldsworth" w:date="2020-05-07T10:49:00Z">
        <w:r w:rsidDel="00C04D15">
          <w:delText>Services for which Charges are levied under this Agreement</w:delText>
        </w:r>
      </w:del>
      <w:bookmarkEnd w:id="14923"/>
      <w:bookmarkEnd w:id="14924"/>
      <w:bookmarkEnd w:id="14925"/>
    </w:p>
    <w:p w14:paraId="7C4DFFAA" w14:textId="3AEAA9F0" w:rsidR="00FB7917" w:rsidDel="00C04D15" w:rsidRDefault="00FB7917" w:rsidP="00D42256">
      <w:pPr>
        <w:pStyle w:val="MRAL1NoHangingIndentLFTJustified"/>
        <w:jc w:val="left"/>
        <w:outlineLvl w:val="0"/>
        <w:rPr>
          <w:del w:id="14927" w:author="Debbie Houldsworth" w:date="2020-05-07T10:49:00Z"/>
          <w:b/>
          <w:bCs/>
          <w:i/>
        </w:rPr>
      </w:pPr>
      <w:del w:id="14928" w:author="Debbie Houldsworth" w:date="2020-05-07T10:49:00Z">
        <w:r w:rsidDel="00C04D15">
          <w:rPr>
            <w:b/>
            <w:bCs/>
          </w:rPr>
          <w:delText>Clause and Description</w:delText>
        </w:r>
      </w:del>
    </w:p>
    <w:p w14:paraId="57562068" w14:textId="4F1EE6E4" w:rsidR="00FB7917" w:rsidDel="00C04D15" w:rsidRDefault="00FB7917">
      <w:pPr>
        <w:pStyle w:val="MRAL1NoHangingIndentLFTJustified"/>
        <w:spacing w:after="0"/>
        <w:jc w:val="left"/>
        <w:outlineLvl w:val="0"/>
        <w:rPr>
          <w:del w:id="14929" w:author="Debbie Houldsworth" w:date="2020-05-07T10:49:00Z"/>
        </w:rPr>
        <w:pPrChange w:id="14930" w:author="Debbie Houldsworth" w:date="2020-05-13T09:35:00Z">
          <w:pPr>
            <w:pStyle w:val="MRAL1NoHangingIndentLFTJustified"/>
            <w:spacing w:after="0"/>
            <w:jc w:val="left"/>
          </w:pPr>
        </w:pPrChange>
      </w:pPr>
      <w:del w:id="14931" w:author="Debbie Houldsworth" w:date="2020-05-07T10:49:00Z">
        <w:r w:rsidDel="00C04D15">
          <w:delText>Clause 14</w:delText>
        </w:r>
      </w:del>
    </w:p>
    <w:p w14:paraId="1E26152B" w14:textId="75AD9BCA" w:rsidR="00FB7917" w:rsidDel="00C04D15" w:rsidRDefault="00FB7917">
      <w:pPr>
        <w:pStyle w:val="MRAL1NoHangingIndentLFTJustified"/>
        <w:spacing w:after="0"/>
        <w:jc w:val="left"/>
        <w:outlineLvl w:val="0"/>
        <w:rPr>
          <w:del w:id="14932" w:author="Debbie Houldsworth" w:date="2020-05-07T10:49:00Z"/>
        </w:rPr>
        <w:pPrChange w:id="14933" w:author="Debbie Houldsworth" w:date="2020-05-13T09:35:00Z">
          <w:pPr>
            <w:pStyle w:val="MRAL1NoHangingIndentLFTJustified"/>
            <w:spacing w:after="0"/>
            <w:jc w:val="left"/>
          </w:pPr>
        </w:pPrChange>
      </w:pPr>
      <w:del w:id="14934" w:author="Debbie Houldsworth" w:date="2020-05-07T10:49:00Z">
        <w:r w:rsidDel="00C04D15">
          <w:delText>Undertaking the changes to Agent Id process for a volume of Metering Points under 14.15, where an MPAS agrees to provide this service.</w:delText>
        </w:r>
      </w:del>
    </w:p>
    <w:p w14:paraId="3606CEDD" w14:textId="203E9E1B" w:rsidR="00FB7917" w:rsidDel="00C04D15" w:rsidRDefault="00FB7917">
      <w:pPr>
        <w:pStyle w:val="MRAL1NoHangingIndentLFTJustified"/>
        <w:spacing w:after="0"/>
        <w:jc w:val="left"/>
        <w:outlineLvl w:val="0"/>
        <w:rPr>
          <w:del w:id="14935" w:author="Debbie Houldsworth" w:date="2020-05-07T10:49:00Z"/>
        </w:rPr>
        <w:pPrChange w:id="14936" w:author="Debbie Houldsworth" w:date="2020-05-13T09:35:00Z">
          <w:pPr>
            <w:pStyle w:val="MRAL1NoHangingIndentLFTJustified"/>
            <w:spacing w:after="0"/>
            <w:jc w:val="left"/>
          </w:pPr>
        </w:pPrChange>
      </w:pPr>
    </w:p>
    <w:p w14:paraId="3E3ACFA0" w14:textId="5B3D28D8" w:rsidR="00FB7917" w:rsidDel="00C04D15" w:rsidRDefault="00FB7917">
      <w:pPr>
        <w:pStyle w:val="MRAL1NoHangingIndentLFTJustified"/>
        <w:jc w:val="left"/>
        <w:outlineLvl w:val="0"/>
        <w:rPr>
          <w:del w:id="14937" w:author="Debbie Houldsworth" w:date="2020-05-07T10:49:00Z"/>
          <w:i/>
        </w:rPr>
        <w:pPrChange w:id="14938" w:author="Debbie Houldsworth" w:date="2020-05-13T09:35:00Z">
          <w:pPr>
            <w:pStyle w:val="MRAL1NoHangingIndentLFTJustified"/>
            <w:jc w:val="left"/>
          </w:pPr>
        </w:pPrChange>
      </w:pPr>
      <w:del w:id="14939" w:author="Debbie Houldsworth" w:date="2020-05-07T10:49:00Z">
        <w:r w:rsidDel="00C04D15">
          <w:delText>Clause 17</w:delText>
        </w:r>
        <w:r w:rsidDel="00C04D15">
          <w:br/>
          <w:delText xml:space="preserve">Contact Notice Facility </w:delText>
        </w:r>
      </w:del>
    </w:p>
    <w:p w14:paraId="713BF0B5" w14:textId="54A70E3F" w:rsidR="00FB7917" w:rsidDel="00C04D15" w:rsidRDefault="00FB7917">
      <w:pPr>
        <w:pStyle w:val="MRAL1NoHangingIndentLFTJustified"/>
        <w:jc w:val="left"/>
        <w:outlineLvl w:val="0"/>
        <w:rPr>
          <w:del w:id="14940" w:author="Debbie Houldsworth" w:date="2020-05-07T10:49:00Z"/>
        </w:rPr>
        <w:pPrChange w:id="14941" w:author="Debbie Houldsworth" w:date="2020-05-13T09:35:00Z">
          <w:pPr>
            <w:pStyle w:val="MRAL1NoHangingIndentLFTJustified"/>
            <w:jc w:val="left"/>
          </w:pPr>
        </w:pPrChange>
      </w:pPr>
      <w:del w:id="14942" w:author="Debbie Houldsworth" w:date="2020-05-07T10:49:00Z">
        <w:r w:rsidDel="00C04D15">
          <w:delText>Clause 19</w:delText>
        </w:r>
        <w:r w:rsidDel="00C04D15">
          <w:br/>
          <w:delText>Manual Amendment of Database</w:delText>
        </w:r>
      </w:del>
    </w:p>
    <w:p w14:paraId="238E49D0" w14:textId="370F00FC" w:rsidR="00FB7917" w:rsidDel="00C04D15" w:rsidRDefault="00FB7917">
      <w:pPr>
        <w:pStyle w:val="MRAL1NoHangingIndentLFTJustified"/>
        <w:jc w:val="left"/>
        <w:outlineLvl w:val="0"/>
        <w:rPr>
          <w:del w:id="14943" w:author="Debbie Houldsworth" w:date="2020-05-07T10:49:00Z"/>
          <w:i/>
        </w:rPr>
        <w:pPrChange w:id="14944" w:author="Debbie Houldsworth" w:date="2020-05-13T09:35:00Z">
          <w:pPr>
            <w:pStyle w:val="MRAL1NoHangingIndentLFTJustified"/>
            <w:jc w:val="left"/>
          </w:pPr>
        </w:pPrChange>
      </w:pPr>
      <w:del w:id="14945" w:author="Debbie Houldsworth" w:date="2020-05-07T10:49:00Z">
        <w:r w:rsidDel="00C04D15">
          <w:delText>Clause 22</w:delText>
        </w:r>
        <w:r w:rsidDel="00C04D15">
          <w:br/>
          <w:delText>Full Refreshes (other than 1 per year per Data Aggregator)</w:delText>
        </w:r>
      </w:del>
    </w:p>
    <w:p w14:paraId="24B2865B" w14:textId="4AF8CEA4" w:rsidR="00FB7917" w:rsidDel="00C04D15" w:rsidRDefault="00FB7917">
      <w:pPr>
        <w:pStyle w:val="MRAL1NoHangingIndentLFTJustified"/>
        <w:jc w:val="left"/>
        <w:outlineLvl w:val="0"/>
        <w:rPr>
          <w:del w:id="14946" w:author="Debbie Houldsworth" w:date="2020-05-07T10:49:00Z"/>
          <w:i/>
        </w:rPr>
        <w:pPrChange w:id="14947" w:author="Debbie Houldsworth" w:date="2020-05-13T09:35:00Z">
          <w:pPr>
            <w:pStyle w:val="MRAL1NoHangingIndentLFTJustified"/>
            <w:jc w:val="left"/>
          </w:pPr>
        </w:pPrChange>
      </w:pPr>
      <w:del w:id="14948" w:author="Debbie Houldsworth" w:date="2020-05-07T10:49:00Z">
        <w:r w:rsidDel="00C04D15">
          <w:delText>Clause 23</w:delText>
        </w:r>
        <w:r w:rsidDel="00C04D15">
          <w:br/>
          <w:delText>Selective Refreshes</w:delText>
        </w:r>
      </w:del>
    </w:p>
    <w:p w14:paraId="6FD92A12" w14:textId="109BF6B6" w:rsidR="00FB7917" w:rsidDel="00C04D15" w:rsidRDefault="00FB7917">
      <w:pPr>
        <w:pStyle w:val="MRAL1NoHangingIndentLFTJustified"/>
        <w:jc w:val="left"/>
        <w:outlineLvl w:val="0"/>
        <w:rPr>
          <w:del w:id="14949" w:author="Debbie Houldsworth" w:date="2020-05-07T10:49:00Z"/>
          <w:i/>
        </w:rPr>
        <w:pPrChange w:id="14950" w:author="Debbie Houldsworth" w:date="2020-05-13T09:35:00Z">
          <w:pPr>
            <w:pStyle w:val="MRAL1NoHangingIndentLFTJustified"/>
            <w:jc w:val="left"/>
          </w:pPr>
        </w:pPrChange>
      </w:pPr>
      <w:del w:id="14951" w:author="Debbie Houldsworth" w:date="2020-05-07T10:49:00Z">
        <w:r w:rsidDel="00C04D15">
          <w:delText>Clause 25</w:delText>
        </w:r>
        <w:r w:rsidDel="00C04D15">
          <w:br/>
          <w:delText>Resends when original transmission of data does reach Supplier's or Data Aggregator's Gateway</w:delText>
        </w:r>
      </w:del>
    </w:p>
    <w:p w14:paraId="792FECA5" w14:textId="223AA633" w:rsidR="00FB7917" w:rsidDel="00C04D15" w:rsidRDefault="00FB7917">
      <w:pPr>
        <w:pStyle w:val="MRAL1NoHangingIndentLFTJustified"/>
        <w:jc w:val="left"/>
        <w:outlineLvl w:val="0"/>
        <w:rPr>
          <w:del w:id="14952" w:author="Debbie Houldsworth" w:date="2020-05-07T10:49:00Z"/>
          <w:i/>
        </w:rPr>
        <w:pPrChange w:id="14953" w:author="Debbie Houldsworth" w:date="2020-05-13T09:35:00Z">
          <w:pPr>
            <w:pStyle w:val="MRAL1NoHangingIndentLFTJustified"/>
            <w:jc w:val="left"/>
          </w:pPr>
        </w:pPrChange>
      </w:pPr>
      <w:del w:id="14954" w:author="Debbie Houldsworth" w:date="2020-05-07T10:49:00Z">
        <w:r w:rsidDel="00C04D15">
          <w:delText>Any references in Clauses 7-20 that refer to Rejections</w:delText>
        </w:r>
      </w:del>
    </w:p>
    <w:p w14:paraId="3E967CBD" w14:textId="01BE70A1" w:rsidR="00FB7917" w:rsidDel="00C04D15" w:rsidRDefault="00FB7917">
      <w:pPr>
        <w:pStyle w:val="MRAL1NoHangingIndentLFTJustified"/>
        <w:jc w:val="left"/>
        <w:outlineLvl w:val="0"/>
        <w:rPr>
          <w:del w:id="14955" w:author="Debbie Houldsworth" w:date="2020-05-07T10:49:00Z"/>
        </w:rPr>
        <w:pPrChange w:id="14956" w:author="Debbie Houldsworth" w:date="2020-05-13T09:35:00Z">
          <w:pPr>
            <w:pStyle w:val="MRAL1NoHangingIndentLFTJustified"/>
            <w:jc w:val="left"/>
          </w:pPr>
        </w:pPrChange>
      </w:pPr>
      <w:del w:id="14957" w:author="Debbie Houldsworth" w:date="2020-05-07T10:49:00Z">
        <w:r w:rsidDel="00C04D15">
          <w:delText>Clause 27.2</w:delText>
        </w:r>
        <w:r w:rsidDel="00C04D15">
          <w:br/>
          <w:delText>Reports to BSC Panel</w:delText>
        </w:r>
      </w:del>
    </w:p>
    <w:p w14:paraId="2E3C2FCF" w14:textId="73EFA55D" w:rsidR="00FB7917" w:rsidDel="00C04D15" w:rsidRDefault="00FB7917">
      <w:pPr>
        <w:pStyle w:val="MRAL1NoHangingIndentLFTJustified"/>
        <w:jc w:val="left"/>
        <w:outlineLvl w:val="0"/>
        <w:rPr>
          <w:del w:id="14958" w:author="Debbie Houldsworth" w:date="2020-05-07T10:49:00Z"/>
          <w:i/>
        </w:rPr>
        <w:pPrChange w:id="14959" w:author="Debbie Houldsworth" w:date="2020-05-13T09:35:00Z">
          <w:pPr>
            <w:pStyle w:val="MRAL1NoHangingIndentLFTJustified"/>
            <w:jc w:val="left"/>
          </w:pPr>
        </w:pPrChange>
      </w:pPr>
      <w:del w:id="14960" w:author="Debbie Houldsworth" w:date="2020-05-07T10:49:00Z">
        <w:r w:rsidDel="00C04D15">
          <w:delText>Clause 27.3</w:delText>
        </w:r>
        <w:r w:rsidDel="00C04D15">
          <w:br/>
          <w:delText>Report to Data Aggregator detailing last file sequence number</w:delText>
        </w:r>
      </w:del>
    </w:p>
    <w:p w14:paraId="5602E72C" w14:textId="111E86DE" w:rsidR="00FB7917" w:rsidRPr="00CA4155" w:rsidRDefault="00FB7917">
      <w:pPr>
        <w:pStyle w:val="MRAL2NoHangingIndent"/>
        <w:outlineLvl w:val="0"/>
        <w:rPr>
          <w:bCs/>
        </w:rPr>
        <w:pPrChange w:id="14961" w:author="Debbie Houldsworth" w:date="2020-05-13T09:35:00Z">
          <w:pPr>
            <w:pStyle w:val="MRAScheduleHeading1"/>
          </w:pPr>
        </w:pPrChange>
      </w:pPr>
      <w:r>
        <w:rPr>
          <w:i/>
        </w:rPr>
        <w:br w:type="page"/>
      </w:r>
      <w:bookmarkStart w:id="14962" w:name="_Toc65570341"/>
      <w:bookmarkStart w:id="14963" w:name="_Toc65572061"/>
      <w:bookmarkStart w:id="14964" w:name="_Toc86826518"/>
      <w:bookmarkStart w:id="14965" w:name="_Toc40261305"/>
      <w:r w:rsidRPr="00AA5153">
        <w:rPr>
          <w:b/>
          <w:bCs/>
          <w:sz w:val="28"/>
          <w:szCs w:val="22"/>
          <w:rPrChange w:id="14966" w:author="Debbie Houldsworth" w:date="2020-05-13T07:11:00Z">
            <w:rPr/>
          </w:rPrChange>
        </w:rPr>
        <w:t>SCHEDULE 8</w:t>
      </w:r>
      <w:bookmarkEnd w:id="14962"/>
      <w:bookmarkEnd w:id="14963"/>
      <w:bookmarkEnd w:id="14964"/>
      <w:ins w:id="14967" w:author="Debbie Houldsworth" w:date="2020-05-13T07:10:00Z">
        <w:r w:rsidR="00AA5153" w:rsidRPr="00AA5153">
          <w:rPr>
            <w:b/>
            <w:bCs/>
            <w:sz w:val="28"/>
            <w:szCs w:val="22"/>
            <w:rPrChange w:id="14968" w:author="Debbie Houldsworth" w:date="2020-05-13T07:11:00Z">
              <w:rPr/>
            </w:rPrChange>
          </w:rPr>
          <w:t>:</w:t>
        </w:r>
      </w:ins>
      <w:ins w:id="14969" w:author="Debbie Houldsworth" w:date="2020-05-13T07:11:00Z">
        <w:r w:rsidR="00AA5153" w:rsidRPr="00AA5153">
          <w:rPr>
            <w:b/>
            <w:bCs/>
            <w:sz w:val="28"/>
            <w:szCs w:val="22"/>
            <w:rPrChange w:id="14970" w:author="Debbie Houldsworth" w:date="2020-05-13T07:11:00Z">
              <w:rPr/>
            </w:rPrChange>
          </w:rPr>
          <w:t xml:space="preserve"> NOT USED</w:t>
        </w:r>
      </w:ins>
      <w:bookmarkEnd w:id="14965"/>
      <w:del w:id="14971" w:author="Debbie Houldsworth" w:date="2020-05-12T16:56:00Z">
        <w:r w:rsidR="000B65BB" w:rsidRPr="00AA5153" w:rsidDel="00A3021B">
          <w:rPr>
            <w:b/>
            <w:bCs/>
            <w:rPrChange w:id="14972" w:author="Debbie Houldsworth" w:date="2020-05-13T07:11:00Z">
              <w:rPr/>
            </w:rPrChange>
          </w:rPr>
          <w:fldChar w:fldCharType="begin"/>
        </w:r>
        <w:r w:rsidRPr="00AA5153" w:rsidDel="00A3021B">
          <w:rPr>
            <w:b/>
            <w:bCs/>
            <w:rPrChange w:id="14973" w:author="Debbie Houldsworth" w:date="2020-05-13T07:11:00Z">
              <w:rPr/>
            </w:rPrChange>
          </w:rPr>
          <w:delInstrText>tc "</w:delInstrText>
        </w:r>
        <w:bookmarkStart w:id="14974" w:name="_Toc416508952"/>
        <w:r w:rsidRPr="00AA5153" w:rsidDel="00A3021B">
          <w:rPr>
            <w:b/>
            <w:bCs/>
            <w:rPrChange w:id="14975" w:author="Debbie Houldsworth" w:date="2020-05-13T07:11:00Z">
              <w:rPr/>
            </w:rPrChange>
          </w:rPr>
          <w:delInstrText>SCHEDULE 8</w:delInstrText>
        </w:r>
        <w:r w:rsidRPr="00AA5153" w:rsidDel="00A3021B">
          <w:rPr>
            <w:b/>
            <w:bCs/>
            <w:rPrChange w:id="14976" w:author="Debbie Houldsworth" w:date="2020-05-13T07:11:00Z">
              <w:rPr/>
            </w:rPrChange>
          </w:rPr>
          <w:tab/>
          <w:delInstrText>Guidance on Metering Points</w:delInstrText>
        </w:r>
        <w:bookmarkEnd w:id="14974"/>
        <w:r w:rsidRPr="00AA5153" w:rsidDel="00A3021B">
          <w:rPr>
            <w:b/>
            <w:bCs/>
            <w:rPrChange w:id="14977" w:author="Debbie Houldsworth" w:date="2020-05-13T07:11:00Z">
              <w:rPr/>
            </w:rPrChange>
          </w:rPr>
          <w:delInstrText xml:space="preserve"> " \f C \l 3</w:delInstrText>
        </w:r>
        <w:r w:rsidR="000B65BB" w:rsidRPr="00AA5153" w:rsidDel="00A3021B">
          <w:rPr>
            <w:b/>
            <w:bCs/>
            <w:rPrChange w:id="14978" w:author="Debbie Houldsworth" w:date="2020-05-13T07:11:00Z">
              <w:rPr/>
            </w:rPrChange>
          </w:rPr>
          <w:fldChar w:fldCharType="end"/>
        </w:r>
      </w:del>
    </w:p>
    <w:p w14:paraId="486B6E0F" w14:textId="18C01FBB" w:rsidR="00FB7917" w:rsidDel="00AA5153" w:rsidRDefault="00FB7917" w:rsidP="00CA4155">
      <w:pPr>
        <w:pStyle w:val="MRAScheduleHeading2"/>
        <w:rPr>
          <w:del w:id="14979" w:author="Debbie Houldsworth" w:date="2020-05-13T07:10:00Z"/>
        </w:rPr>
      </w:pPr>
      <w:bookmarkStart w:id="14980" w:name="_Toc65570342"/>
      <w:bookmarkStart w:id="14981" w:name="_Toc65572062"/>
      <w:bookmarkStart w:id="14982" w:name="_Toc86826519"/>
      <w:del w:id="14983" w:author="Debbie Houldsworth" w:date="2020-05-13T07:10:00Z">
        <w:r w:rsidDel="00AA5153">
          <w:delText>Guidance on Metering Points</w:delText>
        </w:r>
      </w:del>
      <w:bookmarkEnd w:id="14980"/>
      <w:bookmarkEnd w:id="14981"/>
      <w:bookmarkEnd w:id="14982"/>
      <w:ins w:id="14984" w:author="Jonathan Hawkins" w:date="2020-05-07T15:28:00Z">
        <w:del w:id="14985" w:author="Debbie Houldsworth" w:date="2020-05-13T07:10:00Z">
          <w:r w:rsidR="004F6088" w:rsidDel="00AA5153">
            <w:delText>NOT USED</w:delText>
          </w:r>
        </w:del>
      </w:ins>
    </w:p>
    <w:p w14:paraId="5C69FE94" w14:textId="0D8C25BA" w:rsidR="00FB7917" w:rsidDel="004F6088" w:rsidRDefault="00FB7917">
      <w:pPr>
        <w:pStyle w:val="MRAL0NoHangingIndent"/>
        <w:outlineLvl w:val="0"/>
        <w:rPr>
          <w:del w:id="14986" w:author="Jonathan Hawkins" w:date="2020-05-07T15:28:00Z"/>
        </w:rPr>
        <w:pPrChange w:id="14987" w:author="Debbie Houldsworth" w:date="2020-05-13T09:35:00Z">
          <w:pPr>
            <w:pStyle w:val="MRAL0NoHangingIndent"/>
          </w:pPr>
        </w:pPrChange>
      </w:pPr>
      <w:del w:id="14988" w:author="Jonathan Hawkins" w:date="2020-05-07T15:28:00Z">
        <w:r w:rsidDel="004F6088">
          <w:delText>In the identification of any Metering Point, the following priorities shall apply:</w:delText>
        </w:r>
      </w:del>
    </w:p>
    <w:p w14:paraId="69585864" w14:textId="435020CE" w:rsidR="00FB7917" w:rsidDel="004F6088" w:rsidRDefault="00FB7917">
      <w:pPr>
        <w:pStyle w:val="MRAL2HangingIndent"/>
        <w:outlineLvl w:val="0"/>
        <w:rPr>
          <w:del w:id="14989" w:author="Jonathan Hawkins" w:date="2020-05-07T15:28:00Z"/>
        </w:rPr>
        <w:pPrChange w:id="14990" w:author="Debbie Houldsworth" w:date="2020-05-13T09:35:00Z">
          <w:pPr>
            <w:pStyle w:val="MRAL2HangingIndent"/>
          </w:pPr>
        </w:pPrChange>
      </w:pPr>
      <w:del w:id="14991" w:author="Jonathan Hawkins" w:date="2020-05-07T15:28:00Z">
        <w:r w:rsidDel="004F6088">
          <w:delText>1.</w:delText>
        </w:r>
        <w:r w:rsidDel="004F6088">
          <w:tab/>
          <w:delText>The principles set out in paragraph 5.1 shall be applied, in accordance with the guidance set out in paragraph 5.2.</w:delText>
        </w:r>
      </w:del>
    </w:p>
    <w:p w14:paraId="7D43F25B" w14:textId="022BD619" w:rsidR="00FB7917" w:rsidDel="004F6088" w:rsidRDefault="00FB7917">
      <w:pPr>
        <w:pStyle w:val="MRAL2HangingIndent"/>
        <w:outlineLvl w:val="0"/>
        <w:rPr>
          <w:del w:id="14992" w:author="Jonathan Hawkins" w:date="2020-05-07T15:28:00Z"/>
        </w:rPr>
        <w:pPrChange w:id="14993" w:author="Debbie Houldsworth" w:date="2020-05-13T09:35:00Z">
          <w:pPr>
            <w:pStyle w:val="MRAL2HangingIndent"/>
          </w:pPr>
        </w:pPrChange>
      </w:pPr>
      <w:del w:id="14994" w:author="Jonathan Hawkins" w:date="2020-05-07T15:28:00Z">
        <w:r w:rsidDel="004F6088">
          <w:delText>2.</w:delText>
        </w:r>
        <w:r w:rsidDel="004F6088">
          <w:tab/>
          <w:delText>In the event of any conflict between the principles and the guidance, or where the guidance does not apply to a particular Metering Point, the principles shall take precedence over the guidance and the guidance is not to be taken as any limitation on the principles.</w:delText>
        </w:r>
      </w:del>
    </w:p>
    <w:p w14:paraId="32B57AD4" w14:textId="372A4DB0" w:rsidR="00FB7917" w:rsidDel="004F6088" w:rsidRDefault="00FB7917">
      <w:pPr>
        <w:pStyle w:val="MRAL2HangingIndent"/>
        <w:outlineLvl w:val="0"/>
        <w:rPr>
          <w:del w:id="14995" w:author="Jonathan Hawkins" w:date="2020-05-07T15:28:00Z"/>
        </w:rPr>
        <w:pPrChange w:id="14996" w:author="Debbie Houldsworth" w:date="2020-05-13T09:35:00Z">
          <w:pPr>
            <w:pStyle w:val="MRAL2HangingIndent"/>
          </w:pPr>
        </w:pPrChange>
      </w:pPr>
      <w:del w:id="14997" w:author="Jonathan Hawkins" w:date="2020-05-07T15:28:00Z">
        <w:r w:rsidDel="004F6088">
          <w:delText>3.</w:delText>
        </w:r>
        <w:r w:rsidDel="004F6088">
          <w:tab/>
          <w:delText>If a Supplier and a Distribution Business dispute the application of the principles to any Metering Point, the Distribution Business decision on the matter shall be final and binding.</w:delText>
        </w:r>
      </w:del>
    </w:p>
    <w:p w14:paraId="7735F4E6" w14:textId="2D27C71D" w:rsidR="00FB7917" w:rsidDel="004F6088" w:rsidRDefault="00FB7917">
      <w:pPr>
        <w:pStyle w:val="MRAL2HangingIndent"/>
        <w:outlineLvl w:val="0"/>
        <w:rPr>
          <w:del w:id="14998" w:author="Jonathan Hawkins" w:date="2020-05-07T15:28:00Z"/>
        </w:rPr>
        <w:pPrChange w:id="14999" w:author="Debbie Houldsworth" w:date="2020-05-13T09:35:00Z">
          <w:pPr>
            <w:pStyle w:val="MRAL2HangingIndent"/>
          </w:pPr>
        </w:pPrChange>
      </w:pPr>
      <w:del w:id="15000" w:author="Jonathan Hawkins" w:date="2020-05-07T15:28:00Z">
        <w:r w:rsidDel="004F6088">
          <w:delText>4.</w:delText>
        </w:r>
        <w:r w:rsidDel="004F6088">
          <w:tab/>
          <w:delText>Nothing in the guidance shall be taken to oblige a Distribution Business to support or provide any particular Metering Point configuration in any particular case.</w:delText>
        </w:r>
      </w:del>
    </w:p>
    <w:p w14:paraId="6C010C3F" w14:textId="4443B338" w:rsidR="00FB7917" w:rsidDel="004F6088" w:rsidRDefault="00FB7917">
      <w:pPr>
        <w:pStyle w:val="MRAHeading3"/>
        <w:outlineLvl w:val="0"/>
        <w:rPr>
          <w:del w:id="15001" w:author="Jonathan Hawkins" w:date="2020-05-07T15:28:00Z"/>
        </w:rPr>
        <w:pPrChange w:id="15002" w:author="Debbie Houldsworth" w:date="2020-05-13T09:35:00Z">
          <w:pPr>
            <w:pStyle w:val="MRAHeading3"/>
          </w:pPr>
        </w:pPrChange>
      </w:pPr>
      <w:del w:id="15003" w:author="Jonathan Hawkins" w:date="2020-05-07T15:28:00Z">
        <w:r w:rsidDel="004F6088">
          <w:delText>5.</w:delText>
        </w:r>
        <w:r w:rsidDel="004F6088">
          <w:tab/>
          <w:delText>Principles and Guidance</w:delText>
        </w:r>
      </w:del>
    </w:p>
    <w:p w14:paraId="7F3FADEA" w14:textId="27DD2804" w:rsidR="00FB7917" w:rsidDel="004F6088" w:rsidRDefault="00FB7917" w:rsidP="00CA4155">
      <w:pPr>
        <w:pStyle w:val="MRAL2HangingIndent"/>
        <w:outlineLvl w:val="0"/>
        <w:rPr>
          <w:del w:id="15004" w:author="Jonathan Hawkins" w:date="2020-05-07T15:28:00Z"/>
        </w:rPr>
      </w:pPr>
      <w:del w:id="15005" w:author="Jonathan Hawkins" w:date="2020-05-07T15:28:00Z">
        <w:r w:rsidDel="004F6088">
          <w:delText>5.1</w:delText>
        </w:r>
        <w:r w:rsidDel="004F6088">
          <w:tab/>
        </w:r>
        <w:r w:rsidDel="004F6088">
          <w:rPr>
            <w:u w:val="single"/>
          </w:rPr>
          <w:delText>Principles</w:delText>
        </w:r>
      </w:del>
    </w:p>
    <w:p w14:paraId="48FFF2E7" w14:textId="03D8562A" w:rsidR="00FB7917" w:rsidDel="004F6088" w:rsidRDefault="00FB7917">
      <w:pPr>
        <w:pStyle w:val="MRAL2NoHangingIndent"/>
        <w:outlineLvl w:val="0"/>
        <w:rPr>
          <w:del w:id="15006" w:author="Jonathan Hawkins" w:date="2020-05-07T15:28:00Z"/>
        </w:rPr>
        <w:pPrChange w:id="15007" w:author="Debbie Houldsworth" w:date="2020-05-13T09:35:00Z">
          <w:pPr>
            <w:pStyle w:val="MRAL2NoHangingIndent"/>
          </w:pPr>
        </w:pPrChange>
      </w:pPr>
      <w:del w:id="15008" w:author="Jonathan Hawkins" w:date="2020-05-07T15:28:00Z">
        <w:r w:rsidDel="004F6088">
          <w:delText>A Metering Point shall only exist for each supply of electricity where it is both feasible for the supply to be provided by a separate supplier and the metering configuration can stand alone in terms of the accurate recording of consumption except in the case of Related Metering Points and Pseudo Metering Points where more than one Metering Point may exist.</w:delText>
        </w:r>
      </w:del>
    </w:p>
    <w:p w14:paraId="1E165C5D" w14:textId="57B2B980" w:rsidR="00FB7917" w:rsidDel="004F6088" w:rsidRDefault="00FB7917">
      <w:pPr>
        <w:pStyle w:val="MRAL2NoHangingIndent"/>
        <w:outlineLvl w:val="0"/>
        <w:rPr>
          <w:del w:id="15009" w:author="Jonathan Hawkins" w:date="2020-05-07T15:28:00Z"/>
        </w:rPr>
        <w:pPrChange w:id="15010" w:author="Debbie Houldsworth" w:date="2020-05-13T09:35:00Z">
          <w:pPr>
            <w:pStyle w:val="MRAL2NoHangingIndent"/>
          </w:pPr>
        </w:pPrChange>
      </w:pPr>
      <w:del w:id="15011" w:author="Jonathan Hawkins" w:date="2020-05-07T15:28:00Z">
        <w:r w:rsidDel="004F6088">
          <w:delText>For every Half Hourly Metering Point there may exist up to eight associated Pseudo Metering Points, or more if agreed with all affected Parties, at any one time.</w:delText>
        </w:r>
      </w:del>
    </w:p>
    <w:p w14:paraId="5AE22A75" w14:textId="1916D9F9" w:rsidR="00FB7917" w:rsidDel="004F6088" w:rsidRDefault="00FB7917" w:rsidP="00CA4155">
      <w:pPr>
        <w:pStyle w:val="MRAL2HangingIndent"/>
        <w:outlineLvl w:val="0"/>
        <w:rPr>
          <w:del w:id="15012" w:author="Jonathan Hawkins" w:date="2020-05-07T15:28:00Z"/>
        </w:rPr>
      </w:pPr>
      <w:del w:id="15013" w:author="Jonathan Hawkins" w:date="2020-05-07T15:28:00Z">
        <w:r w:rsidDel="004F6088">
          <w:delText>5.2</w:delText>
        </w:r>
        <w:r w:rsidDel="004F6088">
          <w:tab/>
        </w:r>
        <w:r w:rsidDel="004F6088">
          <w:rPr>
            <w:u w:val="single"/>
          </w:rPr>
          <w:delText>Guidance</w:delText>
        </w:r>
      </w:del>
    </w:p>
    <w:p w14:paraId="3183C011" w14:textId="7C705945" w:rsidR="00FB7917" w:rsidDel="004F6088" w:rsidRDefault="00FB7917">
      <w:pPr>
        <w:pStyle w:val="MRAL2NoHangingIndent"/>
        <w:outlineLvl w:val="0"/>
        <w:rPr>
          <w:del w:id="15014" w:author="Jonathan Hawkins" w:date="2020-05-07T15:28:00Z"/>
        </w:rPr>
        <w:pPrChange w:id="15015" w:author="Debbie Houldsworth" w:date="2020-05-13T09:35:00Z">
          <w:pPr>
            <w:pStyle w:val="MRAL2NoHangingIndent"/>
          </w:pPr>
        </w:pPrChange>
      </w:pPr>
      <w:del w:id="15016" w:author="Jonathan Hawkins" w:date="2020-05-07T15:28:00Z">
        <w:r w:rsidDel="004F6088">
          <w:delText>The following examples provide descriptions of 19 metering configurations solely for the purpose of this guidance and states the number of Metering Points which may exist in the given circumstances.</w:delText>
        </w:r>
      </w:del>
    </w:p>
    <w:p w14:paraId="266C25CB" w14:textId="73F9C0BF" w:rsidR="00FB7917" w:rsidDel="004F6088" w:rsidRDefault="00FB7917">
      <w:pPr>
        <w:outlineLvl w:val="0"/>
        <w:rPr>
          <w:del w:id="15017" w:author="Jonathan Hawkins" w:date="2020-05-07T15:28:00Z"/>
          <w:b/>
        </w:rPr>
      </w:pPr>
      <w:del w:id="15018" w:author="Jonathan Hawkins" w:date="2020-05-07T15:28:00Z">
        <w:r w:rsidDel="004F6088">
          <w:rPr>
            <w:b/>
          </w:rPr>
          <w:br w:type="page"/>
          <w:delText>Example 1</w:delText>
        </w:r>
      </w:del>
    </w:p>
    <w:p w14:paraId="1DF29984" w14:textId="4F64479D" w:rsidR="00FB7917" w:rsidDel="004F6088" w:rsidRDefault="00FB7917">
      <w:pPr>
        <w:outlineLvl w:val="0"/>
        <w:rPr>
          <w:del w:id="15019" w:author="Jonathan Hawkins" w:date="2020-05-07T15:28:00Z"/>
          <w:b/>
        </w:rPr>
        <w:pPrChange w:id="15020" w:author="Debbie Houldsworth" w:date="2020-05-13T09:35:00Z">
          <w:pPr/>
        </w:pPrChange>
      </w:pPr>
    </w:p>
    <w:p w14:paraId="7EF81C57" w14:textId="7A283A8D" w:rsidR="00FB7917" w:rsidDel="004F6088" w:rsidRDefault="00FB7917">
      <w:pPr>
        <w:outlineLvl w:val="0"/>
        <w:rPr>
          <w:del w:id="15021" w:author="Jonathan Hawkins" w:date="2020-05-07T15:28:00Z"/>
          <w:b/>
        </w:rPr>
        <w:pPrChange w:id="15022" w:author="Debbie Houldsworth" w:date="2020-05-13T09:35:00Z">
          <w:pPr/>
        </w:pPrChange>
      </w:pPr>
      <w:del w:id="15023" w:author="Jonathan Hawkins" w:date="2020-05-07T15:28:00Z">
        <w:r w:rsidDel="004F6088">
          <w:delText xml:space="preserve">The typical Metering Code of Practice 5 installation where a single point of supply is measured by a single CoP5 device. </w:delText>
        </w:r>
      </w:del>
    </w:p>
    <w:p w14:paraId="0F642913" w14:textId="745B3419" w:rsidR="00FB7917" w:rsidDel="004F6088" w:rsidRDefault="00FB7917">
      <w:pPr>
        <w:outlineLvl w:val="0"/>
        <w:rPr>
          <w:del w:id="15024" w:author="Jonathan Hawkins" w:date="2020-05-07T15:28:00Z"/>
          <w:b/>
          <w:sz w:val="25"/>
        </w:rPr>
        <w:pPrChange w:id="15025" w:author="Debbie Houldsworth" w:date="2020-05-13T09:35:00Z">
          <w:pPr/>
        </w:pPrChange>
      </w:pPr>
    </w:p>
    <w:bookmarkStart w:id="15026" w:name="_MON_1419084422"/>
    <w:bookmarkStart w:id="15027" w:name="_MON_1419087985"/>
    <w:bookmarkStart w:id="15028" w:name="_MON_1409969943"/>
    <w:bookmarkStart w:id="15029" w:name="_MON_1414917948"/>
    <w:bookmarkStart w:id="15030" w:name="_MON_1414918107"/>
    <w:bookmarkStart w:id="15031" w:name="_MON_1415173026"/>
    <w:bookmarkStart w:id="15032" w:name="_MON_1415439696"/>
    <w:bookmarkStart w:id="15033" w:name="_MON_1417415669"/>
    <w:bookmarkStart w:id="15034" w:name="_MON_1417416065"/>
    <w:bookmarkStart w:id="15035" w:name="_MON_1417518878"/>
    <w:bookmarkStart w:id="15036" w:name="_MON_1417519251"/>
    <w:bookmarkStart w:id="15037" w:name="_MON_1417589151"/>
    <w:bookmarkEnd w:id="15026"/>
    <w:bookmarkEnd w:id="15027"/>
    <w:bookmarkEnd w:id="15028"/>
    <w:bookmarkEnd w:id="15029"/>
    <w:bookmarkEnd w:id="15030"/>
    <w:bookmarkEnd w:id="15031"/>
    <w:bookmarkEnd w:id="15032"/>
    <w:bookmarkEnd w:id="15033"/>
    <w:bookmarkEnd w:id="15034"/>
    <w:bookmarkEnd w:id="15035"/>
    <w:bookmarkEnd w:id="15036"/>
    <w:bookmarkEnd w:id="15037"/>
    <w:bookmarkStart w:id="15038" w:name="_MON_1419070789"/>
    <w:bookmarkEnd w:id="15038"/>
    <w:p w14:paraId="10886DEF" w14:textId="7C543882" w:rsidR="00FB7917" w:rsidDel="004F6088" w:rsidRDefault="00FB7917">
      <w:pPr>
        <w:jc w:val="center"/>
        <w:outlineLvl w:val="0"/>
        <w:rPr>
          <w:del w:id="15039" w:author="Jonathan Hawkins" w:date="2020-05-07T15:28:00Z"/>
          <w:sz w:val="25"/>
        </w:rPr>
        <w:pPrChange w:id="15040" w:author="Debbie Houldsworth" w:date="2020-05-13T09:35:00Z">
          <w:pPr>
            <w:jc w:val="center"/>
          </w:pPr>
        </w:pPrChange>
      </w:pPr>
      <w:del w:id="15041" w:author="Jonathan Hawkins" w:date="2020-05-07T15:28:00Z">
        <w:r w:rsidRPr="00065D96" w:rsidDel="004F6088">
          <w:rPr>
            <w:sz w:val="20"/>
          </w:rPr>
          <w:object w:dxaOrig="4481" w:dyaOrig="3821" w14:anchorId="2135F4CF">
            <v:shape id="_x0000_i1327" type="#_x0000_t75" style="width:231.5pt;height:160.5pt" o:ole="" fillcolor="window">
              <v:imagedata r:id="rId34" o:title=""/>
            </v:shape>
            <o:OLEObject Type="Embed" ProgID="Word.Picture.8" ShapeID="_x0000_i1327" DrawAspect="Content" ObjectID="_1651656800" r:id="rId35"/>
          </w:object>
        </w:r>
      </w:del>
    </w:p>
    <w:p w14:paraId="5CEE2DDC" w14:textId="4608DD78" w:rsidR="00FB7917" w:rsidDel="004F6088" w:rsidRDefault="00FB7917">
      <w:pPr>
        <w:outlineLvl w:val="0"/>
        <w:rPr>
          <w:del w:id="15042" w:author="Jonathan Hawkins" w:date="2020-05-07T15:28:00Z"/>
          <w:sz w:val="25"/>
        </w:rPr>
        <w:pPrChange w:id="15043" w:author="Debbie Houldsworth" w:date="2020-05-13T09:35:00Z">
          <w:pPr/>
        </w:pPrChange>
      </w:pPr>
    </w:p>
    <w:p w14:paraId="38622810" w14:textId="74CB1175" w:rsidR="00FB7917" w:rsidDel="004F6088" w:rsidRDefault="00FB7917" w:rsidP="00CA4155">
      <w:pPr>
        <w:pBdr>
          <w:top w:val="single" w:sz="6" w:space="1" w:color="auto"/>
          <w:left w:val="single" w:sz="6" w:space="1" w:color="auto"/>
          <w:bottom w:val="single" w:sz="6" w:space="1" w:color="auto"/>
          <w:right w:val="single" w:sz="6" w:space="1" w:color="auto"/>
        </w:pBdr>
        <w:jc w:val="center"/>
        <w:outlineLvl w:val="0"/>
        <w:rPr>
          <w:del w:id="15044" w:author="Jonathan Hawkins" w:date="2020-05-07T15:28:00Z"/>
          <w:b/>
          <w:sz w:val="25"/>
        </w:rPr>
      </w:pPr>
      <w:del w:id="15045" w:author="Jonathan Hawkins" w:date="2020-05-07T15:28:00Z">
        <w:r w:rsidDel="004F6088">
          <w:rPr>
            <w:b/>
            <w:sz w:val="25"/>
          </w:rPr>
          <w:delText>No. of Metering Points = 1</w:delText>
        </w:r>
      </w:del>
    </w:p>
    <w:p w14:paraId="28A7D12B" w14:textId="2D69B1D0" w:rsidR="00FB7917" w:rsidDel="004F6088" w:rsidRDefault="00FB7917">
      <w:pPr>
        <w:outlineLvl w:val="0"/>
        <w:rPr>
          <w:del w:id="15046" w:author="Jonathan Hawkins" w:date="2020-05-07T15:28:00Z"/>
          <w:sz w:val="25"/>
        </w:rPr>
        <w:pPrChange w:id="15047" w:author="Debbie Houldsworth" w:date="2020-05-13T09:35:00Z">
          <w:pPr/>
        </w:pPrChange>
      </w:pPr>
    </w:p>
    <w:p w14:paraId="491032EA" w14:textId="4AD7393A" w:rsidR="00FB7917" w:rsidDel="004F6088" w:rsidRDefault="00FB7917">
      <w:pPr>
        <w:outlineLvl w:val="0"/>
        <w:rPr>
          <w:del w:id="15048" w:author="Jonathan Hawkins" w:date="2020-05-07T15:28:00Z"/>
          <w:sz w:val="25"/>
        </w:rPr>
        <w:pPrChange w:id="15049" w:author="Debbie Houldsworth" w:date="2020-05-13T09:35:00Z">
          <w:pPr/>
        </w:pPrChange>
      </w:pPr>
    </w:p>
    <w:p w14:paraId="0D7E221D" w14:textId="3DBB368B" w:rsidR="00FB7917" w:rsidDel="004F6088" w:rsidRDefault="00FB7917">
      <w:pPr>
        <w:outlineLvl w:val="0"/>
        <w:rPr>
          <w:del w:id="15050" w:author="Jonathan Hawkins" w:date="2020-05-07T15:28:00Z"/>
          <w:sz w:val="25"/>
        </w:rPr>
        <w:pPrChange w:id="15051" w:author="Debbie Houldsworth" w:date="2020-05-13T09:35:00Z">
          <w:pPr/>
        </w:pPrChange>
      </w:pPr>
    </w:p>
    <w:p w14:paraId="3AEF639D" w14:textId="6F7E0B7B" w:rsidR="00FB7917" w:rsidDel="004F6088" w:rsidRDefault="00FB7917" w:rsidP="00CA4155">
      <w:pPr>
        <w:outlineLvl w:val="0"/>
        <w:rPr>
          <w:del w:id="15052" w:author="Jonathan Hawkins" w:date="2020-05-07T15:28:00Z"/>
          <w:b/>
        </w:rPr>
      </w:pPr>
      <w:del w:id="15053" w:author="Jonathan Hawkins" w:date="2020-05-07T15:28:00Z">
        <w:r w:rsidDel="004F6088">
          <w:rPr>
            <w:b/>
          </w:rPr>
          <w:delText>Example 2</w:delText>
        </w:r>
      </w:del>
    </w:p>
    <w:p w14:paraId="0CCD56E7" w14:textId="518B59CE" w:rsidR="00FB7917" w:rsidDel="004F6088" w:rsidRDefault="00FB7917">
      <w:pPr>
        <w:outlineLvl w:val="0"/>
        <w:rPr>
          <w:del w:id="15054" w:author="Jonathan Hawkins" w:date="2020-05-07T15:28:00Z"/>
          <w:b/>
        </w:rPr>
        <w:pPrChange w:id="15055" w:author="Debbie Houldsworth" w:date="2020-05-13T09:35:00Z">
          <w:pPr/>
        </w:pPrChange>
      </w:pPr>
    </w:p>
    <w:p w14:paraId="3C8B9FBB" w14:textId="552A3355" w:rsidR="00FB7917" w:rsidDel="004F6088" w:rsidRDefault="00FB7917">
      <w:pPr>
        <w:outlineLvl w:val="0"/>
        <w:rPr>
          <w:del w:id="15056" w:author="Jonathan Hawkins" w:date="2020-05-07T15:28:00Z"/>
        </w:rPr>
        <w:pPrChange w:id="15057" w:author="Debbie Houldsworth" w:date="2020-05-13T09:35:00Z">
          <w:pPr/>
        </w:pPrChange>
      </w:pPr>
      <w:del w:id="15058" w:author="Jonathan Hawkins" w:date="2020-05-07T15:28:00Z">
        <w:r w:rsidDel="004F6088">
          <w:delText>The typical traditional Metering Code of Practice 3 installation where a single point is measured by two meters, main and check, feeding a single CoP 3 data recorder.</w:delText>
        </w:r>
      </w:del>
    </w:p>
    <w:bookmarkStart w:id="15059" w:name="_MON_1419087987"/>
    <w:bookmarkStart w:id="15060" w:name="_MON_1409969944"/>
    <w:bookmarkStart w:id="15061" w:name="_MON_1414917950"/>
    <w:bookmarkStart w:id="15062" w:name="_MON_1414918108"/>
    <w:bookmarkStart w:id="15063" w:name="_MON_1415173028"/>
    <w:bookmarkStart w:id="15064" w:name="_MON_1415439698"/>
    <w:bookmarkStart w:id="15065" w:name="_MON_1417415670"/>
    <w:bookmarkStart w:id="15066" w:name="_MON_1417416066"/>
    <w:bookmarkStart w:id="15067" w:name="_MON_1417518879"/>
    <w:bookmarkStart w:id="15068" w:name="_MON_1417589152"/>
    <w:bookmarkStart w:id="15069" w:name="_MON_1419070790"/>
    <w:bookmarkEnd w:id="15059"/>
    <w:bookmarkEnd w:id="15060"/>
    <w:bookmarkEnd w:id="15061"/>
    <w:bookmarkEnd w:id="15062"/>
    <w:bookmarkEnd w:id="15063"/>
    <w:bookmarkEnd w:id="15064"/>
    <w:bookmarkEnd w:id="15065"/>
    <w:bookmarkEnd w:id="15066"/>
    <w:bookmarkEnd w:id="15067"/>
    <w:bookmarkEnd w:id="15068"/>
    <w:bookmarkEnd w:id="15069"/>
    <w:bookmarkStart w:id="15070" w:name="_MON_1419084423"/>
    <w:bookmarkEnd w:id="15070"/>
    <w:p w14:paraId="537B8B2B" w14:textId="0A711D83" w:rsidR="00FB7917" w:rsidDel="00431A32" w:rsidRDefault="00FB7917">
      <w:pPr>
        <w:jc w:val="center"/>
        <w:outlineLvl w:val="0"/>
        <w:rPr>
          <w:del w:id="15071" w:author="Debbie Houldsworth" w:date="2020-05-12T17:07:00Z"/>
          <w:sz w:val="25"/>
        </w:rPr>
        <w:pPrChange w:id="15072" w:author="Debbie Houldsworth" w:date="2020-05-13T09:35:00Z">
          <w:pPr>
            <w:jc w:val="center"/>
          </w:pPr>
        </w:pPrChange>
      </w:pPr>
      <w:del w:id="15073" w:author="Debbie Houldsworth" w:date="2020-05-12T17:07:00Z">
        <w:r w:rsidRPr="00065D96" w:rsidDel="00431A32">
          <w:rPr>
            <w:sz w:val="20"/>
          </w:rPr>
          <w:object w:dxaOrig="4082" w:dyaOrig="2882" w14:anchorId="2DFD7ED8">
            <v:shape id="_x0000_i1328" type="#_x0000_t75" style="width:200pt;height:2in" o:ole="" fillcolor="window">
              <v:imagedata r:id="rId36" o:title=""/>
            </v:shape>
            <o:OLEObject Type="Embed" ProgID="Word.Picture.8" ShapeID="_x0000_i1328" DrawAspect="Content" ObjectID="_1651656801" r:id="rId37"/>
          </w:object>
        </w:r>
      </w:del>
    </w:p>
    <w:p w14:paraId="4596E057" w14:textId="3085E808" w:rsidR="00FB7917" w:rsidDel="00431A32" w:rsidRDefault="00FB7917">
      <w:pPr>
        <w:outlineLvl w:val="0"/>
        <w:rPr>
          <w:del w:id="15074" w:author="Debbie Houldsworth" w:date="2020-05-12T17:07:00Z"/>
          <w:sz w:val="25"/>
        </w:rPr>
        <w:pPrChange w:id="15075" w:author="Debbie Houldsworth" w:date="2020-05-13T09:35:00Z">
          <w:pPr/>
        </w:pPrChange>
      </w:pPr>
    </w:p>
    <w:p w14:paraId="48293CC7" w14:textId="68F084E6" w:rsidR="00FB7917" w:rsidDel="00431A32" w:rsidRDefault="00FB7917" w:rsidP="00CA4155">
      <w:pPr>
        <w:pBdr>
          <w:top w:val="single" w:sz="6" w:space="1" w:color="auto"/>
          <w:left w:val="single" w:sz="6" w:space="1" w:color="auto"/>
          <w:bottom w:val="single" w:sz="6" w:space="1" w:color="auto"/>
          <w:right w:val="single" w:sz="6" w:space="1" w:color="auto"/>
        </w:pBdr>
        <w:jc w:val="center"/>
        <w:outlineLvl w:val="0"/>
        <w:rPr>
          <w:del w:id="15076" w:author="Debbie Houldsworth" w:date="2020-05-12T17:07:00Z"/>
          <w:b/>
          <w:sz w:val="25"/>
        </w:rPr>
      </w:pPr>
      <w:del w:id="15077" w:author="Debbie Houldsworth" w:date="2020-05-12T17:07:00Z">
        <w:r w:rsidDel="00431A32">
          <w:rPr>
            <w:b/>
            <w:sz w:val="25"/>
          </w:rPr>
          <w:delText>No. of Metering Points = 1</w:delText>
        </w:r>
      </w:del>
    </w:p>
    <w:p w14:paraId="710D6998" w14:textId="6E2755A7" w:rsidR="00FB7917" w:rsidDel="00431A32" w:rsidRDefault="00FB7917">
      <w:pPr>
        <w:outlineLvl w:val="0"/>
        <w:rPr>
          <w:del w:id="15078" w:author="Debbie Houldsworth" w:date="2020-05-12T17:07:00Z"/>
          <w:sz w:val="25"/>
        </w:rPr>
        <w:pPrChange w:id="15079" w:author="Debbie Houldsworth" w:date="2020-05-13T09:35:00Z">
          <w:pPr/>
        </w:pPrChange>
      </w:pPr>
    </w:p>
    <w:p w14:paraId="2A98DB1D" w14:textId="760DC94C" w:rsidR="00FB7917" w:rsidDel="00431A32" w:rsidRDefault="00FB7917">
      <w:pPr>
        <w:outlineLvl w:val="0"/>
        <w:rPr>
          <w:del w:id="15080" w:author="Debbie Houldsworth" w:date="2020-05-12T17:07:00Z"/>
          <w:sz w:val="25"/>
        </w:rPr>
        <w:pPrChange w:id="15081" w:author="Debbie Houldsworth" w:date="2020-05-13T09:35:00Z">
          <w:pPr/>
        </w:pPrChange>
      </w:pPr>
    </w:p>
    <w:p w14:paraId="451ABAC8" w14:textId="09F05C87" w:rsidR="00FB7917" w:rsidDel="00431A32" w:rsidRDefault="00FB7917">
      <w:pPr>
        <w:outlineLvl w:val="0"/>
        <w:rPr>
          <w:del w:id="15082" w:author="Debbie Houldsworth" w:date="2020-05-12T17:07:00Z"/>
          <w:sz w:val="25"/>
        </w:rPr>
        <w:pPrChange w:id="15083" w:author="Debbie Houldsworth" w:date="2020-05-13T09:35:00Z">
          <w:pPr/>
        </w:pPrChange>
      </w:pPr>
    </w:p>
    <w:p w14:paraId="2D7C5CEE" w14:textId="651A5A84" w:rsidR="00FB7917" w:rsidDel="00431A32" w:rsidRDefault="00FB7917">
      <w:pPr>
        <w:outlineLvl w:val="0"/>
        <w:rPr>
          <w:del w:id="15084" w:author="Debbie Houldsworth" w:date="2020-05-12T17:07:00Z"/>
          <w:sz w:val="25"/>
        </w:rPr>
        <w:pPrChange w:id="15085" w:author="Debbie Houldsworth" w:date="2020-05-13T09:35:00Z">
          <w:pPr/>
        </w:pPrChange>
      </w:pPr>
    </w:p>
    <w:p w14:paraId="1705DAE0" w14:textId="3F0F71FD" w:rsidR="00FB7917" w:rsidDel="00431A32" w:rsidRDefault="00FB7917">
      <w:pPr>
        <w:outlineLvl w:val="0"/>
        <w:rPr>
          <w:del w:id="15086" w:author="Debbie Houldsworth" w:date="2020-05-12T17:07:00Z"/>
          <w:sz w:val="25"/>
        </w:rPr>
        <w:pPrChange w:id="15087" w:author="Debbie Houldsworth" w:date="2020-05-13T09:35:00Z">
          <w:pPr/>
        </w:pPrChange>
      </w:pPr>
    </w:p>
    <w:p w14:paraId="56AA70A1" w14:textId="4E94D04D" w:rsidR="00FB7917" w:rsidDel="00431A32" w:rsidRDefault="00FB7917">
      <w:pPr>
        <w:outlineLvl w:val="0"/>
        <w:rPr>
          <w:del w:id="15088" w:author="Debbie Houldsworth" w:date="2020-05-12T17:07:00Z"/>
          <w:sz w:val="25"/>
        </w:rPr>
        <w:pPrChange w:id="15089" w:author="Debbie Houldsworth" w:date="2020-05-13T09:35:00Z">
          <w:pPr/>
        </w:pPrChange>
      </w:pPr>
    </w:p>
    <w:p w14:paraId="63AFC599" w14:textId="3E07E833" w:rsidR="00FB7917" w:rsidDel="00431A32" w:rsidRDefault="00FB7917">
      <w:pPr>
        <w:outlineLvl w:val="0"/>
        <w:rPr>
          <w:del w:id="15090" w:author="Debbie Houldsworth" w:date="2020-05-12T17:07:00Z"/>
          <w:sz w:val="25"/>
        </w:rPr>
        <w:pPrChange w:id="15091" w:author="Debbie Houldsworth" w:date="2020-05-13T09:35:00Z">
          <w:pPr/>
        </w:pPrChange>
      </w:pPr>
    </w:p>
    <w:p w14:paraId="693C7B1C" w14:textId="5063B847" w:rsidR="00FB7917" w:rsidDel="00431A32" w:rsidRDefault="00FB7917">
      <w:pPr>
        <w:outlineLvl w:val="0"/>
        <w:rPr>
          <w:del w:id="15092" w:author="Debbie Houldsworth" w:date="2020-05-12T17:07:00Z"/>
          <w:sz w:val="25"/>
        </w:rPr>
        <w:pPrChange w:id="15093" w:author="Debbie Houldsworth" w:date="2020-05-13T09:35:00Z">
          <w:pPr/>
        </w:pPrChange>
      </w:pPr>
    </w:p>
    <w:p w14:paraId="504BDD07" w14:textId="1CA16E23" w:rsidR="00FB7917" w:rsidDel="00431A32" w:rsidRDefault="00FB7917">
      <w:pPr>
        <w:outlineLvl w:val="0"/>
        <w:rPr>
          <w:del w:id="15094" w:author="Debbie Houldsworth" w:date="2020-05-12T17:07:00Z"/>
          <w:sz w:val="25"/>
        </w:rPr>
        <w:pPrChange w:id="15095" w:author="Debbie Houldsworth" w:date="2020-05-13T09:35:00Z">
          <w:pPr/>
        </w:pPrChange>
      </w:pPr>
    </w:p>
    <w:p w14:paraId="096B390D" w14:textId="780AEF3B" w:rsidR="00FB7917" w:rsidDel="00431A32" w:rsidRDefault="00FB7917">
      <w:pPr>
        <w:outlineLvl w:val="0"/>
        <w:rPr>
          <w:del w:id="15096" w:author="Debbie Houldsworth" w:date="2020-05-12T17:07:00Z"/>
          <w:sz w:val="25"/>
        </w:rPr>
        <w:pPrChange w:id="15097" w:author="Debbie Houldsworth" w:date="2020-05-13T09:35:00Z">
          <w:pPr/>
        </w:pPrChange>
      </w:pPr>
    </w:p>
    <w:p w14:paraId="71786396" w14:textId="4CB7E83B" w:rsidR="00EA3885" w:rsidDel="004F6088" w:rsidRDefault="00EA3885">
      <w:pPr>
        <w:outlineLvl w:val="0"/>
        <w:rPr>
          <w:del w:id="15098" w:author="Jonathan Hawkins" w:date="2020-05-07T15:28:00Z"/>
          <w:sz w:val="25"/>
        </w:rPr>
        <w:pPrChange w:id="15099" w:author="Debbie Houldsworth" w:date="2020-05-13T09:35:00Z">
          <w:pPr/>
        </w:pPrChange>
      </w:pPr>
    </w:p>
    <w:p w14:paraId="329176B7" w14:textId="50A57644" w:rsidR="00FB7917" w:rsidDel="004F6088" w:rsidRDefault="00FB7917" w:rsidP="00CA4155">
      <w:pPr>
        <w:outlineLvl w:val="0"/>
        <w:rPr>
          <w:del w:id="15100" w:author="Jonathan Hawkins" w:date="2020-05-07T15:28:00Z"/>
        </w:rPr>
      </w:pPr>
      <w:del w:id="15101" w:author="Jonathan Hawkins" w:date="2020-05-07T15:28:00Z">
        <w:r w:rsidDel="004F6088">
          <w:rPr>
            <w:b/>
          </w:rPr>
          <w:delText>Example 3</w:delText>
        </w:r>
        <w:r w:rsidDel="004F6088">
          <w:delText xml:space="preserve"> </w:delText>
        </w:r>
      </w:del>
    </w:p>
    <w:p w14:paraId="118422D3" w14:textId="76B6EB3D" w:rsidR="00FB7917" w:rsidDel="004F6088" w:rsidRDefault="00FB7917">
      <w:pPr>
        <w:outlineLvl w:val="0"/>
        <w:rPr>
          <w:del w:id="15102" w:author="Jonathan Hawkins" w:date="2020-05-07T15:28:00Z"/>
        </w:rPr>
        <w:pPrChange w:id="15103" w:author="Debbie Houldsworth" w:date="2020-05-13T09:35:00Z">
          <w:pPr/>
        </w:pPrChange>
      </w:pPr>
    </w:p>
    <w:p w14:paraId="1538B20D" w14:textId="25EB5ABA" w:rsidR="00FB7917" w:rsidDel="004F6088" w:rsidRDefault="00FB7917">
      <w:pPr>
        <w:outlineLvl w:val="0"/>
        <w:rPr>
          <w:del w:id="15104" w:author="Jonathan Hawkins" w:date="2020-05-07T15:28:00Z"/>
        </w:rPr>
        <w:pPrChange w:id="15105" w:author="Debbie Houldsworth" w:date="2020-05-13T09:35:00Z">
          <w:pPr/>
        </w:pPrChange>
      </w:pPr>
      <w:del w:id="15106" w:author="Jonathan Hawkins" w:date="2020-05-07T15:28:00Z">
        <w:r w:rsidDel="004F6088">
          <w:delText>The typical traditional Metering Code of Practice 3 installation where a single point of supply is measured by two meters, main and check, these are separate meter/recorder devices (typically two CoP 5 Devices) which measure and record the consumption.  This is an example of what is commonly known as “totalising” in the current settlement arrangements.</w:delText>
        </w:r>
      </w:del>
    </w:p>
    <w:p w14:paraId="3B135572" w14:textId="5104621E" w:rsidR="00FB7917" w:rsidDel="004F6088" w:rsidRDefault="00FB7917">
      <w:pPr>
        <w:outlineLvl w:val="0"/>
        <w:rPr>
          <w:del w:id="15107" w:author="Jonathan Hawkins" w:date="2020-05-07T15:28:00Z"/>
          <w:b/>
          <w:sz w:val="25"/>
        </w:rPr>
        <w:pPrChange w:id="15108" w:author="Debbie Houldsworth" w:date="2020-05-13T09:35:00Z">
          <w:pPr/>
        </w:pPrChange>
      </w:pPr>
    </w:p>
    <w:bookmarkStart w:id="15109" w:name="_MON_1419087988"/>
    <w:bookmarkStart w:id="15110" w:name="_MON_1409969945"/>
    <w:bookmarkStart w:id="15111" w:name="_MON_1414917951"/>
    <w:bookmarkStart w:id="15112" w:name="_MON_1414918110"/>
    <w:bookmarkStart w:id="15113" w:name="_MON_1415173029"/>
    <w:bookmarkStart w:id="15114" w:name="_MON_1415439699"/>
    <w:bookmarkStart w:id="15115" w:name="_MON_1417415671"/>
    <w:bookmarkStart w:id="15116" w:name="_MON_1417416067"/>
    <w:bookmarkStart w:id="15117" w:name="_MON_1417518880"/>
    <w:bookmarkStart w:id="15118" w:name="_MON_1417589153"/>
    <w:bookmarkStart w:id="15119" w:name="_MON_1419070791"/>
    <w:bookmarkEnd w:id="15109"/>
    <w:bookmarkEnd w:id="15110"/>
    <w:bookmarkEnd w:id="15111"/>
    <w:bookmarkEnd w:id="15112"/>
    <w:bookmarkEnd w:id="15113"/>
    <w:bookmarkEnd w:id="15114"/>
    <w:bookmarkEnd w:id="15115"/>
    <w:bookmarkEnd w:id="15116"/>
    <w:bookmarkEnd w:id="15117"/>
    <w:bookmarkEnd w:id="15118"/>
    <w:bookmarkEnd w:id="15119"/>
    <w:bookmarkStart w:id="15120" w:name="_MON_1419084424"/>
    <w:bookmarkEnd w:id="15120"/>
    <w:p w14:paraId="6FC1BD25" w14:textId="5DF49A87" w:rsidR="00FB7917" w:rsidDel="004F6088" w:rsidRDefault="00FB7917">
      <w:pPr>
        <w:jc w:val="center"/>
        <w:outlineLvl w:val="0"/>
        <w:rPr>
          <w:del w:id="15121" w:author="Jonathan Hawkins" w:date="2020-05-07T15:28:00Z"/>
          <w:sz w:val="25"/>
        </w:rPr>
        <w:pPrChange w:id="15122" w:author="Debbie Houldsworth" w:date="2020-05-13T09:35:00Z">
          <w:pPr>
            <w:jc w:val="center"/>
          </w:pPr>
        </w:pPrChange>
      </w:pPr>
      <w:del w:id="15123" w:author="Jonathan Hawkins" w:date="2020-05-07T15:28:00Z">
        <w:r w:rsidRPr="00065D96" w:rsidDel="004F6088">
          <w:rPr>
            <w:sz w:val="20"/>
          </w:rPr>
          <w:object w:dxaOrig="4102" w:dyaOrig="3442" w14:anchorId="70F7EF8B">
            <v:shape id="_x0000_i1329" type="#_x0000_t75" style="width:200pt;height:180.5pt" o:ole="" fillcolor="window">
              <v:imagedata r:id="rId38" o:title=""/>
            </v:shape>
            <o:OLEObject Type="Embed" ProgID="Word.Picture.8" ShapeID="_x0000_i1329" DrawAspect="Content" ObjectID="_1651656802" r:id="rId39"/>
          </w:object>
        </w:r>
      </w:del>
    </w:p>
    <w:p w14:paraId="76822043" w14:textId="0BD913FF" w:rsidR="00FB7917" w:rsidDel="004F6088" w:rsidRDefault="00FB7917">
      <w:pPr>
        <w:outlineLvl w:val="0"/>
        <w:rPr>
          <w:del w:id="15124" w:author="Jonathan Hawkins" w:date="2020-05-07T15:28:00Z"/>
          <w:sz w:val="25"/>
        </w:rPr>
        <w:pPrChange w:id="15125" w:author="Debbie Houldsworth" w:date="2020-05-13T09:35:00Z">
          <w:pPr/>
        </w:pPrChange>
      </w:pPr>
    </w:p>
    <w:p w14:paraId="791C92DD" w14:textId="4C10312F" w:rsidR="00FB7917" w:rsidDel="004F6088" w:rsidRDefault="00FB7917" w:rsidP="00CA4155">
      <w:pPr>
        <w:pBdr>
          <w:top w:val="single" w:sz="6" w:space="1" w:color="auto"/>
          <w:left w:val="single" w:sz="6" w:space="1" w:color="auto"/>
          <w:bottom w:val="single" w:sz="6" w:space="1" w:color="auto"/>
          <w:right w:val="single" w:sz="6" w:space="1" w:color="auto"/>
        </w:pBdr>
        <w:jc w:val="center"/>
        <w:outlineLvl w:val="0"/>
        <w:rPr>
          <w:del w:id="15126" w:author="Jonathan Hawkins" w:date="2020-05-07T15:28:00Z"/>
          <w:b/>
          <w:sz w:val="25"/>
        </w:rPr>
      </w:pPr>
      <w:del w:id="15127" w:author="Jonathan Hawkins" w:date="2020-05-07T15:28:00Z">
        <w:r w:rsidDel="004F6088">
          <w:rPr>
            <w:b/>
            <w:sz w:val="25"/>
          </w:rPr>
          <w:delText>No. of Metering Points = 1</w:delText>
        </w:r>
      </w:del>
    </w:p>
    <w:p w14:paraId="583B111C" w14:textId="243BC180" w:rsidR="00FB7917" w:rsidDel="004F6088" w:rsidRDefault="00FB7917">
      <w:pPr>
        <w:outlineLvl w:val="0"/>
        <w:rPr>
          <w:del w:id="15128" w:author="Jonathan Hawkins" w:date="2020-05-07T15:28:00Z"/>
          <w:sz w:val="25"/>
        </w:rPr>
        <w:pPrChange w:id="15129" w:author="Debbie Houldsworth" w:date="2020-05-13T09:35:00Z">
          <w:pPr/>
        </w:pPrChange>
      </w:pPr>
    </w:p>
    <w:p w14:paraId="6D0C3D81" w14:textId="237B14C8" w:rsidR="00FB7917" w:rsidDel="004F6088" w:rsidRDefault="00FB7917">
      <w:pPr>
        <w:outlineLvl w:val="0"/>
        <w:rPr>
          <w:del w:id="15130" w:author="Jonathan Hawkins" w:date="2020-05-07T15:28:00Z"/>
          <w:b/>
          <w:sz w:val="25"/>
        </w:rPr>
        <w:pPrChange w:id="15131" w:author="Debbie Houldsworth" w:date="2020-05-13T09:35:00Z">
          <w:pPr/>
        </w:pPrChange>
      </w:pPr>
    </w:p>
    <w:p w14:paraId="09A07201" w14:textId="7835AF58" w:rsidR="00FB7917" w:rsidDel="004F6088" w:rsidRDefault="00FB7917" w:rsidP="00CA4155">
      <w:pPr>
        <w:outlineLvl w:val="0"/>
        <w:rPr>
          <w:del w:id="15132" w:author="Jonathan Hawkins" w:date="2020-05-07T15:28:00Z"/>
          <w:b/>
        </w:rPr>
      </w:pPr>
      <w:del w:id="15133" w:author="Jonathan Hawkins" w:date="2020-05-07T15:28:00Z">
        <w:r w:rsidDel="004F6088">
          <w:rPr>
            <w:b/>
          </w:rPr>
          <w:delText xml:space="preserve">Example 4 </w:delText>
        </w:r>
      </w:del>
    </w:p>
    <w:p w14:paraId="6B4258D1" w14:textId="3E94B17D" w:rsidR="00FB7917" w:rsidDel="004F6088" w:rsidRDefault="00FB7917">
      <w:pPr>
        <w:outlineLvl w:val="0"/>
        <w:rPr>
          <w:del w:id="15134" w:author="Jonathan Hawkins" w:date="2020-05-07T15:28:00Z"/>
          <w:b/>
        </w:rPr>
        <w:pPrChange w:id="15135" w:author="Debbie Houldsworth" w:date="2020-05-13T09:35:00Z">
          <w:pPr/>
        </w:pPrChange>
      </w:pPr>
    </w:p>
    <w:p w14:paraId="6B563C90" w14:textId="18BFE580" w:rsidR="00FB7917" w:rsidDel="004F6088" w:rsidRDefault="00FB7917">
      <w:pPr>
        <w:outlineLvl w:val="0"/>
        <w:rPr>
          <w:del w:id="15136" w:author="Jonathan Hawkins" w:date="2020-05-07T15:28:00Z"/>
        </w:rPr>
        <w:pPrChange w:id="15137" w:author="Debbie Houldsworth" w:date="2020-05-13T09:35:00Z">
          <w:pPr/>
        </w:pPrChange>
      </w:pPr>
      <w:del w:id="15138" w:author="Jonathan Hawkins" w:date="2020-05-07T15:28:00Z">
        <w:r w:rsidDel="004F6088">
          <w:delText>The typical traditional Metering Code of Practice 3 installation with two (or more) feeders, each feeder is measured by two meters, main and check, which feed one data recorder.</w:delText>
        </w:r>
      </w:del>
    </w:p>
    <w:p w14:paraId="665E5D37" w14:textId="14D41EBE" w:rsidR="00FB7917" w:rsidDel="004F6088" w:rsidRDefault="00FB7917">
      <w:pPr>
        <w:outlineLvl w:val="0"/>
        <w:rPr>
          <w:del w:id="15139" w:author="Jonathan Hawkins" w:date="2020-05-07T15:28:00Z"/>
          <w:b/>
          <w:sz w:val="25"/>
        </w:rPr>
        <w:pPrChange w:id="15140" w:author="Debbie Houldsworth" w:date="2020-05-13T09:35:00Z">
          <w:pPr/>
        </w:pPrChange>
      </w:pPr>
    </w:p>
    <w:bookmarkStart w:id="15141" w:name="_MON_1419087993"/>
    <w:bookmarkStart w:id="15142" w:name="_MON_1409969947"/>
    <w:bookmarkStart w:id="15143" w:name="_MON_1414917956"/>
    <w:bookmarkStart w:id="15144" w:name="_MON_1414918115"/>
    <w:bookmarkStart w:id="15145" w:name="_MON_1415173032"/>
    <w:bookmarkStart w:id="15146" w:name="_MON_1415439704"/>
    <w:bookmarkStart w:id="15147" w:name="_MON_1417415676"/>
    <w:bookmarkStart w:id="15148" w:name="_MON_1417416072"/>
    <w:bookmarkStart w:id="15149" w:name="_MON_1417518885"/>
    <w:bookmarkStart w:id="15150" w:name="_MON_1417589157"/>
    <w:bookmarkStart w:id="15151" w:name="_MON_1419070796"/>
    <w:bookmarkEnd w:id="15141"/>
    <w:bookmarkEnd w:id="15142"/>
    <w:bookmarkEnd w:id="15143"/>
    <w:bookmarkEnd w:id="15144"/>
    <w:bookmarkEnd w:id="15145"/>
    <w:bookmarkEnd w:id="15146"/>
    <w:bookmarkEnd w:id="15147"/>
    <w:bookmarkEnd w:id="15148"/>
    <w:bookmarkEnd w:id="15149"/>
    <w:bookmarkEnd w:id="15150"/>
    <w:bookmarkEnd w:id="15151"/>
    <w:bookmarkStart w:id="15152" w:name="_MON_1419084430"/>
    <w:bookmarkEnd w:id="15152"/>
    <w:p w14:paraId="4D2AFF64" w14:textId="4160C94C" w:rsidR="00FB7917" w:rsidDel="004F6088" w:rsidRDefault="00FB7917">
      <w:pPr>
        <w:jc w:val="center"/>
        <w:outlineLvl w:val="0"/>
        <w:rPr>
          <w:del w:id="15153" w:author="Jonathan Hawkins" w:date="2020-05-07T15:28:00Z"/>
          <w:sz w:val="25"/>
        </w:rPr>
        <w:pPrChange w:id="15154" w:author="Debbie Houldsworth" w:date="2020-05-13T09:35:00Z">
          <w:pPr>
            <w:jc w:val="center"/>
          </w:pPr>
        </w:pPrChange>
      </w:pPr>
      <w:del w:id="15155" w:author="Jonathan Hawkins" w:date="2020-05-07T15:28:00Z">
        <w:r w:rsidRPr="00065D96" w:rsidDel="004F6088">
          <w:rPr>
            <w:sz w:val="20"/>
          </w:rPr>
          <w:object w:dxaOrig="4841" w:dyaOrig="3401" w14:anchorId="72ADA7D8">
            <v:shape id="_x0000_i1330" type="#_x0000_t75" style="width:283pt;height:175pt" o:ole="" fillcolor="window">
              <v:imagedata r:id="rId40" o:title=""/>
            </v:shape>
            <o:OLEObject Type="Embed" ProgID="Word.Picture.8" ShapeID="_x0000_i1330" DrawAspect="Content" ObjectID="_1651656803" r:id="rId41"/>
          </w:object>
        </w:r>
      </w:del>
    </w:p>
    <w:p w14:paraId="05947533" w14:textId="39172FCB" w:rsidR="00FB7917" w:rsidDel="004F6088" w:rsidRDefault="00FB7917">
      <w:pPr>
        <w:outlineLvl w:val="0"/>
        <w:rPr>
          <w:del w:id="15156" w:author="Jonathan Hawkins" w:date="2020-05-07T15:28:00Z"/>
          <w:sz w:val="25"/>
        </w:rPr>
        <w:pPrChange w:id="15157" w:author="Debbie Houldsworth" w:date="2020-05-13T09:35:00Z">
          <w:pPr/>
        </w:pPrChange>
      </w:pPr>
    </w:p>
    <w:p w14:paraId="2B60DF26" w14:textId="6576A164" w:rsidR="00FB7917" w:rsidDel="004F6088" w:rsidRDefault="00FB7917" w:rsidP="00CA4155">
      <w:pPr>
        <w:pBdr>
          <w:top w:val="single" w:sz="6" w:space="1" w:color="auto"/>
          <w:left w:val="single" w:sz="6" w:space="1" w:color="auto"/>
          <w:bottom w:val="single" w:sz="6" w:space="1" w:color="auto"/>
          <w:right w:val="single" w:sz="6" w:space="1" w:color="auto"/>
        </w:pBdr>
        <w:jc w:val="center"/>
        <w:outlineLvl w:val="0"/>
        <w:rPr>
          <w:del w:id="15158" w:author="Jonathan Hawkins" w:date="2020-05-07T15:28:00Z"/>
          <w:sz w:val="25"/>
        </w:rPr>
      </w:pPr>
      <w:del w:id="15159" w:author="Jonathan Hawkins" w:date="2020-05-07T15:28:00Z">
        <w:r w:rsidDel="004F6088">
          <w:rPr>
            <w:b/>
            <w:sz w:val="25"/>
          </w:rPr>
          <w:delText>No. of Metering Points = 1</w:delText>
        </w:r>
      </w:del>
    </w:p>
    <w:p w14:paraId="3E5D826E" w14:textId="131A5D5C" w:rsidR="00FB7917" w:rsidDel="004F6088" w:rsidRDefault="00FB7917">
      <w:pPr>
        <w:outlineLvl w:val="0"/>
        <w:rPr>
          <w:del w:id="15160" w:author="Jonathan Hawkins" w:date="2020-05-07T15:28:00Z"/>
          <w:b/>
          <w:sz w:val="25"/>
        </w:rPr>
        <w:pPrChange w:id="15161" w:author="Debbie Houldsworth" w:date="2020-05-13T09:35:00Z">
          <w:pPr/>
        </w:pPrChange>
      </w:pPr>
    </w:p>
    <w:p w14:paraId="246196B2" w14:textId="3E63D9C4" w:rsidR="00FB7917" w:rsidDel="004F6088" w:rsidRDefault="00FB7917">
      <w:pPr>
        <w:outlineLvl w:val="0"/>
        <w:rPr>
          <w:del w:id="15162" w:author="Jonathan Hawkins" w:date="2020-05-07T15:28:00Z"/>
          <w:b/>
          <w:sz w:val="25"/>
        </w:rPr>
        <w:pPrChange w:id="15163" w:author="Debbie Houldsworth" w:date="2020-05-13T09:35:00Z">
          <w:pPr/>
        </w:pPrChange>
      </w:pPr>
      <w:del w:id="15164" w:author="Jonathan Hawkins" w:date="2020-05-07T15:28:00Z">
        <w:r w:rsidDel="004F6088">
          <w:rPr>
            <w:b/>
            <w:sz w:val="25"/>
          </w:rPr>
          <w:br w:type="page"/>
        </w:r>
      </w:del>
    </w:p>
    <w:p w14:paraId="4EDEF13F" w14:textId="38A27CFB" w:rsidR="00FB7917" w:rsidDel="004F6088" w:rsidRDefault="00FB7917" w:rsidP="00CA4155">
      <w:pPr>
        <w:outlineLvl w:val="0"/>
        <w:rPr>
          <w:del w:id="15165" w:author="Jonathan Hawkins" w:date="2020-05-07T15:28:00Z"/>
        </w:rPr>
      </w:pPr>
      <w:del w:id="15166" w:author="Jonathan Hawkins" w:date="2020-05-07T15:28:00Z">
        <w:r w:rsidDel="004F6088">
          <w:rPr>
            <w:b/>
          </w:rPr>
          <w:delText>Example 5</w:delText>
        </w:r>
        <w:r w:rsidDel="004F6088">
          <w:delText xml:space="preserve"> </w:delText>
        </w:r>
      </w:del>
    </w:p>
    <w:p w14:paraId="59D9DBC5" w14:textId="4CA17CA7" w:rsidR="00FB7917" w:rsidDel="004F6088" w:rsidRDefault="00FB7917">
      <w:pPr>
        <w:outlineLvl w:val="0"/>
        <w:rPr>
          <w:del w:id="15167" w:author="Jonathan Hawkins" w:date="2020-05-07T15:28:00Z"/>
        </w:rPr>
        <w:pPrChange w:id="15168" w:author="Debbie Houldsworth" w:date="2020-05-13T09:35:00Z">
          <w:pPr/>
        </w:pPrChange>
      </w:pPr>
    </w:p>
    <w:p w14:paraId="15D10543" w14:textId="6C402E3B" w:rsidR="00FB7917" w:rsidDel="004F6088" w:rsidRDefault="00FB7917">
      <w:pPr>
        <w:outlineLvl w:val="0"/>
        <w:rPr>
          <w:del w:id="15169" w:author="Jonathan Hawkins" w:date="2020-05-07T15:28:00Z"/>
        </w:rPr>
        <w:pPrChange w:id="15170" w:author="Debbie Houldsworth" w:date="2020-05-13T09:35:00Z">
          <w:pPr/>
        </w:pPrChange>
      </w:pPr>
      <w:del w:id="15171" w:author="Jonathan Hawkins" w:date="2020-05-07T15:28:00Z">
        <w:r w:rsidDel="004F6088">
          <w:delText>The typical Metering Code of Practice 3 installation where two (or more) feeders are measured by two meters, main and check, these are separate meter/recorder devices (typically four CoP 5 devices) which measure and record consumption.  This is an example of what is commonly known as “totalising” in the current settlement arrangements.</w:delText>
        </w:r>
      </w:del>
    </w:p>
    <w:p w14:paraId="0EC39603" w14:textId="753A7E03" w:rsidR="00FB7917" w:rsidDel="004F6088" w:rsidRDefault="00FB7917">
      <w:pPr>
        <w:outlineLvl w:val="0"/>
        <w:rPr>
          <w:del w:id="15172" w:author="Jonathan Hawkins" w:date="2020-05-07T15:28:00Z"/>
          <w:b/>
          <w:sz w:val="25"/>
        </w:rPr>
        <w:pPrChange w:id="15173" w:author="Debbie Houldsworth" w:date="2020-05-13T09:35:00Z">
          <w:pPr/>
        </w:pPrChange>
      </w:pPr>
    </w:p>
    <w:bookmarkStart w:id="15174" w:name="_MON_1419087999"/>
    <w:bookmarkStart w:id="15175" w:name="_MON_1409969948"/>
    <w:bookmarkStart w:id="15176" w:name="_MON_1414917964"/>
    <w:bookmarkStart w:id="15177" w:name="_MON_1414918120"/>
    <w:bookmarkStart w:id="15178" w:name="_MON_1415173034"/>
    <w:bookmarkStart w:id="15179" w:name="_MON_1415439709"/>
    <w:bookmarkStart w:id="15180" w:name="_MON_1417415681"/>
    <w:bookmarkStart w:id="15181" w:name="_MON_1417416076"/>
    <w:bookmarkStart w:id="15182" w:name="_MON_1417518889"/>
    <w:bookmarkStart w:id="15183" w:name="_MON_1417589162"/>
    <w:bookmarkStart w:id="15184" w:name="_MON_1419070800"/>
    <w:bookmarkEnd w:id="15174"/>
    <w:bookmarkEnd w:id="15175"/>
    <w:bookmarkEnd w:id="15176"/>
    <w:bookmarkEnd w:id="15177"/>
    <w:bookmarkEnd w:id="15178"/>
    <w:bookmarkEnd w:id="15179"/>
    <w:bookmarkEnd w:id="15180"/>
    <w:bookmarkEnd w:id="15181"/>
    <w:bookmarkEnd w:id="15182"/>
    <w:bookmarkEnd w:id="15183"/>
    <w:bookmarkEnd w:id="15184"/>
    <w:bookmarkStart w:id="15185" w:name="_MON_1419084435"/>
    <w:bookmarkEnd w:id="15185"/>
    <w:p w14:paraId="005EAD30" w14:textId="50136956" w:rsidR="00FB7917" w:rsidDel="004F6088" w:rsidRDefault="00FB7917">
      <w:pPr>
        <w:jc w:val="center"/>
        <w:outlineLvl w:val="0"/>
        <w:rPr>
          <w:del w:id="15186" w:author="Jonathan Hawkins" w:date="2020-05-07T15:28:00Z"/>
          <w:sz w:val="25"/>
        </w:rPr>
        <w:pPrChange w:id="15187" w:author="Debbie Houldsworth" w:date="2020-05-13T09:35:00Z">
          <w:pPr>
            <w:jc w:val="center"/>
          </w:pPr>
        </w:pPrChange>
      </w:pPr>
      <w:del w:id="15188" w:author="Jonathan Hawkins" w:date="2020-05-07T15:28:00Z">
        <w:r w:rsidRPr="00065D96" w:rsidDel="004F6088">
          <w:rPr>
            <w:sz w:val="20"/>
          </w:rPr>
          <w:object w:dxaOrig="4862" w:dyaOrig="3242" w14:anchorId="0B0D0F85">
            <v:shape id="_x0000_i1331" type="#_x0000_t75" style="width:246.5pt;height:174.5pt" o:ole="" fillcolor="window">
              <v:imagedata r:id="rId42" o:title=""/>
            </v:shape>
            <o:OLEObject Type="Embed" ProgID="Word.Picture.8" ShapeID="_x0000_i1331" DrawAspect="Content" ObjectID="_1651656804" r:id="rId43"/>
          </w:object>
        </w:r>
      </w:del>
    </w:p>
    <w:p w14:paraId="4B26B17A" w14:textId="13BCE7B4" w:rsidR="00FB7917" w:rsidDel="004F6088" w:rsidRDefault="00FB7917">
      <w:pPr>
        <w:outlineLvl w:val="0"/>
        <w:rPr>
          <w:del w:id="15189" w:author="Jonathan Hawkins" w:date="2020-05-07T15:28:00Z"/>
          <w:sz w:val="25"/>
        </w:rPr>
        <w:pPrChange w:id="15190" w:author="Debbie Houldsworth" w:date="2020-05-13T09:35:00Z">
          <w:pPr/>
        </w:pPrChange>
      </w:pPr>
    </w:p>
    <w:p w14:paraId="26736127" w14:textId="2D57962A" w:rsidR="00FB7917" w:rsidDel="004F6088" w:rsidRDefault="00FB7917" w:rsidP="00CA4155">
      <w:pPr>
        <w:pBdr>
          <w:top w:val="single" w:sz="6" w:space="1" w:color="auto"/>
          <w:left w:val="single" w:sz="6" w:space="1" w:color="auto"/>
          <w:bottom w:val="single" w:sz="6" w:space="1" w:color="auto"/>
          <w:right w:val="single" w:sz="6" w:space="1" w:color="auto"/>
        </w:pBdr>
        <w:jc w:val="center"/>
        <w:outlineLvl w:val="0"/>
        <w:rPr>
          <w:del w:id="15191" w:author="Jonathan Hawkins" w:date="2020-05-07T15:28:00Z"/>
          <w:b/>
          <w:sz w:val="25"/>
        </w:rPr>
      </w:pPr>
      <w:del w:id="15192" w:author="Jonathan Hawkins" w:date="2020-05-07T15:28:00Z">
        <w:r w:rsidDel="004F6088">
          <w:rPr>
            <w:b/>
            <w:sz w:val="25"/>
          </w:rPr>
          <w:delText>No. of Metering Points = 2</w:delText>
        </w:r>
      </w:del>
    </w:p>
    <w:p w14:paraId="3362D023" w14:textId="14288D39" w:rsidR="00FB7917" w:rsidDel="004F6088" w:rsidRDefault="00FB7917">
      <w:pPr>
        <w:outlineLvl w:val="0"/>
        <w:rPr>
          <w:del w:id="15193" w:author="Jonathan Hawkins" w:date="2020-05-07T15:28:00Z"/>
          <w:b/>
        </w:rPr>
        <w:pPrChange w:id="15194" w:author="Debbie Houldsworth" w:date="2020-05-13T09:35:00Z">
          <w:pPr/>
        </w:pPrChange>
      </w:pPr>
    </w:p>
    <w:p w14:paraId="70D7A6AE" w14:textId="50F377F4" w:rsidR="00FB7917" w:rsidDel="004F6088" w:rsidRDefault="00FB7917" w:rsidP="00CA4155">
      <w:pPr>
        <w:outlineLvl w:val="0"/>
        <w:rPr>
          <w:del w:id="15195" w:author="Jonathan Hawkins" w:date="2020-05-07T15:28:00Z"/>
        </w:rPr>
      </w:pPr>
      <w:del w:id="15196" w:author="Jonathan Hawkins" w:date="2020-05-07T15:28:00Z">
        <w:r w:rsidDel="004F6088">
          <w:rPr>
            <w:b/>
          </w:rPr>
          <w:delText>Example 6</w:delText>
        </w:r>
        <w:r w:rsidDel="004F6088">
          <w:delText xml:space="preserve"> </w:delText>
        </w:r>
      </w:del>
    </w:p>
    <w:p w14:paraId="1C22447E" w14:textId="274DBD3C" w:rsidR="00FB7917" w:rsidDel="004F6088" w:rsidRDefault="00FB7917">
      <w:pPr>
        <w:outlineLvl w:val="0"/>
        <w:rPr>
          <w:del w:id="15197" w:author="Jonathan Hawkins" w:date="2020-05-07T15:28:00Z"/>
        </w:rPr>
        <w:pPrChange w:id="15198" w:author="Debbie Houldsworth" w:date="2020-05-13T09:35:00Z">
          <w:pPr/>
        </w:pPrChange>
      </w:pPr>
    </w:p>
    <w:p w14:paraId="69AA632C" w14:textId="1E5D54E8" w:rsidR="00FB7917" w:rsidDel="004F6088" w:rsidRDefault="00FB7917">
      <w:pPr>
        <w:outlineLvl w:val="0"/>
        <w:rPr>
          <w:del w:id="15199" w:author="Jonathan Hawkins" w:date="2020-05-07T15:28:00Z"/>
        </w:rPr>
        <w:pPrChange w:id="15200" w:author="Debbie Houldsworth" w:date="2020-05-13T09:35:00Z">
          <w:pPr/>
        </w:pPrChange>
      </w:pPr>
      <w:del w:id="15201" w:author="Jonathan Hawkins" w:date="2020-05-07T15:28:00Z">
        <w:r w:rsidDel="004F6088">
          <w:delText>This is intended to represent a premise which may have several points of supply.  In some circumstances these have been treated independently, in others they have been “totalised”.  These metering arrangements may be half hourly or non-half hourly.</w:delText>
        </w:r>
      </w:del>
    </w:p>
    <w:p w14:paraId="48AB812D" w14:textId="7D8F08DE" w:rsidR="00FB7917" w:rsidDel="004F6088" w:rsidRDefault="00FB7917">
      <w:pPr>
        <w:outlineLvl w:val="0"/>
        <w:rPr>
          <w:del w:id="15202" w:author="Jonathan Hawkins" w:date="2020-05-07T15:28:00Z"/>
          <w:b/>
          <w:sz w:val="25"/>
        </w:rPr>
        <w:pPrChange w:id="15203" w:author="Debbie Houldsworth" w:date="2020-05-13T09:35:00Z">
          <w:pPr/>
        </w:pPrChange>
      </w:pPr>
    </w:p>
    <w:bookmarkStart w:id="15204" w:name="_MON_1419088004"/>
    <w:bookmarkStart w:id="15205" w:name="_MON_1409969950"/>
    <w:bookmarkStart w:id="15206" w:name="_MON_1414917970"/>
    <w:bookmarkStart w:id="15207" w:name="_MON_1414918125"/>
    <w:bookmarkStart w:id="15208" w:name="_MON_1415173037"/>
    <w:bookmarkStart w:id="15209" w:name="_MON_1415439714"/>
    <w:bookmarkStart w:id="15210" w:name="_MON_1417415685"/>
    <w:bookmarkStart w:id="15211" w:name="_MON_1417416080"/>
    <w:bookmarkStart w:id="15212" w:name="_MON_1417518893"/>
    <w:bookmarkStart w:id="15213" w:name="_MON_1417589167"/>
    <w:bookmarkStart w:id="15214" w:name="_MON_1419070805"/>
    <w:bookmarkEnd w:id="15204"/>
    <w:bookmarkEnd w:id="15205"/>
    <w:bookmarkEnd w:id="15206"/>
    <w:bookmarkEnd w:id="15207"/>
    <w:bookmarkEnd w:id="15208"/>
    <w:bookmarkEnd w:id="15209"/>
    <w:bookmarkEnd w:id="15210"/>
    <w:bookmarkEnd w:id="15211"/>
    <w:bookmarkEnd w:id="15212"/>
    <w:bookmarkEnd w:id="15213"/>
    <w:bookmarkEnd w:id="15214"/>
    <w:bookmarkStart w:id="15215" w:name="_MON_1419084440"/>
    <w:bookmarkEnd w:id="15215"/>
    <w:p w14:paraId="76876E4A" w14:textId="75832FB4" w:rsidR="00FB7917" w:rsidDel="004F6088" w:rsidRDefault="00FB7917">
      <w:pPr>
        <w:jc w:val="center"/>
        <w:outlineLvl w:val="0"/>
        <w:rPr>
          <w:del w:id="15216" w:author="Jonathan Hawkins" w:date="2020-05-07T15:28:00Z"/>
          <w:sz w:val="25"/>
        </w:rPr>
        <w:pPrChange w:id="15217" w:author="Debbie Houldsworth" w:date="2020-05-13T09:35:00Z">
          <w:pPr>
            <w:jc w:val="center"/>
          </w:pPr>
        </w:pPrChange>
      </w:pPr>
      <w:del w:id="15218" w:author="Jonathan Hawkins" w:date="2020-05-07T15:28:00Z">
        <w:r w:rsidRPr="00065D96" w:rsidDel="004F6088">
          <w:rPr>
            <w:sz w:val="20"/>
          </w:rPr>
          <w:object w:dxaOrig="6144" w:dyaOrig="3643" w14:anchorId="0F191326">
            <v:shape id="_x0000_i1332" type="#_x0000_t75" style="width:324.5pt;height:221pt" o:ole="" fillcolor="window">
              <v:imagedata r:id="rId44" o:title=""/>
            </v:shape>
            <o:OLEObject Type="Embed" ProgID="Word.Picture.8" ShapeID="_x0000_i1332" DrawAspect="Content" ObjectID="_1651656805" r:id="rId45"/>
          </w:object>
        </w:r>
      </w:del>
    </w:p>
    <w:p w14:paraId="449F1002" w14:textId="44C9F2BE" w:rsidR="00FB7917" w:rsidDel="004F6088" w:rsidRDefault="00FB7917">
      <w:pPr>
        <w:outlineLvl w:val="0"/>
        <w:rPr>
          <w:del w:id="15219" w:author="Jonathan Hawkins" w:date="2020-05-07T15:28:00Z"/>
          <w:sz w:val="25"/>
        </w:rPr>
        <w:pPrChange w:id="15220" w:author="Debbie Houldsworth" w:date="2020-05-13T09:35:00Z">
          <w:pPr/>
        </w:pPrChange>
      </w:pPr>
    </w:p>
    <w:p w14:paraId="2535F1C6" w14:textId="73F2F865" w:rsidR="00FB7917" w:rsidDel="004F6088" w:rsidRDefault="00FB7917" w:rsidP="00CA4155">
      <w:pPr>
        <w:pBdr>
          <w:top w:val="single" w:sz="6" w:space="1" w:color="auto"/>
          <w:left w:val="single" w:sz="6" w:space="1" w:color="auto"/>
          <w:bottom w:val="single" w:sz="6" w:space="1" w:color="auto"/>
          <w:right w:val="single" w:sz="6" w:space="1" w:color="auto"/>
        </w:pBdr>
        <w:jc w:val="center"/>
        <w:outlineLvl w:val="0"/>
        <w:rPr>
          <w:del w:id="15221" w:author="Jonathan Hawkins" w:date="2020-05-07T15:28:00Z"/>
          <w:b/>
          <w:sz w:val="25"/>
        </w:rPr>
      </w:pPr>
      <w:del w:id="15222" w:author="Jonathan Hawkins" w:date="2020-05-07T15:28:00Z">
        <w:r w:rsidDel="004F6088">
          <w:rPr>
            <w:b/>
            <w:sz w:val="25"/>
          </w:rPr>
          <w:delText>No. of Metering Points = 2</w:delText>
        </w:r>
      </w:del>
    </w:p>
    <w:p w14:paraId="2188F2A0" w14:textId="6A97539D" w:rsidR="00FB7917" w:rsidDel="004F6088" w:rsidRDefault="00FB7917">
      <w:pPr>
        <w:outlineLvl w:val="0"/>
        <w:rPr>
          <w:del w:id="15223" w:author="Jonathan Hawkins" w:date="2020-05-07T15:28:00Z"/>
          <w:b/>
        </w:rPr>
      </w:pPr>
      <w:del w:id="15224" w:author="Jonathan Hawkins" w:date="2020-05-07T15:28:00Z">
        <w:r w:rsidDel="004F6088">
          <w:rPr>
            <w:sz w:val="25"/>
          </w:rPr>
          <w:br w:type="page"/>
        </w:r>
        <w:r w:rsidDel="004F6088">
          <w:rPr>
            <w:b/>
          </w:rPr>
          <w:delText xml:space="preserve">Example 7 </w:delText>
        </w:r>
      </w:del>
    </w:p>
    <w:p w14:paraId="1DD0B8B9" w14:textId="4A6F93B6" w:rsidR="00FB7917" w:rsidDel="004F6088" w:rsidRDefault="00FB7917">
      <w:pPr>
        <w:outlineLvl w:val="0"/>
        <w:rPr>
          <w:del w:id="15225" w:author="Jonathan Hawkins" w:date="2020-05-07T15:28:00Z"/>
        </w:rPr>
        <w:pPrChange w:id="15226" w:author="Debbie Houldsworth" w:date="2020-05-13T09:35:00Z">
          <w:pPr/>
        </w:pPrChange>
      </w:pPr>
    </w:p>
    <w:p w14:paraId="6B4B4774" w14:textId="48524906" w:rsidR="00FB7917" w:rsidDel="004F6088" w:rsidRDefault="00FB7917">
      <w:pPr>
        <w:outlineLvl w:val="0"/>
        <w:rPr>
          <w:del w:id="15227" w:author="Jonathan Hawkins" w:date="2020-05-07T15:28:00Z"/>
          <w:sz w:val="25"/>
        </w:rPr>
        <w:pPrChange w:id="15228" w:author="Debbie Houldsworth" w:date="2020-05-13T09:35:00Z">
          <w:pPr/>
        </w:pPrChange>
      </w:pPr>
      <w:del w:id="15229" w:author="Jonathan Hawkins" w:date="2020-05-07T15:28:00Z">
        <w:r w:rsidDel="004F6088">
          <w:delText>Multiple electro-mechanical meters installed at a meter point measuring different components of the consumption, for instance a sine meter (measuring reactive power), a single rate meter (measuring kWh) and an MDI meter (measuring maximum demand).</w:delText>
        </w:r>
      </w:del>
    </w:p>
    <w:bookmarkStart w:id="15230" w:name="_MON_1419084446"/>
    <w:bookmarkStart w:id="15231" w:name="_MON_1419088009"/>
    <w:bookmarkStart w:id="15232" w:name="_MON_1077003376"/>
    <w:bookmarkStart w:id="15233" w:name="_MON_1409969952"/>
    <w:bookmarkStart w:id="15234" w:name="_MON_1414917974"/>
    <w:bookmarkStart w:id="15235" w:name="_MON_1414918130"/>
    <w:bookmarkStart w:id="15236" w:name="_MON_1415173039"/>
    <w:bookmarkStart w:id="15237" w:name="_MON_1415439719"/>
    <w:bookmarkStart w:id="15238" w:name="_MON_1417415689"/>
    <w:bookmarkStart w:id="15239" w:name="_MON_1417416084"/>
    <w:bookmarkStart w:id="15240" w:name="_MON_1417518898"/>
    <w:bookmarkStart w:id="15241" w:name="_MON_1417589171"/>
    <w:bookmarkEnd w:id="15230"/>
    <w:bookmarkEnd w:id="15231"/>
    <w:bookmarkEnd w:id="15232"/>
    <w:bookmarkEnd w:id="15233"/>
    <w:bookmarkEnd w:id="15234"/>
    <w:bookmarkEnd w:id="15235"/>
    <w:bookmarkEnd w:id="15236"/>
    <w:bookmarkEnd w:id="15237"/>
    <w:bookmarkEnd w:id="15238"/>
    <w:bookmarkEnd w:id="15239"/>
    <w:bookmarkEnd w:id="15240"/>
    <w:bookmarkEnd w:id="15241"/>
    <w:bookmarkStart w:id="15242" w:name="_MON_1419070809"/>
    <w:bookmarkEnd w:id="15242"/>
    <w:p w14:paraId="42011A76" w14:textId="10802BEE" w:rsidR="00FB7917" w:rsidDel="004F6088" w:rsidRDefault="00FB7917">
      <w:pPr>
        <w:jc w:val="center"/>
        <w:outlineLvl w:val="0"/>
        <w:rPr>
          <w:del w:id="15243" w:author="Jonathan Hawkins" w:date="2020-05-07T15:28:00Z"/>
          <w:sz w:val="25"/>
        </w:rPr>
        <w:pPrChange w:id="15244" w:author="Debbie Houldsworth" w:date="2020-05-13T09:35:00Z">
          <w:pPr>
            <w:jc w:val="center"/>
          </w:pPr>
        </w:pPrChange>
      </w:pPr>
      <w:del w:id="15245" w:author="Jonathan Hawkins" w:date="2020-05-07T15:28:00Z">
        <w:r w:rsidRPr="00065D96" w:rsidDel="004F6088">
          <w:rPr>
            <w:sz w:val="20"/>
          </w:rPr>
          <w:object w:dxaOrig="4546" w:dyaOrig="4411" w14:anchorId="50004443">
            <v:shape id="_x0000_i1333" type="#_x0000_t75" style="width:236pt;height:236pt" o:ole="" fillcolor="window">
              <v:imagedata r:id="rId46" o:title=""/>
            </v:shape>
            <o:OLEObject Type="Embed" ProgID="Word.Picture.8" ShapeID="_x0000_i1333" DrawAspect="Content" ObjectID="_1651656806" r:id="rId47"/>
          </w:object>
        </w:r>
      </w:del>
    </w:p>
    <w:p w14:paraId="3F60FB4E" w14:textId="20220029" w:rsidR="00FB7917" w:rsidDel="004F6088" w:rsidRDefault="00FB7917">
      <w:pPr>
        <w:outlineLvl w:val="0"/>
        <w:rPr>
          <w:del w:id="15246" w:author="Jonathan Hawkins" w:date="2020-05-07T15:28:00Z"/>
          <w:sz w:val="25"/>
        </w:rPr>
        <w:pPrChange w:id="15247" w:author="Debbie Houldsworth" w:date="2020-05-13T09:35:00Z">
          <w:pPr/>
        </w:pPrChange>
      </w:pPr>
    </w:p>
    <w:p w14:paraId="0695C265" w14:textId="15251E9D" w:rsidR="00FB7917" w:rsidDel="004F6088" w:rsidRDefault="00FB7917" w:rsidP="00CA4155">
      <w:pPr>
        <w:pBdr>
          <w:top w:val="single" w:sz="6" w:space="1" w:color="auto"/>
          <w:left w:val="single" w:sz="6" w:space="1" w:color="auto"/>
          <w:bottom w:val="single" w:sz="6" w:space="1" w:color="auto"/>
          <w:right w:val="single" w:sz="6" w:space="1" w:color="auto"/>
        </w:pBdr>
        <w:jc w:val="center"/>
        <w:outlineLvl w:val="0"/>
        <w:rPr>
          <w:del w:id="15248" w:author="Jonathan Hawkins" w:date="2020-05-07T15:28:00Z"/>
          <w:b/>
          <w:sz w:val="25"/>
        </w:rPr>
      </w:pPr>
      <w:del w:id="15249" w:author="Jonathan Hawkins" w:date="2020-05-07T15:28:00Z">
        <w:r w:rsidDel="004F6088">
          <w:rPr>
            <w:b/>
            <w:sz w:val="25"/>
          </w:rPr>
          <w:delText>No. of Metering Points = 1</w:delText>
        </w:r>
      </w:del>
    </w:p>
    <w:p w14:paraId="3A4F551D" w14:textId="4C142502" w:rsidR="00FB7917" w:rsidDel="004F6088" w:rsidRDefault="00FB7917">
      <w:pPr>
        <w:outlineLvl w:val="0"/>
        <w:rPr>
          <w:del w:id="15250" w:author="Jonathan Hawkins" w:date="2020-05-07T15:28:00Z"/>
          <w:b/>
          <w:sz w:val="25"/>
        </w:rPr>
        <w:pPrChange w:id="15251" w:author="Debbie Houldsworth" w:date="2020-05-13T09:35:00Z">
          <w:pPr/>
        </w:pPrChange>
      </w:pPr>
    </w:p>
    <w:p w14:paraId="10810AC3" w14:textId="3BDC8B81" w:rsidR="00FB7917" w:rsidDel="004F6088" w:rsidRDefault="00FB7917">
      <w:pPr>
        <w:outlineLvl w:val="0"/>
        <w:rPr>
          <w:del w:id="15252" w:author="Jonathan Hawkins" w:date="2020-05-07T15:28:00Z"/>
          <w:b/>
          <w:sz w:val="25"/>
        </w:rPr>
        <w:pPrChange w:id="15253" w:author="Debbie Houldsworth" w:date="2020-05-13T09:35:00Z">
          <w:pPr/>
        </w:pPrChange>
      </w:pPr>
    </w:p>
    <w:p w14:paraId="41868A6B" w14:textId="7D6A08C9" w:rsidR="00FB7917" w:rsidDel="004F6088" w:rsidRDefault="00FB7917">
      <w:pPr>
        <w:outlineLvl w:val="0"/>
        <w:rPr>
          <w:del w:id="15254" w:author="Jonathan Hawkins" w:date="2020-05-07T15:28:00Z"/>
          <w:b/>
        </w:rPr>
      </w:pPr>
      <w:del w:id="15255" w:author="Jonathan Hawkins" w:date="2020-05-07T15:28:00Z">
        <w:r w:rsidDel="004F6088">
          <w:rPr>
            <w:b/>
            <w:sz w:val="25"/>
          </w:rPr>
          <w:br w:type="page"/>
        </w:r>
        <w:r w:rsidDel="004F6088">
          <w:rPr>
            <w:b/>
          </w:rPr>
          <w:delText>Example 8</w:delText>
        </w:r>
      </w:del>
    </w:p>
    <w:p w14:paraId="617911D2" w14:textId="67DFF0AB" w:rsidR="00FB7917" w:rsidDel="004F6088" w:rsidRDefault="00FB7917">
      <w:pPr>
        <w:outlineLvl w:val="0"/>
        <w:rPr>
          <w:del w:id="15256" w:author="Jonathan Hawkins" w:date="2020-05-07T15:28:00Z"/>
        </w:rPr>
        <w:pPrChange w:id="15257" w:author="Debbie Houldsworth" w:date="2020-05-13T09:35:00Z">
          <w:pPr/>
        </w:pPrChange>
      </w:pPr>
    </w:p>
    <w:p w14:paraId="7CAD9527" w14:textId="283D8993" w:rsidR="00FB7917" w:rsidDel="004F6088" w:rsidRDefault="00FB7917">
      <w:pPr>
        <w:outlineLvl w:val="0"/>
        <w:rPr>
          <w:del w:id="15258" w:author="Jonathan Hawkins" w:date="2020-05-07T15:28:00Z"/>
        </w:rPr>
        <w:pPrChange w:id="15259" w:author="Debbie Houldsworth" w:date="2020-05-13T09:35:00Z">
          <w:pPr/>
        </w:pPrChange>
      </w:pPr>
      <w:del w:id="15260" w:author="Jonathan Hawkins" w:date="2020-05-07T15:28:00Z">
        <w:r w:rsidDel="004F6088">
          <w:delText>Multiple electro-mechanical meters, measuring the same overall consumption of one supply. For instance a single rate meter which acts as an impulse to a 2-rate MRU (multi rate unit) with MD Indicator.</w:delText>
        </w:r>
      </w:del>
    </w:p>
    <w:bookmarkStart w:id="15261" w:name="_MON_1419088014"/>
    <w:bookmarkStart w:id="15262" w:name="_MON_1409969953"/>
    <w:bookmarkStart w:id="15263" w:name="_MON_1414917979"/>
    <w:bookmarkStart w:id="15264" w:name="_MON_1414918135"/>
    <w:bookmarkStart w:id="15265" w:name="_MON_1415173042"/>
    <w:bookmarkStart w:id="15266" w:name="_MON_1415439724"/>
    <w:bookmarkStart w:id="15267" w:name="_MON_1417415694"/>
    <w:bookmarkStart w:id="15268" w:name="_MON_1417416088"/>
    <w:bookmarkStart w:id="15269" w:name="_MON_1417518902"/>
    <w:bookmarkStart w:id="15270" w:name="_MON_1417589175"/>
    <w:bookmarkStart w:id="15271" w:name="_MON_1419070814"/>
    <w:bookmarkEnd w:id="15261"/>
    <w:bookmarkEnd w:id="15262"/>
    <w:bookmarkEnd w:id="15263"/>
    <w:bookmarkEnd w:id="15264"/>
    <w:bookmarkEnd w:id="15265"/>
    <w:bookmarkEnd w:id="15266"/>
    <w:bookmarkEnd w:id="15267"/>
    <w:bookmarkEnd w:id="15268"/>
    <w:bookmarkEnd w:id="15269"/>
    <w:bookmarkEnd w:id="15270"/>
    <w:bookmarkEnd w:id="15271"/>
    <w:bookmarkStart w:id="15272" w:name="_MON_1419084451"/>
    <w:bookmarkEnd w:id="15272"/>
    <w:p w14:paraId="2A4000A4" w14:textId="642B54F1" w:rsidR="00FB7917" w:rsidDel="004F6088" w:rsidRDefault="00FB7917">
      <w:pPr>
        <w:jc w:val="center"/>
        <w:outlineLvl w:val="0"/>
        <w:rPr>
          <w:del w:id="15273" w:author="Jonathan Hawkins" w:date="2020-05-07T15:28:00Z"/>
          <w:sz w:val="25"/>
        </w:rPr>
        <w:pPrChange w:id="15274" w:author="Debbie Houldsworth" w:date="2020-05-13T09:35:00Z">
          <w:pPr>
            <w:jc w:val="center"/>
          </w:pPr>
        </w:pPrChange>
      </w:pPr>
      <w:del w:id="15275" w:author="Jonathan Hawkins" w:date="2020-05-07T15:28:00Z">
        <w:r w:rsidRPr="00065D96" w:rsidDel="004F6088">
          <w:rPr>
            <w:sz w:val="20"/>
          </w:rPr>
          <w:object w:dxaOrig="5640" w:dyaOrig="5834" w14:anchorId="3547A5AB">
            <v:shape id="_x0000_i1334" type="#_x0000_t75" style="width:304.5pt;height:340pt" o:ole="" fillcolor="window">
              <v:imagedata r:id="rId48" o:title=""/>
            </v:shape>
            <o:OLEObject Type="Embed" ProgID="Word.Picture.8" ShapeID="_x0000_i1334" DrawAspect="Content" ObjectID="_1651656807" r:id="rId49"/>
          </w:object>
        </w:r>
      </w:del>
    </w:p>
    <w:p w14:paraId="746556A3" w14:textId="6D667BFD" w:rsidR="00FB7917" w:rsidDel="004F6088" w:rsidRDefault="00FB7917">
      <w:pPr>
        <w:jc w:val="center"/>
        <w:outlineLvl w:val="0"/>
        <w:rPr>
          <w:del w:id="15276" w:author="Jonathan Hawkins" w:date="2020-05-07T15:28:00Z"/>
          <w:sz w:val="25"/>
        </w:rPr>
        <w:pPrChange w:id="15277" w:author="Debbie Houldsworth" w:date="2020-05-13T09:35:00Z">
          <w:pPr>
            <w:jc w:val="center"/>
          </w:pPr>
        </w:pPrChange>
      </w:pPr>
    </w:p>
    <w:p w14:paraId="6EB99ADB" w14:textId="5A3391AA" w:rsidR="00FB7917" w:rsidDel="004F6088" w:rsidRDefault="00FB7917" w:rsidP="00CA4155">
      <w:pPr>
        <w:pBdr>
          <w:top w:val="single" w:sz="6" w:space="1" w:color="auto"/>
          <w:left w:val="single" w:sz="6" w:space="1" w:color="auto"/>
          <w:bottom w:val="single" w:sz="6" w:space="1" w:color="auto"/>
          <w:right w:val="single" w:sz="6" w:space="1" w:color="auto"/>
        </w:pBdr>
        <w:jc w:val="center"/>
        <w:outlineLvl w:val="0"/>
        <w:rPr>
          <w:del w:id="15278" w:author="Jonathan Hawkins" w:date="2020-05-07T15:28:00Z"/>
          <w:b/>
          <w:sz w:val="25"/>
        </w:rPr>
      </w:pPr>
      <w:del w:id="15279" w:author="Jonathan Hawkins" w:date="2020-05-07T15:28:00Z">
        <w:r w:rsidDel="004F6088">
          <w:rPr>
            <w:b/>
            <w:sz w:val="25"/>
          </w:rPr>
          <w:delText>No. of Metering Points = 1</w:delText>
        </w:r>
      </w:del>
    </w:p>
    <w:p w14:paraId="6176B646" w14:textId="076805EC" w:rsidR="00FB7917" w:rsidDel="004F6088" w:rsidRDefault="00FB7917">
      <w:pPr>
        <w:outlineLvl w:val="0"/>
        <w:rPr>
          <w:del w:id="15280" w:author="Jonathan Hawkins" w:date="2020-05-07T15:28:00Z"/>
          <w:b/>
          <w:sz w:val="25"/>
        </w:rPr>
        <w:pPrChange w:id="15281" w:author="Debbie Houldsworth" w:date="2020-05-13T09:35:00Z">
          <w:pPr/>
        </w:pPrChange>
      </w:pPr>
    </w:p>
    <w:p w14:paraId="223B78DE" w14:textId="3CB7D612" w:rsidR="00FB7917" w:rsidDel="004F6088" w:rsidRDefault="00FB7917">
      <w:pPr>
        <w:outlineLvl w:val="0"/>
        <w:rPr>
          <w:del w:id="15282" w:author="Jonathan Hawkins" w:date="2020-05-07T15:28:00Z"/>
          <w:b/>
          <w:sz w:val="25"/>
        </w:rPr>
        <w:pPrChange w:id="15283" w:author="Debbie Houldsworth" w:date="2020-05-13T09:35:00Z">
          <w:pPr/>
        </w:pPrChange>
      </w:pPr>
    </w:p>
    <w:p w14:paraId="5E98A387" w14:textId="739C583D" w:rsidR="00FB7917" w:rsidDel="004F6088" w:rsidRDefault="00FB7917">
      <w:pPr>
        <w:outlineLvl w:val="0"/>
        <w:rPr>
          <w:del w:id="15284" w:author="Jonathan Hawkins" w:date="2020-05-07T15:28:00Z"/>
          <w:b/>
          <w:sz w:val="25"/>
        </w:rPr>
        <w:pPrChange w:id="15285" w:author="Debbie Houldsworth" w:date="2020-05-13T09:35:00Z">
          <w:pPr/>
        </w:pPrChange>
      </w:pPr>
    </w:p>
    <w:p w14:paraId="20C66BCE" w14:textId="4FF204FC" w:rsidR="00FB7917" w:rsidDel="004F6088" w:rsidRDefault="00FB7917">
      <w:pPr>
        <w:outlineLvl w:val="0"/>
        <w:rPr>
          <w:del w:id="15286" w:author="Jonathan Hawkins" w:date="2020-05-07T15:28:00Z"/>
          <w:b/>
          <w:sz w:val="25"/>
        </w:rPr>
        <w:pPrChange w:id="15287" w:author="Debbie Houldsworth" w:date="2020-05-13T09:35:00Z">
          <w:pPr/>
        </w:pPrChange>
      </w:pPr>
    </w:p>
    <w:p w14:paraId="772277AD" w14:textId="31FC1C0C" w:rsidR="00FB7917" w:rsidDel="004F6088" w:rsidRDefault="00FB7917">
      <w:pPr>
        <w:outlineLvl w:val="0"/>
        <w:rPr>
          <w:del w:id="15288" w:author="Jonathan Hawkins" w:date="2020-05-07T15:28:00Z"/>
          <w:b/>
        </w:rPr>
      </w:pPr>
      <w:del w:id="15289" w:author="Jonathan Hawkins" w:date="2020-05-07T15:28:00Z">
        <w:r w:rsidDel="004F6088">
          <w:rPr>
            <w:b/>
            <w:sz w:val="25"/>
          </w:rPr>
          <w:br w:type="page"/>
        </w:r>
        <w:r w:rsidDel="004F6088">
          <w:rPr>
            <w:b/>
          </w:rPr>
          <w:delText>Example 9</w:delText>
        </w:r>
      </w:del>
    </w:p>
    <w:p w14:paraId="005630BF" w14:textId="2FCCB6C7" w:rsidR="00FB7917" w:rsidDel="004F6088" w:rsidRDefault="00FB7917">
      <w:pPr>
        <w:outlineLvl w:val="0"/>
        <w:rPr>
          <w:del w:id="15290" w:author="Jonathan Hawkins" w:date="2020-05-07T15:28:00Z"/>
          <w:b/>
        </w:rPr>
        <w:pPrChange w:id="15291" w:author="Debbie Houldsworth" w:date="2020-05-13T09:35:00Z">
          <w:pPr/>
        </w:pPrChange>
      </w:pPr>
    </w:p>
    <w:p w14:paraId="0598BD79" w14:textId="3D0A8648" w:rsidR="00FB7917" w:rsidDel="004F6088" w:rsidRDefault="00FB7917">
      <w:pPr>
        <w:outlineLvl w:val="0"/>
        <w:rPr>
          <w:del w:id="15292" w:author="Jonathan Hawkins" w:date="2020-05-07T15:28:00Z"/>
          <w:sz w:val="25"/>
        </w:rPr>
        <w:pPrChange w:id="15293" w:author="Debbie Houldsworth" w:date="2020-05-13T09:35:00Z">
          <w:pPr/>
        </w:pPrChange>
      </w:pPr>
      <w:del w:id="15294" w:author="Jonathan Hawkins" w:date="2020-05-07T15:28:00Z">
        <w:r w:rsidDel="004F6088">
          <w:delText>Due to leaving existing metering on-site when installing new electronic metering, a site may have a CALMU, a sine meter, a single rate meter and an MDI meter all installed (and all recording).</w:delText>
        </w:r>
      </w:del>
    </w:p>
    <w:bookmarkStart w:id="15295" w:name="_MON_1419088019"/>
    <w:bookmarkStart w:id="15296" w:name="_MON_1077003432"/>
    <w:bookmarkStart w:id="15297" w:name="_MON_1409969955"/>
    <w:bookmarkStart w:id="15298" w:name="_MON_1414917985"/>
    <w:bookmarkStart w:id="15299" w:name="_MON_1415173044"/>
    <w:bookmarkStart w:id="15300" w:name="_MON_1415439729"/>
    <w:bookmarkStart w:id="15301" w:name="_MON_1417415699"/>
    <w:bookmarkStart w:id="15302" w:name="_MON_1417416093"/>
    <w:bookmarkStart w:id="15303" w:name="_MON_1417518906"/>
    <w:bookmarkStart w:id="15304" w:name="_MON_1417589179"/>
    <w:bookmarkStart w:id="15305" w:name="_MON_1419070818"/>
    <w:bookmarkEnd w:id="15295"/>
    <w:bookmarkEnd w:id="15296"/>
    <w:bookmarkEnd w:id="15297"/>
    <w:bookmarkEnd w:id="15298"/>
    <w:bookmarkEnd w:id="15299"/>
    <w:bookmarkEnd w:id="15300"/>
    <w:bookmarkEnd w:id="15301"/>
    <w:bookmarkEnd w:id="15302"/>
    <w:bookmarkEnd w:id="15303"/>
    <w:bookmarkEnd w:id="15304"/>
    <w:bookmarkEnd w:id="15305"/>
    <w:bookmarkStart w:id="15306" w:name="_MON_1419084458"/>
    <w:bookmarkEnd w:id="15306"/>
    <w:p w14:paraId="4FA97345" w14:textId="34E23CD7" w:rsidR="00FB7917" w:rsidDel="004F6088" w:rsidRDefault="00FB7917">
      <w:pPr>
        <w:jc w:val="center"/>
        <w:outlineLvl w:val="0"/>
        <w:rPr>
          <w:del w:id="15307" w:author="Jonathan Hawkins" w:date="2020-05-07T15:28:00Z"/>
          <w:sz w:val="25"/>
        </w:rPr>
        <w:pPrChange w:id="15308" w:author="Debbie Houldsworth" w:date="2020-05-13T09:35:00Z">
          <w:pPr>
            <w:jc w:val="center"/>
          </w:pPr>
        </w:pPrChange>
      </w:pPr>
      <w:del w:id="15309" w:author="Jonathan Hawkins" w:date="2020-05-07T15:28:00Z">
        <w:r w:rsidRPr="00065D96" w:rsidDel="004F6088">
          <w:rPr>
            <w:sz w:val="20"/>
          </w:rPr>
          <w:object w:dxaOrig="5326" w:dyaOrig="5054" w14:anchorId="18AB571B">
            <v:shape id="_x0000_i1335" type="#_x0000_t75" style="width:344.5pt;height:323.5pt" o:ole="" fillcolor="window">
              <v:imagedata r:id="rId50" o:title=""/>
            </v:shape>
            <o:OLEObject Type="Embed" ProgID="Word.Picture.8" ShapeID="_x0000_i1335" DrawAspect="Content" ObjectID="_1651656808" r:id="rId51"/>
          </w:object>
        </w:r>
      </w:del>
    </w:p>
    <w:p w14:paraId="32B7FBA4" w14:textId="6644C478" w:rsidR="00FB7917" w:rsidDel="004F6088" w:rsidRDefault="00FB7917">
      <w:pPr>
        <w:jc w:val="center"/>
        <w:outlineLvl w:val="0"/>
        <w:rPr>
          <w:del w:id="15310" w:author="Jonathan Hawkins" w:date="2020-05-07T15:28:00Z"/>
          <w:sz w:val="25"/>
        </w:rPr>
        <w:pPrChange w:id="15311" w:author="Debbie Houldsworth" w:date="2020-05-13T09:35:00Z">
          <w:pPr>
            <w:jc w:val="center"/>
          </w:pPr>
        </w:pPrChange>
      </w:pPr>
    </w:p>
    <w:p w14:paraId="573D808B" w14:textId="55CBD70E" w:rsidR="00FB7917" w:rsidDel="004F6088" w:rsidRDefault="00FB7917" w:rsidP="00CA4155">
      <w:pPr>
        <w:pBdr>
          <w:top w:val="single" w:sz="6" w:space="1" w:color="auto"/>
          <w:left w:val="single" w:sz="6" w:space="1" w:color="auto"/>
          <w:bottom w:val="single" w:sz="6" w:space="1" w:color="auto"/>
          <w:right w:val="single" w:sz="6" w:space="1" w:color="auto"/>
        </w:pBdr>
        <w:jc w:val="center"/>
        <w:outlineLvl w:val="0"/>
        <w:rPr>
          <w:del w:id="15312" w:author="Jonathan Hawkins" w:date="2020-05-07T15:28:00Z"/>
          <w:b/>
          <w:sz w:val="25"/>
        </w:rPr>
      </w:pPr>
      <w:del w:id="15313" w:author="Jonathan Hawkins" w:date="2020-05-07T15:28:00Z">
        <w:r w:rsidDel="004F6088">
          <w:rPr>
            <w:b/>
            <w:sz w:val="25"/>
          </w:rPr>
          <w:delText>No. of Metering Points = 1</w:delText>
        </w:r>
      </w:del>
    </w:p>
    <w:p w14:paraId="6D7936A6" w14:textId="08061C77" w:rsidR="00FB7917" w:rsidDel="004F6088" w:rsidRDefault="00FB7917">
      <w:pPr>
        <w:outlineLvl w:val="0"/>
        <w:rPr>
          <w:del w:id="15314" w:author="Jonathan Hawkins" w:date="2020-05-07T15:28:00Z"/>
          <w:b/>
          <w:sz w:val="25"/>
        </w:rPr>
        <w:pPrChange w:id="15315" w:author="Debbie Houldsworth" w:date="2020-05-13T09:35:00Z">
          <w:pPr/>
        </w:pPrChange>
      </w:pPr>
    </w:p>
    <w:p w14:paraId="5E327C8F" w14:textId="6D7EB5AE" w:rsidR="00FB7917" w:rsidDel="004F6088" w:rsidRDefault="00FB7917">
      <w:pPr>
        <w:outlineLvl w:val="0"/>
        <w:rPr>
          <w:del w:id="15316" w:author="Jonathan Hawkins" w:date="2020-05-07T15:28:00Z"/>
          <w:b/>
        </w:rPr>
        <w:pPrChange w:id="15317" w:author="Debbie Houldsworth" w:date="2020-05-13T09:35:00Z">
          <w:pPr/>
        </w:pPrChange>
      </w:pPr>
    </w:p>
    <w:p w14:paraId="51E15656" w14:textId="310CB3BF" w:rsidR="00FB7917" w:rsidDel="004F6088" w:rsidRDefault="00FB7917">
      <w:pPr>
        <w:outlineLvl w:val="0"/>
        <w:rPr>
          <w:del w:id="15318" w:author="Jonathan Hawkins" w:date="2020-05-07T15:28:00Z"/>
          <w:b/>
        </w:rPr>
        <w:pPrChange w:id="15319" w:author="Debbie Houldsworth" w:date="2020-05-13T09:35:00Z">
          <w:pPr/>
        </w:pPrChange>
      </w:pPr>
    </w:p>
    <w:p w14:paraId="4CB9F9A8" w14:textId="4F5870A4" w:rsidR="00FB7917" w:rsidDel="004F6088" w:rsidRDefault="00FB7917">
      <w:pPr>
        <w:outlineLvl w:val="0"/>
        <w:rPr>
          <w:del w:id="15320" w:author="Jonathan Hawkins" w:date="2020-05-07T15:28:00Z"/>
          <w:b/>
        </w:rPr>
        <w:pPrChange w:id="15321" w:author="Debbie Houldsworth" w:date="2020-05-13T09:35:00Z">
          <w:pPr/>
        </w:pPrChange>
      </w:pPr>
    </w:p>
    <w:p w14:paraId="15AB88C3" w14:textId="0EE61DA5" w:rsidR="00FB7917" w:rsidDel="004F6088" w:rsidRDefault="00FB7917">
      <w:pPr>
        <w:outlineLvl w:val="0"/>
        <w:rPr>
          <w:del w:id="15322" w:author="Jonathan Hawkins" w:date="2020-05-07T15:28:00Z"/>
          <w:b/>
        </w:rPr>
        <w:pPrChange w:id="15323" w:author="Debbie Houldsworth" w:date="2020-05-13T09:35:00Z">
          <w:pPr/>
        </w:pPrChange>
      </w:pPr>
    </w:p>
    <w:p w14:paraId="70AA5570" w14:textId="2D0C0328" w:rsidR="00FB7917" w:rsidDel="004F6088" w:rsidRDefault="00FB7917">
      <w:pPr>
        <w:outlineLvl w:val="0"/>
        <w:rPr>
          <w:del w:id="15324" w:author="Jonathan Hawkins" w:date="2020-05-07T15:28:00Z"/>
          <w:b/>
        </w:rPr>
        <w:pPrChange w:id="15325" w:author="Debbie Houldsworth" w:date="2020-05-13T09:35:00Z">
          <w:pPr/>
        </w:pPrChange>
      </w:pPr>
    </w:p>
    <w:p w14:paraId="519C9728" w14:textId="40E1E28F" w:rsidR="00FB7917" w:rsidDel="004F6088" w:rsidRDefault="00FB7917">
      <w:pPr>
        <w:outlineLvl w:val="0"/>
        <w:rPr>
          <w:del w:id="15326" w:author="Jonathan Hawkins" w:date="2020-05-07T15:28:00Z"/>
          <w:b/>
        </w:rPr>
        <w:pPrChange w:id="15327" w:author="Debbie Houldsworth" w:date="2020-05-13T09:35:00Z">
          <w:pPr/>
        </w:pPrChange>
      </w:pPr>
    </w:p>
    <w:p w14:paraId="7F5FC1E7" w14:textId="34BD574D" w:rsidR="00FB7917" w:rsidDel="004F6088" w:rsidRDefault="00FB7917">
      <w:pPr>
        <w:outlineLvl w:val="0"/>
        <w:rPr>
          <w:del w:id="15328" w:author="Jonathan Hawkins" w:date="2020-05-07T15:28:00Z"/>
          <w:b/>
        </w:rPr>
        <w:pPrChange w:id="15329" w:author="Debbie Houldsworth" w:date="2020-05-13T09:35:00Z">
          <w:pPr/>
        </w:pPrChange>
      </w:pPr>
    </w:p>
    <w:p w14:paraId="179EBC19" w14:textId="5ECAE629" w:rsidR="00FB7917" w:rsidDel="004F6088" w:rsidRDefault="00FB7917">
      <w:pPr>
        <w:outlineLvl w:val="0"/>
        <w:rPr>
          <w:del w:id="15330" w:author="Jonathan Hawkins" w:date="2020-05-07T15:28:00Z"/>
          <w:b/>
        </w:rPr>
        <w:pPrChange w:id="15331" w:author="Debbie Houldsworth" w:date="2020-05-13T09:35:00Z">
          <w:pPr/>
        </w:pPrChange>
      </w:pPr>
    </w:p>
    <w:p w14:paraId="3FA2C441" w14:textId="28EC8DC9" w:rsidR="00FB7917" w:rsidDel="004F6088" w:rsidRDefault="00FB7917">
      <w:pPr>
        <w:outlineLvl w:val="0"/>
        <w:rPr>
          <w:del w:id="15332" w:author="Jonathan Hawkins" w:date="2020-05-07T15:28:00Z"/>
          <w:b/>
        </w:rPr>
        <w:pPrChange w:id="15333" w:author="Debbie Houldsworth" w:date="2020-05-13T09:35:00Z">
          <w:pPr/>
        </w:pPrChange>
      </w:pPr>
    </w:p>
    <w:p w14:paraId="624FBBCA" w14:textId="16081829" w:rsidR="00FB7917" w:rsidDel="004F6088" w:rsidRDefault="00FB7917">
      <w:pPr>
        <w:outlineLvl w:val="0"/>
        <w:rPr>
          <w:del w:id="15334" w:author="Jonathan Hawkins" w:date="2020-05-07T15:28:00Z"/>
          <w:b/>
        </w:rPr>
        <w:pPrChange w:id="15335" w:author="Debbie Houldsworth" w:date="2020-05-13T09:35:00Z">
          <w:pPr/>
        </w:pPrChange>
      </w:pPr>
    </w:p>
    <w:p w14:paraId="27E42DD8" w14:textId="4F93A2F4" w:rsidR="00FB7917" w:rsidDel="004F6088" w:rsidRDefault="00FB7917">
      <w:pPr>
        <w:outlineLvl w:val="0"/>
        <w:rPr>
          <w:del w:id="15336" w:author="Jonathan Hawkins" w:date="2020-05-07T15:28:00Z"/>
          <w:b/>
        </w:rPr>
        <w:pPrChange w:id="15337" w:author="Debbie Houldsworth" w:date="2020-05-13T09:35:00Z">
          <w:pPr/>
        </w:pPrChange>
      </w:pPr>
    </w:p>
    <w:p w14:paraId="77BF7BCD" w14:textId="6DDF3E1C" w:rsidR="00FB7917" w:rsidDel="004F6088" w:rsidRDefault="00FB7917">
      <w:pPr>
        <w:outlineLvl w:val="0"/>
        <w:rPr>
          <w:del w:id="15338" w:author="Jonathan Hawkins" w:date="2020-05-07T15:28:00Z"/>
          <w:b/>
        </w:rPr>
        <w:pPrChange w:id="15339" w:author="Debbie Houldsworth" w:date="2020-05-13T09:35:00Z">
          <w:pPr/>
        </w:pPrChange>
      </w:pPr>
    </w:p>
    <w:p w14:paraId="07FD5A7E" w14:textId="285E9F5A" w:rsidR="00FB7917" w:rsidDel="004F6088" w:rsidRDefault="00FB7917">
      <w:pPr>
        <w:outlineLvl w:val="0"/>
        <w:rPr>
          <w:del w:id="15340" w:author="Jonathan Hawkins" w:date="2020-05-07T15:28:00Z"/>
          <w:b/>
        </w:rPr>
        <w:pPrChange w:id="15341" w:author="Debbie Houldsworth" w:date="2020-05-13T09:35:00Z">
          <w:pPr/>
        </w:pPrChange>
      </w:pPr>
    </w:p>
    <w:p w14:paraId="1D85405C" w14:textId="5113F7D1" w:rsidR="00FB7917" w:rsidDel="004F6088" w:rsidRDefault="00FB7917">
      <w:pPr>
        <w:outlineLvl w:val="0"/>
        <w:rPr>
          <w:del w:id="15342" w:author="Jonathan Hawkins" w:date="2020-05-07T15:28:00Z"/>
          <w:b/>
        </w:rPr>
        <w:pPrChange w:id="15343" w:author="Debbie Houldsworth" w:date="2020-05-13T09:35:00Z">
          <w:pPr/>
        </w:pPrChange>
      </w:pPr>
    </w:p>
    <w:p w14:paraId="1C02BFD3" w14:textId="0616E8A4" w:rsidR="00FB7917" w:rsidDel="004F6088" w:rsidRDefault="00FB7917">
      <w:pPr>
        <w:outlineLvl w:val="0"/>
        <w:rPr>
          <w:del w:id="15344" w:author="Jonathan Hawkins" w:date="2020-05-07T15:28:00Z"/>
          <w:b/>
        </w:rPr>
        <w:pPrChange w:id="15345" w:author="Debbie Houldsworth" w:date="2020-05-13T09:35:00Z">
          <w:pPr/>
        </w:pPrChange>
      </w:pPr>
    </w:p>
    <w:p w14:paraId="3085B02F" w14:textId="37E79BA5" w:rsidR="00FB7917" w:rsidDel="004F6088" w:rsidRDefault="00FB7917">
      <w:pPr>
        <w:outlineLvl w:val="0"/>
        <w:rPr>
          <w:del w:id="15346" w:author="Jonathan Hawkins" w:date="2020-05-07T15:28:00Z"/>
          <w:b/>
        </w:rPr>
        <w:pPrChange w:id="15347" w:author="Debbie Houldsworth" w:date="2020-05-13T09:35:00Z">
          <w:pPr/>
        </w:pPrChange>
      </w:pPr>
    </w:p>
    <w:p w14:paraId="13C4CD33" w14:textId="4B4AC808" w:rsidR="00FB7917" w:rsidDel="004F6088" w:rsidRDefault="00FB7917">
      <w:pPr>
        <w:outlineLvl w:val="0"/>
        <w:rPr>
          <w:del w:id="15348" w:author="Jonathan Hawkins" w:date="2020-05-07T15:28:00Z"/>
          <w:b/>
        </w:rPr>
        <w:pPrChange w:id="15349" w:author="Debbie Houldsworth" w:date="2020-05-13T09:35:00Z">
          <w:pPr/>
        </w:pPrChange>
      </w:pPr>
    </w:p>
    <w:p w14:paraId="0000D401" w14:textId="0EE8B280" w:rsidR="00FB7917" w:rsidDel="004F6088" w:rsidRDefault="00FB7917">
      <w:pPr>
        <w:outlineLvl w:val="0"/>
        <w:rPr>
          <w:del w:id="15350" w:author="Jonathan Hawkins" w:date="2020-05-07T15:28:00Z"/>
          <w:b/>
        </w:rPr>
        <w:pPrChange w:id="15351" w:author="Debbie Houldsworth" w:date="2020-05-13T09:35:00Z">
          <w:pPr/>
        </w:pPrChange>
      </w:pPr>
    </w:p>
    <w:p w14:paraId="3AD1DFDD" w14:textId="013C111F" w:rsidR="00FB7917" w:rsidDel="004F6088" w:rsidRDefault="00FB7917" w:rsidP="00CA4155">
      <w:pPr>
        <w:outlineLvl w:val="0"/>
        <w:rPr>
          <w:del w:id="15352" w:author="Jonathan Hawkins" w:date="2020-05-07T15:28:00Z"/>
          <w:b/>
        </w:rPr>
      </w:pPr>
      <w:del w:id="15353" w:author="Jonathan Hawkins" w:date="2020-05-07T15:28:00Z">
        <w:r w:rsidDel="004F6088">
          <w:rPr>
            <w:b/>
          </w:rPr>
          <w:delText>Example 10</w:delText>
        </w:r>
      </w:del>
    </w:p>
    <w:p w14:paraId="2085EF4A" w14:textId="7869953F" w:rsidR="00FB7917" w:rsidDel="004F6088" w:rsidRDefault="00FB7917">
      <w:pPr>
        <w:outlineLvl w:val="0"/>
        <w:rPr>
          <w:del w:id="15354" w:author="Jonathan Hawkins" w:date="2020-05-07T15:28:00Z"/>
          <w:b/>
        </w:rPr>
        <w:pPrChange w:id="15355" w:author="Debbie Houldsworth" w:date="2020-05-13T09:35:00Z">
          <w:pPr/>
        </w:pPrChange>
      </w:pPr>
    </w:p>
    <w:p w14:paraId="4D39AE84" w14:textId="63F1E638" w:rsidR="00FB7917" w:rsidDel="004F6088" w:rsidRDefault="00FB7917">
      <w:pPr>
        <w:outlineLvl w:val="0"/>
        <w:rPr>
          <w:del w:id="15356" w:author="Jonathan Hawkins" w:date="2020-05-07T15:28:00Z"/>
          <w:sz w:val="25"/>
        </w:rPr>
        <w:pPrChange w:id="15357" w:author="Debbie Houldsworth" w:date="2020-05-13T09:35:00Z">
          <w:pPr/>
        </w:pPrChange>
      </w:pPr>
      <w:del w:id="15358" w:author="Jonathan Hawkins" w:date="2020-05-07T15:28:00Z">
        <w:r w:rsidDel="004F6088">
          <w:delText>A+B Summators installed at premises where the meter records an overall maximum demand but two sets of “kWh” chargeable consumption.</w:delText>
        </w:r>
      </w:del>
    </w:p>
    <w:bookmarkStart w:id="15359" w:name="_MON_1077003521"/>
    <w:bookmarkStart w:id="15360" w:name="_MON_1306566204"/>
    <w:bookmarkStart w:id="15361" w:name="_MON_1409969956"/>
    <w:bookmarkStart w:id="15362" w:name="_MON_1414917990"/>
    <w:bookmarkStart w:id="15363" w:name="_MON_1415173047"/>
    <w:bookmarkStart w:id="15364" w:name="_MON_1415439736"/>
    <w:bookmarkStart w:id="15365" w:name="_MON_1417415703"/>
    <w:bookmarkStart w:id="15366" w:name="_MON_1417416097"/>
    <w:bookmarkStart w:id="15367" w:name="_MON_1417518911"/>
    <w:bookmarkStart w:id="15368" w:name="_MON_1417589184"/>
    <w:bookmarkStart w:id="15369" w:name="_MON_1419070822"/>
    <w:bookmarkStart w:id="15370" w:name="_MON_1419084463"/>
    <w:bookmarkStart w:id="15371" w:name="_MON_1419088024"/>
    <w:bookmarkStart w:id="15372" w:name="_MON_1077003472"/>
    <w:bookmarkEnd w:id="15359"/>
    <w:bookmarkEnd w:id="15360"/>
    <w:bookmarkEnd w:id="15361"/>
    <w:bookmarkEnd w:id="15362"/>
    <w:bookmarkEnd w:id="15363"/>
    <w:bookmarkEnd w:id="15364"/>
    <w:bookmarkEnd w:id="15365"/>
    <w:bookmarkEnd w:id="15366"/>
    <w:bookmarkEnd w:id="15367"/>
    <w:bookmarkEnd w:id="15368"/>
    <w:bookmarkEnd w:id="15369"/>
    <w:bookmarkEnd w:id="15370"/>
    <w:bookmarkEnd w:id="15371"/>
    <w:bookmarkEnd w:id="15372"/>
    <w:bookmarkStart w:id="15373" w:name="_MON_1077003500"/>
    <w:bookmarkEnd w:id="15373"/>
    <w:p w14:paraId="38E8E67B" w14:textId="4247F7CE" w:rsidR="00FB7917" w:rsidDel="004F6088" w:rsidRDefault="00FB7917">
      <w:pPr>
        <w:jc w:val="center"/>
        <w:outlineLvl w:val="0"/>
        <w:rPr>
          <w:del w:id="15374" w:author="Jonathan Hawkins" w:date="2020-05-07T15:28:00Z"/>
          <w:sz w:val="25"/>
        </w:rPr>
        <w:pPrChange w:id="15375" w:author="Debbie Houldsworth" w:date="2020-05-13T09:35:00Z">
          <w:pPr>
            <w:jc w:val="center"/>
          </w:pPr>
        </w:pPrChange>
      </w:pPr>
      <w:del w:id="15376" w:author="Jonathan Hawkins" w:date="2020-05-07T15:28:00Z">
        <w:r w:rsidRPr="00065D96" w:rsidDel="004F6088">
          <w:rPr>
            <w:sz w:val="20"/>
          </w:rPr>
          <w:object w:dxaOrig="5040" w:dyaOrig="4291" w14:anchorId="00397351">
            <v:shape id="_x0000_i1336" type="#_x0000_t75" style="width:252.5pt;height:236pt" o:ole="" fillcolor="window">
              <v:imagedata r:id="rId52" o:title=""/>
            </v:shape>
            <o:OLEObject Type="Embed" ProgID="Word.Picture.8" ShapeID="_x0000_i1336" DrawAspect="Content" ObjectID="_1651656809" r:id="rId53"/>
          </w:object>
        </w:r>
      </w:del>
    </w:p>
    <w:p w14:paraId="59DEBF12" w14:textId="5DFA6330" w:rsidR="00FB7917" w:rsidDel="004F6088" w:rsidRDefault="00FB7917">
      <w:pPr>
        <w:outlineLvl w:val="0"/>
        <w:rPr>
          <w:del w:id="15377" w:author="Jonathan Hawkins" w:date="2020-05-07T15:28:00Z"/>
          <w:sz w:val="25"/>
        </w:rPr>
        <w:pPrChange w:id="15378" w:author="Debbie Houldsworth" w:date="2020-05-13T09:35:00Z">
          <w:pPr/>
        </w:pPrChange>
      </w:pPr>
    </w:p>
    <w:p w14:paraId="5154ECD4" w14:textId="717018C2" w:rsidR="00FB7917" w:rsidDel="004F6088" w:rsidRDefault="00FB7917" w:rsidP="00CA4155">
      <w:pPr>
        <w:pBdr>
          <w:top w:val="single" w:sz="6" w:space="1" w:color="auto"/>
          <w:left w:val="single" w:sz="6" w:space="1" w:color="auto"/>
          <w:bottom w:val="single" w:sz="6" w:space="1" w:color="auto"/>
          <w:right w:val="single" w:sz="6" w:space="1" w:color="auto"/>
        </w:pBdr>
        <w:jc w:val="center"/>
        <w:outlineLvl w:val="0"/>
        <w:rPr>
          <w:del w:id="15379" w:author="Jonathan Hawkins" w:date="2020-05-07T15:28:00Z"/>
          <w:b/>
          <w:sz w:val="25"/>
        </w:rPr>
      </w:pPr>
      <w:del w:id="15380" w:author="Jonathan Hawkins" w:date="2020-05-07T15:28:00Z">
        <w:r w:rsidDel="004F6088">
          <w:rPr>
            <w:b/>
            <w:sz w:val="25"/>
          </w:rPr>
          <w:delText>No. of Metering Points = 1</w:delText>
        </w:r>
      </w:del>
    </w:p>
    <w:p w14:paraId="420E724F" w14:textId="7472B95E" w:rsidR="00FB7917" w:rsidDel="004F6088" w:rsidRDefault="00FB7917">
      <w:pPr>
        <w:outlineLvl w:val="0"/>
        <w:rPr>
          <w:del w:id="15381" w:author="Jonathan Hawkins" w:date="2020-05-07T15:28:00Z"/>
          <w:b/>
        </w:rPr>
        <w:pPrChange w:id="15382" w:author="Debbie Houldsworth" w:date="2020-05-13T09:35:00Z">
          <w:pPr/>
        </w:pPrChange>
      </w:pPr>
    </w:p>
    <w:p w14:paraId="3F440CC0" w14:textId="1FE098D3" w:rsidR="00FB7917" w:rsidDel="004F6088" w:rsidRDefault="00FB7917" w:rsidP="00CA4155">
      <w:pPr>
        <w:outlineLvl w:val="0"/>
        <w:rPr>
          <w:del w:id="15383" w:author="Jonathan Hawkins" w:date="2020-05-07T15:28:00Z"/>
          <w:b/>
        </w:rPr>
      </w:pPr>
      <w:del w:id="15384" w:author="Jonathan Hawkins" w:date="2020-05-07T15:28:00Z">
        <w:r w:rsidDel="004F6088">
          <w:rPr>
            <w:b/>
          </w:rPr>
          <w:delText>Example 11</w:delText>
        </w:r>
      </w:del>
    </w:p>
    <w:p w14:paraId="30AA099A" w14:textId="0653A21C" w:rsidR="00FB7917" w:rsidDel="004F6088" w:rsidRDefault="00FB7917">
      <w:pPr>
        <w:outlineLvl w:val="0"/>
        <w:rPr>
          <w:del w:id="15385" w:author="Jonathan Hawkins" w:date="2020-05-07T15:28:00Z"/>
          <w:b/>
        </w:rPr>
        <w:pPrChange w:id="15386" w:author="Debbie Houldsworth" w:date="2020-05-13T09:35:00Z">
          <w:pPr/>
        </w:pPrChange>
      </w:pPr>
    </w:p>
    <w:p w14:paraId="063F2959" w14:textId="1CC890B8" w:rsidR="00FB7917" w:rsidDel="004F6088" w:rsidRDefault="00FB7917">
      <w:pPr>
        <w:outlineLvl w:val="0"/>
        <w:rPr>
          <w:del w:id="15387" w:author="Jonathan Hawkins" w:date="2020-05-07T15:28:00Z"/>
        </w:rPr>
        <w:pPrChange w:id="15388" w:author="Debbie Houldsworth" w:date="2020-05-13T09:35:00Z">
          <w:pPr/>
        </w:pPrChange>
      </w:pPr>
      <w:del w:id="15389" w:author="Jonathan Hawkins" w:date="2020-05-07T15:28:00Z">
        <w:r w:rsidDel="004F6088">
          <w:delText>Data collectors installed as well as CALMU meters; in these circumstances, the data collectors will have up to 4 recording devices installed, which relate to different types of half-hourly data (main, check, lag and lead), and there will be two different types of CALMUs which act as  the main and check meters.</w:delText>
        </w:r>
      </w:del>
    </w:p>
    <w:p w14:paraId="4021EAFD" w14:textId="5564B39E" w:rsidR="00FB7917" w:rsidDel="004F6088" w:rsidRDefault="00FB7917">
      <w:pPr>
        <w:outlineLvl w:val="0"/>
        <w:rPr>
          <w:del w:id="15390" w:author="Jonathan Hawkins" w:date="2020-05-07T15:28:00Z"/>
          <w:sz w:val="25"/>
        </w:rPr>
        <w:pPrChange w:id="15391" w:author="Debbie Houldsworth" w:date="2020-05-13T09:35:00Z">
          <w:pPr/>
        </w:pPrChange>
      </w:pPr>
    </w:p>
    <w:p w14:paraId="7040B377" w14:textId="5DB8BA7B" w:rsidR="00FB7917" w:rsidDel="004F6088" w:rsidRDefault="00FB7917" w:rsidP="00CA4155">
      <w:pPr>
        <w:pBdr>
          <w:top w:val="single" w:sz="6" w:space="1" w:color="auto"/>
          <w:left w:val="single" w:sz="6" w:space="1" w:color="auto"/>
          <w:bottom w:val="single" w:sz="6" w:space="1" w:color="auto"/>
          <w:right w:val="single" w:sz="6" w:space="1" w:color="auto"/>
        </w:pBdr>
        <w:jc w:val="center"/>
        <w:outlineLvl w:val="0"/>
        <w:rPr>
          <w:del w:id="15392" w:author="Jonathan Hawkins" w:date="2020-05-07T15:28:00Z"/>
          <w:b/>
          <w:sz w:val="25"/>
        </w:rPr>
      </w:pPr>
      <w:del w:id="15393" w:author="Jonathan Hawkins" w:date="2020-05-07T15:28:00Z">
        <w:r w:rsidDel="004F6088">
          <w:rPr>
            <w:b/>
            <w:sz w:val="25"/>
          </w:rPr>
          <w:delText>No. of Metering Points = 1</w:delText>
        </w:r>
      </w:del>
    </w:p>
    <w:p w14:paraId="7D31C7F9" w14:textId="12D6F6EC" w:rsidR="00FB7917" w:rsidDel="004F6088" w:rsidRDefault="00FB7917">
      <w:pPr>
        <w:outlineLvl w:val="0"/>
        <w:rPr>
          <w:del w:id="15394" w:author="Jonathan Hawkins" w:date="2020-05-07T15:28:00Z"/>
          <w:b/>
          <w:sz w:val="25"/>
        </w:rPr>
        <w:pPrChange w:id="15395" w:author="Debbie Houldsworth" w:date="2020-05-13T09:35:00Z">
          <w:pPr/>
        </w:pPrChange>
      </w:pPr>
    </w:p>
    <w:p w14:paraId="79D1A373" w14:textId="5BCB8756" w:rsidR="00FB7917" w:rsidDel="004F6088" w:rsidRDefault="00FB7917">
      <w:pPr>
        <w:outlineLvl w:val="0"/>
        <w:rPr>
          <w:del w:id="15396" w:author="Jonathan Hawkins" w:date="2020-05-07T15:28:00Z"/>
          <w:b/>
          <w:sz w:val="25"/>
        </w:rPr>
        <w:pPrChange w:id="15397" w:author="Debbie Houldsworth" w:date="2020-05-13T09:35:00Z">
          <w:pPr/>
        </w:pPrChange>
      </w:pPr>
    </w:p>
    <w:p w14:paraId="7A7866B0" w14:textId="2A13D2A6" w:rsidR="00FB7917" w:rsidDel="004F6088" w:rsidRDefault="00FB7917">
      <w:pPr>
        <w:outlineLvl w:val="0"/>
        <w:rPr>
          <w:del w:id="15398" w:author="Jonathan Hawkins" w:date="2020-05-07T15:28:00Z"/>
          <w:b/>
        </w:rPr>
        <w:pPrChange w:id="15399" w:author="Debbie Houldsworth" w:date="2020-05-13T09:35:00Z">
          <w:pPr/>
        </w:pPrChange>
      </w:pPr>
    </w:p>
    <w:p w14:paraId="78086E23" w14:textId="5584ED11" w:rsidR="00FB7917" w:rsidDel="004F6088" w:rsidRDefault="00FB7917">
      <w:pPr>
        <w:outlineLvl w:val="0"/>
        <w:rPr>
          <w:del w:id="15400" w:author="Jonathan Hawkins" w:date="2020-05-07T15:28:00Z"/>
          <w:b/>
        </w:rPr>
        <w:pPrChange w:id="15401" w:author="Debbie Houldsworth" w:date="2020-05-13T09:35:00Z">
          <w:pPr/>
        </w:pPrChange>
      </w:pPr>
    </w:p>
    <w:p w14:paraId="76762CD2" w14:textId="678778F2" w:rsidR="00FB7917" w:rsidDel="004F6088" w:rsidRDefault="00FB7917">
      <w:pPr>
        <w:outlineLvl w:val="0"/>
        <w:rPr>
          <w:del w:id="15402" w:author="Jonathan Hawkins" w:date="2020-05-07T15:28:00Z"/>
          <w:b/>
        </w:rPr>
        <w:pPrChange w:id="15403" w:author="Debbie Houldsworth" w:date="2020-05-13T09:35:00Z">
          <w:pPr/>
        </w:pPrChange>
      </w:pPr>
    </w:p>
    <w:p w14:paraId="2EA27B16" w14:textId="5337B899" w:rsidR="00FB7917" w:rsidDel="004F6088" w:rsidRDefault="00FB7917">
      <w:pPr>
        <w:outlineLvl w:val="0"/>
        <w:rPr>
          <w:del w:id="15404" w:author="Jonathan Hawkins" w:date="2020-05-07T15:28:00Z"/>
          <w:b/>
        </w:rPr>
        <w:pPrChange w:id="15405" w:author="Debbie Houldsworth" w:date="2020-05-13T09:35:00Z">
          <w:pPr/>
        </w:pPrChange>
      </w:pPr>
    </w:p>
    <w:p w14:paraId="2A58CC24" w14:textId="1BB1B9E0" w:rsidR="00FB7917" w:rsidDel="004F6088" w:rsidRDefault="00FB7917">
      <w:pPr>
        <w:outlineLvl w:val="0"/>
        <w:rPr>
          <w:del w:id="15406" w:author="Jonathan Hawkins" w:date="2020-05-07T15:28:00Z"/>
          <w:b/>
        </w:rPr>
        <w:pPrChange w:id="15407" w:author="Debbie Houldsworth" w:date="2020-05-13T09:35:00Z">
          <w:pPr/>
        </w:pPrChange>
      </w:pPr>
    </w:p>
    <w:p w14:paraId="2B9C500E" w14:textId="0C347642" w:rsidR="00FB7917" w:rsidDel="004F6088" w:rsidRDefault="00FB7917">
      <w:pPr>
        <w:outlineLvl w:val="0"/>
        <w:rPr>
          <w:del w:id="15408" w:author="Jonathan Hawkins" w:date="2020-05-07T15:28:00Z"/>
          <w:b/>
        </w:rPr>
        <w:pPrChange w:id="15409" w:author="Debbie Houldsworth" w:date="2020-05-13T09:35:00Z">
          <w:pPr/>
        </w:pPrChange>
      </w:pPr>
    </w:p>
    <w:p w14:paraId="26B7EDCC" w14:textId="53A97813" w:rsidR="00FB7917" w:rsidDel="004F6088" w:rsidRDefault="00FB7917">
      <w:pPr>
        <w:outlineLvl w:val="0"/>
        <w:rPr>
          <w:del w:id="15410" w:author="Jonathan Hawkins" w:date="2020-05-07T15:28:00Z"/>
          <w:b/>
        </w:rPr>
        <w:pPrChange w:id="15411" w:author="Debbie Houldsworth" w:date="2020-05-13T09:35:00Z">
          <w:pPr/>
        </w:pPrChange>
      </w:pPr>
    </w:p>
    <w:p w14:paraId="792A743C" w14:textId="2770504A" w:rsidR="00FB7917" w:rsidDel="004F6088" w:rsidRDefault="00FB7917">
      <w:pPr>
        <w:outlineLvl w:val="0"/>
        <w:rPr>
          <w:del w:id="15412" w:author="Jonathan Hawkins" w:date="2020-05-07T15:28:00Z"/>
          <w:b/>
        </w:rPr>
        <w:pPrChange w:id="15413" w:author="Debbie Houldsworth" w:date="2020-05-13T09:35:00Z">
          <w:pPr/>
        </w:pPrChange>
      </w:pPr>
    </w:p>
    <w:p w14:paraId="6CBA2CC9" w14:textId="1AC4E321" w:rsidR="00FB7917" w:rsidDel="004F6088" w:rsidRDefault="00FB7917">
      <w:pPr>
        <w:outlineLvl w:val="0"/>
        <w:rPr>
          <w:del w:id="15414" w:author="Jonathan Hawkins" w:date="2020-05-07T15:28:00Z"/>
          <w:b/>
        </w:rPr>
        <w:pPrChange w:id="15415" w:author="Debbie Houldsworth" w:date="2020-05-13T09:35:00Z">
          <w:pPr/>
        </w:pPrChange>
      </w:pPr>
    </w:p>
    <w:p w14:paraId="3D551920" w14:textId="0E4A1DF7" w:rsidR="00FB7917" w:rsidDel="004F6088" w:rsidRDefault="00FB7917">
      <w:pPr>
        <w:outlineLvl w:val="0"/>
        <w:rPr>
          <w:del w:id="15416" w:author="Jonathan Hawkins" w:date="2020-05-07T15:28:00Z"/>
          <w:b/>
        </w:rPr>
        <w:pPrChange w:id="15417" w:author="Debbie Houldsworth" w:date="2020-05-13T09:35:00Z">
          <w:pPr/>
        </w:pPrChange>
      </w:pPr>
    </w:p>
    <w:p w14:paraId="04B1AF14" w14:textId="4C6C5051" w:rsidR="00FB7917" w:rsidDel="004F6088" w:rsidRDefault="00FB7917">
      <w:pPr>
        <w:outlineLvl w:val="0"/>
        <w:rPr>
          <w:del w:id="15418" w:author="Jonathan Hawkins" w:date="2020-05-07T15:28:00Z"/>
          <w:b/>
        </w:rPr>
        <w:pPrChange w:id="15419" w:author="Debbie Houldsworth" w:date="2020-05-13T09:35:00Z">
          <w:pPr/>
        </w:pPrChange>
      </w:pPr>
    </w:p>
    <w:p w14:paraId="2F964C90" w14:textId="7252071E" w:rsidR="00FB7917" w:rsidDel="004F6088" w:rsidRDefault="00FB7917">
      <w:pPr>
        <w:outlineLvl w:val="0"/>
        <w:rPr>
          <w:del w:id="15420" w:author="Jonathan Hawkins" w:date="2020-05-07T15:28:00Z"/>
          <w:b/>
        </w:rPr>
        <w:pPrChange w:id="15421" w:author="Debbie Houldsworth" w:date="2020-05-13T09:35:00Z">
          <w:pPr/>
        </w:pPrChange>
      </w:pPr>
    </w:p>
    <w:p w14:paraId="3403EFED" w14:textId="4FE805FB" w:rsidR="00FB7917" w:rsidDel="004F6088" w:rsidRDefault="00FB7917">
      <w:pPr>
        <w:outlineLvl w:val="0"/>
        <w:rPr>
          <w:del w:id="15422" w:author="Jonathan Hawkins" w:date="2020-05-07T15:28:00Z"/>
          <w:b/>
        </w:rPr>
        <w:pPrChange w:id="15423" w:author="Debbie Houldsworth" w:date="2020-05-13T09:35:00Z">
          <w:pPr/>
        </w:pPrChange>
      </w:pPr>
    </w:p>
    <w:p w14:paraId="1618391B" w14:textId="133A403C" w:rsidR="00FB7917" w:rsidDel="004F6088" w:rsidRDefault="00FB7917">
      <w:pPr>
        <w:outlineLvl w:val="0"/>
        <w:rPr>
          <w:del w:id="15424" w:author="Jonathan Hawkins" w:date="2020-05-07T15:28:00Z"/>
          <w:b/>
        </w:rPr>
        <w:pPrChange w:id="15425" w:author="Debbie Houldsworth" w:date="2020-05-13T09:35:00Z">
          <w:pPr/>
        </w:pPrChange>
      </w:pPr>
    </w:p>
    <w:p w14:paraId="3A538AC3" w14:textId="3CBEED4D" w:rsidR="00FB7917" w:rsidDel="004F6088" w:rsidRDefault="00FB7917">
      <w:pPr>
        <w:outlineLvl w:val="0"/>
        <w:rPr>
          <w:del w:id="15426" w:author="Jonathan Hawkins" w:date="2020-05-07T15:28:00Z"/>
          <w:b/>
        </w:rPr>
        <w:pPrChange w:id="15427" w:author="Debbie Houldsworth" w:date="2020-05-13T09:35:00Z">
          <w:pPr/>
        </w:pPrChange>
      </w:pPr>
    </w:p>
    <w:p w14:paraId="31FF3F65" w14:textId="0C86BEA2" w:rsidR="00FB7917" w:rsidDel="004F6088" w:rsidRDefault="00FB7917" w:rsidP="00CA4155">
      <w:pPr>
        <w:outlineLvl w:val="0"/>
        <w:rPr>
          <w:del w:id="15428" w:author="Jonathan Hawkins" w:date="2020-05-07T15:28:00Z"/>
        </w:rPr>
      </w:pPr>
      <w:del w:id="15429" w:author="Jonathan Hawkins" w:date="2020-05-07T15:28:00Z">
        <w:r w:rsidDel="004F6088">
          <w:rPr>
            <w:b/>
          </w:rPr>
          <w:delText>Example 12 - Unrestricted non half hourly meter</w:delText>
        </w:r>
      </w:del>
    </w:p>
    <w:p w14:paraId="282FD664" w14:textId="284C0739" w:rsidR="00FB7917" w:rsidDel="004F6088" w:rsidRDefault="00FB7917">
      <w:pPr>
        <w:outlineLvl w:val="0"/>
        <w:rPr>
          <w:del w:id="15430" w:author="Jonathan Hawkins" w:date="2020-05-07T15:28:00Z"/>
        </w:rPr>
        <w:pPrChange w:id="15431" w:author="Debbie Houldsworth" w:date="2020-05-13T09:35:00Z">
          <w:pPr/>
        </w:pPrChange>
      </w:pPr>
    </w:p>
    <w:p w14:paraId="4E4085DB" w14:textId="6493AFE5" w:rsidR="00FB7917" w:rsidDel="004F6088" w:rsidRDefault="00FB7917" w:rsidP="00CA4155">
      <w:pPr>
        <w:outlineLvl w:val="0"/>
        <w:rPr>
          <w:del w:id="15432" w:author="Jonathan Hawkins" w:date="2020-05-07T15:28:00Z"/>
          <w:sz w:val="25"/>
        </w:rPr>
      </w:pPr>
      <w:del w:id="15433" w:author="Jonathan Hawkins" w:date="2020-05-07T15:28:00Z">
        <w:r w:rsidDel="004F6088">
          <w:delText>Common arrangement where a single unrestricted non-half hourly meter is installed.</w:delText>
        </w:r>
      </w:del>
    </w:p>
    <w:p w14:paraId="1C5BFFFF" w14:textId="10CFC53A" w:rsidR="00FB7917" w:rsidDel="004F6088" w:rsidRDefault="00FB7917">
      <w:pPr>
        <w:outlineLvl w:val="0"/>
        <w:rPr>
          <w:del w:id="15434" w:author="Jonathan Hawkins" w:date="2020-05-07T15:28:00Z"/>
          <w:sz w:val="25"/>
        </w:rPr>
        <w:pPrChange w:id="15435" w:author="Debbie Houldsworth" w:date="2020-05-13T09:35:00Z">
          <w:pPr/>
        </w:pPrChange>
      </w:pPr>
    </w:p>
    <w:bookmarkStart w:id="15436" w:name="_MON_1415173051"/>
    <w:bookmarkStart w:id="15437" w:name="_MON_1415439741"/>
    <w:bookmarkStart w:id="15438" w:name="_MON_1417415707"/>
    <w:bookmarkStart w:id="15439" w:name="_MON_1417416102"/>
    <w:bookmarkStart w:id="15440" w:name="_MON_1417518915"/>
    <w:bookmarkStart w:id="15441" w:name="_MON_1417589188"/>
    <w:bookmarkStart w:id="15442" w:name="_MON_1419070826"/>
    <w:bookmarkStart w:id="15443" w:name="_MON_1419084469"/>
    <w:bookmarkStart w:id="15444" w:name="_MON_1419088030"/>
    <w:bookmarkStart w:id="15445" w:name="_MON_1409969958"/>
    <w:bookmarkEnd w:id="15436"/>
    <w:bookmarkEnd w:id="15437"/>
    <w:bookmarkEnd w:id="15438"/>
    <w:bookmarkEnd w:id="15439"/>
    <w:bookmarkEnd w:id="15440"/>
    <w:bookmarkEnd w:id="15441"/>
    <w:bookmarkEnd w:id="15442"/>
    <w:bookmarkEnd w:id="15443"/>
    <w:bookmarkEnd w:id="15444"/>
    <w:bookmarkEnd w:id="15445"/>
    <w:bookmarkStart w:id="15446" w:name="_MON_1414917995"/>
    <w:bookmarkEnd w:id="15446"/>
    <w:p w14:paraId="1078A086" w14:textId="513307D4" w:rsidR="00FB7917" w:rsidDel="004F6088" w:rsidRDefault="00FB7917">
      <w:pPr>
        <w:jc w:val="center"/>
        <w:outlineLvl w:val="0"/>
        <w:rPr>
          <w:del w:id="15447" w:author="Jonathan Hawkins" w:date="2020-05-07T15:28:00Z"/>
          <w:sz w:val="25"/>
        </w:rPr>
        <w:pPrChange w:id="15448" w:author="Debbie Houldsworth" w:date="2020-05-13T09:35:00Z">
          <w:pPr>
            <w:jc w:val="center"/>
          </w:pPr>
        </w:pPrChange>
      </w:pPr>
      <w:del w:id="15449" w:author="Jonathan Hawkins" w:date="2020-05-07T15:28:00Z">
        <w:r w:rsidRPr="00065D96" w:rsidDel="004F6088">
          <w:rPr>
            <w:sz w:val="20"/>
          </w:rPr>
          <w:object w:dxaOrig="4248" w:dyaOrig="3559" w14:anchorId="370988FF">
            <v:shape id="_x0000_i1337" type="#_x0000_t75" style="width:211pt;height:164pt" o:ole="" fillcolor="window">
              <v:imagedata r:id="rId54" o:title=""/>
            </v:shape>
            <o:OLEObject Type="Embed" ProgID="Word.Picture.8" ShapeID="_x0000_i1337" DrawAspect="Content" ObjectID="_1651656810" r:id="rId55"/>
          </w:object>
        </w:r>
      </w:del>
    </w:p>
    <w:p w14:paraId="7EB2E1B5" w14:textId="2DC02CA1" w:rsidR="00FB7917" w:rsidDel="004F6088" w:rsidRDefault="00FB7917">
      <w:pPr>
        <w:outlineLvl w:val="0"/>
        <w:rPr>
          <w:del w:id="15450" w:author="Jonathan Hawkins" w:date="2020-05-07T15:28:00Z"/>
          <w:sz w:val="25"/>
        </w:rPr>
        <w:pPrChange w:id="15451" w:author="Debbie Houldsworth" w:date="2020-05-13T09:35:00Z">
          <w:pPr/>
        </w:pPrChange>
      </w:pPr>
    </w:p>
    <w:p w14:paraId="2F89E354" w14:textId="122E66C8" w:rsidR="00FB7917" w:rsidDel="004F6088" w:rsidRDefault="00FB7917" w:rsidP="00CA4155">
      <w:pPr>
        <w:pBdr>
          <w:top w:val="single" w:sz="6" w:space="1" w:color="auto"/>
          <w:left w:val="single" w:sz="6" w:space="1" w:color="auto"/>
          <w:bottom w:val="single" w:sz="6" w:space="1" w:color="auto"/>
          <w:right w:val="single" w:sz="6" w:space="1" w:color="auto"/>
        </w:pBdr>
        <w:jc w:val="center"/>
        <w:outlineLvl w:val="0"/>
        <w:rPr>
          <w:del w:id="15452" w:author="Jonathan Hawkins" w:date="2020-05-07T15:28:00Z"/>
          <w:b/>
          <w:sz w:val="25"/>
        </w:rPr>
      </w:pPr>
      <w:del w:id="15453" w:author="Jonathan Hawkins" w:date="2020-05-07T15:28:00Z">
        <w:r w:rsidDel="004F6088">
          <w:rPr>
            <w:b/>
            <w:sz w:val="25"/>
          </w:rPr>
          <w:delText>No. of Metering Points = 1</w:delText>
        </w:r>
      </w:del>
    </w:p>
    <w:p w14:paraId="57E2C9AF" w14:textId="1929BC62" w:rsidR="00FB7917" w:rsidDel="004F6088" w:rsidRDefault="00FB7917">
      <w:pPr>
        <w:outlineLvl w:val="0"/>
        <w:rPr>
          <w:del w:id="15454" w:author="Jonathan Hawkins" w:date="2020-05-07T15:28:00Z"/>
          <w:sz w:val="25"/>
        </w:rPr>
        <w:pPrChange w:id="15455" w:author="Debbie Houldsworth" w:date="2020-05-13T09:35:00Z">
          <w:pPr/>
        </w:pPrChange>
      </w:pPr>
    </w:p>
    <w:p w14:paraId="326012F2" w14:textId="712CB824" w:rsidR="00FB7917" w:rsidDel="004F6088" w:rsidRDefault="00FB7917">
      <w:pPr>
        <w:outlineLvl w:val="0"/>
        <w:rPr>
          <w:del w:id="15456" w:author="Jonathan Hawkins" w:date="2020-05-07T15:28:00Z"/>
          <w:sz w:val="25"/>
        </w:rPr>
        <w:pPrChange w:id="15457" w:author="Debbie Houldsworth" w:date="2020-05-13T09:35:00Z">
          <w:pPr/>
        </w:pPrChange>
      </w:pPr>
    </w:p>
    <w:p w14:paraId="2AC3959F" w14:textId="41650F65" w:rsidR="00FB7917" w:rsidDel="004F6088" w:rsidRDefault="00FB7917" w:rsidP="00CA4155">
      <w:pPr>
        <w:outlineLvl w:val="0"/>
        <w:rPr>
          <w:del w:id="15458" w:author="Jonathan Hawkins" w:date="2020-05-07T15:28:00Z"/>
        </w:rPr>
      </w:pPr>
      <w:del w:id="15459" w:author="Jonathan Hawkins" w:date="2020-05-07T15:28:00Z">
        <w:r w:rsidDel="004F6088">
          <w:rPr>
            <w:b/>
          </w:rPr>
          <w:delText>Example 13 - Economy 7: two (or more) rates</w:delText>
        </w:r>
      </w:del>
    </w:p>
    <w:p w14:paraId="2C4FC815" w14:textId="5D0C7F90" w:rsidR="00FB7917" w:rsidDel="004F6088" w:rsidRDefault="00FB7917">
      <w:pPr>
        <w:outlineLvl w:val="0"/>
        <w:rPr>
          <w:del w:id="15460" w:author="Jonathan Hawkins" w:date="2020-05-07T15:28:00Z"/>
        </w:rPr>
        <w:pPrChange w:id="15461" w:author="Debbie Houldsworth" w:date="2020-05-13T09:35:00Z">
          <w:pPr/>
        </w:pPrChange>
      </w:pPr>
    </w:p>
    <w:p w14:paraId="0BBBA6DF" w14:textId="6D70B4A5" w:rsidR="00FB7917" w:rsidDel="004F6088" w:rsidRDefault="00FB7917">
      <w:pPr>
        <w:outlineLvl w:val="0"/>
        <w:rPr>
          <w:del w:id="15462" w:author="Jonathan Hawkins" w:date="2020-05-07T15:28:00Z"/>
          <w:sz w:val="25"/>
        </w:rPr>
        <w:pPrChange w:id="15463" w:author="Debbie Houldsworth" w:date="2020-05-13T09:35:00Z">
          <w:pPr/>
        </w:pPrChange>
      </w:pPr>
      <w:del w:id="15464" w:author="Jonathan Hawkins" w:date="2020-05-07T15:28:00Z">
        <w:r w:rsidDel="004F6088">
          <w:delText>Typical Economy 7 meter with “normal” and “low” registers recording consumption at mutually exclusive time periods.  Multi-rate meters are treated similarly provided that the time periods of each rate do not overlap.</w:delText>
        </w:r>
      </w:del>
    </w:p>
    <w:p w14:paraId="38FD794D" w14:textId="17CF1DB2" w:rsidR="00FB7917" w:rsidDel="004F6088" w:rsidRDefault="00FB7917">
      <w:pPr>
        <w:outlineLvl w:val="0"/>
        <w:rPr>
          <w:del w:id="15465" w:author="Jonathan Hawkins" w:date="2020-05-07T15:28:00Z"/>
          <w:sz w:val="25"/>
        </w:rPr>
        <w:pPrChange w:id="15466" w:author="Debbie Houldsworth" w:date="2020-05-13T09:35:00Z">
          <w:pPr/>
        </w:pPrChange>
      </w:pPr>
    </w:p>
    <w:p w14:paraId="6F2352F7" w14:textId="0BC14300" w:rsidR="00FB7917" w:rsidDel="004F6088" w:rsidRDefault="00FB7917" w:rsidP="00CA4155">
      <w:pPr>
        <w:pBdr>
          <w:top w:val="single" w:sz="6" w:space="1" w:color="auto"/>
          <w:left w:val="single" w:sz="6" w:space="1" w:color="auto"/>
          <w:bottom w:val="single" w:sz="6" w:space="1" w:color="auto"/>
          <w:right w:val="single" w:sz="6" w:space="1" w:color="auto"/>
        </w:pBdr>
        <w:jc w:val="center"/>
        <w:outlineLvl w:val="0"/>
        <w:rPr>
          <w:del w:id="15467" w:author="Jonathan Hawkins" w:date="2020-05-07T15:28:00Z"/>
          <w:b/>
          <w:sz w:val="25"/>
        </w:rPr>
      </w:pPr>
      <w:del w:id="15468" w:author="Jonathan Hawkins" w:date="2020-05-07T15:28:00Z">
        <w:r w:rsidDel="004F6088">
          <w:rPr>
            <w:b/>
            <w:sz w:val="25"/>
          </w:rPr>
          <w:delText>No. of Metering Points = 1</w:delText>
        </w:r>
      </w:del>
    </w:p>
    <w:p w14:paraId="3932BF53" w14:textId="103411E6" w:rsidR="00FB7917" w:rsidDel="004F6088" w:rsidRDefault="00FB7917">
      <w:pPr>
        <w:outlineLvl w:val="0"/>
        <w:rPr>
          <w:del w:id="15469" w:author="Jonathan Hawkins" w:date="2020-05-07T15:28:00Z"/>
          <w:sz w:val="25"/>
        </w:rPr>
        <w:pPrChange w:id="15470" w:author="Debbie Houldsworth" w:date="2020-05-13T09:35:00Z">
          <w:pPr/>
        </w:pPrChange>
      </w:pPr>
    </w:p>
    <w:p w14:paraId="6AE294B6" w14:textId="389F4F31" w:rsidR="00FB7917" w:rsidDel="004F6088" w:rsidRDefault="00FB7917">
      <w:pPr>
        <w:outlineLvl w:val="0"/>
        <w:rPr>
          <w:del w:id="15471" w:author="Jonathan Hawkins" w:date="2020-05-07T15:28:00Z"/>
          <w:b/>
          <w:sz w:val="25"/>
        </w:rPr>
        <w:pPrChange w:id="15472" w:author="Debbie Houldsworth" w:date="2020-05-13T09:35:00Z">
          <w:pPr/>
        </w:pPrChange>
      </w:pPr>
    </w:p>
    <w:p w14:paraId="117007DA" w14:textId="577B3BD4" w:rsidR="00FB7917" w:rsidDel="004F6088" w:rsidRDefault="00FB7917">
      <w:pPr>
        <w:outlineLvl w:val="0"/>
        <w:rPr>
          <w:del w:id="15473" w:author="Jonathan Hawkins" w:date="2020-05-07T15:28:00Z"/>
          <w:b/>
        </w:rPr>
      </w:pPr>
      <w:del w:id="15474" w:author="Jonathan Hawkins" w:date="2020-05-07T15:28:00Z">
        <w:r w:rsidDel="004F6088">
          <w:rPr>
            <w:b/>
            <w:sz w:val="25"/>
          </w:rPr>
          <w:br w:type="page"/>
        </w:r>
        <w:r w:rsidDel="004F6088">
          <w:rPr>
            <w:b/>
          </w:rPr>
          <w:delText>Example 14 - Related Metering Points</w:delText>
        </w:r>
      </w:del>
    </w:p>
    <w:p w14:paraId="11E9E1E2" w14:textId="2DB31FD7" w:rsidR="00FB7917" w:rsidDel="004F6088" w:rsidRDefault="00FB7917">
      <w:pPr>
        <w:outlineLvl w:val="0"/>
        <w:rPr>
          <w:del w:id="15475" w:author="Jonathan Hawkins" w:date="2020-05-07T15:28:00Z"/>
        </w:rPr>
        <w:pPrChange w:id="15476" w:author="Debbie Houldsworth" w:date="2020-05-13T09:35:00Z">
          <w:pPr/>
        </w:pPrChange>
      </w:pPr>
    </w:p>
    <w:p w14:paraId="548B4A9B" w14:textId="680D6295" w:rsidR="00FB7917" w:rsidDel="004F6088" w:rsidRDefault="00FB7917" w:rsidP="00CA4155">
      <w:pPr>
        <w:outlineLvl w:val="0"/>
        <w:rPr>
          <w:del w:id="15477" w:author="Jonathan Hawkins" w:date="2020-05-07T15:28:00Z"/>
        </w:rPr>
      </w:pPr>
      <w:del w:id="15478" w:author="Jonathan Hawkins" w:date="2020-05-07T15:28:00Z">
        <w:r w:rsidDel="004F6088">
          <w:delText>a) Economy 9 Registers recording simultaneously:</w:delText>
        </w:r>
      </w:del>
    </w:p>
    <w:p w14:paraId="7EB9FC4A" w14:textId="3A1902EB" w:rsidR="00FB7917" w:rsidDel="004F6088" w:rsidRDefault="00FB7917">
      <w:pPr>
        <w:outlineLvl w:val="0"/>
        <w:rPr>
          <w:del w:id="15479" w:author="Jonathan Hawkins" w:date="2020-05-07T15:28:00Z"/>
          <w:sz w:val="25"/>
        </w:rPr>
        <w:pPrChange w:id="15480" w:author="Debbie Houldsworth" w:date="2020-05-13T09:35:00Z">
          <w:pPr/>
        </w:pPrChange>
      </w:pPr>
      <w:del w:id="15481" w:author="Jonathan Hawkins" w:date="2020-05-07T15:28:00Z">
        <w:r w:rsidDel="004F6088">
          <w:delText>1 feeder, 1 meter, two separate electrical circuits (one for heating, one for non-heating) with non-heating consumption “switched” to the low register for 7 hours and heating consumption measured exclusively by the low register for 5+2+2 hours.  For 2+2 hours, both registers are running concurrently, although they are measuring separate consumption.</w:delText>
        </w:r>
      </w:del>
    </w:p>
    <w:bookmarkStart w:id="15482" w:name="_MON_1415173053"/>
    <w:bookmarkStart w:id="15483" w:name="_MON_1415439746"/>
    <w:bookmarkStart w:id="15484" w:name="_MON_1417415711"/>
    <w:bookmarkStart w:id="15485" w:name="_MON_1417416107"/>
    <w:bookmarkStart w:id="15486" w:name="_MON_1417518919"/>
    <w:bookmarkStart w:id="15487" w:name="_MON_1417589192"/>
    <w:bookmarkStart w:id="15488" w:name="_MON_1419070831"/>
    <w:bookmarkStart w:id="15489" w:name="_MON_1419084475"/>
    <w:bookmarkStart w:id="15490" w:name="_MON_1419088035"/>
    <w:bookmarkStart w:id="15491" w:name="_MON_1409969959"/>
    <w:bookmarkEnd w:id="15482"/>
    <w:bookmarkEnd w:id="15483"/>
    <w:bookmarkEnd w:id="15484"/>
    <w:bookmarkEnd w:id="15485"/>
    <w:bookmarkEnd w:id="15486"/>
    <w:bookmarkEnd w:id="15487"/>
    <w:bookmarkEnd w:id="15488"/>
    <w:bookmarkEnd w:id="15489"/>
    <w:bookmarkEnd w:id="15490"/>
    <w:bookmarkEnd w:id="15491"/>
    <w:bookmarkStart w:id="15492" w:name="_MON_1414918001"/>
    <w:bookmarkEnd w:id="15492"/>
    <w:p w14:paraId="401096DF" w14:textId="655279DE" w:rsidR="00FB7917" w:rsidDel="004F6088" w:rsidRDefault="00FB7917">
      <w:pPr>
        <w:jc w:val="center"/>
        <w:outlineLvl w:val="0"/>
        <w:rPr>
          <w:del w:id="15493" w:author="Jonathan Hawkins" w:date="2020-05-07T15:28:00Z"/>
          <w:sz w:val="25"/>
        </w:rPr>
        <w:pPrChange w:id="15494" w:author="Debbie Houldsworth" w:date="2020-05-13T09:35:00Z">
          <w:pPr>
            <w:jc w:val="center"/>
          </w:pPr>
        </w:pPrChange>
      </w:pPr>
      <w:del w:id="15495" w:author="Jonathan Hawkins" w:date="2020-05-07T15:28:00Z">
        <w:r w:rsidRPr="00065D96" w:rsidDel="004F6088">
          <w:rPr>
            <w:sz w:val="20"/>
          </w:rPr>
          <w:object w:dxaOrig="4248" w:dyaOrig="3559" w14:anchorId="03D97CAD">
            <v:shape id="_x0000_i1338" type="#_x0000_t75" style="width:236pt;height:174.5pt" o:ole="" fillcolor="window">
              <v:imagedata r:id="rId56" o:title=""/>
            </v:shape>
            <o:OLEObject Type="Embed" ProgID="Word.Picture.8" ShapeID="_x0000_i1338" DrawAspect="Content" ObjectID="_1651656811" r:id="rId57"/>
          </w:object>
        </w:r>
      </w:del>
    </w:p>
    <w:p w14:paraId="5778C9BE" w14:textId="281A3402" w:rsidR="00FB7917" w:rsidDel="004F6088" w:rsidRDefault="00FB7917">
      <w:pPr>
        <w:outlineLvl w:val="0"/>
        <w:rPr>
          <w:del w:id="15496" w:author="Jonathan Hawkins" w:date="2020-05-07T15:28:00Z"/>
          <w:sz w:val="25"/>
        </w:rPr>
        <w:pPrChange w:id="15497" w:author="Debbie Houldsworth" w:date="2020-05-13T09:35:00Z">
          <w:pPr/>
        </w:pPrChange>
      </w:pPr>
    </w:p>
    <w:p w14:paraId="4FE06AF8" w14:textId="01503D0C" w:rsidR="00FB7917" w:rsidDel="004F6088" w:rsidRDefault="00FB7917" w:rsidP="00CA4155">
      <w:pPr>
        <w:pBdr>
          <w:top w:val="single" w:sz="6" w:space="1" w:color="auto"/>
          <w:left w:val="single" w:sz="6" w:space="1" w:color="auto"/>
          <w:bottom w:val="single" w:sz="6" w:space="1" w:color="auto"/>
          <w:right w:val="single" w:sz="6" w:space="1" w:color="auto"/>
        </w:pBdr>
        <w:jc w:val="center"/>
        <w:outlineLvl w:val="0"/>
        <w:rPr>
          <w:del w:id="15498" w:author="Jonathan Hawkins" w:date="2020-05-07T15:28:00Z"/>
          <w:b/>
          <w:sz w:val="25"/>
        </w:rPr>
      </w:pPr>
      <w:del w:id="15499" w:author="Jonathan Hawkins" w:date="2020-05-07T15:28:00Z">
        <w:r w:rsidDel="004F6088">
          <w:rPr>
            <w:b/>
            <w:sz w:val="25"/>
          </w:rPr>
          <w:delText>No. of Metering Points = 2</w:delText>
        </w:r>
      </w:del>
    </w:p>
    <w:p w14:paraId="6F7489FA" w14:textId="7E42A0E4" w:rsidR="00FB7917" w:rsidDel="004F6088" w:rsidRDefault="00FB7917">
      <w:pPr>
        <w:outlineLvl w:val="0"/>
        <w:rPr>
          <w:del w:id="15500" w:author="Jonathan Hawkins" w:date="2020-05-07T15:28:00Z"/>
          <w:b/>
          <w:sz w:val="25"/>
        </w:rPr>
        <w:pPrChange w:id="15501" w:author="Debbie Houldsworth" w:date="2020-05-13T09:35:00Z">
          <w:pPr/>
        </w:pPrChange>
      </w:pPr>
    </w:p>
    <w:p w14:paraId="64DE2C83" w14:textId="2D0C67BF" w:rsidR="00FB7917" w:rsidDel="004F6088" w:rsidRDefault="00FB7917" w:rsidP="00CA4155">
      <w:pPr>
        <w:outlineLvl w:val="0"/>
        <w:rPr>
          <w:del w:id="15502" w:author="Jonathan Hawkins" w:date="2020-05-07T15:28:00Z"/>
        </w:rPr>
      </w:pPr>
      <w:del w:id="15503" w:author="Jonathan Hawkins" w:date="2020-05-07T15:28:00Z">
        <w:r w:rsidDel="004F6088">
          <w:delText>b)  Restricted Hours Supply</w:delText>
        </w:r>
      </w:del>
    </w:p>
    <w:p w14:paraId="3A5E7E9F" w14:textId="4FF4D803" w:rsidR="00FB7917" w:rsidDel="004F6088" w:rsidRDefault="00FB7917">
      <w:pPr>
        <w:outlineLvl w:val="0"/>
        <w:rPr>
          <w:del w:id="15504" w:author="Jonathan Hawkins" w:date="2020-05-07T15:28:00Z"/>
        </w:rPr>
        <w:pPrChange w:id="15505" w:author="Debbie Houldsworth" w:date="2020-05-13T09:35:00Z">
          <w:pPr/>
        </w:pPrChange>
      </w:pPr>
    </w:p>
    <w:p w14:paraId="562C7C37" w14:textId="7279EFD4" w:rsidR="00FB7917" w:rsidDel="004F6088" w:rsidRDefault="00FB7917">
      <w:pPr>
        <w:outlineLvl w:val="0"/>
        <w:rPr>
          <w:del w:id="15506" w:author="Jonathan Hawkins" w:date="2020-05-07T15:28:00Z"/>
          <w:sz w:val="25"/>
        </w:rPr>
        <w:pPrChange w:id="15507" w:author="Debbie Houldsworth" w:date="2020-05-13T09:35:00Z">
          <w:pPr/>
        </w:pPrChange>
      </w:pPr>
      <w:del w:id="15508" w:author="Jonathan Hawkins" w:date="2020-05-07T15:28:00Z">
        <w:r w:rsidDel="004F6088">
          <w:delText>1 Feeder, 2 meters, 2 separate electrical circuits (one of which has a restricted hours supply). Registers on each meter can run concurrently although they are measuring separate consumption.</w:delText>
        </w:r>
      </w:del>
    </w:p>
    <w:p w14:paraId="03A63DC0" w14:textId="4AF296A5" w:rsidR="00FB7917" w:rsidDel="004F6088" w:rsidRDefault="00FB7917">
      <w:pPr>
        <w:outlineLvl w:val="0"/>
        <w:rPr>
          <w:del w:id="15509" w:author="Jonathan Hawkins" w:date="2020-05-07T15:28:00Z"/>
          <w:sz w:val="25"/>
        </w:rPr>
        <w:pPrChange w:id="15510" w:author="Debbie Houldsworth" w:date="2020-05-13T09:35:00Z">
          <w:pPr/>
        </w:pPrChange>
      </w:pPr>
    </w:p>
    <w:p w14:paraId="1B9B9437" w14:textId="35A9DCA8" w:rsidR="00FB7917" w:rsidDel="004F6088" w:rsidRDefault="00FB7917">
      <w:pPr>
        <w:jc w:val="center"/>
        <w:outlineLvl w:val="0"/>
        <w:rPr>
          <w:del w:id="15511" w:author="Jonathan Hawkins" w:date="2020-05-07T15:28:00Z"/>
          <w:sz w:val="25"/>
        </w:rPr>
        <w:pPrChange w:id="15512" w:author="Debbie Houldsworth" w:date="2020-05-13T09:35:00Z">
          <w:pPr>
            <w:jc w:val="center"/>
          </w:pPr>
        </w:pPrChange>
      </w:pPr>
      <w:del w:id="15513" w:author="Jonathan Hawkins" w:date="2020-05-07T15:28:00Z">
        <w:r w:rsidDel="004F6088">
          <w:rPr>
            <w:sz w:val="25"/>
          </w:rPr>
          <w:tab/>
        </w:r>
        <w:bookmarkStart w:id="15514" w:name="_MON_1415173055"/>
        <w:bookmarkStart w:id="15515" w:name="_MON_1415439751"/>
        <w:bookmarkStart w:id="15516" w:name="_MON_1417415715"/>
        <w:bookmarkStart w:id="15517" w:name="_MON_1417416111"/>
        <w:bookmarkStart w:id="15518" w:name="_MON_1417518924"/>
        <w:bookmarkStart w:id="15519" w:name="_MON_1417589196"/>
        <w:bookmarkStart w:id="15520" w:name="_MON_1419070835"/>
        <w:bookmarkStart w:id="15521" w:name="_MON_1419084481"/>
        <w:bookmarkStart w:id="15522" w:name="_MON_1419088040"/>
        <w:bookmarkStart w:id="15523" w:name="_MON_1409969961"/>
        <w:bookmarkEnd w:id="15514"/>
        <w:bookmarkEnd w:id="15515"/>
        <w:bookmarkEnd w:id="15516"/>
        <w:bookmarkEnd w:id="15517"/>
        <w:bookmarkEnd w:id="15518"/>
        <w:bookmarkEnd w:id="15519"/>
        <w:bookmarkEnd w:id="15520"/>
        <w:bookmarkEnd w:id="15521"/>
        <w:bookmarkEnd w:id="15522"/>
        <w:bookmarkEnd w:id="15523"/>
        <w:bookmarkStart w:id="15524" w:name="_MON_1414918006"/>
        <w:bookmarkEnd w:id="15524"/>
        <w:r w:rsidRPr="00065D96" w:rsidDel="004F6088">
          <w:rPr>
            <w:sz w:val="20"/>
          </w:rPr>
          <w:object w:dxaOrig="4248" w:dyaOrig="3559" w14:anchorId="4990B923">
            <v:shape id="_x0000_i1339" type="#_x0000_t75" style="width:211pt;height:180.5pt" o:ole="" fillcolor="window">
              <v:imagedata r:id="rId58" o:title=""/>
            </v:shape>
            <o:OLEObject Type="Embed" ProgID="Word.Picture.8" ShapeID="_x0000_i1339" DrawAspect="Content" ObjectID="_1651656812" r:id="rId59"/>
          </w:object>
        </w:r>
      </w:del>
    </w:p>
    <w:p w14:paraId="3A91D4ED" w14:textId="5082E515" w:rsidR="00FB7917" w:rsidDel="004F6088" w:rsidRDefault="00FB7917">
      <w:pPr>
        <w:outlineLvl w:val="0"/>
        <w:rPr>
          <w:del w:id="15525" w:author="Jonathan Hawkins" w:date="2020-05-07T15:28:00Z"/>
          <w:sz w:val="25"/>
        </w:rPr>
        <w:pPrChange w:id="15526" w:author="Debbie Houldsworth" w:date="2020-05-13T09:35:00Z">
          <w:pPr/>
        </w:pPrChange>
      </w:pPr>
    </w:p>
    <w:p w14:paraId="07A264DD" w14:textId="06B8C516" w:rsidR="00FB7917" w:rsidDel="004F6088" w:rsidRDefault="00FB7917" w:rsidP="00CA4155">
      <w:pPr>
        <w:pBdr>
          <w:top w:val="single" w:sz="6" w:space="1" w:color="auto"/>
          <w:left w:val="single" w:sz="6" w:space="1" w:color="auto"/>
          <w:bottom w:val="single" w:sz="6" w:space="1" w:color="auto"/>
          <w:right w:val="single" w:sz="6" w:space="1" w:color="auto"/>
        </w:pBdr>
        <w:jc w:val="center"/>
        <w:outlineLvl w:val="0"/>
        <w:rPr>
          <w:del w:id="15527" w:author="Jonathan Hawkins" w:date="2020-05-07T15:28:00Z"/>
          <w:b/>
          <w:sz w:val="25"/>
        </w:rPr>
      </w:pPr>
      <w:del w:id="15528" w:author="Jonathan Hawkins" w:date="2020-05-07T15:28:00Z">
        <w:r w:rsidDel="004F6088">
          <w:rPr>
            <w:b/>
            <w:sz w:val="25"/>
          </w:rPr>
          <w:delText>No. of Metering Points = 2</w:delText>
        </w:r>
      </w:del>
    </w:p>
    <w:p w14:paraId="7C0420D0" w14:textId="796D8CA5" w:rsidR="00FB7917" w:rsidDel="004F6088" w:rsidRDefault="00FB7917">
      <w:pPr>
        <w:outlineLvl w:val="0"/>
        <w:rPr>
          <w:del w:id="15529" w:author="Jonathan Hawkins" w:date="2020-05-07T15:28:00Z"/>
          <w:sz w:val="25"/>
        </w:rPr>
        <w:pPrChange w:id="15530" w:author="Debbie Houldsworth" w:date="2020-05-13T09:35:00Z">
          <w:pPr/>
        </w:pPrChange>
      </w:pPr>
    </w:p>
    <w:p w14:paraId="456BC40C" w14:textId="56D26506" w:rsidR="00FB7917" w:rsidDel="004F6088" w:rsidRDefault="00FB7917">
      <w:pPr>
        <w:outlineLvl w:val="0"/>
        <w:rPr>
          <w:del w:id="15531" w:author="Jonathan Hawkins" w:date="2020-05-07T15:28:00Z"/>
          <w:sz w:val="25"/>
        </w:rPr>
        <w:pPrChange w:id="15532" w:author="Debbie Houldsworth" w:date="2020-05-13T09:35:00Z">
          <w:pPr/>
        </w:pPrChange>
      </w:pPr>
      <w:del w:id="15533" w:author="Jonathan Hawkins" w:date="2020-05-07T15:28:00Z">
        <w:r w:rsidDel="004F6088">
          <w:delText>For Settlement purposes 2 different profiles are needed for the 2 circuits and therefore 2 Metering Points are required.  However it is not feasible for these 2 Metering Points to be supplied by different Suppliers therefore they are ‘related’ (e.g. Heatwise metering).  If, on the other hand, the DUoS tariffs for the two Metering Points are not mutually conditional, the Metering Points would not be considered related and may, therefore, be traded separately (e.g. "Heat with Rent" where the responsibility for the payment for the consumption recorded by the unrestricted hour meter lies with the tenant, and the responsibility for payment for the consumption recorded by the restricted hours meter lies with the landlord)</w:delText>
        </w:r>
        <w:r w:rsidDel="004F6088">
          <w:rPr>
            <w:sz w:val="25"/>
          </w:rPr>
          <w:delText>.</w:delText>
        </w:r>
      </w:del>
    </w:p>
    <w:p w14:paraId="524CDD32" w14:textId="607A8A31" w:rsidR="00FB7917" w:rsidDel="004F6088" w:rsidRDefault="00FB7917">
      <w:pPr>
        <w:outlineLvl w:val="0"/>
        <w:rPr>
          <w:del w:id="15534" w:author="Jonathan Hawkins" w:date="2020-05-07T15:28:00Z"/>
        </w:rPr>
        <w:pPrChange w:id="15535" w:author="Debbie Houldsworth" w:date="2020-05-13T09:35:00Z">
          <w:pPr/>
        </w:pPrChange>
      </w:pPr>
    </w:p>
    <w:p w14:paraId="69CEA306" w14:textId="18259CD4" w:rsidR="00FB7917" w:rsidDel="004F6088" w:rsidRDefault="00FB7917" w:rsidP="00CA4155">
      <w:pPr>
        <w:outlineLvl w:val="0"/>
        <w:rPr>
          <w:del w:id="15536" w:author="Jonathan Hawkins" w:date="2020-05-07T15:28:00Z"/>
          <w:b/>
        </w:rPr>
      </w:pPr>
      <w:del w:id="15537" w:author="Jonathan Hawkins" w:date="2020-05-07T15:28:00Z">
        <w:r w:rsidDel="004F6088">
          <w:rPr>
            <w:b/>
          </w:rPr>
          <w:delText>Example 15 (Power Key meters with associated credit meters in series)</w:delText>
        </w:r>
      </w:del>
    </w:p>
    <w:p w14:paraId="3751118B" w14:textId="75FE42C2" w:rsidR="00FB7917" w:rsidDel="004F6088" w:rsidRDefault="00FB7917">
      <w:pPr>
        <w:outlineLvl w:val="0"/>
        <w:rPr>
          <w:del w:id="15538" w:author="Jonathan Hawkins" w:date="2020-05-07T15:28:00Z"/>
        </w:rPr>
        <w:pPrChange w:id="15539" w:author="Debbie Houldsworth" w:date="2020-05-13T09:35:00Z">
          <w:pPr/>
        </w:pPrChange>
      </w:pPr>
    </w:p>
    <w:p w14:paraId="3C1ADEB5" w14:textId="500E7C43" w:rsidR="00FB7917" w:rsidDel="004F6088" w:rsidRDefault="00FB7917">
      <w:pPr>
        <w:outlineLvl w:val="0"/>
        <w:rPr>
          <w:del w:id="15540" w:author="Jonathan Hawkins" w:date="2020-05-07T15:28:00Z"/>
          <w:sz w:val="25"/>
        </w:rPr>
        <w:pPrChange w:id="15541" w:author="Debbie Houldsworth" w:date="2020-05-13T09:35:00Z">
          <w:pPr/>
        </w:pPrChange>
      </w:pPr>
      <w:del w:id="15542" w:author="Jonathan Hawkins" w:date="2020-05-07T15:28:00Z">
        <w:r w:rsidDel="004F6088">
          <w:delText>There are circumstances when on the re-site of a power meter from an intake position to within the customers dwelling, that the existing credit meter is left in situ (e.g. asbestos in the intake position).  In these circumstances label is installed/stuck on the credit meter saying that this meter is not to be used for billing purposes but recording units.</w:delText>
        </w:r>
      </w:del>
    </w:p>
    <w:p w14:paraId="6DDE9E18" w14:textId="56C1E5B0" w:rsidR="00FB7917" w:rsidDel="004F6088" w:rsidRDefault="00FB7917">
      <w:pPr>
        <w:outlineLvl w:val="0"/>
        <w:rPr>
          <w:del w:id="15543" w:author="Jonathan Hawkins" w:date="2020-05-07T15:28:00Z"/>
          <w:sz w:val="25"/>
        </w:rPr>
        <w:pPrChange w:id="15544" w:author="Debbie Houldsworth" w:date="2020-05-13T09:35:00Z">
          <w:pPr/>
        </w:pPrChange>
      </w:pPr>
    </w:p>
    <w:bookmarkStart w:id="15545" w:name="_MON_1415173058"/>
    <w:bookmarkStart w:id="15546" w:name="_MON_1415439757"/>
    <w:bookmarkStart w:id="15547" w:name="_MON_1417415719"/>
    <w:bookmarkStart w:id="15548" w:name="_MON_1417416115"/>
    <w:bookmarkStart w:id="15549" w:name="_MON_1417518928"/>
    <w:bookmarkStart w:id="15550" w:name="_MON_1417589201"/>
    <w:bookmarkStart w:id="15551" w:name="_MON_1419070839"/>
    <w:bookmarkStart w:id="15552" w:name="_MON_1419084486"/>
    <w:bookmarkStart w:id="15553" w:name="_MON_1419088045"/>
    <w:bookmarkStart w:id="15554" w:name="_MON_1409969963"/>
    <w:bookmarkEnd w:id="15545"/>
    <w:bookmarkEnd w:id="15546"/>
    <w:bookmarkEnd w:id="15547"/>
    <w:bookmarkEnd w:id="15548"/>
    <w:bookmarkEnd w:id="15549"/>
    <w:bookmarkEnd w:id="15550"/>
    <w:bookmarkEnd w:id="15551"/>
    <w:bookmarkEnd w:id="15552"/>
    <w:bookmarkEnd w:id="15553"/>
    <w:bookmarkEnd w:id="15554"/>
    <w:bookmarkStart w:id="15555" w:name="_MON_1414918011"/>
    <w:bookmarkEnd w:id="15555"/>
    <w:p w14:paraId="1063DE7B" w14:textId="5FDCD587" w:rsidR="00FB7917" w:rsidDel="004F6088" w:rsidRDefault="00FB7917">
      <w:pPr>
        <w:jc w:val="center"/>
        <w:outlineLvl w:val="0"/>
        <w:rPr>
          <w:del w:id="15556" w:author="Jonathan Hawkins" w:date="2020-05-07T15:28:00Z"/>
          <w:sz w:val="25"/>
        </w:rPr>
        <w:pPrChange w:id="15557" w:author="Debbie Houldsworth" w:date="2020-05-13T09:35:00Z">
          <w:pPr>
            <w:jc w:val="center"/>
          </w:pPr>
        </w:pPrChange>
      </w:pPr>
      <w:del w:id="15558" w:author="Jonathan Hawkins" w:date="2020-05-07T15:28:00Z">
        <w:r w:rsidRPr="00065D96" w:rsidDel="004F6088">
          <w:rPr>
            <w:sz w:val="20"/>
          </w:rPr>
          <w:object w:dxaOrig="2988" w:dyaOrig="2719" w14:anchorId="501B47B5">
            <v:shape id="_x0000_i1340" type="#_x0000_t75" style="width:196pt;height:174.5pt" o:ole="" fillcolor="window">
              <v:imagedata r:id="rId60" o:title=""/>
            </v:shape>
            <o:OLEObject Type="Embed" ProgID="Word.Picture.8" ShapeID="_x0000_i1340" DrawAspect="Content" ObjectID="_1651656813" r:id="rId61"/>
          </w:object>
        </w:r>
      </w:del>
    </w:p>
    <w:p w14:paraId="625ACD8D" w14:textId="35F88279" w:rsidR="00FB7917" w:rsidDel="004F6088" w:rsidRDefault="00FB7917">
      <w:pPr>
        <w:outlineLvl w:val="0"/>
        <w:rPr>
          <w:del w:id="15559" w:author="Jonathan Hawkins" w:date="2020-05-07T15:28:00Z"/>
          <w:sz w:val="25"/>
        </w:rPr>
        <w:pPrChange w:id="15560" w:author="Debbie Houldsworth" w:date="2020-05-13T09:35:00Z">
          <w:pPr/>
        </w:pPrChange>
      </w:pPr>
    </w:p>
    <w:p w14:paraId="508C9541" w14:textId="60C472F3" w:rsidR="00FB7917" w:rsidDel="004F6088" w:rsidRDefault="00FB7917" w:rsidP="00CA4155">
      <w:pPr>
        <w:pBdr>
          <w:top w:val="single" w:sz="6" w:space="1" w:color="auto"/>
          <w:left w:val="single" w:sz="6" w:space="1" w:color="auto"/>
          <w:bottom w:val="single" w:sz="6" w:space="1" w:color="auto"/>
          <w:right w:val="single" w:sz="6" w:space="1" w:color="auto"/>
        </w:pBdr>
        <w:jc w:val="center"/>
        <w:outlineLvl w:val="0"/>
        <w:rPr>
          <w:del w:id="15561" w:author="Jonathan Hawkins" w:date="2020-05-07T15:28:00Z"/>
          <w:b/>
          <w:sz w:val="25"/>
        </w:rPr>
      </w:pPr>
      <w:del w:id="15562" w:author="Jonathan Hawkins" w:date="2020-05-07T15:28:00Z">
        <w:r w:rsidDel="004F6088">
          <w:rPr>
            <w:b/>
            <w:sz w:val="25"/>
          </w:rPr>
          <w:delText>No. of Metering Points = 1</w:delText>
        </w:r>
      </w:del>
    </w:p>
    <w:p w14:paraId="3C46C232" w14:textId="6B7ABB14" w:rsidR="00FB7917" w:rsidDel="004F6088" w:rsidRDefault="00FB7917">
      <w:pPr>
        <w:outlineLvl w:val="0"/>
        <w:rPr>
          <w:del w:id="15563" w:author="Jonathan Hawkins" w:date="2020-05-07T15:28:00Z"/>
          <w:b/>
          <w:sz w:val="25"/>
        </w:rPr>
        <w:pPrChange w:id="15564" w:author="Debbie Houldsworth" w:date="2020-05-13T09:35:00Z">
          <w:pPr/>
        </w:pPrChange>
      </w:pPr>
    </w:p>
    <w:p w14:paraId="0194BB01" w14:textId="6CE92522" w:rsidR="00FB7917" w:rsidDel="004F6088" w:rsidRDefault="00FB7917" w:rsidP="00CA4155">
      <w:pPr>
        <w:outlineLvl w:val="0"/>
        <w:rPr>
          <w:del w:id="15565" w:author="Jonathan Hawkins" w:date="2020-05-07T15:28:00Z"/>
          <w:b/>
        </w:rPr>
      </w:pPr>
      <w:del w:id="15566" w:author="Jonathan Hawkins" w:date="2020-05-07T15:28:00Z">
        <w:r w:rsidDel="004F6088">
          <w:rPr>
            <w:b/>
          </w:rPr>
          <w:delText>Example 16 - Unmetered Supplies</w:delText>
        </w:r>
      </w:del>
    </w:p>
    <w:p w14:paraId="41D6C9BD" w14:textId="47427BEB" w:rsidR="00FB7917" w:rsidDel="004F6088" w:rsidRDefault="00FB7917">
      <w:pPr>
        <w:outlineLvl w:val="0"/>
        <w:rPr>
          <w:del w:id="15567" w:author="Jonathan Hawkins" w:date="2020-05-07T15:28:00Z"/>
          <w:b/>
        </w:rPr>
        <w:pPrChange w:id="15568" w:author="Debbie Houldsworth" w:date="2020-05-13T09:35:00Z">
          <w:pPr/>
        </w:pPrChange>
      </w:pPr>
    </w:p>
    <w:p w14:paraId="68063039" w14:textId="6985FB22" w:rsidR="00FB7917" w:rsidDel="004F6088" w:rsidRDefault="00FB7917">
      <w:pPr>
        <w:numPr>
          <w:ilvl w:val="0"/>
          <w:numId w:val="2"/>
        </w:numPr>
        <w:outlineLvl w:val="0"/>
        <w:rPr>
          <w:del w:id="15569" w:author="Jonathan Hawkins" w:date="2020-05-07T15:28:00Z"/>
          <w:sz w:val="25"/>
        </w:rPr>
        <w:pPrChange w:id="15570" w:author="Debbie Houldsworth" w:date="2020-05-13T09:35:00Z">
          <w:pPr>
            <w:numPr>
              <w:numId w:val="2"/>
            </w:numPr>
            <w:ind w:left="283" w:hanging="283"/>
          </w:pPr>
        </w:pPrChange>
      </w:pPr>
      <w:bookmarkStart w:id="15571" w:name="_Toc40256441"/>
      <w:bookmarkStart w:id="15572" w:name="_Toc40257289"/>
      <w:bookmarkStart w:id="15573" w:name="_Toc40258105"/>
      <w:bookmarkStart w:id="15574" w:name="_Toc40258916"/>
      <w:bookmarkStart w:id="15575" w:name="_Toc40259721"/>
      <w:bookmarkStart w:id="15576" w:name="_Toc40260514"/>
      <w:bookmarkStart w:id="15577" w:name="_Toc40261306"/>
      <w:del w:id="15578" w:author="Jonathan Hawkins" w:date="2020-05-07T15:28:00Z">
        <w:r w:rsidDel="004F6088">
          <w:delText>An inventory of streetlamps on one Certificate to which one Standard Settlement Configuration has been allocated;</w:delText>
        </w:r>
        <w:bookmarkEnd w:id="15571"/>
        <w:bookmarkEnd w:id="15572"/>
        <w:bookmarkEnd w:id="15573"/>
        <w:bookmarkEnd w:id="15574"/>
        <w:bookmarkEnd w:id="15575"/>
        <w:bookmarkEnd w:id="15576"/>
        <w:bookmarkEnd w:id="15577"/>
      </w:del>
    </w:p>
    <w:p w14:paraId="5074FAD5" w14:textId="5400405C" w:rsidR="00FB7917" w:rsidDel="004F6088" w:rsidRDefault="00FB7917">
      <w:pPr>
        <w:outlineLvl w:val="0"/>
        <w:rPr>
          <w:del w:id="15579" w:author="Jonathan Hawkins" w:date="2020-05-07T15:28:00Z"/>
          <w:sz w:val="25"/>
        </w:rPr>
        <w:pPrChange w:id="15580" w:author="Debbie Houldsworth" w:date="2020-05-13T09:35:00Z">
          <w:pPr/>
        </w:pPrChange>
      </w:pPr>
    </w:p>
    <w:p w14:paraId="32C7AE72" w14:textId="4D6ADBDD" w:rsidR="00FB7917" w:rsidDel="004F6088" w:rsidRDefault="00FB7917" w:rsidP="00CA4155">
      <w:pPr>
        <w:pBdr>
          <w:top w:val="single" w:sz="6" w:space="1" w:color="auto"/>
          <w:left w:val="single" w:sz="6" w:space="1" w:color="auto"/>
          <w:bottom w:val="single" w:sz="6" w:space="1" w:color="auto"/>
          <w:right w:val="single" w:sz="6" w:space="1" w:color="auto"/>
        </w:pBdr>
        <w:jc w:val="center"/>
        <w:outlineLvl w:val="0"/>
        <w:rPr>
          <w:del w:id="15581" w:author="Jonathan Hawkins" w:date="2020-05-07T15:28:00Z"/>
          <w:b/>
          <w:sz w:val="25"/>
        </w:rPr>
      </w:pPr>
      <w:del w:id="15582" w:author="Jonathan Hawkins" w:date="2020-05-07T15:28:00Z">
        <w:r w:rsidDel="004F6088">
          <w:rPr>
            <w:b/>
            <w:sz w:val="25"/>
          </w:rPr>
          <w:delText>No. of Metering Points = 1</w:delText>
        </w:r>
      </w:del>
    </w:p>
    <w:p w14:paraId="317C28ED" w14:textId="17817DE9" w:rsidR="00FB7917" w:rsidDel="004F6088" w:rsidRDefault="00FB7917">
      <w:pPr>
        <w:outlineLvl w:val="0"/>
        <w:rPr>
          <w:del w:id="15583" w:author="Jonathan Hawkins" w:date="2020-05-07T15:28:00Z"/>
          <w:sz w:val="25"/>
        </w:rPr>
        <w:pPrChange w:id="15584" w:author="Debbie Houldsworth" w:date="2020-05-13T09:35:00Z">
          <w:pPr/>
        </w:pPrChange>
      </w:pPr>
    </w:p>
    <w:p w14:paraId="033AD9F4" w14:textId="332A0570" w:rsidR="00FB7917" w:rsidDel="004F6088" w:rsidRDefault="00FB7917">
      <w:pPr>
        <w:numPr>
          <w:ilvl w:val="0"/>
          <w:numId w:val="3"/>
        </w:numPr>
        <w:outlineLvl w:val="0"/>
        <w:rPr>
          <w:del w:id="15585" w:author="Jonathan Hawkins" w:date="2020-05-07T15:28:00Z"/>
          <w:b/>
        </w:rPr>
        <w:pPrChange w:id="15586" w:author="Debbie Houldsworth" w:date="2020-05-13T09:35:00Z">
          <w:pPr>
            <w:numPr>
              <w:numId w:val="3"/>
            </w:numPr>
            <w:ind w:left="283" w:hanging="283"/>
          </w:pPr>
        </w:pPrChange>
      </w:pPr>
      <w:bookmarkStart w:id="15587" w:name="_Toc40256442"/>
      <w:bookmarkStart w:id="15588" w:name="_Toc40257290"/>
      <w:bookmarkStart w:id="15589" w:name="_Toc40258106"/>
      <w:bookmarkStart w:id="15590" w:name="_Toc40258917"/>
      <w:bookmarkStart w:id="15591" w:name="_Toc40259722"/>
      <w:bookmarkStart w:id="15592" w:name="_Toc40260515"/>
      <w:bookmarkStart w:id="15593" w:name="_Toc40261307"/>
      <w:del w:id="15594" w:author="Jonathan Hawkins" w:date="2020-05-07T15:28:00Z">
        <w:r w:rsidDel="004F6088">
          <w:delText>An inventory of mixed street furniture on one Certificate to which up to four Standard Settlement Configurations has been allocated.</w:delText>
        </w:r>
        <w:bookmarkEnd w:id="15587"/>
        <w:bookmarkEnd w:id="15588"/>
        <w:bookmarkEnd w:id="15589"/>
        <w:bookmarkEnd w:id="15590"/>
        <w:bookmarkEnd w:id="15591"/>
        <w:bookmarkEnd w:id="15592"/>
        <w:bookmarkEnd w:id="15593"/>
      </w:del>
    </w:p>
    <w:p w14:paraId="03C80E8E" w14:textId="6E1F6823" w:rsidR="00FB7917" w:rsidDel="004F6088" w:rsidRDefault="00FB7917">
      <w:pPr>
        <w:outlineLvl w:val="0"/>
        <w:rPr>
          <w:del w:id="15595" w:author="Jonathan Hawkins" w:date="2020-05-07T15:28:00Z"/>
        </w:rPr>
        <w:pPrChange w:id="15596" w:author="Debbie Houldsworth" w:date="2020-05-13T09:35:00Z">
          <w:pPr/>
        </w:pPrChange>
      </w:pPr>
    </w:p>
    <w:p w14:paraId="2CE317CF" w14:textId="5FBB0DA3" w:rsidR="00FB7917" w:rsidDel="004F6088" w:rsidRDefault="00FB7917" w:rsidP="00CA4155">
      <w:pPr>
        <w:pBdr>
          <w:top w:val="single" w:sz="6" w:space="1" w:color="auto"/>
          <w:left w:val="single" w:sz="6" w:space="1" w:color="auto"/>
          <w:bottom w:val="single" w:sz="6" w:space="1" w:color="auto"/>
          <w:right w:val="single" w:sz="6" w:space="1" w:color="auto"/>
        </w:pBdr>
        <w:jc w:val="center"/>
        <w:outlineLvl w:val="0"/>
        <w:rPr>
          <w:del w:id="15597" w:author="Jonathan Hawkins" w:date="2020-05-07T15:28:00Z"/>
          <w:b/>
          <w:sz w:val="25"/>
        </w:rPr>
      </w:pPr>
      <w:del w:id="15598" w:author="Jonathan Hawkins" w:date="2020-05-07T15:28:00Z">
        <w:r w:rsidDel="004F6088">
          <w:rPr>
            <w:b/>
            <w:sz w:val="25"/>
          </w:rPr>
          <w:delText>No. of Metering Points = 1 per SSC</w:delText>
        </w:r>
      </w:del>
    </w:p>
    <w:p w14:paraId="1F152FD7" w14:textId="26071629" w:rsidR="00FB7917" w:rsidDel="004F6088" w:rsidRDefault="00FB7917">
      <w:pPr>
        <w:outlineLvl w:val="0"/>
        <w:rPr>
          <w:del w:id="15599" w:author="Jonathan Hawkins" w:date="2020-05-07T15:28:00Z"/>
          <w:sz w:val="25"/>
        </w:rPr>
        <w:pPrChange w:id="15600" w:author="Debbie Houldsworth" w:date="2020-05-13T09:35:00Z">
          <w:pPr/>
        </w:pPrChange>
      </w:pPr>
    </w:p>
    <w:p w14:paraId="0AD918EC" w14:textId="78E9E49A" w:rsidR="00FB7917" w:rsidDel="004F6088" w:rsidRDefault="00FB7917">
      <w:pPr>
        <w:outlineLvl w:val="0"/>
        <w:rPr>
          <w:del w:id="15601" w:author="Jonathan Hawkins" w:date="2020-05-07T15:28:00Z"/>
          <w:sz w:val="25"/>
        </w:rPr>
        <w:pPrChange w:id="15602" w:author="Debbie Houldsworth" w:date="2020-05-13T09:35:00Z">
          <w:pPr/>
        </w:pPrChange>
      </w:pPr>
    </w:p>
    <w:p w14:paraId="459DCE58" w14:textId="3FF3F39D" w:rsidR="00FB7917" w:rsidDel="004F6088" w:rsidRDefault="00FB7917">
      <w:pPr>
        <w:outlineLvl w:val="0"/>
        <w:rPr>
          <w:del w:id="15603" w:author="Jonathan Hawkins" w:date="2020-05-07T15:28:00Z"/>
          <w:sz w:val="25"/>
        </w:rPr>
        <w:pPrChange w:id="15604" w:author="Debbie Houldsworth" w:date="2020-05-13T09:35:00Z">
          <w:pPr/>
        </w:pPrChange>
      </w:pPr>
    </w:p>
    <w:p w14:paraId="5201D56E" w14:textId="0CD597B1" w:rsidR="00FB7917" w:rsidDel="004F6088" w:rsidRDefault="00FB7917">
      <w:pPr>
        <w:outlineLvl w:val="0"/>
        <w:rPr>
          <w:del w:id="15605" w:author="Jonathan Hawkins" w:date="2020-05-07T15:28:00Z"/>
          <w:sz w:val="25"/>
        </w:rPr>
        <w:pPrChange w:id="15606" w:author="Debbie Houldsworth" w:date="2020-05-13T09:35:00Z">
          <w:pPr/>
        </w:pPrChange>
      </w:pPr>
    </w:p>
    <w:p w14:paraId="2B65BBD2" w14:textId="792929FA" w:rsidR="00FB7917" w:rsidDel="004F6088" w:rsidRDefault="00FB7917">
      <w:pPr>
        <w:outlineLvl w:val="0"/>
        <w:rPr>
          <w:del w:id="15607" w:author="Jonathan Hawkins" w:date="2020-05-07T15:28:00Z"/>
          <w:sz w:val="25"/>
        </w:rPr>
        <w:pPrChange w:id="15608" w:author="Debbie Houldsworth" w:date="2020-05-13T09:35:00Z">
          <w:pPr/>
        </w:pPrChange>
      </w:pPr>
    </w:p>
    <w:p w14:paraId="78E33F7A" w14:textId="3B3C635E" w:rsidR="00FB7917" w:rsidDel="004F6088" w:rsidRDefault="00FB7917">
      <w:pPr>
        <w:outlineLvl w:val="0"/>
        <w:rPr>
          <w:del w:id="15609" w:author="Jonathan Hawkins" w:date="2020-05-07T15:28:00Z"/>
          <w:sz w:val="25"/>
        </w:rPr>
        <w:pPrChange w:id="15610" w:author="Debbie Houldsworth" w:date="2020-05-13T09:35:00Z">
          <w:pPr/>
        </w:pPrChange>
      </w:pPr>
    </w:p>
    <w:p w14:paraId="41072381" w14:textId="16BCD741" w:rsidR="00FB7917" w:rsidDel="004F6088" w:rsidRDefault="00FB7917">
      <w:pPr>
        <w:outlineLvl w:val="0"/>
        <w:rPr>
          <w:del w:id="15611" w:author="Jonathan Hawkins" w:date="2020-05-07T15:28:00Z"/>
          <w:sz w:val="25"/>
        </w:rPr>
        <w:pPrChange w:id="15612" w:author="Debbie Houldsworth" w:date="2020-05-13T09:35:00Z">
          <w:pPr/>
        </w:pPrChange>
      </w:pPr>
    </w:p>
    <w:p w14:paraId="49E9F330" w14:textId="66409BF5" w:rsidR="00FB7917" w:rsidDel="004F6088" w:rsidRDefault="00FB7917">
      <w:pPr>
        <w:outlineLvl w:val="0"/>
        <w:rPr>
          <w:del w:id="15613" w:author="Jonathan Hawkins" w:date="2020-05-07T15:28:00Z"/>
          <w:b/>
        </w:rPr>
      </w:pPr>
      <w:del w:id="15614" w:author="Jonathan Hawkins" w:date="2020-05-07T15:28:00Z">
        <w:r w:rsidDel="004F6088">
          <w:rPr>
            <w:sz w:val="25"/>
          </w:rPr>
          <w:br w:type="page"/>
        </w:r>
        <w:r w:rsidDel="004F6088">
          <w:rPr>
            <w:b/>
          </w:rPr>
          <w:delText>Example 17 - Pseudo meters</w:delText>
        </w:r>
      </w:del>
    </w:p>
    <w:p w14:paraId="2F2364C9" w14:textId="57AC02E9" w:rsidR="00FB7917" w:rsidDel="004F6088" w:rsidRDefault="00FB7917">
      <w:pPr>
        <w:outlineLvl w:val="0"/>
        <w:rPr>
          <w:del w:id="15615" w:author="Jonathan Hawkins" w:date="2020-05-07T15:28:00Z"/>
          <w:b/>
        </w:rPr>
        <w:pPrChange w:id="15616" w:author="Debbie Houldsworth" w:date="2020-05-13T09:35:00Z">
          <w:pPr/>
        </w:pPrChange>
      </w:pPr>
    </w:p>
    <w:p w14:paraId="7BDE3F85" w14:textId="1FC28E9B" w:rsidR="00FB7917" w:rsidDel="004F6088" w:rsidRDefault="00FB7917">
      <w:pPr>
        <w:outlineLvl w:val="0"/>
        <w:rPr>
          <w:del w:id="15617" w:author="Jonathan Hawkins" w:date="2020-05-07T15:28:00Z"/>
          <w:b/>
          <w:sz w:val="25"/>
        </w:rPr>
        <w:pPrChange w:id="15618" w:author="Debbie Houldsworth" w:date="2020-05-13T09:35:00Z">
          <w:pPr/>
        </w:pPrChange>
      </w:pPr>
      <w:del w:id="15619" w:author="Jonathan Hawkins" w:date="2020-05-07T15:28:00Z">
        <w:r w:rsidDel="004F6088">
          <w:delText>An equivalent (pseudo) meter creating one half hourly data stream out of LAMP in relation to one inventory of street furniture against which one Certificate of Unmetered Supply has been allocated.</w:delText>
        </w:r>
      </w:del>
    </w:p>
    <w:p w14:paraId="1837BC9E" w14:textId="51EEFCD4" w:rsidR="00FB7917" w:rsidDel="004F6088" w:rsidRDefault="00FB7917">
      <w:pPr>
        <w:outlineLvl w:val="0"/>
        <w:rPr>
          <w:del w:id="15620" w:author="Jonathan Hawkins" w:date="2020-05-07T15:28:00Z"/>
          <w:sz w:val="25"/>
        </w:rPr>
        <w:pPrChange w:id="15621" w:author="Debbie Houldsworth" w:date="2020-05-13T09:35:00Z">
          <w:pPr/>
        </w:pPrChange>
      </w:pPr>
      <w:del w:id="15622" w:author="Jonathan Hawkins" w:date="2020-05-07T15:28:00Z">
        <w:r w:rsidDel="004F6088">
          <w:rPr>
            <w:sz w:val="25"/>
          </w:rPr>
          <w:delText xml:space="preserve"> </w:delText>
        </w:r>
      </w:del>
    </w:p>
    <w:p w14:paraId="2D4BB112" w14:textId="6253278E" w:rsidR="00FB7917" w:rsidDel="004F6088" w:rsidRDefault="00FB7917" w:rsidP="00CA4155">
      <w:pPr>
        <w:pBdr>
          <w:top w:val="single" w:sz="6" w:space="1" w:color="auto"/>
          <w:left w:val="single" w:sz="6" w:space="1" w:color="auto"/>
          <w:bottom w:val="single" w:sz="6" w:space="1" w:color="auto"/>
          <w:right w:val="single" w:sz="6" w:space="1" w:color="auto"/>
        </w:pBdr>
        <w:jc w:val="center"/>
        <w:outlineLvl w:val="0"/>
        <w:rPr>
          <w:del w:id="15623" w:author="Jonathan Hawkins" w:date="2020-05-07T15:28:00Z"/>
          <w:b/>
          <w:sz w:val="25"/>
        </w:rPr>
      </w:pPr>
      <w:del w:id="15624" w:author="Jonathan Hawkins" w:date="2020-05-07T15:28:00Z">
        <w:r w:rsidDel="004F6088">
          <w:rPr>
            <w:b/>
            <w:sz w:val="25"/>
          </w:rPr>
          <w:delText>No. of Metering Points = 1</w:delText>
        </w:r>
      </w:del>
    </w:p>
    <w:p w14:paraId="4BD4D7CE" w14:textId="2B216FCB" w:rsidR="00FB7917" w:rsidDel="004F6088" w:rsidRDefault="00FB7917">
      <w:pPr>
        <w:outlineLvl w:val="0"/>
        <w:rPr>
          <w:del w:id="15625" w:author="Jonathan Hawkins" w:date="2020-05-07T15:28:00Z"/>
          <w:b/>
          <w:sz w:val="25"/>
        </w:rPr>
        <w:pPrChange w:id="15626" w:author="Debbie Houldsworth" w:date="2020-05-13T09:35:00Z">
          <w:pPr/>
        </w:pPrChange>
      </w:pPr>
    </w:p>
    <w:p w14:paraId="3F67D2A0" w14:textId="408C43D9" w:rsidR="00FB7917" w:rsidDel="004F6088" w:rsidRDefault="00FB7917">
      <w:pPr>
        <w:outlineLvl w:val="0"/>
        <w:rPr>
          <w:del w:id="15627" w:author="Jonathan Hawkins" w:date="2020-05-07T15:28:00Z"/>
          <w:b/>
        </w:rPr>
        <w:pPrChange w:id="15628" w:author="Debbie Houldsworth" w:date="2020-05-13T09:35:00Z">
          <w:pPr/>
        </w:pPrChange>
      </w:pPr>
      <w:del w:id="15629" w:author="Jonathan Hawkins" w:date="2020-05-07T15:28:00Z">
        <w:r w:rsidDel="004F6088">
          <w:rPr>
            <w:b/>
          </w:rPr>
          <w:delText xml:space="preserve">Example 18 - Embedded Exemptable Generation </w:delText>
        </w:r>
      </w:del>
    </w:p>
    <w:p w14:paraId="0D082755" w14:textId="6013C16F" w:rsidR="00FB7917" w:rsidDel="004F6088" w:rsidRDefault="00FB7917">
      <w:pPr>
        <w:outlineLvl w:val="0"/>
        <w:rPr>
          <w:del w:id="15630" w:author="Jonathan Hawkins" w:date="2020-05-07T15:28:00Z"/>
        </w:rPr>
        <w:pPrChange w:id="15631" w:author="Debbie Houldsworth" w:date="2020-05-13T09:35:00Z">
          <w:pPr/>
        </w:pPrChange>
      </w:pPr>
    </w:p>
    <w:p w14:paraId="0CD9AE3D" w14:textId="3331517C" w:rsidR="00FB7917" w:rsidDel="004F6088" w:rsidRDefault="00FB7917" w:rsidP="00CA4155">
      <w:pPr>
        <w:outlineLvl w:val="0"/>
        <w:rPr>
          <w:del w:id="15632" w:author="Jonathan Hawkins" w:date="2020-05-07T15:28:00Z"/>
          <w:sz w:val="25"/>
        </w:rPr>
      </w:pPr>
      <w:del w:id="15633" w:author="Jonathan Hawkins" w:date="2020-05-07T15:28:00Z">
        <w:r w:rsidDel="004F6088">
          <w:delText>a) A small embedded exempt generating set which has one Code 5 meter recording import and a separate Code 5 meter recording export</w:delText>
        </w:r>
        <w:r w:rsidDel="004F6088">
          <w:rPr>
            <w:sz w:val="25"/>
          </w:rPr>
          <w:delText>.</w:delText>
        </w:r>
      </w:del>
    </w:p>
    <w:bookmarkStart w:id="15634" w:name="_MON_1415173061"/>
    <w:bookmarkStart w:id="15635" w:name="_MON_1415439762"/>
    <w:bookmarkStart w:id="15636" w:name="_MON_1417415724"/>
    <w:bookmarkStart w:id="15637" w:name="_MON_1417416119"/>
    <w:bookmarkStart w:id="15638" w:name="_MON_1417518932"/>
    <w:bookmarkStart w:id="15639" w:name="_MON_1417589206"/>
    <w:bookmarkStart w:id="15640" w:name="_MON_1419070843"/>
    <w:bookmarkStart w:id="15641" w:name="_MON_1419084491"/>
    <w:bookmarkStart w:id="15642" w:name="_MON_1419088050"/>
    <w:bookmarkStart w:id="15643" w:name="_MON_1409969964"/>
    <w:bookmarkEnd w:id="15634"/>
    <w:bookmarkEnd w:id="15635"/>
    <w:bookmarkEnd w:id="15636"/>
    <w:bookmarkEnd w:id="15637"/>
    <w:bookmarkEnd w:id="15638"/>
    <w:bookmarkEnd w:id="15639"/>
    <w:bookmarkEnd w:id="15640"/>
    <w:bookmarkEnd w:id="15641"/>
    <w:bookmarkEnd w:id="15642"/>
    <w:bookmarkEnd w:id="15643"/>
    <w:bookmarkStart w:id="15644" w:name="_MON_1414918016"/>
    <w:bookmarkEnd w:id="15644"/>
    <w:p w14:paraId="15FE2325" w14:textId="6EC49B45" w:rsidR="00FB7917" w:rsidDel="004F6088" w:rsidRDefault="00FB7917">
      <w:pPr>
        <w:jc w:val="center"/>
        <w:outlineLvl w:val="0"/>
        <w:rPr>
          <w:del w:id="15645" w:author="Jonathan Hawkins" w:date="2020-05-07T15:28:00Z"/>
          <w:sz w:val="25"/>
        </w:rPr>
        <w:pPrChange w:id="15646" w:author="Debbie Houldsworth" w:date="2020-05-13T09:35:00Z">
          <w:pPr>
            <w:jc w:val="center"/>
          </w:pPr>
        </w:pPrChange>
      </w:pPr>
      <w:del w:id="15647" w:author="Jonathan Hawkins" w:date="2020-05-07T15:28:00Z">
        <w:r w:rsidRPr="00065D96" w:rsidDel="004F6088">
          <w:rPr>
            <w:sz w:val="20"/>
          </w:rPr>
          <w:object w:dxaOrig="4246" w:dyaOrig="3557" w14:anchorId="419ADC58">
            <v:shape id="_x0000_i1341" type="#_x0000_t75" style="width:210.5pt;height:179.5pt" o:ole="" fillcolor="window">
              <v:imagedata r:id="rId62" o:title=""/>
            </v:shape>
            <o:OLEObject Type="Embed" ProgID="Word.Picture.8" ShapeID="_x0000_i1341" DrawAspect="Content" ObjectID="_1651656814" r:id="rId63"/>
          </w:object>
        </w:r>
      </w:del>
    </w:p>
    <w:p w14:paraId="5196F2C5" w14:textId="0785859B" w:rsidR="00FB7917" w:rsidDel="004F6088" w:rsidRDefault="00FB7917">
      <w:pPr>
        <w:outlineLvl w:val="0"/>
        <w:rPr>
          <w:del w:id="15648" w:author="Jonathan Hawkins" w:date="2020-05-07T15:28:00Z"/>
          <w:sz w:val="25"/>
        </w:rPr>
        <w:pPrChange w:id="15649" w:author="Debbie Houldsworth" w:date="2020-05-13T09:35:00Z">
          <w:pPr/>
        </w:pPrChange>
      </w:pPr>
    </w:p>
    <w:p w14:paraId="26EC4F7A" w14:textId="00169198" w:rsidR="00FB7917" w:rsidDel="004F6088" w:rsidRDefault="00FB7917">
      <w:pPr>
        <w:outlineLvl w:val="0"/>
        <w:rPr>
          <w:del w:id="15650" w:author="Jonathan Hawkins" w:date="2020-05-07T15:28:00Z"/>
          <w:sz w:val="25"/>
        </w:rPr>
        <w:pPrChange w:id="15651" w:author="Debbie Houldsworth" w:date="2020-05-13T09:35:00Z">
          <w:pPr/>
        </w:pPrChange>
      </w:pPr>
      <w:del w:id="15652" w:author="Jonathan Hawkins" w:date="2020-05-07T15:28:00Z">
        <w:r w:rsidDel="004F6088">
          <w:delText>In every case there will be two Metering Points defined (not including Pseudo Metering Points).</w:delText>
        </w:r>
      </w:del>
    </w:p>
    <w:p w14:paraId="52B1C1FA" w14:textId="26D4535B" w:rsidR="00FB7917" w:rsidDel="004F6088" w:rsidRDefault="00FB7917" w:rsidP="00CA4155">
      <w:pPr>
        <w:pBdr>
          <w:top w:val="single" w:sz="6" w:space="1" w:color="auto"/>
          <w:left w:val="single" w:sz="6" w:space="1" w:color="auto"/>
          <w:bottom w:val="single" w:sz="6" w:space="1" w:color="auto"/>
          <w:right w:val="single" w:sz="6" w:space="1" w:color="auto"/>
        </w:pBdr>
        <w:jc w:val="center"/>
        <w:outlineLvl w:val="0"/>
        <w:rPr>
          <w:del w:id="15653" w:author="Jonathan Hawkins" w:date="2020-05-07T15:28:00Z"/>
          <w:b/>
          <w:sz w:val="25"/>
        </w:rPr>
      </w:pPr>
      <w:del w:id="15654" w:author="Jonathan Hawkins" w:date="2020-05-07T15:28:00Z">
        <w:r w:rsidDel="004F6088">
          <w:rPr>
            <w:b/>
            <w:sz w:val="25"/>
          </w:rPr>
          <w:delText>No. of Metering Points = 2</w:delText>
        </w:r>
      </w:del>
    </w:p>
    <w:p w14:paraId="086B78AD" w14:textId="3A8E80D5" w:rsidR="00FB7917" w:rsidDel="004F6088" w:rsidRDefault="00FB7917">
      <w:pPr>
        <w:outlineLvl w:val="0"/>
        <w:rPr>
          <w:del w:id="15655" w:author="Jonathan Hawkins" w:date="2020-05-07T15:28:00Z"/>
          <w:sz w:val="25"/>
        </w:rPr>
        <w:pPrChange w:id="15656" w:author="Debbie Houldsworth" w:date="2020-05-13T09:35:00Z">
          <w:pPr/>
        </w:pPrChange>
      </w:pPr>
    </w:p>
    <w:p w14:paraId="1E014B0F" w14:textId="346FEEC8" w:rsidR="00FB7917" w:rsidDel="004F6088" w:rsidRDefault="00FB7917" w:rsidP="00CA4155">
      <w:pPr>
        <w:ind w:left="720" w:hanging="720"/>
        <w:outlineLvl w:val="0"/>
        <w:rPr>
          <w:del w:id="15657" w:author="Jonathan Hawkins" w:date="2020-05-07T15:28:00Z"/>
          <w:sz w:val="25"/>
        </w:rPr>
      </w:pPr>
      <w:del w:id="15658" w:author="Jonathan Hawkins" w:date="2020-05-07T15:28:00Z">
        <w:r w:rsidDel="004F6088">
          <w:delText xml:space="preserve">b) </w:delText>
        </w:r>
        <w:r w:rsidDel="004F6088">
          <w:tab/>
          <w:delText>A small embedded exempt generating set which has one Code 5 meter recording import and export on different registers.</w:delText>
        </w:r>
      </w:del>
    </w:p>
    <w:p w14:paraId="32A9397E" w14:textId="452848B8" w:rsidR="00FB7917" w:rsidDel="004F6088" w:rsidRDefault="00FB7917">
      <w:pPr>
        <w:outlineLvl w:val="0"/>
        <w:rPr>
          <w:del w:id="15659" w:author="Jonathan Hawkins" w:date="2020-05-07T15:28:00Z"/>
          <w:sz w:val="25"/>
        </w:rPr>
        <w:pPrChange w:id="15660" w:author="Debbie Houldsworth" w:date="2020-05-13T09:35:00Z">
          <w:pPr/>
        </w:pPrChange>
      </w:pPr>
    </w:p>
    <w:p w14:paraId="210F75B6" w14:textId="357AA16C" w:rsidR="00FB7917" w:rsidDel="004F6088" w:rsidRDefault="00FB7917">
      <w:pPr>
        <w:jc w:val="center"/>
        <w:outlineLvl w:val="0"/>
        <w:rPr>
          <w:del w:id="15661" w:author="Jonathan Hawkins" w:date="2020-05-07T15:28:00Z"/>
          <w:sz w:val="25"/>
        </w:rPr>
        <w:pPrChange w:id="15662" w:author="Debbie Houldsworth" w:date="2020-05-13T09:35:00Z">
          <w:pPr>
            <w:jc w:val="center"/>
          </w:pPr>
        </w:pPrChange>
      </w:pPr>
    </w:p>
    <w:bookmarkStart w:id="15663" w:name="_MON_1415173064"/>
    <w:bookmarkStart w:id="15664" w:name="_MON_1415439767"/>
    <w:bookmarkStart w:id="15665" w:name="_MON_1417415728"/>
    <w:bookmarkStart w:id="15666" w:name="_MON_1417416123"/>
    <w:bookmarkStart w:id="15667" w:name="_MON_1417518937"/>
    <w:bookmarkStart w:id="15668" w:name="_MON_1417589210"/>
    <w:bookmarkStart w:id="15669" w:name="_MON_1419070848"/>
    <w:bookmarkStart w:id="15670" w:name="_MON_1419084497"/>
    <w:bookmarkStart w:id="15671" w:name="_MON_1419088055"/>
    <w:bookmarkStart w:id="15672" w:name="_MON_1409969966"/>
    <w:bookmarkEnd w:id="15663"/>
    <w:bookmarkEnd w:id="15664"/>
    <w:bookmarkEnd w:id="15665"/>
    <w:bookmarkEnd w:id="15666"/>
    <w:bookmarkEnd w:id="15667"/>
    <w:bookmarkEnd w:id="15668"/>
    <w:bookmarkEnd w:id="15669"/>
    <w:bookmarkEnd w:id="15670"/>
    <w:bookmarkEnd w:id="15671"/>
    <w:bookmarkEnd w:id="15672"/>
    <w:bookmarkStart w:id="15673" w:name="_MON_1414918022"/>
    <w:bookmarkEnd w:id="15673"/>
    <w:p w14:paraId="69237FE9" w14:textId="0D206810" w:rsidR="00FB7917" w:rsidDel="004F6088" w:rsidRDefault="00FB7917">
      <w:pPr>
        <w:jc w:val="center"/>
        <w:outlineLvl w:val="0"/>
        <w:rPr>
          <w:del w:id="15674" w:author="Jonathan Hawkins" w:date="2020-05-07T15:28:00Z"/>
          <w:sz w:val="25"/>
        </w:rPr>
        <w:pPrChange w:id="15675" w:author="Debbie Houldsworth" w:date="2020-05-13T09:35:00Z">
          <w:pPr>
            <w:jc w:val="center"/>
          </w:pPr>
        </w:pPrChange>
      </w:pPr>
      <w:del w:id="15676" w:author="Jonathan Hawkins" w:date="2020-05-07T15:28:00Z">
        <w:r w:rsidRPr="00065D96" w:rsidDel="004F6088">
          <w:rPr>
            <w:sz w:val="20"/>
          </w:rPr>
          <w:object w:dxaOrig="4246" w:dyaOrig="3557" w14:anchorId="6D0403E4">
            <v:shape id="_x0000_i1342" type="#_x0000_t75" style="width:210.5pt;height:179.5pt" o:ole="" fillcolor="window">
              <v:imagedata r:id="rId64" o:title=""/>
            </v:shape>
            <o:OLEObject Type="Embed" ProgID="Word.Picture.8" ShapeID="_x0000_i1342" DrawAspect="Content" ObjectID="_1651656815" r:id="rId65"/>
          </w:object>
        </w:r>
      </w:del>
    </w:p>
    <w:p w14:paraId="11EF01B6" w14:textId="2F44E8B5" w:rsidR="00FB7917" w:rsidDel="004F6088" w:rsidRDefault="00FB7917">
      <w:pPr>
        <w:outlineLvl w:val="0"/>
        <w:rPr>
          <w:del w:id="15677" w:author="Jonathan Hawkins" w:date="2020-05-07T15:28:00Z"/>
          <w:sz w:val="25"/>
        </w:rPr>
        <w:pPrChange w:id="15678" w:author="Debbie Houldsworth" w:date="2020-05-13T09:35:00Z">
          <w:pPr/>
        </w:pPrChange>
      </w:pPr>
    </w:p>
    <w:p w14:paraId="19216475" w14:textId="7AAE0526" w:rsidR="00FB7917" w:rsidDel="004F6088" w:rsidRDefault="00FB7917">
      <w:pPr>
        <w:outlineLvl w:val="0"/>
        <w:rPr>
          <w:del w:id="15679" w:author="Jonathan Hawkins" w:date="2020-05-07T15:28:00Z"/>
          <w:sz w:val="25"/>
        </w:rPr>
        <w:pPrChange w:id="15680" w:author="Debbie Houldsworth" w:date="2020-05-13T09:35:00Z">
          <w:pPr/>
        </w:pPrChange>
      </w:pPr>
      <w:del w:id="15681" w:author="Jonathan Hawkins" w:date="2020-05-07T15:28:00Z">
        <w:r w:rsidDel="004F6088">
          <w:delText>In every case there will be two Metering Points defined (not including Pseudo Metering Points).</w:delText>
        </w:r>
      </w:del>
    </w:p>
    <w:p w14:paraId="31179EF7" w14:textId="01087620" w:rsidR="00FB7917" w:rsidDel="004F6088" w:rsidRDefault="00FB7917">
      <w:pPr>
        <w:outlineLvl w:val="0"/>
        <w:rPr>
          <w:del w:id="15682" w:author="Jonathan Hawkins" w:date="2020-05-07T15:28:00Z"/>
          <w:sz w:val="25"/>
        </w:rPr>
        <w:pPrChange w:id="15683" w:author="Debbie Houldsworth" w:date="2020-05-13T09:35:00Z">
          <w:pPr/>
        </w:pPrChange>
      </w:pPr>
    </w:p>
    <w:p w14:paraId="723A47FD" w14:textId="21B3A048" w:rsidR="00FB7917" w:rsidDel="004F6088" w:rsidRDefault="00FB7917" w:rsidP="00CA4155">
      <w:pPr>
        <w:pBdr>
          <w:top w:val="single" w:sz="6" w:space="1" w:color="auto"/>
          <w:left w:val="single" w:sz="6" w:space="1" w:color="auto"/>
          <w:bottom w:val="single" w:sz="6" w:space="1" w:color="auto"/>
          <w:right w:val="single" w:sz="6" w:space="1" w:color="auto"/>
        </w:pBdr>
        <w:jc w:val="center"/>
        <w:outlineLvl w:val="0"/>
        <w:rPr>
          <w:del w:id="15684" w:author="Jonathan Hawkins" w:date="2020-05-07T15:28:00Z"/>
          <w:b/>
          <w:sz w:val="25"/>
        </w:rPr>
      </w:pPr>
      <w:del w:id="15685" w:author="Jonathan Hawkins" w:date="2020-05-07T15:28:00Z">
        <w:r w:rsidDel="004F6088">
          <w:rPr>
            <w:b/>
            <w:sz w:val="25"/>
          </w:rPr>
          <w:delText>No. of Metering Points = 2</w:delText>
        </w:r>
      </w:del>
    </w:p>
    <w:p w14:paraId="40E8A215" w14:textId="0318B982" w:rsidR="00FB7917" w:rsidDel="004F6088" w:rsidRDefault="00FB7917">
      <w:pPr>
        <w:outlineLvl w:val="0"/>
        <w:rPr>
          <w:del w:id="15686" w:author="Jonathan Hawkins" w:date="2020-05-07T15:28:00Z"/>
          <w:sz w:val="25"/>
        </w:rPr>
        <w:pPrChange w:id="15687" w:author="Debbie Houldsworth" w:date="2020-05-13T09:35:00Z">
          <w:pPr/>
        </w:pPrChange>
      </w:pPr>
    </w:p>
    <w:p w14:paraId="379ECC22" w14:textId="74B8CA65" w:rsidR="00FB7917" w:rsidDel="004F6088" w:rsidRDefault="00FB7917" w:rsidP="00CA4155">
      <w:pPr>
        <w:outlineLvl w:val="0"/>
        <w:rPr>
          <w:del w:id="15688" w:author="Jonathan Hawkins" w:date="2020-05-07T15:28:00Z"/>
          <w:b/>
        </w:rPr>
      </w:pPr>
      <w:del w:id="15689" w:author="Jonathan Hawkins" w:date="2020-05-07T15:28:00Z">
        <w:r w:rsidDel="004F6088">
          <w:rPr>
            <w:b/>
          </w:rPr>
          <w:delText>Example 19 – Private  Distribution Networks</w:delText>
        </w:r>
      </w:del>
    </w:p>
    <w:p w14:paraId="6209F949" w14:textId="70398232" w:rsidR="00FB7917" w:rsidDel="004F6088" w:rsidRDefault="00FB7917">
      <w:pPr>
        <w:outlineLvl w:val="0"/>
        <w:rPr>
          <w:del w:id="15690" w:author="Jonathan Hawkins" w:date="2020-05-07T15:28:00Z"/>
          <w:b/>
        </w:rPr>
        <w:pPrChange w:id="15691" w:author="Debbie Houldsworth" w:date="2020-05-13T09:35:00Z">
          <w:pPr/>
        </w:pPrChange>
      </w:pPr>
    </w:p>
    <w:p w14:paraId="33AD438E" w14:textId="0811F18F" w:rsidR="00FB7917" w:rsidDel="004F6088" w:rsidRDefault="00FB7917" w:rsidP="00CA4155">
      <w:pPr>
        <w:outlineLvl w:val="0"/>
        <w:rPr>
          <w:del w:id="15692" w:author="Jonathan Hawkins" w:date="2020-05-07T15:28:00Z"/>
        </w:rPr>
      </w:pPr>
      <w:del w:id="15693" w:author="Jonathan Hawkins" w:date="2020-05-07T15:28:00Z">
        <w:r w:rsidDel="004F6088">
          <w:delText xml:space="preserve">Supply though a Private Distribution Network (PDN) will either </w:delText>
        </w:r>
      </w:del>
    </w:p>
    <w:p w14:paraId="190576DB" w14:textId="336CBE89" w:rsidR="00FB7917" w:rsidDel="004F6088" w:rsidRDefault="00FB7917">
      <w:pPr>
        <w:outlineLvl w:val="0"/>
        <w:rPr>
          <w:del w:id="15694" w:author="Jonathan Hawkins" w:date="2020-05-07T15:28:00Z"/>
        </w:rPr>
        <w:pPrChange w:id="15695" w:author="Debbie Houldsworth" w:date="2020-05-13T09:35:00Z">
          <w:pPr/>
        </w:pPrChange>
      </w:pPr>
    </w:p>
    <w:p w14:paraId="01AD61FD" w14:textId="5465E7F3" w:rsidR="00FB7917" w:rsidDel="004F6088" w:rsidRDefault="00FB7917" w:rsidP="00CA4155">
      <w:pPr>
        <w:ind w:left="851" w:hanging="851"/>
        <w:outlineLvl w:val="0"/>
        <w:rPr>
          <w:del w:id="15696" w:author="Jonathan Hawkins" w:date="2020-05-07T15:28:00Z"/>
          <w:sz w:val="25"/>
        </w:rPr>
      </w:pPr>
      <w:del w:id="15697" w:author="Jonathan Hawkins" w:date="2020-05-07T15:28:00Z">
        <w:r w:rsidDel="004F6088">
          <w:delText>a)</w:delText>
        </w:r>
        <w:r w:rsidDel="004F6088">
          <w:tab/>
          <w:delText>be metered at the boundary to the PDN</w:delText>
        </w:r>
      </w:del>
    </w:p>
    <w:p w14:paraId="7394E3C0" w14:textId="64802752" w:rsidR="00FB7917" w:rsidDel="004F6088" w:rsidRDefault="00FB7917">
      <w:pPr>
        <w:outlineLvl w:val="0"/>
        <w:rPr>
          <w:del w:id="15698" w:author="Jonathan Hawkins" w:date="2020-05-07T15:28:00Z"/>
          <w:sz w:val="25"/>
        </w:rPr>
        <w:pPrChange w:id="15699" w:author="Debbie Houldsworth" w:date="2020-05-13T09:35:00Z">
          <w:pPr/>
        </w:pPrChange>
      </w:pPr>
    </w:p>
    <w:bookmarkStart w:id="15700" w:name="_MON_1415173067"/>
    <w:bookmarkStart w:id="15701" w:name="_MON_1415439773"/>
    <w:bookmarkStart w:id="15702" w:name="_MON_1417415732"/>
    <w:bookmarkStart w:id="15703" w:name="_MON_1417416128"/>
    <w:bookmarkStart w:id="15704" w:name="_MON_1417518941"/>
    <w:bookmarkStart w:id="15705" w:name="_MON_1417589214"/>
    <w:bookmarkStart w:id="15706" w:name="_MON_1419070852"/>
    <w:bookmarkStart w:id="15707" w:name="_MON_1419084502"/>
    <w:bookmarkStart w:id="15708" w:name="_MON_1419088060"/>
    <w:bookmarkStart w:id="15709" w:name="_MON_1409969968"/>
    <w:bookmarkEnd w:id="15700"/>
    <w:bookmarkEnd w:id="15701"/>
    <w:bookmarkEnd w:id="15702"/>
    <w:bookmarkEnd w:id="15703"/>
    <w:bookmarkEnd w:id="15704"/>
    <w:bookmarkEnd w:id="15705"/>
    <w:bookmarkEnd w:id="15706"/>
    <w:bookmarkEnd w:id="15707"/>
    <w:bookmarkEnd w:id="15708"/>
    <w:bookmarkEnd w:id="15709"/>
    <w:bookmarkStart w:id="15710" w:name="_MON_1414918027"/>
    <w:bookmarkEnd w:id="15710"/>
    <w:p w14:paraId="31F22979" w14:textId="681A5B51" w:rsidR="00FB7917" w:rsidDel="004F6088" w:rsidRDefault="00FB7917">
      <w:pPr>
        <w:jc w:val="center"/>
        <w:outlineLvl w:val="0"/>
        <w:rPr>
          <w:del w:id="15711" w:author="Jonathan Hawkins" w:date="2020-05-07T15:28:00Z"/>
          <w:sz w:val="25"/>
        </w:rPr>
        <w:pPrChange w:id="15712" w:author="Debbie Houldsworth" w:date="2020-05-13T09:35:00Z">
          <w:pPr>
            <w:jc w:val="center"/>
          </w:pPr>
        </w:pPrChange>
      </w:pPr>
      <w:del w:id="15713" w:author="Jonathan Hawkins" w:date="2020-05-07T15:28:00Z">
        <w:r w:rsidRPr="00065D96" w:rsidDel="004F6088">
          <w:rPr>
            <w:sz w:val="20"/>
          </w:rPr>
          <w:object w:dxaOrig="4248" w:dyaOrig="3559" w14:anchorId="4E163F8F">
            <v:shape id="_x0000_i1343" type="#_x0000_t75" style="width:211pt;height:180.5pt" o:ole="" fillcolor="window">
              <v:imagedata r:id="rId66" o:title=""/>
            </v:shape>
            <o:OLEObject Type="Embed" ProgID="Word.Picture.8" ShapeID="_x0000_i1343" DrawAspect="Content" ObjectID="_1651656816" r:id="rId67"/>
          </w:object>
        </w:r>
      </w:del>
    </w:p>
    <w:p w14:paraId="322DE6F1" w14:textId="562E14E1" w:rsidR="00FB7917" w:rsidDel="004F6088" w:rsidRDefault="00FB7917">
      <w:pPr>
        <w:jc w:val="center"/>
        <w:outlineLvl w:val="0"/>
        <w:rPr>
          <w:del w:id="15714" w:author="Jonathan Hawkins" w:date="2020-05-07T15:28:00Z"/>
          <w:sz w:val="25"/>
        </w:rPr>
        <w:pPrChange w:id="15715" w:author="Debbie Houldsworth" w:date="2020-05-13T09:35:00Z">
          <w:pPr>
            <w:jc w:val="center"/>
          </w:pPr>
        </w:pPrChange>
      </w:pPr>
    </w:p>
    <w:p w14:paraId="2601792E" w14:textId="0367F3B2" w:rsidR="00FB7917" w:rsidDel="004F6088" w:rsidRDefault="00FB7917" w:rsidP="00CA4155">
      <w:pPr>
        <w:pBdr>
          <w:top w:val="single" w:sz="6" w:space="1" w:color="auto"/>
          <w:left w:val="single" w:sz="6" w:space="1" w:color="auto"/>
          <w:bottom w:val="single" w:sz="6" w:space="1" w:color="auto"/>
          <w:right w:val="single" w:sz="6" w:space="1" w:color="auto"/>
        </w:pBdr>
        <w:jc w:val="center"/>
        <w:outlineLvl w:val="0"/>
        <w:rPr>
          <w:del w:id="15716" w:author="Jonathan Hawkins" w:date="2020-05-07T15:28:00Z"/>
          <w:sz w:val="25"/>
        </w:rPr>
      </w:pPr>
      <w:del w:id="15717" w:author="Jonathan Hawkins" w:date="2020-05-07T15:28:00Z">
        <w:r w:rsidDel="004F6088">
          <w:rPr>
            <w:b/>
            <w:sz w:val="25"/>
          </w:rPr>
          <w:delText>No. of Metering Points = 1</w:delText>
        </w:r>
      </w:del>
    </w:p>
    <w:p w14:paraId="21929415" w14:textId="45FCA03F" w:rsidR="00FB7917" w:rsidDel="004F6088" w:rsidRDefault="00FB7917">
      <w:pPr>
        <w:outlineLvl w:val="0"/>
        <w:rPr>
          <w:del w:id="15718" w:author="Jonathan Hawkins" w:date="2020-05-07T15:28:00Z"/>
          <w:sz w:val="25"/>
        </w:rPr>
        <w:pPrChange w:id="15719" w:author="Debbie Houldsworth" w:date="2020-05-13T09:35:00Z">
          <w:pPr/>
        </w:pPrChange>
      </w:pPr>
    </w:p>
    <w:p w14:paraId="0F47B037" w14:textId="5F8AD924" w:rsidR="00FB7917" w:rsidDel="004F6088" w:rsidRDefault="00FB7917" w:rsidP="00CA4155">
      <w:pPr>
        <w:ind w:left="720" w:hanging="720"/>
        <w:outlineLvl w:val="0"/>
        <w:rPr>
          <w:del w:id="15720" w:author="Jonathan Hawkins" w:date="2020-05-07T15:28:00Z"/>
        </w:rPr>
      </w:pPr>
      <w:del w:id="15721" w:author="Jonathan Hawkins" w:date="2020-05-07T15:28:00Z">
        <w:r w:rsidDel="004F6088">
          <w:delText>b)</w:delText>
        </w:r>
        <w:r w:rsidDel="004F6088">
          <w:tab/>
          <w:delText>every supply point (or UMS Certificate) within the PDN will be defined to be a Metering Point</w:delText>
        </w:r>
      </w:del>
    </w:p>
    <w:p w14:paraId="4C3FE580" w14:textId="6CB915F0" w:rsidR="00FB7917" w:rsidDel="004F6088" w:rsidRDefault="00FB7917">
      <w:pPr>
        <w:jc w:val="center"/>
        <w:outlineLvl w:val="0"/>
        <w:rPr>
          <w:del w:id="15722" w:author="Jonathan Hawkins" w:date="2020-05-07T15:28:00Z"/>
          <w:sz w:val="25"/>
        </w:rPr>
        <w:pPrChange w:id="15723" w:author="Debbie Houldsworth" w:date="2020-05-13T09:35:00Z">
          <w:pPr>
            <w:jc w:val="center"/>
          </w:pPr>
        </w:pPrChange>
      </w:pPr>
    </w:p>
    <w:bookmarkStart w:id="15724" w:name="_MON_1415173069"/>
    <w:bookmarkStart w:id="15725" w:name="_MON_1415439779"/>
    <w:bookmarkStart w:id="15726" w:name="_MON_1417415737"/>
    <w:bookmarkStart w:id="15727" w:name="_MON_1417416132"/>
    <w:bookmarkStart w:id="15728" w:name="_MON_1417518945"/>
    <w:bookmarkStart w:id="15729" w:name="_MON_1417589218"/>
    <w:bookmarkStart w:id="15730" w:name="_MON_1419070857"/>
    <w:bookmarkStart w:id="15731" w:name="_MON_1419084507"/>
    <w:bookmarkStart w:id="15732" w:name="_MON_1419088066"/>
    <w:bookmarkStart w:id="15733" w:name="_MON_1409969969"/>
    <w:bookmarkEnd w:id="15724"/>
    <w:bookmarkEnd w:id="15725"/>
    <w:bookmarkEnd w:id="15726"/>
    <w:bookmarkEnd w:id="15727"/>
    <w:bookmarkEnd w:id="15728"/>
    <w:bookmarkEnd w:id="15729"/>
    <w:bookmarkEnd w:id="15730"/>
    <w:bookmarkEnd w:id="15731"/>
    <w:bookmarkEnd w:id="15732"/>
    <w:bookmarkEnd w:id="15733"/>
    <w:bookmarkStart w:id="15734" w:name="_MON_1414918033"/>
    <w:bookmarkEnd w:id="15734"/>
    <w:p w14:paraId="4A545031" w14:textId="425F63B2" w:rsidR="00FB7917" w:rsidDel="004F6088" w:rsidRDefault="00FB7917">
      <w:pPr>
        <w:jc w:val="center"/>
        <w:outlineLvl w:val="0"/>
        <w:rPr>
          <w:del w:id="15735" w:author="Jonathan Hawkins" w:date="2020-05-07T15:28:00Z"/>
          <w:b/>
          <w:sz w:val="25"/>
        </w:rPr>
        <w:pPrChange w:id="15736" w:author="Debbie Houldsworth" w:date="2020-05-13T09:35:00Z">
          <w:pPr>
            <w:jc w:val="center"/>
          </w:pPr>
        </w:pPrChange>
      </w:pPr>
      <w:del w:id="15737" w:author="Jonathan Hawkins" w:date="2020-05-07T15:28:00Z">
        <w:r w:rsidRPr="00065D96" w:rsidDel="004F6088">
          <w:rPr>
            <w:sz w:val="20"/>
          </w:rPr>
          <w:object w:dxaOrig="4246" w:dyaOrig="3557" w14:anchorId="469122FF">
            <v:shape id="_x0000_i1344" type="#_x0000_t75" style="width:210.5pt;height:179.5pt" o:ole="" fillcolor="window">
              <v:imagedata r:id="rId68" o:title=""/>
            </v:shape>
            <o:OLEObject Type="Embed" ProgID="Word.Picture.8" ShapeID="_x0000_i1344" DrawAspect="Content" ObjectID="_1651656817" r:id="rId69"/>
          </w:object>
        </w:r>
      </w:del>
    </w:p>
    <w:p w14:paraId="1F9548D6" w14:textId="3B057EED" w:rsidR="00FB7917" w:rsidDel="004F6088" w:rsidRDefault="00FB7917">
      <w:pPr>
        <w:outlineLvl w:val="0"/>
        <w:rPr>
          <w:del w:id="15738" w:author="Jonathan Hawkins" w:date="2020-05-07T15:28:00Z"/>
          <w:sz w:val="25"/>
        </w:rPr>
        <w:pPrChange w:id="15739" w:author="Debbie Houldsworth" w:date="2020-05-13T09:35:00Z">
          <w:pPr/>
        </w:pPrChange>
      </w:pPr>
      <w:del w:id="15740" w:author="Jonathan Hawkins" w:date="2020-05-07T15:28:00Z">
        <w:r w:rsidDel="004F6088">
          <w:rPr>
            <w:sz w:val="25"/>
          </w:rPr>
          <w:delText xml:space="preserve"> </w:delText>
        </w:r>
      </w:del>
    </w:p>
    <w:p w14:paraId="3D17F5D6" w14:textId="0F962EFE" w:rsidR="00FB7917" w:rsidDel="004F6088" w:rsidRDefault="00FB7917" w:rsidP="00CA4155">
      <w:pPr>
        <w:pBdr>
          <w:top w:val="single" w:sz="6" w:space="1" w:color="auto"/>
          <w:left w:val="single" w:sz="6" w:space="1" w:color="auto"/>
          <w:bottom w:val="single" w:sz="6" w:space="1" w:color="auto"/>
          <w:right w:val="single" w:sz="6" w:space="1" w:color="auto"/>
        </w:pBdr>
        <w:jc w:val="center"/>
        <w:outlineLvl w:val="0"/>
        <w:rPr>
          <w:del w:id="15741" w:author="Jonathan Hawkins" w:date="2020-05-07T15:28:00Z"/>
          <w:b/>
          <w:sz w:val="25"/>
        </w:rPr>
      </w:pPr>
      <w:del w:id="15742" w:author="Jonathan Hawkins" w:date="2020-05-07T15:28:00Z">
        <w:r w:rsidDel="004F6088">
          <w:rPr>
            <w:b/>
            <w:sz w:val="25"/>
          </w:rPr>
          <w:delText>No. of Metering Points = 1 per Supply point within the PDN</w:delText>
        </w:r>
      </w:del>
    </w:p>
    <w:p w14:paraId="5B3EE024" w14:textId="0F958F1B" w:rsidR="00FB7917" w:rsidDel="004F6088" w:rsidRDefault="00FB7917">
      <w:pPr>
        <w:outlineLvl w:val="0"/>
        <w:rPr>
          <w:del w:id="15743" w:author="Jonathan Hawkins" w:date="2020-05-07T15:28:00Z"/>
          <w:sz w:val="25"/>
        </w:rPr>
        <w:pPrChange w:id="15744" w:author="Debbie Houldsworth" w:date="2020-05-13T09:35:00Z">
          <w:pPr/>
        </w:pPrChange>
      </w:pPr>
    </w:p>
    <w:p w14:paraId="1629B746" w14:textId="779FC790" w:rsidR="00FB7917" w:rsidDel="004F6088" w:rsidRDefault="00FB7917">
      <w:pPr>
        <w:outlineLvl w:val="0"/>
        <w:rPr>
          <w:del w:id="15745" w:author="Jonathan Hawkins" w:date="2020-05-07T15:28:00Z"/>
          <w:sz w:val="25"/>
        </w:rPr>
        <w:pPrChange w:id="15746" w:author="Debbie Houldsworth" w:date="2020-05-13T09:35:00Z">
          <w:pPr/>
        </w:pPrChange>
      </w:pPr>
    </w:p>
    <w:p w14:paraId="5968A503" w14:textId="6B45C3E1" w:rsidR="00FB7917" w:rsidRPr="00CA4155" w:rsidRDefault="00FB7917">
      <w:pPr>
        <w:pStyle w:val="MRAL2NoHangingIndent"/>
        <w:outlineLvl w:val="0"/>
        <w:rPr>
          <w:bCs/>
        </w:rPr>
        <w:pPrChange w:id="15747" w:author="Debbie Houldsworth" w:date="2020-05-13T09:35:00Z">
          <w:pPr>
            <w:pStyle w:val="MRAScheduleHeading1"/>
          </w:pPr>
        </w:pPrChange>
      </w:pPr>
      <w:r>
        <w:br w:type="page"/>
      </w:r>
      <w:bookmarkStart w:id="15748" w:name="_Toc65570343"/>
      <w:bookmarkStart w:id="15749" w:name="_Toc65572063"/>
      <w:bookmarkStart w:id="15750" w:name="_Toc86826520"/>
      <w:bookmarkStart w:id="15751" w:name="_Toc40261308"/>
      <w:r w:rsidRPr="00E60C69">
        <w:rPr>
          <w:b/>
          <w:bCs/>
          <w:sz w:val="28"/>
          <w:szCs w:val="22"/>
          <w:rPrChange w:id="15752" w:author="Debbie Houldsworth" w:date="2020-05-13T07:11:00Z">
            <w:rPr/>
          </w:rPrChange>
        </w:rPr>
        <w:t>SCHEDULE 9</w:t>
      </w:r>
      <w:bookmarkEnd w:id="15748"/>
      <w:bookmarkEnd w:id="15749"/>
      <w:bookmarkEnd w:id="15750"/>
      <w:ins w:id="15753" w:author="Debbie Houldsworth" w:date="2020-05-13T07:11:00Z">
        <w:r w:rsidR="00E60C69" w:rsidRPr="00E60C69">
          <w:rPr>
            <w:b/>
            <w:bCs/>
            <w:sz w:val="28"/>
            <w:szCs w:val="22"/>
            <w:rPrChange w:id="15754" w:author="Debbie Houldsworth" w:date="2020-05-13T07:11:00Z">
              <w:rPr/>
            </w:rPrChange>
          </w:rPr>
          <w:t>:</w:t>
        </w:r>
      </w:ins>
      <w:ins w:id="15755" w:author="Debbie Houldsworth" w:date="2020-05-13T09:35:00Z">
        <w:r w:rsidR="00AE3494">
          <w:rPr>
            <w:b/>
            <w:bCs/>
            <w:sz w:val="28"/>
            <w:szCs w:val="22"/>
          </w:rPr>
          <w:t xml:space="preserve"> </w:t>
        </w:r>
      </w:ins>
      <w:ins w:id="15756" w:author="Debbie Houldsworth" w:date="2020-05-13T07:11:00Z">
        <w:r w:rsidR="00E60C69" w:rsidRPr="00E60C69">
          <w:rPr>
            <w:b/>
            <w:bCs/>
            <w:sz w:val="28"/>
            <w:szCs w:val="22"/>
            <w:rPrChange w:id="15757" w:author="Debbie Houldsworth" w:date="2020-05-13T07:11:00Z">
              <w:rPr/>
            </w:rPrChange>
          </w:rPr>
          <w:t>NOT USED</w:t>
        </w:r>
      </w:ins>
      <w:bookmarkEnd w:id="15751"/>
      <w:del w:id="15758" w:author="Debbie Houldsworth" w:date="2020-05-12T16:56:00Z">
        <w:r w:rsidR="000B65BB" w:rsidRPr="00E60C69" w:rsidDel="00A3021B">
          <w:rPr>
            <w:b/>
            <w:bCs/>
            <w:rPrChange w:id="15759" w:author="Debbie Houldsworth" w:date="2020-05-13T07:11:00Z">
              <w:rPr/>
            </w:rPrChange>
          </w:rPr>
          <w:fldChar w:fldCharType="begin"/>
        </w:r>
        <w:r w:rsidRPr="00E60C69" w:rsidDel="00A3021B">
          <w:rPr>
            <w:b/>
            <w:bCs/>
            <w:rPrChange w:id="15760" w:author="Debbie Houldsworth" w:date="2020-05-13T07:11:00Z">
              <w:rPr/>
            </w:rPrChange>
          </w:rPr>
          <w:delInstrText>tc "SCHEDULE 9</w:delInstrText>
        </w:r>
        <w:r w:rsidRPr="00E60C69" w:rsidDel="00A3021B">
          <w:rPr>
            <w:b/>
            <w:bCs/>
            <w:rPrChange w:id="15761" w:author="Debbie Houldsworth" w:date="2020-05-13T07:11:00Z">
              <w:rPr/>
            </w:rPrChange>
          </w:rPr>
          <w:tab/>
          <w:delInstrText>BSC Validation Requirements " \f C \l 3</w:delInstrText>
        </w:r>
        <w:r w:rsidR="000B65BB" w:rsidRPr="00E60C69" w:rsidDel="00A3021B">
          <w:rPr>
            <w:b/>
            <w:bCs/>
            <w:rPrChange w:id="15762" w:author="Debbie Houldsworth" w:date="2020-05-13T07:11:00Z">
              <w:rPr/>
            </w:rPrChange>
          </w:rPr>
          <w:fldChar w:fldCharType="end"/>
        </w:r>
      </w:del>
    </w:p>
    <w:p w14:paraId="1E8F40DA" w14:textId="6B921B77" w:rsidR="00FB7917" w:rsidDel="00E60C69" w:rsidRDefault="00FB7917" w:rsidP="00CA4155">
      <w:pPr>
        <w:pStyle w:val="MRAScheduleHeading2"/>
        <w:rPr>
          <w:del w:id="15763" w:author="Debbie Houldsworth" w:date="2020-05-13T07:11:00Z"/>
        </w:rPr>
      </w:pPr>
      <w:bookmarkStart w:id="15764" w:name="_Toc65570344"/>
      <w:bookmarkStart w:id="15765" w:name="_Toc65572064"/>
      <w:bookmarkStart w:id="15766" w:name="_Toc86826521"/>
      <w:del w:id="15767" w:author="Debbie Houldsworth" w:date="2020-05-13T07:11:00Z">
        <w:r w:rsidDel="00E60C69">
          <w:delText>BSC Validation Requirements</w:delText>
        </w:r>
      </w:del>
      <w:bookmarkEnd w:id="15764"/>
      <w:bookmarkEnd w:id="15765"/>
      <w:bookmarkEnd w:id="15766"/>
      <w:ins w:id="15768" w:author="Jonathan Hawkins" w:date="2020-05-07T15:27:00Z">
        <w:del w:id="15769" w:author="Debbie Houldsworth" w:date="2020-05-13T07:11:00Z">
          <w:r w:rsidR="004F6088" w:rsidDel="00E60C69">
            <w:delText>NOT USED</w:delText>
          </w:r>
        </w:del>
      </w:ins>
    </w:p>
    <w:p w14:paraId="78B7C016" w14:textId="245159BB" w:rsidR="00FB7917" w:rsidDel="004F6088" w:rsidRDefault="00FB7917">
      <w:pPr>
        <w:pStyle w:val="MRAL0NoHangingIndent"/>
        <w:outlineLvl w:val="0"/>
        <w:rPr>
          <w:del w:id="15770" w:author="Jonathan Hawkins" w:date="2020-05-07T15:27:00Z"/>
        </w:rPr>
        <w:pPrChange w:id="15771" w:author="Debbie Houldsworth" w:date="2020-05-13T09:35:00Z">
          <w:pPr>
            <w:pStyle w:val="MRAL0NoHangingIndent"/>
          </w:pPr>
        </w:pPrChange>
      </w:pPr>
      <w:del w:id="15772" w:author="Jonathan Hawkins" w:date="2020-05-07T15:27:00Z">
        <w:r w:rsidDel="004F6088">
          <w:delText>Each Distribution Business must ensure that its MPAS Validation Procedures comply with the validation requirements set out in this Schedule, in relation to the BSC Requirements for the relevant MPAS Registration System(s):</w:delText>
        </w:r>
      </w:del>
    </w:p>
    <w:p w14:paraId="3C51047A" w14:textId="7D12BF9F" w:rsidR="00FB7917" w:rsidDel="004F6088" w:rsidRDefault="00FB7917">
      <w:pPr>
        <w:pStyle w:val="MRAL0NoHangingIndent"/>
        <w:outlineLvl w:val="0"/>
        <w:rPr>
          <w:del w:id="15773" w:author="Jonathan Hawkins" w:date="2020-05-07T15:27:00Z"/>
        </w:rPr>
        <w:pPrChange w:id="15774" w:author="Debbie Houldsworth" w:date="2020-05-13T09:35:00Z">
          <w:pPr>
            <w:pStyle w:val="MRAL0NoHangingIndent"/>
          </w:pPr>
        </w:pPrChange>
      </w:pPr>
      <w:del w:id="15775" w:author="Jonathan Hawkins" w:date="2020-05-07T15:27:00Z">
        <w:r w:rsidDel="004F6088">
          <w:delText>The MPAS Provider shall validate all BSC Required Data submitted to the MPAS Registration System before accepting or rejecting the data.  For the purpose of this Schedule, “BSC Required Data” is defined as all those items denoted as used by the MPAS Registration System in the data catalogue provided under the Balancing and Settlement Code.</w:delText>
        </w:r>
      </w:del>
    </w:p>
    <w:p w14:paraId="0B259929" w14:textId="77B41519" w:rsidR="00FB7917" w:rsidDel="004F6088" w:rsidRDefault="00FB7917">
      <w:pPr>
        <w:pStyle w:val="MRAL0NoHangingIndent"/>
        <w:outlineLvl w:val="0"/>
        <w:rPr>
          <w:del w:id="15776" w:author="Jonathan Hawkins" w:date="2020-05-07T15:27:00Z"/>
        </w:rPr>
        <w:pPrChange w:id="15777" w:author="Debbie Houldsworth" w:date="2020-05-13T09:35:00Z">
          <w:pPr>
            <w:pStyle w:val="MRAL0NoHangingIndent"/>
          </w:pPr>
        </w:pPrChange>
      </w:pPr>
      <w:del w:id="15778" w:author="Jonathan Hawkins" w:date="2020-05-07T15:27:00Z">
        <w:r w:rsidDel="004F6088">
          <w:delText>Upon rejection of data, the MPAS Provider shall set out all the reasons for rejection to the sending market participant.</w:delText>
        </w:r>
      </w:del>
    </w:p>
    <w:p w14:paraId="3C716F65" w14:textId="65A3E35A" w:rsidR="00FB7917" w:rsidDel="004F6088" w:rsidRDefault="00FB7917">
      <w:pPr>
        <w:pStyle w:val="MRAL0NoHangingIndent"/>
        <w:outlineLvl w:val="0"/>
        <w:rPr>
          <w:del w:id="15779" w:author="Jonathan Hawkins" w:date="2020-05-07T15:27:00Z"/>
        </w:rPr>
        <w:pPrChange w:id="15780" w:author="Debbie Houldsworth" w:date="2020-05-13T09:35:00Z">
          <w:pPr>
            <w:pStyle w:val="MRAL0NoHangingIndent"/>
          </w:pPr>
        </w:pPrChange>
      </w:pPr>
      <w:del w:id="15781" w:author="Jonathan Hawkins" w:date="2020-05-07T15:27:00Z">
        <w:r w:rsidDel="004F6088">
          <w:delText>The MPAS Provider shall ensure that all data for Metering Systems conform with the rules outlined in the following table.</w:delText>
        </w:r>
      </w:del>
    </w:p>
    <w:tbl>
      <w:tblPr>
        <w:tblW w:w="0" w:type="auto"/>
        <w:tblInd w:w="8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261"/>
        <w:gridCol w:w="2520"/>
        <w:gridCol w:w="2790"/>
      </w:tblGrid>
      <w:tr w:rsidR="00FB7917" w:rsidDel="004F6088" w14:paraId="12468939" w14:textId="26EAD1EF">
        <w:trPr>
          <w:del w:id="15782" w:author="Jonathan Hawkins" w:date="2020-05-07T15:27:00Z"/>
        </w:trPr>
        <w:tc>
          <w:tcPr>
            <w:tcW w:w="2261" w:type="dxa"/>
          </w:tcPr>
          <w:p w14:paraId="66CB43B1" w14:textId="0B5DD186" w:rsidR="00FB7917" w:rsidDel="004F6088" w:rsidRDefault="00FB7917">
            <w:pPr>
              <w:jc w:val="center"/>
              <w:outlineLvl w:val="0"/>
              <w:rPr>
                <w:del w:id="15783" w:author="Jonathan Hawkins" w:date="2020-05-07T15:27:00Z"/>
                <w:b/>
                <w:bCs/>
                <w:sz w:val="20"/>
              </w:rPr>
              <w:pPrChange w:id="15784" w:author="Debbie Houldsworth" w:date="2020-05-13T09:35:00Z">
                <w:pPr>
                  <w:jc w:val="center"/>
                </w:pPr>
              </w:pPrChange>
            </w:pPr>
            <w:del w:id="15785" w:author="Jonathan Hawkins" w:date="2020-05-07T15:27:00Z">
              <w:r w:rsidDel="004F6088">
                <w:rPr>
                  <w:b/>
                  <w:bCs/>
                  <w:sz w:val="20"/>
                </w:rPr>
                <w:delText>Property</w:delText>
              </w:r>
            </w:del>
          </w:p>
        </w:tc>
        <w:tc>
          <w:tcPr>
            <w:tcW w:w="2520" w:type="dxa"/>
          </w:tcPr>
          <w:p w14:paraId="1EF0BA84" w14:textId="04198DC9" w:rsidR="00FB7917" w:rsidDel="004F6088" w:rsidRDefault="00FB7917">
            <w:pPr>
              <w:jc w:val="center"/>
              <w:outlineLvl w:val="0"/>
              <w:rPr>
                <w:del w:id="15786" w:author="Jonathan Hawkins" w:date="2020-05-07T15:27:00Z"/>
                <w:b/>
                <w:bCs/>
                <w:sz w:val="20"/>
              </w:rPr>
              <w:pPrChange w:id="15787" w:author="Debbie Houldsworth" w:date="2020-05-13T09:35:00Z">
                <w:pPr>
                  <w:jc w:val="center"/>
                </w:pPr>
              </w:pPrChange>
            </w:pPr>
            <w:del w:id="15788" w:author="Jonathan Hawkins" w:date="2020-05-07T15:27:00Z">
              <w:r w:rsidDel="004F6088">
                <w:rPr>
                  <w:b/>
                  <w:bCs/>
                  <w:sz w:val="20"/>
                </w:rPr>
                <w:delText>Non Half Hourly Measurement Class</w:delText>
              </w:r>
            </w:del>
          </w:p>
        </w:tc>
        <w:tc>
          <w:tcPr>
            <w:tcW w:w="2790" w:type="dxa"/>
          </w:tcPr>
          <w:p w14:paraId="14300BEF" w14:textId="1D141809" w:rsidR="00FB7917" w:rsidDel="004F6088" w:rsidRDefault="00FB7917">
            <w:pPr>
              <w:jc w:val="center"/>
              <w:outlineLvl w:val="0"/>
              <w:rPr>
                <w:del w:id="15789" w:author="Jonathan Hawkins" w:date="2020-05-07T15:27:00Z"/>
                <w:b/>
                <w:bCs/>
                <w:sz w:val="20"/>
              </w:rPr>
              <w:pPrChange w:id="15790" w:author="Debbie Houldsworth" w:date="2020-05-13T09:35:00Z">
                <w:pPr>
                  <w:jc w:val="center"/>
                </w:pPr>
              </w:pPrChange>
            </w:pPr>
            <w:del w:id="15791" w:author="Jonathan Hawkins" w:date="2020-05-07T15:27:00Z">
              <w:r w:rsidDel="004F6088">
                <w:rPr>
                  <w:b/>
                  <w:bCs/>
                  <w:sz w:val="20"/>
                </w:rPr>
                <w:delText>Half Hourly Measurement Class</w:delText>
              </w:r>
            </w:del>
          </w:p>
        </w:tc>
      </w:tr>
      <w:tr w:rsidR="00FB7917" w:rsidDel="004F6088" w14:paraId="3E7BF1B6" w14:textId="0F30248B">
        <w:trPr>
          <w:del w:id="15792" w:author="Jonathan Hawkins" w:date="2020-05-07T15:27:00Z"/>
        </w:trPr>
        <w:tc>
          <w:tcPr>
            <w:tcW w:w="2261" w:type="dxa"/>
          </w:tcPr>
          <w:p w14:paraId="370B086E" w14:textId="0D53D699" w:rsidR="00FB7917" w:rsidDel="004F6088" w:rsidRDefault="00FB7917">
            <w:pPr>
              <w:jc w:val="left"/>
              <w:outlineLvl w:val="0"/>
              <w:rPr>
                <w:del w:id="15793" w:author="Jonathan Hawkins" w:date="2020-05-07T15:27:00Z"/>
                <w:sz w:val="20"/>
              </w:rPr>
              <w:pPrChange w:id="15794" w:author="Debbie Houldsworth" w:date="2020-05-13T09:35:00Z">
                <w:pPr>
                  <w:jc w:val="left"/>
                </w:pPr>
              </w:pPrChange>
            </w:pPr>
            <w:del w:id="15795" w:author="Jonathan Hawkins" w:date="2020-05-07T15:27:00Z">
              <w:r w:rsidDel="004F6088">
                <w:rPr>
                  <w:sz w:val="20"/>
                </w:rPr>
                <w:delText>Profile Class Id</w:delText>
              </w:r>
            </w:del>
          </w:p>
        </w:tc>
        <w:tc>
          <w:tcPr>
            <w:tcW w:w="2520" w:type="dxa"/>
          </w:tcPr>
          <w:p w14:paraId="3D4F2AB2" w14:textId="491BD893" w:rsidR="00FB7917" w:rsidDel="004F6088" w:rsidRDefault="00FB7917">
            <w:pPr>
              <w:jc w:val="left"/>
              <w:outlineLvl w:val="0"/>
              <w:rPr>
                <w:del w:id="15796" w:author="Jonathan Hawkins" w:date="2020-05-07T15:27:00Z"/>
                <w:sz w:val="20"/>
              </w:rPr>
              <w:pPrChange w:id="15797" w:author="Debbie Houldsworth" w:date="2020-05-13T09:35:00Z">
                <w:pPr>
                  <w:jc w:val="left"/>
                </w:pPr>
              </w:pPrChange>
            </w:pPr>
            <w:del w:id="15798" w:author="Jonathan Hawkins" w:date="2020-05-07T15:27:00Z">
              <w:r w:rsidDel="004F6088">
                <w:rPr>
                  <w:sz w:val="20"/>
                </w:rPr>
                <w:delText>Valid Profile Class (as specified in MDD) required</w:delText>
              </w:r>
            </w:del>
          </w:p>
        </w:tc>
        <w:tc>
          <w:tcPr>
            <w:tcW w:w="2790" w:type="dxa"/>
          </w:tcPr>
          <w:p w14:paraId="2125B420" w14:textId="421A8A15" w:rsidR="00FB7917" w:rsidDel="004F6088" w:rsidRDefault="00FB7917">
            <w:pPr>
              <w:jc w:val="left"/>
              <w:outlineLvl w:val="0"/>
              <w:rPr>
                <w:del w:id="15799" w:author="Jonathan Hawkins" w:date="2020-05-07T15:27:00Z"/>
                <w:sz w:val="20"/>
              </w:rPr>
              <w:pPrChange w:id="15800" w:author="Debbie Houldsworth" w:date="2020-05-13T09:35:00Z">
                <w:pPr>
                  <w:jc w:val="left"/>
                </w:pPr>
              </w:pPrChange>
            </w:pPr>
            <w:del w:id="15801" w:author="Jonathan Hawkins" w:date="2020-05-07T15:27:00Z">
              <w:r w:rsidDel="004F6088">
                <w:rPr>
                  <w:sz w:val="20"/>
                </w:rPr>
                <w:delText>Profile Class not required</w:delText>
              </w:r>
            </w:del>
          </w:p>
        </w:tc>
      </w:tr>
      <w:tr w:rsidR="00FB7917" w:rsidDel="004F6088" w14:paraId="689C39E0" w14:textId="2CDC8BB5">
        <w:trPr>
          <w:del w:id="15802" w:author="Jonathan Hawkins" w:date="2020-05-07T15:27:00Z"/>
        </w:trPr>
        <w:tc>
          <w:tcPr>
            <w:tcW w:w="2261" w:type="dxa"/>
          </w:tcPr>
          <w:p w14:paraId="33F4B4E6" w14:textId="4523619C" w:rsidR="00FB7917" w:rsidDel="004F6088" w:rsidRDefault="00FB7917">
            <w:pPr>
              <w:jc w:val="left"/>
              <w:outlineLvl w:val="0"/>
              <w:rPr>
                <w:del w:id="15803" w:author="Jonathan Hawkins" w:date="2020-05-07T15:27:00Z"/>
                <w:sz w:val="20"/>
              </w:rPr>
              <w:pPrChange w:id="15804" w:author="Debbie Houldsworth" w:date="2020-05-13T09:35:00Z">
                <w:pPr>
                  <w:jc w:val="left"/>
                </w:pPr>
              </w:pPrChange>
            </w:pPr>
            <w:del w:id="15805" w:author="Jonathan Hawkins" w:date="2020-05-07T15:27:00Z">
              <w:r w:rsidDel="004F6088">
                <w:rPr>
                  <w:sz w:val="20"/>
                </w:rPr>
                <w:delText>Standard Settlement Configuration Id</w:delText>
              </w:r>
            </w:del>
          </w:p>
        </w:tc>
        <w:tc>
          <w:tcPr>
            <w:tcW w:w="2520" w:type="dxa"/>
          </w:tcPr>
          <w:p w14:paraId="4DCCB6F7" w14:textId="7C62934B" w:rsidR="00FB7917" w:rsidDel="004F6088" w:rsidRDefault="00FB7917">
            <w:pPr>
              <w:jc w:val="left"/>
              <w:outlineLvl w:val="0"/>
              <w:rPr>
                <w:del w:id="15806" w:author="Jonathan Hawkins" w:date="2020-05-07T15:27:00Z"/>
                <w:sz w:val="20"/>
              </w:rPr>
              <w:pPrChange w:id="15807" w:author="Debbie Houldsworth" w:date="2020-05-13T09:35:00Z">
                <w:pPr>
                  <w:jc w:val="left"/>
                </w:pPr>
              </w:pPrChange>
            </w:pPr>
            <w:del w:id="15808" w:author="Jonathan Hawkins" w:date="2020-05-07T15:27:00Z">
              <w:r w:rsidDel="004F6088">
                <w:rPr>
                  <w:sz w:val="20"/>
                </w:rPr>
                <w:delText>Valid Standard Settlement Configuration (as specified in MDD) required</w:delText>
              </w:r>
            </w:del>
          </w:p>
        </w:tc>
        <w:tc>
          <w:tcPr>
            <w:tcW w:w="2790" w:type="dxa"/>
          </w:tcPr>
          <w:p w14:paraId="419412A6" w14:textId="2925DEAE" w:rsidR="00FB7917" w:rsidDel="004F6088" w:rsidRDefault="00FB7917">
            <w:pPr>
              <w:jc w:val="left"/>
              <w:outlineLvl w:val="0"/>
              <w:rPr>
                <w:del w:id="15809" w:author="Jonathan Hawkins" w:date="2020-05-07T15:27:00Z"/>
                <w:sz w:val="20"/>
              </w:rPr>
              <w:pPrChange w:id="15810" w:author="Debbie Houldsworth" w:date="2020-05-13T09:35:00Z">
                <w:pPr>
                  <w:jc w:val="left"/>
                </w:pPr>
              </w:pPrChange>
            </w:pPr>
            <w:del w:id="15811" w:author="Jonathan Hawkins" w:date="2020-05-07T15:27:00Z">
              <w:r w:rsidDel="004F6088">
                <w:rPr>
                  <w:sz w:val="20"/>
                </w:rPr>
                <w:delText>Standard Settlement Configuration not required</w:delText>
              </w:r>
            </w:del>
          </w:p>
        </w:tc>
      </w:tr>
      <w:tr w:rsidR="00FB7917" w:rsidDel="004F6088" w14:paraId="6A5F925A" w14:textId="1FCB3F6A">
        <w:trPr>
          <w:del w:id="15812" w:author="Jonathan Hawkins" w:date="2020-05-07T15:27:00Z"/>
        </w:trPr>
        <w:tc>
          <w:tcPr>
            <w:tcW w:w="2261" w:type="dxa"/>
          </w:tcPr>
          <w:p w14:paraId="4C6542D5" w14:textId="285311CC" w:rsidR="00FB7917" w:rsidDel="004F6088" w:rsidRDefault="00FB7917">
            <w:pPr>
              <w:jc w:val="left"/>
              <w:outlineLvl w:val="0"/>
              <w:rPr>
                <w:del w:id="15813" w:author="Jonathan Hawkins" w:date="2020-05-07T15:27:00Z"/>
                <w:sz w:val="20"/>
              </w:rPr>
              <w:pPrChange w:id="15814" w:author="Debbie Houldsworth" w:date="2020-05-13T09:35:00Z">
                <w:pPr>
                  <w:jc w:val="left"/>
                </w:pPr>
              </w:pPrChange>
            </w:pPr>
            <w:del w:id="15815" w:author="Jonathan Hawkins" w:date="2020-05-07T15:27:00Z">
              <w:r w:rsidDel="004F6088">
                <w:rPr>
                  <w:sz w:val="20"/>
                </w:rPr>
                <w:delText>Data Aggregator Appointment</w:delText>
              </w:r>
            </w:del>
          </w:p>
        </w:tc>
        <w:tc>
          <w:tcPr>
            <w:tcW w:w="2520" w:type="dxa"/>
          </w:tcPr>
          <w:p w14:paraId="63C1B3E7" w14:textId="16202527" w:rsidR="00FB7917" w:rsidDel="004F6088" w:rsidRDefault="00FB7917">
            <w:pPr>
              <w:jc w:val="left"/>
              <w:outlineLvl w:val="0"/>
              <w:rPr>
                <w:del w:id="15816" w:author="Jonathan Hawkins" w:date="2020-05-07T15:27:00Z"/>
                <w:sz w:val="20"/>
              </w:rPr>
              <w:pPrChange w:id="15817" w:author="Debbie Houldsworth" w:date="2020-05-13T09:35:00Z">
                <w:pPr>
                  <w:jc w:val="left"/>
                </w:pPr>
              </w:pPrChange>
            </w:pPr>
            <w:del w:id="15818" w:author="Jonathan Hawkins" w:date="2020-05-07T15:27:00Z">
              <w:r w:rsidDel="004F6088">
                <w:rPr>
                  <w:sz w:val="20"/>
                </w:rPr>
                <w:delText>Data Aggregator required to be specified as non half hourly in MDD</w:delText>
              </w:r>
            </w:del>
          </w:p>
        </w:tc>
        <w:tc>
          <w:tcPr>
            <w:tcW w:w="2790" w:type="dxa"/>
          </w:tcPr>
          <w:p w14:paraId="191F8C8C" w14:textId="78E90E01" w:rsidR="00FB7917" w:rsidDel="004F6088" w:rsidRDefault="00FB7917">
            <w:pPr>
              <w:jc w:val="left"/>
              <w:outlineLvl w:val="0"/>
              <w:rPr>
                <w:del w:id="15819" w:author="Jonathan Hawkins" w:date="2020-05-07T15:27:00Z"/>
                <w:sz w:val="20"/>
              </w:rPr>
              <w:pPrChange w:id="15820" w:author="Debbie Houldsworth" w:date="2020-05-13T09:35:00Z">
                <w:pPr>
                  <w:jc w:val="left"/>
                </w:pPr>
              </w:pPrChange>
            </w:pPr>
            <w:del w:id="15821" w:author="Jonathan Hawkins" w:date="2020-05-07T15:27:00Z">
              <w:r w:rsidDel="004F6088">
                <w:rPr>
                  <w:sz w:val="20"/>
                </w:rPr>
                <w:delText>Data Aggregator required to be specified as half hourly in MDD</w:delText>
              </w:r>
            </w:del>
          </w:p>
        </w:tc>
      </w:tr>
      <w:tr w:rsidR="00FB7917" w:rsidDel="004F6088" w14:paraId="33F6DD64" w14:textId="4E354F88">
        <w:trPr>
          <w:del w:id="15822" w:author="Jonathan Hawkins" w:date="2020-05-07T15:27:00Z"/>
        </w:trPr>
        <w:tc>
          <w:tcPr>
            <w:tcW w:w="2261" w:type="dxa"/>
          </w:tcPr>
          <w:p w14:paraId="6F7E6913" w14:textId="3BC3BF70" w:rsidR="00FB7917" w:rsidDel="004F6088" w:rsidRDefault="00FB7917">
            <w:pPr>
              <w:jc w:val="left"/>
              <w:outlineLvl w:val="0"/>
              <w:rPr>
                <w:del w:id="15823" w:author="Jonathan Hawkins" w:date="2020-05-07T15:27:00Z"/>
                <w:sz w:val="20"/>
              </w:rPr>
              <w:pPrChange w:id="15824" w:author="Debbie Houldsworth" w:date="2020-05-13T09:35:00Z">
                <w:pPr>
                  <w:jc w:val="left"/>
                </w:pPr>
              </w:pPrChange>
            </w:pPr>
            <w:del w:id="15825" w:author="Jonathan Hawkins" w:date="2020-05-07T15:27:00Z">
              <w:r w:rsidDel="004F6088">
                <w:rPr>
                  <w:sz w:val="20"/>
                </w:rPr>
                <w:delText>Data Collector Appointment</w:delText>
              </w:r>
            </w:del>
          </w:p>
        </w:tc>
        <w:tc>
          <w:tcPr>
            <w:tcW w:w="2520" w:type="dxa"/>
          </w:tcPr>
          <w:p w14:paraId="5F91EAB2" w14:textId="4C6B604D" w:rsidR="00FB7917" w:rsidDel="004F6088" w:rsidRDefault="00FB7917">
            <w:pPr>
              <w:jc w:val="left"/>
              <w:outlineLvl w:val="0"/>
              <w:rPr>
                <w:del w:id="15826" w:author="Jonathan Hawkins" w:date="2020-05-07T15:27:00Z"/>
                <w:sz w:val="20"/>
              </w:rPr>
              <w:pPrChange w:id="15827" w:author="Debbie Houldsworth" w:date="2020-05-13T09:35:00Z">
                <w:pPr>
                  <w:jc w:val="left"/>
                </w:pPr>
              </w:pPrChange>
            </w:pPr>
            <w:del w:id="15828" w:author="Jonathan Hawkins" w:date="2020-05-07T15:27:00Z">
              <w:r w:rsidDel="004F6088">
                <w:rPr>
                  <w:sz w:val="20"/>
                </w:rPr>
                <w:delText>Data Collector required to be specified as non half hourly in MDD</w:delText>
              </w:r>
            </w:del>
          </w:p>
        </w:tc>
        <w:tc>
          <w:tcPr>
            <w:tcW w:w="2790" w:type="dxa"/>
          </w:tcPr>
          <w:p w14:paraId="7BE5A4F9" w14:textId="78B18B2E" w:rsidR="00FB7917" w:rsidDel="004F6088" w:rsidRDefault="00FB7917">
            <w:pPr>
              <w:jc w:val="left"/>
              <w:outlineLvl w:val="0"/>
              <w:rPr>
                <w:del w:id="15829" w:author="Jonathan Hawkins" w:date="2020-05-07T15:27:00Z"/>
                <w:sz w:val="20"/>
              </w:rPr>
              <w:pPrChange w:id="15830" w:author="Debbie Houldsworth" w:date="2020-05-13T09:35:00Z">
                <w:pPr>
                  <w:jc w:val="left"/>
                </w:pPr>
              </w:pPrChange>
            </w:pPr>
            <w:del w:id="15831" w:author="Jonathan Hawkins" w:date="2020-05-07T15:27:00Z">
              <w:r w:rsidDel="004F6088">
                <w:rPr>
                  <w:sz w:val="20"/>
                </w:rPr>
                <w:delText>Data Collector required to be specified as half hourly in MDD</w:delText>
              </w:r>
            </w:del>
          </w:p>
        </w:tc>
      </w:tr>
      <w:tr w:rsidR="00FB7917" w:rsidDel="004F6088" w14:paraId="282C0149" w14:textId="5B0E32E1">
        <w:trPr>
          <w:del w:id="15832" w:author="Jonathan Hawkins" w:date="2020-05-07T15:27:00Z"/>
        </w:trPr>
        <w:tc>
          <w:tcPr>
            <w:tcW w:w="2261" w:type="dxa"/>
            <w:tcBorders>
              <w:bottom w:val="single" w:sz="6" w:space="0" w:color="000000"/>
            </w:tcBorders>
          </w:tcPr>
          <w:p w14:paraId="209825C3" w14:textId="1B4C1F37" w:rsidR="00FB7917" w:rsidDel="004F6088" w:rsidRDefault="00FB7917">
            <w:pPr>
              <w:jc w:val="left"/>
              <w:outlineLvl w:val="0"/>
              <w:rPr>
                <w:del w:id="15833" w:author="Jonathan Hawkins" w:date="2020-05-07T15:27:00Z"/>
                <w:sz w:val="20"/>
              </w:rPr>
              <w:pPrChange w:id="15834" w:author="Debbie Houldsworth" w:date="2020-05-13T09:35:00Z">
                <w:pPr>
                  <w:jc w:val="left"/>
                </w:pPr>
              </w:pPrChange>
            </w:pPr>
            <w:del w:id="15835" w:author="Jonathan Hawkins" w:date="2020-05-07T15:27:00Z">
              <w:r w:rsidDel="004F6088">
                <w:rPr>
                  <w:sz w:val="20"/>
                </w:rPr>
                <w:delText>Line Loss Factor Class Id</w:delText>
              </w:r>
            </w:del>
          </w:p>
        </w:tc>
        <w:tc>
          <w:tcPr>
            <w:tcW w:w="2520" w:type="dxa"/>
            <w:tcBorders>
              <w:bottom w:val="single" w:sz="6" w:space="0" w:color="000000"/>
            </w:tcBorders>
          </w:tcPr>
          <w:p w14:paraId="07ED7AEA" w14:textId="4FCB4250" w:rsidR="00FB7917" w:rsidDel="004F6088" w:rsidRDefault="00FB7917">
            <w:pPr>
              <w:jc w:val="left"/>
              <w:outlineLvl w:val="0"/>
              <w:rPr>
                <w:del w:id="15836" w:author="Jonathan Hawkins" w:date="2020-05-07T15:27:00Z"/>
                <w:sz w:val="20"/>
              </w:rPr>
              <w:pPrChange w:id="15837" w:author="Debbie Houldsworth" w:date="2020-05-13T09:35:00Z">
                <w:pPr>
                  <w:jc w:val="left"/>
                </w:pPr>
              </w:pPrChange>
            </w:pPr>
            <w:del w:id="15838" w:author="Jonathan Hawkins" w:date="2020-05-07T15:27:00Z">
              <w:r w:rsidDel="004F6088">
                <w:rPr>
                  <w:sz w:val="20"/>
                </w:rPr>
                <w:delText>Valid Line Loss Factor Class (as specified in MDD) required.</w:delText>
              </w:r>
            </w:del>
          </w:p>
        </w:tc>
        <w:tc>
          <w:tcPr>
            <w:tcW w:w="2790" w:type="dxa"/>
            <w:tcBorders>
              <w:bottom w:val="single" w:sz="6" w:space="0" w:color="000000"/>
            </w:tcBorders>
          </w:tcPr>
          <w:p w14:paraId="3C912B04" w14:textId="356E1451" w:rsidR="00FB7917" w:rsidDel="004F6088" w:rsidRDefault="00FB7917">
            <w:pPr>
              <w:jc w:val="left"/>
              <w:outlineLvl w:val="0"/>
              <w:rPr>
                <w:del w:id="15839" w:author="Jonathan Hawkins" w:date="2020-05-07T15:27:00Z"/>
                <w:sz w:val="20"/>
              </w:rPr>
              <w:pPrChange w:id="15840" w:author="Debbie Houldsworth" w:date="2020-05-13T09:35:00Z">
                <w:pPr>
                  <w:jc w:val="left"/>
                </w:pPr>
              </w:pPrChange>
            </w:pPr>
            <w:del w:id="15841" w:author="Jonathan Hawkins" w:date="2020-05-07T15:27:00Z">
              <w:r w:rsidDel="004F6088">
                <w:rPr>
                  <w:sz w:val="20"/>
                </w:rPr>
                <w:delText>Valid Line Loss Factor Class (as specified in MDD) required.</w:delText>
              </w:r>
            </w:del>
          </w:p>
        </w:tc>
      </w:tr>
      <w:tr w:rsidR="00FB7917" w:rsidDel="004F6088" w14:paraId="37E4C97C" w14:textId="11AB50FD">
        <w:trPr>
          <w:del w:id="15842" w:author="Jonathan Hawkins" w:date="2020-05-07T15:27:00Z"/>
        </w:trPr>
        <w:tc>
          <w:tcPr>
            <w:tcW w:w="2261" w:type="dxa"/>
            <w:tcBorders>
              <w:bottom w:val="single" w:sz="6" w:space="0" w:color="000000"/>
            </w:tcBorders>
          </w:tcPr>
          <w:p w14:paraId="3B3A1647" w14:textId="2B219442" w:rsidR="00FB7917" w:rsidDel="004F6088" w:rsidRDefault="00FB7917">
            <w:pPr>
              <w:jc w:val="left"/>
              <w:outlineLvl w:val="0"/>
              <w:rPr>
                <w:del w:id="15843" w:author="Jonathan Hawkins" w:date="2020-05-07T15:27:00Z"/>
                <w:sz w:val="20"/>
              </w:rPr>
              <w:pPrChange w:id="15844" w:author="Debbie Houldsworth" w:date="2020-05-13T09:35:00Z">
                <w:pPr>
                  <w:jc w:val="left"/>
                </w:pPr>
              </w:pPrChange>
            </w:pPr>
            <w:del w:id="15845" w:author="Jonathan Hawkins" w:date="2020-05-07T15:27:00Z">
              <w:r w:rsidDel="004F6088">
                <w:rPr>
                  <w:sz w:val="20"/>
                </w:rPr>
                <w:delText>Meter Operator Appointments for Unmetered Supplies</w:delText>
              </w:r>
            </w:del>
          </w:p>
        </w:tc>
        <w:tc>
          <w:tcPr>
            <w:tcW w:w="2520" w:type="dxa"/>
            <w:tcBorders>
              <w:bottom w:val="single" w:sz="6" w:space="0" w:color="000000"/>
            </w:tcBorders>
          </w:tcPr>
          <w:p w14:paraId="3E756395" w14:textId="6E028A3A" w:rsidR="00FB7917" w:rsidDel="004F6088" w:rsidRDefault="00FB7917">
            <w:pPr>
              <w:autoSpaceDE w:val="0"/>
              <w:autoSpaceDN w:val="0"/>
              <w:adjustRightInd w:val="0"/>
              <w:jc w:val="left"/>
              <w:outlineLvl w:val="0"/>
              <w:rPr>
                <w:del w:id="15846" w:author="Jonathan Hawkins" w:date="2020-05-07T15:27:00Z"/>
                <w:sz w:val="20"/>
                <w:lang w:eastAsia="en-GB"/>
              </w:rPr>
              <w:pPrChange w:id="15847" w:author="Debbie Houldsworth" w:date="2020-05-13T09:35:00Z">
                <w:pPr>
                  <w:autoSpaceDE w:val="0"/>
                  <w:autoSpaceDN w:val="0"/>
                  <w:adjustRightInd w:val="0"/>
                  <w:jc w:val="left"/>
                </w:pPr>
              </w:pPrChange>
            </w:pPr>
            <w:del w:id="15848" w:author="Jonathan Hawkins" w:date="2020-05-07T15:27:00Z">
              <w:r w:rsidDel="004F6088">
                <w:rPr>
                  <w:sz w:val="20"/>
                  <w:lang w:eastAsia="en-GB"/>
                </w:rPr>
                <w:delText>Unmetered Supply Operator to be specified (from a list of Unmetered Supply Operators in MDD), in place of the Meter Operator to ensure a valid Unmetered Supply Operator is appointed.</w:delText>
              </w:r>
            </w:del>
          </w:p>
          <w:p w14:paraId="387A110A" w14:textId="727DD2D2" w:rsidR="00FB7917" w:rsidDel="004F6088" w:rsidRDefault="00FB7917">
            <w:pPr>
              <w:autoSpaceDE w:val="0"/>
              <w:autoSpaceDN w:val="0"/>
              <w:adjustRightInd w:val="0"/>
              <w:jc w:val="left"/>
              <w:outlineLvl w:val="0"/>
              <w:rPr>
                <w:del w:id="15849" w:author="Jonathan Hawkins" w:date="2020-05-07T15:27:00Z"/>
                <w:sz w:val="20"/>
                <w:lang w:eastAsia="en-GB"/>
              </w:rPr>
              <w:pPrChange w:id="15850" w:author="Debbie Houldsworth" w:date="2020-05-13T09:35:00Z">
                <w:pPr>
                  <w:autoSpaceDE w:val="0"/>
                  <w:autoSpaceDN w:val="0"/>
                  <w:adjustRightInd w:val="0"/>
                  <w:jc w:val="left"/>
                </w:pPr>
              </w:pPrChange>
            </w:pPr>
          </w:p>
          <w:p w14:paraId="3DEC722B" w14:textId="09308171" w:rsidR="00FB7917" w:rsidDel="004F6088" w:rsidRDefault="00FB7917">
            <w:pPr>
              <w:autoSpaceDE w:val="0"/>
              <w:autoSpaceDN w:val="0"/>
              <w:adjustRightInd w:val="0"/>
              <w:jc w:val="left"/>
              <w:outlineLvl w:val="0"/>
              <w:rPr>
                <w:del w:id="15851" w:author="Jonathan Hawkins" w:date="2020-05-07T15:27:00Z"/>
                <w:sz w:val="20"/>
                <w:lang w:eastAsia="en-GB"/>
              </w:rPr>
              <w:pPrChange w:id="15852" w:author="Debbie Houldsworth" w:date="2020-05-13T09:35:00Z">
                <w:pPr>
                  <w:autoSpaceDE w:val="0"/>
                  <w:autoSpaceDN w:val="0"/>
                  <w:adjustRightInd w:val="0"/>
                  <w:jc w:val="left"/>
                </w:pPr>
              </w:pPrChange>
            </w:pPr>
            <w:del w:id="15853" w:author="Jonathan Hawkins" w:date="2020-05-07T15:27:00Z">
              <w:r w:rsidDel="004F6088">
                <w:rPr>
                  <w:sz w:val="20"/>
                  <w:lang w:eastAsia="en-GB"/>
                </w:rPr>
                <w:delText>Appropriate ‘Measurement Class’ has been recorded for Non Half Hourly Unmetered Supplies.</w:delText>
              </w:r>
            </w:del>
          </w:p>
          <w:p w14:paraId="32E4A4AD" w14:textId="24E27484" w:rsidR="00FB7917" w:rsidDel="004F6088" w:rsidRDefault="00FB7917">
            <w:pPr>
              <w:jc w:val="left"/>
              <w:outlineLvl w:val="0"/>
              <w:rPr>
                <w:del w:id="15854" w:author="Jonathan Hawkins" w:date="2020-05-07T15:27:00Z"/>
                <w:sz w:val="20"/>
              </w:rPr>
              <w:pPrChange w:id="15855" w:author="Debbie Houldsworth" w:date="2020-05-13T09:35:00Z">
                <w:pPr>
                  <w:jc w:val="left"/>
                </w:pPr>
              </w:pPrChange>
            </w:pPr>
          </w:p>
        </w:tc>
        <w:tc>
          <w:tcPr>
            <w:tcW w:w="2790" w:type="dxa"/>
            <w:tcBorders>
              <w:bottom w:val="single" w:sz="6" w:space="0" w:color="000000"/>
            </w:tcBorders>
          </w:tcPr>
          <w:p w14:paraId="088E5E83" w14:textId="6C9211BE" w:rsidR="00FB7917" w:rsidDel="004F6088" w:rsidRDefault="00FB7917">
            <w:pPr>
              <w:pStyle w:val="qmstext"/>
              <w:ind w:left="0"/>
              <w:outlineLvl w:val="0"/>
              <w:rPr>
                <w:del w:id="15856" w:author="Jonathan Hawkins" w:date="2020-05-07T15:27:00Z"/>
                <w:rFonts w:ascii="Times New Roman" w:hAnsi="Times New Roman"/>
              </w:rPr>
              <w:pPrChange w:id="15857" w:author="Debbie Houldsworth" w:date="2020-05-13T09:35:00Z">
                <w:pPr>
                  <w:pStyle w:val="qmstext"/>
                  <w:ind w:left="0"/>
                </w:pPr>
              </w:pPrChange>
            </w:pPr>
            <w:del w:id="15858" w:author="Jonathan Hawkins" w:date="2020-05-07T15:27:00Z">
              <w:r w:rsidDel="004F6088">
                <w:rPr>
                  <w:rFonts w:ascii="Times New Roman" w:hAnsi="Times New Roman"/>
                </w:rPr>
                <w:delText>Meter Administrator to be specified (from a list of Meter Administrators in MDD), in place of the Meter Operator to ensure a valid Meter Administrator is appointed.</w:delText>
              </w:r>
            </w:del>
          </w:p>
          <w:p w14:paraId="58CC7D03" w14:textId="640E3F9D" w:rsidR="00FB7917" w:rsidDel="004F6088" w:rsidRDefault="00FB7917">
            <w:pPr>
              <w:jc w:val="left"/>
              <w:outlineLvl w:val="0"/>
              <w:rPr>
                <w:del w:id="15859" w:author="Jonathan Hawkins" w:date="2020-05-07T15:27:00Z"/>
                <w:sz w:val="20"/>
              </w:rPr>
              <w:pPrChange w:id="15860" w:author="Debbie Houldsworth" w:date="2020-05-13T09:35:00Z">
                <w:pPr>
                  <w:jc w:val="left"/>
                </w:pPr>
              </w:pPrChange>
            </w:pPr>
            <w:del w:id="15861" w:author="Jonathan Hawkins" w:date="2020-05-07T15:27:00Z">
              <w:r w:rsidDel="004F6088">
                <w:rPr>
                  <w:sz w:val="20"/>
                </w:rPr>
                <w:delText>Appropriate ‘Measurement Class’ has been recorded for Half Hourly Unmetered Supplies.</w:delText>
              </w:r>
            </w:del>
          </w:p>
        </w:tc>
      </w:tr>
      <w:tr w:rsidR="00FB7917" w:rsidDel="004F6088" w14:paraId="0DFB2B50" w14:textId="69691225">
        <w:trPr>
          <w:del w:id="15862" w:author="Jonathan Hawkins" w:date="2020-05-07T15:27:00Z"/>
        </w:trPr>
        <w:tc>
          <w:tcPr>
            <w:tcW w:w="2261" w:type="dxa"/>
            <w:tcBorders>
              <w:left w:val="nil"/>
              <w:bottom w:val="nil"/>
              <w:right w:val="nil"/>
            </w:tcBorders>
          </w:tcPr>
          <w:p w14:paraId="5F127B61" w14:textId="744EC369" w:rsidR="00FB7917" w:rsidDel="004F6088" w:rsidRDefault="00FB7917">
            <w:pPr>
              <w:jc w:val="left"/>
              <w:outlineLvl w:val="0"/>
              <w:rPr>
                <w:del w:id="15863" w:author="Jonathan Hawkins" w:date="2020-05-07T15:27:00Z"/>
                <w:sz w:val="20"/>
              </w:rPr>
              <w:pPrChange w:id="15864" w:author="Debbie Houldsworth" w:date="2020-05-13T09:35:00Z">
                <w:pPr>
                  <w:jc w:val="left"/>
                </w:pPr>
              </w:pPrChange>
            </w:pPr>
          </w:p>
        </w:tc>
        <w:tc>
          <w:tcPr>
            <w:tcW w:w="2520" w:type="dxa"/>
            <w:tcBorders>
              <w:left w:val="nil"/>
              <w:bottom w:val="nil"/>
              <w:right w:val="nil"/>
            </w:tcBorders>
          </w:tcPr>
          <w:p w14:paraId="63141034" w14:textId="0CAB9A9E" w:rsidR="00FB7917" w:rsidDel="004F6088" w:rsidRDefault="00FB7917">
            <w:pPr>
              <w:jc w:val="left"/>
              <w:outlineLvl w:val="0"/>
              <w:rPr>
                <w:del w:id="15865" w:author="Jonathan Hawkins" w:date="2020-05-07T15:27:00Z"/>
                <w:sz w:val="20"/>
              </w:rPr>
              <w:pPrChange w:id="15866" w:author="Debbie Houldsworth" w:date="2020-05-13T09:35:00Z">
                <w:pPr>
                  <w:jc w:val="left"/>
                </w:pPr>
              </w:pPrChange>
            </w:pPr>
          </w:p>
        </w:tc>
        <w:tc>
          <w:tcPr>
            <w:tcW w:w="2790" w:type="dxa"/>
            <w:tcBorders>
              <w:left w:val="nil"/>
              <w:bottom w:val="nil"/>
              <w:right w:val="nil"/>
            </w:tcBorders>
          </w:tcPr>
          <w:p w14:paraId="13BE7E2C" w14:textId="2E576276" w:rsidR="00FB7917" w:rsidDel="004F6088" w:rsidRDefault="00FB7917">
            <w:pPr>
              <w:jc w:val="left"/>
              <w:outlineLvl w:val="0"/>
              <w:rPr>
                <w:del w:id="15867" w:author="Jonathan Hawkins" w:date="2020-05-07T15:27:00Z"/>
                <w:sz w:val="20"/>
              </w:rPr>
              <w:pPrChange w:id="15868" w:author="Debbie Houldsworth" w:date="2020-05-13T09:35:00Z">
                <w:pPr>
                  <w:jc w:val="left"/>
                </w:pPr>
              </w:pPrChange>
            </w:pPr>
          </w:p>
        </w:tc>
      </w:tr>
    </w:tbl>
    <w:p w14:paraId="77B960EB" w14:textId="6C668AFE" w:rsidR="00FB7917" w:rsidDel="004F6088" w:rsidRDefault="00FB7917">
      <w:pPr>
        <w:pStyle w:val="MRAL0NoHangingIndent"/>
        <w:outlineLvl w:val="0"/>
        <w:rPr>
          <w:del w:id="15869" w:author="Jonathan Hawkins" w:date="2020-05-07T15:27:00Z"/>
        </w:rPr>
        <w:pPrChange w:id="15870" w:author="Debbie Houldsworth" w:date="2020-05-13T09:35:00Z">
          <w:pPr>
            <w:pStyle w:val="MRAL0NoHangingIndent"/>
          </w:pPr>
        </w:pPrChange>
      </w:pPr>
      <w:del w:id="15871" w:author="Jonathan Hawkins" w:date="2020-05-07T15:27:00Z">
        <w:r w:rsidDel="004F6088">
          <w:delText>For the purposes of this Schedule, for any particular event, the MPAS Provider shall apply one or more of the following validation criteria as appropriate:</w:delText>
        </w:r>
      </w:del>
    </w:p>
    <w:p w14:paraId="1DC814CE" w14:textId="54B003D3" w:rsidR="00FB7917" w:rsidDel="004F6088" w:rsidRDefault="00FB7917">
      <w:pPr>
        <w:pStyle w:val="MRAL1HangingIndent"/>
        <w:outlineLvl w:val="0"/>
        <w:rPr>
          <w:del w:id="15872" w:author="Jonathan Hawkins" w:date="2020-05-07T15:27:00Z"/>
        </w:rPr>
        <w:pPrChange w:id="15873" w:author="Debbie Houldsworth" w:date="2020-05-13T09:35:00Z">
          <w:pPr>
            <w:pStyle w:val="MRAL1HangingIndent"/>
          </w:pPr>
        </w:pPrChange>
      </w:pPr>
      <w:del w:id="15874" w:author="Jonathan Hawkins" w:date="2020-05-07T15:27:00Z">
        <w:r w:rsidDel="004F6088">
          <w:delText>1.</w:delText>
        </w:r>
        <w:r w:rsidDel="004F6088">
          <w:tab/>
          <w:delText>The MPAS Provider shall validate that data is sent by the party that is the source of the data as listed in the relevant flow in the Event Log set out in Schedule 3.</w:delText>
        </w:r>
      </w:del>
    </w:p>
    <w:p w14:paraId="1FD2D903" w14:textId="1431CE7C" w:rsidR="00FB7917" w:rsidDel="004F6088" w:rsidRDefault="00FB7917">
      <w:pPr>
        <w:pStyle w:val="MRAL1HangingIndent"/>
        <w:outlineLvl w:val="0"/>
        <w:rPr>
          <w:del w:id="15875" w:author="Jonathan Hawkins" w:date="2020-05-07T15:27:00Z"/>
        </w:rPr>
        <w:pPrChange w:id="15876" w:author="Debbie Houldsworth" w:date="2020-05-13T09:35:00Z">
          <w:pPr>
            <w:pStyle w:val="MRAL1HangingIndent"/>
          </w:pPr>
        </w:pPrChange>
      </w:pPr>
      <w:del w:id="15877" w:author="Jonathan Hawkins" w:date="2020-05-07T15:27:00Z">
        <w:r w:rsidDel="004F6088">
          <w:delText>2.</w:delText>
        </w:r>
        <w:r w:rsidDel="004F6088">
          <w:tab/>
          <w:delText>Upon receipt of a change to the data within the MPAS Registration System the MPAS Provider shall validate that any of the following codes involved in the change are valid (in accordance with the Market Domain Data) on the effective date of the change:</w:delText>
        </w:r>
      </w:del>
    </w:p>
    <w:p w14:paraId="76DC0813" w14:textId="6C9849C3" w:rsidR="00FB7917" w:rsidDel="004F6088" w:rsidRDefault="00FB7917">
      <w:pPr>
        <w:pStyle w:val="MRAL2HangingIndent"/>
        <w:outlineLvl w:val="0"/>
        <w:rPr>
          <w:del w:id="15878" w:author="Jonathan Hawkins" w:date="2020-05-07T15:27:00Z"/>
        </w:rPr>
        <w:pPrChange w:id="15879" w:author="Debbie Houldsworth" w:date="2020-05-13T09:35:00Z">
          <w:pPr>
            <w:pStyle w:val="MRAL2HangingIndent"/>
          </w:pPr>
        </w:pPrChange>
      </w:pPr>
      <w:del w:id="15880" w:author="Jonathan Hawkins" w:date="2020-05-07T15:27:00Z">
        <w:r w:rsidDel="004F6088">
          <w:delText>2.1</w:delText>
        </w:r>
        <w:r w:rsidDel="004F6088">
          <w:tab/>
          <w:delText>Data Aggregator Id (data item 13 in Schedule 2);</w:delText>
        </w:r>
      </w:del>
    </w:p>
    <w:p w14:paraId="722EC5BF" w14:textId="50294314" w:rsidR="00FB7917" w:rsidDel="004F6088" w:rsidRDefault="00FB7917">
      <w:pPr>
        <w:pStyle w:val="MRAL2HangingIndent"/>
        <w:outlineLvl w:val="0"/>
        <w:rPr>
          <w:del w:id="15881" w:author="Jonathan Hawkins" w:date="2020-05-07T15:27:00Z"/>
        </w:rPr>
        <w:pPrChange w:id="15882" w:author="Debbie Houldsworth" w:date="2020-05-13T09:35:00Z">
          <w:pPr>
            <w:pStyle w:val="MRAL2HangingIndent"/>
          </w:pPr>
        </w:pPrChange>
      </w:pPr>
      <w:del w:id="15883" w:author="Jonathan Hawkins" w:date="2020-05-07T15:27:00Z">
        <w:r w:rsidDel="004F6088">
          <w:delText>2.2</w:delText>
        </w:r>
        <w:r w:rsidDel="004F6088">
          <w:tab/>
          <w:delText>Data Collector Id (data item 12 in Schedule 2);</w:delText>
        </w:r>
      </w:del>
    </w:p>
    <w:p w14:paraId="0765328A" w14:textId="2EDF623B" w:rsidR="00FB7917" w:rsidDel="004F6088" w:rsidRDefault="00FB7917">
      <w:pPr>
        <w:pStyle w:val="MRAL2HangingIndent"/>
        <w:outlineLvl w:val="0"/>
        <w:rPr>
          <w:del w:id="15884" w:author="Jonathan Hawkins" w:date="2020-05-07T15:27:00Z"/>
        </w:rPr>
        <w:pPrChange w:id="15885" w:author="Debbie Houldsworth" w:date="2020-05-13T09:35:00Z">
          <w:pPr>
            <w:pStyle w:val="MRAL2HangingIndent"/>
          </w:pPr>
        </w:pPrChange>
      </w:pPr>
      <w:del w:id="15886" w:author="Jonathan Hawkins" w:date="2020-05-07T15:27:00Z">
        <w:r w:rsidDel="004F6088">
          <w:delText>2.3</w:delText>
        </w:r>
        <w:r w:rsidDel="004F6088">
          <w:tab/>
          <w:delText>Energisation Status (data item 14 in Schedule 2);</w:delText>
        </w:r>
      </w:del>
    </w:p>
    <w:p w14:paraId="50509F3D" w14:textId="7EEE85C4" w:rsidR="00FB7917" w:rsidDel="004F6088" w:rsidRDefault="00FB7917">
      <w:pPr>
        <w:pStyle w:val="MRAL2HangingIndent"/>
        <w:outlineLvl w:val="0"/>
        <w:rPr>
          <w:del w:id="15887" w:author="Jonathan Hawkins" w:date="2020-05-07T15:27:00Z"/>
        </w:rPr>
        <w:pPrChange w:id="15888" w:author="Debbie Houldsworth" w:date="2020-05-13T09:35:00Z">
          <w:pPr>
            <w:pStyle w:val="MRAL2HangingIndent"/>
          </w:pPr>
        </w:pPrChange>
      </w:pPr>
      <w:del w:id="15889" w:author="Jonathan Hawkins" w:date="2020-05-07T15:27:00Z">
        <w:r w:rsidDel="004F6088">
          <w:delText>2.4</w:delText>
        </w:r>
        <w:r w:rsidDel="004F6088">
          <w:tab/>
          <w:delText>GSP Group Id (data item 15 in Schedule 2);</w:delText>
        </w:r>
      </w:del>
    </w:p>
    <w:p w14:paraId="3FF9CF76" w14:textId="3E0A0F03" w:rsidR="00FB7917" w:rsidDel="004F6088" w:rsidRDefault="00FB7917">
      <w:pPr>
        <w:pStyle w:val="MRAL2HangingIndent"/>
        <w:outlineLvl w:val="0"/>
        <w:rPr>
          <w:del w:id="15890" w:author="Jonathan Hawkins" w:date="2020-05-07T15:27:00Z"/>
        </w:rPr>
        <w:pPrChange w:id="15891" w:author="Debbie Houldsworth" w:date="2020-05-13T09:35:00Z">
          <w:pPr>
            <w:pStyle w:val="MRAL2HangingIndent"/>
          </w:pPr>
        </w:pPrChange>
      </w:pPr>
      <w:del w:id="15892" w:author="Jonathan Hawkins" w:date="2020-05-07T15:27:00Z">
        <w:r w:rsidDel="004F6088">
          <w:delText>2.5</w:delText>
        </w:r>
        <w:r w:rsidDel="004F6088">
          <w:tab/>
          <w:delText>Line Loss Factor Class Id (data item 6 in Schedule 2);</w:delText>
        </w:r>
      </w:del>
    </w:p>
    <w:p w14:paraId="6D98B5B6" w14:textId="3B180CB6" w:rsidR="00FB7917" w:rsidDel="004F6088" w:rsidRDefault="00FB7917">
      <w:pPr>
        <w:pStyle w:val="MRAL2HangingIndent"/>
        <w:outlineLvl w:val="0"/>
        <w:rPr>
          <w:del w:id="15893" w:author="Jonathan Hawkins" w:date="2020-05-07T15:27:00Z"/>
        </w:rPr>
        <w:pPrChange w:id="15894" w:author="Debbie Houldsworth" w:date="2020-05-13T09:35:00Z">
          <w:pPr>
            <w:pStyle w:val="MRAL2HangingIndent"/>
          </w:pPr>
        </w:pPrChange>
      </w:pPr>
      <w:del w:id="15895" w:author="Jonathan Hawkins" w:date="2020-05-07T15:27:00Z">
        <w:r w:rsidDel="004F6088">
          <w:delText>2.6</w:delText>
        </w:r>
        <w:r w:rsidDel="004F6088">
          <w:tab/>
          <w:delText>Measurement Class Id (data item 16 in Schedule 2);</w:delText>
        </w:r>
      </w:del>
    </w:p>
    <w:p w14:paraId="167FEAC6" w14:textId="3928FB2A" w:rsidR="00FB7917" w:rsidDel="004F6088" w:rsidRDefault="00FB7917">
      <w:pPr>
        <w:pStyle w:val="MRAL2HangingIndent"/>
        <w:outlineLvl w:val="0"/>
        <w:rPr>
          <w:del w:id="15896" w:author="Jonathan Hawkins" w:date="2020-05-07T15:27:00Z"/>
        </w:rPr>
        <w:pPrChange w:id="15897" w:author="Debbie Houldsworth" w:date="2020-05-13T09:35:00Z">
          <w:pPr>
            <w:pStyle w:val="MRAL2HangingIndent"/>
          </w:pPr>
        </w:pPrChange>
      </w:pPr>
      <w:del w:id="15898" w:author="Jonathan Hawkins" w:date="2020-05-07T15:27:00Z">
        <w:r w:rsidDel="004F6088">
          <w:delText>2.7</w:delText>
        </w:r>
        <w:r w:rsidDel="004F6088">
          <w:tab/>
          <w:delText>Meter Operator Id (data item 11 in Schedule 2);</w:delText>
        </w:r>
      </w:del>
    </w:p>
    <w:p w14:paraId="445E77E2" w14:textId="30527101" w:rsidR="00FB7917" w:rsidDel="004F6088" w:rsidRDefault="00FB7917">
      <w:pPr>
        <w:pStyle w:val="MRAL2HangingIndent"/>
        <w:outlineLvl w:val="0"/>
        <w:rPr>
          <w:del w:id="15899" w:author="Jonathan Hawkins" w:date="2020-05-07T15:27:00Z"/>
        </w:rPr>
        <w:pPrChange w:id="15900" w:author="Debbie Houldsworth" w:date="2020-05-13T09:35:00Z">
          <w:pPr>
            <w:pStyle w:val="MRAL2HangingIndent"/>
          </w:pPr>
        </w:pPrChange>
      </w:pPr>
      <w:del w:id="15901" w:author="Jonathan Hawkins" w:date="2020-05-07T15:27:00Z">
        <w:r w:rsidDel="004F6088">
          <w:delText>2.8</w:delText>
        </w:r>
        <w:r w:rsidDel="004F6088">
          <w:tab/>
          <w:delText>Profile Class Id (data item 4 in Schedule 2);</w:delText>
        </w:r>
      </w:del>
    </w:p>
    <w:p w14:paraId="7729FDA7" w14:textId="793D5DD6" w:rsidR="00FB7917" w:rsidDel="004F6088" w:rsidRDefault="00FB7917">
      <w:pPr>
        <w:pStyle w:val="MRAL2HangingIndent"/>
        <w:outlineLvl w:val="0"/>
        <w:rPr>
          <w:del w:id="15902" w:author="Jonathan Hawkins" w:date="2020-05-07T15:27:00Z"/>
        </w:rPr>
        <w:pPrChange w:id="15903" w:author="Debbie Houldsworth" w:date="2020-05-13T09:35:00Z">
          <w:pPr>
            <w:pStyle w:val="MRAL2HangingIndent"/>
          </w:pPr>
        </w:pPrChange>
      </w:pPr>
      <w:del w:id="15904" w:author="Jonathan Hawkins" w:date="2020-05-07T15:27:00Z">
        <w:r w:rsidDel="004F6088">
          <w:delText>2.9</w:delText>
        </w:r>
        <w:r w:rsidDel="004F6088">
          <w:tab/>
          <w:delText>Supplier Id (data item 8 in Schedule 2);</w:delText>
        </w:r>
      </w:del>
    </w:p>
    <w:p w14:paraId="20F4E6BB" w14:textId="0C2410B8" w:rsidR="00FB7917" w:rsidDel="004F6088" w:rsidRDefault="00FB7917">
      <w:pPr>
        <w:pStyle w:val="MRAL2HangingIndent"/>
        <w:outlineLvl w:val="0"/>
        <w:rPr>
          <w:del w:id="15905" w:author="Jonathan Hawkins" w:date="2020-05-07T15:27:00Z"/>
        </w:rPr>
        <w:pPrChange w:id="15906" w:author="Debbie Houldsworth" w:date="2020-05-13T09:35:00Z">
          <w:pPr>
            <w:pStyle w:val="MRAL2HangingIndent"/>
          </w:pPr>
        </w:pPrChange>
      </w:pPr>
      <w:del w:id="15907" w:author="Jonathan Hawkins" w:date="2020-05-07T15:27:00Z">
        <w:r w:rsidDel="004F6088">
          <w:delText>2.10</w:delText>
        </w:r>
        <w:r w:rsidDel="004F6088">
          <w:tab/>
          <w:delText>Standard Settlement Configuration Id (data item 17 in Schedule 2).</w:delText>
        </w:r>
      </w:del>
    </w:p>
    <w:p w14:paraId="6E445F89" w14:textId="01F7EAF7" w:rsidR="00FB7917" w:rsidDel="004F6088" w:rsidRDefault="00FB7917">
      <w:pPr>
        <w:pStyle w:val="MRAL1HangingIndent"/>
        <w:outlineLvl w:val="0"/>
        <w:rPr>
          <w:del w:id="15908" w:author="Jonathan Hawkins" w:date="2020-05-07T15:27:00Z"/>
        </w:rPr>
        <w:pPrChange w:id="15909" w:author="Debbie Houldsworth" w:date="2020-05-13T09:35:00Z">
          <w:pPr>
            <w:pStyle w:val="MRAL1HangingIndent"/>
          </w:pPr>
        </w:pPrChange>
      </w:pPr>
      <w:del w:id="15910" w:author="Jonathan Hawkins" w:date="2020-05-07T15:27:00Z">
        <w:r w:rsidDel="004F6088">
          <w:delText>3.</w:delText>
        </w:r>
        <w:r w:rsidDel="004F6088">
          <w:tab/>
          <w:delText xml:space="preserve">Upon receipt from a Supplier of changes to the Metering System Registration Data, the MPAS Provider shall validate that the Supplier is Registered for that Metering Point on the effective date of the change.  </w:delText>
        </w:r>
      </w:del>
    </w:p>
    <w:p w14:paraId="5011EF2C" w14:textId="080748CD" w:rsidR="00FB7917" w:rsidDel="004F6088" w:rsidRDefault="00FB7917">
      <w:pPr>
        <w:pStyle w:val="MRAL1NoHangingIndent"/>
        <w:outlineLvl w:val="0"/>
        <w:rPr>
          <w:del w:id="15911" w:author="Jonathan Hawkins" w:date="2020-05-07T15:27:00Z"/>
          <w:b/>
        </w:rPr>
        <w:pPrChange w:id="15912" w:author="Debbie Houldsworth" w:date="2020-05-13T09:35:00Z">
          <w:pPr>
            <w:pStyle w:val="MRAL1NoHangingIndent"/>
          </w:pPr>
        </w:pPrChange>
      </w:pPr>
      <w:del w:id="15913" w:author="Jonathan Hawkins" w:date="2020-05-07T15:27:00Z">
        <w:r w:rsidDel="004F6088">
          <w:delText>For the purposes of this Schedule:</w:delText>
        </w:r>
      </w:del>
    </w:p>
    <w:p w14:paraId="5B11541C" w14:textId="69341509" w:rsidR="00FB7917" w:rsidDel="004F6088" w:rsidRDefault="00FB7917">
      <w:pPr>
        <w:pStyle w:val="MRAL1NoHangingIndent"/>
        <w:outlineLvl w:val="0"/>
        <w:rPr>
          <w:del w:id="15914" w:author="Jonathan Hawkins" w:date="2020-05-07T15:27:00Z"/>
          <w:spacing w:val="-3"/>
        </w:rPr>
        <w:pPrChange w:id="15915" w:author="Debbie Houldsworth" w:date="2020-05-13T09:35:00Z">
          <w:pPr>
            <w:pStyle w:val="MRAL1NoHangingIndent"/>
          </w:pPr>
        </w:pPrChange>
      </w:pPr>
      <w:del w:id="15916" w:author="Jonathan Hawkins" w:date="2020-05-07T15:27:00Z">
        <w:r w:rsidDel="004F6088">
          <w:rPr>
            <w:b/>
          </w:rPr>
          <w:delText>“Metering System Registration Data”</w:delText>
        </w:r>
        <w:r w:rsidDel="004F6088">
          <w:delText xml:space="preserve"> means </w:delText>
        </w:r>
        <w:r w:rsidDel="004F6088">
          <w:rPr>
            <w:spacing w:val="-3"/>
          </w:rPr>
          <w:delText>all BSC Required Data associated with Data Collector appointment; Data Aggregator appointment and Registration, plus Metering System Standing Data.</w:delText>
        </w:r>
      </w:del>
    </w:p>
    <w:p w14:paraId="42D489F1" w14:textId="285747DE" w:rsidR="00FB7917" w:rsidDel="004F6088" w:rsidRDefault="00FB7917">
      <w:pPr>
        <w:pStyle w:val="MRAL1NoHangingIndent"/>
        <w:outlineLvl w:val="0"/>
        <w:rPr>
          <w:del w:id="15917" w:author="Jonathan Hawkins" w:date="2020-05-07T15:27:00Z"/>
          <w:spacing w:val="-3"/>
        </w:rPr>
        <w:pPrChange w:id="15918" w:author="Debbie Houldsworth" w:date="2020-05-13T09:35:00Z">
          <w:pPr>
            <w:pStyle w:val="MRAL1NoHangingIndent"/>
          </w:pPr>
        </w:pPrChange>
      </w:pPr>
      <w:del w:id="15919" w:author="Jonathan Hawkins" w:date="2020-05-07T15:27:00Z">
        <w:r w:rsidDel="004F6088">
          <w:rPr>
            <w:b/>
            <w:spacing w:val="-3"/>
          </w:rPr>
          <w:delText>"Metering System Standing Data"</w:delText>
        </w:r>
        <w:r w:rsidDel="004F6088">
          <w:rPr>
            <w:spacing w:val="-3"/>
          </w:rPr>
          <w:delText xml:space="preserve"> means all BSC Required Data associated with Meter Standing Data, Energisation Status, GSP Group Id, Line Loss Factor Class Id, Measurement Class Id, Profile Class Id, Standard Settlement Configuration Id and Measurement Quantity.</w:delText>
        </w:r>
      </w:del>
    </w:p>
    <w:p w14:paraId="6EBCBF3C" w14:textId="1D055030" w:rsidR="00FB7917" w:rsidDel="004F6088" w:rsidRDefault="00FB7917">
      <w:pPr>
        <w:pStyle w:val="MRAL1HangingIndent"/>
        <w:outlineLvl w:val="0"/>
        <w:rPr>
          <w:del w:id="15920" w:author="Jonathan Hawkins" w:date="2020-05-07T15:27:00Z"/>
        </w:rPr>
        <w:pPrChange w:id="15921" w:author="Debbie Houldsworth" w:date="2020-05-13T09:35:00Z">
          <w:pPr>
            <w:pStyle w:val="MRAL1HangingIndent"/>
          </w:pPr>
        </w:pPrChange>
      </w:pPr>
      <w:del w:id="15922" w:author="Jonathan Hawkins" w:date="2020-05-07T15:27:00Z">
        <w:r w:rsidDel="004F6088">
          <w:delText>4.</w:delText>
        </w:r>
        <w:r w:rsidDel="004F6088">
          <w:tab/>
          <w:delText>The MPAS Provider shall validate that the Line Loss Factor Class Id provided by the Distribution Business for a Metering Point is a valid Line Loss Factor Class for that Distribution Business as specified in Market Domain Data.</w:delText>
        </w:r>
      </w:del>
    </w:p>
    <w:p w14:paraId="5A015516" w14:textId="00BDF5B0" w:rsidR="00FB7917" w:rsidDel="004F6088" w:rsidRDefault="00FB7917">
      <w:pPr>
        <w:pStyle w:val="MRAL1HangingIndent"/>
        <w:outlineLvl w:val="0"/>
        <w:rPr>
          <w:del w:id="15923" w:author="Jonathan Hawkins" w:date="2020-05-07T15:27:00Z"/>
        </w:rPr>
        <w:pPrChange w:id="15924" w:author="Debbie Houldsworth" w:date="2020-05-13T09:35:00Z">
          <w:pPr>
            <w:pStyle w:val="MRAL1HangingIndent"/>
          </w:pPr>
        </w:pPrChange>
      </w:pPr>
      <w:del w:id="15925" w:author="Jonathan Hawkins" w:date="2020-05-07T15:27:00Z">
        <w:r w:rsidDel="004F6088">
          <w:delText>5.</w:delText>
        </w:r>
        <w:r w:rsidDel="004F6088">
          <w:tab/>
          <w:delText>Upon receipt from a Distribution Business of changes to the Metering System Registration Data, the MPAS Provider shall validate that the Metering Point is Registered on its MPAS Registration System as specified by the Supply Number.</w:delText>
        </w:r>
      </w:del>
    </w:p>
    <w:p w14:paraId="002A033D" w14:textId="40224368" w:rsidR="00FB7917" w:rsidDel="004F6088" w:rsidRDefault="00FB7917">
      <w:pPr>
        <w:pStyle w:val="MRAL1HangingIndent"/>
        <w:outlineLvl w:val="0"/>
        <w:rPr>
          <w:del w:id="15926" w:author="Jonathan Hawkins" w:date="2020-05-07T15:27:00Z"/>
        </w:rPr>
        <w:pPrChange w:id="15927" w:author="Debbie Houldsworth" w:date="2020-05-13T09:35:00Z">
          <w:pPr>
            <w:pStyle w:val="MRAL1HangingIndent"/>
          </w:pPr>
        </w:pPrChange>
      </w:pPr>
      <w:del w:id="15928" w:author="Jonathan Hawkins" w:date="2020-05-07T15:27:00Z">
        <w:r w:rsidDel="004F6088">
          <w:delText>6.</w:delText>
        </w:r>
        <w:r w:rsidDel="004F6088">
          <w:tab/>
          <w:delText>Upon receipt of creation details for a New Metering Point from the Distribution Business, the MPAS Provider shall validate that the Metering System Standing Data contains the correct Distributor Id and does not already exist.</w:delText>
        </w:r>
      </w:del>
    </w:p>
    <w:p w14:paraId="66CAF142" w14:textId="4F06024E" w:rsidR="00FB7917" w:rsidDel="004F6088" w:rsidRDefault="00FB7917">
      <w:pPr>
        <w:pStyle w:val="MRAL1HangingIndent"/>
        <w:outlineLvl w:val="0"/>
        <w:rPr>
          <w:del w:id="15929" w:author="Jonathan Hawkins" w:date="2020-05-07T15:27:00Z"/>
        </w:rPr>
        <w:pPrChange w:id="15930" w:author="Debbie Houldsworth" w:date="2020-05-13T09:35:00Z">
          <w:pPr>
            <w:pStyle w:val="MRAL1HangingIndent"/>
          </w:pPr>
        </w:pPrChange>
      </w:pPr>
      <w:del w:id="15931" w:author="Jonathan Hawkins" w:date="2020-05-07T15:27:00Z">
        <w:r w:rsidDel="004F6088">
          <w:delText>7.</w:delText>
        </w:r>
        <w:r w:rsidDel="004F6088">
          <w:tab/>
          <w:delText>Upon receipt of a Registration from a Supplier, the MPAS Provider shall validate that the Supply Number exists.</w:delText>
        </w:r>
      </w:del>
    </w:p>
    <w:p w14:paraId="1296505D" w14:textId="7BDEDC2A" w:rsidR="00FB7917" w:rsidDel="004F6088" w:rsidRDefault="00FB7917">
      <w:pPr>
        <w:pStyle w:val="MRAL1HangingIndent"/>
        <w:outlineLvl w:val="0"/>
        <w:rPr>
          <w:del w:id="15932" w:author="Jonathan Hawkins" w:date="2020-05-07T15:27:00Z"/>
        </w:rPr>
        <w:pPrChange w:id="15933" w:author="Debbie Houldsworth" w:date="2020-05-13T09:35:00Z">
          <w:pPr>
            <w:pStyle w:val="MRAL1HangingIndent"/>
          </w:pPr>
        </w:pPrChange>
      </w:pPr>
      <w:del w:id="15934" w:author="Jonathan Hawkins" w:date="2020-05-07T15:27:00Z">
        <w:r w:rsidDel="004F6088">
          <w:delText>8.</w:delText>
        </w:r>
        <w:r w:rsidDel="004F6088">
          <w:tab/>
          <w:delText>Upon a change to data item 4, 15 or 17 in Schedule 2 in respect of a Metering Point, the MPAS Provider shall validate that the resulting combination of GSP Group Id, Profile Class Id and Standard Settlement Configuration Id are valid on the effective date of change as specified by the Average Fraction of Yearly Consumption data provided as part of Market Domain Data.</w:delText>
        </w:r>
      </w:del>
    </w:p>
    <w:p w14:paraId="2B95CA6A" w14:textId="39A71E46" w:rsidR="00FB7917" w:rsidDel="004F6088" w:rsidRDefault="00FB7917">
      <w:pPr>
        <w:pStyle w:val="MRAL1HangingIndent"/>
        <w:outlineLvl w:val="0"/>
        <w:rPr>
          <w:del w:id="15935" w:author="Jonathan Hawkins" w:date="2020-05-07T15:27:00Z"/>
        </w:rPr>
        <w:pPrChange w:id="15936" w:author="Debbie Houldsworth" w:date="2020-05-13T09:35:00Z">
          <w:pPr>
            <w:pStyle w:val="MRAL1HangingIndent"/>
          </w:pPr>
        </w:pPrChange>
      </w:pPr>
      <w:del w:id="15937" w:author="Jonathan Hawkins" w:date="2020-05-07T15:27:00Z">
        <w:r w:rsidDel="004F6088">
          <w:delText>9.</w:delText>
        </w:r>
        <w:r w:rsidDel="004F6088">
          <w:tab/>
          <w:delText>An existing Metering Point may only be Registered if, in respect of the Metering Point:</w:delText>
        </w:r>
      </w:del>
    </w:p>
    <w:p w14:paraId="2C831B0D" w14:textId="709BF474" w:rsidR="00FB7917" w:rsidDel="004F6088" w:rsidRDefault="00FB7917">
      <w:pPr>
        <w:pStyle w:val="MRAL2HangingIndent"/>
        <w:outlineLvl w:val="0"/>
        <w:rPr>
          <w:del w:id="15938" w:author="Jonathan Hawkins" w:date="2020-05-07T15:27:00Z"/>
        </w:rPr>
        <w:pPrChange w:id="15939" w:author="Debbie Houldsworth" w:date="2020-05-13T09:35:00Z">
          <w:pPr>
            <w:pStyle w:val="MRAL2HangingIndent"/>
          </w:pPr>
        </w:pPrChange>
      </w:pPr>
      <w:del w:id="15940" w:author="Jonathan Hawkins" w:date="2020-05-07T15:27:00Z">
        <w:r w:rsidDel="004F6088">
          <w:delText>9.1</w:delText>
        </w:r>
        <w:r w:rsidDel="004F6088">
          <w:tab/>
          <w:delText>the Distribution Business has provided all the relevant data items for which it is the source; and</w:delText>
        </w:r>
      </w:del>
    </w:p>
    <w:p w14:paraId="3CB193B2" w14:textId="182C6C49" w:rsidR="00FB7917" w:rsidDel="004F6088" w:rsidRDefault="00FB7917">
      <w:pPr>
        <w:pStyle w:val="MRAL2HangingIndent"/>
        <w:outlineLvl w:val="0"/>
        <w:rPr>
          <w:del w:id="15941" w:author="Jonathan Hawkins" w:date="2020-05-07T15:27:00Z"/>
        </w:rPr>
        <w:pPrChange w:id="15942" w:author="Debbie Houldsworth" w:date="2020-05-13T09:35:00Z">
          <w:pPr>
            <w:pStyle w:val="MRAL2HangingIndent"/>
          </w:pPr>
        </w:pPrChange>
      </w:pPr>
      <w:del w:id="15943" w:author="Jonathan Hawkins" w:date="2020-05-07T15:27:00Z">
        <w:r w:rsidDel="004F6088">
          <w:delText>9.2</w:delText>
        </w:r>
        <w:r w:rsidDel="004F6088">
          <w:tab/>
          <w:delText>all the data items for which the Supplier is the source have been provided.</w:delText>
        </w:r>
      </w:del>
    </w:p>
    <w:p w14:paraId="037BE291" w14:textId="7F694FAD" w:rsidR="00FB7917" w:rsidDel="004F6088" w:rsidRDefault="00FB7917">
      <w:pPr>
        <w:pStyle w:val="MRAL1HangingIndent"/>
        <w:outlineLvl w:val="0"/>
        <w:rPr>
          <w:del w:id="15944" w:author="Jonathan Hawkins" w:date="2020-05-07T15:27:00Z"/>
        </w:rPr>
        <w:pPrChange w:id="15945" w:author="Debbie Houldsworth" w:date="2020-05-13T09:35:00Z">
          <w:pPr>
            <w:pStyle w:val="MRAL1HangingIndent"/>
          </w:pPr>
        </w:pPrChange>
      </w:pPr>
      <w:del w:id="15946" w:author="Jonathan Hawkins" w:date="2020-05-07T15:27:00Z">
        <w:r w:rsidDel="004F6088">
          <w:delText>10.</w:delText>
        </w:r>
        <w:r w:rsidDel="004F6088">
          <w:tab/>
          <w:delText>In respect of a New Metering Point, where data item 14 in Schedule 2 has not yet been provided and data item 18 in Schedule 2 is not set to 'N’, the MPAS Provider shall only accept a Registration if:</w:delText>
        </w:r>
      </w:del>
    </w:p>
    <w:p w14:paraId="42AF926B" w14:textId="7B097188" w:rsidR="00FB7917" w:rsidDel="004F6088" w:rsidRDefault="00FB7917">
      <w:pPr>
        <w:pStyle w:val="MRAL2HangingIndent"/>
        <w:outlineLvl w:val="0"/>
        <w:rPr>
          <w:del w:id="15947" w:author="Jonathan Hawkins" w:date="2020-05-07T15:27:00Z"/>
        </w:rPr>
        <w:pPrChange w:id="15948" w:author="Debbie Houldsworth" w:date="2020-05-13T09:35:00Z">
          <w:pPr>
            <w:pStyle w:val="MRAL2HangingIndent"/>
          </w:pPr>
        </w:pPrChange>
      </w:pPr>
      <w:del w:id="15949" w:author="Jonathan Hawkins" w:date="2020-05-07T15:27:00Z">
        <w:r w:rsidDel="004F6088">
          <w:delText>10.1</w:delText>
        </w:r>
        <w:r w:rsidDel="004F6088">
          <w:tab/>
          <w:delText xml:space="preserve">the Distribution Business has provided the Supply Number, Grid Supply Point Id and Metering Point Address; </w:delText>
        </w:r>
      </w:del>
    </w:p>
    <w:p w14:paraId="6490E01F" w14:textId="49FA6597" w:rsidR="00FB7917" w:rsidDel="004F6088" w:rsidRDefault="00FB7917">
      <w:pPr>
        <w:pStyle w:val="MRAL2HangingIndent"/>
        <w:outlineLvl w:val="0"/>
        <w:rPr>
          <w:del w:id="15950" w:author="Jonathan Hawkins" w:date="2020-05-07T15:27:00Z"/>
        </w:rPr>
        <w:pPrChange w:id="15951" w:author="Debbie Houldsworth" w:date="2020-05-13T09:35:00Z">
          <w:pPr>
            <w:pStyle w:val="MRAL2HangingIndent"/>
          </w:pPr>
        </w:pPrChange>
      </w:pPr>
      <w:del w:id="15952" w:author="Jonathan Hawkins" w:date="2020-05-07T15:27:00Z">
        <w:r w:rsidDel="004F6088">
          <w:delText>10.2</w:delText>
        </w:r>
        <w:r w:rsidDel="004F6088">
          <w:tab/>
          <w:delText>the Supplier has quoted the Supply Number and provided the Supply Start Date.</w:delText>
        </w:r>
      </w:del>
    </w:p>
    <w:p w14:paraId="24F2E985" w14:textId="2E4FB671" w:rsidR="00FB7917" w:rsidDel="004F6088" w:rsidRDefault="00FB7917">
      <w:pPr>
        <w:pStyle w:val="MRAL1NoHangingIndent"/>
        <w:outlineLvl w:val="0"/>
        <w:rPr>
          <w:del w:id="15953" w:author="Jonathan Hawkins" w:date="2020-05-07T15:27:00Z"/>
        </w:rPr>
        <w:pPrChange w:id="15954" w:author="Debbie Houldsworth" w:date="2020-05-13T09:35:00Z">
          <w:pPr>
            <w:pStyle w:val="MRAL1NoHangingIndent"/>
          </w:pPr>
        </w:pPrChange>
      </w:pPr>
      <w:del w:id="15955" w:author="Jonathan Hawkins" w:date="2020-05-07T15:27:00Z">
        <w:r w:rsidDel="004F6088">
          <w:tab/>
          <w:delText>Subsequent to Registering such a New Metering Point, the MPAS Provider shall only accept a change to set data item 14 in Schedule 2 to energised, if:</w:delText>
        </w:r>
      </w:del>
    </w:p>
    <w:p w14:paraId="15F54825" w14:textId="5CA5388A" w:rsidR="00FB7917" w:rsidDel="004F6088" w:rsidRDefault="00FB7917">
      <w:pPr>
        <w:pStyle w:val="MRAL2HangingIndent"/>
        <w:outlineLvl w:val="0"/>
        <w:rPr>
          <w:del w:id="15956" w:author="Jonathan Hawkins" w:date="2020-05-07T15:27:00Z"/>
        </w:rPr>
        <w:pPrChange w:id="15957" w:author="Debbie Houldsworth" w:date="2020-05-13T09:35:00Z">
          <w:pPr>
            <w:pStyle w:val="MRAL2HangingIndent"/>
          </w:pPr>
        </w:pPrChange>
      </w:pPr>
      <w:del w:id="15958" w:author="Jonathan Hawkins" w:date="2020-05-07T15:27:00Z">
        <w:r w:rsidDel="004F6088">
          <w:delText>10.3</w:delText>
        </w:r>
        <w:r w:rsidDel="004F6088">
          <w:tab/>
          <w:delText>the MPAS Provider has been provided all the relevant data items for which the Distribution Business is the source; and</w:delText>
        </w:r>
      </w:del>
    </w:p>
    <w:p w14:paraId="7DDD6916" w14:textId="13C10B7B" w:rsidR="00FB7917" w:rsidDel="004F6088" w:rsidRDefault="00FB7917">
      <w:pPr>
        <w:pStyle w:val="MRAL2HangingIndent"/>
        <w:outlineLvl w:val="0"/>
        <w:rPr>
          <w:del w:id="15959" w:author="Jonathan Hawkins" w:date="2020-05-07T15:27:00Z"/>
        </w:rPr>
        <w:pPrChange w:id="15960" w:author="Debbie Houldsworth" w:date="2020-05-13T09:35:00Z">
          <w:pPr>
            <w:pStyle w:val="MRAL2HangingIndent"/>
          </w:pPr>
        </w:pPrChange>
      </w:pPr>
      <w:del w:id="15961" w:author="Jonathan Hawkins" w:date="2020-05-07T15:27:00Z">
        <w:r w:rsidDel="004F6088">
          <w:delText>10.4</w:delText>
        </w:r>
        <w:r w:rsidDel="004F6088">
          <w:tab/>
          <w:delText>the Supplier has provided all the relevant data items for which it is the source.</w:delText>
        </w:r>
      </w:del>
    </w:p>
    <w:p w14:paraId="3215734B" w14:textId="6E8B6B86" w:rsidR="00FB7917" w:rsidDel="004F6088" w:rsidRDefault="00FB7917">
      <w:pPr>
        <w:pStyle w:val="MRAL1HangingIndent"/>
        <w:outlineLvl w:val="0"/>
        <w:rPr>
          <w:del w:id="15962" w:author="Jonathan Hawkins" w:date="2020-05-07T15:27:00Z"/>
        </w:rPr>
        <w:pPrChange w:id="15963" w:author="Debbie Houldsworth" w:date="2020-05-13T09:35:00Z">
          <w:pPr>
            <w:pStyle w:val="MRAL1HangingIndent"/>
          </w:pPr>
        </w:pPrChange>
      </w:pPr>
      <w:del w:id="15964" w:author="Jonathan Hawkins" w:date="2020-05-07T15:27:00Z">
        <w:r w:rsidDel="004F6088">
          <w:delText>11.</w:delText>
        </w:r>
        <w:r w:rsidDel="004F6088">
          <w:tab/>
          <w:delText>Where, in respect of a particular Metering Point, the  MPAS Registration System has a value for the Disconnection Date (data item 20 in Schedule 2), the MPAS Provider shall not accept any Registrations with a Supply Start Date after the Disconnection Date.</w:delText>
        </w:r>
      </w:del>
    </w:p>
    <w:p w14:paraId="7BF4D949" w14:textId="2AC7B8D7" w:rsidR="00FB7917" w:rsidRPr="00CA4155" w:rsidRDefault="00FB7917">
      <w:pPr>
        <w:pStyle w:val="MRAL2NoHangingIndent"/>
        <w:outlineLvl w:val="0"/>
        <w:rPr>
          <w:bCs/>
        </w:rPr>
        <w:pPrChange w:id="15965" w:author="Debbie Houldsworth" w:date="2020-05-13T09:35:00Z">
          <w:pPr>
            <w:pStyle w:val="MRAScheduleHeading1"/>
          </w:pPr>
        </w:pPrChange>
      </w:pPr>
      <w:r>
        <w:rPr>
          <w:b/>
        </w:rPr>
        <w:br w:type="page"/>
      </w:r>
      <w:bookmarkStart w:id="15966" w:name="_Toc65570345"/>
      <w:bookmarkStart w:id="15967" w:name="_Toc65572065"/>
      <w:bookmarkStart w:id="15968" w:name="_Toc86826522"/>
      <w:r>
        <w:t xml:space="preserve"> </w:t>
      </w:r>
      <w:bookmarkStart w:id="15969" w:name="_Toc65570347"/>
      <w:bookmarkStart w:id="15970" w:name="_Toc65572067"/>
      <w:bookmarkStart w:id="15971" w:name="_Toc86826524"/>
      <w:bookmarkStart w:id="15972" w:name="_Toc40261309"/>
      <w:bookmarkEnd w:id="15966"/>
      <w:bookmarkEnd w:id="15967"/>
      <w:bookmarkEnd w:id="15968"/>
      <w:r w:rsidRPr="00E60C69">
        <w:rPr>
          <w:b/>
          <w:bCs/>
          <w:sz w:val="28"/>
          <w:szCs w:val="22"/>
          <w:rPrChange w:id="15973" w:author="Debbie Houldsworth" w:date="2020-05-13T07:12:00Z">
            <w:rPr/>
          </w:rPrChange>
        </w:rPr>
        <w:t>SCHEDULE 10</w:t>
      </w:r>
      <w:bookmarkEnd w:id="15969"/>
      <w:bookmarkEnd w:id="15970"/>
      <w:bookmarkEnd w:id="15971"/>
      <w:ins w:id="15974" w:author="Debbie Houldsworth" w:date="2020-05-13T07:11:00Z">
        <w:r w:rsidR="00E60C69" w:rsidRPr="00E60C69">
          <w:rPr>
            <w:b/>
            <w:bCs/>
            <w:sz w:val="28"/>
            <w:szCs w:val="22"/>
            <w:rPrChange w:id="15975" w:author="Debbie Houldsworth" w:date="2020-05-13T07:12:00Z">
              <w:rPr/>
            </w:rPrChange>
          </w:rPr>
          <w:t>: NOT USED</w:t>
        </w:r>
      </w:ins>
      <w:bookmarkEnd w:id="15972"/>
      <w:del w:id="15976" w:author="Debbie Houldsworth" w:date="2020-05-12T16:54:00Z">
        <w:r w:rsidR="000B65BB" w:rsidRPr="00E60C69" w:rsidDel="00E27D43">
          <w:rPr>
            <w:b/>
            <w:bCs/>
            <w:rPrChange w:id="15977" w:author="Debbie Houldsworth" w:date="2020-05-13T07:12:00Z">
              <w:rPr/>
            </w:rPrChange>
          </w:rPr>
          <w:fldChar w:fldCharType="begin"/>
        </w:r>
        <w:r w:rsidRPr="00E60C69" w:rsidDel="00E27D43">
          <w:rPr>
            <w:b/>
            <w:bCs/>
            <w:rPrChange w:id="15978" w:author="Debbie Houldsworth" w:date="2020-05-13T07:12:00Z">
              <w:rPr/>
            </w:rPrChange>
          </w:rPr>
          <w:delInstrText>tc "</w:delInstrText>
        </w:r>
        <w:bookmarkStart w:id="15979" w:name="_Toc416508955"/>
        <w:r w:rsidRPr="00E60C69" w:rsidDel="00E27D43">
          <w:rPr>
            <w:b/>
            <w:bCs/>
            <w:rPrChange w:id="15980" w:author="Debbie Houldsworth" w:date="2020-05-13T07:12:00Z">
              <w:rPr/>
            </w:rPrChange>
          </w:rPr>
          <w:delInstrText>SCHEDULE 10</w:delInstrText>
        </w:r>
        <w:r w:rsidRPr="00E60C69" w:rsidDel="00E27D43">
          <w:rPr>
            <w:b/>
            <w:bCs/>
            <w:rPrChange w:id="15981" w:author="Debbie Houldsworth" w:date="2020-05-13T07:12:00Z">
              <w:rPr/>
            </w:rPrChange>
          </w:rPr>
          <w:tab/>
        </w:r>
        <w:r w:rsidRPr="00E60C69" w:rsidDel="00E27D43">
          <w:rPr>
            <w:b/>
            <w:bCs/>
            <w:u w:val="single"/>
            <w:rPrChange w:id="15982" w:author="Debbie Houldsworth" w:date="2020-05-13T07:12:00Z">
              <w:rPr>
                <w:u w:val="single"/>
              </w:rPr>
            </w:rPrChange>
          </w:rPr>
          <w:delInstrText>Outstanding Issues</w:delInstrText>
        </w:r>
        <w:bookmarkEnd w:id="15979"/>
        <w:r w:rsidRPr="00E60C69" w:rsidDel="00E27D43">
          <w:rPr>
            <w:b/>
            <w:bCs/>
            <w:rPrChange w:id="15983" w:author="Debbie Houldsworth" w:date="2020-05-13T07:12:00Z">
              <w:rPr/>
            </w:rPrChange>
          </w:rPr>
          <w:delInstrText xml:space="preserve"> " \f C \l 3</w:delInstrText>
        </w:r>
        <w:r w:rsidR="000B65BB" w:rsidRPr="00E60C69" w:rsidDel="00E27D43">
          <w:rPr>
            <w:b/>
            <w:bCs/>
            <w:rPrChange w:id="15984" w:author="Debbie Houldsworth" w:date="2020-05-13T07:12:00Z">
              <w:rPr/>
            </w:rPrChange>
          </w:rPr>
          <w:fldChar w:fldCharType="end"/>
        </w:r>
      </w:del>
    </w:p>
    <w:p w14:paraId="7B40CBF0" w14:textId="38C120AA" w:rsidR="00FB7917" w:rsidDel="000D0AA0" w:rsidRDefault="00FB7917" w:rsidP="00CA4155">
      <w:pPr>
        <w:pStyle w:val="MRAScheduleHeading2"/>
        <w:rPr>
          <w:del w:id="15985" w:author="Debbie Houldsworth" w:date="2020-05-07T07:32:00Z"/>
        </w:rPr>
      </w:pPr>
      <w:bookmarkStart w:id="15986" w:name="_Toc65570348"/>
      <w:bookmarkStart w:id="15987" w:name="_Toc65572068"/>
      <w:bookmarkStart w:id="15988" w:name="_Toc86826525"/>
      <w:del w:id="15989" w:author="Debbie Houldsworth" w:date="2020-05-07T07:32:00Z">
        <w:r w:rsidDel="000D0AA0">
          <w:delText>Outstanding Issues</w:delText>
        </w:r>
        <w:bookmarkEnd w:id="15986"/>
        <w:bookmarkEnd w:id="15987"/>
        <w:bookmarkEnd w:id="15988"/>
      </w:del>
    </w:p>
    <w:p w14:paraId="7FDCB14B" w14:textId="1F237A2F" w:rsidR="00FB7917" w:rsidRPr="00CA4155" w:rsidRDefault="00FB7917">
      <w:pPr>
        <w:pStyle w:val="MRAL2NoHangingIndent"/>
        <w:outlineLvl w:val="0"/>
        <w:rPr>
          <w:bCs/>
          <w:szCs w:val="28"/>
        </w:rPr>
        <w:pPrChange w:id="15990" w:author="Debbie Houldsworth" w:date="2020-05-13T09:35:00Z">
          <w:pPr>
            <w:pStyle w:val="MRAScheduleHeading1"/>
          </w:pPr>
        </w:pPrChange>
      </w:pPr>
      <w:r>
        <w:br w:type="page"/>
      </w:r>
      <w:bookmarkStart w:id="15991" w:name="_Toc65570349"/>
      <w:bookmarkStart w:id="15992" w:name="_Toc65572069"/>
      <w:bookmarkStart w:id="15993" w:name="_Toc86826526"/>
      <w:bookmarkStart w:id="15994" w:name="_Toc40261310"/>
      <w:commentRangeStart w:id="15995"/>
      <w:r w:rsidRPr="00E60C69">
        <w:rPr>
          <w:b/>
          <w:bCs/>
          <w:sz w:val="28"/>
          <w:szCs w:val="28"/>
          <w:rPrChange w:id="15996" w:author="Debbie Houldsworth" w:date="2020-05-13T07:12:00Z">
            <w:rPr/>
          </w:rPrChange>
        </w:rPr>
        <w:t>SCHEDULE 11</w:t>
      </w:r>
      <w:bookmarkEnd w:id="15991"/>
      <w:bookmarkEnd w:id="15992"/>
      <w:bookmarkEnd w:id="15993"/>
      <w:commentRangeEnd w:id="15995"/>
      <w:r w:rsidR="004F6088" w:rsidRPr="00E60C69">
        <w:rPr>
          <w:rStyle w:val="CommentReference"/>
          <w:b/>
          <w:bCs/>
          <w:caps/>
          <w:sz w:val="28"/>
          <w:szCs w:val="28"/>
          <w:rPrChange w:id="15997" w:author="Debbie Houldsworth" w:date="2020-05-13T07:12:00Z">
            <w:rPr>
              <w:rStyle w:val="CommentReference"/>
              <w:b w:val="0"/>
              <w:bCs/>
              <w:caps w:val="0"/>
            </w:rPr>
          </w:rPrChange>
        </w:rPr>
        <w:commentReference w:id="15995"/>
      </w:r>
      <w:ins w:id="15998" w:author="Debbie Houldsworth" w:date="2020-05-13T07:12:00Z">
        <w:r w:rsidR="00E60C69" w:rsidRPr="00E60C69">
          <w:rPr>
            <w:b/>
            <w:bCs/>
            <w:sz w:val="28"/>
            <w:szCs w:val="28"/>
            <w:rPrChange w:id="15999" w:author="Debbie Houldsworth" w:date="2020-05-13T07:12:00Z">
              <w:rPr/>
            </w:rPrChange>
          </w:rPr>
          <w:t>:NOT USED</w:t>
        </w:r>
      </w:ins>
      <w:bookmarkEnd w:id="15994"/>
      <w:del w:id="16000" w:author="Debbie Houldsworth" w:date="2020-05-12T16:55:00Z">
        <w:r w:rsidR="000B65BB" w:rsidRPr="00E60C69" w:rsidDel="00E27D43">
          <w:rPr>
            <w:b/>
            <w:bCs/>
            <w:sz w:val="28"/>
            <w:szCs w:val="28"/>
            <w:rPrChange w:id="16001" w:author="Debbie Houldsworth" w:date="2020-05-13T07:12:00Z">
              <w:rPr/>
            </w:rPrChange>
          </w:rPr>
          <w:fldChar w:fldCharType="begin"/>
        </w:r>
        <w:r w:rsidRPr="00E60C69" w:rsidDel="00E27D43">
          <w:rPr>
            <w:b/>
            <w:bCs/>
            <w:sz w:val="28"/>
            <w:szCs w:val="28"/>
            <w:rPrChange w:id="16002" w:author="Debbie Houldsworth" w:date="2020-05-13T07:12:00Z">
              <w:rPr/>
            </w:rPrChange>
          </w:rPr>
          <w:delInstrText>tc "</w:delInstrText>
        </w:r>
        <w:bookmarkStart w:id="16003" w:name="_Toc416508956"/>
        <w:r w:rsidRPr="00E60C69" w:rsidDel="00E27D43">
          <w:rPr>
            <w:b/>
            <w:bCs/>
            <w:sz w:val="28"/>
            <w:szCs w:val="28"/>
            <w:rPrChange w:id="16004" w:author="Debbie Houldsworth" w:date="2020-05-13T07:12:00Z">
              <w:rPr/>
            </w:rPrChange>
          </w:rPr>
          <w:delInstrText>SCHEDULE 11</w:delInstrText>
        </w:r>
        <w:r w:rsidRPr="00E60C69" w:rsidDel="00E27D43">
          <w:rPr>
            <w:b/>
            <w:bCs/>
            <w:sz w:val="28"/>
            <w:szCs w:val="28"/>
            <w:rPrChange w:id="16005" w:author="Debbie Houldsworth" w:date="2020-05-13T07:12:00Z">
              <w:rPr/>
            </w:rPrChange>
          </w:rPr>
          <w:tab/>
          <w:delInstrText>MRA Service Company Limited</w:delInstrText>
        </w:r>
        <w:bookmarkEnd w:id="16003"/>
        <w:r w:rsidRPr="00E60C69" w:rsidDel="00E27D43">
          <w:rPr>
            <w:b/>
            <w:bCs/>
            <w:sz w:val="28"/>
            <w:szCs w:val="28"/>
            <w:rPrChange w:id="16006" w:author="Debbie Houldsworth" w:date="2020-05-13T07:12:00Z">
              <w:rPr/>
            </w:rPrChange>
          </w:rPr>
          <w:delInstrText xml:space="preserve"> " \f C \l 3</w:delInstrText>
        </w:r>
        <w:r w:rsidR="000B65BB" w:rsidRPr="00E60C69" w:rsidDel="00E27D43">
          <w:rPr>
            <w:b/>
            <w:bCs/>
            <w:sz w:val="28"/>
            <w:szCs w:val="28"/>
            <w:rPrChange w:id="16007" w:author="Debbie Houldsworth" w:date="2020-05-13T07:12:00Z">
              <w:rPr/>
            </w:rPrChange>
          </w:rPr>
          <w:fldChar w:fldCharType="end"/>
        </w:r>
      </w:del>
    </w:p>
    <w:p w14:paraId="13C81966" w14:textId="77777777" w:rsidR="00E27D43" w:rsidRDefault="00E27D43">
      <w:pPr>
        <w:tabs>
          <w:tab w:val="clear" w:pos="2160"/>
          <w:tab w:val="clear" w:pos="2880"/>
          <w:tab w:val="clear" w:pos="3600"/>
          <w:tab w:val="clear" w:pos="4320"/>
          <w:tab w:val="clear" w:pos="5040"/>
          <w:tab w:val="clear" w:pos="9029"/>
        </w:tabs>
        <w:jc w:val="left"/>
        <w:outlineLvl w:val="0"/>
        <w:rPr>
          <w:ins w:id="16008" w:author="Debbie Houldsworth" w:date="2020-05-12T16:55:00Z"/>
          <w:b/>
          <w:caps/>
          <w:sz w:val="28"/>
        </w:rPr>
        <w:pPrChange w:id="16009" w:author="Debbie Houldsworth" w:date="2020-05-13T09:35:00Z">
          <w:pPr>
            <w:tabs>
              <w:tab w:val="clear" w:pos="2160"/>
              <w:tab w:val="clear" w:pos="2880"/>
              <w:tab w:val="clear" w:pos="3600"/>
              <w:tab w:val="clear" w:pos="4320"/>
              <w:tab w:val="clear" w:pos="5040"/>
              <w:tab w:val="clear" w:pos="9029"/>
            </w:tabs>
            <w:jc w:val="left"/>
          </w:pPr>
        </w:pPrChange>
      </w:pPr>
      <w:bookmarkStart w:id="16010" w:name="_Toc65570350"/>
      <w:bookmarkStart w:id="16011" w:name="_Toc65572070"/>
      <w:bookmarkStart w:id="16012" w:name="_Toc86826527"/>
      <w:ins w:id="16013" w:author="Debbie Houldsworth" w:date="2020-05-12T16:55:00Z">
        <w:r>
          <w:br w:type="page"/>
        </w:r>
      </w:ins>
    </w:p>
    <w:p w14:paraId="68645FF5" w14:textId="5FDF140C" w:rsidR="00E27D43" w:rsidRPr="00CA4155" w:rsidRDefault="00E27D43">
      <w:pPr>
        <w:pStyle w:val="MRAL2NoHangingIndent"/>
        <w:outlineLvl w:val="0"/>
        <w:rPr>
          <w:ins w:id="16014" w:author="Debbie Houldsworth" w:date="2020-05-12T16:55:00Z"/>
          <w:bCs/>
          <w:szCs w:val="22"/>
        </w:rPr>
        <w:pPrChange w:id="16015" w:author="Debbie Houldsworth" w:date="2020-05-13T09:35:00Z">
          <w:pPr>
            <w:pStyle w:val="MRAScheduleHeading1"/>
          </w:pPr>
        </w:pPrChange>
      </w:pPr>
      <w:bookmarkStart w:id="16016" w:name="_Toc40261311"/>
      <w:ins w:id="16017" w:author="Debbie Houldsworth" w:date="2020-05-12T16:55:00Z">
        <w:r w:rsidRPr="00E60C69">
          <w:rPr>
            <w:b/>
            <w:bCs/>
            <w:sz w:val="28"/>
            <w:szCs w:val="22"/>
            <w:rPrChange w:id="16018" w:author="Debbie Houldsworth" w:date="2020-05-13T07:13:00Z">
              <w:rPr/>
            </w:rPrChange>
          </w:rPr>
          <w:t>SCHEDULE 12</w:t>
        </w:r>
      </w:ins>
      <w:ins w:id="16019" w:author="Debbie Houldsworth" w:date="2020-05-13T07:12:00Z">
        <w:r w:rsidR="00E60C69" w:rsidRPr="00E60C69">
          <w:rPr>
            <w:b/>
            <w:bCs/>
            <w:sz w:val="28"/>
            <w:szCs w:val="22"/>
            <w:rPrChange w:id="16020" w:author="Debbie Houldsworth" w:date="2020-05-13T07:13:00Z">
              <w:rPr/>
            </w:rPrChange>
          </w:rPr>
          <w:t>: NOT USED</w:t>
        </w:r>
      </w:ins>
      <w:bookmarkEnd w:id="16016"/>
    </w:p>
    <w:p w14:paraId="508A74DE" w14:textId="306CAA41" w:rsidR="00FB7917" w:rsidDel="000D0AA0" w:rsidRDefault="00FB7917">
      <w:pPr>
        <w:pStyle w:val="MRAScheduleHeading2"/>
        <w:rPr>
          <w:del w:id="16021" w:author="Debbie Houldsworth" w:date="2020-05-07T07:32:00Z"/>
        </w:rPr>
      </w:pPr>
      <w:del w:id="16022" w:author="Debbie Houldsworth" w:date="2020-05-06T08:26:00Z">
        <w:r w:rsidDel="001E042B">
          <w:delText>MRA Service Company Limited</w:delText>
        </w:r>
      </w:del>
      <w:bookmarkEnd w:id="16010"/>
      <w:bookmarkEnd w:id="16011"/>
      <w:bookmarkEnd w:id="16012"/>
    </w:p>
    <w:p w14:paraId="6AB254C5" w14:textId="6B9FB8D6" w:rsidR="00FB7917" w:rsidDel="000D0AA0" w:rsidRDefault="00FB7917">
      <w:pPr>
        <w:pStyle w:val="MRAL1HangingIndent"/>
        <w:rPr>
          <w:del w:id="16023" w:author="Debbie Houldsworth" w:date="2020-05-07T07:31:00Z"/>
          <w:b/>
          <w:bCs/>
        </w:rPr>
      </w:pPr>
      <w:bookmarkStart w:id="16024" w:name="_Toc415033859"/>
      <w:bookmarkStart w:id="16025" w:name="_Toc415034597"/>
      <w:bookmarkStart w:id="16026" w:name="_Toc416508958"/>
      <w:bookmarkStart w:id="16027" w:name="_Toc63747187"/>
      <w:bookmarkStart w:id="16028" w:name="_Toc63747282"/>
      <w:bookmarkStart w:id="16029" w:name="_Toc64264373"/>
      <w:del w:id="16030" w:author="Debbie Houldsworth" w:date="2020-05-07T07:31:00Z">
        <w:r w:rsidDel="000D0AA0">
          <w:rPr>
            <w:b/>
            <w:bCs/>
          </w:rPr>
          <w:delText>1.</w:delText>
        </w:r>
        <w:r w:rsidDel="000D0AA0">
          <w:rPr>
            <w:b/>
            <w:bCs/>
          </w:rPr>
          <w:tab/>
        </w:r>
      </w:del>
      <w:del w:id="16031" w:author="Debbie Houldsworth" w:date="2020-05-07T06:56:00Z">
        <w:r w:rsidDel="00367415">
          <w:rPr>
            <w:b/>
            <w:bCs/>
          </w:rPr>
          <w:delText>ADDITIONAL DEFINITIONS AND INTERPRETATION</w:delText>
        </w:r>
      </w:del>
      <w:bookmarkEnd w:id="16024"/>
      <w:bookmarkEnd w:id="16025"/>
      <w:bookmarkEnd w:id="16026"/>
      <w:bookmarkEnd w:id="16027"/>
      <w:bookmarkEnd w:id="16028"/>
      <w:bookmarkEnd w:id="16029"/>
    </w:p>
    <w:p w14:paraId="566AE787" w14:textId="5953B457" w:rsidR="00FB7917" w:rsidDel="00367415" w:rsidRDefault="00FB7917" w:rsidP="00367415">
      <w:pPr>
        <w:pStyle w:val="MRAL1HangingIndent"/>
        <w:rPr>
          <w:del w:id="16032" w:author="Debbie Houldsworth" w:date="2020-05-07T06:57:00Z"/>
        </w:rPr>
      </w:pPr>
      <w:del w:id="16033" w:author="Debbie Houldsworth" w:date="2020-05-07T07:31:00Z">
        <w:r w:rsidDel="000D0AA0">
          <w:rPr>
            <w:iCs/>
          </w:rPr>
          <w:delText>1.1</w:delText>
        </w:r>
        <w:r w:rsidDel="000D0AA0">
          <w:rPr>
            <w:i/>
          </w:rPr>
          <w:tab/>
        </w:r>
      </w:del>
      <w:del w:id="16034" w:author="Debbie Houldsworth" w:date="2020-05-07T06:56:00Z">
        <w:r w:rsidDel="00367415">
          <w:rPr>
            <w:i/>
          </w:rPr>
          <w:delText>Definitions</w:delText>
        </w:r>
        <w:r w:rsidDel="00367415">
          <w:delText>: In this Schedule, except where the context otherwise requires:</w:delText>
        </w:r>
      </w:del>
    </w:p>
    <w:tbl>
      <w:tblPr>
        <w:tblW w:w="0" w:type="auto"/>
        <w:tblInd w:w="738" w:type="dxa"/>
        <w:tblLayout w:type="fixed"/>
        <w:tblLook w:val="0000" w:firstRow="0" w:lastRow="0" w:firstColumn="0" w:lastColumn="0" w:noHBand="0" w:noVBand="0"/>
      </w:tblPr>
      <w:tblGrid>
        <w:gridCol w:w="4253"/>
        <w:gridCol w:w="4253"/>
      </w:tblGrid>
      <w:tr w:rsidR="00FB7917" w:rsidDel="00367415" w14:paraId="7CA513F8" w14:textId="039876E3">
        <w:trPr>
          <w:del w:id="16035" w:author="Debbie Houldsworth" w:date="2020-05-07T06:57:00Z"/>
        </w:trPr>
        <w:tc>
          <w:tcPr>
            <w:tcW w:w="4253" w:type="dxa"/>
          </w:tcPr>
          <w:p w14:paraId="5E40F757" w14:textId="0740A411" w:rsidR="00FB7917" w:rsidDel="00367415" w:rsidRDefault="00FB7917">
            <w:pPr>
              <w:pStyle w:val="MRAL1HangingIndent"/>
              <w:rPr>
                <w:del w:id="16036" w:author="Debbie Houldsworth" w:date="2020-05-07T06:57:00Z"/>
                <w:b/>
                <w:bCs/>
              </w:rPr>
              <w:pPrChange w:id="16037" w:author="Debbie Houldsworth" w:date="2020-05-07T06:57:00Z">
                <w:pPr/>
              </w:pPrChange>
            </w:pPr>
            <w:del w:id="16038" w:author="Debbie Houldsworth" w:date="2020-05-07T06:57:00Z">
              <w:r w:rsidDel="00367415">
                <w:rPr>
                  <w:b/>
                  <w:bCs/>
                </w:rPr>
                <w:delText>"Articles"</w:delText>
              </w:r>
            </w:del>
          </w:p>
          <w:p w14:paraId="7D5DA183" w14:textId="55E2CD6E" w:rsidR="00FB7917" w:rsidDel="00367415" w:rsidRDefault="00FB7917">
            <w:pPr>
              <w:pStyle w:val="MRAL1HangingIndent"/>
              <w:rPr>
                <w:del w:id="16039" w:author="Debbie Houldsworth" w:date="2020-05-07T06:57:00Z"/>
                <w:b/>
                <w:bCs/>
              </w:rPr>
              <w:pPrChange w:id="16040" w:author="Debbie Houldsworth" w:date="2020-05-07T06:57:00Z">
                <w:pPr>
                  <w:pStyle w:val="BodyText"/>
                </w:pPr>
              </w:pPrChange>
            </w:pPr>
          </w:p>
        </w:tc>
        <w:tc>
          <w:tcPr>
            <w:tcW w:w="4253" w:type="dxa"/>
          </w:tcPr>
          <w:p w14:paraId="0C0A27C9" w14:textId="19AFAD4F" w:rsidR="00FB7917" w:rsidDel="00367415" w:rsidRDefault="00FB7917">
            <w:pPr>
              <w:pStyle w:val="MRAL1HangingIndent"/>
              <w:rPr>
                <w:del w:id="16041" w:author="Debbie Houldsworth" w:date="2020-05-07T06:57:00Z"/>
              </w:rPr>
              <w:pPrChange w:id="16042" w:author="Debbie Houldsworth" w:date="2020-05-07T06:57:00Z">
                <w:pPr>
                  <w:pStyle w:val="BodyText"/>
                  <w:jc w:val="left"/>
                </w:pPr>
              </w:pPrChange>
            </w:pPr>
            <w:del w:id="16043" w:author="Debbie Houldsworth" w:date="2020-05-07T06:57:00Z">
              <w:r w:rsidDel="00367415">
                <w:delText>means the Articles of Association of MRASCO set out in Annex 4 to this Schedule, as the same may be amended from time to time;</w:delText>
              </w:r>
            </w:del>
          </w:p>
        </w:tc>
      </w:tr>
      <w:tr w:rsidR="00FB7917" w:rsidDel="00367415" w14:paraId="6C9223A6" w14:textId="50E98E0F">
        <w:trPr>
          <w:del w:id="16044" w:author="Debbie Houldsworth" w:date="2020-05-07T06:57:00Z"/>
        </w:trPr>
        <w:tc>
          <w:tcPr>
            <w:tcW w:w="4253" w:type="dxa"/>
          </w:tcPr>
          <w:p w14:paraId="63FC1C02" w14:textId="539C6D73" w:rsidR="00FB7917" w:rsidDel="00367415" w:rsidRDefault="00FB7917">
            <w:pPr>
              <w:pStyle w:val="MRAL1HangingIndent"/>
              <w:rPr>
                <w:del w:id="16045" w:author="Debbie Houldsworth" w:date="2020-05-07T06:57:00Z"/>
                <w:b/>
                <w:bCs/>
              </w:rPr>
              <w:pPrChange w:id="16046" w:author="Debbie Houldsworth" w:date="2020-05-07T06:57:00Z">
                <w:pPr>
                  <w:pStyle w:val="BodyText"/>
                </w:pPr>
              </w:pPrChange>
            </w:pPr>
            <w:del w:id="16047" w:author="Debbie Houldsworth" w:date="2020-05-07T06:57:00Z">
              <w:r w:rsidDel="00367415">
                <w:rPr>
                  <w:b/>
                  <w:bCs/>
                </w:rPr>
                <w:delText>"Board"</w:delText>
              </w:r>
            </w:del>
          </w:p>
        </w:tc>
        <w:tc>
          <w:tcPr>
            <w:tcW w:w="4253" w:type="dxa"/>
          </w:tcPr>
          <w:p w14:paraId="59CB6FF0" w14:textId="6301A37B" w:rsidR="00FB7917" w:rsidDel="00367415" w:rsidRDefault="00FB7917">
            <w:pPr>
              <w:pStyle w:val="MRAL1HangingIndent"/>
              <w:rPr>
                <w:del w:id="16048" w:author="Debbie Houldsworth" w:date="2020-05-07T06:57:00Z"/>
              </w:rPr>
              <w:pPrChange w:id="16049" w:author="Debbie Houldsworth" w:date="2020-05-07T06:57:00Z">
                <w:pPr>
                  <w:pStyle w:val="BodyText"/>
                  <w:jc w:val="left"/>
                </w:pPr>
              </w:pPrChange>
            </w:pPr>
            <w:del w:id="16050" w:author="Debbie Houldsworth" w:date="2020-05-07T06:57:00Z">
              <w:r w:rsidDel="00367415">
                <w:delText>means the board of directors of MRASCO;</w:delText>
              </w:r>
            </w:del>
          </w:p>
        </w:tc>
      </w:tr>
      <w:tr w:rsidR="00FB7917" w:rsidDel="00367415" w14:paraId="1677B699" w14:textId="3DA0480B">
        <w:trPr>
          <w:del w:id="16051" w:author="Debbie Houldsworth" w:date="2020-05-07T06:57:00Z"/>
        </w:trPr>
        <w:tc>
          <w:tcPr>
            <w:tcW w:w="4253" w:type="dxa"/>
          </w:tcPr>
          <w:p w14:paraId="3D6E92DD" w14:textId="14A5D9E0" w:rsidR="00FB7917" w:rsidDel="00367415" w:rsidRDefault="00FB7917">
            <w:pPr>
              <w:pStyle w:val="MRAL1HangingIndent"/>
              <w:rPr>
                <w:del w:id="16052" w:author="Debbie Houldsworth" w:date="2020-05-07T06:57:00Z"/>
                <w:b/>
                <w:bCs/>
              </w:rPr>
              <w:pPrChange w:id="16053" w:author="Debbie Houldsworth" w:date="2020-05-07T06:57:00Z">
                <w:pPr>
                  <w:pStyle w:val="BodyText"/>
                </w:pPr>
              </w:pPrChange>
            </w:pPr>
            <w:del w:id="16054" w:author="Debbie Houldsworth" w:date="2020-05-07T06:57:00Z">
              <w:r w:rsidDel="00367415">
                <w:rPr>
                  <w:b/>
                  <w:bCs/>
                </w:rPr>
                <w:delText>"Business"</w:delText>
              </w:r>
            </w:del>
          </w:p>
        </w:tc>
        <w:tc>
          <w:tcPr>
            <w:tcW w:w="4253" w:type="dxa"/>
          </w:tcPr>
          <w:p w14:paraId="5604EFFE" w14:textId="5CCCF357" w:rsidR="00FB7917" w:rsidDel="00367415" w:rsidRDefault="00FB7917">
            <w:pPr>
              <w:pStyle w:val="MRAL1HangingIndent"/>
              <w:rPr>
                <w:del w:id="16055" w:author="Debbie Houldsworth" w:date="2020-05-07T06:57:00Z"/>
              </w:rPr>
              <w:pPrChange w:id="16056" w:author="Debbie Houldsworth" w:date="2020-05-07T06:57:00Z">
                <w:pPr>
                  <w:pStyle w:val="BodyText"/>
                  <w:jc w:val="left"/>
                </w:pPr>
              </w:pPrChange>
            </w:pPr>
            <w:del w:id="16057" w:author="Debbie Houldsworth" w:date="2020-05-07T06:57:00Z">
              <w:r w:rsidDel="00367415">
                <w:delText xml:space="preserve">means acting as a corporate vehicle for contracting on behalf of the MRA parties pursuant to (i) a resolution of MEC (or any sub-committee of it) passed pursuant to Clause 6 of this Agreement and effective by virtue of the provisions of that Clause or (ii) a decision of the Secretariat acting within the scope of its authority which (in each case) it is necessary or desirable to implement by means of a binding contract on an arms-length basis; </w:delText>
              </w:r>
            </w:del>
          </w:p>
        </w:tc>
      </w:tr>
      <w:tr w:rsidR="00FB7917" w:rsidDel="00367415" w14:paraId="4EA32D45" w14:textId="7A8E3842">
        <w:trPr>
          <w:del w:id="16058" w:author="Debbie Houldsworth" w:date="2020-05-07T06:57:00Z"/>
        </w:trPr>
        <w:tc>
          <w:tcPr>
            <w:tcW w:w="4253" w:type="dxa"/>
          </w:tcPr>
          <w:p w14:paraId="09A4BE76" w14:textId="039F6D33" w:rsidR="00FB7917" w:rsidDel="00367415" w:rsidRDefault="00FB7917">
            <w:pPr>
              <w:pStyle w:val="MRAL1HangingIndent"/>
              <w:rPr>
                <w:del w:id="16059" w:author="Debbie Houldsworth" w:date="2020-05-07T06:57:00Z"/>
                <w:b/>
                <w:bCs/>
              </w:rPr>
              <w:pPrChange w:id="16060" w:author="Debbie Houldsworth" w:date="2020-05-07T06:57:00Z">
                <w:pPr/>
              </w:pPrChange>
            </w:pPr>
            <w:del w:id="16061" w:author="Debbie Houldsworth" w:date="2020-05-07T06:57:00Z">
              <w:r w:rsidDel="00367415">
                <w:rPr>
                  <w:b/>
                  <w:bCs/>
                </w:rPr>
                <w:delText>"Chairman"</w:delText>
              </w:r>
            </w:del>
          </w:p>
          <w:p w14:paraId="102B7529" w14:textId="162CDFEC" w:rsidR="00FB7917" w:rsidDel="00367415" w:rsidRDefault="00FB7917">
            <w:pPr>
              <w:pStyle w:val="MRAL1HangingIndent"/>
              <w:rPr>
                <w:del w:id="16062" w:author="Debbie Houldsworth" w:date="2020-05-07T06:57:00Z"/>
                <w:b/>
                <w:bCs/>
              </w:rPr>
              <w:pPrChange w:id="16063" w:author="Debbie Houldsworth" w:date="2020-05-07T06:57:00Z">
                <w:pPr>
                  <w:pStyle w:val="BodyText"/>
                </w:pPr>
              </w:pPrChange>
            </w:pPr>
          </w:p>
        </w:tc>
        <w:tc>
          <w:tcPr>
            <w:tcW w:w="4253" w:type="dxa"/>
          </w:tcPr>
          <w:p w14:paraId="6E3A5386" w14:textId="215CA763" w:rsidR="00FB7917" w:rsidDel="00367415" w:rsidRDefault="00FB7917">
            <w:pPr>
              <w:pStyle w:val="MRAL1HangingIndent"/>
              <w:rPr>
                <w:del w:id="16064" w:author="Debbie Houldsworth" w:date="2020-05-07T06:57:00Z"/>
              </w:rPr>
              <w:pPrChange w:id="16065" w:author="Debbie Houldsworth" w:date="2020-05-07T06:57:00Z">
                <w:pPr>
                  <w:pStyle w:val="BodyText"/>
                  <w:jc w:val="left"/>
                </w:pPr>
              </w:pPrChange>
            </w:pPr>
            <w:del w:id="16066" w:author="Debbie Houldsworth" w:date="2020-05-07T06:57:00Z">
              <w:r w:rsidDel="00367415">
                <w:delText>means the chairman of the Board for the time being and from time to time;</w:delText>
              </w:r>
            </w:del>
          </w:p>
        </w:tc>
      </w:tr>
      <w:tr w:rsidR="00FB7917" w:rsidDel="00367415" w14:paraId="564ADF79" w14:textId="04CA2207">
        <w:trPr>
          <w:del w:id="16067" w:author="Debbie Houldsworth" w:date="2020-05-07T06:57:00Z"/>
        </w:trPr>
        <w:tc>
          <w:tcPr>
            <w:tcW w:w="4253" w:type="dxa"/>
          </w:tcPr>
          <w:p w14:paraId="650C97FD" w14:textId="59893F18" w:rsidR="00FB7917" w:rsidDel="00367415" w:rsidRDefault="00FB7917">
            <w:pPr>
              <w:pStyle w:val="MRAL1HangingIndent"/>
              <w:rPr>
                <w:del w:id="16068" w:author="Debbie Houldsworth" w:date="2020-05-07T06:57:00Z"/>
                <w:b/>
                <w:bCs/>
              </w:rPr>
              <w:pPrChange w:id="16069" w:author="Debbie Houldsworth" w:date="2020-05-07T06:57:00Z">
                <w:pPr>
                  <w:pStyle w:val="BodyText"/>
                </w:pPr>
              </w:pPrChange>
            </w:pPr>
            <w:del w:id="16070" w:author="Debbie Houldsworth" w:date="2020-05-07T06:57:00Z">
              <w:r w:rsidDel="00367415">
                <w:rPr>
                  <w:b/>
                  <w:bCs/>
                </w:rPr>
                <w:delText>"Company Secretary"</w:delText>
              </w:r>
            </w:del>
          </w:p>
        </w:tc>
        <w:tc>
          <w:tcPr>
            <w:tcW w:w="4253" w:type="dxa"/>
          </w:tcPr>
          <w:p w14:paraId="2F2FC2A4" w14:textId="06FF220E" w:rsidR="00FB7917" w:rsidDel="00367415" w:rsidRDefault="00FB7917">
            <w:pPr>
              <w:pStyle w:val="MRAL1HangingIndent"/>
              <w:rPr>
                <w:del w:id="16071" w:author="Debbie Houldsworth" w:date="2020-05-07T06:57:00Z"/>
              </w:rPr>
              <w:pPrChange w:id="16072" w:author="Debbie Houldsworth" w:date="2020-05-07T06:57:00Z">
                <w:pPr>
                  <w:pStyle w:val="BodyText"/>
                  <w:jc w:val="left"/>
                </w:pPr>
              </w:pPrChange>
            </w:pPr>
            <w:del w:id="16073" w:author="Debbie Houldsworth" w:date="2020-05-07T06:57:00Z">
              <w:r w:rsidDel="00367415">
                <w:delText>means the company secretary of MRASCO for the time being and from time to time;</w:delText>
              </w:r>
            </w:del>
          </w:p>
        </w:tc>
      </w:tr>
      <w:tr w:rsidR="00FB7917" w:rsidDel="00367415" w14:paraId="6E072332" w14:textId="62F96F0E">
        <w:trPr>
          <w:del w:id="16074" w:author="Debbie Houldsworth" w:date="2020-05-07T06:57:00Z"/>
        </w:trPr>
        <w:tc>
          <w:tcPr>
            <w:tcW w:w="4253" w:type="dxa"/>
          </w:tcPr>
          <w:p w14:paraId="116C1341" w14:textId="55ECE4ED" w:rsidR="00FB7917" w:rsidDel="00367415" w:rsidRDefault="00FB7917">
            <w:pPr>
              <w:pStyle w:val="MRAL1HangingIndent"/>
              <w:rPr>
                <w:del w:id="16075" w:author="Debbie Houldsworth" w:date="2020-05-07T06:57:00Z"/>
                <w:b/>
                <w:bCs/>
              </w:rPr>
              <w:pPrChange w:id="16076" w:author="Debbie Houldsworth" w:date="2020-05-07T06:57:00Z">
                <w:pPr>
                  <w:pStyle w:val="BodyText"/>
                </w:pPr>
              </w:pPrChange>
            </w:pPr>
            <w:del w:id="16077" w:author="Debbie Houldsworth" w:date="2020-05-07T06:57:00Z">
              <w:r w:rsidDel="00367415">
                <w:rPr>
                  <w:b/>
                  <w:bCs/>
                </w:rPr>
                <w:delText>"directors"</w:delText>
              </w:r>
            </w:del>
          </w:p>
        </w:tc>
        <w:tc>
          <w:tcPr>
            <w:tcW w:w="4253" w:type="dxa"/>
          </w:tcPr>
          <w:p w14:paraId="7A2B6679" w14:textId="61FDDC4D" w:rsidR="00FB7917" w:rsidDel="00367415" w:rsidRDefault="00FB7917">
            <w:pPr>
              <w:pStyle w:val="MRAL1HangingIndent"/>
              <w:rPr>
                <w:del w:id="16078" w:author="Debbie Houldsworth" w:date="2020-05-07T06:57:00Z"/>
              </w:rPr>
              <w:pPrChange w:id="16079" w:author="Debbie Houldsworth" w:date="2020-05-07T06:57:00Z">
                <w:pPr>
                  <w:pStyle w:val="BodyText"/>
                  <w:jc w:val="left"/>
                </w:pPr>
              </w:pPrChange>
            </w:pPr>
            <w:del w:id="16080" w:author="Debbie Houldsworth" w:date="2020-05-07T06:57:00Z">
              <w:r w:rsidDel="00367415">
                <w:delText>means the directors of MRASCO for the time being and from time to time;</w:delText>
              </w:r>
            </w:del>
          </w:p>
        </w:tc>
      </w:tr>
      <w:tr w:rsidR="00FB7917" w:rsidDel="00367415" w14:paraId="59B9B4F9" w14:textId="2562C49F">
        <w:trPr>
          <w:del w:id="16081" w:author="Debbie Houldsworth" w:date="2020-05-07T06:57:00Z"/>
        </w:trPr>
        <w:tc>
          <w:tcPr>
            <w:tcW w:w="4253" w:type="dxa"/>
          </w:tcPr>
          <w:p w14:paraId="22DE1D17" w14:textId="58634397" w:rsidR="00FB7917" w:rsidDel="00367415" w:rsidRDefault="00FB7917">
            <w:pPr>
              <w:pStyle w:val="MRAL1HangingIndent"/>
              <w:rPr>
                <w:del w:id="16082" w:author="Debbie Houldsworth" w:date="2020-05-07T06:57:00Z"/>
                <w:b/>
                <w:bCs/>
              </w:rPr>
              <w:pPrChange w:id="16083" w:author="Debbie Houldsworth" w:date="2020-05-07T06:57:00Z">
                <w:pPr>
                  <w:pStyle w:val="BodyText"/>
                </w:pPr>
              </w:pPrChange>
            </w:pPr>
            <w:del w:id="16084" w:author="Debbie Houldsworth" w:date="2020-05-07T06:57:00Z">
              <w:r w:rsidDel="00367415">
                <w:rPr>
                  <w:b/>
                  <w:bCs/>
                </w:rPr>
                <w:delText>"Intellectual Property"</w:delText>
              </w:r>
            </w:del>
          </w:p>
        </w:tc>
        <w:tc>
          <w:tcPr>
            <w:tcW w:w="4253" w:type="dxa"/>
          </w:tcPr>
          <w:p w14:paraId="3E0ED2CC" w14:textId="106C4A15" w:rsidR="00FB7917" w:rsidDel="00367415" w:rsidRDefault="00FB7917">
            <w:pPr>
              <w:pStyle w:val="MRAL1HangingIndent"/>
              <w:rPr>
                <w:del w:id="16085" w:author="Debbie Houldsworth" w:date="2020-05-07T06:57:00Z"/>
              </w:rPr>
              <w:pPrChange w:id="16086" w:author="Debbie Houldsworth" w:date="2020-05-07T06:57:00Z">
                <w:pPr>
                  <w:pStyle w:val="BodyText"/>
                  <w:jc w:val="left"/>
                </w:pPr>
              </w:pPrChange>
            </w:pPr>
            <w:del w:id="16087" w:author="Debbie Houldsworth" w:date="2020-05-07T06:57:00Z">
              <w:r w:rsidDel="00367415">
                <w:delText>means patents, trade marks,  right in designs, trade or business names or signs, copyright (whether or not any of these is registered and including applications for registration of any such thing) and all right or forms of protection of a similar nature or having equivalent or similar effect to any of these;</w:delText>
              </w:r>
            </w:del>
          </w:p>
        </w:tc>
      </w:tr>
      <w:tr w:rsidR="00FB7917" w:rsidDel="00367415" w14:paraId="5D5C8EB5" w14:textId="52CF917F">
        <w:trPr>
          <w:del w:id="16088" w:author="Debbie Houldsworth" w:date="2020-05-07T06:57:00Z"/>
        </w:trPr>
        <w:tc>
          <w:tcPr>
            <w:tcW w:w="4253" w:type="dxa"/>
          </w:tcPr>
          <w:p w14:paraId="44609EA1" w14:textId="698FEC2F" w:rsidR="00FB7917" w:rsidDel="00367415" w:rsidRDefault="00FB7917">
            <w:pPr>
              <w:pStyle w:val="MRAL1HangingIndent"/>
              <w:rPr>
                <w:del w:id="16089" w:author="Debbie Houldsworth" w:date="2020-05-07T06:57:00Z"/>
                <w:b/>
                <w:bCs/>
              </w:rPr>
              <w:pPrChange w:id="16090" w:author="Debbie Houldsworth" w:date="2020-05-07T06:57:00Z">
                <w:pPr>
                  <w:pStyle w:val="BodyText"/>
                </w:pPr>
              </w:pPrChange>
            </w:pPr>
            <w:del w:id="16091" w:author="Debbie Houldsworth" w:date="2020-05-07T06:57:00Z">
              <w:r w:rsidDel="00367415">
                <w:rPr>
                  <w:b/>
                  <w:bCs/>
                </w:rPr>
                <w:delText>"Shareholders"</w:delText>
              </w:r>
            </w:del>
          </w:p>
        </w:tc>
        <w:tc>
          <w:tcPr>
            <w:tcW w:w="4253" w:type="dxa"/>
          </w:tcPr>
          <w:p w14:paraId="49B26F17" w14:textId="6D40321E" w:rsidR="00FB7917" w:rsidDel="00367415" w:rsidRDefault="00FB7917">
            <w:pPr>
              <w:pStyle w:val="MRAL1HangingIndent"/>
              <w:rPr>
                <w:del w:id="16092" w:author="Debbie Houldsworth" w:date="2020-05-07T06:57:00Z"/>
              </w:rPr>
              <w:pPrChange w:id="16093" w:author="Debbie Houldsworth" w:date="2020-05-07T06:57:00Z">
                <w:pPr>
                  <w:pStyle w:val="BodyText"/>
                  <w:jc w:val="left"/>
                </w:pPr>
              </w:pPrChange>
            </w:pPr>
            <w:del w:id="16094" w:author="Debbie Houldsworth" w:date="2020-05-07T06:57:00Z">
              <w:r w:rsidDel="00367415">
                <w:delText>means the persons for the time being and from time to time registered as holders of Shares; and</w:delText>
              </w:r>
            </w:del>
          </w:p>
        </w:tc>
      </w:tr>
      <w:tr w:rsidR="00FB7917" w:rsidDel="00367415" w14:paraId="3DFC7AF8" w14:textId="351017C3">
        <w:trPr>
          <w:del w:id="16095" w:author="Debbie Houldsworth" w:date="2020-05-07T06:57:00Z"/>
        </w:trPr>
        <w:tc>
          <w:tcPr>
            <w:tcW w:w="4253" w:type="dxa"/>
          </w:tcPr>
          <w:p w14:paraId="42DBAF4A" w14:textId="267A38BB" w:rsidR="00FB7917" w:rsidDel="00367415" w:rsidRDefault="00FB7917">
            <w:pPr>
              <w:pStyle w:val="MRAL1HangingIndent"/>
              <w:rPr>
                <w:del w:id="16096" w:author="Debbie Houldsworth" w:date="2020-05-07T06:57:00Z"/>
                <w:b/>
                <w:bCs/>
              </w:rPr>
              <w:pPrChange w:id="16097" w:author="Debbie Houldsworth" w:date="2020-05-07T06:57:00Z">
                <w:pPr>
                  <w:pStyle w:val="BodyText"/>
                </w:pPr>
              </w:pPrChange>
            </w:pPr>
            <w:del w:id="16098" w:author="Debbie Houldsworth" w:date="2020-05-07T06:57:00Z">
              <w:r w:rsidDel="00367415">
                <w:rPr>
                  <w:b/>
                  <w:bCs/>
                </w:rPr>
                <w:delText>"Shares"</w:delText>
              </w:r>
            </w:del>
          </w:p>
        </w:tc>
        <w:tc>
          <w:tcPr>
            <w:tcW w:w="4253" w:type="dxa"/>
          </w:tcPr>
          <w:p w14:paraId="00E07531" w14:textId="24C85921" w:rsidR="00FB7917" w:rsidDel="00367415" w:rsidRDefault="00FB7917">
            <w:pPr>
              <w:pStyle w:val="MRAL1HangingIndent"/>
              <w:rPr>
                <w:del w:id="16099" w:author="Debbie Houldsworth" w:date="2020-05-07T06:57:00Z"/>
              </w:rPr>
              <w:pPrChange w:id="16100" w:author="Debbie Houldsworth" w:date="2020-05-07T06:57:00Z">
                <w:pPr>
                  <w:pStyle w:val="BodyText"/>
                  <w:jc w:val="left"/>
                </w:pPr>
              </w:pPrChange>
            </w:pPr>
            <w:del w:id="16101" w:author="Debbie Houldsworth" w:date="2020-05-07T06:57:00Z">
              <w:r w:rsidDel="00367415">
                <w:delText>means ordinary shares of £1 each in the capital of MRASCO and any shares issued in exchange therefore by way of conversion or reclassification and any shares representing or deriving from such shares as a result of any increase in or reorganisation or variation of the capital of MRASCO.</w:delText>
              </w:r>
            </w:del>
          </w:p>
        </w:tc>
      </w:tr>
    </w:tbl>
    <w:p w14:paraId="1A064F58" w14:textId="4667AA42" w:rsidR="00FB7917" w:rsidDel="00367415" w:rsidRDefault="00FB7917" w:rsidP="00367415">
      <w:pPr>
        <w:pStyle w:val="MRAL1HangingIndent"/>
        <w:rPr>
          <w:del w:id="16102" w:author="Debbie Houldsworth" w:date="2020-05-07T06:57:00Z"/>
        </w:rPr>
      </w:pPr>
      <w:del w:id="16103" w:author="Debbie Houldsworth" w:date="2020-05-07T06:57:00Z">
        <w:r w:rsidDel="00367415">
          <w:rPr>
            <w:iCs/>
          </w:rPr>
          <w:delText>1.2</w:delText>
        </w:r>
        <w:r w:rsidDel="00367415">
          <w:rPr>
            <w:i/>
          </w:rPr>
          <w:tab/>
          <w:delText>Interpretation</w:delText>
        </w:r>
        <w:r w:rsidDel="00367415">
          <w:delText>: The parties and MRASCO acknowledge and agree that, notwithstanding any other provision of this Agreement:</w:delText>
        </w:r>
      </w:del>
    </w:p>
    <w:p w14:paraId="7F1E9A56" w14:textId="45E3603E" w:rsidR="00FB7917" w:rsidDel="00367415" w:rsidRDefault="00FB7917">
      <w:pPr>
        <w:pStyle w:val="MRAL1HangingIndent"/>
        <w:rPr>
          <w:del w:id="16104" w:author="Debbie Houldsworth" w:date="2020-05-07T06:57:00Z"/>
        </w:rPr>
        <w:pPrChange w:id="16105" w:author="Debbie Houldsworth" w:date="2020-05-07T06:57:00Z">
          <w:pPr>
            <w:pStyle w:val="MRAL2HangingIndent"/>
          </w:pPr>
        </w:pPrChange>
      </w:pPr>
      <w:del w:id="16106" w:author="Debbie Houldsworth" w:date="2020-05-07T06:57:00Z">
        <w:r w:rsidDel="00367415">
          <w:delText>1.2.1</w:delText>
        </w:r>
        <w:r w:rsidDel="00367415">
          <w:tab/>
          <w:delText>MRASCO is a party to this Agreement solely for the purposes of this Schedule and is bound only to the extent of those obligations on its part which are expressly set out or referred to in this Schedule and not by any other provision of this Agreement;</w:delText>
        </w:r>
      </w:del>
    </w:p>
    <w:p w14:paraId="5413DE5C" w14:textId="0ACDA125" w:rsidR="00FB7917" w:rsidDel="00367415" w:rsidRDefault="00FB7917">
      <w:pPr>
        <w:pStyle w:val="MRAL1HangingIndent"/>
        <w:rPr>
          <w:del w:id="16107" w:author="Debbie Houldsworth" w:date="2020-05-07T06:57:00Z"/>
        </w:rPr>
        <w:pPrChange w:id="16108" w:author="Debbie Houldsworth" w:date="2020-05-07T06:57:00Z">
          <w:pPr>
            <w:pStyle w:val="MRAL2HangingIndent"/>
          </w:pPr>
        </w:pPrChange>
      </w:pPr>
      <w:del w:id="16109" w:author="Debbie Houldsworth" w:date="2020-05-07T06:57:00Z">
        <w:r w:rsidDel="00367415">
          <w:delText>1.2.2</w:delText>
        </w:r>
        <w:r w:rsidDel="00367415">
          <w:tab/>
          <w:delText>MRASCO shall have only such rights under or in respect of this Agreement as are expressly set out or referred to in this Schedule;</w:delText>
        </w:r>
      </w:del>
    </w:p>
    <w:p w14:paraId="194658D9" w14:textId="297EEC99" w:rsidR="00FB7917" w:rsidDel="00367415" w:rsidRDefault="00FB7917">
      <w:pPr>
        <w:pStyle w:val="MRAL1HangingIndent"/>
        <w:rPr>
          <w:del w:id="16110" w:author="Debbie Houldsworth" w:date="2020-05-07T06:57:00Z"/>
        </w:rPr>
        <w:pPrChange w:id="16111" w:author="Debbie Houldsworth" w:date="2020-05-07T06:57:00Z">
          <w:pPr>
            <w:pStyle w:val="MRAL2HangingIndent"/>
          </w:pPr>
        </w:pPrChange>
      </w:pPr>
      <w:del w:id="16112" w:author="Debbie Houldsworth" w:date="2020-05-07T06:57:00Z">
        <w:r w:rsidDel="00367415">
          <w:delText>1.2.3</w:delText>
        </w:r>
        <w:r w:rsidDel="00367415">
          <w:tab/>
          <w:delText xml:space="preserve">the consent or agreement of MRASCO shall not be required to any modification, abrogation, amendment or suspension of any provision of this Agreement which is not expressly set out in this Schedule and MRASCO hereby irrevocably waives any rights which it might be considered or held to have to consent or agree to any such modification, abrogation, amendment or suspension; </w:delText>
        </w:r>
      </w:del>
    </w:p>
    <w:p w14:paraId="3ACB461D" w14:textId="79ED6EE8" w:rsidR="00FB7917" w:rsidDel="00367415" w:rsidRDefault="00FB7917">
      <w:pPr>
        <w:pStyle w:val="MRAL1HangingIndent"/>
        <w:rPr>
          <w:del w:id="16113" w:author="Debbie Houldsworth" w:date="2020-05-07T06:57:00Z"/>
        </w:rPr>
        <w:pPrChange w:id="16114" w:author="Debbie Houldsworth" w:date="2020-05-07T06:57:00Z">
          <w:pPr>
            <w:pStyle w:val="MRAL2HangingIndent"/>
          </w:pPr>
        </w:pPrChange>
      </w:pPr>
      <w:del w:id="16115" w:author="Debbie Houldsworth" w:date="2020-05-07T06:57:00Z">
        <w:r w:rsidDel="00367415">
          <w:delText>1.2.4</w:delText>
        </w:r>
        <w:r w:rsidDel="00367415">
          <w:tab/>
          <w:delText>within this Agreement the rights of the parties as Shareholders are set out exclusively in this Schedule and no other provision of this Agreement shall apply in the regulation of the rights and obligations of Shareholders inter se in their capacity as Shareholders or as between the Shareholders (or any of them) and MRASCO; and</w:delText>
        </w:r>
      </w:del>
    </w:p>
    <w:p w14:paraId="234D92BD" w14:textId="7D65528B" w:rsidR="00FB7917" w:rsidDel="00367415" w:rsidRDefault="00FB7917">
      <w:pPr>
        <w:pStyle w:val="MRAL1HangingIndent"/>
        <w:rPr>
          <w:del w:id="16116" w:author="Debbie Houldsworth" w:date="2020-05-07T06:57:00Z"/>
        </w:rPr>
        <w:pPrChange w:id="16117" w:author="Debbie Houldsworth" w:date="2020-05-07T06:57:00Z">
          <w:pPr>
            <w:pStyle w:val="MRAL2HangingIndent"/>
          </w:pPr>
        </w:pPrChange>
      </w:pPr>
      <w:del w:id="16118" w:author="Debbie Houldsworth" w:date="2020-05-07T06:57:00Z">
        <w:r w:rsidDel="00367415">
          <w:delText>1.2.5</w:delText>
        </w:r>
        <w:r w:rsidDel="00367415">
          <w:tab/>
          <w:delText>MRASCO shall take no action (and the Shareholders shall not take any step which could cause MRASCO to take any such action) which could prejudice in any way the rights or interests of any party under this Agreement and, in particular (but without limitation) MRASCO shall take no action relating to or affecting the BSC Requirements unless the terms of this Schedule (and in particular of paragraphs 5, 6 and 8 hereof) have been adhered to in all respects.</w:delText>
        </w:r>
      </w:del>
    </w:p>
    <w:p w14:paraId="72032C15" w14:textId="49502289" w:rsidR="00FB7917" w:rsidDel="00367415" w:rsidRDefault="00FB7917">
      <w:pPr>
        <w:pStyle w:val="MRAL1HangingIndent"/>
        <w:rPr>
          <w:del w:id="16119" w:author="Debbie Houldsworth" w:date="2020-05-07T06:57:00Z"/>
        </w:rPr>
        <w:pPrChange w:id="16120" w:author="Debbie Houldsworth" w:date="2020-05-07T06:57:00Z">
          <w:pPr>
            <w:pStyle w:val="MRAScheduleHeading3"/>
            <w:tabs>
              <w:tab w:val="clear" w:pos="2160"/>
              <w:tab w:val="left" w:pos="709"/>
            </w:tabs>
          </w:pPr>
        </w:pPrChange>
      </w:pPr>
      <w:bookmarkStart w:id="16121" w:name="_Toc415033860"/>
      <w:bookmarkStart w:id="16122" w:name="_Toc415034598"/>
      <w:bookmarkStart w:id="16123" w:name="_Toc416508959"/>
      <w:bookmarkStart w:id="16124" w:name="_Toc63747188"/>
      <w:bookmarkStart w:id="16125" w:name="_Toc63747283"/>
      <w:bookmarkStart w:id="16126" w:name="_Toc64264374"/>
      <w:bookmarkStart w:id="16127" w:name="_Toc65572071"/>
      <w:del w:id="16128" w:author="Debbie Houldsworth" w:date="2020-05-07T06:57:00Z">
        <w:r w:rsidDel="00367415">
          <w:delText>2</w:delText>
        </w:r>
        <w:r w:rsidDel="00367415">
          <w:tab/>
          <w:delText>ESTABLISHMENT OF MRASCO AND NEW PARTIES</w:delText>
        </w:r>
        <w:bookmarkEnd w:id="16121"/>
        <w:bookmarkEnd w:id="16122"/>
        <w:bookmarkEnd w:id="16123"/>
        <w:bookmarkEnd w:id="16124"/>
        <w:bookmarkEnd w:id="16125"/>
        <w:bookmarkEnd w:id="16126"/>
        <w:bookmarkEnd w:id="16127"/>
      </w:del>
    </w:p>
    <w:p w14:paraId="7EBF1025" w14:textId="22EA2321" w:rsidR="00FB7917" w:rsidDel="00367415" w:rsidRDefault="00FB7917" w:rsidP="00367415">
      <w:pPr>
        <w:pStyle w:val="MRAL1HangingIndent"/>
        <w:rPr>
          <w:del w:id="16129" w:author="Debbie Houldsworth" w:date="2020-05-07T06:57:00Z"/>
        </w:rPr>
      </w:pPr>
      <w:del w:id="16130" w:author="Debbie Houldsworth" w:date="2020-05-07T06:57:00Z">
        <w:r w:rsidDel="00367415">
          <w:rPr>
            <w:iCs/>
          </w:rPr>
          <w:delText>2.1</w:delText>
        </w:r>
        <w:r w:rsidDel="00367415">
          <w:rPr>
            <w:i/>
          </w:rPr>
          <w:tab/>
          <w:delText>New Parties</w:delText>
        </w:r>
        <w:r w:rsidDel="00367415">
          <w:delText>:  Upon the accession of a New Party to the MRA as a Distribution Business or a Supplier pursuant to an Accession Agreement the directors shall either:</w:delText>
        </w:r>
      </w:del>
    </w:p>
    <w:p w14:paraId="02DB58A7" w14:textId="3E8BC887" w:rsidR="00FB7917" w:rsidDel="00367415" w:rsidRDefault="00FB7917">
      <w:pPr>
        <w:pStyle w:val="MRAL1HangingIndent"/>
        <w:rPr>
          <w:del w:id="16131" w:author="Debbie Houldsworth" w:date="2020-05-07T06:57:00Z"/>
        </w:rPr>
        <w:pPrChange w:id="16132" w:author="Debbie Houldsworth" w:date="2020-05-07T06:57:00Z">
          <w:pPr>
            <w:pStyle w:val="MRAL2HangingIndent"/>
          </w:pPr>
        </w:pPrChange>
      </w:pPr>
      <w:del w:id="16133" w:author="Debbie Houldsworth" w:date="2020-05-07T06:57:00Z">
        <w:r w:rsidDel="00367415">
          <w:delText>2.1.1</w:delText>
        </w:r>
        <w:r w:rsidDel="00367415">
          <w:tab/>
          <w:delText>transfer to such New Party one Share held by a nominee in accordance with the provisions of paragraphs 9.4 and 9.5 of this Schedule; or</w:delText>
        </w:r>
      </w:del>
    </w:p>
    <w:p w14:paraId="33E49FDD" w14:textId="3593A68C" w:rsidR="00FB7917" w:rsidDel="00367415" w:rsidRDefault="00FB7917">
      <w:pPr>
        <w:pStyle w:val="MRAL1HangingIndent"/>
        <w:rPr>
          <w:del w:id="16134" w:author="Debbie Houldsworth" w:date="2020-05-07T06:57:00Z"/>
        </w:rPr>
        <w:pPrChange w:id="16135" w:author="Debbie Houldsworth" w:date="2020-05-07T06:57:00Z">
          <w:pPr>
            <w:pStyle w:val="MRAL2HangingIndent"/>
          </w:pPr>
        </w:pPrChange>
      </w:pPr>
      <w:del w:id="16136" w:author="Debbie Houldsworth" w:date="2020-05-07T06:57:00Z">
        <w:r w:rsidDel="00367415">
          <w:delText>2.1.2</w:delText>
        </w:r>
        <w:r w:rsidDel="00367415">
          <w:tab/>
          <w:delText>allot to such New Party one unissued Share (and the Shareholders agree that where no Shares are otherwise available for issue that they will take all necessary steps to create and/or authorise the issue of further Shares).</w:delText>
        </w:r>
      </w:del>
    </w:p>
    <w:p w14:paraId="64D5A6AB" w14:textId="5E8D3639" w:rsidR="00FB7917" w:rsidDel="00367415" w:rsidRDefault="00FB7917">
      <w:pPr>
        <w:pStyle w:val="MRAL1HangingIndent"/>
        <w:rPr>
          <w:del w:id="16137" w:author="Debbie Houldsworth" w:date="2020-05-07T06:57:00Z"/>
        </w:rPr>
        <w:pPrChange w:id="16138" w:author="Debbie Houldsworth" w:date="2020-05-07T06:57:00Z">
          <w:pPr>
            <w:pStyle w:val="MRAScheduleHeading3"/>
            <w:tabs>
              <w:tab w:val="clear" w:pos="2160"/>
              <w:tab w:val="left" w:pos="709"/>
            </w:tabs>
          </w:pPr>
        </w:pPrChange>
      </w:pPr>
      <w:bookmarkStart w:id="16139" w:name="_Toc415033861"/>
      <w:bookmarkStart w:id="16140" w:name="_Toc415034599"/>
      <w:bookmarkStart w:id="16141" w:name="_Toc416508960"/>
      <w:bookmarkStart w:id="16142" w:name="_Toc63747189"/>
      <w:bookmarkStart w:id="16143" w:name="_Toc63747284"/>
      <w:bookmarkStart w:id="16144" w:name="_Toc64264375"/>
      <w:bookmarkStart w:id="16145" w:name="_Toc65572072"/>
      <w:del w:id="16146" w:author="Debbie Houldsworth" w:date="2020-05-07T06:57:00Z">
        <w:r w:rsidDel="00367415">
          <w:delText>3</w:delText>
        </w:r>
        <w:r w:rsidDel="00367415">
          <w:tab/>
          <w:delText>MRASCO's BUSINESS</w:delText>
        </w:r>
        <w:bookmarkEnd w:id="16139"/>
        <w:bookmarkEnd w:id="16140"/>
        <w:bookmarkEnd w:id="16141"/>
        <w:bookmarkEnd w:id="16142"/>
        <w:bookmarkEnd w:id="16143"/>
        <w:bookmarkEnd w:id="16144"/>
        <w:bookmarkEnd w:id="16145"/>
      </w:del>
    </w:p>
    <w:p w14:paraId="7367E69A" w14:textId="775852E1" w:rsidR="00FB7917" w:rsidDel="00367415" w:rsidRDefault="00FB7917" w:rsidP="00367415">
      <w:pPr>
        <w:pStyle w:val="MRAL1HangingIndent"/>
        <w:rPr>
          <w:del w:id="16147" w:author="Debbie Houldsworth" w:date="2020-05-07T06:57:00Z"/>
        </w:rPr>
      </w:pPr>
      <w:del w:id="16148" w:author="Debbie Houldsworth" w:date="2020-05-07T06:57:00Z">
        <w:r w:rsidDel="00367415">
          <w:rPr>
            <w:iCs/>
          </w:rPr>
          <w:delText>3.1</w:delText>
        </w:r>
        <w:r w:rsidDel="00367415">
          <w:rPr>
            <w:i/>
          </w:rPr>
          <w:tab/>
          <w:delText>Compliance</w:delText>
        </w:r>
        <w:r w:rsidDel="00367415">
          <w:delText>: Each Shareholder agrees with the other Shareholders to exercise its rights under this Schedule and as a shareholder in MRASCO so as to ensure that:</w:delText>
        </w:r>
      </w:del>
    </w:p>
    <w:p w14:paraId="7406A524" w14:textId="39895397" w:rsidR="00FB7917" w:rsidDel="00367415" w:rsidRDefault="00FB7917">
      <w:pPr>
        <w:pStyle w:val="MRAL1HangingIndent"/>
        <w:rPr>
          <w:del w:id="16149" w:author="Debbie Houldsworth" w:date="2020-05-07T06:57:00Z"/>
        </w:rPr>
        <w:pPrChange w:id="16150" w:author="Debbie Houldsworth" w:date="2020-05-07T06:57:00Z">
          <w:pPr>
            <w:pStyle w:val="MRAL2HangingIndent"/>
          </w:pPr>
        </w:pPrChange>
      </w:pPr>
      <w:del w:id="16151" w:author="Debbie Houldsworth" w:date="2020-05-07T06:57:00Z">
        <w:r w:rsidDel="00367415">
          <w:delText>3.1.1</w:delText>
        </w:r>
        <w:r w:rsidDel="00367415">
          <w:tab/>
          <w:delText>MRASCO performs and complies with all its obligations under this Schedule and complies with the restrictions (if any) imposed upon it by the Articles; and</w:delText>
        </w:r>
      </w:del>
    </w:p>
    <w:p w14:paraId="3DFA5861" w14:textId="22EFB4D1" w:rsidR="00FB7917" w:rsidDel="00367415" w:rsidRDefault="00FB7917">
      <w:pPr>
        <w:pStyle w:val="MRAL1HangingIndent"/>
        <w:rPr>
          <w:del w:id="16152" w:author="Debbie Houldsworth" w:date="2020-05-07T06:57:00Z"/>
        </w:rPr>
        <w:pPrChange w:id="16153" w:author="Debbie Houldsworth" w:date="2020-05-07T06:57:00Z">
          <w:pPr>
            <w:pStyle w:val="MRAL2HangingIndent"/>
          </w:pPr>
        </w:pPrChange>
      </w:pPr>
      <w:del w:id="16154" w:author="Debbie Houldsworth" w:date="2020-05-07T06:57:00Z">
        <w:r w:rsidDel="00367415">
          <w:delText>3.1.2</w:delText>
        </w:r>
        <w:r w:rsidDel="00367415">
          <w:tab/>
          <w:delText>the Business is conducted in accordance with sound and good business practice with the intention of breaking even.</w:delText>
        </w:r>
      </w:del>
    </w:p>
    <w:p w14:paraId="481D5648" w14:textId="35EA2D2A" w:rsidR="00FB7917" w:rsidDel="00367415" w:rsidRDefault="00FB7917" w:rsidP="00367415">
      <w:pPr>
        <w:pStyle w:val="MRAL1HangingIndent"/>
        <w:rPr>
          <w:del w:id="16155" w:author="Debbie Houldsworth" w:date="2020-05-07T06:57:00Z"/>
        </w:rPr>
      </w:pPr>
      <w:del w:id="16156" w:author="Debbie Houldsworth" w:date="2020-05-07T06:57:00Z">
        <w:r w:rsidDel="00367415">
          <w:rPr>
            <w:iCs/>
          </w:rPr>
          <w:delText>3.2</w:delText>
        </w:r>
        <w:r w:rsidDel="00367415">
          <w:rPr>
            <w:i/>
          </w:rPr>
          <w:tab/>
          <w:delText>Sole business of MRASCO</w:delText>
        </w:r>
        <w:r w:rsidDel="00367415">
          <w:delText>: The Shareholders and MRASCO acknowledge and agree that, unless and until the Shareholders and the BSC Agent unanimously agree otherwise in writing, the business of MRASCO shall be confined to the Business.</w:delText>
        </w:r>
      </w:del>
    </w:p>
    <w:p w14:paraId="2883E837" w14:textId="761CAD30" w:rsidR="00FB7917" w:rsidDel="00367415" w:rsidRDefault="00FB7917" w:rsidP="00367415">
      <w:pPr>
        <w:pStyle w:val="MRAL1HangingIndent"/>
        <w:rPr>
          <w:del w:id="16157" w:author="Debbie Houldsworth" w:date="2020-05-07T06:57:00Z"/>
        </w:rPr>
      </w:pPr>
      <w:del w:id="16158" w:author="Debbie Houldsworth" w:date="2020-05-07T06:57:00Z">
        <w:r w:rsidDel="00367415">
          <w:rPr>
            <w:iCs/>
          </w:rPr>
          <w:delText>3.3</w:delText>
        </w:r>
        <w:r w:rsidDel="00367415">
          <w:rPr>
            <w:i/>
          </w:rPr>
          <w:tab/>
          <w:delText>Independence of operations</w:delText>
        </w:r>
        <w:r w:rsidDel="00367415">
          <w:delText>: Each Shareholder acknowledges and agrees with the other Shareholders and MRASCO that MRASCO will have complete independence in its operations and undertakes not to take any action which obstructs or interferes with, or seeks to obstruct or interfere with, the Business provided that this paragraph 3.3 shall not affect the manner in which any Shareholder may exercise its rights in respect of Shares held by it.</w:delText>
        </w:r>
      </w:del>
    </w:p>
    <w:p w14:paraId="67705A93" w14:textId="3C61F264" w:rsidR="00FB7917" w:rsidDel="00367415" w:rsidRDefault="00FB7917" w:rsidP="00367415">
      <w:pPr>
        <w:pStyle w:val="MRAL1HangingIndent"/>
        <w:rPr>
          <w:del w:id="16159" w:author="Debbie Houldsworth" w:date="2020-05-07T06:57:00Z"/>
        </w:rPr>
      </w:pPr>
      <w:del w:id="16160" w:author="Debbie Houldsworth" w:date="2020-05-07T06:57:00Z">
        <w:r w:rsidDel="00367415">
          <w:rPr>
            <w:iCs/>
          </w:rPr>
          <w:delText>3.4</w:delText>
        </w:r>
        <w:r w:rsidDel="00367415">
          <w:rPr>
            <w:i/>
          </w:rPr>
          <w:tab/>
          <w:delText>MEC Approval</w:delText>
        </w:r>
        <w:r w:rsidDel="00367415">
          <w:delText>: MRASCo agrees, and the Shareholders agree to procure, that no action or decision shall be taken by MRASCo under or which affects or relates to any Services Agreement or agreement entered into under Clause 6.2.13 (E) without the prior approval of MEC.</w:delText>
        </w:r>
      </w:del>
    </w:p>
    <w:p w14:paraId="5C4F9603" w14:textId="73663F3A" w:rsidR="00FB7917" w:rsidDel="00367415" w:rsidRDefault="00FB7917">
      <w:pPr>
        <w:pStyle w:val="MRAL1HangingIndent"/>
        <w:rPr>
          <w:del w:id="16161" w:author="Debbie Houldsworth" w:date="2020-05-07T06:57:00Z"/>
        </w:rPr>
        <w:pPrChange w:id="16162" w:author="Debbie Houldsworth" w:date="2020-05-07T06:57:00Z">
          <w:pPr>
            <w:pStyle w:val="MRAScheduleHeading3"/>
            <w:tabs>
              <w:tab w:val="clear" w:pos="2160"/>
              <w:tab w:val="left" w:pos="709"/>
            </w:tabs>
          </w:pPr>
        </w:pPrChange>
      </w:pPr>
      <w:bookmarkStart w:id="16163" w:name="_Toc415033862"/>
      <w:bookmarkStart w:id="16164" w:name="_Toc415034600"/>
      <w:bookmarkStart w:id="16165" w:name="_Toc416508961"/>
      <w:bookmarkStart w:id="16166" w:name="_Toc63747190"/>
      <w:bookmarkStart w:id="16167" w:name="_Toc63747285"/>
      <w:bookmarkStart w:id="16168" w:name="_Toc64264376"/>
      <w:bookmarkStart w:id="16169" w:name="_Toc65572073"/>
      <w:del w:id="16170" w:author="Debbie Houldsworth" w:date="2020-05-07T06:57:00Z">
        <w:r w:rsidDel="00367415">
          <w:delText>4</w:delText>
        </w:r>
        <w:r w:rsidDel="00367415">
          <w:tab/>
          <w:delText>THE MANAGEMENT OF MRASCO</w:delText>
        </w:r>
        <w:bookmarkEnd w:id="16163"/>
        <w:bookmarkEnd w:id="16164"/>
        <w:bookmarkEnd w:id="16165"/>
        <w:bookmarkEnd w:id="16166"/>
        <w:bookmarkEnd w:id="16167"/>
        <w:bookmarkEnd w:id="16168"/>
        <w:bookmarkEnd w:id="16169"/>
      </w:del>
    </w:p>
    <w:p w14:paraId="743ADE68" w14:textId="147F8F10" w:rsidR="00FB7917" w:rsidDel="00367415" w:rsidRDefault="00FB7917" w:rsidP="00367415">
      <w:pPr>
        <w:pStyle w:val="MRAL1HangingIndent"/>
        <w:rPr>
          <w:del w:id="16171" w:author="Debbie Houldsworth" w:date="2020-05-07T06:57:00Z"/>
        </w:rPr>
      </w:pPr>
      <w:del w:id="16172" w:author="Debbie Houldsworth" w:date="2020-05-07T06:57:00Z">
        <w:r w:rsidDel="00367415">
          <w:delText>4.1</w:delText>
        </w:r>
        <w:r w:rsidDel="00367415">
          <w:tab/>
        </w:r>
        <w:r w:rsidDel="00367415">
          <w:rPr>
            <w:i/>
            <w:iCs/>
          </w:rPr>
          <w:delText>Directors:</w:delText>
        </w:r>
      </w:del>
    </w:p>
    <w:p w14:paraId="11733C83" w14:textId="166AFA2C" w:rsidR="00FB7917" w:rsidDel="00367415" w:rsidRDefault="00FB7917">
      <w:pPr>
        <w:pStyle w:val="MRAL1HangingIndent"/>
        <w:rPr>
          <w:del w:id="16173" w:author="Debbie Houldsworth" w:date="2020-05-07T06:57:00Z"/>
        </w:rPr>
        <w:pPrChange w:id="16174" w:author="Debbie Houldsworth" w:date="2020-05-07T06:57:00Z">
          <w:pPr>
            <w:pStyle w:val="MRAL2HangingIndent"/>
          </w:pPr>
        </w:pPrChange>
      </w:pPr>
      <w:del w:id="16175" w:author="Debbie Houldsworth" w:date="2020-05-07T06:57:00Z">
        <w:r w:rsidDel="00367415">
          <w:delText>4.1.1</w:delText>
        </w:r>
        <w:r w:rsidDel="00367415">
          <w:tab/>
          <w:delText>The Shareholders shall procure that the directors shall be all the MEC Members for the time being and from time to time and each director shall have as his alternate for the purposes of this Schedule the alternate appointed by him pursuant to Clause 6.19 of this Agreement.</w:delText>
        </w:r>
      </w:del>
    </w:p>
    <w:p w14:paraId="0CE52377" w14:textId="104C2D12" w:rsidR="00FB7917" w:rsidDel="00367415" w:rsidRDefault="00FB7917">
      <w:pPr>
        <w:pStyle w:val="MRAL1HangingIndent"/>
        <w:rPr>
          <w:del w:id="16176" w:author="Debbie Houldsworth" w:date="2020-05-07T06:57:00Z"/>
        </w:rPr>
        <w:pPrChange w:id="16177" w:author="Debbie Houldsworth" w:date="2020-05-07T06:57:00Z">
          <w:pPr>
            <w:pStyle w:val="MRAL2HangingIndent"/>
          </w:pPr>
        </w:pPrChange>
      </w:pPr>
      <w:del w:id="16178" w:author="Debbie Houldsworth" w:date="2020-05-07T06:57:00Z">
        <w:r w:rsidDel="00367415">
          <w:delText>4.1.2</w:delText>
        </w:r>
        <w:r w:rsidDel="00367415">
          <w:tab/>
          <w:delText>The parties shall indemnify MRASCO as set out in paragraphs 4.1.2.1 to 4.1.2.5 of this Schedule against all claims, demands, liabilities, losses, costs and expenses which MRASCO may suffer or incur by reason of any claim by any director in connection with his removal from office as a director and the liability to indemnify shall be met:</w:delText>
        </w:r>
      </w:del>
    </w:p>
    <w:p w14:paraId="4D8E56B5" w14:textId="7140BBB4" w:rsidR="00FB7917" w:rsidDel="00367415" w:rsidRDefault="00FB7917">
      <w:pPr>
        <w:pStyle w:val="MRAL1HangingIndent"/>
        <w:rPr>
          <w:del w:id="16179" w:author="Debbie Houldsworth" w:date="2020-05-07T06:57:00Z"/>
        </w:rPr>
        <w:pPrChange w:id="16180" w:author="Debbie Houldsworth" w:date="2020-05-07T06:57:00Z">
          <w:pPr>
            <w:pStyle w:val="MRAL3HangingIndent"/>
          </w:pPr>
        </w:pPrChange>
      </w:pPr>
      <w:del w:id="16181" w:author="Debbie Houldsworth" w:date="2020-05-07T06:57:00Z">
        <w:r w:rsidDel="00367415">
          <w:delText>4.1.2.1</w:delText>
        </w:r>
        <w:r w:rsidDel="00367415">
          <w:tab/>
          <w:delText>in the case of the removal of the director who is the Distribution Business  Member, severally and rateably in accordance with the proportions set out in Clauses 8.8 and 8.9 of this Agreement by the parties entitled to appoint the Distribution Business Member;</w:delText>
        </w:r>
      </w:del>
    </w:p>
    <w:p w14:paraId="68A14CB8" w14:textId="04695274" w:rsidR="00FB7917" w:rsidDel="00367415" w:rsidRDefault="00FB7917">
      <w:pPr>
        <w:pStyle w:val="MRAL1HangingIndent"/>
        <w:rPr>
          <w:del w:id="16182" w:author="Debbie Houldsworth" w:date="2020-05-07T06:57:00Z"/>
        </w:rPr>
        <w:pPrChange w:id="16183" w:author="Debbie Houldsworth" w:date="2020-05-07T06:57:00Z">
          <w:pPr>
            <w:pStyle w:val="MRAL3HangingIndent"/>
          </w:pPr>
        </w:pPrChange>
      </w:pPr>
      <w:del w:id="16184" w:author="Debbie Houldsworth" w:date="2020-05-07T06:57:00Z">
        <w:r w:rsidDel="00367415">
          <w:delText>4.1.2.2</w:delText>
        </w:r>
        <w:r w:rsidDel="00367415">
          <w:tab/>
          <w:delText>in the case of the removal either of the directors who are the Supplier  Members, severally and rateably in accordance with the proportions set out in Clauses 8.8 and 8.9 of this Agreement by the parties entitled to appoint the Supplier Members;</w:delText>
        </w:r>
      </w:del>
    </w:p>
    <w:p w14:paraId="0F092F6D" w14:textId="2DBED01F" w:rsidR="00FB7917" w:rsidDel="00367415" w:rsidRDefault="00FB7917">
      <w:pPr>
        <w:pStyle w:val="MRAL1HangingIndent"/>
        <w:rPr>
          <w:del w:id="16185" w:author="Debbie Houldsworth" w:date="2020-05-07T06:57:00Z"/>
        </w:rPr>
        <w:pPrChange w:id="16186" w:author="Debbie Houldsworth" w:date="2020-05-07T06:57:00Z">
          <w:pPr>
            <w:pStyle w:val="MRAL3HangingIndent"/>
          </w:pPr>
        </w:pPrChange>
      </w:pPr>
      <w:del w:id="16187" w:author="Debbie Houldsworth" w:date="2020-05-07T06:57:00Z">
        <w:r w:rsidDel="00367415">
          <w:delText>4.1.2.3</w:delText>
        </w:r>
        <w:r w:rsidDel="00367415">
          <w:tab/>
          <w:delText xml:space="preserve"> in the case of the removal of the director who is BSC Member, by the BSC Agent; and</w:delText>
        </w:r>
      </w:del>
    </w:p>
    <w:p w14:paraId="6E6D1062" w14:textId="7F60B6EF" w:rsidR="00FB7917" w:rsidDel="00367415" w:rsidRDefault="00FB7917" w:rsidP="00367415">
      <w:pPr>
        <w:pStyle w:val="MRAL1HangingIndent"/>
        <w:rPr>
          <w:del w:id="16188" w:author="Debbie Houldsworth" w:date="2020-05-07T06:57:00Z"/>
        </w:rPr>
      </w:pPr>
      <w:del w:id="16189" w:author="Debbie Houldsworth" w:date="2020-05-07T06:57:00Z">
        <w:r w:rsidDel="00367415">
          <w:rPr>
            <w:iCs/>
          </w:rPr>
          <w:delText>4.2</w:delText>
        </w:r>
        <w:r w:rsidDel="00367415">
          <w:rPr>
            <w:i/>
          </w:rPr>
          <w:tab/>
          <w:delText>Chairman</w:delText>
        </w:r>
        <w:r w:rsidDel="00367415">
          <w:delText>: The Chairman shall be the MEC Chairman for the time being and from time to time.  If the Chairman is unable to be present at a meeting, he may nominate another director (or any director's alternate) to act as Chairman.  If neither the Chairman nor his nominee is present within half an hour after the time appointed for holding the meeting, the directors present may appoint any of their number to be chairman of that meeting.</w:delText>
        </w:r>
      </w:del>
    </w:p>
    <w:p w14:paraId="691A6ABF" w14:textId="3FD6F9DE" w:rsidR="00FB7917" w:rsidDel="00367415" w:rsidRDefault="00FB7917" w:rsidP="00367415">
      <w:pPr>
        <w:pStyle w:val="MRAL1HangingIndent"/>
        <w:rPr>
          <w:del w:id="16190" w:author="Debbie Houldsworth" w:date="2020-05-07T06:57:00Z"/>
        </w:rPr>
      </w:pPr>
      <w:del w:id="16191" w:author="Debbie Houldsworth" w:date="2020-05-07T06:57:00Z">
        <w:r w:rsidDel="00367415">
          <w:rPr>
            <w:iCs/>
          </w:rPr>
          <w:delText>4.3</w:delText>
        </w:r>
        <w:r w:rsidDel="00367415">
          <w:rPr>
            <w:i/>
          </w:rPr>
          <w:tab/>
          <w:delText>Committees</w:delText>
        </w:r>
        <w:r w:rsidDel="00367415">
          <w:delText>: The directors may delegate any of their powers to committees of the Board consisting of such persons as the directors may resolve. Any such committee shall exercise only powers expressly delegated to it and shall comply with any regulations imposed on it by the Board.</w:delText>
        </w:r>
      </w:del>
    </w:p>
    <w:p w14:paraId="357E1800" w14:textId="57A64754" w:rsidR="00FB7917" w:rsidDel="00367415" w:rsidRDefault="00FB7917" w:rsidP="00367415">
      <w:pPr>
        <w:pStyle w:val="MRAL1HangingIndent"/>
        <w:rPr>
          <w:del w:id="16192" w:author="Debbie Houldsworth" w:date="2020-05-07T06:57:00Z"/>
        </w:rPr>
      </w:pPr>
      <w:del w:id="16193" w:author="Debbie Houldsworth" w:date="2020-05-07T06:57:00Z">
        <w:r w:rsidDel="00367415">
          <w:rPr>
            <w:iCs/>
          </w:rPr>
          <w:delText>4.4</w:delText>
        </w:r>
        <w:r w:rsidDel="00367415">
          <w:rPr>
            <w:i/>
          </w:rPr>
          <w:tab/>
          <w:delText>Company Secretary</w:delText>
        </w:r>
        <w:r w:rsidDel="00367415">
          <w:delText>: The Company Secretary shall be such person as may be approved by the unanimous resolution of the Board from time to time. The Company Secretary shall be removed by unanimous resolution of the Board.</w:delText>
        </w:r>
      </w:del>
    </w:p>
    <w:p w14:paraId="416B8015" w14:textId="42048E99" w:rsidR="00FB7917" w:rsidDel="00367415" w:rsidRDefault="00FB7917" w:rsidP="00367415">
      <w:pPr>
        <w:pStyle w:val="MRAL1HangingIndent"/>
        <w:rPr>
          <w:del w:id="16194" w:author="Debbie Houldsworth" w:date="2020-05-07T06:57:00Z"/>
        </w:rPr>
      </w:pPr>
      <w:del w:id="16195" w:author="Debbie Houldsworth" w:date="2020-05-07T06:57:00Z">
        <w:r w:rsidDel="00367415">
          <w:rPr>
            <w:iCs/>
          </w:rPr>
          <w:delText>4.5</w:delText>
        </w:r>
        <w:r w:rsidDel="00367415">
          <w:rPr>
            <w:i/>
          </w:rPr>
          <w:tab/>
          <w:delText>Proceedings at Board Meetings</w:delText>
        </w:r>
        <w:r w:rsidDel="00367415">
          <w:delText>:</w:delText>
        </w:r>
      </w:del>
    </w:p>
    <w:p w14:paraId="541D756D" w14:textId="1BD35A63" w:rsidR="00FB7917" w:rsidDel="00367415" w:rsidRDefault="00FB7917">
      <w:pPr>
        <w:pStyle w:val="MRAL1HangingIndent"/>
        <w:rPr>
          <w:del w:id="16196" w:author="Debbie Houldsworth" w:date="2020-05-07T06:57:00Z"/>
        </w:rPr>
        <w:pPrChange w:id="16197" w:author="Debbie Houldsworth" w:date="2020-05-07T06:57:00Z">
          <w:pPr>
            <w:pStyle w:val="MRAL2HangingIndent"/>
          </w:pPr>
        </w:pPrChange>
      </w:pPr>
      <w:del w:id="16198" w:author="Debbie Houldsworth" w:date="2020-05-07T06:57:00Z">
        <w:r w:rsidDel="00367415">
          <w:delText>4.5.1</w:delText>
        </w:r>
        <w:r w:rsidDel="00367415">
          <w:tab/>
        </w:r>
        <w:r w:rsidDel="00367415">
          <w:rPr>
            <w:u w:val="single"/>
          </w:rPr>
          <w:delText>Voting Rights</w:delText>
        </w:r>
        <w:r w:rsidDel="00367415">
          <w:delText>: Each director shall have one vote. The Chairman shall have no vote in his capacity as Chairman.</w:delText>
        </w:r>
      </w:del>
    </w:p>
    <w:p w14:paraId="092EC199" w14:textId="58215394" w:rsidR="00FB7917" w:rsidDel="00367415" w:rsidRDefault="00FB7917">
      <w:pPr>
        <w:pStyle w:val="MRAL1HangingIndent"/>
        <w:rPr>
          <w:del w:id="16199" w:author="Debbie Houldsworth" w:date="2020-05-07T06:57:00Z"/>
        </w:rPr>
        <w:pPrChange w:id="16200" w:author="Debbie Houldsworth" w:date="2020-05-07T06:57:00Z">
          <w:pPr>
            <w:pStyle w:val="MRAL2HangingIndent"/>
          </w:pPr>
        </w:pPrChange>
      </w:pPr>
      <w:del w:id="16201" w:author="Debbie Houldsworth" w:date="2020-05-07T06:57:00Z">
        <w:r w:rsidDel="00367415">
          <w:delText>4.5.2</w:delText>
        </w:r>
        <w:r w:rsidDel="00367415">
          <w:tab/>
        </w:r>
        <w:r w:rsidDel="00367415">
          <w:rPr>
            <w:u w:val="single"/>
          </w:rPr>
          <w:delText>Frequency</w:delText>
        </w:r>
        <w:r w:rsidDel="00367415">
          <w:delText>: The Board shall meet at intervals of not less than once in any period of three months unless otherwise agreed by the directors and insofar as reasonably practicable meetings of the Board shall follow on immediately from meetings of MEC.  A meeting of the Board may be convened at any reasonable time at the request of any Director by written notice to the Company Secretary.</w:delText>
        </w:r>
      </w:del>
    </w:p>
    <w:p w14:paraId="61C5CCBE" w14:textId="233FC5EE" w:rsidR="00FB7917" w:rsidDel="00367415" w:rsidRDefault="00FB7917">
      <w:pPr>
        <w:pStyle w:val="MRAL1HangingIndent"/>
        <w:rPr>
          <w:del w:id="16202" w:author="Debbie Houldsworth" w:date="2020-05-07T06:57:00Z"/>
        </w:rPr>
        <w:pPrChange w:id="16203" w:author="Debbie Houldsworth" w:date="2020-05-07T06:57:00Z">
          <w:pPr>
            <w:pStyle w:val="MRAL2HangingIndent"/>
          </w:pPr>
        </w:pPrChange>
      </w:pPr>
      <w:del w:id="16204" w:author="Debbie Houldsworth" w:date="2020-05-07T06:57:00Z">
        <w:r w:rsidDel="00367415">
          <w:delText>4.5.3</w:delText>
        </w:r>
        <w:r w:rsidDel="00367415">
          <w:tab/>
        </w:r>
        <w:r w:rsidDel="00367415">
          <w:rPr>
            <w:u w:val="single"/>
          </w:rPr>
          <w:delText>Meetings</w:delText>
        </w:r>
        <w:r w:rsidDel="00367415">
          <w:delText>: Meetings of the Board may be held by conference telephone call provided that participants acknowledge that they can speak to and hear each other.</w:delText>
        </w:r>
      </w:del>
    </w:p>
    <w:p w14:paraId="7C4C7DC5" w14:textId="24C5B088" w:rsidR="00FB7917" w:rsidDel="00367415" w:rsidRDefault="00FB7917">
      <w:pPr>
        <w:pStyle w:val="MRAL1HangingIndent"/>
        <w:rPr>
          <w:del w:id="16205" w:author="Debbie Houldsworth" w:date="2020-05-07T06:57:00Z"/>
        </w:rPr>
        <w:pPrChange w:id="16206" w:author="Debbie Houldsworth" w:date="2020-05-07T06:57:00Z">
          <w:pPr>
            <w:pStyle w:val="MRAL2HangingIndent"/>
          </w:pPr>
        </w:pPrChange>
      </w:pPr>
      <w:del w:id="16207" w:author="Debbie Houldsworth" w:date="2020-05-07T06:57:00Z">
        <w:r w:rsidDel="00367415">
          <w:delText>4.5.4</w:delText>
        </w:r>
        <w:r w:rsidDel="00367415">
          <w:tab/>
        </w:r>
        <w:r w:rsidDel="00367415">
          <w:rPr>
            <w:u w:val="single"/>
          </w:rPr>
          <w:delText>Notice</w:delText>
        </w:r>
        <w:r w:rsidDel="00367415">
          <w:delText>: Each of the directors shall be given notice by the Company Secretary of each meeting of the Board setting out details of the time, date and place of meeting at least 5 Working Days prior to the date of such meeting, provided that such period of notice may be shortened for particular meetings by unanimous written consent of all directors entitled to attend and vote thereat.</w:delText>
        </w:r>
      </w:del>
    </w:p>
    <w:p w14:paraId="1D81EC39" w14:textId="02E43A41" w:rsidR="00FB7917" w:rsidDel="00367415" w:rsidRDefault="00FB7917">
      <w:pPr>
        <w:pStyle w:val="MRAL1HangingIndent"/>
        <w:rPr>
          <w:del w:id="16208" w:author="Debbie Houldsworth" w:date="2020-05-07T06:57:00Z"/>
        </w:rPr>
        <w:pPrChange w:id="16209" w:author="Debbie Houldsworth" w:date="2020-05-07T06:57:00Z">
          <w:pPr>
            <w:pStyle w:val="MRAL2HangingIndent"/>
          </w:pPr>
        </w:pPrChange>
      </w:pPr>
      <w:del w:id="16210" w:author="Debbie Houldsworth" w:date="2020-05-07T06:57:00Z">
        <w:r w:rsidDel="00367415">
          <w:delText>4.5.5</w:delText>
        </w:r>
        <w:r w:rsidDel="00367415">
          <w:tab/>
        </w:r>
        <w:r w:rsidDel="00367415">
          <w:rPr>
            <w:u w:val="single"/>
          </w:rPr>
          <w:delText>Quorum:</w:delText>
        </w:r>
        <w:r w:rsidDel="00367415">
          <w:delText xml:space="preserve"> The quorum for meetings of the Board shall be constituted by the attendance of the Distribution Business Member and two Supplier Members (or their alternates) and:</w:delText>
        </w:r>
      </w:del>
    </w:p>
    <w:p w14:paraId="1C5011B6" w14:textId="6D0EC16A" w:rsidR="00FB7917" w:rsidDel="00367415" w:rsidRDefault="00FB7917">
      <w:pPr>
        <w:pStyle w:val="MRAL1HangingIndent"/>
        <w:rPr>
          <w:del w:id="16211" w:author="Debbie Houldsworth" w:date="2020-05-07T06:57:00Z"/>
        </w:rPr>
        <w:pPrChange w:id="16212" w:author="Debbie Houldsworth" w:date="2020-05-07T06:57:00Z">
          <w:pPr>
            <w:pStyle w:val="MRAL3HangingIndent"/>
          </w:pPr>
        </w:pPrChange>
      </w:pPr>
      <w:del w:id="16213" w:author="Debbie Houldsworth" w:date="2020-05-07T06:57:00Z">
        <w:r w:rsidDel="00367415">
          <w:delText>4.5.5.1</w:delText>
        </w:r>
        <w:r w:rsidDel="00367415">
          <w:tab/>
          <w:delText>where matters which relate to or affect the BSC Requirements are to be considered, the BSC Member (or his/her alternate); and</w:delText>
        </w:r>
      </w:del>
    </w:p>
    <w:p w14:paraId="46C44623" w14:textId="4172E461" w:rsidR="00FB7917" w:rsidDel="00367415" w:rsidRDefault="00FB7917">
      <w:pPr>
        <w:pStyle w:val="MRAL1HangingIndent"/>
        <w:rPr>
          <w:del w:id="16214" w:author="Debbie Houldsworth" w:date="2020-05-07T06:57:00Z"/>
        </w:rPr>
        <w:pPrChange w:id="16215" w:author="Debbie Houldsworth" w:date="2020-05-07T06:57:00Z">
          <w:pPr>
            <w:pStyle w:val="MRAL2NoHangingIndent"/>
          </w:pPr>
        </w:pPrChange>
      </w:pPr>
      <w:del w:id="16216" w:author="Debbie Houldsworth" w:date="2020-05-07T06:57:00Z">
        <w:r w:rsidDel="00367415">
          <w:delText>in person or participating by conference telephone call throughout such meeting.</w:delText>
        </w:r>
      </w:del>
    </w:p>
    <w:p w14:paraId="72C39071" w14:textId="6DD3CFDC" w:rsidR="00FB7917" w:rsidDel="00367415" w:rsidRDefault="00FB7917">
      <w:pPr>
        <w:pStyle w:val="MRAL1HangingIndent"/>
        <w:rPr>
          <w:del w:id="16217" w:author="Debbie Houldsworth" w:date="2020-05-07T06:57:00Z"/>
        </w:rPr>
        <w:pPrChange w:id="16218" w:author="Debbie Houldsworth" w:date="2020-05-07T06:57:00Z">
          <w:pPr>
            <w:pStyle w:val="MRAL2HangingIndent"/>
          </w:pPr>
        </w:pPrChange>
      </w:pPr>
      <w:del w:id="16219" w:author="Debbie Houldsworth" w:date="2020-05-07T06:57:00Z">
        <w:r w:rsidDel="00367415">
          <w:delText>4.5.6</w:delText>
        </w:r>
        <w:r w:rsidDel="00367415">
          <w:tab/>
        </w:r>
        <w:r w:rsidDel="00367415">
          <w:rPr>
            <w:u w:val="single"/>
          </w:rPr>
          <w:delText>Resolutions</w:delText>
        </w:r>
        <w:r w:rsidDel="00367415">
          <w:delText>: All resolutions of the Board shall be made by unanimous vote of the directors present or participating by conference telephone call.</w:delText>
        </w:r>
      </w:del>
    </w:p>
    <w:p w14:paraId="53893630" w14:textId="644F6E53" w:rsidR="00FB7917" w:rsidDel="00367415" w:rsidRDefault="00FB7917">
      <w:pPr>
        <w:pStyle w:val="MRAL1HangingIndent"/>
        <w:rPr>
          <w:del w:id="16220" w:author="Debbie Houldsworth" w:date="2020-05-07T06:57:00Z"/>
        </w:rPr>
        <w:pPrChange w:id="16221" w:author="Debbie Houldsworth" w:date="2020-05-07T06:57:00Z">
          <w:pPr>
            <w:pStyle w:val="MRAL2HangingIndent"/>
          </w:pPr>
        </w:pPrChange>
      </w:pPr>
      <w:del w:id="16222" w:author="Debbie Houldsworth" w:date="2020-05-07T06:57:00Z">
        <w:r w:rsidDel="00367415">
          <w:delText>4.5.7</w:delText>
        </w:r>
        <w:r w:rsidDel="00367415">
          <w:tab/>
        </w:r>
        <w:r w:rsidDel="00367415">
          <w:rPr>
            <w:u w:val="single"/>
          </w:rPr>
          <w:delText>Written resolutions</w:delText>
        </w:r>
        <w:r w:rsidDel="00367415">
          <w:delText>: A written resolution signed by all directors shall be as valid and effective as a resolution passed unanimously by a meeting of the Board properly convened and constituted in accordance with the terms of this Schedule and the Articles.</w:delText>
        </w:r>
      </w:del>
    </w:p>
    <w:p w14:paraId="51F0A215" w14:textId="417DCC83" w:rsidR="00FB7917" w:rsidDel="00367415" w:rsidRDefault="00FB7917">
      <w:pPr>
        <w:pStyle w:val="MRAL1HangingIndent"/>
        <w:rPr>
          <w:del w:id="16223" w:author="Debbie Houldsworth" w:date="2020-05-07T06:57:00Z"/>
        </w:rPr>
        <w:pPrChange w:id="16224" w:author="Debbie Houldsworth" w:date="2020-05-07T06:57:00Z">
          <w:pPr>
            <w:pStyle w:val="MRAL2HangingIndent"/>
          </w:pPr>
        </w:pPrChange>
      </w:pPr>
      <w:del w:id="16225" w:author="Debbie Houldsworth" w:date="2020-05-07T06:57:00Z">
        <w:r w:rsidDel="00367415">
          <w:delText>4.5.8</w:delText>
        </w:r>
        <w:r w:rsidDel="00367415">
          <w:tab/>
        </w:r>
        <w:r w:rsidDel="00367415">
          <w:rPr>
            <w:u w:val="single"/>
          </w:rPr>
          <w:delText>Minutes</w:delText>
        </w:r>
        <w:r w:rsidDel="00367415">
          <w:delText>: No later than 5 Working Days after each Board meeting, the Company Secretary shall circulate minutes of that meeting to each of the directors.</w:delText>
        </w:r>
      </w:del>
    </w:p>
    <w:p w14:paraId="1786E6E2" w14:textId="3314A856" w:rsidR="00FB7917" w:rsidDel="00367415" w:rsidRDefault="00FB7917" w:rsidP="00367415">
      <w:pPr>
        <w:pStyle w:val="MRAL1HangingIndent"/>
        <w:rPr>
          <w:del w:id="16226" w:author="Debbie Houldsworth" w:date="2020-05-07T06:57:00Z"/>
        </w:rPr>
      </w:pPr>
      <w:del w:id="16227" w:author="Debbie Houldsworth" w:date="2020-05-07T06:57:00Z">
        <w:r w:rsidDel="00367415">
          <w:delText>4.6</w:delText>
        </w:r>
        <w:r w:rsidDel="00367415">
          <w:tab/>
        </w:r>
        <w:r w:rsidDel="00367415">
          <w:rPr>
            <w:i/>
          </w:rPr>
          <w:delText>Exercise of Shareholders’ Rights</w:delText>
        </w:r>
        <w:r w:rsidDel="00367415">
          <w:delText>:  the Shareholders shall exercise the rights attaching to their Shares in the manner best calculated to secure the implementation of decisions taken by the MEC or MRA Forum (or, on appeal, by the Authority) pursuant to this Agreement, and shall not exercise their rights in a manner which is inconsistent with any such decision.</w:delText>
        </w:r>
      </w:del>
    </w:p>
    <w:p w14:paraId="2D542B1E" w14:textId="597AAA06" w:rsidR="00FB7917" w:rsidDel="00367415" w:rsidRDefault="00FB7917" w:rsidP="00367415">
      <w:pPr>
        <w:pStyle w:val="MRAL1HangingIndent"/>
        <w:rPr>
          <w:del w:id="16228" w:author="Debbie Houldsworth" w:date="2020-05-07T06:57:00Z"/>
          <w:b/>
          <w:bCs/>
        </w:rPr>
      </w:pPr>
      <w:bookmarkStart w:id="16229" w:name="_Toc415033863"/>
      <w:bookmarkStart w:id="16230" w:name="_Toc415034601"/>
      <w:bookmarkStart w:id="16231" w:name="_Toc416508962"/>
      <w:bookmarkStart w:id="16232" w:name="_Toc63747191"/>
      <w:bookmarkStart w:id="16233" w:name="_Toc63747286"/>
      <w:bookmarkStart w:id="16234" w:name="_Toc64264377"/>
      <w:del w:id="16235" w:author="Debbie Houldsworth" w:date="2020-05-07T06:57:00Z">
        <w:r w:rsidDel="00367415">
          <w:rPr>
            <w:b/>
            <w:bCs/>
          </w:rPr>
          <w:delText>5</w:delText>
        </w:r>
        <w:r w:rsidDel="00367415">
          <w:rPr>
            <w:b/>
            <w:bCs/>
          </w:rPr>
          <w:tab/>
          <w:delText>RESERVED MATTERS</w:delText>
        </w:r>
        <w:bookmarkEnd w:id="16229"/>
        <w:bookmarkEnd w:id="16230"/>
        <w:bookmarkEnd w:id="16231"/>
        <w:bookmarkEnd w:id="16232"/>
        <w:bookmarkEnd w:id="16233"/>
        <w:bookmarkEnd w:id="16234"/>
      </w:del>
    </w:p>
    <w:p w14:paraId="1106EE86" w14:textId="2CC99CCF" w:rsidR="00FB7917" w:rsidDel="00367415" w:rsidRDefault="00FB7917">
      <w:pPr>
        <w:pStyle w:val="MRAL1HangingIndent"/>
        <w:rPr>
          <w:del w:id="16236" w:author="Debbie Houldsworth" w:date="2020-05-07T06:57:00Z"/>
        </w:rPr>
        <w:pPrChange w:id="16237" w:author="Debbie Houldsworth" w:date="2020-05-07T06:57:00Z">
          <w:pPr>
            <w:pStyle w:val="MRAL1NoHangingIndent"/>
          </w:pPr>
        </w:pPrChange>
      </w:pPr>
      <w:del w:id="16238" w:author="Debbie Houldsworth" w:date="2020-05-07T06:57:00Z">
        <w:r w:rsidDel="00367415">
          <w:delText>The Shareholders shall procure, so far as they are able, that no action shall be taken and no resolution relating to such action shall be passed by MRASCO in respect of the matters set out in Annex 1 to this Schedule, except pursuant to a decision of MEC or the MRA Forum (as appropriate) or, on appeal, of the Authority, taken in accordance with this Agreement.</w:delText>
        </w:r>
      </w:del>
    </w:p>
    <w:p w14:paraId="51F94F3D" w14:textId="7E3CA37D" w:rsidR="00FB7917" w:rsidDel="00367415" w:rsidRDefault="00FB7917">
      <w:pPr>
        <w:pStyle w:val="MRAL1HangingIndent"/>
        <w:rPr>
          <w:del w:id="16239" w:author="Debbie Houldsworth" w:date="2020-05-07T06:57:00Z"/>
        </w:rPr>
        <w:pPrChange w:id="16240" w:author="Debbie Houldsworth" w:date="2020-05-07T06:57:00Z">
          <w:pPr>
            <w:pStyle w:val="MRAScheduleHeading3"/>
            <w:tabs>
              <w:tab w:val="clear" w:pos="2160"/>
              <w:tab w:val="left" w:pos="709"/>
            </w:tabs>
          </w:pPr>
        </w:pPrChange>
      </w:pPr>
      <w:bookmarkStart w:id="16241" w:name="_Toc415033864"/>
      <w:bookmarkStart w:id="16242" w:name="_Toc415034602"/>
      <w:bookmarkStart w:id="16243" w:name="_Toc416508963"/>
      <w:bookmarkStart w:id="16244" w:name="_Toc63747192"/>
      <w:bookmarkStart w:id="16245" w:name="_Toc63747287"/>
      <w:bookmarkStart w:id="16246" w:name="_Toc64264378"/>
      <w:bookmarkStart w:id="16247" w:name="_Toc65572074"/>
      <w:del w:id="16248" w:author="Debbie Houldsworth" w:date="2020-05-07T06:57:00Z">
        <w:r w:rsidDel="00367415">
          <w:delText>6</w:delText>
        </w:r>
        <w:r w:rsidDel="00367415">
          <w:tab/>
          <w:delText>MRASCO EXPENDITURE</w:delText>
        </w:r>
        <w:bookmarkEnd w:id="16241"/>
        <w:bookmarkEnd w:id="16242"/>
        <w:bookmarkEnd w:id="16243"/>
        <w:bookmarkEnd w:id="16244"/>
        <w:bookmarkEnd w:id="16245"/>
        <w:bookmarkEnd w:id="16246"/>
        <w:bookmarkEnd w:id="16247"/>
      </w:del>
    </w:p>
    <w:p w14:paraId="6461B8B7" w14:textId="73F662F6" w:rsidR="00FB7917" w:rsidDel="00367415" w:rsidRDefault="00FB7917" w:rsidP="00367415">
      <w:pPr>
        <w:pStyle w:val="MRAL1HangingIndent"/>
        <w:rPr>
          <w:del w:id="16249" w:author="Debbie Houldsworth" w:date="2020-05-07T06:57:00Z"/>
        </w:rPr>
      </w:pPr>
      <w:del w:id="16250" w:author="Debbie Houldsworth" w:date="2020-05-07T06:57:00Z">
        <w:r w:rsidDel="00367415">
          <w:rPr>
            <w:iCs/>
          </w:rPr>
          <w:delText>6.1</w:delText>
        </w:r>
        <w:r w:rsidDel="00367415">
          <w:rPr>
            <w:i/>
          </w:rPr>
          <w:tab/>
          <w:delText>Inclusion of expenditure in budgets</w:delText>
        </w:r>
        <w:r w:rsidDel="00367415">
          <w:delText>:  Anticipated expenditure of MRASCO shall be included in any budget prepared pursuant to Clause 8 of this Agreement, and shall be subject to approval in accordance with that clause.</w:delText>
        </w:r>
      </w:del>
    </w:p>
    <w:p w14:paraId="13F8315B" w14:textId="2C0345D0" w:rsidR="00FB7917" w:rsidDel="00367415" w:rsidRDefault="00FB7917" w:rsidP="00367415">
      <w:pPr>
        <w:pStyle w:val="MRAL1HangingIndent"/>
        <w:rPr>
          <w:del w:id="16251" w:author="Debbie Houldsworth" w:date="2020-05-07T06:57:00Z"/>
        </w:rPr>
      </w:pPr>
      <w:del w:id="16252" w:author="Debbie Houldsworth" w:date="2020-05-07T06:57:00Z">
        <w:r w:rsidDel="00367415">
          <w:rPr>
            <w:iCs/>
          </w:rPr>
          <w:delText>6.2</w:delText>
        </w:r>
        <w:r w:rsidDel="00367415">
          <w:rPr>
            <w:iCs/>
          </w:rPr>
          <w:tab/>
        </w:r>
        <w:r w:rsidDel="00367415">
          <w:rPr>
            <w:i/>
          </w:rPr>
          <w:delText>MRASCO obligations</w:delText>
        </w:r>
        <w:r w:rsidDel="00367415">
          <w:delText>:  MRASCO shall not incur costs unless authorised by a budget approved pursuant to Clause 8 of this Agreement, except insofar as necessary in order to comply with legally binding obligations to which it is subject.</w:delText>
        </w:r>
      </w:del>
    </w:p>
    <w:p w14:paraId="338A209D" w14:textId="5D731461" w:rsidR="00FB7917" w:rsidDel="00367415" w:rsidRDefault="00FB7917" w:rsidP="00367415">
      <w:pPr>
        <w:pStyle w:val="MRAL1HangingIndent"/>
        <w:rPr>
          <w:del w:id="16253" w:author="Debbie Houldsworth" w:date="2020-05-07T06:57:00Z"/>
        </w:rPr>
      </w:pPr>
      <w:del w:id="16254" w:author="Debbie Houldsworth" w:date="2020-05-07T06:57:00Z">
        <w:r w:rsidDel="00367415">
          <w:rPr>
            <w:iCs/>
          </w:rPr>
          <w:delText>6.3</w:delText>
        </w:r>
        <w:r w:rsidDel="00367415">
          <w:rPr>
            <w:i/>
          </w:rPr>
          <w:tab/>
          <w:delText>Authorisation and reimbursement</w:delText>
        </w:r>
        <w:r w:rsidDel="00367415">
          <w:delText>:  Expenditure by MRASCO shall be authorised by MEC, submitted to the Secretariat for payment, and reimbursed by the parties (other than the BSC Agent) in accordance with the provisions of Clause 8 of this Agreement and, for the avoidance of doubt, the BSC Agent shall not be required to reimburse MRASCO in respect of any such expenditure.</w:delText>
        </w:r>
      </w:del>
    </w:p>
    <w:p w14:paraId="5511F57C" w14:textId="22E1B10B" w:rsidR="00FB7917" w:rsidDel="00367415" w:rsidRDefault="00FB7917" w:rsidP="00367415">
      <w:pPr>
        <w:pStyle w:val="MRAL1HangingIndent"/>
        <w:rPr>
          <w:del w:id="16255" w:author="Debbie Houldsworth" w:date="2020-05-07T06:57:00Z"/>
        </w:rPr>
      </w:pPr>
    </w:p>
    <w:p w14:paraId="2D0376B5" w14:textId="1AC86DBE" w:rsidR="00FB7917" w:rsidDel="00367415" w:rsidRDefault="00FB7917">
      <w:pPr>
        <w:pStyle w:val="MRAL1HangingIndent"/>
        <w:rPr>
          <w:del w:id="16256" w:author="Debbie Houldsworth" w:date="2020-05-07T06:57:00Z"/>
        </w:rPr>
        <w:pPrChange w:id="16257" w:author="Debbie Houldsworth" w:date="2020-05-07T06:57:00Z">
          <w:pPr>
            <w:pStyle w:val="MRAScheduleHeading3"/>
            <w:tabs>
              <w:tab w:val="clear" w:pos="2160"/>
              <w:tab w:val="left" w:pos="709"/>
            </w:tabs>
          </w:pPr>
        </w:pPrChange>
      </w:pPr>
      <w:bookmarkStart w:id="16258" w:name="_Toc415033865"/>
      <w:bookmarkStart w:id="16259" w:name="_Toc415034603"/>
      <w:bookmarkStart w:id="16260" w:name="_Toc416508964"/>
      <w:bookmarkStart w:id="16261" w:name="_Toc63747193"/>
      <w:bookmarkStart w:id="16262" w:name="_Toc63747288"/>
      <w:bookmarkStart w:id="16263" w:name="_Toc64264379"/>
      <w:bookmarkStart w:id="16264" w:name="_Toc65572075"/>
      <w:del w:id="16265" w:author="Debbie Houldsworth" w:date="2020-05-07T06:57:00Z">
        <w:r w:rsidDel="00367415">
          <w:delText>7</w:delText>
        </w:r>
        <w:r w:rsidDel="00367415">
          <w:tab/>
          <w:delText>ACCOUNTS</w:delText>
        </w:r>
        <w:bookmarkEnd w:id="16258"/>
        <w:bookmarkEnd w:id="16259"/>
        <w:bookmarkEnd w:id="16260"/>
        <w:bookmarkEnd w:id="16261"/>
        <w:bookmarkEnd w:id="16262"/>
        <w:bookmarkEnd w:id="16263"/>
        <w:bookmarkEnd w:id="16264"/>
      </w:del>
    </w:p>
    <w:p w14:paraId="78EDBD5D" w14:textId="3F331797" w:rsidR="00FB7917" w:rsidDel="00367415" w:rsidRDefault="00FB7917" w:rsidP="00367415">
      <w:pPr>
        <w:pStyle w:val="MRAL1HangingIndent"/>
        <w:rPr>
          <w:del w:id="16266" w:author="Debbie Houldsworth" w:date="2020-05-07T06:57:00Z"/>
        </w:rPr>
      </w:pPr>
      <w:del w:id="16267" w:author="Debbie Houldsworth" w:date="2020-05-07T06:57:00Z">
        <w:r w:rsidDel="00367415">
          <w:rPr>
            <w:iCs/>
          </w:rPr>
          <w:delText>7.1</w:delText>
        </w:r>
        <w:r w:rsidDel="00367415">
          <w:rPr>
            <w:i/>
          </w:rPr>
          <w:tab/>
          <w:delText>Annual Accounts</w:delText>
        </w:r>
        <w:r w:rsidDel="00367415">
          <w:delText>: At the end of each of MRASCO's financial years, or as soon as reasonably practicable thereafter, MRASCO shall procure that an account shall be taken of all the assets and liabilities of MRASCO and of all dealings and transactions of MRASCO during such financial year and that the Board shall prepare a report and accounts in accordance with the Companies Act 1985 to be audited within three months after the end of each financial year.</w:delText>
        </w:r>
      </w:del>
    </w:p>
    <w:p w14:paraId="5386A127" w14:textId="453D0CFD" w:rsidR="00FB7917" w:rsidDel="00367415" w:rsidRDefault="00FB7917" w:rsidP="00367415">
      <w:pPr>
        <w:pStyle w:val="MRAL1HangingIndent"/>
        <w:rPr>
          <w:del w:id="16268" w:author="Debbie Houldsworth" w:date="2020-05-07T06:57:00Z"/>
        </w:rPr>
      </w:pPr>
      <w:del w:id="16269" w:author="Debbie Houldsworth" w:date="2020-05-07T06:57:00Z">
        <w:r w:rsidDel="00367415">
          <w:rPr>
            <w:iCs/>
          </w:rPr>
          <w:delText>7.2</w:delText>
        </w:r>
        <w:r w:rsidDel="00367415">
          <w:rPr>
            <w:i/>
          </w:rPr>
          <w:tab/>
          <w:delText>Audit</w:delText>
        </w:r>
        <w:r w:rsidDel="00367415">
          <w:delText>: Any party shall have the right at any time to require MRASCO to instruct the auditors of MRASCO to conduct a review in respect of the financial affairs of MRASCO. The cost of such review shall be borne by the party requesting such review, unless such review is approved by the directors in which case it shall be borne by MRASCO. If any such review is requested, MRASCO shall procure that MRASCO's auditors are given all reasonable assistance to complete the review within a reasonable period of time.</w:delText>
        </w:r>
      </w:del>
    </w:p>
    <w:p w14:paraId="6EE1457C" w14:textId="5C2BCDC8" w:rsidR="00FB7917" w:rsidDel="00367415" w:rsidRDefault="00FB7917">
      <w:pPr>
        <w:pStyle w:val="MRAL1HangingIndent"/>
        <w:rPr>
          <w:del w:id="16270" w:author="Debbie Houldsworth" w:date="2020-05-07T06:57:00Z"/>
        </w:rPr>
        <w:pPrChange w:id="16271" w:author="Debbie Houldsworth" w:date="2020-05-07T06:57:00Z">
          <w:pPr>
            <w:pStyle w:val="MRAScheduleHeading3"/>
            <w:tabs>
              <w:tab w:val="clear" w:pos="2160"/>
              <w:tab w:val="left" w:pos="709"/>
            </w:tabs>
          </w:pPr>
        </w:pPrChange>
      </w:pPr>
      <w:bookmarkStart w:id="16272" w:name="_Toc415033866"/>
      <w:bookmarkStart w:id="16273" w:name="_Toc415034604"/>
      <w:bookmarkStart w:id="16274" w:name="_Toc416508965"/>
      <w:bookmarkStart w:id="16275" w:name="_Toc63747194"/>
      <w:bookmarkStart w:id="16276" w:name="_Toc63747289"/>
      <w:bookmarkStart w:id="16277" w:name="_Toc64264380"/>
      <w:bookmarkStart w:id="16278" w:name="_Toc65572076"/>
      <w:del w:id="16279" w:author="Debbie Houldsworth" w:date="2020-05-07T06:57:00Z">
        <w:r w:rsidDel="00367415">
          <w:delText>8</w:delText>
        </w:r>
        <w:r w:rsidDel="00367415">
          <w:tab/>
          <w:delText>DISTRIBUTION POLICY</w:delText>
        </w:r>
        <w:bookmarkEnd w:id="16272"/>
        <w:bookmarkEnd w:id="16273"/>
        <w:bookmarkEnd w:id="16274"/>
        <w:bookmarkEnd w:id="16275"/>
        <w:bookmarkEnd w:id="16276"/>
        <w:bookmarkEnd w:id="16277"/>
        <w:bookmarkEnd w:id="16278"/>
      </w:del>
    </w:p>
    <w:p w14:paraId="53338A9A" w14:textId="26266933" w:rsidR="00FB7917" w:rsidDel="00367415" w:rsidRDefault="00FB7917">
      <w:pPr>
        <w:pStyle w:val="MRAL1HangingIndent"/>
        <w:rPr>
          <w:del w:id="16280" w:author="Debbie Houldsworth" w:date="2020-05-07T06:57:00Z"/>
        </w:rPr>
        <w:pPrChange w:id="16281" w:author="Debbie Houldsworth" w:date="2020-05-07T06:57:00Z">
          <w:pPr>
            <w:pStyle w:val="MRAL0NoHangingIndent"/>
          </w:pPr>
        </w:pPrChange>
      </w:pPr>
      <w:del w:id="16282" w:author="Debbie Houldsworth" w:date="2020-05-07T06:57:00Z">
        <w:r w:rsidDel="00367415">
          <w:delText>The Shareholders shall take such action as may be necessary to procure that:</w:delText>
        </w:r>
      </w:del>
    </w:p>
    <w:p w14:paraId="7B5906CA" w14:textId="0A5D961F" w:rsidR="00FB7917" w:rsidDel="00367415" w:rsidRDefault="00FB7917" w:rsidP="00367415">
      <w:pPr>
        <w:pStyle w:val="MRAL1HangingIndent"/>
        <w:rPr>
          <w:del w:id="16283" w:author="Debbie Houldsworth" w:date="2020-05-07T06:57:00Z"/>
        </w:rPr>
      </w:pPr>
      <w:del w:id="16284" w:author="Debbie Houldsworth" w:date="2020-05-07T06:57:00Z">
        <w:r w:rsidDel="00367415">
          <w:rPr>
            <w:iCs/>
          </w:rPr>
          <w:delText>8.1</w:delText>
        </w:r>
        <w:r w:rsidDel="00367415">
          <w:rPr>
            <w:i/>
          </w:rPr>
          <w:tab/>
          <w:delText>General Meeting</w:delText>
        </w:r>
        <w:r w:rsidDel="00367415">
          <w:delText>: MRASCO's general meeting at which audited accounts in respect of the preceding financial year are laid before the Shareholders is held not later than the date falling six months after the end of that financial year;</w:delText>
        </w:r>
      </w:del>
    </w:p>
    <w:p w14:paraId="21667336" w14:textId="1595C887" w:rsidR="00FB7917" w:rsidDel="00367415" w:rsidRDefault="00FB7917" w:rsidP="00367415">
      <w:pPr>
        <w:pStyle w:val="MRAL1HangingIndent"/>
        <w:rPr>
          <w:del w:id="16285" w:author="Debbie Houldsworth" w:date="2020-05-07T06:57:00Z"/>
        </w:rPr>
      </w:pPr>
      <w:del w:id="16286" w:author="Debbie Houldsworth" w:date="2020-05-07T06:57:00Z">
        <w:r w:rsidDel="00367415">
          <w:rPr>
            <w:iCs/>
          </w:rPr>
          <w:delText>8.2</w:delText>
        </w:r>
        <w:r w:rsidDel="00367415">
          <w:rPr>
            <w:i/>
          </w:rPr>
          <w:tab/>
          <w:delText>Auditors' Report</w:delText>
        </w:r>
        <w:r w:rsidDel="00367415">
          <w:delText>: MRASCO's auditors shall at the expense of MRASCO be instructed to report as to the amount of the profits available for distribution by MRASCO for each accounting reference period at the same time as they sign their report on MRASCO's audited accounts for the accounting reference period in question; and</w:delText>
        </w:r>
      </w:del>
    </w:p>
    <w:p w14:paraId="725EB3F5" w14:textId="3B2DC0E3" w:rsidR="00FB7917" w:rsidDel="00367415" w:rsidRDefault="00FB7917" w:rsidP="00367415">
      <w:pPr>
        <w:pStyle w:val="MRAL1HangingIndent"/>
        <w:rPr>
          <w:del w:id="16287" w:author="Debbie Houldsworth" w:date="2020-05-07T06:57:00Z"/>
        </w:rPr>
      </w:pPr>
      <w:del w:id="16288" w:author="Debbie Houldsworth" w:date="2020-05-07T06:57:00Z">
        <w:r w:rsidDel="00367415">
          <w:rPr>
            <w:iCs/>
          </w:rPr>
          <w:delText>8.3</w:delText>
        </w:r>
        <w:r w:rsidDel="00367415">
          <w:rPr>
            <w:iCs/>
          </w:rPr>
          <w:tab/>
        </w:r>
        <w:r w:rsidDel="00367415">
          <w:rPr>
            <w:i/>
          </w:rPr>
          <w:delText>Distribution of Profits</w:delText>
        </w:r>
        <w:r w:rsidDel="00367415">
          <w:delText>: MRASCO distributes to and among the Shareholders within 30 days of approval of the audited accounts 100 per cent of its profits available for distribution in each year, subject to the appropriation of such reasonable and proper reserves for working capital or otherwise as the Board may consider appropriate.</w:delText>
        </w:r>
      </w:del>
    </w:p>
    <w:p w14:paraId="362AB9F0" w14:textId="3A9EADD4" w:rsidR="00FB7917" w:rsidDel="00367415" w:rsidRDefault="00FB7917" w:rsidP="00367415">
      <w:pPr>
        <w:pStyle w:val="MRAL1HangingIndent"/>
        <w:rPr>
          <w:del w:id="16289" w:author="Debbie Houldsworth" w:date="2020-05-07T06:57:00Z"/>
        </w:rPr>
      </w:pPr>
      <w:del w:id="16290" w:author="Debbie Houldsworth" w:date="2020-05-07T06:57:00Z">
        <w:r w:rsidDel="00367415">
          <w:rPr>
            <w:iCs/>
          </w:rPr>
          <w:delText>8.4</w:delText>
        </w:r>
        <w:r w:rsidDel="00367415">
          <w:rPr>
            <w:i/>
          </w:rPr>
          <w:tab/>
          <w:delText>Shareholder guarantees</w:delText>
        </w:r>
        <w:r w:rsidDel="00367415">
          <w:delText>: If any indemnity, guarantee or other assurance against loss is given by a Shareholder for any obligation or liability of MRASCO at the request of MRASCO, all the other Shareholders shall indemnify such Shareholder in respect of any liability arising out of such indemnity, guarantee or other assurance against loss severally and rateably in accordance with the proportions set out in Clauses 8.8 and 8.9 of this Agreement.</w:delText>
        </w:r>
      </w:del>
    </w:p>
    <w:p w14:paraId="202BF073" w14:textId="6D015805" w:rsidR="00FB7917" w:rsidDel="00367415" w:rsidRDefault="00FB7917">
      <w:pPr>
        <w:pStyle w:val="MRAL1HangingIndent"/>
        <w:rPr>
          <w:del w:id="16291" w:author="Debbie Houldsworth" w:date="2020-05-07T06:57:00Z"/>
        </w:rPr>
        <w:pPrChange w:id="16292" w:author="Debbie Houldsworth" w:date="2020-05-07T06:57:00Z">
          <w:pPr>
            <w:pStyle w:val="MRAScheduleHeading3"/>
            <w:tabs>
              <w:tab w:val="clear" w:pos="2160"/>
              <w:tab w:val="left" w:pos="709"/>
            </w:tabs>
          </w:pPr>
        </w:pPrChange>
      </w:pPr>
      <w:bookmarkStart w:id="16293" w:name="_Toc415033867"/>
      <w:bookmarkStart w:id="16294" w:name="_Toc415034605"/>
      <w:bookmarkStart w:id="16295" w:name="_Toc416508966"/>
      <w:bookmarkStart w:id="16296" w:name="_Toc63747195"/>
      <w:bookmarkStart w:id="16297" w:name="_Toc63747290"/>
      <w:bookmarkStart w:id="16298" w:name="_Toc64264381"/>
      <w:bookmarkStart w:id="16299" w:name="_Toc65572077"/>
      <w:del w:id="16300" w:author="Debbie Houldsworth" w:date="2020-05-07T06:57:00Z">
        <w:r w:rsidDel="00367415">
          <w:delText>9</w:delText>
        </w:r>
        <w:r w:rsidDel="00367415">
          <w:tab/>
          <w:delText>TRANSFER OF SHARES</w:delText>
        </w:r>
        <w:bookmarkEnd w:id="16293"/>
        <w:bookmarkEnd w:id="16294"/>
        <w:bookmarkEnd w:id="16295"/>
        <w:bookmarkEnd w:id="16296"/>
        <w:bookmarkEnd w:id="16297"/>
        <w:bookmarkEnd w:id="16298"/>
        <w:bookmarkEnd w:id="16299"/>
      </w:del>
    </w:p>
    <w:p w14:paraId="50B43176" w14:textId="4B6B20EB" w:rsidR="00FB7917" w:rsidDel="00367415" w:rsidRDefault="00FB7917" w:rsidP="00367415">
      <w:pPr>
        <w:pStyle w:val="MRAL1HangingIndent"/>
        <w:rPr>
          <w:del w:id="16301" w:author="Debbie Houldsworth" w:date="2020-05-07T06:57:00Z"/>
        </w:rPr>
      </w:pPr>
      <w:del w:id="16302" w:author="Debbie Houldsworth" w:date="2020-05-07T06:57:00Z">
        <w:r w:rsidDel="00367415">
          <w:rPr>
            <w:iCs/>
          </w:rPr>
          <w:delText>9.1</w:delText>
        </w:r>
        <w:r w:rsidDel="00367415">
          <w:rPr>
            <w:i/>
          </w:rPr>
          <w:tab/>
          <w:delText>Restriction on transfer</w:delText>
        </w:r>
        <w:r w:rsidDel="00367415">
          <w:delText>: Otherwise than in accordance with the following provisions of this paragraph 9 no Shareholder shall:</w:delText>
        </w:r>
      </w:del>
    </w:p>
    <w:p w14:paraId="2BDA52DC" w14:textId="6A3E6285" w:rsidR="00FB7917" w:rsidDel="00367415" w:rsidRDefault="00FB7917">
      <w:pPr>
        <w:pStyle w:val="MRAL1HangingIndent"/>
        <w:rPr>
          <w:del w:id="16303" w:author="Debbie Houldsworth" w:date="2020-05-07T06:57:00Z"/>
        </w:rPr>
        <w:pPrChange w:id="16304" w:author="Debbie Houldsworth" w:date="2020-05-07T06:57:00Z">
          <w:pPr>
            <w:pStyle w:val="MRAL2HangingIndent"/>
          </w:pPr>
        </w:pPrChange>
      </w:pPr>
      <w:del w:id="16305" w:author="Debbie Houldsworth" w:date="2020-05-07T06:57:00Z">
        <w:r w:rsidDel="00367415">
          <w:delText>9.1.1</w:delText>
        </w:r>
        <w:r w:rsidDel="00367415">
          <w:tab/>
          <w:delText>pledge, mortgage (whether by way of fixed or floating charge) or otherwise encumber its legal or beneficial interest in its Shares; or</w:delText>
        </w:r>
      </w:del>
    </w:p>
    <w:p w14:paraId="71A99756" w14:textId="499E7B95" w:rsidR="00FB7917" w:rsidDel="00367415" w:rsidRDefault="00FB7917">
      <w:pPr>
        <w:pStyle w:val="MRAL1HangingIndent"/>
        <w:rPr>
          <w:del w:id="16306" w:author="Debbie Houldsworth" w:date="2020-05-07T06:57:00Z"/>
        </w:rPr>
        <w:pPrChange w:id="16307" w:author="Debbie Houldsworth" w:date="2020-05-07T06:57:00Z">
          <w:pPr>
            <w:pStyle w:val="MRAL2HangingIndent"/>
          </w:pPr>
        </w:pPrChange>
      </w:pPr>
      <w:del w:id="16308" w:author="Debbie Houldsworth" w:date="2020-05-07T06:57:00Z">
        <w:r w:rsidDel="00367415">
          <w:delText>9.1.2</w:delText>
        </w:r>
        <w:r w:rsidDel="00367415">
          <w:tab/>
          <w:delText>sell, transfer or otherwise dispose of any of such Shares (or any legal or beneficial interest therein); or</w:delText>
        </w:r>
      </w:del>
    </w:p>
    <w:p w14:paraId="121FC125" w14:textId="435416D3" w:rsidR="00FB7917" w:rsidDel="00367415" w:rsidRDefault="00FB7917">
      <w:pPr>
        <w:pStyle w:val="MRAL1HangingIndent"/>
        <w:rPr>
          <w:del w:id="16309" w:author="Debbie Houldsworth" w:date="2020-05-07T06:57:00Z"/>
        </w:rPr>
        <w:pPrChange w:id="16310" w:author="Debbie Houldsworth" w:date="2020-05-07T06:57:00Z">
          <w:pPr>
            <w:pStyle w:val="MRAL2HangingIndent"/>
          </w:pPr>
        </w:pPrChange>
      </w:pPr>
      <w:del w:id="16311" w:author="Debbie Houldsworth" w:date="2020-05-07T06:57:00Z">
        <w:r w:rsidDel="00367415">
          <w:delText>9.1.3</w:delText>
        </w:r>
        <w:r w:rsidDel="00367415">
          <w:tab/>
          <w:delText>enter into any agreement in respect of the votes attached to Shares; or</w:delText>
        </w:r>
      </w:del>
    </w:p>
    <w:p w14:paraId="67416881" w14:textId="2E9A49DA" w:rsidR="00FB7917" w:rsidDel="00367415" w:rsidRDefault="00FB7917">
      <w:pPr>
        <w:pStyle w:val="MRAL1HangingIndent"/>
        <w:rPr>
          <w:del w:id="16312" w:author="Debbie Houldsworth" w:date="2020-05-07T06:57:00Z"/>
        </w:rPr>
        <w:pPrChange w:id="16313" w:author="Debbie Houldsworth" w:date="2020-05-07T06:57:00Z">
          <w:pPr>
            <w:pStyle w:val="MRAL2HangingIndent"/>
          </w:pPr>
        </w:pPrChange>
      </w:pPr>
      <w:del w:id="16314" w:author="Debbie Houldsworth" w:date="2020-05-07T06:57:00Z">
        <w:r w:rsidDel="00367415">
          <w:delText>9.1.4</w:delText>
        </w:r>
        <w:r w:rsidDel="00367415">
          <w:tab/>
          <w:delText>agree, whether or not subject to any condition precedent or subsequent, to do any of the foregoing.</w:delText>
        </w:r>
      </w:del>
    </w:p>
    <w:p w14:paraId="53530251" w14:textId="306EA928" w:rsidR="00FB7917" w:rsidDel="00367415" w:rsidRDefault="00FB7917" w:rsidP="00367415">
      <w:pPr>
        <w:pStyle w:val="MRAL1HangingIndent"/>
        <w:rPr>
          <w:del w:id="16315" w:author="Debbie Houldsworth" w:date="2020-05-07T06:57:00Z"/>
        </w:rPr>
      </w:pPr>
      <w:del w:id="16316" w:author="Debbie Houldsworth" w:date="2020-05-07T06:57:00Z">
        <w:r w:rsidDel="00367415">
          <w:rPr>
            <w:iCs/>
          </w:rPr>
          <w:delText>9.2</w:delText>
        </w:r>
        <w:r w:rsidDel="00367415">
          <w:rPr>
            <w:i/>
          </w:rPr>
          <w:tab/>
          <w:delText>Intra-group transfers</w:delText>
        </w:r>
        <w:r w:rsidDel="00367415">
          <w:delText>: A Shareholder may transfer its Share to its Affiliate in circumstances where such Affiliate becomes a party at the same time as such Shareholder ceases to be a party.</w:delText>
        </w:r>
      </w:del>
    </w:p>
    <w:p w14:paraId="328CB505" w14:textId="328AEF24" w:rsidR="00FB7917" w:rsidDel="00367415" w:rsidRDefault="00FB7917" w:rsidP="00367415">
      <w:pPr>
        <w:pStyle w:val="MRAL1HangingIndent"/>
        <w:rPr>
          <w:del w:id="16317" w:author="Debbie Houldsworth" w:date="2020-05-07T06:57:00Z"/>
        </w:rPr>
      </w:pPr>
      <w:del w:id="16318" w:author="Debbie Houldsworth" w:date="2020-05-07T06:57:00Z">
        <w:r w:rsidDel="00367415">
          <w:rPr>
            <w:iCs/>
          </w:rPr>
          <w:delText>9.3</w:delText>
        </w:r>
        <w:r w:rsidDel="00367415">
          <w:rPr>
            <w:i/>
          </w:rPr>
          <w:tab/>
          <w:delText>Retiring Shareholders</w:delText>
        </w:r>
        <w:r w:rsidDel="00367415">
          <w:delText>: If any Shareholder ceases to be a party for any reason (the "</w:delText>
        </w:r>
        <w:r w:rsidDel="00367415">
          <w:rPr>
            <w:b/>
          </w:rPr>
          <w:delText>Retiring Shareholder</w:delText>
        </w:r>
        <w:r w:rsidDel="00367415">
          <w:delText>"),then upon written notice to the Retiring Shareholder by any other Shareholder, the Retiring Shareholder shall transfer at par to a nominee for all the Shareholders (other than the Retiring Shareholder) selected by the directors the Share held by the Retiring Shareholder. All costs and expenses of such transfer shall be for the account of the Retiring Shareholder.</w:delText>
        </w:r>
      </w:del>
    </w:p>
    <w:p w14:paraId="5B094141" w14:textId="540B66E0" w:rsidR="00FB7917" w:rsidDel="00367415" w:rsidRDefault="00FB7917" w:rsidP="00367415">
      <w:pPr>
        <w:pStyle w:val="MRAL1HangingIndent"/>
        <w:rPr>
          <w:del w:id="16319" w:author="Debbie Houldsworth" w:date="2020-05-07T06:57:00Z"/>
        </w:rPr>
      </w:pPr>
      <w:del w:id="16320" w:author="Debbie Houldsworth" w:date="2020-05-07T06:57:00Z">
        <w:r w:rsidDel="00367415">
          <w:rPr>
            <w:iCs/>
          </w:rPr>
          <w:delText>9.4</w:delText>
        </w:r>
        <w:r w:rsidDel="00367415">
          <w:rPr>
            <w:i/>
          </w:rPr>
          <w:tab/>
          <w:delText>Enforced transfer</w:delText>
        </w:r>
        <w:r w:rsidDel="00367415">
          <w:delText>: If a Retiring Shareholder shall fail or refuse to transfer any Shares in accordance with its obligations under paragraph 9.3, the directors may authorise MRASCO to execute and deliver a transfer from the Retiring Shareholder to a nominee on behalf of the Retiring Shareholder. MRASCO may accept the consideration for the transfer and hold it on trust for the Retiring Shareholder, which acceptance shall be a good discharge to the nominee and may set off such amount against the costs and expenses of the transfer. The directors shall cause the transferee to be registered as the holder of such Shares and following the registration of the transfer the validity of the proceedings shall not be questioned by any person.</w:delText>
        </w:r>
      </w:del>
    </w:p>
    <w:p w14:paraId="0D193C8C" w14:textId="333F687A" w:rsidR="00FB7917" w:rsidDel="00367415" w:rsidRDefault="00FB7917" w:rsidP="00367415">
      <w:pPr>
        <w:pStyle w:val="MRAL1HangingIndent"/>
        <w:rPr>
          <w:del w:id="16321" w:author="Debbie Houldsworth" w:date="2020-05-07T06:57:00Z"/>
        </w:rPr>
      </w:pPr>
      <w:del w:id="16322" w:author="Debbie Houldsworth" w:date="2020-05-07T06:57:00Z">
        <w:r w:rsidDel="00367415">
          <w:rPr>
            <w:iCs/>
          </w:rPr>
          <w:delText>9.5</w:delText>
        </w:r>
        <w:r w:rsidDel="00367415">
          <w:rPr>
            <w:i/>
          </w:rPr>
          <w:tab/>
          <w:delText>Nominee's holding</w:delText>
        </w:r>
        <w:r w:rsidDel="00367415">
          <w:delText>: The nominee referred to in paragraphs 9.3 and 9.4 shall hold Shares transferred to it until such time as it is directed by the directors to transfer them (or some of them) to one or more parties.  For the avoidance of doubt, wherever in this Schedule a percentage figure of the number of Shares in issue is referred to, this figure shall be calculated as if all Shares held by the nominee were not in issue.</w:delText>
        </w:r>
      </w:del>
    </w:p>
    <w:p w14:paraId="1C3489D9" w14:textId="17C8EBFB" w:rsidR="00FB7917" w:rsidDel="00367415" w:rsidRDefault="00FB7917">
      <w:pPr>
        <w:pStyle w:val="MRAL1HangingIndent"/>
        <w:rPr>
          <w:del w:id="16323" w:author="Debbie Houldsworth" w:date="2020-05-07T06:57:00Z"/>
        </w:rPr>
        <w:pPrChange w:id="16324" w:author="Debbie Houldsworth" w:date="2020-05-07T06:57:00Z">
          <w:pPr>
            <w:pStyle w:val="MRAScheduleHeading3"/>
            <w:tabs>
              <w:tab w:val="clear" w:pos="2160"/>
              <w:tab w:val="left" w:pos="709"/>
            </w:tabs>
          </w:pPr>
        </w:pPrChange>
      </w:pPr>
      <w:bookmarkStart w:id="16325" w:name="_Toc415033868"/>
      <w:bookmarkStart w:id="16326" w:name="_Toc415034606"/>
      <w:bookmarkStart w:id="16327" w:name="_Toc416508967"/>
      <w:bookmarkStart w:id="16328" w:name="_Toc63747196"/>
      <w:bookmarkStart w:id="16329" w:name="_Toc63747291"/>
      <w:bookmarkStart w:id="16330" w:name="_Toc64264382"/>
      <w:bookmarkStart w:id="16331" w:name="_Toc65572078"/>
      <w:del w:id="16332" w:author="Debbie Houldsworth" w:date="2020-05-07T06:57:00Z">
        <w:r w:rsidDel="00367415">
          <w:delText>10</w:delText>
        </w:r>
        <w:r w:rsidDel="00367415">
          <w:tab/>
          <w:delText>DURATION AND TERMINATION</w:delText>
        </w:r>
        <w:bookmarkEnd w:id="16325"/>
        <w:bookmarkEnd w:id="16326"/>
        <w:bookmarkEnd w:id="16327"/>
        <w:bookmarkEnd w:id="16328"/>
        <w:bookmarkEnd w:id="16329"/>
        <w:bookmarkEnd w:id="16330"/>
        <w:bookmarkEnd w:id="16331"/>
      </w:del>
    </w:p>
    <w:p w14:paraId="26990C25" w14:textId="359CCF0C" w:rsidR="00FB7917" w:rsidDel="00367415" w:rsidRDefault="00FB7917">
      <w:pPr>
        <w:pStyle w:val="MRAL1HangingIndent"/>
        <w:rPr>
          <w:del w:id="16333" w:author="Debbie Houldsworth" w:date="2020-05-07T06:57:00Z"/>
        </w:rPr>
        <w:pPrChange w:id="16334" w:author="Debbie Houldsworth" w:date="2020-05-07T06:57:00Z">
          <w:pPr>
            <w:pStyle w:val="MRAL0NoHangingIndent"/>
          </w:pPr>
        </w:pPrChange>
      </w:pPr>
      <w:del w:id="16335" w:author="Debbie Houldsworth" w:date="2020-05-07T06:57:00Z">
        <w:r w:rsidDel="00367415">
          <w:delText>This Schedule shall continue in full force and effect until the first to occur of the following events:</w:delText>
        </w:r>
      </w:del>
    </w:p>
    <w:p w14:paraId="5873B7C3" w14:textId="30A83F49" w:rsidR="00FB7917" w:rsidDel="00367415" w:rsidRDefault="00FB7917" w:rsidP="00367415">
      <w:pPr>
        <w:pStyle w:val="MRAL1HangingIndent"/>
        <w:rPr>
          <w:del w:id="16336" w:author="Debbie Houldsworth" w:date="2020-05-07T06:57:00Z"/>
        </w:rPr>
      </w:pPr>
      <w:del w:id="16337" w:author="Debbie Houldsworth" w:date="2020-05-07T06:57:00Z">
        <w:r w:rsidDel="00367415">
          <w:delText>10.1</w:delText>
        </w:r>
        <w:r w:rsidDel="00367415">
          <w:tab/>
          <w:delText>the termination of this Agreement pursuant to Clause 3.3;</w:delText>
        </w:r>
      </w:del>
    </w:p>
    <w:p w14:paraId="6A5DA940" w14:textId="37E99447" w:rsidR="00FB7917" w:rsidDel="00367415" w:rsidRDefault="00FB7917" w:rsidP="00367415">
      <w:pPr>
        <w:pStyle w:val="MRAL1HangingIndent"/>
        <w:rPr>
          <w:del w:id="16338" w:author="Debbie Houldsworth" w:date="2020-05-07T06:57:00Z"/>
        </w:rPr>
      </w:pPr>
      <w:del w:id="16339" w:author="Debbie Houldsworth" w:date="2020-05-07T06:57:00Z">
        <w:r w:rsidDel="00367415">
          <w:delText>10.2</w:delText>
        </w:r>
        <w:r w:rsidDel="00367415">
          <w:tab/>
          <w:delText>all the Shareholders agree in writing to terminate the arrangements set out in this Schedule;</w:delText>
        </w:r>
      </w:del>
    </w:p>
    <w:p w14:paraId="2632EE4B" w14:textId="71F47AB5" w:rsidR="00FB7917" w:rsidDel="00367415" w:rsidRDefault="00FB7917" w:rsidP="00367415">
      <w:pPr>
        <w:pStyle w:val="MRAL1HangingIndent"/>
        <w:rPr>
          <w:del w:id="16340" w:author="Debbie Houldsworth" w:date="2020-05-07T06:57:00Z"/>
        </w:rPr>
      </w:pPr>
      <w:del w:id="16341" w:author="Debbie Houldsworth" w:date="2020-05-07T06:57:00Z">
        <w:r w:rsidDel="00367415">
          <w:delText>10.3</w:delText>
        </w:r>
        <w:r w:rsidDel="00367415">
          <w:tab/>
          <w:delText>an effective resolution is passed or a binding order is made for the winding up of MRASCO,</w:delText>
        </w:r>
      </w:del>
    </w:p>
    <w:p w14:paraId="0AEC7842" w14:textId="65C9BC0D" w:rsidR="00FB7917" w:rsidDel="00367415" w:rsidRDefault="00FB7917">
      <w:pPr>
        <w:pStyle w:val="MRAL1HangingIndent"/>
        <w:rPr>
          <w:del w:id="16342" w:author="Debbie Houldsworth" w:date="2020-05-07T06:57:00Z"/>
        </w:rPr>
        <w:pPrChange w:id="16343" w:author="Debbie Houldsworth" w:date="2020-05-07T06:57:00Z">
          <w:pPr>
            <w:pStyle w:val="MRAL0NoHangingIndent"/>
          </w:pPr>
        </w:pPrChange>
      </w:pPr>
      <w:del w:id="16344" w:author="Debbie Houldsworth" w:date="2020-05-07T06:57:00Z">
        <w:r w:rsidDel="00367415">
          <w:delText>provided, however, that this Schedule shall cease to have effect as regards any party who, having been entitled under the terms of this Schedule to hold Shares, ceases to hold any Shares.</w:delText>
        </w:r>
      </w:del>
    </w:p>
    <w:p w14:paraId="2CCE3A9E" w14:textId="48636C63" w:rsidR="00FB7917" w:rsidDel="00367415" w:rsidRDefault="00FB7917">
      <w:pPr>
        <w:pStyle w:val="MRAL1HangingIndent"/>
        <w:rPr>
          <w:del w:id="16345" w:author="Debbie Houldsworth" w:date="2020-05-07T06:57:00Z"/>
        </w:rPr>
        <w:pPrChange w:id="16346" w:author="Debbie Houldsworth" w:date="2020-05-07T06:57:00Z">
          <w:pPr>
            <w:pStyle w:val="MRAScheduleHeading3"/>
            <w:tabs>
              <w:tab w:val="clear" w:pos="2160"/>
              <w:tab w:val="left" w:pos="709"/>
            </w:tabs>
          </w:pPr>
        </w:pPrChange>
      </w:pPr>
      <w:bookmarkStart w:id="16347" w:name="_Toc63747197"/>
      <w:bookmarkStart w:id="16348" w:name="_Toc63747292"/>
      <w:bookmarkStart w:id="16349" w:name="_Toc64264383"/>
      <w:bookmarkStart w:id="16350" w:name="_Toc65572079"/>
      <w:del w:id="16351" w:author="Debbie Houldsworth" w:date="2020-05-07T06:57:00Z">
        <w:r w:rsidDel="00367415">
          <w:delText>11</w:delText>
        </w:r>
        <w:r w:rsidDel="00367415">
          <w:tab/>
          <w:delText>SHAREHOLDERS GENERALLY</w:delText>
        </w:r>
        <w:bookmarkEnd w:id="16347"/>
        <w:bookmarkEnd w:id="16348"/>
        <w:bookmarkEnd w:id="16349"/>
        <w:bookmarkEnd w:id="16350"/>
      </w:del>
    </w:p>
    <w:p w14:paraId="7EAB938A" w14:textId="0B616A80" w:rsidR="00FB7917" w:rsidDel="00367415" w:rsidRDefault="00FB7917" w:rsidP="00367415">
      <w:pPr>
        <w:pStyle w:val="MRAL1HangingIndent"/>
        <w:rPr>
          <w:del w:id="16352" w:author="Debbie Houldsworth" w:date="2020-05-07T06:57:00Z"/>
        </w:rPr>
      </w:pPr>
      <w:del w:id="16353" w:author="Debbie Houldsworth" w:date="2020-05-07T06:57:00Z">
        <w:r w:rsidDel="00367415">
          <w:delText xml:space="preserve">The Shareholders shall procure that: </w:delText>
        </w:r>
      </w:del>
    </w:p>
    <w:p w14:paraId="174814AA" w14:textId="3A26689E" w:rsidR="00FB7917" w:rsidDel="00367415" w:rsidRDefault="00FB7917" w:rsidP="00367415">
      <w:pPr>
        <w:pStyle w:val="MRAL1HangingIndent"/>
        <w:rPr>
          <w:del w:id="16354" w:author="Debbie Houldsworth" w:date="2020-05-07T06:57:00Z"/>
        </w:rPr>
      </w:pPr>
      <w:del w:id="16355" w:author="Debbie Houldsworth" w:date="2020-05-07T06:57:00Z">
        <w:r w:rsidDel="00367415">
          <w:delText>11.1</w:delText>
        </w:r>
        <w:r w:rsidDel="00367415">
          <w:tab/>
          <w:delText>save for any nominee referred to in paragraph 9.3, only the parties (other than the BSC Agent or any replacement of the BSC Agent) shall acquire Shares (whether by transfer or allotment) and that no party shall be a Shareholder unless and until it has agreed to be bound by this Schedule in the capacity of a Shareholder (which a party (other than the BSC Agent or any replacement of the BSC Agent) shall be taken to have done by being a signatory to this Agreement or executing an Accession Agreement) (save in the case of the BSC Agent whose signature of this Agreement or execution of an Accession Agreement shall indicate agreement to being bound by this Schedule but not in the capacity of Shareholder); and</w:delText>
        </w:r>
      </w:del>
    </w:p>
    <w:p w14:paraId="434D773A" w14:textId="078ABE61" w:rsidR="00FB7917" w:rsidDel="00367415" w:rsidRDefault="00FB7917" w:rsidP="00367415">
      <w:pPr>
        <w:pStyle w:val="MRAL1HangingIndent"/>
        <w:rPr>
          <w:del w:id="16356" w:author="Debbie Houldsworth" w:date="2020-05-07T06:57:00Z"/>
        </w:rPr>
      </w:pPr>
      <w:del w:id="16357" w:author="Debbie Houldsworth" w:date="2020-05-07T06:57:00Z">
        <w:r w:rsidDel="00367415">
          <w:delText>11.2</w:delText>
        </w:r>
        <w:r w:rsidDel="00367415">
          <w:tab/>
          <w:delText>the directors shall neither transfer nor allot any Share or Shares other than as set out in paragraph 2.1 or 9.4 of this Schedule and that, save in the case of a nominee as referred to in paragraphs 9.3 and 9.4, no party shall at any point hold more than one Share.</w:delText>
        </w:r>
      </w:del>
    </w:p>
    <w:p w14:paraId="0DE3D220" w14:textId="609469C7" w:rsidR="00FB7917" w:rsidDel="00367415" w:rsidRDefault="00FB7917">
      <w:pPr>
        <w:pStyle w:val="MRAL1HangingIndent"/>
        <w:rPr>
          <w:del w:id="16358" w:author="Debbie Houldsworth" w:date="2020-05-07T06:57:00Z"/>
        </w:rPr>
        <w:pPrChange w:id="16359" w:author="Debbie Houldsworth" w:date="2020-05-07T06:57:00Z">
          <w:pPr>
            <w:pStyle w:val="MRAScheduleHeading3"/>
            <w:tabs>
              <w:tab w:val="clear" w:pos="2160"/>
              <w:tab w:val="left" w:pos="709"/>
            </w:tabs>
          </w:pPr>
        </w:pPrChange>
      </w:pPr>
      <w:bookmarkStart w:id="16360" w:name="_Toc415033870"/>
      <w:bookmarkStart w:id="16361" w:name="_Toc415034608"/>
      <w:bookmarkStart w:id="16362" w:name="_Toc416508969"/>
      <w:bookmarkStart w:id="16363" w:name="_Toc63747198"/>
      <w:bookmarkStart w:id="16364" w:name="_Toc63747293"/>
      <w:bookmarkStart w:id="16365" w:name="_Toc64264384"/>
      <w:bookmarkStart w:id="16366" w:name="_Toc65572080"/>
      <w:del w:id="16367" w:author="Debbie Houldsworth" w:date="2020-05-07T06:57:00Z">
        <w:r w:rsidDel="00367415">
          <w:delText>12</w:delText>
        </w:r>
        <w:r w:rsidDel="00367415">
          <w:tab/>
          <w:delText>INTELLECTUAL PROPERTY</w:delText>
        </w:r>
        <w:bookmarkEnd w:id="16360"/>
        <w:bookmarkEnd w:id="16361"/>
        <w:bookmarkEnd w:id="16362"/>
        <w:bookmarkEnd w:id="16363"/>
        <w:bookmarkEnd w:id="16364"/>
        <w:bookmarkEnd w:id="16365"/>
        <w:bookmarkEnd w:id="16366"/>
      </w:del>
    </w:p>
    <w:p w14:paraId="7800D83C" w14:textId="39DEEE38" w:rsidR="00FB7917" w:rsidDel="00367415" w:rsidRDefault="00FB7917">
      <w:pPr>
        <w:pStyle w:val="MRAL1HangingIndent"/>
        <w:rPr>
          <w:del w:id="16368" w:author="Debbie Houldsworth" w:date="2020-05-07T06:57:00Z"/>
        </w:rPr>
        <w:pPrChange w:id="16369" w:author="Debbie Houldsworth" w:date="2020-05-07T06:57:00Z">
          <w:pPr>
            <w:pStyle w:val="MRAL1NoHangingIndent"/>
          </w:pPr>
        </w:pPrChange>
      </w:pPr>
      <w:del w:id="16370" w:author="Debbie Houldsworth" w:date="2020-05-07T06:57:00Z">
        <w:r w:rsidDel="00367415">
          <w:delText>If and to the extent that any Shareholder discloses any of its Intellectual Property to MRASCO for use in connection with the Business, unless it is unable to do so it shall grant, and shall be deemed to have granted from the date of such disclosure, licences of such Intellectual Property to MRASCO for use in connection with the Business and for no other purpose whatsoever. Any such licence shall be irrevocable, non-exclusive, perpetual and royalty-free. Such licences may only be assigned, sub-let or otherwise dealt with on such terms as may be agreed by resolution of MEC passed pursuant to Clause 6 of this Agreement.</w:delText>
        </w:r>
      </w:del>
    </w:p>
    <w:p w14:paraId="537461FE" w14:textId="685213D9" w:rsidR="00FB7917" w:rsidDel="00367415" w:rsidRDefault="00FB7917">
      <w:pPr>
        <w:pStyle w:val="MRAL1HangingIndent"/>
        <w:rPr>
          <w:del w:id="16371" w:author="Debbie Houldsworth" w:date="2020-05-07T06:57:00Z"/>
        </w:rPr>
        <w:pPrChange w:id="16372" w:author="Debbie Houldsworth" w:date="2020-05-07T06:57:00Z">
          <w:pPr>
            <w:pStyle w:val="MRAScheduleHeading3"/>
            <w:tabs>
              <w:tab w:val="clear" w:pos="2160"/>
              <w:tab w:val="clear" w:pos="2880"/>
              <w:tab w:val="left" w:pos="709"/>
            </w:tabs>
          </w:pPr>
        </w:pPrChange>
      </w:pPr>
      <w:bookmarkStart w:id="16373" w:name="_Toc415033871"/>
      <w:bookmarkStart w:id="16374" w:name="_Toc415034609"/>
      <w:bookmarkStart w:id="16375" w:name="_Toc416508970"/>
      <w:bookmarkStart w:id="16376" w:name="_Toc63747199"/>
      <w:bookmarkStart w:id="16377" w:name="_Toc63747294"/>
      <w:bookmarkStart w:id="16378" w:name="_Toc64264385"/>
      <w:bookmarkStart w:id="16379" w:name="_Toc65572081"/>
      <w:del w:id="16380" w:author="Debbie Houldsworth" w:date="2020-05-07T06:57:00Z">
        <w:r w:rsidDel="00367415">
          <w:delText>13</w:delText>
        </w:r>
        <w:r w:rsidDel="00367415">
          <w:tab/>
          <w:delText>CONFLICT WITH THE ARTICLES</w:delText>
        </w:r>
        <w:bookmarkEnd w:id="16373"/>
        <w:bookmarkEnd w:id="16374"/>
        <w:bookmarkEnd w:id="16375"/>
        <w:bookmarkEnd w:id="16376"/>
        <w:bookmarkEnd w:id="16377"/>
        <w:bookmarkEnd w:id="16378"/>
        <w:bookmarkEnd w:id="16379"/>
      </w:del>
    </w:p>
    <w:p w14:paraId="32E03234" w14:textId="5640B83D" w:rsidR="00FB7917" w:rsidDel="00367415" w:rsidRDefault="00FB7917">
      <w:pPr>
        <w:pStyle w:val="MRAL1HangingIndent"/>
        <w:rPr>
          <w:del w:id="16381" w:author="Debbie Houldsworth" w:date="2020-05-07T06:57:00Z"/>
        </w:rPr>
        <w:pPrChange w:id="16382" w:author="Debbie Houldsworth" w:date="2020-05-07T06:57:00Z">
          <w:pPr>
            <w:pStyle w:val="MRAL1NoHangingIndent"/>
          </w:pPr>
        </w:pPrChange>
      </w:pPr>
      <w:del w:id="16383" w:author="Debbie Houldsworth" w:date="2020-05-07T06:57:00Z">
        <w:r w:rsidDel="00367415">
          <w:delText>In the event of any ambiguity created by or discrepancy between the provisions of this Schedule and the Articles, then it is the intention that the provisions of this Schedule shall prevail and accordingly the Shareholders shall exercise all voting and other rights and powers available to them so as to give effect to the provisions of this Schedule and shall further, if necessary, procure any required amendment to the Articles.</w:delText>
        </w:r>
      </w:del>
    </w:p>
    <w:p w14:paraId="5DF2C211" w14:textId="0444774D" w:rsidR="00FB7917" w:rsidDel="00367415" w:rsidRDefault="00FB7917">
      <w:pPr>
        <w:pStyle w:val="MRAL1HangingIndent"/>
        <w:rPr>
          <w:del w:id="16384" w:author="Debbie Houldsworth" w:date="2020-05-07T06:57:00Z"/>
        </w:rPr>
        <w:pPrChange w:id="16385" w:author="Debbie Houldsworth" w:date="2020-05-07T06:57:00Z">
          <w:pPr>
            <w:pStyle w:val="MRAScheduleHeading3"/>
            <w:tabs>
              <w:tab w:val="clear" w:pos="2160"/>
              <w:tab w:val="left" w:pos="709"/>
            </w:tabs>
          </w:pPr>
        </w:pPrChange>
      </w:pPr>
      <w:bookmarkStart w:id="16386" w:name="_Toc415033872"/>
      <w:bookmarkStart w:id="16387" w:name="_Toc415034610"/>
      <w:bookmarkStart w:id="16388" w:name="_Toc416508971"/>
      <w:bookmarkStart w:id="16389" w:name="_Toc63747200"/>
      <w:bookmarkStart w:id="16390" w:name="_Toc63747295"/>
      <w:bookmarkStart w:id="16391" w:name="_Toc64264386"/>
      <w:bookmarkStart w:id="16392" w:name="_Toc65572082"/>
      <w:del w:id="16393" w:author="Debbie Houldsworth" w:date="2020-05-07T06:57:00Z">
        <w:r w:rsidDel="00367415">
          <w:delText>14</w:delText>
        </w:r>
        <w:r w:rsidDel="00367415">
          <w:tab/>
          <w:delText>FURTHER ASSURANCE</w:delText>
        </w:r>
        <w:bookmarkEnd w:id="16386"/>
        <w:bookmarkEnd w:id="16387"/>
        <w:bookmarkEnd w:id="16388"/>
        <w:bookmarkEnd w:id="16389"/>
        <w:bookmarkEnd w:id="16390"/>
        <w:bookmarkEnd w:id="16391"/>
        <w:bookmarkEnd w:id="16392"/>
      </w:del>
    </w:p>
    <w:p w14:paraId="450BE376" w14:textId="2F777F89" w:rsidR="00FB7917" w:rsidDel="00367415" w:rsidRDefault="00FB7917">
      <w:pPr>
        <w:pStyle w:val="MRAL1HangingIndent"/>
        <w:rPr>
          <w:del w:id="16394" w:author="Debbie Houldsworth" w:date="2020-05-07T06:57:00Z"/>
        </w:rPr>
        <w:pPrChange w:id="16395" w:author="Debbie Houldsworth" w:date="2020-05-07T06:57:00Z">
          <w:pPr>
            <w:pStyle w:val="MRAL1NoHangingIndent"/>
          </w:pPr>
        </w:pPrChange>
      </w:pPr>
      <w:del w:id="16396" w:author="Debbie Houldsworth" w:date="2020-05-07T06:57:00Z">
        <w:r w:rsidDel="00367415">
          <w:delText>Each Shareholder shall co-operate with the other Shareholders and execute and deliver to the other Shareholders such other instruments and documents and take such other actions as may be reasonably requested from time to time in order to carry out, evidence and confirm their rights under, and the intended purpose of, this Schedule.</w:delText>
        </w:r>
      </w:del>
    </w:p>
    <w:p w14:paraId="7422052C" w14:textId="2865B02D" w:rsidR="00FB7917" w:rsidDel="00367415" w:rsidRDefault="00FB7917">
      <w:pPr>
        <w:pStyle w:val="MRAL1HangingIndent"/>
        <w:rPr>
          <w:del w:id="16397" w:author="Debbie Houldsworth" w:date="2020-05-07T06:57:00Z"/>
        </w:rPr>
        <w:pPrChange w:id="16398" w:author="Debbie Houldsworth" w:date="2020-05-07T06:57:00Z">
          <w:pPr>
            <w:pStyle w:val="MRAScheduleHeading1"/>
          </w:pPr>
        </w:pPrChange>
      </w:pPr>
      <w:del w:id="16399" w:author="Debbie Houldsworth" w:date="2020-05-07T06:57:00Z">
        <w:r w:rsidDel="00367415">
          <w:br w:type="page"/>
        </w:r>
        <w:bookmarkStart w:id="16400" w:name="_Toc65570351"/>
        <w:bookmarkStart w:id="16401" w:name="_Toc65572083"/>
        <w:bookmarkStart w:id="16402" w:name="_Toc86826528"/>
        <w:r w:rsidDel="00367415">
          <w:delText>ANNEX 1 TO SCHEDULE 1</w:delText>
        </w:r>
        <w:bookmarkEnd w:id="16400"/>
        <w:bookmarkEnd w:id="16401"/>
        <w:bookmarkEnd w:id="16402"/>
        <w:r w:rsidDel="00367415">
          <w:delText>1</w:delText>
        </w:r>
      </w:del>
    </w:p>
    <w:p w14:paraId="582D6AFC" w14:textId="24BA45F1" w:rsidR="00FB7917" w:rsidDel="00367415" w:rsidRDefault="00FB7917">
      <w:pPr>
        <w:pStyle w:val="MRAL1HangingIndent"/>
        <w:rPr>
          <w:del w:id="16403" w:author="Debbie Houldsworth" w:date="2020-05-07T06:57:00Z"/>
        </w:rPr>
        <w:pPrChange w:id="16404" w:author="Debbie Houldsworth" w:date="2020-05-07T06:57:00Z">
          <w:pPr>
            <w:pStyle w:val="MRAScheduleHeading2"/>
          </w:pPr>
        </w:pPrChange>
      </w:pPr>
      <w:bookmarkStart w:id="16405" w:name="_Toc65570352"/>
      <w:bookmarkStart w:id="16406" w:name="_Toc65572084"/>
      <w:bookmarkStart w:id="16407" w:name="_Toc86826529"/>
      <w:del w:id="16408" w:author="Debbie Houldsworth" w:date="2020-05-07T06:57:00Z">
        <w:r w:rsidDel="00367415">
          <w:delText>Limitations on Dealings</w:delText>
        </w:r>
        <w:bookmarkEnd w:id="16405"/>
        <w:bookmarkEnd w:id="16406"/>
        <w:bookmarkEnd w:id="16407"/>
      </w:del>
    </w:p>
    <w:p w14:paraId="616E2514" w14:textId="2F556DF1" w:rsidR="00FB7917" w:rsidDel="00367415" w:rsidRDefault="00FB7917" w:rsidP="00367415">
      <w:pPr>
        <w:pStyle w:val="MRAL1HangingIndent"/>
        <w:rPr>
          <w:del w:id="16409" w:author="Debbie Houldsworth" w:date="2020-05-07T06:57:00Z"/>
        </w:rPr>
      </w:pPr>
      <w:del w:id="16410" w:author="Debbie Houldsworth" w:date="2020-05-07T06:57:00Z">
        <w:r w:rsidDel="00367415">
          <w:delText>(i)</w:delText>
        </w:r>
        <w:r w:rsidDel="00367415">
          <w:tab/>
          <w:delText>The acquisition or disposal by MRASCO of any share capital or other securities of any person.</w:delText>
        </w:r>
      </w:del>
    </w:p>
    <w:p w14:paraId="599160CF" w14:textId="021A2285" w:rsidR="00FB7917" w:rsidDel="00367415" w:rsidRDefault="00FB7917" w:rsidP="00367415">
      <w:pPr>
        <w:pStyle w:val="MRAL1HangingIndent"/>
        <w:rPr>
          <w:del w:id="16411" w:author="Debbie Houldsworth" w:date="2020-05-07T06:57:00Z"/>
        </w:rPr>
      </w:pPr>
      <w:del w:id="16412" w:author="Debbie Houldsworth" w:date="2020-05-07T06:57:00Z">
        <w:r w:rsidDel="00367415">
          <w:delText>(ii)</w:delText>
        </w:r>
        <w:r w:rsidDel="00367415">
          <w:tab/>
          <w:delText>The reduction of MRASCO's share capital, any variation of the rights attaching to any class of shares in its capital or any redemption, purchase or other acquisition by MRASCO of any Shares or other securities of MRASCO.</w:delText>
        </w:r>
      </w:del>
    </w:p>
    <w:p w14:paraId="393BB84C" w14:textId="4F732B23" w:rsidR="00FB7917" w:rsidDel="00367415" w:rsidRDefault="00FB7917" w:rsidP="00367415">
      <w:pPr>
        <w:pStyle w:val="MRAL1HangingIndent"/>
        <w:rPr>
          <w:del w:id="16413" w:author="Debbie Houldsworth" w:date="2020-05-07T06:57:00Z"/>
        </w:rPr>
      </w:pPr>
      <w:del w:id="16414" w:author="Debbie Houldsworth" w:date="2020-05-07T06:57:00Z">
        <w:r w:rsidDel="00367415">
          <w:delText>(iii)</w:delText>
        </w:r>
        <w:r w:rsidDel="00367415">
          <w:tab/>
          <w:delText>The making of decisions relating to material contracts to which MRASCO is a party or material arrangements between MRASCO and a third party.</w:delText>
        </w:r>
      </w:del>
    </w:p>
    <w:p w14:paraId="4319FFF2" w14:textId="21058B01" w:rsidR="00FB7917" w:rsidDel="00367415" w:rsidRDefault="00FB7917" w:rsidP="00367415">
      <w:pPr>
        <w:pStyle w:val="MRAL1HangingIndent"/>
        <w:rPr>
          <w:del w:id="16415" w:author="Debbie Houldsworth" w:date="2020-05-07T06:57:00Z"/>
        </w:rPr>
      </w:pPr>
      <w:del w:id="16416" w:author="Debbie Houldsworth" w:date="2020-05-07T06:57:00Z">
        <w:r w:rsidDel="00367415">
          <w:delText>(iv)</w:delText>
        </w:r>
        <w:r w:rsidDel="00367415">
          <w:tab/>
          <w:delText>The making of changes to the pricing or trading terms of MRASCO.</w:delText>
        </w:r>
      </w:del>
    </w:p>
    <w:p w14:paraId="577CB391" w14:textId="59486A7D" w:rsidR="00FB7917" w:rsidDel="00367415" w:rsidRDefault="00FB7917" w:rsidP="00367415">
      <w:pPr>
        <w:pStyle w:val="MRAL1HangingIndent"/>
        <w:rPr>
          <w:del w:id="16417" w:author="Debbie Houldsworth" w:date="2020-05-07T06:57:00Z"/>
        </w:rPr>
      </w:pPr>
      <w:del w:id="16418" w:author="Debbie Houldsworth" w:date="2020-05-07T06:57:00Z">
        <w:r w:rsidDel="00367415">
          <w:delText>(v)</w:delText>
        </w:r>
        <w:r w:rsidDel="00367415">
          <w:tab/>
          <w:delText>The making by MRASCO of a material claim, disclaimer, surrender, election or consent for tax purposes.</w:delText>
        </w:r>
      </w:del>
    </w:p>
    <w:p w14:paraId="6601948B" w14:textId="227A5394" w:rsidR="00FB7917" w:rsidDel="00367415" w:rsidRDefault="00FB7917" w:rsidP="00367415">
      <w:pPr>
        <w:pStyle w:val="MRAL1HangingIndent"/>
        <w:rPr>
          <w:del w:id="16419" w:author="Debbie Houldsworth" w:date="2020-05-07T06:57:00Z"/>
        </w:rPr>
      </w:pPr>
      <w:del w:id="16420" w:author="Debbie Houldsworth" w:date="2020-05-07T06:57:00Z">
        <w:r w:rsidDel="00367415">
          <w:delText>(vi)</w:delText>
        </w:r>
        <w:r w:rsidDel="00367415">
          <w:tab/>
          <w:delText>The incurring of costs in respect of any period which are not envisaged by a budget drawn up and approved pursuant to Clause 8 of this Agreement.</w:delText>
        </w:r>
      </w:del>
    </w:p>
    <w:p w14:paraId="65AC94A6" w14:textId="3B04720C" w:rsidR="00FB7917" w:rsidDel="00367415" w:rsidRDefault="00FB7917" w:rsidP="00367415">
      <w:pPr>
        <w:pStyle w:val="MRAL1HangingIndent"/>
        <w:rPr>
          <w:del w:id="16421" w:author="Debbie Houldsworth" w:date="2020-05-07T06:57:00Z"/>
        </w:rPr>
      </w:pPr>
      <w:del w:id="16422" w:author="Debbie Houldsworth" w:date="2020-05-07T06:57:00Z">
        <w:r w:rsidDel="00367415">
          <w:delText>(vii)</w:delText>
        </w:r>
        <w:r w:rsidDel="00367415">
          <w:tab/>
          <w:delText>The making of any contract or guarantee with a Shareholder or an Affiliate of a Shareholder.</w:delText>
        </w:r>
      </w:del>
    </w:p>
    <w:p w14:paraId="28CFA3AF" w14:textId="72430456" w:rsidR="00FB7917" w:rsidDel="00367415" w:rsidRDefault="00FB7917" w:rsidP="00367415">
      <w:pPr>
        <w:pStyle w:val="MRAL1HangingIndent"/>
        <w:rPr>
          <w:del w:id="16423" w:author="Debbie Houldsworth" w:date="2020-05-07T06:57:00Z"/>
        </w:rPr>
      </w:pPr>
      <w:del w:id="16424" w:author="Debbie Houldsworth" w:date="2020-05-07T06:57:00Z">
        <w:r w:rsidDel="00367415">
          <w:delText>(viii)</w:delText>
        </w:r>
        <w:r w:rsidDel="00367415">
          <w:tab/>
          <w:delText>The making of any contract of a material nature.</w:delText>
        </w:r>
      </w:del>
    </w:p>
    <w:p w14:paraId="40C74252" w14:textId="1C149C52" w:rsidR="00FB7917" w:rsidDel="00367415" w:rsidRDefault="00FB7917" w:rsidP="00367415">
      <w:pPr>
        <w:pStyle w:val="MRAL1HangingIndent"/>
        <w:rPr>
          <w:del w:id="16425" w:author="Debbie Houldsworth" w:date="2020-05-07T06:57:00Z"/>
        </w:rPr>
      </w:pPr>
      <w:del w:id="16426" w:author="Debbie Houldsworth" w:date="2020-05-07T06:57:00Z">
        <w:r w:rsidDel="00367415">
          <w:delText>(ix)</w:delText>
        </w:r>
        <w:r w:rsidDel="00367415">
          <w:tab/>
          <w:delText>The obtaining by MRASCO of finance from a third party lender.</w:delText>
        </w:r>
      </w:del>
    </w:p>
    <w:p w14:paraId="37482426" w14:textId="5BC26F56" w:rsidR="00FB7917" w:rsidDel="00367415" w:rsidRDefault="00FB7917" w:rsidP="00367415">
      <w:pPr>
        <w:pStyle w:val="MRAL1HangingIndent"/>
        <w:rPr>
          <w:del w:id="16427" w:author="Debbie Houldsworth" w:date="2020-05-07T06:57:00Z"/>
        </w:rPr>
      </w:pPr>
      <w:del w:id="16428" w:author="Debbie Houldsworth" w:date="2020-05-07T06:57:00Z">
        <w:r w:rsidDel="00367415">
          <w:delText>(x)</w:delText>
        </w:r>
        <w:r w:rsidDel="00367415">
          <w:tab/>
          <w:delText>The making of any change to MRASCO's Memorandum of Association or the Articles.</w:delText>
        </w:r>
      </w:del>
    </w:p>
    <w:p w14:paraId="659F8FE8" w14:textId="359C4988" w:rsidR="00FB7917" w:rsidDel="00367415" w:rsidRDefault="00FB7917" w:rsidP="00367415">
      <w:pPr>
        <w:pStyle w:val="MRAL1HangingIndent"/>
        <w:rPr>
          <w:del w:id="16429" w:author="Debbie Houldsworth" w:date="2020-05-07T06:57:00Z"/>
        </w:rPr>
      </w:pPr>
      <w:del w:id="16430" w:author="Debbie Houldsworth" w:date="2020-05-07T06:57:00Z">
        <w:r w:rsidDel="00367415">
          <w:delText>(xi)</w:delText>
        </w:r>
        <w:r w:rsidDel="00367415">
          <w:tab/>
          <w:delText>The presentation of any petition for the winding-up of MRASCO or the making of any application for an administration order in relation to MRASCO or for the appointment of an administrator or receiver of MRASCO.</w:delText>
        </w:r>
      </w:del>
    </w:p>
    <w:p w14:paraId="3560A9C6" w14:textId="44FB1885" w:rsidR="00FB7917" w:rsidDel="00367415" w:rsidRDefault="00FB7917" w:rsidP="00367415">
      <w:pPr>
        <w:pStyle w:val="MRAL1HangingIndent"/>
        <w:rPr>
          <w:del w:id="16431" w:author="Debbie Houldsworth" w:date="2020-05-07T06:57:00Z"/>
        </w:rPr>
      </w:pPr>
      <w:del w:id="16432" w:author="Debbie Houldsworth" w:date="2020-05-07T06:57:00Z">
        <w:r w:rsidDel="00367415">
          <w:delText>(xii)</w:delText>
        </w:r>
        <w:r w:rsidDel="00367415">
          <w:tab/>
          <w:delText>The commencement, settlement or defence of any litigation, arbitration or other proceedings brought by or against MRASCO in an amount in excess of £25,000.</w:delText>
        </w:r>
      </w:del>
    </w:p>
    <w:p w14:paraId="585DD962" w14:textId="464CC769" w:rsidR="00FB7917" w:rsidDel="00367415" w:rsidRDefault="00FB7917" w:rsidP="00367415">
      <w:pPr>
        <w:pStyle w:val="MRAL1HangingIndent"/>
        <w:rPr>
          <w:del w:id="16433" w:author="Debbie Houldsworth" w:date="2020-05-07T06:57:00Z"/>
        </w:rPr>
      </w:pPr>
      <w:del w:id="16434" w:author="Debbie Houldsworth" w:date="2020-05-07T06:57:00Z">
        <w:r w:rsidDel="00367415">
          <w:delText>(xiii)</w:delText>
        </w:r>
        <w:r w:rsidDel="00367415">
          <w:tab/>
          <w:delText>The increase of the amount of debt with a maturity greater than 3 months owed by MRASCO.</w:delText>
        </w:r>
      </w:del>
    </w:p>
    <w:p w14:paraId="2369773E" w14:textId="3534C565" w:rsidR="00FB7917" w:rsidDel="00367415" w:rsidRDefault="00FB7917" w:rsidP="00367415">
      <w:pPr>
        <w:pStyle w:val="MRAL1HangingIndent"/>
        <w:rPr>
          <w:del w:id="16435" w:author="Debbie Houldsworth" w:date="2020-05-07T06:57:00Z"/>
        </w:rPr>
      </w:pPr>
      <w:del w:id="16436" w:author="Debbie Houldsworth" w:date="2020-05-07T06:57:00Z">
        <w:r w:rsidDel="00367415">
          <w:delText>(xiv)</w:delText>
        </w:r>
        <w:r w:rsidDel="00367415">
          <w:tab/>
          <w:delText>The entering into of an agreement of a type or length which is unusual in the context of the Business.</w:delText>
        </w:r>
      </w:del>
    </w:p>
    <w:p w14:paraId="20105BEB" w14:textId="51DB745B" w:rsidR="00FB7917" w:rsidDel="00367415" w:rsidRDefault="00FB7917">
      <w:pPr>
        <w:pStyle w:val="MRAL1HangingIndent"/>
        <w:rPr>
          <w:del w:id="16437" w:author="Debbie Houldsworth" w:date="2020-05-07T06:57:00Z"/>
        </w:rPr>
        <w:pPrChange w:id="16438" w:author="Debbie Houldsworth" w:date="2020-05-07T06:57:00Z">
          <w:pPr>
            <w:pStyle w:val="MRAScheduleHeading1"/>
          </w:pPr>
        </w:pPrChange>
      </w:pPr>
      <w:del w:id="16439" w:author="Debbie Houldsworth" w:date="2020-05-07T06:57:00Z">
        <w:r w:rsidDel="00367415">
          <w:br w:type="page"/>
        </w:r>
        <w:bookmarkStart w:id="16440" w:name="_Toc65570353"/>
        <w:bookmarkStart w:id="16441" w:name="_Toc65572085"/>
        <w:bookmarkStart w:id="16442" w:name="_Toc86826530"/>
        <w:r w:rsidDel="00367415">
          <w:delText>ANNEX 2 TO SCHEDULE 1</w:delText>
        </w:r>
        <w:bookmarkEnd w:id="16440"/>
        <w:bookmarkEnd w:id="16441"/>
        <w:bookmarkEnd w:id="16442"/>
        <w:r w:rsidDel="00367415">
          <w:delText>1</w:delText>
        </w:r>
      </w:del>
    </w:p>
    <w:p w14:paraId="2EA30A68" w14:textId="77A6867C" w:rsidR="00FB7917" w:rsidDel="00367415" w:rsidRDefault="00FB7917">
      <w:pPr>
        <w:pStyle w:val="MRAL1HangingIndent"/>
        <w:rPr>
          <w:del w:id="16443" w:author="Debbie Houldsworth" w:date="2020-05-07T06:57:00Z"/>
        </w:rPr>
        <w:pPrChange w:id="16444" w:author="Debbie Houldsworth" w:date="2020-05-07T06:57:00Z">
          <w:pPr>
            <w:pStyle w:val="MRAScheduleHeading2"/>
          </w:pPr>
        </w:pPrChange>
      </w:pPr>
      <w:bookmarkStart w:id="16445" w:name="_Toc65570354"/>
      <w:bookmarkStart w:id="16446" w:name="_Toc65572086"/>
      <w:bookmarkStart w:id="16447" w:name="_Toc86826531"/>
      <w:del w:id="16448" w:author="Debbie Houldsworth" w:date="2020-05-07T06:57:00Z">
        <w:r w:rsidDel="00367415">
          <w:delText>Amendment to Objects clause</w:delText>
        </w:r>
        <w:bookmarkEnd w:id="16445"/>
        <w:bookmarkEnd w:id="16446"/>
        <w:bookmarkEnd w:id="16447"/>
      </w:del>
    </w:p>
    <w:p w14:paraId="3FD30EEC" w14:textId="639FB48E" w:rsidR="00FB7917" w:rsidDel="00367415" w:rsidRDefault="00FB7917" w:rsidP="00367415">
      <w:pPr>
        <w:pStyle w:val="MRAL1HangingIndent"/>
        <w:rPr>
          <w:del w:id="16449" w:author="Debbie Houldsworth" w:date="2020-05-07T06:57:00Z"/>
        </w:rPr>
      </w:pPr>
      <w:del w:id="16450" w:author="Debbie Houldsworth" w:date="2020-05-07T06:57:00Z">
        <w:r w:rsidDel="00367415">
          <w:delText>3(1)</w:delText>
        </w:r>
        <w:r w:rsidDel="00367415">
          <w:tab/>
          <w:delText>To carry on the business of acting as a corporate vehicle for contracting on behalf of parties to the Master Registration Agreement dated 1</w:delText>
        </w:r>
        <w:r w:rsidDel="00367415">
          <w:rPr>
            <w:vertAlign w:val="superscript"/>
          </w:rPr>
          <w:delText>st</w:delText>
        </w:r>
        <w:r w:rsidDel="00367415">
          <w:delText xml:space="preserve"> June 1998 in accordance with the terms and conditions of that Agreement.</w:delText>
        </w:r>
      </w:del>
    </w:p>
    <w:p w14:paraId="1EF05717" w14:textId="00DE8B20" w:rsidR="00FB7917" w:rsidDel="00367415" w:rsidRDefault="00FB7917" w:rsidP="00367415">
      <w:pPr>
        <w:pStyle w:val="MRAL1HangingIndent"/>
        <w:rPr>
          <w:del w:id="16451" w:author="Debbie Houldsworth" w:date="2020-05-07T06:57:00Z"/>
        </w:rPr>
        <w:sectPr w:rsidR="00FB7917" w:rsidDel="00367415">
          <w:pgSz w:w="11909" w:h="16834" w:code="9"/>
          <w:pgMar w:top="1440" w:right="1440" w:bottom="1440" w:left="1440" w:header="706" w:footer="706" w:gutter="0"/>
          <w:cols w:space="720"/>
          <w:docGrid w:linePitch="326"/>
        </w:sectPr>
      </w:pPr>
    </w:p>
    <w:p w14:paraId="0549E1A7" w14:textId="37473826" w:rsidR="00FB7917" w:rsidDel="00367415" w:rsidRDefault="00FB7917">
      <w:pPr>
        <w:pStyle w:val="MRAL1HangingIndent"/>
        <w:rPr>
          <w:del w:id="16452" w:author="Debbie Houldsworth" w:date="2020-05-07T06:57:00Z"/>
          <w:b/>
        </w:rPr>
        <w:pPrChange w:id="16453" w:author="Debbie Houldsworth" w:date="2020-05-07T06:57:00Z">
          <w:pPr>
            <w:jc w:val="center"/>
            <w:outlineLvl w:val="0"/>
          </w:pPr>
        </w:pPrChange>
      </w:pPr>
      <w:del w:id="16454" w:author="Debbie Houldsworth" w:date="2020-05-07T06:57:00Z">
        <w:r w:rsidDel="00367415">
          <w:rPr>
            <w:b/>
          </w:rPr>
          <w:delText>ANNEX 3 TO SCHEDULE 11</w:delText>
        </w:r>
      </w:del>
    </w:p>
    <w:p w14:paraId="7E628467" w14:textId="4241D9C1" w:rsidR="00FB7917" w:rsidDel="00367415" w:rsidRDefault="00FB7917">
      <w:pPr>
        <w:pStyle w:val="MRAL1HangingIndent"/>
        <w:rPr>
          <w:del w:id="16455" w:author="Debbie Houldsworth" w:date="2020-05-07T06:57:00Z"/>
          <w:b/>
        </w:rPr>
        <w:pPrChange w:id="16456" w:author="Debbie Houldsworth" w:date="2020-05-07T06:57:00Z">
          <w:pPr>
            <w:jc w:val="center"/>
          </w:pPr>
        </w:pPrChange>
      </w:pPr>
    </w:p>
    <w:p w14:paraId="247E6139" w14:textId="44F53B22" w:rsidR="00FB7917" w:rsidDel="00367415" w:rsidRDefault="00FB7917">
      <w:pPr>
        <w:pStyle w:val="MRAL1HangingIndent"/>
        <w:rPr>
          <w:del w:id="16457" w:author="Debbie Houldsworth" w:date="2020-05-07T06:57:00Z"/>
          <w:b/>
        </w:rPr>
        <w:pPrChange w:id="16458" w:author="Debbie Houldsworth" w:date="2020-05-07T06:57:00Z">
          <w:pPr>
            <w:jc w:val="center"/>
            <w:outlineLvl w:val="0"/>
          </w:pPr>
        </w:pPrChange>
      </w:pPr>
      <w:del w:id="16459" w:author="Debbie Houldsworth" w:date="2020-05-07T06:57:00Z">
        <w:r w:rsidDel="00367415">
          <w:rPr>
            <w:b/>
          </w:rPr>
          <w:delText>Form of New Articles</w:delText>
        </w:r>
      </w:del>
    </w:p>
    <w:p w14:paraId="1F64A0A6" w14:textId="0EEA5E92" w:rsidR="00FB7917" w:rsidDel="00367415" w:rsidRDefault="00FB7917">
      <w:pPr>
        <w:pStyle w:val="MRAL1HangingIndent"/>
        <w:rPr>
          <w:del w:id="16460" w:author="Debbie Houldsworth" w:date="2020-05-07T06:57:00Z"/>
        </w:rPr>
        <w:pPrChange w:id="16461" w:author="Debbie Houldsworth" w:date="2020-05-07T06:57:00Z">
          <w:pPr>
            <w:jc w:val="center"/>
          </w:pPr>
        </w:pPrChange>
      </w:pPr>
    </w:p>
    <w:p w14:paraId="7273CB15" w14:textId="7A8A8F2C" w:rsidR="00FB7917" w:rsidDel="00367415" w:rsidRDefault="00FB7917">
      <w:pPr>
        <w:pStyle w:val="MRAL1HangingIndent"/>
        <w:rPr>
          <w:del w:id="16462" w:author="Debbie Houldsworth" w:date="2020-05-07T06:57:00Z"/>
        </w:rPr>
        <w:pPrChange w:id="16463" w:author="Debbie Houldsworth" w:date="2020-05-07T06:57:00Z">
          <w:pPr>
            <w:jc w:val="center"/>
            <w:outlineLvl w:val="0"/>
          </w:pPr>
        </w:pPrChange>
      </w:pPr>
      <w:del w:id="16464" w:author="Debbie Houldsworth" w:date="2020-05-07T06:57:00Z">
        <w:r w:rsidDel="00367415">
          <w:delText>ARTICLES OF ASSOCIATION</w:delText>
        </w:r>
      </w:del>
    </w:p>
    <w:p w14:paraId="5F42C91B" w14:textId="30A37276" w:rsidR="00FB7917" w:rsidDel="00367415" w:rsidRDefault="00FB7917">
      <w:pPr>
        <w:pStyle w:val="MRAL1HangingIndent"/>
        <w:rPr>
          <w:del w:id="16465" w:author="Debbie Houldsworth" w:date="2020-05-07T06:57:00Z"/>
        </w:rPr>
        <w:pPrChange w:id="16466" w:author="Debbie Houldsworth" w:date="2020-05-07T06:57:00Z">
          <w:pPr>
            <w:jc w:val="center"/>
          </w:pPr>
        </w:pPrChange>
      </w:pPr>
    </w:p>
    <w:p w14:paraId="202A00FA" w14:textId="660DA583" w:rsidR="00FB7917" w:rsidDel="00367415" w:rsidRDefault="00FB7917">
      <w:pPr>
        <w:pStyle w:val="MRAL1HangingIndent"/>
        <w:rPr>
          <w:del w:id="16467" w:author="Debbie Houldsworth" w:date="2020-05-07T06:57:00Z"/>
        </w:rPr>
        <w:pPrChange w:id="16468" w:author="Debbie Houldsworth" w:date="2020-05-07T06:57:00Z">
          <w:pPr>
            <w:jc w:val="center"/>
            <w:outlineLvl w:val="0"/>
          </w:pPr>
        </w:pPrChange>
      </w:pPr>
      <w:del w:id="16469" w:author="Debbie Houldsworth" w:date="2020-05-07T06:57:00Z">
        <w:r w:rsidDel="00367415">
          <w:delText>THE COMPANIES ACT 1985-2006</w:delText>
        </w:r>
      </w:del>
    </w:p>
    <w:p w14:paraId="06744D71" w14:textId="34937A84" w:rsidR="00FB7917" w:rsidDel="00367415" w:rsidRDefault="00FB7917">
      <w:pPr>
        <w:pStyle w:val="MRAL1HangingIndent"/>
        <w:rPr>
          <w:del w:id="16470" w:author="Debbie Houldsworth" w:date="2020-05-07T06:57:00Z"/>
        </w:rPr>
        <w:pPrChange w:id="16471" w:author="Debbie Houldsworth" w:date="2020-05-07T06:57:00Z">
          <w:pPr>
            <w:jc w:val="center"/>
          </w:pPr>
        </w:pPrChange>
      </w:pPr>
    </w:p>
    <w:p w14:paraId="36CB9AA1" w14:textId="7C69A8AF" w:rsidR="00FB7917" w:rsidDel="00367415" w:rsidRDefault="00FB7917">
      <w:pPr>
        <w:pStyle w:val="MRAL1HangingIndent"/>
        <w:rPr>
          <w:del w:id="16472" w:author="Debbie Houldsworth" w:date="2020-05-07T06:57:00Z"/>
        </w:rPr>
        <w:pPrChange w:id="16473" w:author="Debbie Houldsworth" w:date="2020-05-07T06:57:00Z">
          <w:pPr>
            <w:jc w:val="center"/>
            <w:outlineLvl w:val="0"/>
          </w:pPr>
        </w:pPrChange>
      </w:pPr>
      <w:del w:id="16474" w:author="Debbie Houldsworth" w:date="2020-05-07T06:57:00Z">
        <w:r w:rsidDel="00367415">
          <w:delText>ARTICLES OF ASSOCIATION</w:delText>
        </w:r>
      </w:del>
    </w:p>
    <w:p w14:paraId="3BF7DD44" w14:textId="7C792FDE" w:rsidR="00FB7917" w:rsidDel="00367415" w:rsidRDefault="00FB7917">
      <w:pPr>
        <w:pStyle w:val="MRAL1HangingIndent"/>
        <w:rPr>
          <w:del w:id="16475" w:author="Debbie Houldsworth" w:date="2020-05-07T06:57:00Z"/>
        </w:rPr>
        <w:pPrChange w:id="16476" w:author="Debbie Houldsworth" w:date="2020-05-07T06:57:00Z">
          <w:pPr>
            <w:jc w:val="center"/>
          </w:pPr>
        </w:pPrChange>
      </w:pPr>
    </w:p>
    <w:p w14:paraId="2EF05E2F" w14:textId="19554154" w:rsidR="00FB7917" w:rsidDel="00367415" w:rsidRDefault="00FB7917">
      <w:pPr>
        <w:pStyle w:val="MRAL1HangingIndent"/>
        <w:rPr>
          <w:del w:id="16477" w:author="Debbie Houldsworth" w:date="2020-05-07T06:57:00Z"/>
        </w:rPr>
        <w:pPrChange w:id="16478" w:author="Debbie Houldsworth" w:date="2020-05-07T06:57:00Z">
          <w:pPr>
            <w:jc w:val="center"/>
          </w:pPr>
        </w:pPrChange>
      </w:pPr>
      <w:del w:id="16479" w:author="Debbie Houldsworth" w:date="2020-05-07T06:57:00Z">
        <w:r w:rsidDel="00367415">
          <w:delText>of</w:delText>
        </w:r>
      </w:del>
    </w:p>
    <w:p w14:paraId="5659FACD" w14:textId="76B7FBE5" w:rsidR="00FB7917" w:rsidDel="00367415" w:rsidRDefault="00FB7917">
      <w:pPr>
        <w:pStyle w:val="MRAL1HangingIndent"/>
        <w:rPr>
          <w:del w:id="16480" w:author="Debbie Houldsworth" w:date="2020-05-07T06:57:00Z"/>
        </w:rPr>
        <w:pPrChange w:id="16481" w:author="Debbie Houldsworth" w:date="2020-05-07T06:57:00Z">
          <w:pPr>
            <w:jc w:val="center"/>
          </w:pPr>
        </w:pPrChange>
      </w:pPr>
    </w:p>
    <w:p w14:paraId="54F7807C" w14:textId="37C37701" w:rsidR="00FB7917" w:rsidDel="00367415" w:rsidRDefault="00FB7917">
      <w:pPr>
        <w:pStyle w:val="MRAL1HangingIndent"/>
        <w:rPr>
          <w:del w:id="16482" w:author="Debbie Houldsworth" w:date="2020-05-07T06:57:00Z"/>
          <w:u w:val="single"/>
        </w:rPr>
        <w:pPrChange w:id="16483" w:author="Debbie Houldsworth" w:date="2020-05-07T06:57:00Z">
          <w:pPr>
            <w:jc w:val="center"/>
            <w:outlineLvl w:val="0"/>
          </w:pPr>
        </w:pPrChange>
      </w:pPr>
      <w:del w:id="16484" w:author="Debbie Houldsworth" w:date="2020-05-07T06:57:00Z">
        <w:r w:rsidDel="00367415">
          <w:rPr>
            <w:u w:val="single"/>
          </w:rPr>
          <w:delText>MRA SERVICE COMPANY LIMITED</w:delText>
        </w:r>
      </w:del>
    </w:p>
    <w:p w14:paraId="3608F21C" w14:textId="60B937E7" w:rsidR="00FB7917" w:rsidDel="00367415" w:rsidRDefault="00FB7917">
      <w:pPr>
        <w:pStyle w:val="MRAL1HangingIndent"/>
        <w:rPr>
          <w:del w:id="16485" w:author="Debbie Houldsworth" w:date="2020-05-07T06:57:00Z"/>
        </w:rPr>
        <w:pPrChange w:id="16486" w:author="Debbie Houldsworth" w:date="2020-05-07T06:57:00Z">
          <w:pPr>
            <w:jc w:val="center"/>
          </w:pPr>
        </w:pPrChange>
      </w:pPr>
    </w:p>
    <w:p w14:paraId="103CE694" w14:textId="43AB3983" w:rsidR="00FB7917" w:rsidDel="00367415" w:rsidRDefault="00FB7917">
      <w:pPr>
        <w:pStyle w:val="MRAL1HangingIndent"/>
        <w:rPr>
          <w:del w:id="16487" w:author="Debbie Houldsworth" w:date="2020-05-07T06:57:00Z"/>
        </w:rPr>
        <w:pPrChange w:id="16488" w:author="Debbie Houldsworth" w:date="2020-05-07T06:57:00Z">
          <w:pPr>
            <w:jc w:val="center"/>
          </w:pPr>
        </w:pPrChange>
      </w:pPr>
      <w:del w:id="16489" w:author="Debbie Houldsworth" w:date="2020-05-07T06:57:00Z">
        <w:r w:rsidDel="00367415">
          <w:delText>(Registered No. 3490321)</w:delText>
        </w:r>
      </w:del>
    </w:p>
    <w:p w14:paraId="0B667D68" w14:textId="1ACA3AB2" w:rsidR="00FB7917" w:rsidDel="00367415" w:rsidRDefault="00FB7917">
      <w:pPr>
        <w:pStyle w:val="MRAL1HangingIndent"/>
        <w:rPr>
          <w:del w:id="16490" w:author="Debbie Houldsworth" w:date="2020-05-07T06:57:00Z"/>
        </w:rPr>
        <w:pPrChange w:id="16491" w:author="Debbie Houldsworth" w:date="2020-05-07T06:57:00Z">
          <w:pPr>
            <w:jc w:val="center"/>
          </w:pPr>
        </w:pPrChange>
      </w:pPr>
    </w:p>
    <w:p w14:paraId="75E5B6C0" w14:textId="28770988" w:rsidR="00FB7917" w:rsidDel="00367415" w:rsidRDefault="00FB7917">
      <w:pPr>
        <w:pStyle w:val="MRAL1HangingIndent"/>
        <w:rPr>
          <w:del w:id="16492" w:author="Debbie Houldsworth" w:date="2020-05-07T06:57:00Z"/>
        </w:rPr>
        <w:pPrChange w:id="16493" w:author="Debbie Houldsworth" w:date="2020-05-07T06:57:00Z">
          <w:pPr>
            <w:jc w:val="center"/>
          </w:pPr>
        </w:pPrChange>
      </w:pPr>
      <w:del w:id="16494" w:author="Debbie Houldsworth" w:date="2020-05-07T06:57:00Z">
        <w:r w:rsidDel="00367415">
          <w:delText xml:space="preserve">(adopted by Special Resolution passed on 1 June 1998 </w:delText>
        </w:r>
      </w:del>
    </w:p>
    <w:p w14:paraId="08A0D7E4" w14:textId="3D9C40E5" w:rsidR="00FB7917" w:rsidDel="00367415" w:rsidRDefault="00FB7917">
      <w:pPr>
        <w:pStyle w:val="MRAL1HangingIndent"/>
        <w:rPr>
          <w:del w:id="16495" w:author="Debbie Houldsworth" w:date="2020-05-07T06:57:00Z"/>
        </w:rPr>
        <w:pPrChange w:id="16496" w:author="Debbie Houldsworth" w:date="2020-05-07T06:57:00Z">
          <w:pPr>
            <w:jc w:val="center"/>
          </w:pPr>
        </w:pPrChange>
      </w:pPr>
      <w:del w:id="16497" w:author="Debbie Houldsworth" w:date="2020-05-07T06:57:00Z">
        <w:r w:rsidDel="00367415">
          <w:delText>and</w:delText>
        </w:r>
      </w:del>
    </w:p>
    <w:p w14:paraId="1D870E49" w14:textId="7527F318" w:rsidR="00FB7917" w:rsidDel="00367415" w:rsidRDefault="00FB7917">
      <w:pPr>
        <w:pStyle w:val="MRAL1HangingIndent"/>
        <w:rPr>
          <w:del w:id="16498" w:author="Debbie Houldsworth" w:date="2020-05-07T06:57:00Z"/>
        </w:rPr>
        <w:pPrChange w:id="16499" w:author="Debbie Houldsworth" w:date="2020-05-07T06:57:00Z">
          <w:pPr>
            <w:jc w:val="center"/>
          </w:pPr>
        </w:pPrChange>
      </w:pPr>
      <w:del w:id="16500" w:author="Debbie Houldsworth" w:date="2020-05-07T06:57:00Z">
        <w:r w:rsidDel="00367415">
          <w:delText>amended by Special Resolution on 24 August 2000</w:delText>
        </w:r>
      </w:del>
    </w:p>
    <w:p w14:paraId="613BD2CB" w14:textId="2DD9FA80" w:rsidR="00FB7917" w:rsidDel="00367415" w:rsidRDefault="00FB7917">
      <w:pPr>
        <w:pStyle w:val="MRAL1HangingIndent"/>
        <w:rPr>
          <w:del w:id="16501" w:author="Debbie Houldsworth" w:date="2020-05-07T06:57:00Z"/>
        </w:rPr>
        <w:pPrChange w:id="16502" w:author="Debbie Houldsworth" w:date="2020-05-07T06:57:00Z">
          <w:pPr>
            <w:jc w:val="center"/>
          </w:pPr>
        </w:pPrChange>
      </w:pPr>
      <w:del w:id="16503" w:author="Debbie Houldsworth" w:date="2020-05-07T06:57:00Z">
        <w:r w:rsidDel="00367415">
          <w:delText>and</w:delText>
        </w:r>
      </w:del>
    </w:p>
    <w:p w14:paraId="4F12B280" w14:textId="29A9F888" w:rsidR="00FB7917" w:rsidDel="00367415" w:rsidRDefault="00FB7917">
      <w:pPr>
        <w:pStyle w:val="MRAL1HangingIndent"/>
        <w:rPr>
          <w:del w:id="16504" w:author="Debbie Houldsworth" w:date="2020-05-07T06:57:00Z"/>
        </w:rPr>
        <w:pPrChange w:id="16505" w:author="Debbie Houldsworth" w:date="2020-05-07T06:57:00Z">
          <w:pPr>
            <w:jc w:val="center"/>
          </w:pPr>
        </w:pPrChange>
      </w:pPr>
      <w:del w:id="16506" w:author="Debbie Houldsworth" w:date="2020-05-07T06:57:00Z">
        <w:r w:rsidDel="00367415">
          <w:delText>amended by Special Resolution 26 June 2001</w:delText>
        </w:r>
      </w:del>
    </w:p>
    <w:p w14:paraId="1B56C2E7" w14:textId="1BA235A9" w:rsidR="00FB7917" w:rsidDel="00367415" w:rsidRDefault="00FB7917">
      <w:pPr>
        <w:pStyle w:val="MRAL1HangingIndent"/>
        <w:rPr>
          <w:del w:id="16507" w:author="Debbie Houldsworth" w:date="2020-05-07T06:57:00Z"/>
        </w:rPr>
        <w:pPrChange w:id="16508" w:author="Debbie Houldsworth" w:date="2020-05-07T06:57:00Z">
          <w:pPr>
            <w:jc w:val="center"/>
          </w:pPr>
        </w:pPrChange>
      </w:pPr>
      <w:del w:id="16509" w:author="Debbie Houldsworth" w:date="2020-05-07T06:57:00Z">
        <w:r w:rsidDel="00367415">
          <w:delText>and</w:delText>
        </w:r>
      </w:del>
    </w:p>
    <w:p w14:paraId="6A7FC8B2" w14:textId="40663C19" w:rsidR="00FB7917" w:rsidDel="00367415" w:rsidRDefault="00FB7917">
      <w:pPr>
        <w:pStyle w:val="MRAL1HangingIndent"/>
        <w:rPr>
          <w:del w:id="16510" w:author="Debbie Houldsworth" w:date="2020-05-07T06:57:00Z"/>
        </w:rPr>
        <w:pPrChange w:id="16511" w:author="Debbie Houldsworth" w:date="2020-05-07T06:57:00Z">
          <w:pPr>
            <w:jc w:val="center"/>
          </w:pPr>
        </w:pPrChange>
      </w:pPr>
      <w:del w:id="16512" w:author="Debbie Houldsworth" w:date="2020-05-07T06:57:00Z">
        <w:r w:rsidDel="00367415">
          <w:delText>amended by Special Resolution passed on  11</w:delText>
        </w:r>
        <w:r w:rsidDel="00367415">
          <w:rPr>
            <w:vertAlign w:val="superscript"/>
          </w:rPr>
          <w:delText>th</w:delText>
        </w:r>
        <w:r w:rsidDel="00367415">
          <w:delText xml:space="preserve"> February 2003)</w:delText>
        </w:r>
      </w:del>
    </w:p>
    <w:p w14:paraId="43433805" w14:textId="3469EE24" w:rsidR="00FB7917" w:rsidDel="00367415" w:rsidRDefault="00FB7917">
      <w:pPr>
        <w:pStyle w:val="MRAL1HangingIndent"/>
        <w:rPr>
          <w:del w:id="16513" w:author="Debbie Houldsworth" w:date="2020-05-07T06:57:00Z"/>
        </w:rPr>
        <w:pPrChange w:id="16514" w:author="Debbie Houldsworth" w:date="2020-05-07T06:57:00Z">
          <w:pPr>
            <w:jc w:val="center"/>
          </w:pPr>
        </w:pPrChange>
      </w:pPr>
      <w:del w:id="16515" w:author="Debbie Houldsworth" w:date="2020-05-07T06:57:00Z">
        <w:r w:rsidDel="00367415">
          <w:delText>and</w:delText>
        </w:r>
      </w:del>
    </w:p>
    <w:p w14:paraId="04C8EC1D" w14:textId="3C7A568C" w:rsidR="00FB7917" w:rsidDel="00367415" w:rsidRDefault="00FB7917">
      <w:pPr>
        <w:pStyle w:val="MRAL1HangingIndent"/>
        <w:rPr>
          <w:del w:id="16516" w:author="Debbie Houldsworth" w:date="2020-05-07T06:57:00Z"/>
        </w:rPr>
        <w:pPrChange w:id="16517" w:author="Debbie Houldsworth" w:date="2020-05-07T06:57:00Z">
          <w:pPr>
            <w:jc w:val="center"/>
          </w:pPr>
        </w:pPrChange>
      </w:pPr>
      <w:del w:id="16518" w:author="Debbie Houldsworth" w:date="2020-05-07T06:57:00Z">
        <w:r w:rsidDel="00367415">
          <w:delText>amended by Special Resolution passed on 23</w:delText>
        </w:r>
        <w:r w:rsidDel="00367415">
          <w:rPr>
            <w:vertAlign w:val="superscript"/>
          </w:rPr>
          <w:delText>rd</w:delText>
        </w:r>
        <w:r w:rsidDel="00367415">
          <w:delText xml:space="preserve"> September 2008</w:delText>
        </w:r>
      </w:del>
    </w:p>
    <w:p w14:paraId="2B16D546" w14:textId="3C571805" w:rsidR="00FB7917" w:rsidDel="00367415" w:rsidRDefault="00FB7917">
      <w:pPr>
        <w:pStyle w:val="MRAL1HangingIndent"/>
        <w:rPr>
          <w:del w:id="16519" w:author="Debbie Houldsworth" w:date="2020-05-07T06:57:00Z"/>
        </w:rPr>
        <w:pPrChange w:id="16520" w:author="Debbie Houldsworth" w:date="2020-05-07T06:57:00Z">
          <w:pPr>
            <w:jc w:val="center"/>
          </w:pPr>
        </w:pPrChange>
      </w:pPr>
    </w:p>
    <w:p w14:paraId="2600B5DF" w14:textId="74414584" w:rsidR="00FB7917" w:rsidDel="00367415" w:rsidRDefault="00FB7917">
      <w:pPr>
        <w:pStyle w:val="MRAL1HangingIndent"/>
        <w:rPr>
          <w:del w:id="16521" w:author="Debbie Houldsworth" w:date="2020-05-07T06:57:00Z"/>
        </w:rPr>
        <w:pPrChange w:id="16522" w:author="Debbie Houldsworth" w:date="2020-05-07T06:57:00Z">
          <w:pPr>
            <w:jc w:val="center"/>
          </w:pPr>
        </w:pPrChange>
      </w:pPr>
    </w:p>
    <w:p w14:paraId="044E04E1" w14:textId="3A6C5309" w:rsidR="00FB7917" w:rsidDel="00367415" w:rsidRDefault="00FB7917">
      <w:pPr>
        <w:pStyle w:val="MRAL1HangingIndent"/>
        <w:rPr>
          <w:del w:id="16523" w:author="Debbie Houldsworth" w:date="2020-05-07T06:57:00Z"/>
          <w:b/>
          <w:bCs/>
        </w:rPr>
        <w:pPrChange w:id="16524" w:author="Debbie Houldsworth" w:date="2020-05-07T06:57:00Z">
          <w:pPr>
            <w:pStyle w:val="MRAL1HangingIndent"/>
            <w:ind w:left="0" w:firstLine="0"/>
            <w:outlineLvl w:val="0"/>
          </w:pPr>
        </w:pPrChange>
      </w:pPr>
      <w:del w:id="16525" w:author="Debbie Houldsworth" w:date="2020-05-07T06:57:00Z">
        <w:r w:rsidDel="00367415">
          <w:rPr>
            <w:b/>
            <w:bCs/>
          </w:rPr>
          <w:delText>1.</w:delText>
        </w:r>
        <w:r w:rsidDel="00367415">
          <w:rPr>
            <w:b/>
            <w:bCs/>
          </w:rPr>
          <w:tab/>
          <w:delText>Adoption of Table A</w:delText>
        </w:r>
      </w:del>
    </w:p>
    <w:p w14:paraId="401DEF8C" w14:textId="2D8B9869" w:rsidR="00FB7917" w:rsidDel="00367415" w:rsidRDefault="00FB7917">
      <w:pPr>
        <w:pStyle w:val="MRAL1HangingIndent"/>
        <w:rPr>
          <w:del w:id="16526" w:author="Debbie Houldsworth" w:date="2020-05-07T06:57:00Z"/>
        </w:rPr>
        <w:pPrChange w:id="16527" w:author="Debbie Houldsworth" w:date="2020-05-07T06:57:00Z">
          <w:pPr>
            <w:pStyle w:val="MRAL1NoHangingIndent"/>
          </w:pPr>
        </w:pPrChange>
      </w:pPr>
      <w:del w:id="16528" w:author="Debbie Houldsworth" w:date="2020-05-07T06:57:00Z">
        <w:r w:rsidDel="00367415">
          <w:delText xml:space="preserve">In these articles "Table A" means Table A scheduled to the Companies (Tables A to </w:delText>
        </w:r>
        <w:r w:rsidDel="00367415">
          <w:rPr>
            <w:szCs w:val="24"/>
          </w:rPr>
          <w:delText>F) Regulations 1985 as amended by SI 207/2541 and SI 2007/2826. The regulations</w:delText>
        </w:r>
        <w:r w:rsidDel="00367415">
          <w:delText xml:space="preserve"> contained in Table A shall, except where they are excluded or modified by these articles, apply to the Company and, together with these articles, shall constitute the articles of the company. No other regulations set out in any statute concerning companies, or in any statutory instrument or other subordinate legislation made under any statute, shall apply as the regulations or articles of the Company.</w:delText>
        </w:r>
      </w:del>
    </w:p>
    <w:p w14:paraId="577BB675" w14:textId="68326002" w:rsidR="00FB7917" w:rsidDel="00367415" w:rsidRDefault="00FB7917">
      <w:pPr>
        <w:pStyle w:val="MRAL1HangingIndent"/>
        <w:rPr>
          <w:del w:id="16529" w:author="Debbie Houldsworth" w:date="2020-05-07T06:57:00Z"/>
          <w:b/>
          <w:bCs/>
        </w:rPr>
        <w:pPrChange w:id="16530" w:author="Debbie Houldsworth" w:date="2020-05-07T06:57:00Z">
          <w:pPr>
            <w:pStyle w:val="MRAL1HangingIndent"/>
            <w:ind w:left="0" w:firstLine="0"/>
            <w:outlineLvl w:val="0"/>
          </w:pPr>
        </w:pPrChange>
      </w:pPr>
      <w:del w:id="16531" w:author="Debbie Houldsworth" w:date="2020-05-07T06:57:00Z">
        <w:r w:rsidDel="00367415">
          <w:rPr>
            <w:b/>
            <w:bCs/>
          </w:rPr>
          <w:delText>2.</w:delText>
        </w:r>
        <w:r w:rsidDel="00367415">
          <w:rPr>
            <w:b/>
            <w:bCs/>
          </w:rPr>
          <w:tab/>
          <w:delText>Interpretation</w:delText>
        </w:r>
      </w:del>
    </w:p>
    <w:p w14:paraId="40139639" w14:textId="5699F831" w:rsidR="00FB7917" w:rsidDel="00367415" w:rsidRDefault="00FB7917">
      <w:pPr>
        <w:pStyle w:val="MRAL1HangingIndent"/>
        <w:rPr>
          <w:del w:id="16532" w:author="Debbie Houldsworth" w:date="2020-05-07T06:57:00Z"/>
        </w:rPr>
        <w:pPrChange w:id="16533" w:author="Debbie Houldsworth" w:date="2020-05-07T06:57:00Z">
          <w:pPr>
            <w:pStyle w:val="MRAL2HangingIndent"/>
            <w:ind w:left="720" w:hanging="720"/>
          </w:pPr>
        </w:pPrChange>
      </w:pPr>
      <w:del w:id="16534" w:author="Debbie Houldsworth" w:date="2020-05-07T06:57:00Z">
        <w:r w:rsidDel="00367415">
          <w:delText>2.1.</w:delText>
        </w:r>
        <w:r w:rsidDel="00367415">
          <w:tab/>
          <w:delText>Words and expressions which bear particular meanings in Table A shall bear the same meanings in these articles.</w:delText>
        </w:r>
      </w:del>
    </w:p>
    <w:p w14:paraId="4A76DBE1" w14:textId="255517E3" w:rsidR="00FB7917" w:rsidDel="00367415" w:rsidRDefault="00FB7917">
      <w:pPr>
        <w:pStyle w:val="MRAL1HangingIndent"/>
        <w:rPr>
          <w:del w:id="16535" w:author="Debbie Houldsworth" w:date="2020-05-07T06:57:00Z"/>
        </w:rPr>
        <w:pPrChange w:id="16536" w:author="Debbie Houldsworth" w:date="2020-05-07T06:57:00Z">
          <w:pPr>
            <w:pStyle w:val="MRAL2HangingIndent"/>
            <w:ind w:left="0" w:firstLine="0"/>
          </w:pPr>
        </w:pPrChange>
      </w:pPr>
      <w:del w:id="16537" w:author="Debbie Houldsworth" w:date="2020-05-07T06:57:00Z">
        <w:r w:rsidDel="00367415">
          <w:delText>2.2.</w:delText>
        </w:r>
        <w:r w:rsidDel="00367415">
          <w:tab/>
          <w:delText>In these articles:</w:delText>
        </w:r>
      </w:del>
    </w:p>
    <w:p w14:paraId="4CDE120A" w14:textId="1EB0BEF1" w:rsidR="00FB7917" w:rsidDel="00367415" w:rsidRDefault="00FB7917">
      <w:pPr>
        <w:pStyle w:val="MRAL1HangingIndent"/>
        <w:rPr>
          <w:del w:id="16538" w:author="Debbie Houldsworth" w:date="2020-05-07T06:57:00Z"/>
        </w:rPr>
        <w:pPrChange w:id="16539" w:author="Debbie Houldsworth" w:date="2020-05-07T06:57:00Z">
          <w:pPr>
            <w:pStyle w:val="MRAL1NoHangingIndent"/>
          </w:pPr>
        </w:pPrChange>
      </w:pPr>
      <w:del w:id="16540" w:author="Debbie Houldsworth" w:date="2020-05-07T06:57:00Z">
        <w:r w:rsidDel="00367415">
          <w:delText>"</w:delText>
        </w:r>
        <w:r w:rsidDel="00367415">
          <w:rPr>
            <w:b/>
          </w:rPr>
          <w:delText>Affiliate</w:delText>
        </w:r>
        <w:r w:rsidDel="00367415">
          <w:delText>" means, in respect of any body corporate, a body corporate which is its subsidiary or holding company, or a company which is a subsidiary of that holding company, and each such company;</w:delText>
        </w:r>
      </w:del>
    </w:p>
    <w:p w14:paraId="7E66F886" w14:textId="61BA62DE" w:rsidR="00FB7917" w:rsidDel="00367415" w:rsidRDefault="00FB7917">
      <w:pPr>
        <w:pStyle w:val="MRAL1HangingIndent"/>
        <w:rPr>
          <w:del w:id="16541" w:author="Debbie Houldsworth" w:date="2020-05-07T06:57:00Z"/>
          <w:b/>
        </w:rPr>
        <w:pPrChange w:id="16542" w:author="Debbie Houldsworth" w:date="2020-05-07T06:57:00Z">
          <w:pPr>
            <w:pStyle w:val="MRAL1NoHangingIndent"/>
          </w:pPr>
        </w:pPrChange>
      </w:pPr>
      <w:del w:id="16543" w:author="Debbie Houldsworth" w:date="2020-05-07T06:57:00Z">
        <w:r w:rsidDel="00367415">
          <w:rPr>
            <w:b/>
          </w:rPr>
          <w:delText>“Authority”</w:delText>
        </w:r>
        <w:r w:rsidDel="00367415">
          <w:delText xml:space="preserve"> means the Gas and Electricity Markets Authority established by Section 1(1) of the Utilities Act 2000;</w:delText>
        </w:r>
        <w:r w:rsidDel="00367415">
          <w:rPr>
            <w:b/>
          </w:rPr>
          <w:delText xml:space="preserve"> </w:delText>
        </w:r>
      </w:del>
    </w:p>
    <w:p w14:paraId="4F59264A" w14:textId="26C2C96B" w:rsidR="00FB7917" w:rsidDel="00367415" w:rsidRDefault="00FB7917">
      <w:pPr>
        <w:pStyle w:val="MRAL1HangingIndent"/>
        <w:rPr>
          <w:del w:id="16544" w:author="Debbie Houldsworth" w:date="2020-05-07T06:57:00Z"/>
        </w:rPr>
        <w:pPrChange w:id="16545" w:author="Debbie Houldsworth" w:date="2020-05-07T06:57:00Z">
          <w:pPr>
            <w:pStyle w:val="MRAL1NoHangingIndent"/>
          </w:pPr>
        </w:pPrChange>
      </w:pPr>
      <w:del w:id="16546" w:author="Debbie Houldsworth" w:date="2020-05-07T06:57:00Z">
        <w:r w:rsidDel="00367415">
          <w:rPr>
            <w:b/>
          </w:rPr>
          <w:delText xml:space="preserve">“Communication” </w:delText>
        </w:r>
        <w:r w:rsidDel="00367415">
          <w:delText>means the same as in the Electronic Communications Act 2000;</w:delText>
        </w:r>
      </w:del>
    </w:p>
    <w:p w14:paraId="2A1EB73B" w14:textId="1D6971BF" w:rsidR="00FB7917" w:rsidDel="00367415" w:rsidRDefault="00FB7917">
      <w:pPr>
        <w:pStyle w:val="MRAL1HangingIndent"/>
        <w:rPr>
          <w:del w:id="16547" w:author="Debbie Houldsworth" w:date="2020-05-07T06:57:00Z"/>
        </w:rPr>
        <w:pPrChange w:id="16548" w:author="Debbie Houldsworth" w:date="2020-05-07T06:57:00Z">
          <w:pPr>
            <w:pStyle w:val="MRAL1NoHangingIndent"/>
          </w:pPr>
        </w:pPrChange>
      </w:pPr>
      <w:del w:id="16549" w:author="Debbie Houldsworth" w:date="2020-05-07T06:57:00Z">
        <w:r w:rsidDel="00367415">
          <w:rPr>
            <w:b/>
          </w:rPr>
          <w:delText xml:space="preserve">“Electronic Communication” </w:delText>
        </w:r>
        <w:r w:rsidDel="00367415">
          <w:delText>means the same as in the Electronic Communications Act 2000;</w:delText>
        </w:r>
      </w:del>
    </w:p>
    <w:p w14:paraId="77681DCF" w14:textId="67186A2D" w:rsidR="00FB7917" w:rsidDel="00367415" w:rsidRDefault="00FB7917">
      <w:pPr>
        <w:pStyle w:val="MRAL1HangingIndent"/>
        <w:rPr>
          <w:del w:id="16550" w:author="Debbie Houldsworth" w:date="2020-05-07T06:57:00Z"/>
        </w:rPr>
        <w:pPrChange w:id="16551" w:author="Debbie Houldsworth" w:date="2020-05-07T06:57:00Z">
          <w:pPr>
            <w:pStyle w:val="MRAL1NoHangingIndent"/>
          </w:pPr>
        </w:pPrChange>
      </w:pPr>
      <w:del w:id="16552" w:author="Debbie Houldsworth" w:date="2020-05-07T06:57:00Z">
        <w:r w:rsidDel="00367415">
          <w:rPr>
            <w:b/>
          </w:rPr>
          <w:delText>“MEC”</w:delText>
        </w:r>
        <w:r w:rsidDel="00367415">
          <w:delText xml:space="preserve"> means the MRA Executive Committee appointed pursuant to the MRA;</w:delText>
        </w:r>
      </w:del>
    </w:p>
    <w:p w14:paraId="704C840F" w14:textId="42FAB496" w:rsidR="00FB7917" w:rsidDel="00367415" w:rsidRDefault="00FB7917">
      <w:pPr>
        <w:pStyle w:val="MRAL1HangingIndent"/>
        <w:rPr>
          <w:del w:id="16553" w:author="Debbie Houldsworth" w:date="2020-05-07T06:57:00Z"/>
        </w:rPr>
        <w:pPrChange w:id="16554" w:author="Debbie Houldsworth" w:date="2020-05-07T06:57:00Z">
          <w:pPr>
            <w:pStyle w:val="MRAL1NoHangingIndent"/>
          </w:pPr>
        </w:pPrChange>
      </w:pPr>
      <w:del w:id="16555" w:author="Debbie Houldsworth" w:date="2020-05-07T06:57:00Z">
        <w:r w:rsidDel="00367415">
          <w:rPr>
            <w:b/>
          </w:rPr>
          <w:delText>“MEC Members”</w:delText>
        </w:r>
        <w:r w:rsidDel="00367415">
          <w:delText xml:space="preserve"> means the members of the MEC appointed pursuant to the MRA;</w:delText>
        </w:r>
      </w:del>
    </w:p>
    <w:p w14:paraId="42732903" w14:textId="341BAA55" w:rsidR="00FB7917" w:rsidDel="00367415" w:rsidRDefault="00FB7917">
      <w:pPr>
        <w:pStyle w:val="MRAL1HangingIndent"/>
        <w:rPr>
          <w:del w:id="16556" w:author="Debbie Houldsworth" w:date="2020-05-07T06:57:00Z"/>
        </w:rPr>
        <w:pPrChange w:id="16557" w:author="Debbie Houldsworth" w:date="2020-05-07T06:57:00Z">
          <w:pPr>
            <w:pStyle w:val="MRAL1NoHangingIndent"/>
          </w:pPr>
        </w:pPrChange>
      </w:pPr>
      <w:del w:id="16558" w:author="Debbie Houldsworth" w:date="2020-05-07T06:57:00Z">
        <w:r w:rsidDel="00367415">
          <w:delText>"</w:delText>
        </w:r>
        <w:r w:rsidDel="00367415">
          <w:rPr>
            <w:b/>
          </w:rPr>
          <w:delText>MRA</w:delText>
        </w:r>
        <w:r w:rsidDel="00367415">
          <w:delText>" means the Master Registration Agreement dated 1</w:delText>
        </w:r>
        <w:r w:rsidDel="00367415">
          <w:rPr>
            <w:vertAlign w:val="superscript"/>
          </w:rPr>
          <w:delText>st</w:delText>
        </w:r>
        <w:r w:rsidDel="00367415">
          <w:delText xml:space="preserve"> June 1998;</w:delText>
        </w:r>
      </w:del>
    </w:p>
    <w:p w14:paraId="56F931C7" w14:textId="61265386" w:rsidR="00FB7917" w:rsidDel="00367415" w:rsidRDefault="00FB7917">
      <w:pPr>
        <w:pStyle w:val="MRAL1HangingIndent"/>
        <w:rPr>
          <w:del w:id="16559" w:author="Debbie Houldsworth" w:date="2020-05-07T06:57:00Z"/>
        </w:rPr>
        <w:pPrChange w:id="16560" w:author="Debbie Houldsworth" w:date="2020-05-07T06:57:00Z">
          <w:pPr>
            <w:pStyle w:val="MRAL1NoHangingIndent"/>
          </w:pPr>
        </w:pPrChange>
      </w:pPr>
      <w:del w:id="16561" w:author="Debbie Houldsworth" w:date="2020-05-07T06:57:00Z">
        <w:r w:rsidDel="00367415">
          <w:rPr>
            <w:b/>
          </w:rPr>
          <w:delText>“MRA Forum”</w:delText>
        </w:r>
        <w:r w:rsidDel="00367415">
          <w:delText xml:space="preserve"> means the body of that name appointed pursuant to the MRA;</w:delText>
        </w:r>
      </w:del>
    </w:p>
    <w:p w14:paraId="30F78965" w14:textId="0552B2B1" w:rsidR="00FB7917" w:rsidDel="00367415" w:rsidRDefault="00FB7917">
      <w:pPr>
        <w:pStyle w:val="MRAL1HangingIndent"/>
        <w:rPr>
          <w:del w:id="16562" w:author="Debbie Houldsworth" w:date="2020-05-07T06:57:00Z"/>
        </w:rPr>
        <w:pPrChange w:id="16563" w:author="Debbie Houldsworth" w:date="2020-05-07T06:57:00Z">
          <w:pPr>
            <w:pStyle w:val="MRAL1NoHangingIndent"/>
          </w:pPr>
        </w:pPrChange>
      </w:pPr>
      <w:del w:id="16564" w:author="Debbie Houldsworth" w:date="2020-05-07T06:57:00Z">
        <w:r w:rsidDel="00367415">
          <w:delText>"</w:delText>
        </w:r>
        <w:r w:rsidDel="00367415">
          <w:rPr>
            <w:b/>
          </w:rPr>
          <w:delText>Parties</w:delText>
        </w:r>
        <w:r w:rsidDel="00367415">
          <w:delText>" means parties to the MRA and "</w:delText>
        </w:r>
        <w:r w:rsidDel="00367415">
          <w:rPr>
            <w:b/>
          </w:rPr>
          <w:delText>party</w:delText>
        </w:r>
        <w:r w:rsidDel="00367415">
          <w:delText>" means a party to the MRA;</w:delText>
        </w:r>
      </w:del>
    </w:p>
    <w:p w14:paraId="235EA2F6" w14:textId="41C73007" w:rsidR="00FB7917" w:rsidDel="00367415" w:rsidRDefault="00FB7917">
      <w:pPr>
        <w:pStyle w:val="MRAL1HangingIndent"/>
        <w:rPr>
          <w:del w:id="16565" w:author="Debbie Houldsworth" w:date="2020-05-07T06:57:00Z"/>
        </w:rPr>
        <w:pPrChange w:id="16566" w:author="Debbie Houldsworth" w:date="2020-05-07T06:57:00Z">
          <w:pPr>
            <w:pStyle w:val="MRAL1NoHangingIndent"/>
          </w:pPr>
        </w:pPrChange>
      </w:pPr>
      <w:del w:id="16567" w:author="Debbie Houldsworth" w:date="2020-05-07T06:57:00Z">
        <w:r w:rsidDel="00367415">
          <w:delText>"</w:delText>
        </w:r>
        <w:r w:rsidDel="00367415">
          <w:rPr>
            <w:b/>
          </w:rPr>
          <w:delText>Retiring Shareholder</w:delText>
        </w:r>
        <w:r w:rsidDel="00367415">
          <w:delText xml:space="preserve">" has the meaning given to that expression in Article 10.4; </w:delText>
        </w:r>
      </w:del>
    </w:p>
    <w:p w14:paraId="009E84D9" w14:textId="133F9EC2" w:rsidR="00FB7917" w:rsidDel="00367415" w:rsidRDefault="00FB7917">
      <w:pPr>
        <w:pStyle w:val="MRAL1HangingIndent"/>
        <w:rPr>
          <w:del w:id="16568" w:author="Debbie Houldsworth" w:date="2020-05-07T06:57:00Z"/>
        </w:rPr>
        <w:pPrChange w:id="16569" w:author="Debbie Houldsworth" w:date="2020-05-07T06:57:00Z">
          <w:pPr>
            <w:pStyle w:val="MRAL1NoHangingIndent"/>
          </w:pPr>
        </w:pPrChange>
      </w:pPr>
      <w:del w:id="16570" w:author="Debbie Houldsworth" w:date="2020-05-07T06:57:00Z">
        <w:r w:rsidDel="00367415">
          <w:rPr>
            <w:b/>
          </w:rPr>
          <w:delText>“Secretary”</w:delText>
        </w:r>
        <w:r w:rsidDel="00367415">
          <w:delText xml:space="preserve"> means the secretary of the Company or any other person appointed to perform the duties of the secretary of the Company; and</w:delText>
        </w:r>
      </w:del>
    </w:p>
    <w:p w14:paraId="5C5B2543" w14:textId="74B039BD" w:rsidR="00FB7917" w:rsidDel="00367415" w:rsidRDefault="00FB7917">
      <w:pPr>
        <w:pStyle w:val="MRAL1HangingIndent"/>
        <w:rPr>
          <w:del w:id="16571" w:author="Debbie Houldsworth" w:date="2020-05-07T06:57:00Z"/>
        </w:rPr>
        <w:pPrChange w:id="16572" w:author="Debbie Houldsworth" w:date="2020-05-07T06:57:00Z">
          <w:pPr>
            <w:pStyle w:val="MRAL1NoHangingIndent"/>
          </w:pPr>
        </w:pPrChange>
      </w:pPr>
      <w:del w:id="16573" w:author="Debbie Houldsworth" w:date="2020-05-07T06:57:00Z">
        <w:r w:rsidDel="00367415">
          <w:delText>"</w:delText>
        </w:r>
        <w:r w:rsidDel="00367415">
          <w:rPr>
            <w:b/>
          </w:rPr>
          <w:delText>Shareholder</w:delText>
        </w:r>
        <w:r w:rsidDel="00367415">
          <w:delText>" means the holder of a share or shares in the Company.</w:delText>
        </w:r>
      </w:del>
    </w:p>
    <w:p w14:paraId="2FB17088" w14:textId="174AD65F" w:rsidR="00FB7917" w:rsidDel="00367415" w:rsidRDefault="00FB7917" w:rsidP="00367415">
      <w:pPr>
        <w:pStyle w:val="MRAL1HangingIndent"/>
        <w:rPr>
          <w:del w:id="16574" w:author="Debbie Houldsworth" w:date="2020-05-07T06:57:00Z"/>
        </w:rPr>
      </w:pPr>
      <w:del w:id="16575" w:author="Debbie Houldsworth" w:date="2020-05-07T06:57:00Z">
        <w:r w:rsidDel="00367415">
          <w:delText>2.3.</w:delText>
        </w:r>
        <w:r w:rsidDel="00367415">
          <w:tab/>
          <w:delText>References in these articles to writing include references to any method of representing or reproducing words in a legible and non-transitory form.</w:delText>
        </w:r>
      </w:del>
    </w:p>
    <w:p w14:paraId="4536D3A5" w14:textId="50E34538" w:rsidR="00FB7917" w:rsidDel="00367415" w:rsidRDefault="00FB7917" w:rsidP="00367415">
      <w:pPr>
        <w:pStyle w:val="MRAL1HangingIndent"/>
        <w:rPr>
          <w:del w:id="16576" w:author="Debbie Houldsworth" w:date="2020-05-07T06:57:00Z"/>
        </w:rPr>
      </w:pPr>
      <w:del w:id="16577" w:author="Debbie Houldsworth" w:date="2020-05-07T06:57:00Z">
        <w:r w:rsidDel="00367415">
          <w:delText>2.4.</w:delText>
        </w:r>
        <w:r w:rsidDel="00367415">
          <w:tab/>
          <w:delText>Headings are for convenience only and shall not affect construction.</w:delText>
        </w:r>
      </w:del>
    </w:p>
    <w:p w14:paraId="63622A4B" w14:textId="6FA9C8A1" w:rsidR="00FB7917" w:rsidDel="00367415" w:rsidRDefault="00FB7917" w:rsidP="00367415">
      <w:pPr>
        <w:pStyle w:val="MRAL1HangingIndent"/>
        <w:rPr>
          <w:del w:id="16578" w:author="Debbie Houldsworth" w:date="2020-05-07T06:57:00Z"/>
        </w:rPr>
      </w:pPr>
      <w:del w:id="16579" w:author="Debbie Houldsworth" w:date="2020-05-07T06:57:00Z">
        <w:r w:rsidDel="00367415">
          <w:delText>2.5.</w:delText>
        </w:r>
        <w:r w:rsidDel="00367415">
          <w:tab/>
          <w:delText>If, and for so long as, the Company has only one member, these articles shall (in the absence of any express provision to the contrary) apply with such modification as may be necessary in relation to such a company.</w:delText>
        </w:r>
      </w:del>
    </w:p>
    <w:p w14:paraId="47FD78C8" w14:textId="46A21C84" w:rsidR="00FB7917" w:rsidDel="00367415" w:rsidRDefault="00FB7917">
      <w:pPr>
        <w:pStyle w:val="MRAL1HangingIndent"/>
        <w:rPr>
          <w:del w:id="16580" w:author="Debbie Houldsworth" w:date="2020-05-07T06:57:00Z"/>
          <w:b/>
          <w:bCs/>
        </w:rPr>
        <w:pPrChange w:id="16581" w:author="Debbie Houldsworth" w:date="2020-05-07T06:57:00Z">
          <w:pPr>
            <w:pStyle w:val="MRAL1HangingIndent"/>
            <w:outlineLvl w:val="0"/>
          </w:pPr>
        </w:pPrChange>
      </w:pPr>
      <w:del w:id="16582" w:author="Debbie Houldsworth" w:date="2020-05-07T06:57:00Z">
        <w:r w:rsidDel="00367415">
          <w:rPr>
            <w:b/>
            <w:bCs/>
          </w:rPr>
          <w:delText>3.</w:delText>
        </w:r>
        <w:r w:rsidDel="00367415">
          <w:rPr>
            <w:b/>
            <w:bCs/>
          </w:rPr>
          <w:tab/>
          <w:delText>Share Capital</w:delText>
        </w:r>
      </w:del>
    </w:p>
    <w:p w14:paraId="620F5BF5" w14:textId="4359724B" w:rsidR="00FB7917" w:rsidDel="00367415" w:rsidRDefault="00FB7917">
      <w:pPr>
        <w:pStyle w:val="MRAL1HangingIndent"/>
        <w:rPr>
          <w:del w:id="16583" w:author="Debbie Houldsworth" w:date="2020-05-07T06:57:00Z"/>
        </w:rPr>
        <w:pPrChange w:id="16584" w:author="Debbie Houldsworth" w:date="2020-05-07T06:57:00Z">
          <w:pPr>
            <w:pStyle w:val="MRAL1NoHangingIndent"/>
          </w:pPr>
        </w:pPrChange>
      </w:pPr>
      <w:del w:id="16585" w:author="Debbie Houldsworth" w:date="2020-05-07T06:57:00Z">
        <w:r w:rsidDel="00367415">
          <w:delText>The authorised share capital of the Company at the date of adoption of this article is £1000 divided in 1000 shares of £1 each.</w:delText>
        </w:r>
      </w:del>
    </w:p>
    <w:p w14:paraId="0247B4E7" w14:textId="215493DA" w:rsidR="00FB7917" w:rsidDel="00367415" w:rsidRDefault="00FB7917">
      <w:pPr>
        <w:pStyle w:val="MRAL1HangingIndent"/>
        <w:rPr>
          <w:del w:id="16586" w:author="Debbie Houldsworth" w:date="2020-05-07T06:57:00Z"/>
          <w:b/>
          <w:bCs/>
        </w:rPr>
        <w:pPrChange w:id="16587" w:author="Debbie Houldsworth" w:date="2020-05-07T06:57:00Z">
          <w:pPr>
            <w:pStyle w:val="MRAL1HangingIndent"/>
            <w:outlineLvl w:val="0"/>
          </w:pPr>
        </w:pPrChange>
      </w:pPr>
      <w:del w:id="16588" w:author="Debbie Houldsworth" w:date="2020-05-07T06:57:00Z">
        <w:r w:rsidDel="00367415">
          <w:rPr>
            <w:b/>
            <w:bCs/>
          </w:rPr>
          <w:delText>4.</w:delText>
        </w:r>
        <w:r w:rsidDel="00367415">
          <w:rPr>
            <w:b/>
            <w:bCs/>
          </w:rPr>
          <w:tab/>
          <w:delText>Restriction on Share Ownership</w:delText>
        </w:r>
      </w:del>
    </w:p>
    <w:p w14:paraId="13F3AECE" w14:textId="797FA635" w:rsidR="00FB7917" w:rsidDel="00367415" w:rsidRDefault="00FB7917">
      <w:pPr>
        <w:pStyle w:val="MRAL1HangingIndent"/>
        <w:rPr>
          <w:del w:id="16589" w:author="Debbie Houldsworth" w:date="2020-05-07T06:57:00Z"/>
        </w:rPr>
        <w:pPrChange w:id="16590" w:author="Debbie Houldsworth" w:date="2020-05-07T06:57:00Z">
          <w:pPr>
            <w:pStyle w:val="MRAL1NoHangingIndent"/>
          </w:pPr>
        </w:pPrChange>
      </w:pPr>
      <w:del w:id="16591" w:author="Debbie Houldsworth" w:date="2020-05-07T06:57:00Z">
        <w:r w:rsidDel="00367415">
          <w:delText>Save with the prior written consent of the directors, no person other than a nominee as referred to in Articles 9.4 and 9.5 shall be the holder of more than one share of the Company at any time.</w:delText>
        </w:r>
      </w:del>
    </w:p>
    <w:p w14:paraId="0685C0C0" w14:textId="0A91F9E4" w:rsidR="00FB7917" w:rsidDel="00367415" w:rsidRDefault="00FB7917">
      <w:pPr>
        <w:pStyle w:val="MRAL1HangingIndent"/>
        <w:rPr>
          <w:del w:id="16592" w:author="Debbie Houldsworth" w:date="2020-05-07T06:57:00Z"/>
          <w:b/>
          <w:bCs/>
        </w:rPr>
        <w:pPrChange w:id="16593" w:author="Debbie Houldsworth" w:date="2020-05-07T06:57:00Z">
          <w:pPr>
            <w:pStyle w:val="MRAL1HangingIndent"/>
            <w:outlineLvl w:val="0"/>
          </w:pPr>
        </w:pPrChange>
      </w:pPr>
      <w:del w:id="16594" w:author="Debbie Houldsworth" w:date="2020-05-07T06:57:00Z">
        <w:r w:rsidDel="00367415">
          <w:rPr>
            <w:b/>
            <w:bCs/>
          </w:rPr>
          <w:delText>5.</w:delText>
        </w:r>
        <w:r w:rsidDel="00367415">
          <w:rPr>
            <w:b/>
            <w:bCs/>
          </w:rPr>
          <w:tab/>
          <w:delText>Rights Attaching to Shares</w:delText>
        </w:r>
      </w:del>
    </w:p>
    <w:p w14:paraId="54403ACC" w14:textId="10554D4D" w:rsidR="00FB7917" w:rsidDel="00367415" w:rsidRDefault="00FB7917">
      <w:pPr>
        <w:pStyle w:val="MRAL1HangingIndent"/>
        <w:rPr>
          <w:del w:id="16595" w:author="Debbie Houldsworth" w:date="2020-05-07T06:57:00Z"/>
        </w:rPr>
        <w:pPrChange w:id="16596" w:author="Debbie Houldsworth" w:date="2020-05-07T06:57:00Z">
          <w:pPr>
            <w:pStyle w:val="MRAL2HangingIndent"/>
            <w:ind w:left="709" w:hanging="709"/>
          </w:pPr>
        </w:pPrChange>
      </w:pPr>
      <w:del w:id="16597" w:author="Debbie Houldsworth" w:date="2020-05-07T06:57:00Z">
        <w:r w:rsidDel="00367415">
          <w:delText>5.1.</w:delText>
        </w:r>
        <w:r w:rsidDel="00367415">
          <w:tab/>
          <w:delText>The right to vote on the matters set out in Article 5.2 shall constitute rights attaching to the shares. The Shareholders shall procure, so far as they are able, that no action shall be taken or resolution passed by the Company in respect of those matters set out in Article 5.2 except pursuant to a decision of MEC or the MRA forum (as appropriate) or, on appeal, by the Authority, taken in accordance with the provisions of the MRA.</w:delText>
        </w:r>
      </w:del>
    </w:p>
    <w:p w14:paraId="3F1C9507" w14:textId="4C67E477" w:rsidR="00FB7917" w:rsidDel="00367415" w:rsidRDefault="00FB7917">
      <w:pPr>
        <w:pStyle w:val="MRAL1HangingIndent"/>
        <w:rPr>
          <w:del w:id="16598" w:author="Debbie Houldsworth" w:date="2020-05-07T06:57:00Z"/>
        </w:rPr>
        <w:pPrChange w:id="16599" w:author="Debbie Houldsworth" w:date="2020-05-07T06:57:00Z">
          <w:pPr>
            <w:pStyle w:val="MRAL2HangingIndent"/>
            <w:ind w:left="709" w:hanging="709"/>
          </w:pPr>
        </w:pPrChange>
      </w:pPr>
      <w:del w:id="16600" w:author="Debbie Houldsworth" w:date="2020-05-07T06:57:00Z">
        <w:r w:rsidDel="00367415">
          <w:delText>5.2</w:delText>
        </w:r>
        <w:r w:rsidDel="00367415">
          <w:tab/>
          <w:delText>The matters referred to in Article 5.1 are:</w:delText>
        </w:r>
      </w:del>
    </w:p>
    <w:p w14:paraId="468DFD1E" w14:textId="648DEE6A" w:rsidR="00FB7917" w:rsidDel="00367415" w:rsidRDefault="00FB7917">
      <w:pPr>
        <w:pStyle w:val="MRAL1HangingIndent"/>
        <w:rPr>
          <w:del w:id="16601" w:author="Debbie Houldsworth" w:date="2020-05-07T06:57:00Z"/>
        </w:rPr>
        <w:pPrChange w:id="16602" w:author="Debbie Houldsworth" w:date="2020-05-07T06:57:00Z">
          <w:pPr>
            <w:pStyle w:val="MRAL3HangingIndent"/>
            <w:ind w:left="1843" w:hanging="1134"/>
          </w:pPr>
        </w:pPrChange>
      </w:pPr>
      <w:del w:id="16603" w:author="Debbie Houldsworth" w:date="2020-05-07T06:57:00Z">
        <w:r w:rsidDel="00367415">
          <w:delText>5.2.1.</w:delText>
        </w:r>
        <w:r w:rsidDel="00367415">
          <w:tab/>
          <w:delText>the acquisition or disposal by the Company of any share capital or other securities of any person;</w:delText>
        </w:r>
      </w:del>
    </w:p>
    <w:p w14:paraId="50343DFE" w14:textId="3FC7B21B" w:rsidR="00FB7917" w:rsidDel="00367415" w:rsidRDefault="00FB7917">
      <w:pPr>
        <w:pStyle w:val="MRAL1HangingIndent"/>
        <w:rPr>
          <w:del w:id="16604" w:author="Debbie Houldsworth" w:date="2020-05-07T06:57:00Z"/>
        </w:rPr>
        <w:pPrChange w:id="16605" w:author="Debbie Houldsworth" w:date="2020-05-07T06:57:00Z">
          <w:pPr>
            <w:pStyle w:val="MRAL3HangingIndent"/>
            <w:ind w:left="1843"/>
          </w:pPr>
        </w:pPrChange>
      </w:pPr>
      <w:del w:id="16606" w:author="Debbie Houldsworth" w:date="2020-05-07T06:57:00Z">
        <w:r w:rsidDel="00367415">
          <w:delText>5.2.2.</w:delText>
        </w:r>
        <w:r w:rsidDel="00367415">
          <w:tab/>
          <w:delText>the reduction of the Company's share capital, any variation of the rights attaching to any class of shares in its capital or any redemption, purchase or other acquisition by the Company of any shares or other securities of the Company.</w:delText>
        </w:r>
      </w:del>
    </w:p>
    <w:p w14:paraId="7F3B07CB" w14:textId="424A39CE" w:rsidR="00FB7917" w:rsidDel="00367415" w:rsidRDefault="00FB7917">
      <w:pPr>
        <w:pStyle w:val="MRAL1HangingIndent"/>
        <w:rPr>
          <w:del w:id="16607" w:author="Debbie Houldsworth" w:date="2020-05-07T06:57:00Z"/>
        </w:rPr>
        <w:pPrChange w:id="16608" w:author="Debbie Houldsworth" w:date="2020-05-07T06:57:00Z">
          <w:pPr>
            <w:pStyle w:val="MRAL3HangingIndent"/>
            <w:ind w:left="1843"/>
          </w:pPr>
        </w:pPrChange>
      </w:pPr>
      <w:del w:id="16609" w:author="Debbie Houldsworth" w:date="2020-05-07T06:57:00Z">
        <w:r w:rsidDel="00367415">
          <w:delText>5.2.3.</w:delText>
        </w:r>
        <w:r w:rsidDel="00367415">
          <w:tab/>
          <w:delText>the making of decisions relating to material contracts to which the Company is a party or material arrangements between the Company and a third party;</w:delText>
        </w:r>
      </w:del>
    </w:p>
    <w:p w14:paraId="16A704BD" w14:textId="5B4B762C" w:rsidR="00FB7917" w:rsidDel="00367415" w:rsidRDefault="00FB7917">
      <w:pPr>
        <w:pStyle w:val="MRAL1HangingIndent"/>
        <w:rPr>
          <w:del w:id="16610" w:author="Debbie Houldsworth" w:date="2020-05-07T06:57:00Z"/>
        </w:rPr>
        <w:pPrChange w:id="16611" w:author="Debbie Houldsworth" w:date="2020-05-07T06:57:00Z">
          <w:pPr>
            <w:pStyle w:val="MRAL3HangingIndent"/>
            <w:ind w:left="1843"/>
          </w:pPr>
        </w:pPrChange>
      </w:pPr>
      <w:del w:id="16612" w:author="Debbie Houldsworth" w:date="2020-05-07T06:57:00Z">
        <w:r w:rsidDel="00367415">
          <w:delText>5.2.4.</w:delText>
        </w:r>
        <w:r w:rsidDel="00367415">
          <w:tab/>
          <w:delText>the making of changes to the pricing or trading terms of the Company;</w:delText>
        </w:r>
      </w:del>
    </w:p>
    <w:p w14:paraId="206D823B" w14:textId="265FD8F4" w:rsidR="00FB7917" w:rsidDel="00367415" w:rsidRDefault="00FB7917">
      <w:pPr>
        <w:pStyle w:val="MRAL1HangingIndent"/>
        <w:rPr>
          <w:del w:id="16613" w:author="Debbie Houldsworth" w:date="2020-05-07T06:57:00Z"/>
        </w:rPr>
        <w:pPrChange w:id="16614" w:author="Debbie Houldsworth" w:date="2020-05-07T06:57:00Z">
          <w:pPr>
            <w:pStyle w:val="MRAL3HangingIndent"/>
            <w:ind w:left="1843"/>
          </w:pPr>
        </w:pPrChange>
      </w:pPr>
      <w:del w:id="16615" w:author="Debbie Houldsworth" w:date="2020-05-07T06:57:00Z">
        <w:r w:rsidDel="00367415">
          <w:delText>5.2.5.</w:delText>
        </w:r>
        <w:r w:rsidDel="00367415">
          <w:tab/>
          <w:delText>the making by the Company of a material claim, disclaimer, surrender, election or consent for tax purposes;</w:delText>
        </w:r>
      </w:del>
    </w:p>
    <w:p w14:paraId="2429D46C" w14:textId="77AB708F" w:rsidR="00FB7917" w:rsidDel="00367415" w:rsidRDefault="00FB7917">
      <w:pPr>
        <w:pStyle w:val="MRAL1HangingIndent"/>
        <w:rPr>
          <w:del w:id="16616" w:author="Debbie Houldsworth" w:date="2020-05-07T06:57:00Z"/>
        </w:rPr>
        <w:pPrChange w:id="16617" w:author="Debbie Houldsworth" w:date="2020-05-07T06:57:00Z">
          <w:pPr>
            <w:pStyle w:val="MRAL3HangingIndent"/>
            <w:ind w:left="1843"/>
          </w:pPr>
        </w:pPrChange>
      </w:pPr>
      <w:del w:id="16618" w:author="Debbie Houldsworth" w:date="2020-05-07T06:57:00Z">
        <w:r w:rsidDel="00367415">
          <w:delText>5.2.6.</w:delText>
        </w:r>
        <w:r w:rsidDel="00367415">
          <w:tab/>
          <w:delText>the incurring of costs in respect of any period which are not envisaged by a budget drawn up and approved pursuant to Clause 8 of the MRA;</w:delText>
        </w:r>
      </w:del>
    </w:p>
    <w:p w14:paraId="73C6F58B" w14:textId="32800BE7" w:rsidR="00FB7917" w:rsidDel="00367415" w:rsidRDefault="00FB7917">
      <w:pPr>
        <w:pStyle w:val="MRAL1HangingIndent"/>
        <w:rPr>
          <w:del w:id="16619" w:author="Debbie Houldsworth" w:date="2020-05-07T06:57:00Z"/>
        </w:rPr>
        <w:pPrChange w:id="16620" w:author="Debbie Houldsworth" w:date="2020-05-07T06:57:00Z">
          <w:pPr>
            <w:pStyle w:val="MRAL3HangingIndent"/>
            <w:ind w:left="1843"/>
          </w:pPr>
        </w:pPrChange>
      </w:pPr>
      <w:del w:id="16621" w:author="Debbie Houldsworth" w:date="2020-05-07T06:57:00Z">
        <w:r w:rsidDel="00367415">
          <w:delText>5.2.7.</w:delText>
        </w:r>
        <w:r w:rsidDel="00367415">
          <w:tab/>
          <w:delText>the making of any contract or guarantee with a member or an Affiliate of a shareholder;</w:delText>
        </w:r>
      </w:del>
    </w:p>
    <w:p w14:paraId="32C6CC2F" w14:textId="798B25F6" w:rsidR="00FB7917" w:rsidDel="00367415" w:rsidRDefault="00FB7917">
      <w:pPr>
        <w:pStyle w:val="MRAL1HangingIndent"/>
        <w:rPr>
          <w:del w:id="16622" w:author="Debbie Houldsworth" w:date="2020-05-07T06:57:00Z"/>
        </w:rPr>
        <w:pPrChange w:id="16623" w:author="Debbie Houldsworth" w:date="2020-05-07T06:57:00Z">
          <w:pPr>
            <w:pStyle w:val="MRAL3HangingIndent"/>
            <w:ind w:left="1843"/>
          </w:pPr>
        </w:pPrChange>
      </w:pPr>
      <w:del w:id="16624" w:author="Debbie Houldsworth" w:date="2020-05-07T06:57:00Z">
        <w:r w:rsidDel="00367415">
          <w:delText>5.2.8.</w:delText>
        </w:r>
        <w:r w:rsidDel="00367415">
          <w:tab/>
          <w:delText>the making of any contract of a material nature;</w:delText>
        </w:r>
      </w:del>
    </w:p>
    <w:p w14:paraId="0F93F620" w14:textId="31EFAC3C" w:rsidR="00FB7917" w:rsidDel="00367415" w:rsidRDefault="00FB7917">
      <w:pPr>
        <w:pStyle w:val="MRAL1HangingIndent"/>
        <w:rPr>
          <w:del w:id="16625" w:author="Debbie Houldsworth" w:date="2020-05-07T06:57:00Z"/>
        </w:rPr>
        <w:pPrChange w:id="16626" w:author="Debbie Houldsworth" w:date="2020-05-07T06:57:00Z">
          <w:pPr>
            <w:pStyle w:val="MRAL3HangingIndent"/>
            <w:ind w:left="1843"/>
          </w:pPr>
        </w:pPrChange>
      </w:pPr>
      <w:del w:id="16627" w:author="Debbie Houldsworth" w:date="2020-05-07T06:57:00Z">
        <w:r w:rsidDel="00367415">
          <w:delText>5.2.9.</w:delText>
        </w:r>
        <w:r w:rsidDel="00367415">
          <w:tab/>
          <w:delText>the obtaining by the Company of finance from a third party lender;</w:delText>
        </w:r>
      </w:del>
    </w:p>
    <w:p w14:paraId="3A55F54E" w14:textId="719CF8CC" w:rsidR="00FB7917" w:rsidDel="00367415" w:rsidRDefault="00FB7917">
      <w:pPr>
        <w:pStyle w:val="MRAL1HangingIndent"/>
        <w:rPr>
          <w:del w:id="16628" w:author="Debbie Houldsworth" w:date="2020-05-07T06:57:00Z"/>
        </w:rPr>
        <w:pPrChange w:id="16629" w:author="Debbie Houldsworth" w:date="2020-05-07T06:57:00Z">
          <w:pPr>
            <w:pStyle w:val="MRAL3HangingIndent"/>
            <w:ind w:left="1843"/>
          </w:pPr>
        </w:pPrChange>
      </w:pPr>
      <w:del w:id="16630" w:author="Debbie Houldsworth" w:date="2020-05-07T06:57:00Z">
        <w:r w:rsidDel="00367415">
          <w:delText>5.2.10.</w:delText>
        </w:r>
        <w:r w:rsidDel="00367415">
          <w:tab/>
          <w:delText>the making of any change to the Company's Memorandum of Association or these articles;</w:delText>
        </w:r>
      </w:del>
    </w:p>
    <w:p w14:paraId="0EB07659" w14:textId="7684B8E4" w:rsidR="00FB7917" w:rsidDel="00367415" w:rsidRDefault="00FB7917">
      <w:pPr>
        <w:pStyle w:val="MRAL1HangingIndent"/>
        <w:rPr>
          <w:del w:id="16631" w:author="Debbie Houldsworth" w:date="2020-05-07T06:57:00Z"/>
        </w:rPr>
        <w:pPrChange w:id="16632" w:author="Debbie Houldsworth" w:date="2020-05-07T06:57:00Z">
          <w:pPr>
            <w:pStyle w:val="MRAL3HangingIndent"/>
            <w:ind w:left="1843"/>
          </w:pPr>
        </w:pPrChange>
      </w:pPr>
      <w:del w:id="16633" w:author="Debbie Houldsworth" w:date="2020-05-07T06:57:00Z">
        <w:r w:rsidDel="00367415">
          <w:delText>5.2.11.</w:delText>
        </w:r>
        <w:r w:rsidDel="00367415">
          <w:tab/>
          <w:delText>the presentation of any petition for the winding-up of the Company or the making of any application for an administration order in relation to the Company or for the appointment of an administrator or receiver of the Company;</w:delText>
        </w:r>
      </w:del>
    </w:p>
    <w:p w14:paraId="22B8F2F9" w14:textId="3ECF4368" w:rsidR="00FB7917" w:rsidDel="00367415" w:rsidRDefault="00FB7917">
      <w:pPr>
        <w:pStyle w:val="MRAL1HangingIndent"/>
        <w:rPr>
          <w:del w:id="16634" w:author="Debbie Houldsworth" w:date="2020-05-07T06:57:00Z"/>
        </w:rPr>
        <w:pPrChange w:id="16635" w:author="Debbie Houldsworth" w:date="2020-05-07T06:57:00Z">
          <w:pPr>
            <w:pStyle w:val="MRAL3HangingIndent"/>
            <w:ind w:left="1843"/>
          </w:pPr>
        </w:pPrChange>
      </w:pPr>
      <w:del w:id="16636" w:author="Debbie Houldsworth" w:date="2020-05-07T06:57:00Z">
        <w:r w:rsidDel="00367415">
          <w:delText>5.2.12.</w:delText>
        </w:r>
        <w:r w:rsidDel="00367415">
          <w:tab/>
          <w:delText>the commencement, settlement or defence of any litigation, arbitration or other proceedings brought by or against the Company in an amount in excess of £25,000;</w:delText>
        </w:r>
      </w:del>
    </w:p>
    <w:p w14:paraId="2C4E0E9A" w14:textId="2E943FD6" w:rsidR="00FB7917" w:rsidDel="00367415" w:rsidRDefault="00FB7917">
      <w:pPr>
        <w:pStyle w:val="MRAL1HangingIndent"/>
        <w:rPr>
          <w:del w:id="16637" w:author="Debbie Houldsworth" w:date="2020-05-07T06:57:00Z"/>
        </w:rPr>
        <w:pPrChange w:id="16638" w:author="Debbie Houldsworth" w:date="2020-05-07T06:57:00Z">
          <w:pPr>
            <w:pStyle w:val="MRAL3HangingIndent"/>
            <w:ind w:left="1843"/>
          </w:pPr>
        </w:pPrChange>
      </w:pPr>
      <w:del w:id="16639" w:author="Debbie Houldsworth" w:date="2020-05-07T06:57:00Z">
        <w:r w:rsidDel="00367415">
          <w:delText>5.2.13.</w:delText>
        </w:r>
        <w:r w:rsidDel="00367415">
          <w:tab/>
          <w:delText>the increase of the amount of debt with a maturity greater than 3 months owed by the Company; and</w:delText>
        </w:r>
      </w:del>
    </w:p>
    <w:p w14:paraId="4993031C" w14:textId="6BBEA752" w:rsidR="00FB7917" w:rsidDel="00367415" w:rsidRDefault="00FB7917">
      <w:pPr>
        <w:pStyle w:val="MRAL1HangingIndent"/>
        <w:rPr>
          <w:del w:id="16640" w:author="Debbie Houldsworth" w:date="2020-05-07T06:57:00Z"/>
        </w:rPr>
        <w:pPrChange w:id="16641" w:author="Debbie Houldsworth" w:date="2020-05-07T06:57:00Z">
          <w:pPr>
            <w:pStyle w:val="MRAL3HangingIndent"/>
            <w:ind w:left="1843"/>
          </w:pPr>
        </w:pPrChange>
      </w:pPr>
      <w:del w:id="16642" w:author="Debbie Houldsworth" w:date="2020-05-07T06:57:00Z">
        <w:r w:rsidDel="00367415">
          <w:delText>5.2.14.</w:delText>
        </w:r>
        <w:r w:rsidDel="00367415">
          <w:tab/>
          <w:delText>the entering into of an agreement of a type or length which is unusual in the context of the business of the Company.</w:delText>
        </w:r>
      </w:del>
    </w:p>
    <w:p w14:paraId="27EB28DB" w14:textId="00B4E646" w:rsidR="00FB7917" w:rsidDel="00367415" w:rsidRDefault="00FB7917">
      <w:pPr>
        <w:pStyle w:val="MRAL1HangingIndent"/>
        <w:rPr>
          <w:del w:id="16643" w:author="Debbie Houldsworth" w:date="2020-05-07T06:57:00Z"/>
        </w:rPr>
        <w:pPrChange w:id="16644" w:author="Debbie Houldsworth" w:date="2020-05-07T06:57:00Z">
          <w:pPr>
            <w:pStyle w:val="MRAL2HangingIndent"/>
            <w:ind w:left="851"/>
          </w:pPr>
        </w:pPrChange>
      </w:pPr>
      <w:del w:id="16645" w:author="Debbie Houldsworth" w:date="2020-05-07T06:57:00Z">
        <w:r w:rsidDel="00367415">
          <w:delText>5.3.</w:delText>
        </w:r>
        <w:r w:rsidDel="00367415">
          <w:tab/>
          <w:delText>Each shareholder shall be entitled to dividends in respect of its share calculated in the same proportions as are set out in Clauses 8.10 and 8.11 of the MRA rather than in proportion to the amounts paid up on the shares.  Regulation 104 of Table A shall be modified accordingly.</w:delText>
        </w:r>
      </w:del>
    </w:p>
    <w:p w14:paraId="038B31AE" w14:textId="41C417E2" w:rsidR="00FB7917" w:rsidDel="00367415" w:rsidRDefault="00FB7917">
      <w:pPr>
        <w:pStyle w:val="MRAL1HangingIndent"/>
        <w:rPr>
          <w:del w:id="16646" w:author="Debbie Houldsworth" w:date="2020-05-07T06:57:00Z"/>
        </w:rPr>
        <w:pPrChange w:id="16647" w:author="Debbie Houldsworth" w:date="2020-05-07T06:57:00Z">
          <w:pPr>
            <w:pStyle w:val="MRAL2HangingIndent"/>
            <w:ind w:left="851"/>
          </w:pPr>
        </w:pPrChange>
      </w:pPr>
      <w:del w:id="16648" w:author="Debbie Houldsworth" w:date="2020-05-07T06:57:00Z">
        <w:r w:rsidDel="00367415">
          <w:delText>5.4</w:delText>
        </w:r>
        <w:r w:rsidDel="00367415">
          <w:tab/>
          <w:delText>Subject to the provisions of the Act and to any rights conferred on the holders of any other shares, any share may be issued with or have attached to it such rights and restrictions as the Company may by ordinary resolution decide or, if no such resolution has been passed or so far as the resolution does not make specific provision, as the directors may decide. Regulation 2 of Table A shall not apply.</w:delText>
        </w:r>
      </w:del>
    </w:p>
    <w:p w14:paraId="0DFD84B4" w14:textId="71A1300C" w:rsidR="00FB7917" w:rsidDel="00367415" w:rsidRDefault="00FB7917">
      <w:pPr>
        <w:pStyle w:val="MRAL1HangingIndent"/>
        <w:rPr>
          <w:del w:id="16649" w:author="Debbie Houldsworth" w:date="2020-05-07T06:57:00Z"/>
          <w:b/>
          <w:bCs/>
        </w:rPr>
        <w:pPrChange w:id="16650" w:author="Debbie Houldsworth" w:date="2020-05-07T06:57:00Z">
          <w:pPr>
            <w:pStyle w:val="MRAL1HangingIndent"/>
            <w:outlineLvl w:val="0"/>
          </w:pPr>
        </w:pPrChange>
      </w:pPr>
      <w:del w:id="16651" w:author="Debbie Houldsworth" w:date="2020-05-07T06:57:00Z">
        <w:r w:rsidDel="00367415">
          <w:rPr>
            <w:b/>
            <w:bCs/>
          </w:rPr>
          <w:delText>6.</w:delText>
        </w:r>
        <w:r w:rsidDel="00367415">
          <w:rPr>
            <w:b/>
            <w:bCs/>
          </w:rPr>
          <w:tab/>
          <w:delText>Unissued Shares</w:delText>
        </w:r>
      </w:del>
    </w:p>
    <w:p w14:paraId="51D8B279" w14:textId="2ADA6A41" w:rsidR="00FB7917" w:rsidDel="00367415" w:rsidRDefault="00FB7917">
      <w:pPr>
        <w:pStyle w:val="MRAL1HangingIndent"/>
        <w:rPr>
          <w:del w:id="16652" w:author="Debbie Houldsworth" w:date="2020-05-07T06:57:00Z"/>
        </w:rPr>
        <w:pPrChange w:id="16653" w:author="Debbie Houldsworth" w:date="2020-05-07T06:57:00Z">
          <w:pPr>
            <w:pStyle w:val="MRAL1NoHangingIndent"/>
          </w:pPr>
        </w:pPrChange>
      </w:pPr>
      <w:del w:id="16654" w:author="Debbie Houldsworth" w:date="2020-05-07T06:57:00Z">
        <w:r w:rsidDel="00367415">
          <w:delText>Subject to the provisions of the Act and to these articles, any unissued shares of the company (whether forming part of the original or any increased capital) shall be at the disposal of the directors who may (subject to Article 4) offer, allot, grant options over or otherwise dispose of them to such persons at such times and for such consideration and upon such terms and conditions as they may determine.</w:delText>
        </w:r>
      </w:del>
    </w:p>
    <w:p w14:paraId="0143B7EF" w14:textId="773E38A8" w:rsidR="00FB7917" w:rsidDel="00367415" w:rsidRDefault="00FB7917">
      <w:pPr>
        <w:pStyle w:val="MRAL1HangingIndent"/>
        <w:rPr>
          <w:del w:id="16655" w:author="Debbie Houldsworth" w:date="2020-05-07T06:57:00Z"/>
          <w:b/>
          <w:bCs/>
        </w:rPr>
        <w:pPrChange w:id="16656" w:author="Debbie Houldsworth" w:date="2020-05-07T06:57:00Z">
          <w:pPr>
            <w:pStyle w:val="MRAL1HangingIndent"/>
            <w:outlineLvl w:val="0"/>
          </w:pPr>
        </w:pPrChange>
      </w:pPr>
      <w:del w:id="16657" w:author="Debbie Houldsworth" w:date="2020-05-07T06:57:00Z">
        <w:r w:rsidDel="00367415">
          <w:rPr>
            <w:b/>
            <w:bCs/>
          </w:rPr>
          <w:delText>7.</w:delText>
        </w:r>
        <w:r w:rsidDel="00367415">
          <w:rPr>
            <w:b/>
            <w:bCs/>
          </w:rPr>
          <w:tab/>
          <w:delText>Initial Authority to Issue Relevant Securities</w:delText>
        </w:r>
      </w:del>
    </w:p>
    <w:p w14:paraId="1DF3F57D" w14:textId="5B347066" w:rsidR="00FB7917" w:rsidDel="00367415" w:rsidRDefault="00FB7917">
      <w:pPr>
        <w:pStyle w:val="MRAL1HangingIndent"/>
        <w:rPr>
          <w:del w:id="16658" w:author="Debbie Houldsworth" w:date="2020-05-07T06:57:00Z"/>
        </w:rPr>
        <w:pPrChange w:id="16659" w:author="Debbie Houldsworth" w:date="2020-05-07T06:57:00Z">
          <w:pPr>
            <w:pStyle w:val="MRAL1NoHangingIndent"/>
          </w:pPr>
        </w:pPrChange>
      </w:pPr>
      <w:del w:id="16660" w:author="Debbie Houldsworth" w:date="2020-05-07T06:57:00Z">
        <w:r w:rsidDel="00367415">
          <w:delText>Subject to any direction to the contrary which may be given by the Company in general meeting and to Article 4, the directors are unconditionally authorised to exercise all powers of the Company to allot relevant securities. The maximum nominal amount of relevant securities that may be allotted under this authority shall be the nominal amount of the unissued share capital at the date of incorporation of the Company or such other amount as may from time to time be authorised by the Company in general meeting, The authority conferred on the directors by this article shall remain in force for a period of five years from the date of incorporation of the Company but may be revoked varied or renewed from time to time by the Company in general meeting in accordance with the Act.</w:delText>
        </w:r>
      </w:del>
    </w:p>
    <w:p w14:paraId="331D6F97" w14:textId="53E859FC" w:rsidR="00FB7917" w:rsidDel="00367415" w:rsidRDefault="00FB7917">
      <w:pPr>
        <w:pStyle w:val="MRAL1HangingIndent"/>
        <w:rPr>
          <w:del w:id="16661" w:author="Debbie Houldsworth" w:date="2020-05-07T06:57:00Z"/>
          <w:b/>
          <w:bCs/>
        </w:rPr>
        <w:pPrChange w:id="16662" w:author="Debbie Houldsworth" w:date="2020-05-07T06:57:00Z">
          <w:pPr>
            <w:pStyle w:val="MRAL1HangingIndent"/>
            <w:outlineLvl w:val="0"/>
          </w:pPr>
        </w:pPrChange>
      </w:pPr>
      <w:del w:id="16663" w:author="Debbie Houldsworth" w:date="2020-05-07T06:57:00Z">
        <w:r w:rsidDel="00367415">
          <w:rPr>
            <w:b/>
            <w:bCs/>
          </w:rPr>
          <w:delText>8.</w:delText>
        </w:r>
        <w:r w:rsidDel="00367415">
          <w:rPr>
            <w:b/>
            <w:bCs/>
          </w:rPr>
          <w:tab/>
          <w:delText>Exclusion of Rights to Offers on a Pre-emptive Basis</w:delText>
        </w:r>
      </w:del>
    </w:p>
    <w:p w14:paraId="0B4EB529" w14:textId="7B2F28AC" w:rsidR="00FB7917" w:rsidDel="00367415" w:rsidRDefault="00FB7917">
      <w:pPr>
        <w:pStyle w:val="MRAL1HangingIndent"/>
        <w:rPr>
          <w:del w:id="16664" w:author="Debbie Houldsworth" w:date="2020-05-07T06:57:00Z"/>
        </w:rPr>
        <w:pPrChange w:id="16665" w:author="Debbie Houldsworth" w:date="2020-05-07T06:57:00Z">
          <w:pPr>
            <w:pStyle w:val="MRAL1NoHangingIndent"/>
          </w:pPr>
        </w:pPrChange>
      </w:pPr>
      <w:del w:id="16666" w:author="Debbie Houldsworth" w:date="2020-05-07T06:57:00Z">
        <w:r w:rsidDel="00367415">
          <w:delText>Section 89(1) of the Act shall not apply to the allotment by the Company of any equity security.</w:delText>
        </w:r>
      </w:del>
    </w:p>
    <w:p w14:paraId="658891B0" w14:textId="1B9F7722" w:rsidR="00FB7917" w:rsidDel="00367415" w:rsidRDefault="00FB7917">
      <w:pPr>
        <w:pStyle w:val="MRAL1HangingIndent"/>
        <w:rPr>
          <w:del w:id="16667" w:author="Debbie Houldsworth" w:date="2020-05-07T06:57:00Z"/>
          <w:b/>
          <w:bCs/>
        </w:rPr>
        <w:pPrChange w:id="16668" w:author="Debbie Houldsworth" w:date="2020-05-07T06:57:00Z">
          <w:pPr>
            <w:pStyle w:val="MRAL1HangingIndent"/>
            <w:outlineLvl w:val="0"/>
          </w:pPr>
        </w:pPrChange>
      </w:pPr>
      <w:del w:id="16669" w:author="Debbie Houldsworth" w:date="2020-05-07T06:57:00Z">
        <w:r w:rsidDel="00367415">
          <w:rPr>
            <w:b/>
            <w:bCs/>
          </w:rPr>
          <w:delText>9.</w:delText>
        </w:r>
        <w:r w:rsidDel="00367415">
          <w:rPr>
            <w:b/>
            <w:bCs/>
          </w:rPr>
          <w:tab/>
          <w:delText>Transfer of Shares</w:delText>
        </w:r>
      </w:del>
    </w:p>
    <w:p w14:paraId="434A0071" w14:textId="48780E1C" w:rsidR="00FB7917" w:rsidDel="00367415" w:rsidRDefault="00FB7917">
      <w:pPr>
        <w:pStyle w:val="MRAL1HangingIndent"/>
        <w:rPr>
          <w:del w:id="16670" w:author="Debbie Houldsworth" w:date="2020-05-07T06:57:00Z"/>
        </w:rPr>
        <w:pPrChange w:id="16671" w:author="Debbie Houldsworth" w:date="2020-05-07T06:57:00Z">
          <w:pPr>
            <w:pStyle w:val="MRAL2HangingIndent"/>
            <w:ind w:left="709" w:hanging="709"/>
          </w:pPr>
        </w:pPrChange>
      </w:pPr>
      <w:del w:id="16672" w:author="Debbie Houldsworth" w:date="2020-05-07T06:57:00Z">
        <w:r w:rsidDel="00367415">
          <w:delText>9.1.</w:delText>
        </w:r>
        <w:r w:rsidDel="00367415">
          <w:tab/>
          <w:delText>The instrument of transfer of a subscriber's share which is not fully paid need not be executed by or on behalf of the transferee. Regulation 23 of Table A shall be modified accordingly.</w:delText>
        </w:r>
      </w:del>
    </w:p>
    <w:p w14:paraId="08FFB5A3" w14:textId="43286344" w:rsidR="00FB7917" w:rsidDel="00367415" w:rsidRDefault="00FB7917">
      <w:pPr>
        <w:pStyle w:val="MRAL1HangingIndent"/>
        <w:rPr>
          <w:del w:id="16673" w:author="Debbie Houldsworth" w:date="2020-05-07T06:57:00Z"/>
        </w:rPr>
        <w:pPrChange w:id="16674" w:author="Debbie Houldsworth" w:date="2020-05-07T06:57:00Z">
          <w:pPr>
            <w:pStyle w:val="MRAL2HangingIndent"/>
            <w:ind w:left="709" w:hanging="709"/>
          </w:pPr>
        </w:pPrChange>
      </w:pPr>
      <w:del w:id="16675" w:author="Debbie Houldsworth" w:date="2020-05-07T06:57:00Z">
        <w:r w:rsidDel="00367415">
          <w:delText>9.2.</w:delText>
        </w:r>
        <w:r w:rsidDel="00367415">
          <w:tab/>
          <w:delText>Otherwise than in accordance with Articles 9.3 and 9.4 no shareholder shall:</w:delText>
        </w:r>
      </w:del>
    </w:p>
    <w:p w14:paraId="54E7E5BC" w14:textId="39F16726" w:rsidR="00FB7917" w:rsidDel="00367415" w:rsidRDefault="00FB7917">
      <w:pPr>
        <w:pStyle w:val="MRAL1HangingIndent"/>
        <w:rPr>
          <w:del w:id="16676" w:author="Debbie Houldsworth" w:date="2020-05-07T06:57:00Z"/>
        </w:rPr>
        <w:pPrChange w:id="16677" w:author="Debbie Houldsworth" w:date="2020-05-07T06:57:00Z">
          <w:pPr>
            <w:pStyle w:val="MRAL3HangingIndent"/>
            <w:ind w:left="1701"/>
          </w:pPr>
        </w:pPrChange>
      </w:pPr>
      <w:del w:id="16678" w:author="Debbie Houldsworth" w:date="2020-05-07T06:57:00Z">
        <w:r w:rsidDel="00367415">
          <w:delText>9.2.1.</w:delText>
        </w:r>
        <w:r w:rsidDel="00367415">
          <w:tab/>
          <w:delText>pledge, mortgage (whether by way of fixed or floating charge) or otherwise encumber its legal or beneficial interest in its shares; or</w:delText>
        </w:r>
      </w:del>
    </w:p>
    <w:p w14:paraId="5F654DFD" w14:textId="73A2CC4E" w:rsidR="00FB7917" w:rsidDel="00367415" w:rsidRDefault="00FB7917">
      <w:pPr>
        <w:pStyle w:val="MRAL1HangingIndent"/>
        <w:rPr>
          <w:del w:id="16679" w:author="Debbie Houldsworth" w:date="2020-05-07T06:57:00Z"/>
        </w:rPr>
        <w:pPrChange w:id="16680" w:author="Debbie Houldsworth" w:date="2020-05-07T06:57:00Z">
          <w:pPr>
            <w:pStyle w:val="MRAL3HangingIndent"/>
            <w:ind w:left="1701"/>
          </w:pPr>
        </w:pPrChange>
      </w:pPr>
      <w:del w:id="16681" w:author="Debbie Houldsworth" w:date="2020-05-07T06:57:00Z">
        <w:r w:rsidDel="00367415">
          <w:delText>9.2.2.</w:delText>
        </w:r>
        <w:r w:rsidDel="00367415">
          <w:tab/>
          <w:delText>sell, transfer or otherwise dispose of any of such shares (or any legal or beneficial interest therein); or</w:delText>
        </w:r>
      </w:del>
    </w:p>
    <w:p w14:paraId="4C6DC3F1" w14:textId="790387BD" w:rsidR="00FB7917" w:rsidDel="00367415" w:rsidRDefault="00FB7917">
      <w:pPr>
        <w:pStyle w:val="MRAL1HangingIndent"/>
        <w:rPr>
          <w:del w:id="16682" w:author="Debbie Houldsworth" w:date="2020-05-07T06:57:00Z"/>
        </w:rPr>
        <w:pPrChange w:id="16683" w:author="Debbie Houldsworth" w:date="2020-05-07T06:57:00Z">
          <w:pPr>
            <w:pStyle w:val="MRAL3HangingIndent"/>
            <w:ind w:left="1701"/>
          </w:pPr>
        </w:pPrChange>
      </w:pPr>
      <w:del w:id="16684" w:author="Debbie Houldsworth" w:date="2020-05-07T06:57:00Z">
        <w:r w:rsidDel="00367415">
          <w:delText>9.2.3.</w:delText>
        </w:r>
        <w:r w:rsidDel="00367415">
          <w:tab/>
          <w:delText>enter into any agreement in respect of the votes attached to shares; or</w:delText>
        </w:r>
      </w:del>
    </w:p>
    <w:p w14:paraId="2A02D702" w14:textId="091D2634" w:rsidR="00FB7917" w:rsidDel="00367415" w:rsidRDefault="00FB7917">
      <w:pPr>
        <w:pStyle w:val="MRAL1HangingIndent"/>
        <w:rPr>
          <w:del w:id="16685" w:author="Debbie Houldsworth" w:date="2020-05-07T06:57:00Z"/>
        </w:rPr>
        <w:pPrChange w:id="16686" w:author="Debbie Houldsworth" w:date="2020-05-07T06:57:00Z">
          <w:pPr>
            <w:pStyle w:val="MRAL3HangingIndent"/>
            <w:ind w:left="1701"/>
          </w:pPr>
        </w:pPrChange>
      </w:pPr>
      <w:del w:id="16687" w:author="Debbie Houldsworth" w:date="2020-05-07T06:57:00Z">
        <w:r w:rsidDel="00367415">
          <w:delText>9.2.4.</w:delText>
        </w:r>
        <w:r w:rsidDel="00367415">
          <w:tab/>
          <w:delText>agree, whether or not subject to any condition precedent or subsequent, to do any of the foregoing.</w:delText>
        </w:r>
      </w:del>
    </w:p>
    <w:p w14:paraId="49FF3521" w14:textId="1052D3EB" w:rsidR="00FB7917" w:rsidDel="00367415" w:rsidRDefault="00FB7917">
      <w:pPr>
        <w:pStyle w:val="MRAL1HangingIndent"/>
        <w:rPr>
          <w:del w:id="16688" w:author="Debbie Houldsworth" w:date="2020-05-07T06:57:00Z"/>
        </w:rPr>
        <w:pPrChange w:id="16689" w:author="Debbie Houldsworth" w:date="2020-05-07T06:57:00Z">
          <w:pPr>
            <w:pStyle w:val="MRAL2HangingIndent"/>
            <w:ind w:left="709"/>
          </w:pPr>
        </w:pPrChange>
      </w:pPr>
      <w:del w:id="16690" w:author="Debbie Houldsworth" w:date="2020-05-07T06:57:00Z">
        <w:r w:rsidDel="00367415">
          <w:delText>9.3.</w:delText>
        </w:r>
        <w:r w:rsidDel="00367415">
          <w:tab/>
          <w:delText>A member may transfer its shares to its Affiliate in circumstances where such Affiliate becomes a party at the same time as such member ceases to be a party.</w:delText>
        </w:r>
      </w:del>
    </w:p>
    <w:p w14:paraId="5EA5FED0" w14:textId="4D41A5C0" w:rsidR="00FB7917" w:rsidDel="00367415" w:rsidRDefault="00FB7917">
      <w:pPr>
        <w:pStyle w:val="MRAL1HangingIndent"/>
        <w:rPr>
          <w:del w:id="16691" w:author="Debbie Houldsworth" w:date="2020-05-07T06:57:00Z"/>
        </w:rPr>
        <w:pPrChange w:id="16692" w:author="Debbie Houldsworth" w:date="2020-05-07T06:57:00Z">
          <w:pPr>
            <w:pStyle w:val="MRAL2HangingIndent"/>
            <w:ind w:left="709"/>
          </w:pPr>
        </w:pPrChange>
      </w:pPr>
      <w:del w:id="16693" w:author="Debbie Houldsworth" w:date="2020-05-07T06:57:00Z">
        <w:r w:rsidDel="00367415">
          <w:rPr>
            <w:iCs/>
          </w:rPr>
          <w:delText>9.4.</w:delText>
        </w:r>
        <w:r w:rsidDel="00367415">
          <w:rPr>
            <w:i/>
          </w:rPr>
          <w:tab/>
          <w:delText xml:space="preserve">Retiring Shareholders: </w:delText>
        </w:r>
        <w:r w:rsidDel="00367415">
          <w:delText>If any shareholder ceases to be a party for any reason (the "</w:delText>
        </w:r>
        <w:r w:rsidDel="00367415">
          <w:rPr>
            <w:b/>
          </w:rPr>
          <w:delText>Retiring Shareholder</w:delText>
        </w:r>
        <w:r w:rsidDel="00367415">
          <w:delText>"), then upon written notice to the Retiring Shareholder by any other shareholder, the Retiring Shareholder shall transfer at par to a nominee for all the shareholders (other than the Retiring Shareholder) selected by the directors the Share held by the Retiring Shareholder.   All costs and expenses of such transfer shall be for the account of the Retiring Shareholder.</w:delText>
        </w:r>
      </w:del>
    </w:p>
    <w:p w14:paraId="212D6AE0" w14:textId="644E5389" w:rsidR="00FB7917" w:rsidDel="00367415" w:rsidRDefault="00FB7917">
      <w:pPr>
        <w:pStyle w:val="MRAL1HangingIndent"/>
        <w:rPr>
          <w:del w:id="16694" w:author="Debbie Houldsworth" w:date="2020-05-07T06:57:00Z"/>
        </w:rPr>
        <w:pPrChange w:id="16695" w:author="Debbie Houldsworth" w:date="2020-05-07T06:57:00Z">
          <w:pPr>
            <w:pStyle w:val="MRAL2HangingIndent"/>
            <w:ind w:left="709" w:hanging="709"/>
          </w:pPr>
        </w:pPrChange>
      </w:pPr>
      <w:del w:id="16696" w:author="Debbie Houldsworth" w:date="2020-05-07T06:57:00Z">
        <w:r w:rsidDel="00367415">
          <w:delText>9.5.</w:delText>
        </w:r>
        <w:r w:rsidDel="00367415">
          <w:tab/>
          <w:delText>If a Retiring Shareholder shall fail or refuse to transfer any Shares in accordance with its obligations under Article 9.4 the directors may authorise the Company to execute and deliver a transfer from the Retiring Shareholder to a nominee on behalf of the Retiring Shareholder. The Company may accept the consideration for the transfer and hold it on trust for the Retiring Shareholder, which acceptance shall be a good discharge to the nominee and may set off such amount against the costs and expenses of the transfer.  The directors shall cause the transferee to be registered as the holder of such shares and following the registration of the transfer the validity of the proceedings shall not be questioned by any person.</w:delText>
        </w:r>
      </w:del>
    </w:p>
    <w:p w14:paraId="6669C9C5" w14:textId="5EC94B26" w:rsidR="00FB7917" w:rsidDel="00367415" w:rsidRDefault="00FB7917">
      <w:pPr>
        <w:pStyle w:val="MRAL1HangingIndent"/>
        <w:rPr>
          <w:del w:id="16697" w:author="Debbie Houldsworth" w:date="2020-05-07T06:57:00Z"/>
        </w:rPr>
        <w:pPrChange w:id="16698" w:author="Debbie Houldsworth" w:date="2020-05-07T06:57:00Z">
          <w:pPr>
            <w:pStyle w:val="MRAL2HangingIndent"/>
            <w:ind w:left="709" w:hanging="709"/>
          </w:pPr>
        </w:pPrChange>
      </w:pPr>
      <w:del w:id="16699" w:author="Debbie Houldsworth" w:date="2020-05-07T06:57:00Z">
        <w:r w:rsidDel="00367415">
          <w:delText>9.6.</w:delText>
        </w:r>
        <w:r w:rsidDel="00367415">
          <w:tab/>
          <w:delText>The nominee referred to in Articles 9.4 and 9.5 shall hold shares transferred to it until such time as it is directed by the directors to transfer them (or some of them) to one or more parties.  For the avoidance of doubt, wherever in these Articles a percentage figure of the number of shares in issue is referred to, this figure shall be calculated as if all shares held by the nominee were not in issue.</w:delText>
        </w:r>
      </w:del>
    </w:p>
    <w:p w14:paraId="036E85D4" w14:textId="2E74B71E" w:rsidR="00FB7917" w:rsidDel="00367415" w:rsidRDefault="00FB7917">
      <w:pPr>
        <w:pStyle w:val="MRAL1HangingIndent"/>
        <w:rPr>
          <w:del w:id="16700" w:author="Debbie Houldsworth" w:date="2020-05-07T06:57:00Z"/>
          <w:b/>
          <w:szCs w:val="24"/>
        </w:rPr>
        <w:pPrChange w:id="16701" w:author="Debbie Houldsworth" w:date="2020-05-07T06:57:00Z">
          <w:pPr>
            <w:numPr>
              <w:numId w:val="64"/>
            </w:numPr>
            <w:tabs>
              <w:tab w:val="clear" w:pos="2160"/>
              <w:tab w:val="clear" w:pos="2880"/>
              <w:tab w:val="clear" w:pos="3600"/>
              <w:tab w:val="clear" w:pos="4320"/>
              <w:tab w:val="clear" w:pos="5040"/>
              <w:tab w:val="clear" w:pos="9029"/>
              <w:tab w:val="num" w:pos="720"/>
            </w:tabs>
            <w:spacing w:after="200"/>
            <w:ind w:left="720" w:hanging="720"/>
            <w:jc w:val="left"/>
            <w:outlineLvl w:val="0"/>
          </w:pPr>
        </w:pPrChange>
      </w:pPr>
      <w:del w:id="16702" w:author="Debbie Houldsworth" w:date="2020-05-07T06:57:00Z">
        <w:r w:rsidDel="00367415">
          <w:rPr>
            <w:b/>
            <w:szCs w:val="24"/>
          </w:rPr>
          <w:delText>General Meetings</w:delText>
        </w:r>
      </w:del>
    </w:p>
    <w:p w14:paraId="4210C1C6" w14:textId="64350A2E" w:rsidR="00FB7917" w:rsidDel="00367415" w:rsidRDefault="00FB7917">
      <w:pPr>
        <w:pStyle w:val="MRAL1HangingIndent"/>
        <w:rPr>
          <w:del w:id="16703" w:author="Debbie Houldsworth" w:date="2020-05-07T06:57:00Z"/>
          <w:bCs/>
          <w:iCs/>
          <w:szCs w:val="24"/>
        </w:rPr>
        <w:pPrChange w:id="16704" w:author="Debbie Houldsworth" w:date="2020-05-07T06:57:00Z">
          <w:pPr>
            <w:tabs>
              <w:tab w:val="clear" w:pos="2160"/>
              <w:tab w:val="clear" w:pos="2880"/>
              <w:tab w:val="clear" w:pos="3600"/>
              <w:tab w:val="clear" w:pos="4320"/>
              <w:tab w:val="clear" w:pos="5040"/>
              <w:tab w:val="clear" w:pos="9029"/>
            </w:tabs>
            <w:spacing w:after="200"/>
            <w:ind w:left="709" w:hanging="11"/>
            <w:outlineLvl w:val="1"/>
          </w:pPr>
        </w:pPrChange>
      </w:pPr>
      <w:del w:id="16705" w:author="Debbie Houldsworth" w:date="2020-05-07T06:57:00Z">
        <w:r w:rsidDel="00367415">
          <w:rPr>
            <w:bCs/>
            <w:iCs/>
            <w:szCs w:val="24"/>
          </w:rPr>
          <w:delText>The directors may call general meetings and, on the requisition of members pursuant to the provisions of the Act, shall forthwith proceed to convene a general meeting in accordance with the provisions of the Act. If there are not within the United Kingdom sufficient directors to call a general meeting, any director or any member of the company may call a general meeting.</w:delText>
        </w:r>
      </w:del>
    </w:p>
    <w:p w14:paraId="17E6A5C5" w14:textId="34A019C0" w:rsidR="00FB7917" w:rsidDel="00367415" w:rsidRDefault="00FB7917">
      <w:pPr>
        <w:pStyle w:val="MRAL1HangingIndent"/>
        <w:rPr>
          <w:del w:id="16706" w:author="Debbie Houldsworth" w:date="2020-05-07T06:57:00Z"/>
          <w:b/>
          <w:szCs w:val="24"/>
        </w:rPr>
        <w:pPrChange w:id="16707" w:author="Debbie Houldsworth" w:date="2020-05-07T06:57:00Z">
          <w:pPr>
            <w:tabs>
              <w:tab w:val="clear" w:pos="2160"/>
              <w:tab w:val="clear" w:pos="2880"/>
              <w:tab w:val="clear" w:pos="3600"/>
              <w:tab w:val="clear" w:pos="4320"/>
              <w:tab w:val="clear" w:pos="5040"/>
              <w:tab w:val="clear" w:pos="9029"/>
            </w:tabs>
            <w:spacing w:after="200"/>
            <w:jc w:val="left"/>
            <w:outlineLvl w:val="0"/>
          </w:pPr>
        </w:pPrChange>
      </w:pPr>
      <w:del w:id="16708" w:author="Debbie Houldsworth" w:date="2020-05-07T06:57:00Z">
        <w:r w:rsidDel="00367415">
          <w:rPr>
            <w:b/>
            <w:szCs w:val="24"/>
          </w:rPr>
          <w:delText>11.</w:delText>
        </w:r>
        <w:r w:rsidDel="00367415">
          <w:rPr>
            <w:b/>
            <w:szCs w:val="24"/>
          </w:rPr>
          <w:tab/>
          <w:delText>Notice of General Meetings</w:delText>
        </w:r>
      </w:del>
    </w:p>
    <w:p w14:paraId="06722C12" w14:textId="07B446F6" w:rsidR="00FB7917" w:rsidDel="00367415" w:rsidRDefault="00FB7917">
      <w:pPr>
        <w:pStyle w:val="MRAL1HangingIndent"/>
        <w:rPr>
          <w:del w:id="16709" w:author="Debbie Houldsworth" w:date="2020-05-07T06:57:00Z"/>
          <w:bCs/>
          <w:iCs/>
          <w:szCs w:val="24"/>
        </w:rPr>
        <w:pPrChange w:id="16710" w:author="Debbie Houldsworth" w:date="2020-05-07T06:57:00Z">
          <w:pPr>
            <w:numPr>
              <w:ilvl w:val="1"/>
              <w:numId w:val="65"/>
            </w:numPr>
            <w:tabs>
              <w:tab w:val="clear" w:pos="2160"/>
              <w:tab w:val="clear" w:pos="2880"/>
              <w:tab w:val="clear" w:pos="3600"/>
              <w:tab w:val="clear" w:pos="4320"/>
              <w:tab w:val="clear" w:pos="5040"/>
              <w:tab w:val="clear" w:pos="9029"/>
              <w:tab w:val="num" w:pos="435"/>
              <w:tab w:val="num" w:pos="709"/>
            </w:tabs>
            <w:spacing w:after="200"/>
            <w:ind w:left="709" w:hanging="709"/>
            <w:outlineLvl w:val="1"/>
          </w:pPr>
        </w:pPrChange>
      </w:pPr>
      <w:del w:id="16711" w:author="Debbie Houldsworth" w:date="2020-05-07T06:57:00Z">
        <w:r w:rsidDel="00367415">
          <w:rPr>
            <w:bCs/>
            <w:iCs/>
            <w:szCs w:val="24"/>
          </w:rPr>
          <w:delText>General Meetings shall be called by at least fourteen (14) days notice but a general meeting may be called by shorter notice if so agreed by a majority in number of the members having a right to attend and vote being a majority together holding not less than ninety percent (90%) in nominal value of the shares giving that right.</w:delText>
        </w:r>
      </w:del>
    </w:p>
    <w:p w14:paraId="6511562D" w14:textId="282165BE" w:rsidR="00FB7917" w:rsidDel="00367415" w:rsidRDefault="00FB7917">
      <w:pPr>
        <w:pStyle w:val="MRAL1HangingIndent"/>
        <w:rPr>
          <w:del w:id="16712" w:author="Debbie Houldsworth" w:date="2020-05-07T06:57:00Z"/>
          <w:bCs/>
          <w:iCs/>
          <w:szCs w:val="24"/>
        </w:rPr>
        <w:pPrChange w:id="16713" w:author="Debbie Houldsworth" w:date="2020-05-07T06:57:00Z">
          <w:pPr>
            <w:numPr>
              <w:ilvl w:val="1"/>
              <w:numId w:val="65"/>
            </w:numPr>
            <w:tabs>
              <w:tab w:val="clear" w:pos="2160"/>
              <w:tab w:val="clear" w:pos="2880"/>
              <w:tab w:val="clear" w:pos="3600"/>
              <w:tab w:val="clear" w:pos="4320"/>
              <w:tab w:val="clear" w:pos="5040"/>
              <w:tab w:val="clear" w:pos="9029"/>
              <w:tab w:val="num" w:pos="435"/>
              <w:tab w:val="num" w:pos="709"/>
            </w:tabs>
            <w:spacing w:after="200"/>
            <w:ind w:left="709" w:hanging="709"/>
            <w:outlineLvl w:val="1"/>
          </w:pPr>
        </w:pPrChange>
      </w:pPr>
      <w:del w:id="16714" w:author="Debbie Houldsworth" w:date="2020-05-07T06:57:00Z">
        <w:r w:rsidDel="00367415">
          <w:rPr>
            <w:bCs/>
            <w:iCs/>
            <w:szCs w:val="24"/>
          </w:rPr>
          <w:delText>The notice will specify the time and place of the meeting and the general nature of the business to be transacted.</w:delText>
        </w:r>
      </w:del>
    </w:p>
    <w:p w14:paraId="6523D98E" w14:textId="3BA0A156" w:rsidR="00FB7917" w:rsidDel="00367415" w:rsidRDefault="00FB7917">
      <w:pPr>
        <w:pStyle w:val="MRAL1HangingIndent"/>
        <w:rPr>
          <w:del w:id="16715" w:author="Debbie Houldsworth" w:date="2020-05-07T06:57:00Z"/>
          <w:bCs/>
          <w:iCs/>
          <w:szCs w:val="24"/>
        </w:rPr>
        <w:pPrChange w:id="16716" w:author="Debbie Houldsworth" w:date="2020-05-07T06:57:00Z">
          <w:pPr>
            <w:numPr>
              <w:ilvl w:val="1"/>
              <w:numId w:val="65"/>
            </w:numPr>
            <w:tabs>
              <w:tab w:val="clear" w:pos="2160"/>
              <w:tab w:val="clear" w:pos="2880"/>
              <w:tab w:val="clear" w:pos="3600"/>
              <w:tab w:val="clear" w:pos="4320"/>
              <w:tab w:val="clear" w:pos="5040"/>
              <w:tab w:val="clear" w:pos="9029"/>
              <w:tab w:val="num" w:pos="435"/>
              <w:tab w:val="num" w:pos="709"/>
            </w:tabs>
            <w:spacing w:after="200"/>
            <w:ind w:left="709" w:hanging="709"/>
            <w:outlineLvl w:val="1"/>
          </w:pPr>
        </w:pPrChange>
      </w:pPr>
      <w:del w:id="16717" w:author="Debbie Houldsworth" w:date="2020-05-07T06:57:00Z">
        <w:r w:rsidDel="00367415">
          <w:rPr>
            <w:bCs/>
            <w:iCs/>
            <w:szCs w:val="24"/>
          </w:rPr>
          <w:delText xml:space="preserve">Subject to the provisions </w:delText>
        </w:r>
        <w:r w:rsidDel="00367415">
          <w:rPr>
            <w:szCs w:val="24"/>
          </w:rPr>
          <w:delText>of the articles and to any restrictions imposed on any shares, the notice shall be given to all the members.</w:delText>
        </w:r>
      </w:del>
    </w:p>
    <w:p w14:paraId="2B5E1B4B" w14:textId="6E6EB6F0" w:rsidR="00FB7917" w:rsidDel="00367415" w:rsidRDefault="00FB7917">
      <w:pPr>
        <w:pStyle w:val="MRAL1HangingIndent"/>
        <w:rPr>
          <w:del w:id="16718" w:author="Debbie Houldsworth" w:date="2020-05-07T06:57:00Z"/>
          <w:bCs/>
          <w:iCs/>
          <w:szCs w:val="24"/>
        </w:rPr>
        <w:pPrChange w:id="16719" w:author="Debbie Houldsworth" w:date="2020-05-07T06:57:00Z">
          <w:pPr>
            <w:numPr>
              <w:ilvl w:val="1"/>
              <w:numId w:val="65"/>
            </w:numPr>
            <w:tabs>
              <w:tab w:val="clear" w:pos="2160"/>
              <w:tab w:val="clear" w:pos="2880"/>
              <w:tab w:val="clear" w:pos="3600"/>
              <w:tab w:val="clear" w:pos="4320"/>
              <w:tab w:val="clear" w:pos="5040"/>
              <w:tab w:val="clear" w:pos="9029"/>
              <w:tab w:val="num" w:pos="435"/>
              <w:tab w:val="num" w:pos="709"/>
            </w:tabs>
            <w:spacing w:after="200"/>
            <w:ind w:left="709" w:hanging="709"/>
            <w:outlineLvl w:val="1"/>
          </w:pPr>
        </w:pPrChange>
      </w:pPr>
      <w:del w:id="16720" w:author="Debbie Houldsworth" w:date="2020-05-07T06:57:00Z">
        <w:r w:rsidDel="00367415">
          <w:rPr>
            <w:szCs w:val="24"/>
          </w:rPr>
          <w:delText>The accidental omission to give notice of a meeting to, or the non-receipt of notice of a meeting by, any person entitled to receive notice shall not invalidate the proceedings at that meeting.</w:delText>
        </w:r>
      </w:del>
    </w:p>
    <w:p w14:paraId="5449C5A4" w14:textId="7770C1F9" w:rsidR="00FB7917" w:rsidDel="00367415" w:rsidRDefault="00FB7917">
      <w:pPr>
        <w:pStyle w:val="MRAL1HangingIndent"/>
        <w:rPr>
          <w:del w:id="16721" w:author="Debbie Houldsworth" w:date="2020-05-07T06:57:00Z"/>
          <w:b/>
          <w:bCs/>
        </w:rPr>
        <w:pPrChange w:id="16722" w:author="Debbie Houldsworth" w:date="2020-05-07T06:57:00Z">
          <w:pPr>
            <w:pStyle w:val="MRAL1HangingIndent"/>
            <w:outlineLvl w:val="0"/>
          </w:pPr>
        </w:pPrChange>
      </w:pPr>
      <w:del w:id="16723" w:author="Debbie Houldsworth" w:date="2020-05-07T06:57:00Z">
        <w:r w:rsidDel="00367415">
          <w:rPr>
            <w:b/>
            <w:bCs/>
          </w:rPr>
          <w:delText>12.</w:delText>
        </w:r>
        <w:r w:rsidDel="00367415">
          <w:rPr>
            <w:b/>
            <w:bCs/>
          </w:rPr>
          <w:tab/>
          <w:delText>Proceedings at General Meetings</w:delText>
        </w:r>
      </w:del>
    </w:p>
    <w:p w14:paraId="2D3003AA" w14:textId="6CDED20C" w:rsidR="00FB7917" w:rsidDel="00367415" w:rsidRDefault="00FB7917">
      <w:pPr>
        <w:pStyle w:val="MRAL1HangingIndent"/>
        <w:rPr>
          <w:del w:id="16724" w:author="Debbie Houldsworth" w:date="2020-05-07T06:57:00Z"/>
        </w:rPr>
        <w:pPrChange w:id="16725" w:author="Debbie Houldsworth" w:date="2020-05-07T06:57:00Z">
          <w:pPr>
            <w:pStyle w:val="MRAL2HangingIndent"/>
            <w:ind w:left="709" w:hanging="709"/>
          </w:pPr>
        </w:pPrChange>
      </w:pPr>
      <w:del w:id="16726" w:author="Debbie Houldsworth" w:date="2020-05-07T06:57:00Z">
        <w:r w:rsidDel="00367415">
          <w:delText>12.1.</w:delText>
        </w:r>
        <w:r w:rsidDel="00367415">
          <w:tab/>
          <w:delText>The quorum at any general meeting shall consist of six Shareholders present in person or by proxy. PROVIDED THAT two shareholders must be representatives of Distribution Businesses and four shareholders must be representatives of Suppliers. Regulation 40 of Table A shall be modified accordingly. (The terms Distribution Business and Suppliers shall have the same meaning as that provided in the Master Registration Agreement dated 1 June 1998).</w:delText>
        </w:r>
      </w:del>
    </w:p>
    <w:p w14:paraId="2609577E" w14:textId="4D9B187A" w:rsidR="00FB7917" w:rsidDel="00367415" w:rsidRDefault="00FB7917">
      <w:pPr>
        <w:pStyle w:val="MRAL1HangingIndent"/>
        <w:rPr>
          <w:del w:id="16727" w:author="Debbie Houldsworth" w:date="2020-05-07T06:57:00Z"/>
        </w:rPr>
        <w:pPrChange w:id="16728" w:author="Debbie Houldsworth" w:date="2020-05-07T06:57:00Z">
          <w:pPr>
            <w:pStyle w:val="MRAL2HangingIndent"/>
            <w:ind w:left="709" w:hanging="709"/>
          </w:pPr>
        </w:pPrChange>
      </w:pPr>
      <w:del w:id="16729" w:author="Debbie Houldsworth" w:date="2020-05-07T06:57:00Z">
        <w:r w:rsidDel="00367415">
          <w:delText>12.2.</w:delText>
        </w:r>
        <w:r w:rsidDel="00367415">
          <w:tab/>
          <w:delText>If, and for so long as, the company has only one member, that member or the proxy for that member or, where that member is a corporation, its duly authorised representative shall be a quorum at any general meeting of the company or of the holders of any class of shares. Regulation 40 of Table A shall be modified accordingly.</w:delText>
        </w:r>
      </w:del>
    </w:p>
    <w:p w14:paraId="4F6E423B" w14:textId="38830BC9" w:rsidR="00FB7917" w:rsidDel="00367415" w:rsidRDefault="00FB7917">
      <w:pPr>
        <w:pStyle w:val="MRAL1HangingIndent"/>
        <w:rPr>
          <w:del w:id="16730" w:author="Debbie Houldsworth" w:date="2020-05-07T06:57:00Z"/>
        </w:rPr>
        <w:pPrChange w:id="16731" w:author="Debbie Houldsworth" w:date="2020-05-07T06:57:00Z">
          <w:pPr>
            <w:pStyle w:val="MRAL2HangingIndent"/>
            <w:tabs>
              <w:tab w:val="left" w:pos="709"/>
            </w:tabs>
            <w:ind w:left="851"/>
          </w:pPr>
        </w:pPrChange>
      </w:pPr>
      <w:del w:id="16732" w:author="Debbie Houldsworth" w:date="2020-05-07T06:57:00Z">
        <w:r w:rsidDel="00367415">
          <w:delText>12.3.</w:delText>
        </w:r>
        <w:r w:rsidDel="00367415">
          <w:tab/>
          <w:delText>The chairman at any general meeting shall not be entitled to a second or casting vote.</w:delText>
        </w:r>
      </w:del>
    </w:p>
    <w:p w14:paraId="53EFB9E2" w14:textId="27BD4E11" w:rsidR="00FB7917" w:rsidDel="00367415" w:rsidRDefault="00FB7917">
      <w:pPr>
        <w:pStyle w:val="MRAL1HangingIndent"/>
        <w:rPr>
          <w:del w:id="16733" w:author="Debbie Houldsworth" w:date="2020-05-07T06:57:00Z"/>
        </w:rPr>
        <w:pPrChange w:id="16734" w:author="Debbie Houldsworth" w:date="2020-05-07T06:57:00Z">
          <w:pPr>
            <w:pStyle w:val="MRAL2HangingIndent"/>
            <w:tabs>
              <w:tab w:val="left" w:pos="709"/>
            </w:tabs>
            <w:ind w:left="709" w:hanging="709"/>
          </w:pPr>
        </w:pPrChange>
      </w:pPr>
      <w:del w:id="16735" w:author="Debbie Houldsworth" w:date="2020-05-07T06:57:00Z">
        <w:r w:rsidDel="00367415">
          <w:delText>12.4.</w:delText>
        </w:r>
        <w:r w:rsidDel="00367415">
          <w:tab/>
          <w:delText>In the ease of a corporation a resolution in writing may be signed on its behalf by a director or the secretary of the corporation or by its duly appointed attorney or duly authorised representative.</w:delText>
        </w:r>
      </w:del>
    </w:p>
    <w:p w14:paraId="2EBAF4E2" w14:textId="5E63F542" w:rsidR="00FB7917" w:rsidDel="00367415" w:rsidRDefault="00FB7917">
      <w:pPr>
        <w:pStyle w:val="MRAL1HangingIndent"/>
        <w:rPr>
          <w:del w:id="16736" w:author="Debbie Houldsworth" w:date="2020-05-07T06:57:00Z"/>
          <w:b/>
          <w:bCs/>
        </w:rPr>
        <w:pPrChange w:id="16737" w:author="Debbie Houldsworth" w:date="2020-05-07T06:57:00Z">
          <w:pPr>
            <w:pStyle w:val="MRAL1HangingIndent"/>
            <w:outlineLvl w:val="0"/>
          </w:pPr>
        </w:pPrChange>
      </w:pPr>
      <w:del w:id="16738" w:author="Debbie Houldsworth" w:date="2020-05-07T06:57:00Z">
        <w:r w:rsidDel="00367415">
          <w:rPr>
            <w:b/>
            <w:bCs/>
          </w:rPr>
          <w:delText>13.</w:delText>
        </w:r>
        <w:r w:rsidDel="00367415">
          <w:rPr>
            <w:b/>
            <w:bCs/>
          </w:rPr>
          <w:tab/>
          <w:delText>Votes of Members</w:delText>
        </w:r>
      </w:del>
    </w:p>
    <w:p w14:paraId="55515D83" w14:textId="267D9CF0" w:rsidR="00FB7917" w:rsidDel="00367415" w:rsidRDefault="00FB7917">
      <w:pPr>
        <w:pStyle w:val="MRAL1HangingIndent"/>
        <w:rPr>
          <w:del w:id="16739" w:author="Debbie Houldsworth" w:date="2020-05-07T06:57:00Z"/>
        </w:rPr>
        <w:pPrChange w:id="16740" w:author="Debbie Houldsworth" w:date="2020-05-07T06:57:00Z">
          <w:pPr>
            <w:pStyle w:val="MRAL1NoHangingIndent"/>
          </w:pPr>
        </w:pPrChange>
      </w:pPr>
      <w:del w:id="16741" w:author="Debbie Houldsworth" w:date="2020-05-07T06:57:00Z">
        <w:r w:rsidDel="00367415">
          <w:delText>At a general meeting, but subject to any rights or restrictions attached to any shares, on a show of hands every member who (being an individual) is present in person or (being a corporation) is present by a duly authorised representative and every proxy for any member (regardless of the number or the holdings of the members for whom he is a proxy) shall have one vote, and on a poll every member who is present in person or by proxy shall have one vote for every share of which he is the holder. Regulation 54 of Table A shall not apply.</w:delText>
        </w:r>
      </w:del>
    </w:p>
    <w:p w14:paraId="2D7D5B82" w14:textId="121178F0" w:rsidR="00FB7917" w:rsidDel="00367415" w:rsidRDefault="00FB7917">
      <w:pPr>
        <w:pStyle w:val="MRAL1HangingIndent"/>
        <w:rPr>
          <w:del w:id="16742" w:author="Debbie Houldsworth" w:date="2020-05-07T06:57:00Z"/>
          <w:b/>
          <w:bCs/>
        </w:rPr>
        <w:pPrChange w:id="16743" w:author="Debbie Houldsworth" w:date="2020-05-07T06:57:00Z">
          <w:pPr>
            <w:pStyle w:val="MRAL1HangingIndent"/>
            <w:outlineLvl w:val="0"/>
          </w:pPr>
        </w:pPrChange>
      </w:pPr>
      <w:del w:id="16744" w:author="Debbie Houldsworth" w:date="2020-05-07T06:57:00Z">
        <w:r w:rsidDel="00367415">
          <w:rPr>
            <w:b/>
            <w:bCs/>
          </w:rPr>
          <w:delText>14.</w:delText>
        </w:r>
        <w:r w:rsidDel="00367415">
          <w:rPr>
            <w:b/>
            <w:bCs/>
          </w:rPr>
          <w:tab/>
          <w:delText>Delivery of Proxies</w:delText>
        </w:r>
      </w:del>
    </w:p>
    <w:p w14:paraId="3D2C59CD" w14:textId="306EFA97" w:rsidR="00FB7917" w:rsidDel="00367415" w:rsidRDefault="00FB7917">
      <w:pPr>
        <w:pStyle w:val="MRAL1HangingIndent"/>
        <w:rPr>
          <w:del w:id="16745" w:author="Debbie Houldsworth" w:date="2020-05-07T06:57:00Z"/>
        </w:rPr>
        <w:pPrChange w:id="16746" w:author="Debbie Houldsworth" w:date="2020-05-07T06:57:00Z">
          <w:pPr>
            <w:pStyle w:val="MRAL1NoHangingIndent"/>
          </w:pPr>
        </w:pPrChange>
      </w:pPr>
      <w:del w:id="16747" w:author="Debbie Houldsworth" w:date="2020-05-07T06:57:00Z">
        <w:r w:rsidDel="00367415">
          <w:delText>The instrument appointing a proxy and (if required by the directors) any authority under which it is executed or a copy of the authority, certified notarially or in some other manner approved by the directors, may be delivered to the office (or to such other place or to such person as may be specified or agreed by the directors) before the time for holding the meeting or adjourned meeting at which the person named in the instrument proposes to act or, in case of a poll taken subsequently to the date of the meeting or adjourned meeting, before the time appointed for the taking of the poll, and an instrument of proxy which is not so delivered shall be invalid. The directors may at their discretion treat a faxed or other machine made copy of an instrument appointing a proxy as such an instrument for the purpose of this article. Regulation 62 of Table A shall not apply.</w:delText>
        </w:r>
      </w:del>
    </w:p>
    <w:p w14:paraId="697DE390" w14:textId="34E6F0D7" w:rsidR="00FB7917" w:rsidDel="00367415" w:rsidRDefault="00FB7917">
      <w:pPr>
        <w:pStyle w:val="MRAL1HangingIndent"/>
        <w:rPr>
          <w:del w:id="16748" w:author="Debbie Houldsworth" w:date="2020-05-07T06:57:00Z"/>
          <w:b/>
          <w:bCs/>
        </w:rPr>
        <w:pPrChange w:id="16749" w:author="Debbie Houldsworth" w:date="2020-05-07T06:57:00Z">
          <w:pPr>
            <w:pStyle w:val="MRAL1HangingIndent"/>
            <w:outlineLvl w:val="0"/>
          </w:pPr>
        </w:pPrChange>
      </w:pPr>
      <w:del w:id="16750" w:author="Debbie Houldsworth" w:date="2020-05-07T06:57:00Z">
        <w:r w:rsidDel="00367415">
          <w:rPr>
            <w:b/>
            <w:bCs/>
          </w:rPr>
          <w:delText>15.</w:delText>
        </w:r>
        <w:r w:rsidDel="00367415">
          <w:rPr>
            <w:b/>
            <w:bCs/>
          </w:rPr>
          <w:tab/>
          <w:delText>Alternate Directors</w:delText>
        </w:r>
      </w:del>
    </w:p>
    <w:p w14:paraId="1D900034" w14:textId="4C9A8AC1" w:rsidR="00FB7917" w:rsidDel="00367415" w:rsidRDefault="00FB7917">
      <w:pPr>
        <w:pStyle w:val="MRAL1HangingIndent"/>
        <w:rPr>
          <w:del w:id="16751" w:author="Debbie Houldsworth" w:date="2020-05-07T06:57:00Z"/>
        </w:rPr>
        <w:pPrChange w:id="16752" w:author="Debbie Houldsworth" w:date="2020-05-07T06:57:00Z">
          <w:pPr>
            <w:pStyle w:val="MRAL1NoHangingIndent"/>
          </w:pPr>
        </w:pPrChange>
      </w:pPr>
      <w:del w:id="16753" w:author="Debbie Houldsworth" w:date="2020-05-07T06:57:00Z">
        <w:r w:rsidDel="00367415">
          <w:delText>Each director shall have as his alternate for the purposes of these Articles the alternate appointed by him pursuant to Clause 6.17 of the MRA. Regulation 65 of Table A shall not apply.</w:delText>
        </w:r>
      </w:del>
    </w:p>
    <w:p w14:paraId="38648C27" w14:textId="31DE7CDF" w:rsidR="00FB7917" w:rsidDel="00367415" w:rsidRDefault="00FB7917">
      <w:pPr>
        <w:pStyle w:val="MRAL1HangingIndent"/>
        <w:rPr>
          <w:del w:id="16754" w:author="Debbie Houldsworth" w:date="2020-05-07T06:57:00Z"/>
          <w:b/>
          <w:bCs/>
        </w:rPr>
        <w:pPrChange w:id="16755" w:author="Debbie Houldsworth" w:date="2020-05-07T06:57:00Z">
          <w:pPr>
            <w:pStyle w:val="MRAL1HangingIndent"/>
            <w:outlineLvl w:val="0"/>
          </w:pPr>
        </w:pPrChange>
      </w:pPr>
      <w:del w:id="16756" w:author="Debbie Houldsworth" w:date="2020-05-07T06:57:00Z">
        <w:r w:rsidDel="00367415">
          <w:rPr>
            <w:b/>
            <w:bCs/>
          </w:rPr>
          <w:delText>16.</w:delText>
        </w:r>
        <w:r w:rsidDel="00367415">
          <w:rPr>
            <w:b/>
            <w:bCs/>
          </w:rPr>
          <w:tab/>
          <w:delText>Delegation of Directors' Powers</w:delText>
        </w:r>
      </w:del>
    </w:p>
    <w:p w14:paraId="04619607" w14:textId="6437641D" w:rsidR="00FB7917" w:rsidDel="00367415" w:rsidRDefault="00FB7917">
      <w:pPr>
        <w:pStyle w:val="MRAL1HangingIndent"/>
        <w:rPr>
          <w:del w:id="16757" w:author="Debbie Houldsworth" w:date="2020-05-07T06:57:00Z"/>
        </w:rPr>
        <w:pPrChange w:id="16758" w:author="Debbie Houldsworth" w:date="2020-05-07T06:57:00Z">
          <w:pPr>
            <w:pStyle w:val="MRAL1NoHangingIndent"/>
          </w:pPr>
        </w:pPrChange>
      </w:pPr>
      <w:del w:id="16759" w:author="Debbie Houldsworth" w:date="2020-05-07T06:57:00Z">
        <w:r w:rsidDel="00367415">
          <w:delText>The directors may delegate any of their powers (with power to sub-delegate) to committees consisting of such person or persons (whether directors or not) as they may resolve.  Any such committee shall exercise only powers expressly delegated to it and shall comply with any regulations imposed on it by the directors.  Regulation 72 of Table A shall be modified accordingly and references in Table A to a committee of directors or to a director as a member of such a committee shall include a committee established under this article or such person or persons.</w:delText>
        </w:r>
      </w:del>
    </w:p>
    <w:p w14:paraId="2EC54690" w14:textId="3C088673" w:rsidR="00FB7917" w:rsidDel="00367415" w:rsidRDefault="00FB7917">
      <w:pPr>
        <w:pStyle w:val="MRAL1HangingIndent"/>
        <w:rPr>
          <w:del w:id="16760" w:author="Debbie Houldsworth" w:date="2020-05-07T06:57:00Z"/>
        </w:rPr>
        <w:pPrChange w:id="16761" w:author="Debbie Houldsworth" w:date="2020-05-07T06:57:00Z">
          <w:pPr>
            <w:pStyle w:val="MRAL1NoHangingIndent"/>
          </w:pPr>
        </w:pPrChange>
      </w:pPr>
    </w:p>
    <w:p w14:paraId="6130C8BE" w14:textId="6FBF2BAD" w:rsidR="00FB7917" w:rsidDel="00367415" w:rsidRDefault="00FB7917">
      <w:pPr>
        <w:pStyle w:val="MRAL1HangingIndent"/>
        <w:rPr>
          <w:del w:id="16762" w:author="Debbie Houldsworth" w:date="2020-05-07T06:57:00Z"/>
          <w:b/>
          <w:bCs/>
        </w:rPr>
        <w:pPrChange w:id="16763" w:author="Debbie Houldsworth" w:date="2020-05-07T06:57:00Z">
          <w:pPr>
            <w:pStyle w:val="MRAL1HangingIndent"/>
            <w:outlineLvl w:val="0"/>
          </w:pPr>
        </w:pPrChange>
      </w:pPr>
      <w:del w:id="16764" w:author="Debbie Houldsworth" w:date="2020-05-07T06:57:00Z">
        <w:r w:rsidDel="00367415">
          <w:rPr>
            <w:b/>
            <w:bCs/>
          </w:rPr>
          <w:delText>17.</w:delText>
        </w:r>
        <w:r w:rsidDel="00367415">
          <w:rPr>
            <w:b/>
            <w:bCs/>
          </w:rPr>
          <w:tab/>
          <w:delText>No Age Limit or Share Qualification</w:delText>
        </w:r>
      </w:del>
    </w:p>
    <w:p w14:paraId="27921756" w14:textId="50852C99" w:rsidR="00FB7917" w:rsidDel="00367415" w:rsidRDefault="00FB7917">
      <w:pPr>
        <w:pStyle w:val="MRAL1HangingIndent"/>
        <w:rPr>
          <w:del w:id="16765" w:author="Debbie Houldsworth" w:date="2020-05-07T06:57:00Z"/>
        </w:rPr>
        <w:pPrChange w:id="16766" w:author="Debbie Houldsworth" w:date="2020-05-07T06:57:00Z">
          <w:pPr>
            <w:pStyle w:val="MRAL1NoHangingIndent"/>
          </w:pPr>
        </w:pPrChange>
      </w:pPr>
      <w:del w:id="16767" w:author="Debbie Houldsworth" w:date="2020-05-07T06:57:00Z">
        <w:r w:rsidDel="00367415">
          <w:delText>No director shall be required to retire or vacate his office, and no person shall be ineligible for appointment as a director, by reason of his having attained any particular age. No shareholding qualification for directors shall be required.</w:delText>
        </w:r>
      </w:del>
    </w:p>
    <w:p w14:paraId="2A9610D1" w14:textId="23E2E138" w:rsidR="00FB7917" w:rsidDel="00367415" w:rsidRDefault="00FB7917">
      <w:pPr>
        <w:pStyle w:val="MRAL1HangingIndent"/>
        <w:rPr>
          <w:del w:id="16768" w:author="Debbie Houldsworth" w:date="2020-05-07T06:57:00Z"/>
          <w:b/>
          <w:bCs/>
        </w:rPr>
        <w:pPrChange w:id="16769" w:author="Debbie Houldsworth" w:date="2020-05-07T06:57:00Z">
          <w:pPr>
            <w:pStyle w:val="MRAL1HangingIndent"/>
            <w:outlineLvl w:val="0"/>
          </w:pPr>
        </w:pPrChange>
      </w:pPr>
      <w:del w:id="16770" w:author="Debbie Houldsworth" w:date="2020-05-07T06:57:00Z">
        <w:r w:rsidDel="00367415">
          <w:rPr>
            <w:b/>
            <w:bCs/>
          </w:rPr>
          <w:delText>18.</w:delText>
        </w:r>
        <w:r w:rsidDel="00367415">
          <w:rPr>
            <w:b/>
            <w:bCs/>
          </w:rPr>
          <w:tab/>
          <w:delText>Exclusion of Rotation Requirements and Other Provisions</w:delText>
        </w:r>
      </w:del>
    </w:p>
    <w:p w14:paraId="5A0FDBD8" w14:textId="251FD2AC" w:rsidR="00FB7917" w:rsidDel="00367415" w:rsidRDefault="00FB7917">
      <w:pPr>
        <w:pStyle w:val="MRAL1HangingIndent"/>
        <w:rPr>
          <w:del w:id="16771" w:author="Debbie Houldsworth" w:date="2020-05-07T06:57:00Z"/>
        </w:rPr>
        <w:pPrChange w:id="16772" w:author="Debbie Houldsworth" w:date="2020-05-07T06:57:00Z">
          <w:pPr>
            <w:pStyle w:val="MRAL1NoHangingIndent"/>
          </w:pPr>
        </w:pPrChange>
      </w:pPr>
      <w:del w:id="16773" w:author="Debbie Houldsworth" w:date="2020-05-07T06:57:00Z">
        <w:r w:rsidDel="00367415">
          <w:delText>The directors shall be the MEC Members from time to time.  Regulations 73 to 80 (inclusive) and the last sentence of regulation 84 of Table A shall not apply.</w:delText>
        </w:r>
      </w:del>
    </w:p>
    <w:p w14:paraId="2D71D6F8" w14:textId="55345E2E" w:rsidR="00FB7917" w:rsidDel="00367415" w:rsidRDefault="00FB7917" w:rsidP="00367415">
      <w:pPr>
        <w:pStyle w:val="MRAL1HangingIndent"/>
        <w:rPr>
          <w:del w:id="16774" w:author="Debbie Houldsworth" w:date="2020-05-07T06:57:00Z"/>
          <w:b/>
          <w:bCs/>
        </w:rPr>
      </w:pPr>
      <w:del w:id="16775" w:author="Debbie Houldsworth" w:date="2020-05-07T06:57:00Z">
        <w:r w:rsidDel="00367415">
          <w:rPr>
            <w:b/>
            <w:bCs/>
          </w:rPr>
          <w:delText>19.</w:delText>
        </w:r>
        <w:r w:rsidDel="00367415">
          <w:rPr>
            <w:b/>
            <w:bCs/>
          </w:rPr>
          <w:tab/>
          <w:delText>Disqualification and Removal of Directors</w:delText>
        </w:r>
      </w:del>
    </w:p>
    <w:p w14:paraId="0350B859" w14:textId="333A8F3E" w:rsidR="00FB7917" w:rsidDel="00367415" w:rsidRDefault="00FB7917">
      <w:pPr>
        <w:pStyle w:val="MRAL1HangingIndent"/>
        <w:rPr>
          <w:del w:id="16776" w:author="Debbie Houldsworth" w:date="2020-05-07T06:57:00Z"/>
        </w:rPr>
        <w:pPrChange w:id="16777" w:author="Debbie Houldsworth" w:date="2020-05-07T06:57:00Z">
          <w:pPr>
            <w:pStyle w:val="MRAL1NoHangingIndent"/>
          </w:pPr>
        </w:pPrChange>
      </w:pPr>
      <w:del w:id="16778" w:author="Debbie Houldsworth" w:date="2020-05-07T06:57:00Z">
        <w:r w:rsidDel="00367415">
          <w:delText>The office of a director shall be vacated if he ceases to be a MEC Member.  Regulation 81 of Table A shall not apply.</w:delText>
        </w:r>
      </w:del>
    </w:p>
    <w:p w14:paraId="4ABCD00D" w14:textId="74A1FA1F" w:rsidR="00FB7917" w:rsidDel="00367415" w:rsidRDefault="00FB7917">
      <w:pPr>
        <w:pStyle w:val="MRAL1HangingIndent"/>
        <w:rPr>
          <w:del w:id="16779" w:author="Debbie Houldsworth" w:date="2020-05-07T06:57:00Z"/>
          <w:b/>
          <w:bCs/>
        </w:rPr>
        <w:pPrChange w:id="16780" w:author="Debbie Houldsworth" w:date="2020-05-07T06:57:00Z">
          <w:pPr>
            <w:pStyle w:val="MRAL1HangingIndent"/>
            <w:outlineLvl w:val="0"/>
          </w:pPr>
        </w:pPrChange>
      </w:pPr>
      <w:del w:id="16781" w:author="Debbie Houldsworth" w:date="2020-05-07T06:57:00Z">
        <w:r w:rsidDel="00367415">
          <w:rPr>
            <w:b/>
            <w:bCs/>
          </w:rPr>
          <w:delText>20.</w:delText>
        </w:r>
        <w:r w:rsidDel="00367415">
          <w:rPr>
            <w:b/>
            <w:bCs/>
          </w:rPr>
          <w:tab/>
          <w:delText>Directors' Gratuities and Pensions</w:delText>
        </w:r>
      </w:del>
    </w:p>
    <w:p w14:paraId="48865286" w14:textId="3E93D8AB" w:rsidR="00FB7917" w:rsidDel="00367415" w:rsidRDefault="00FB7917">
      <w:pPr>
        <w:pStyle w:val="MRAL1HangingIndent"/>
        <w:rPr>
          <w:del w:id="16782" w:author="Debbie Houldsworth" w:date="2020-05-07T06:57:00Z"/>
        </w:rPr>
        <w:pPrChange w:id="16783" w:author="Debbie Houldsworth" w:date="2020-05-07T06:57:00Z">
          <w:pPr>
            <w:pStyle w:val="MRAL1NoHangingIndent"/>
          </w:pPr>
        </w:pPrChange>
      </w:pPr>
      <w:del w:id="16784" w:author="Debbie Houldsworth" w:date="2020-05-07T06:57:00Z">
        <w:r w:rsidDel="00367415">
          <w:delText>Regulation 87 of Table A shall not apply.</w:delText>
        </w:r>
      </w:del>
    </w:p>
    <w:p w14:paraId="6418BA51" w14:textId="1B6F816B" w:rsidR="00FB7917" w:rsidDel="00367415" w:rsidRDefault="00FB7917">
      <w:pPr>
        <w:pStyle w:val="MRAL1HangingIndent"/>
        <w:rPr>
          <w:del w:id="16785" w:author="Debbie Houldsworth" w:date="2020-05-07T06:57:00Z"/>
          <w:b/>
          <w:bCs/>
        </w:rPr>
        <w:pPrChange w:id="16786" w:author="Debbie Houldsworth" w:date="2020-05-07T06:57:00Z">
          <w:pPr>
            <w:pStyle w:val="MRAL1HangingIndent"/>
            <w:outlineLvl w:val="0"/>
          </w:pPr>
        </w:pPrChange>
      </w:pPr>
      <w:del w:id="16787" w:author="Debbie Houldsworth" w:date="2020-05-07T06:57:00Z">
        <w:r w:rsidDel="00367415">
          <w:rPr>
            <w:b/>
            <w:bCs/>
          </w:rPr>
          <w:delText>21.</w:delText>
        </w:r>
        <w:r w:rsidDel="00367415">
          <w:rPr>
            <w:b/>
            <w:bCs/>
          </w:rPr>
          <w:tab/>
          <w:delText>Notice and Conduct of Board Meetings</w:delText>
        </w:r>
      </w:del>
    </w:p>
    <w:p w14:paraId="23B094E3" w14:textId="2960EEAB" w:rsidR="00FB7917" w:rsidDel="00367415" w:rsidRDefault="00FB7917">
      <w:pPr>
        <w:pStyle w:val="MRAL1HangingIndent"/>
        <w:rPr>
          <w:del w:id="16788" w:author="Debbie Houldsworth" w:date="2020-05-07T06:57:00Z"/>
        </w:rPr>
        <w:pPrChange w:id="16789" w:author="Debbie Houldsworth" w:date="2020-05-07T06:57:00Z">
          <w:pPr>
            <w:pStyle w:val="MRAL1NoHangingIndent"/>
          </w:pPr>
        </w:pPrChange>
      </w:pPr>
      <w:del w:id="16790" w:author="Debbie Houldsworth" w:date="2020-05-07T06:57:00Z">
        <w:r w:rsidDel="00367415">
          <w:delText>Notice of a meeting of the directors shall be deemed to be properly given to a director if it is given to him personally or sent in writing to him at his last known address or any other address given by him to the company for this purpose, or shall be given using electronic communications to an address notified for that purpose. Notice shall be given in this manner to all directors including any director who is for the time being absent from the United Kingdom. A director may waive notice of any meeting either prospectively or retrospectively.  All resolutions of the Board shall be made by unanimous vote of the directors present or participating by conference telephone.  In the case of an equality of votes, the chairman shall not have a second or casting vote.  Regulation 88 of Table A shall be modified accordingly.</w:delText>
        </w:r>
      </w:del>
    </w:p>
    <w:p w14:paraId="484C8BAD" w14:textId="4BB93023" w:rsidR="00FB7917" w:rsidDel="00367415" w:rsidRDefault="00FB7917">
      <w:pPr>
        <w:pStyle w:val="MRAL1HangingIndent"/>
        <w:rPr>
          <w:del w:id="16791" w:author="Debbie Houldsworth" w:date="2020-05-07T06:57:00Z"/>
          <w:b/>
          <w:bCs/>
        </w:rPr>
        <w:pPrChange w:id="16792" w:author="Debbie Houldsworth" w:date="2020-05-07T06:57:00Z">
          <w:pPr>
            <w:pStyle w:val="MRAL1HangingIndent"/>
            <w:outlineLvl w:val="0"/>
          </w:pPr>
        </w:pPrChange>
      </w:pPr>
      <w:del w:id="16793" w:author="Debbie Houldsworth" w:date="2020-05-07T06:57:00Z">
        <w:r w:rsidDel="00367415">
          <w:rPr>
            <w:b/>
            <w:bCs/>
          </w:rPr>
          <w:delText>22.</w:delText>
        </w:r>
        <w:r w:rsidDel="00367415">
          <w:rPr>
            <w:b/>
            <w:bCs/>
          </w:rPr>
          <w:tab/>
          <w:delText>Quorum for Board Meetings</w:delText>
        </w:r>
      </w:del>
    </w:p>
    <w:p w14:paraId="3B974311" w14:textId="6BD705D6" w:rsidR="00FB7917" w:rsidDel="00367415" w:rsidRDefault="00FB7917">
      <w:pPr>
        <w:pStyle w:val="MRAL1HangingIndent"/>
        <w:rPr>
          <w:del w:id="16794" w:author="Debbie Houldsworth" w:date="2020-05-07T06:57:00Z"/>
        </w:rPr>
        <w:pPrChange w:id="16795" w:author="Debbie Houldsworth" w:date="2020-05-07T06:57:00Z">
          <w:pPr>
            <w:pStyle w:val="MRAL1NoHangingIndent"/>
          </w:pPr>
        </w:pPrChange>
      </w:pPr>
      <w:del w:id="16796" w:author="Debbie Houldsworth" w:date="2020-05-07T06:57:00Z">
        <w:r w:rsidDel="00367415">
          <w:delText>The quorum for meetings of the board shall be constituted by the attendance of the Distribution Business Member and two Supplier Members (each as defined in the MRA) (or their alternates) and:</w:delText>
        </w:r>
      </w:del>
    </w:p>
    <w:p w14:paraId="34F4A723" w14:textId="133F3120" w:rsidR="00FB7917" w:rsidDel="00367415" w:rsidRDefault="00FB7917">
      <w:pPr>
        <w:pStyle w:val="MRAL1HangingIndent"/>
        <w:rPr>
          <w:del w:id="16797" w:author="Debbie Houldsworth" w:date="2020-05-07T06:57:00Z"/>
        </w:rPr>
        <w:pPrChange w:id="16798" w:author="Debbie Houldsworth" w:date="2020-05-07T06:57:00Z">
          <w:pPr>
            <w:pStyle w:val="MRAL2HangingIndent"/>
            <w:ind w:left="709" w:hanging="709"/>
          </w:pPr>
        </w:pPrChange>
      </w:pPr>
      <w:del w:id="16799" w:author="Debbie Houldsworth" w:date="2020-05-07T06:57:00Z">
        <w:r w:rsidDel="00367415">
          <w:delText>22.1.</w:delText>
        </w:r>
        <w:r w:rsidDel="00367415">
          <w:tab/>
          <w:delText>where matters which relate to or affect the BSC Requirements (as defined in the MRA) are to be considered, the BSC Member (as defined in the MRA) (or his/her alternate),</w:delText>
        </w:r>
      </w:del>
    </w:p>
    <w:p w14:paraId="28BCB9E4" w14:textId="4B47E0A9" w:rsidR="00FB7917" w:rsidDel="00367415" w:rsidRDefault="00FB7917">
      <w:pPr>
        <w:pStyle w:val="MRAL1HangingIndent"/>
        <w:rPr>
          <w:del w:id="16800" w:author="Debbie Houldsworth" w:date="2020-05-07T06:57:00Z"/>
        </w:rPr>
        <w:pPrChange w:id="16801" w:author="Debbie Houldsworth" w:date="2020-05-07T06:57:00Z">
          <w:pPr>
            <w:pStyle w:val="MRAL1NoHangingIndent"/>
          </w:pPr>
        </w:pPrChange>
      </w:pPr>
      <w:del w:id="16802" w:author="Debbie Houldsworth" w:date="2020-05-07T06:57:00Z">
        <w:r w:rsidDel="00367415">
          <w:delText>in person or participating by conference telephone call throughout such meeting.  Regulation 89 of Table A shall not apply.</w:delText>
        </w:r>
      </w:del>
    </w:p>
    <w:p w14:paraId="6B3420F0" w14:textId="7578F02B" w:rsidR="00FB7917" w:rsidDel="00367415" w:rsidRDefault="00FB7917">
      <w:pPr>
        <w:pStyle w:val="MRAL1HangingIndent"/>
        <w:rPr>
          <w:del w:id="16803" w:author="Debbie Houldsworth" w:date="2020-05-07T06:57:00Z"/>
          <w:b/>
          <w:bCs/>
        </w:rPr>
        <w:pPrChange w:id="16804" w:author="Debbie Houldsworth" w:date="2020-05-07T06:57:00Z">
          <w:pPr>
            <w:pStyle w:val="MRAL1HangingIndent"/>
            <w:outlineLvl w:val="0"/>
          </w:pPr>
        </w:pPrChange>
      </w:pPr>
      <w:del w:id="16805" w:author="Debbie Houldsworth" w:date="2020-05-07T06:57:00Z">
        <w:r w:rsidDel="00367415">
          <w:rPr>
            <w:b/>
            <w:bCs/>
          </w:rPr>
          <w:delText>23.</w:delText>
        </w:r>
        <w:r w:rsidDel="00367415">
          <w:rPr>
            <w:b/>
            <w:bCs/>
          </w:rPr>
          <w:tab/>
          <w:delText>Participation in Board Meetings by Telephone</w:delText>
        </w:r>
      </w:del>
    </w:p>
    <w:p w14:paraId="49E09178" w14:textId="5B597200" w:rsidR="00FB7917" w:rsidDel="00367415" w:rsidRDefault="00FB7917">
      <w:pPr>
        <w:pStyle w:val="MRAL1HangingIndent"/>
        <w:rPr>
          <w:del w:id="16806" w:author="Debbie Houldsworth" w:date="2020-05-07T06:57:00Z"/>
        </w:rPr>
        <w:pPrChange w:id="16807" w:author="Debbie Houldsworth" w:date="2020-05-07T06:57:00Z">
          <w:pPr>
            <w:pStyle w:val="MRAL1NoHangingIndent"/>
          </w:pPr>
        </w:pPrChange>
      </w:pPr>
      <w:del w:id="16808" w:author="Debbie Houldsworth" w:date="2020-05-07T06:57:00Z">
        <w:r w:rsidDel="00367415">
          <w:delText>All or any of the members of the board or any committee of the board may participate in a meeting of the board or that committee by means of a conference telephone call provided that participants acknowledge that they can speak to and hear each other.  A person so participating shall be deemed to be present in person at the meeting and shall be entitled to vote or be counted in a quorum accordingly.   Such a meeting shall be deemed to take place where the largest group of those participating is assembled, or, if there is no such group, where the chairman of the meeting is then situated.</w:delText>
        </w:r>
      </w:del>
    </w:p>
    <w:p w14:paraId="47399337" w14:textId="617234EF" w:rsidR="00FB7917" w:rsidDel="00367415" w:rsidRDefault="00FB7917" w:rsidP="00367415">
      <w:pPr>
        <w:pStyle w:val="MRAL1HangingIndent"/>
        <w:rPr>
          <w:del w:id="16809" w:author="Debbie Houldsworth" w:date="2020-05-07T06:57:00Z"/>
          <w:b/>
          <w:bCs/>
        </w:rPr>
      </w:pPr>
      <w:del w:id="16810" w:author="Debbie Houldsworth" w:date="2020-05-07T06:57:00Z">
        <w:r w:rsidDel="00367415">
          <w:rPr>
            <w:b/>
            <w:bCs/>
          </w:rPr>
          <w:delText>24.</w:delText>
        </w:r>
        <w:r w:rsidDel="00367415">
          <w:rPr>
            <w:b/>
            <w:bCs/>
          </w:rPr>
          <w:tab/>
          <w:delText>Resolution in Writing</w:delText>
        </w:r>
      </w:del>
    </w:p>
    <w:p w14:paraId="06D19108" w14:textId="3508C2B9" w:rsidR="00FB7917" w:rsidDel="00367415" w:rsidRDefault="00FB7917">
      <w:pPr>
        <w:pStyle w:val="MRAL1HangingIndent"/>
        <w:rPr>
          <w:del w:id="16811" w:author="Debbie Houldsworth" w:date="2020-05-07T06:57:00Z"/>
        </w:rPr>
        <w:pPrChange w:id="16812" w:author="Debbie Houldsworth" w:date="2020-05-07T06:57:00Z">
          <w:pPr>
            <w:pStyle w:val="MRAL1NoHangingIndent"/>
          </w:pPr>
        </w:pPrChange>
      </w:pPr>
      <w:del w:id="16813" w:author="Debbie Houldsworth" w:date="2020-05-07T06:57:00Z">
        <w:r w:rsidDel="00367415">
          <w:delText>A resolution in writing executed by all the directors or by all the members of a committee for the time being shall be as valid and effective as a resolution passed unanimously at a meeting of the board or, as the ease may be, of the committee properly convened and constituted. The resolution may be contained in one document or in several documents in like form each executed by one or more of the directors or members of the committee concerned. A resolution signed by an alternate director need not also be signed by his appointor and, if it is signed by a director who has appointed an alternate director, it need not be signed by the alternate director in that capacity. Regulation 93 of Table A shall not apply.</w:delText>
        </w:r>
      </w:del>
    </w:p>
    <w:p w14:paraId="30B59089" w14:textId="57483C13" w:rsidR="00FB7917" w:rsidDel="00367415" w:rsidRDefault="00FB7917">
      <w:pPr>
        <w:pStyle w:val="MRAL1HangingIndent"/>
        <w:rPr>
          <w:del w:id="16814" w:author="Debbie Houldsworth" w:date="2020-05-07T06:57:00Z"/>
          <w:b/>
          <w:bCs/>
          <w:szCs w:val="24"/>
        </w:rPr>
        <w:pPrChange w:id="16815" w:author="Debbie Houldsworth" w:date="2020-05-07T06:57:00Z">
          <w:pPr>
            <w:tabs>
              <w:tab w:val="clear" w:pos="2160"/>
              <w:tab w:val="clear" w:pos="2880"/>
              <w:tab w:val="clear" w:pos="3600"/>
              <w:tab w:val="clear" w:pos="4320"/>
              <w:tab w:val="clear" w:pos="5040"/>
              <w:tab w:val="clear" w:pos="9029"/>
              <w:tab w:val="num" w:pos="720"/>
            </w:tabs>
            <w:spacing w:after="200"/>
            <w:ind w:left="720" w:hanging="720"/>
            <w:jc w:val="left"/>
            <w:outlineLvl w:val="0"/>
          </w:pPr>
        </w:pPrChange>
      </w:pPr>
      <w:del w:id="16816" w:author="Debbie Houldsworth" w:date="2020-05-07T06:57:00Z">
        <w:r w:rsidDel="00367415">
          <w:rPr>
            <w:b/>
            <w:bCs/>
            <w:szCs w:val="24"/>
          </w:rPr>
          <w:delText>25.</w:delText>
        </w:r>
        <w:r w:rsidDel="00367415">
          <w:rPr>
            <w:b/>
            <w:bCs/>
            <w:szCs w:val="24"/>
          </w:rPr>
          <w:tab/>
          <w:delText>Proceedings of Directors</w:delText>
        </w:r>
      </w:del>
    </w:p>
    <w:p w14:paraId="4076AD30" w14:textId="16B37986" w:rsidR="00FB7917" w:rsidDel="00367415" w:rsidRDefault="00FB7917">
      <w:pPr>
        <w:pStyle w:val="MRAL1HangingIndent"/>
        <w:rPr>
          <w:del w:id="16817" w:author="Debbie Houldsworth" w:date="2020-05-07T06:57:00Z"/>
        </w:rPr>
        <w:pPrChange w:id="16818" w:author="Debbie Houldsworth" w:date="2020-05-07T06:57:00Z">
          <w:pPr>
            <w:pStyle w:val="Heading2"/>
            <w:numPr>
              <w:ilvl w:val="0"/>
              <w:numId w:val="0"/>
            </w:numPr>
            <w:tabs>
              <w:tab w:val="clear" w:pos="1440"/>
            </w:tabs>
            <w:ind w:left="720" w:firstLine="0"/>
          </w:pPr>
        </w:pPrChange>
      </w:pPr>
      <w:del w:id="16819" w:author="Debbie Houldsworth" w:date="2020-05-07T06:57:00Z">
        <w:r w:rsidDel="00367415">
          <w:delText>25.1.   Save as otherwise provided by the articles, a director shall not vote at a meeting of directors or of a committee of directors on any resolution concerning a matter in which he has, directly or indirectly, an interest or duty which is material and which conflicts or may conflict with the interests of the company unless his interest or duty arises only because the case falls within one or more of the following paragraphs:</w:delText>
        </w:r>
      </w:del>
    </w:p>
    <w:p w14:paraId="23DEE6FA" w14:textId="249D5A7E" w:rsidR="00FB7917" w:rsidDel="00367415" w:rsidRDefault="00FB7917">
      <w:pPr>
        <w:pStyle w:val="MRAL1HangingIndent"/>
        <w:rPr>
          <w:del w:id="16820" w:author="Debbie Houldsworth" w:date="2020-05-07T06:57:00Z"/>
          <w:bCs/>
          <w:szCs w:val="24"/>
        </w:rPr>
        <w:pPrChange w:id="16821" w:author="Debbie Houldsworth" w:date="2020-05-07T06:57:00Z">
          <w:pPr>
            <w:numPr>
              <w:ilvl w:val="2"/>
              <w:numId w:val="66"/>
            </w:numPr>
            <w:tabs>
              <w:tab w:val="clear" w:pos="2160"/>
              <w:tab w:val="clear" w:pos="2880"/>
              <w:tab w:val="clear" w:pos="3600"/>
              <w:tab w:val="clear" w:pos="4320"/>
              <w:tab w:val="clear" w:pos="5040"/>
              <w:tab w:val="clear" w:pos="9029"/>
              <w:tab w:val="num" w:pos="1430"/>
            </w:tabs>
            <w:spacing w:after="200"/>
            <w:ind w:left="1430" w:hanging="720"/>
            <w:outlineLvl w:val="2"/>
          </w:pPr>
        </w:pPrChange>
      </w:pPr>
      <w:del w:id="16822" w:author="Debbie Houldsworth" w:date="2020-05-07T06:57:00Z">
        <w:r w:rsidDel="00367415">
          <w:rPr>
            <w:bCs/>
            <w:szCs w:val="24"/>
          </w:rPr>
          <w:delText>the resolution relates to the giving to him of a guarantee, security, or indemnity in respect of money lent to, or an obligation incurred by him for the benefit of, the company or any of its subsidiaries;</w:delText>
        </w:r>
      </w:del>
    </w:p>
    <w:p w14:paraId="394FC4CF" w14:textId="7918B6A4" w:rsidR="00FB7917" w:rsidDel="00367415" w:rsidRDefault="00FB7917">
      <w:pPr>
        <w:pStyle w:val="MRAL1HangingIndent"/>
        <w:rPr>
          <w:del w:id="16823" w:author="Debbie Houldsworth" w:date="2020-05-07T06:57:00Z"/>
          <w:bCs/>
          <w:szCs w:val="24"/>
        </w:rPr>
        <w:pPrChange w:id="16824" w:author="Debbie Houldsworth" w:date="2020-05-07T06:57:00Z">
          <w:pPr>
            <w:numPr>
              <w:ilvl w:val="2"/>
              <w:numId w:val="66"/>
            </w:numPr>
            <w:tabs>
              <w:tab w:val="clear" w:pos="2160"/>
              <w:tab w:val="clear" w:pos="2880"/>
              <w:tab w:val="clear" w:pos="3600"/>
              <w:tab w:val="clear" w:pos="4320"/>
              <w:tab w:val="clear" w:pos="5040"/>
              <w:tab w:val="clear" w:pos="9029"/>
              <w:tab w:val="num" w:pos="1430"/>
            </w:tabs>
            <w:spacing w:after="200"/>
            <w:ind w:left="1430" w:hanging="720"/>
            <w:outlineLvl w:val="2"/>
          </w:pPr>
        </w:pPrChange>
      </w:pPr>
      <w:del w:id="16825" w:author="Debbie Houldsworth" w:date="2020-05-07T06:57:00Z">
        <w:r w:rsidDel="00367415">
          <w:rPr>
            <w:bCs/>
            <w:szCs w:val="24"/>
          </w:rPr>
          <w:delText>the resolution relates to the giving to a third party of a guarantee, security, or indemnity in respect of an obligation of the company or any of its subsidiaries for which the director has assumed responsibility in whole or part and whether alone or jointly with others under a guarantee or indemnity or by the giving of security;</w:delText>
        </w:r>
      </w:del>
    </w:p>
    <w:p w14:paraId="443E17AF" w14:textId="58AB9294" w:rsidR="00FB7917" w:rsidDel="00367415" w:rsidRDefault="00FB7917">
      <w:pPr>
        <w:pStyle w:val="MRAL1HangingIndent"/>
        <w:rPr>
          <w:del w:id="16826" w:author="Debbie Houldsworth" w:date="2020-05-07T06:57:00Z"/>
          <w:bCs/>
          <w:szCs w:val="24"/>
        </w:rPr>
        <w:pPrChange w:id="16827" w:author="Debbie Houldsworth" w:date="2020-05-07T06:57:00Z">
          <w:pPr>
            <w:numPr>
              <w:ilvl w:val="2"/>
              <w:numId w:val="66"/>
            </w:numPr>
            <w:tabs>
              <w:tab w:val="clear" w:pos="2160"/>
              <w:tab w:val="clear" w:pos="2880"/>
              <w:tab w:val="clear" w:pos="3600"/>
              <w:tab w:val="clear" w:pos="4320"/>
              <w:tab w:val="clear" w:pos="5040"/>
              <w:tab w:val="clear" w:pos="9029"/>
              <w:tab w:val="num" w:pos="1430"/>
            </w:tabs>
            <w:spacing w:after="200"/>
            <w:ind w:left="1430" w:hanging="720"/>
            <w:outlineLvl w:val="2"/>
          </w:pPr>
        </w:pPrChange>
      </w:pPr>
      <w:del w:id="16828" w:author="Debbie Houldsworth" w:date="2020-05-07T06:57:00Z">
        <w:r w:rsidDel="00367415">
          <w:rPr>
            <w:bCs/>
            <w:szCs w:val="24"/>
          </w:rPr>
          <w:delText>his interest arises by virtue of his subscribing or agreeing to subscribe for any shares, debentures, or other securities of the company or any of its subsidiaries, or by virtue of his being, or intending to become, a participant in the underwriting or sub-underwriting of an offer of any such shares, debentures, or other securities by the company or any of its subsidiaries for subscription, purchase or exchange;</w:delText>
        </w:r>
      </w:del>
    </w:p>
    <w:p w14:paraId="1D1F704A" w14:textId="16C0CB13" w:rsidR="00FB7917" w:rsidDel="00367415" w:rsidRDefault="00FB7917">
      <w:pPr>
        <w:pStyle w:val="MRAL1HangingIndent"/>
        <w:rPr>
          <w:del w:id="16829" w:author="Debbie Houldsworth" w:date="2020-05-07T06:57:00Z"/>
          <w:bCs/>
          <w:szCs w:val="24"/>
        </w:rPr>
        <w:pPrChange w:id="16830" w:author="Debbie Houldsworth" w:date="2020-05-07T06:57:00Z">
          <w:pPr>
            <w:numPr>
              <w:ilvl w:val="2"/>
              <w:numId w:val="66"/>
            </w:numPr>
            <w:tabs>
              <w:tab w:val="clear" w:pos="2160"/>
              <w:tab w:val="clear" w:pos="2880"/>
              <w:tab w:val="clear" w:pos="3600"/>
              <w:tab w:val="clear" w:pos="4320"/>
              <w:tab w:val="clear" w:pos="5040"/>
              <w:tab w:val="clear" w:pos="9029"/>
              <w:tab w:val="num" w:pos="1430"/>
            </w:tabs>
            <w:spacing w:after="200"/>
            <w:ind w:left="1430" w:hanging="720"/>
            <w:outlineLvl w:val="2"/>
          </w:pPr>
        </w:pPrChange>
      </w:pPr>
      <w:del w:id="16831" w:author="Debbie Houldsworth" w:date="2020-05-07T06:57:00Z">
        <w:r w:rsidDel="00367415">
          <w:rPr>
            <w:bCs/>
            <w:szCs w:val="24"/>
          </w:rPr>
          <w:delText>the resolution relates in any way to a retirement benefits scheme which has been approved, or is conditional upon approval, by the Board of Inland Revenue for taxation purposes.</w:delText>
        </w:r>
      </w:del>
    </w:p>
    <w:p w14:paraId="5A2386F2" w14:textId="4931A29D" w:rsidR="00FB7917" w:rsidDel="00367415" w:rsidRDefault="00FB7917">
      <w:pPr>
        <w:pStyle w:val="MRAL1HangingIndent"/>
        <w:rPr>
          <w:del w:id="16832" w:author="Debbie Houldsworth" w:date="2020-05-07T06:57:00Z"/>
          <w:bCs/>
          <w:iCs/>
          <w:szCs w:val="24"/>
        </w:rPr>
        <w:pPrChange w:id="16833" w:author="Debbie Houldsworth" w:date="2020-05-07T06:57:00Z">
          <w:pPr>
            <w:tabs>
              <w:tab w:val="clear" w:pos="2160"/>
              <w:tab w:val="clear" w:pos="2880"/>
              <w:tab w:val="clear" w:pos="3600"/>
              <w:tab w:val="clear" w:pos="4320"/>
              <w:tab w:val="clear" w:pos="5040"/>
              <w:tab w:val="clear" w:pos="9029"/>
            </w:tabs>
            <w:spacing w:after="200"/>
            <w:ind w:left="709" w:hanging="709"/>
            <w:outlineLvl w:val="2"/>
          </w:pPr>
        </w:pPrChange>
      </w:pPr>
      <w:del w:id="16834" w:author="Debbie Houldsworth" w:date="2020-05-07T06:57:00Z">
        <w:r w:rsidDel="00367415">
          <w:rPr>
            <w:bCs/>
            <w:szCs w:val="24"/>
          </w:rPr>
          <w:delText>25.2</w:delText>
        </w:r>
        <w:r w:rsidDel="00367415">
          <w:rPr>
            <w:bCs/>
            <w:szCs w:val="24"/>
          </w:rPr>
          <w:tab/>
          <w:delText xml:space="preserve">For the purposes </w:delText>
        </w:r>
        <w:r w:rsidDel="00367415">
          <w:rPr>
            <w:bCs/>
            <w:iCs/>
            <w:szCs w:val="24"/>
          </w:rPr>
          <w:delText>of this regulation, an interest of a person who is, for any purpose of the Act (excluding any statutory modification thereof not in force when this regulation becomes binding on the company), connected with a director shall be treated as an interest of the director and, in relation to an alternate director, an interest of his appointor shall be treated as an interest of the alternate director without prejudice to any interest which the alternate director has otherwise.</w:delText>
        </w:r>
      </w:del>
    </w:p>
    <w:p w14:paraId="1FFCD75F" w14:textId="31AFA0FA" w:rsidR="00FB7917" w:rsidDel="00367415" w:rsidRDefault="00FB7917">
      <w:pPr>
        <w:pStyle w:val="MRAL1HangingIndent"/>
        <w:rPr>
          <w:del w:id="16835" w:author="Debbie Houldsworth" w:date="2020-05-07T06:57:00Z"/>
          <w:bCs/>
          <w:iCs/>
          <w:szCs w:val="24"/>
        </w:rPr>
        <w:pPrChange w:id="16836" w:author="Debbie Houldsworth" w:date="2020-05-07T06:57:00Z">
          <w:pPr>
            <w:tabs>
              <w:tab w:val="clear" w:pos="2160"/>
              <w:tab w:val="clear" w:pos="2880"/>
              <w:tab w:val="clear" w:pos="3600"/>
              <w:tab w:val="clear" w:pos="4320"/>
              <w:tab w:val="clear" w:pos="5040"/>
              <w:tab w:val="clear" w:pos="9029"/>
            </w:tabs>
            <w:spacing w:after="200"/>
            <w:ind w:left="709" w:hanging="709"/>
            <w:jc w:val="left"/>
            <w:outlineLvl w:val="1"/>
          </w:pPr>
        </w:pPrChange>
      </w:pPr>
      <w:del w:id="16837" w:author="Debbie Houldsworth" w:date="2020-05-07T06:57:00Z">
        <w:r w:rsidDel="00367415">
          <w:rPr>
            <w:bCs/>
            <w:iCs/>
            <w:szCs w:val="24"/>
          </w:rPr>
          <w:delText>25.3</w:delText>
        </w:r>
        <w:r w:rsidDel="00367415">
          <w:rPr>
            <w:bCs/>
            <w:iCs/>
            <w:szCs w:val="24"/>
          </w:rPr>
          <w:tab/>
          <w:delText>A director shall not be counted in the quorum present at a meeting in relation to a resolution on which he is not entitled to vote.</w:delText>
        </w:r>
      </w:del>
    </w:p>
    <w:p w14:paraId="41DF08BD" w14:textId="7FB0DC4E" w:rsidR="00FB7917" w:rsidDel="00367415" w:rsidRDefault="00FB7917">
      <w:pPr>
        <w:pStyle w:val="MRAL1HangingIndent"/>
        <w:rPr>
          <w:del w:id="16838" w:author="Debbie Houldsworth" w:date="2020-05-07T06:57:00Z"/>
          <w:b/>
          <w:bCs/>
        </w:rPr>
        <w:pPrChange w:id="16839" w:author="Debbie Houldsworth" w:date="2020-05-07T06:57:00Z">
          <w:pPr>
            <w:pStyle w:val="MRAL1HangingIndent"/>
            <w:outlineLvl w:val="0"/>
          </w:pPr>
        </w:pPrChange>
      </w:pPr>
      <w:del w:id="16840" w:author="Debbie Houldsworth" w:date="2020-05-07T06:57:00Z">
        <w:r w:rsidDel="00367415">
          <w:rPr>
            <w:b/>
            <w:bCs/>
          </w:rPr>
          <w:delText>26.</w:delText>
        </w:r>
        <w:r w:rsidDel="00367415">
          <w:rPr>
            <w:b/>
            <w:bCs/>
          </w:rPr>
          <w:tab/>
          <w:delText>Official Seal</w:delText>
        </w:r>
      </w:del>
    </w:p>
    <w:p w14:paraId="245F2177" w14:textId="5C59F4AD" w:rsidR="00FB7917" w:rsidDel="00367415" w:rsidRDefault="00FB7917">
      <w:pPr>
        <w:pStyle w:val="MRAL1HangingIndent"/>
        <w:rPr>
          <w:del w:id="16841" w:author="Debbie Houldsworth" w:date="2020-05-07T06:57:00Z"/>
        </w:rPr>
        <w:pPrChange w:id="16842" w:author="Debbie Houldsworth" w:date="2020-05-07T06:57:00Z">
          <w:pPr>
            <w:pStyle w:val="MRAL1NoHangingIndent"/>
          </w:pPr>
        </w:pPrChange>
      </w:pPr>
      <w:del w:id="16843" w:author="Debbie Houldsworth" w:date="2020-05-07T06:57:00Z">
        <w:r w:rsidDel="00367415">
          <w:delText>The company may exercise all the powers conferred by the Act with regard to having any official seal and such powers shall be vested in the directors. Subject to the provisions of the Act, any instrument to which an official seal is affixed shall be signed by such persons, if any, as the directors may from time to time determine.</w:delText>
        </w:r>
      </w:del>
    </w:p>
    <w:p w14:paraId="70938DCC" w14:textId="71EF5F27" w:rsidR="00FB7917" w:rsidDel="00367415" w:rsidRDefault="00FB7917">
      <w:pPr>
        <w:pStyle w:val="MRAL1HangingIndent"/>
        <w:rPr>
          <w:del w:id="16844" w:author="Debbie Houldsworth" w:date="2020-05-07T06:57:00Z"/>
          <w:bCs/>
          <w:szCs w:val="24"/>
        </w:rPr>
        <w:pPrChange w:id="16845" w:author="Debbie Houldsworth" w:date="2020-05-07T06:57:00Z">
          <w:pPr>
            <w:tabs>
              <w:tab w:val="clear" w:pos="2160"/>
              <w:tab w:val="clear" w:pos="2880"/>
              <w:tab w:val="clear" w:pos="3600"/>
              <w:tab w:val="clear" w:pos="4320"/>
              <w:tab w:val="clear" w:pos="5040"/>
              <w:tab w:val="clear" w:pos="9029"/>
            </w:tabs>
            <w:spacing w:after="200"/>
            <w:ind w:left="720" w:hanging="720"/>
            <w:jc w:val="left"/>
            <w:outlineLvl w:val="0"/>
          </w:pPr>
        </w:pPrChange>
      </w:pPr>
      <w:del w:id="16846" w:author="Debbie Houldsworth" w:date="2020-05-07T06:57:00Z">
        <w:r w:rsidDel="00367415">
          <w:rPr>
            <w:b/>
            <w:bCs/>
            <w:szCs w:val="24"/>
          </w:rPr>
          <w:delText>27</w:delText>
        </w:r>
        <w:r w:rsidDel="00367415">
          <w:rPr>
            <w:bCs/>
            <w:szCs w:val="24"/>
          </w:rPr>
          <w:delText>.</w:delText>
        </w:r>
        <w:r w:rsidDel="00367415">
          <w:rPr>
            <w:bCs/>
            <w:szCs w:val="24"/>
          </w:rPr>
          <w:tab/>
          <w:delText>Subject to the provisions of the Act, the secretary shall be appointed by the directors for such term, at such remuneration and upon such conditions as they may think fit; and any secretary so appointed may be removed by them.</w:delText>
        </w:r>
      </w:del>
    </w:p>
    <w:p w14:paraId="67B3B475" w14:textId="4C1DDD00" w:rsidR="00FB7917" w:rsidDel="00367415" w:rsidRDefault="00FB7917">
      <w:pPr>
        <w:pStyle w:val="MRAL1HangingIndent"/>
        <w:rPr>
          <w:del w:id="16847" w:author="Debbie Houldsworth" w:date="2020-05-07T06:57:00Z"/>
          <w:b/>
          <w:bCs/>
        </w:rPr>
        <w:pPrChange w:id="16848" w:author="Debbie Houldsworth" w:date="2020-05-07T06:57:00Z">
          <w:pPr>
            <w:pStyle w:val="MRAL1HangingIndent"/>
            <w:outlineLvl w:val="0"/>
          </w:pPr>
        </w:pPrChange>
      </w:pPr>
      <w:del w:id="16849" w:author="Debbie Houldsworth" w:date="2020-05-07T06:57:00Z">
        <w:r w:rsidDel="00367415">
          <w:rPr>
            <w:b/>
            <w:bCs/>
          </w:rPr>
          <w:delText>28.</w:delText>
        </w:r>
        <w:r w:rsidDel="00367415">
          <w:rPr>
            <w:b/>
            <w:bCs/>
          </w:rPr>
          <w:tab/>
          <w:delText>Notices</w:delText>
        </w:r>
      </w:del>
    </w:p>
    <w:p w14:paraId="741ED553" w14:textId="3339DCDF" w:rsidR="00FB7917" w:rsidDel="00367415" w:rsidRDefault="00FB7917">
      <w:pPr>
        <w:pStyle w:val="MRAL1HangingIndent"/>
        <w:rPr>
          <w:del w:id="16850" w:author="Debbie Houldsworth" w:date="2020-05-07T06:57:00Z"/>
        </w:rPr>
        <w:pPrChange w:id="16851" w:author="Debbie Houldsworth" w:date="2020-05-07T06:57:00Z">
          <w:pPr>
            <w:pStyle w:val="MRAL1NoHangingIndent"/>
          </w:pPr>
        </w:pPrChange>
      </w:pPr>
      <w:del w:id="16852" w:author="Debbie Houldsworth" w:date="2020-05-07T06:57:00Z">
        <w:r w:rsidDel="00367415">
          <w:delText>Any notice or other document to be given to or by any person pursuant to the articles shall be in writing or shall be given using electronic communications to an address for the time being notified for that purpose to the person giving the notice. In the case of joint holders of a share, service or delivery of any notice or other document on or to one of the joint holders shall for all purposes be deemed a sufficient service on or delivery to all the joint holders. Regulation 112 of Table A shall not apply.</w:delText>
        </w:r>
      </w:del>
    </w:p>
    <w:p w14:paraId="5DEAD5C6" w14:textId="3E629F5F" w:rsidR="00FB7917" w:rsidDel="00367415" w:rsidRDefault="00FB7917">
      <w:pPr>
        <w:pStyle w:val="MRAL1HangingIndent"/>
        <w:rPr>
          <w:del w:id="16853" w:author="Debbie Houldsworth" w:date="2020-05-07T06:57:00Z"/>
        </w:rPr>
        <w:pPrChange w:id="16854" w:author="Debbie Houldsworth" w:date="2020-05-07T06:57:00Z">
          <w:pPr>
            <w:pStyle w:val="MRAL1NoHangingIndent"/>
          </w:pPr>
        </w:pPrChange>
      </w:pPr>
      <w:del w:id="16855" w:author="Debbie Houldsworth" w:date="2020-05-07T06:57:00Z">
        <w:r w:rsidDel="00367415">
          <w:delText>In this Article “address”, in relation to electronic communication, includes any number or address used for the purposes of such communications.</w:delText>
        </w:r>
      </w:del>
    </w:p>
    <w:p w14:paraId="1517FA41" w14:textId="633B380F" w:rsidR="00FB7917" w:rsidDel="00367415" w:rsidRDefault="00FB7917">
      <w:pPr>
        <w:pStyle w:val="MRAL1HangingIndent"/>
        <w:rPr>
          <w:del w:id="16856" w:author="Debbie Houldsworth" w:date="2020-05-07T06:57:00Z"/>
          <w:b/>
          <w:bCs/>
        </w:rPr>
        <w:pPrChange w:id="16857" w:author="Debbie Houldsworth" w:date="2020-05-07T06:57:00Z">
          <w:pPr>
            <w:pStyle w:val="MRAL1HangingIndent"/>
            <w:outlineLvl w:val="0"/>
          </w:pPr>
        </w:pPrChange>
      </w:pPr>
      <w:del w:id="16858" w:author="Debbie Houldsworth" w:date="2020-05-07T06:57:00Z">
        <w:r w:rsidDel="00367415">
          <w:rPr>
            <w:b/>
            <w:bCs/>
          </w:rPr>
          <w:delText>29.</w:delText>
        </w:r>
        <w:r w:rsidDel="00367415">
          <w:rPr>
            <w:b/>
            <w:bCs/>
          </w:rPr>
          <w:tab/>
          <w:delText>Time of Service</w:delText>
        </w:r>
      </w:del>
    </w:p>
    <w:p w14:paraId="53E8439D" w14:textId="3E708DA6" w:rsidR="00FB7917" w:rsidDel="00367415" w:rsidRDefault="00FB7917">
      <w:pPr>
        <w:pStyle w:val="MRAL1HangingIndent"/>
        <w:rPr>
          <w:del w:id="16859" w:author="Debbie Houldsworth" w:date="2020-05-07T06:57:00Z"/>
        </w:rPr>
        <w:pPrChange w:id="16860" w:author="Debbie Houldsworth" w:date="2020-05-07T06:57:00Z">
          <w:pPr>
            <w:pStyle w:val="MRAL1NoHangingIndent"/>
          </w:pPr>
        </w:pPrChange>
      </w:pPr>
      <w:del w:id="16861" w:author="Debbie Houldsworth" w:date="2020-05-07T06:57:00Z">
        <w:r w:rsidDel="00367415">
          <w:delText>Any notice or other document, if sent by the Company by post, shall be deemed to have been served or delivered twenty four hours after posting and, in proving such service or delivery, it shall be sufficient to prove that the notice or document was properly addressed, stamped and put in the post. Any notice or other document left by the company at a registered address otherwise than by post, or sent by electronic communication, shall be deemed to have been served or delivered when it was so left or sent. Regulation 115 of Table A shall not apply.</w:delText>
        </w:r>
      </w:del>
    </w:p>
    <w:p w14:paraId="1076BA20" w14:textId="7FF1A6BF" w:rsidR="00FB7917" w:rsidDel="00367415" w:rsidRDefault="00FB7917">
      <w:pPr>
        <w:pStyle w:val="MRAL1HangingIndent"/>
        <w:rPr>
          <w:del w:id="16862" w:author="Debbie Houldsworth" w:date="2020-05-07T06:57:00Z"/>
          <w:szCs w:val="24"/>
        </w:rPr>
        <w:pPrChange w:id="16863" w:author="Debbie Houldsworth" w:date="2020-05-07T06:57:00Z">
          <w:pPr>
            <w:tabs>
              <w:tab w:val="clear" w:pos="2160"/>
              <w:tab w:val="clear" w:pos="2880"/>
              <w:tab w:val="clear" w:pos="3600"/>
              <w:tab w:val="clear" w:pos="4320"/>
              <w:tab w:val="clear" w:pos="5040"/>
              <w:tab w:val="clear" w:pos="9029"/>
            </w:tabs>
          </w:pPr>
        </w:pPrChange>
      </w:pPr>
      <w:del w:id="16864" w:author="Debbie Houldsworth" w:date="2020-05-07T06:57:00Z">
        <w:r w:rsidDel="00367415">
          <w:rPr>
            <w:b/>
            <w:szCs w:val="24"/>
          </w:rPr>
          <w:delText>30.</w:delText>
        </w:r>
        <w:r w:rsidDel="00367415">
          <w:rPr>
            <w:szCs w:val="24"/>
          </w:rPr>
          <w:delText xml:space="preserve"> </w:delText>
        </w:r>
        <w:r w:rsidDel="00367415">
          <w:rPr>
            <w:szCs w:val="24"/>
          </w:rPr>
          <w:tab/>
        </w:r>
        <w:r w:rsidDel="00367415">
          <w:rPr>
            <w:b/>
            <w:szCs w:val="24"/>
          </w:rPr>
          <w:delText>The Company’s Objects are:</w:delText>
        </w:r>
      </w:del>
    </w:p>
    <w:p w14:paraId="35CF1A2B" w14:textId="7496E0B3" w:rsidR="00FB7917" w:rsidDel="00367415" w:rsidRDefault="00FB7917">
      <w:pPr>
        <w:pStyle w:val="MRAL1HangingIndent"/>
        <w:rPr>
          <w:del w:id="16865" w:author="Debbie Houldsworth" w:date="2020-05-07T06:57:00Z"/>
          <w:szCs w:val="24"/>
        </w:rPr>
        <w:pPrChange w:id="16866" w:author="Debbie Houldsworth" w:date="2020-05-07T06:57:00Z">
          <w:pPr/>
        </w:pPrChange>
      </w:pPr>
    </w:p>
    <w:p w14:paraId="652BB477" w14:textId="77688BAC" w:rsidR="00FB7917" w:rsidDel="00367415" w:rsidRDefault="00FB7917">
      <w:pPr>
        <w:pStyle w:val="MRAL1HangingIndent"/>
        <w:rPr>
          <w:del w:id="16867" w:author="Debbie Houldsworth" w:date="2020-05-07T06:57:00Z"/>
          <w:szCs w:val="24"/>
        </w:rPr>
        <w:pPrChange w:id="16868" w:author="Debbie Houldsworth" w:date="2020-05-07T06:57:00Z">
          <w:pPr>
            <w:numPr>
              <w:ilvl w:val="1"/>
              <w:numId w:val="67"/>
            </w:numPr>
            <w:tabs>
              <w:tab w:val="clear" w:pos="2160"/>
              <w:tab w:val="clear" w:pos="2880"/>
              <w:tab w:val="clear" w:pos="3600"/>
              <w:tab w:val="clear" w:pos="4320"/>
              <w:tab w:val="clear" w:pos="5040"/>
              <w:tab w:val="clear" w:pos="9029"/>
              <w:tab w:val="num" w:pos="851"/>
            </w:tabs>
            <w:ind w:left="851" w:hanging="491"/>
          </w:pPr>
        </w:pPrChange>
      </w:pPr>
      <w:del w:id="16869" w:author="Debbie Houldsworth" w:date="2020-05-07T06:57:00Z">
        <w:r w:rsidDel="00367415">
          <w:rPr>
            <w:szCs w:val="24"/>
          </w:rPr>
          <w:delText>To carry on the business of an investment company and for that purpose to acquire and hold either in the name of the Company or in that of any nominee shares, stocks, debentures, debenture stock, bonds, notes, obligations and securities issued or guaranteed by any company wherever incorporated or carrying on business and debentures, debenture stock, bonds, notes, obligations and securities issued or guaranteed by any government, sovereign ruler, commissioners, public body or authority, supreme, dependent, municipal, local or otherwise in any part of the world.</w:delText>
        </w:r>
      </w:del>
    </w:p>
    <w:p w14:paraId="58B7390F" w14:textId="00C332A9" w:rsidR="00FB7917" w:rsidDel="00367415" w:rsidRDefault="00FB7917">
      <w:pPr>
        <w:pStyle w:val="MRAL1HangingIndent"/>
        <w:rPr>
          <w:del w:id="16870" w:author="Debbie Houldsworth" w:date="2020-05-07T06:57:00Z"/>
          <w:szCs w:val="24"/>
        </w:rPr>
        <w:pPrChange w:id="16871" w:author="Debbie Houldsworth" w:date="2020-05-07T06:57:00Z">
          <w:pPr/>
        </w:pPrChange>
      </w:pPr>
    </w:p>
    <w:p w14:paraId="0814C9A5" w14:textId="2C1E19FD" w:rsidR="00FB7917" w:rsidDel="00367415" w:rsidRDefault="00FB7917">
      <w:pPr>
        <w:pStyle w:val="MRAL1HangingIndent"/>
        <w:rPr>
          <w:del w:id="16872" w:author="Debbie Houldsworth" w:date="2020-05-07T06:57:00Z"/>
          <w:szCs w:val="24"/>
        </w:rPr>
        <w:pPrChange w:id="16873" w:author="Debbie Houldsworth" w:date="2020-05-07T06:57:00Z">
          <w:pPr>
            <w:numPr>
              <w:ilvl w:val="1"/>
              <w:numId w:val="67"/>
            </w:numPr>
            <w:tabs>
              <w:tab w:val="clear" w:pos="2160"/>
              <w:tab w:val="clear" w:pos="2880"/>
              <w:tab w:val="clear" w:pos="3600"/>
              <w:tab w:val="clear" w:pos="4320"/>
              <w:tab w:val="clear" w:pos="5040"/>
              <w:tab w:val="clear" w:pos="9029"/>
              <w:tab w:val="num" w:pos="851"/>
            </w:tabs>
            <w:ind w:left="851" w:hanging="491"/>
          </w:pPr>
        </w:pPrChange>
      </w:pPr>
      <w:del w:id="16874" w:author="Debbie Houldsworth" w:date="2020-05-07T06:57:00Z">
        <w:r w:rsidDel="00367415">
          <w:rPr>
            <w:szCs w:val="24"/>
          </w:rPr>
          <w:delText>To acquire any shares, stocks, debentures, debenture stock, bonds, notes, obligations, or securities by original subscription, contract, tender, purchase, exchange, underwriting, participation in syndicates or otherwise, and whether or not fully paid up, and to subscribe for the same subject to such terms and conditions (if any) as may be thought fit.</w:delText>
        </w:r>
      </w:del>
    </w:p>
    <w:p w14:paraId="20888693" w14:textId="19D7C113" w:rsidR="00FB7917" w:rsidDel="00367415" w:rsidRDefault="00FB7917">
      <w:pPr>
        <w:pStyle w:val="MRAL1HangingIndent"/>
        <w:rPr>
          <w:del w:id="16875" w:author="Debbie Houldsworth" w:date="2020-05-07T06:57:00Z"/>
          <w:szCs w:val="24"/>
        </w:rPr>
        <w:pPrChange w:id="16876" w:author="Debbie Houldsworth" w:date="2020-05-07T06:57:00Z">
          <w:pPr/>
        </w:pPrChange>
      </w:pPr>
    </w:p>
    <w:p w14:paraId="309F81C1" w14:textId="4FD3F5DE" w:rsidR="00FB7917" w:rsidDel="00367415" w:rsidRDefault="00FB7917">
      <w:pPr>
        <w:pStyle w:val="MRAL1HangingIndent"/>
        <w:rPr>
          <w:del w:id="16877" w:author="Debbie Houldsworth" w:date="2020-05-07T06:57:00Z"/>
          <w:szCs w:val="24"/>
        </w:rPr>
        <w:pPrChange w:id="16878" w:author="Debbie Houldsworth" w:date="2020-05-07T06:57:00Z">
          <w:pPr>
            <w:numPr>
              <w:ilvl w:val="1"/>
              <w:numId w:val="67"/>
            </w:numPr>
            <w:tabs>
              <w:tab w:val="clear" w:pos="2160"/>
              <w:tab w:val="clear" w:pos="2880"/>
              <w:tab w:val="clear" w:pos="3600"/>
              <w:tab w:val="clear" w:pos="4320"/>
              <w:tab w:val="clear" w:pos="5040"/>
              <w:tab w:val="clear" w:pos="9029"/>
              <w:tab w:val="num" w:pos="851"/>
            </w:tabs>
            <w:ind w:left="851" w:hanging="491"/>
          </w:pPr>
        </w:pPrChange>
      </w:pPr>
      <w:del w:id="16879" w:author="Debbie Houldsworth" w:date="2020-05-07T06:57:00Z">
        <w:r w:rsidDel="00367415">
          <w:rPr>
            <w:szCs w:val="24"/>
          </w:rPr>
          <w:delText>To exercise and enforce all rights and powers conferred by or incident to the ownership of any shares, stock, obligations or other securities including without prejudice to the generality of the foregoing all such powers of veto or control as may be conferred by virtue of the holding by the Company of some special proportion of the issued or nominal amount thereof and to provide managerial and other executive supervisory and consultant services for or in relation to any company in which the Company is interested upon such terms as may be thought fit.</w:delText>
        </w:r>
      </w:del>
    </w:p>
    <w:p w14:paraId="7241A679" w14:textId="118C1EF7" w:rsidR="00FB7917" w:rsidDel="00367415" w:rsidRDefault="00FB7917">
      <w:pPr>
        <w:pStyle w:val="MRAL1HangingIndent"/>
        <w:rPr>
          <w:del w:id="16880" w:author="Debbie Houldsworth" w:date="2020-05-07T06:57:00Z"/>
          <w:szCs w:val="24"/>
        </w:rPr>
        <w:pPrChange w:id="16881" w:author="Debbie Houldsworth" w:date="2020-05-07T06:57:00Z">
          <w:pPr/>
        </w:pPrChange>
      </w:pPr>
    </w:p>
    <w:p w14:paraId="5B9C563C" w14:textId="5F744F9F" w:rsidR="00FB7917" w:rsidDel="00367415" w:rsidRDefault="00FB7917">
      <w:pPr>
        <w:pStyle w:val="MRAL1HangingIndent"/>
        <w:rPr>
          <w:del w:id="16882" w:author="Debbie Houldsworth" w:date="2020-05-07T06:57:00Z"/>
          <w:szCs w:val="24"/>
        </w:rPr>
        <w:pPrChange w:id="16883" w:author="Debbie Houldsworth" w:date="2020-05-07T06:57:00Z">
          <w:pPr>
            <w:numPr>
              <w:ilvl w:val="1"/>
              <w:numId w:val="67"/>
            </w:numPr>
            <w:tabs>
              <w:tab w:val="clear" w:pos="2160"/>
              <w:tab w:val="clear" w:pos="2880"/>
              <w:tab w:val="clear" w:pos="3600"/>
              <w:tab w:val="clear" w:pos="4320"/>
              <w:tab w:val="clear" w:pos="5040"/>
              <w:tab w:val="clear" w:pos="9029"/>
              <w:tab w:val="num" w:pos="851"/>
            </w:tabs>
            <w:ind w:left="851" w:hanging="491"/>
          </w:pPr>
        </w:pPrChange>
      </w:pPr>
      <w:del w:id="16884" w:author="Debbie Houldsworth" w:date="2020-05-07T06:57:00Z">
        <w:r w:rsidDel="00367415">
          <w:rPr>
            <w:szCs w:val="24"/>
          </w:rPr>
          <w:delText>To carry on business as a general commercial company.</w:delText>
        </w:r>
      </w:del>
    </w:p>
    <w:p w14:paraId="17A51364" w14:textId="0C1F6B3E" w:rsidR="00FB7917" w:rsidDel="00367415" w:rsidRDefault="00FB7917">
      <w:pPr>
        <w:pStyle w:val="MRAL1HangingIndent"/>
        <w:rPr>
          <w:del w:id="16885" w:author="Debbie Houldsworth" w:date="2020-05-07T06:57:00Z"/>
          <w:szCs w:val="24"/>
        </w:rPr>
        <w:pPrChange w:id="16886" w:author="Debbie Houldsworth" w:date="2020-05-07T06:57:00Z">
          <w:pPr/>
        </w:pPrChange>
      </w:pPr>
    </w:p>
    <w:p w14:paraId="32E5A3C5" w14:textId="234798D3" w:rsidR="00FB7917" w:rsidDel="00367415" w:rsidRDefault="00FB7917">
      <w:pPr>
        <w:pStyle w:val="MRAL1HangingIndent"/>
        <w:rPr>
          <w:del w:id="16887" w:author="Debbie Houldsworth" w:date="2020-05-07T06:57:00Z"/>
          <w:szCs w:val="24"/>
        </w:rPr>
        <w:pPrChange w:id="16888" w:author="Debbie Houldsworth" w:date="2020-05-07T06:57:00Z">
          <w:pPr>
            <w:numPr>
              <w:ilvl w:val="1"/>
              <w:numId w:val="67"/>
            </w:numPr>
            <w:tabs>
              <w:tab w:val="clear" w:pos="2160"/>
              <w:tab w:val="clear" w:pos="2880"/>
              <w:tab w:val="clear" w:pos="3600"/>
              <w:tab w:val="clear" w:pos="4320"/>
              <w:tab w:val="clear" w:pos="5040"/>
              <w:tab w:val="clear" w:pos="9029"/>
              <w:tab w:val="num" w:pos="851"/>
            </w:tabs>
            <w:ind w:left="851" w:hanging="491"/>
          </w:pPr>
        </w:pPrChange>
      </w:pPr>
      <w:del w:id="16889" w:author="Debbie Houldsworth" w:date="2020-05-07T06:57:00Z">
        <w:r w:rsidDel="00367415">
          <w:rPr>
            <w:szCs w:val="24"/>
          </w:rPr>
          <w:delText>To carry on any business which may seem to the Company capable of being conducted directly or indirectly for the benefit of the Company.</w:delText>
        </w:r>
      </w:del>
    </w:p>
    <w:p w14:paraId="2EC87823" w14:textId="0CBE984B" w:rsidR="00FB7917" w:rsidDel="00367415" w:rsidRDefault="00FB7917">
      <w:pPr>
        <w:pStyle w:val="MRAL1HangingIndent"/>
        <w:rPr>
          <w:del w:id="16890" w:author="Debbie Houldsworth" w:date="2020-05-07T06:57:00Z"/>
          <w:szCs w:val="24"/>
        </w:rPr>
        <w:pPrChange w:id="16891" w:author="Debbie Houldsworth" w:date="2020-05-07T06:57:00Z">
          <w:pPr/>
        </w:pPrChange>
      </w:pPr>
    </w:p>
    <w:p w14:paraId="5BB599B3" w14:textId="02D55B62" w:rsidR="00FB7917" w:rsidDel="00367415" w:rsidRDefault="00FB7917">
      <w:pPr>
        <w:pStyle w:val="MRAL1HangingIndent"/>
        <w:rPr>
          <w:del w:id="16892" w:author="Debbie Houldsworth" w:date="2020-05-07T06:57:00Z"/>
          <w:szCs w:val="24"/>
        </w:rPr>
        <w:pPrChange w:id="16893" w:author="Debbie Houldsworth" w:date="2020-05-07T06:57:00Z">
          <w:pPr>
            <w:numPr>
              <w:ilvl w:val="1"/>
              <w:numId w:val="67"/>
            </w:numPr>
            <w:tabs>
              <w:tab w:val="clear" w:pos="2160"/>
              <w:tab w:val="clear" w:pos="2880"/>
              <w:tab w:val="clear" w:pos="3600"/>
              <w:tab w:val="clear" w:pos="4320"/>
              <w:tab w:val="clear" w:pos="5040"/>
              <w:tab w:val="clear" w:pos="9029"/>
              <w:tab w:val="num" w:pos="851"/>
            </w:tabs>
            <w:ind w:left="851" w:hanging="491"/>
          </w:pPr>
        </w:pPrChange>
      </w:pPr>
      <w:del w:id="16894" w:author="Debbie Houldsworth" w:date="2020-05-07T06:57:00Z">
        <w:r w:rsidDel="00367415">
          <w:rPr>
            <w:szCs w:val="24"/>
          </w:rPr>
          <w:delText>To acquire by any means any real or personal property or rights whatsoever and to use, exploit and develop the same.</w:delText>
        </w:r>
      </w:del>
    </w:p>
    <w:p w14:paraId="60D650B3" w14:textId="4E1F76DF" w:rsidR="00FB7917" w:rsidDel="00367415" w:rsidRDefault="00FB7917">
      <w:pPr>
        <w:pStyle w:val="MRAL1HangingIndent"/>
        <w:rPr>
          <w:del w:id="16895" w:author="Debbie Houldsworth" w:date="2020-05-07T06:57:00Z"/>
          <w:szCs w:val="24"/>
        </w:rPr>
        <w:pPrChange w:id="16896" w:author="Debbie Houldsworth" w:date="2020-05-07T06:57:00Z">
          <w:pPr/>
        </w:pPrChange>
      </w:pPr>
    </w:p>
    <w:p w14:paraId="18E2D9B7" w14:textId="7AF1E074" w:rsidR="00FB7917" w:rsidDel="00367415" w:rsidRDefault="00FB7917">
      <w:pPr>
        <w:pStyle w:val="MRAL1HangingIndent"/>
        <w:rPr>
          <w:del w:id="16897" w:author="Debbie Houldsworth" w:date="2020-05-07T06:57:00Z"/>
          <w:szCs w:val="24"/>
        </w:rPr>
        <w:pPrChange w:id="16898" w:author="Debbie Houldsworth" w:date="2020-05-07T06:57:00Z">
          <w:pPr>
            <w:numPr>
              <w:ilvl w:val="1"/>
              <w:numId w:val="67"/>
            </w:numPr>
            <w:tabs>
              <w:tab w:val="clear" w:pos="2160"/>
              <w:tab w:val="clear" w:pos="2880"/>
              <w:tab w:val="clear" w:pos="3600"/>
              <w:tab w:val="clear" w:pos="4320"/>
              <w:tab w:val="clear" w:pos="5040"/>
              <w:tab w:val="clear" w:pos="9029"/>
              <w:tab w:val="num" w:pos="851"/>
            </w:tabs>
            <w:ind w:left="851" w:hanging="491"/>
          </w:pPr>
        </w:pPrChange>
      </w:pPr>
      <w:del w:id="16899" w:author="Debbie Houldsworth" w:date="2020-05-07T06:57:00Z">
        <w:r w:rsidDel="00367415">
          <w:rPr>
            <w:szCs w:val="24"/>
          </w:rPr>
          <w:delText>To conduct, promote and commission research and development in connection with any activities or proposed activities of the Company, and to apply for and take out, purchase or otherwise acquire patents, patent rights, inventions, secret processes, designs, copyrights, trademarks, service marks, commercial names and designations, know-how, formulae, licences, concessions and the like (and any interest in any of them) and any exclusive or non-exclusive or limited right to use, and any secret or other information as to, any invention or secret process of any kind; and to use, exercise, develop, and grant licences in respect of, and otherwise turn to account and deal with, the property, rights and information so acquired.</w:delText>
        </w:r>
      </w:del>
    </w:p>
    <w:p w14:paraId="51C71087" w14:textId="2C3CB216" w:rsidR="00FB7917" w:rsidDel="00367415" w:rsidRDefault="00FB7917">
      <w:pPr>
        <w:pStyle w:val="MRAL1HangingIndent"/>
        <w:rPr>
          <w:del w:id="16900" w:author="Debbie Houldsworth" w:date="2020-05-07T06:57:00Z"/>
          <w:szCs w:val="24"/>
        </w:rPr>
        <w:pPrChange w:id="16901" w:author="Debbie Houldsworth" w:date="2020-05-07T06:57:00Z">
          <w:pPr/>
        </w:pPrChange>
      </w:pPr>
    </w:p>
    <w:p w14:paraId="5CD1FD15" w14:textId="526E5E34" w:rsidR="00FB7917" w:rsidDel="00367415" w:rsidRDefault="00FB7917">
      <w:pPr>
        <w:pStyle w:val="MRAL1HangingIndent"/>
        <w:rPr>
          <w:del w:id="16902" w:author="Debbie Houldsworth" w:date="2020-05-07T06:57:00Z"/>
          <w:szCs w:val="24"/>
        </w:rPr>
        <w:pPrChange w:id="16903" w:author="Debbie Houldsworth" w:date="2020-05-07T06:57:00Z">
          <w:pPr>
            <w:numPr>
              <w:ilvl w:val="1"/>
              <w:numId w:val="67"/>
            </w:numPr>
            <w:tabs>
              <w:tab w:val="clear" w:pos="2160"/>
              <w:tab w:val="clear" w:pos="2880"/>
              <w:tab w:val="clear" w:pos="3600"/>
              <w:tab w:val="clear" w:pos="4320"/>
              <w:tab w:val="clear" w:pos="5040"/>
              <w:tab w:val="clear" w:pos="9029"/>
              <w:tab w:val="num" w:pos="851"/>
            </w:tabs>
            <w:ind w:left="851" w:hanging="491"/>
          </w:pPr>
        </w:pPrChange>
      </w:pPr>
      <w:del w:id="16904" w:author="Debbie Houldsworth" w:date="2020-05-07T06:57:00Z">
        <w:r w:rsidDel="00367415">
          <w:rPr>
            <w:szCs w:val="24"/>
          </w:rPr>
          <w:delText>To acquire by any means the whole of any part of the assets, and to undertake the whole or any part of the liabilities, of any person carrying on or proposing to carry on any business which the Company is authorised to carry on or which can be carried on in connection therewith, and to acquire an interest in, amalgamate or enter into any arrangement for sharing profits, or for cooperation, or for limiting competition, or for mutual assistance, with any such person and to give or accept, by way of consideration for any of the acts or things aforesaid or property acquired, any shares, whether fully or partly paid up, debentures, or other securities or right that may be agreed upon.</w:delText>
        </w:r>
      </w:del>
    </w:p>
    <w:p w14:paraId="7EE6F9FF" w14:textId="6F20E16E" w:rsidR="00FB7917" w:rsidDel="00367415" w:rsidRDefault="00FB7917">
      <w:pPr>
        <w:pStyle w:val="MRAL1HangingIndent"/>
        <w:rPr>
          <w:del w:id="16905" w:author="Debbie Houldsworth" w:date="2020-05-07T06:57:00Z"/>
          <w:szCs w:val="24"/>
        </w:rPr>
        <w:pPrChange w:id="16906" w:author="Debbie Houldsworth" w:date="2020-05-07T06:57:00Z">
          <w:pPr/>
        </w:pPrChange>
      </w:pPr>
    </w:p>
    <w:p w14:paraId="7E11B700" w14:textId="06A4725B" w:rsidR="00FB7917" w:rsidDel="00367415" w:rsidRDefault="00FB7917">
      <w:pPr>
        <w:pStyle w:val="MRAL1HangingIndent"/>
        <w:rPr>
          <w:del w:id="16907" w:author="Debbie Houldsworth" w:date="2020-05-07T06:57:00Z"/>
          <w:szCs w:val="24"/>
        </w:rPr>
        <w:pPrChange w:id="16908" w:author="Debbie Houldsworth" w:date="2020-05-07T06:57:00Z">
          <w:pPr>
            <w:numPr>
              <w:ilvl w:val="1"/>
              <w:numId w:val="67"/>
            </w:numPr>
            <w:tabs>
              <w:tab w:val="clear" w:pos="2160"/>
              <w:tab w:val="clear" w:pos="2880"/>
              <w:tab w:val="clear" w:pos="3600"/>
              <w:tab w:val="clear" w:pos="4320"/>
              <w:tab w:val="clear" w:pos="5040"/>
              <w:tab w:val="clear" w:pos="9029"/>
              <w:tab w:val="num" w:pos="851"/>
            </w:tabs>
            <w:ind w:left="851" w:hanging="491"/>
          </w:pPr>
        </w:pPrChange>
      </w:pPr>
      <w:del w:id="16909" w:author="Debbie Houldsworth" w:date="2020-05-07T06:57:00Z">
        <w:r w:rsidDel="00367415">
          <w:rPr>
            <w:szCs w:val="24"/>
          </w:rPr>
          <w:delText>To subscribe for, underwrite, purchase or otherwise acquire, and to hold, and deal with, any shares, stocks, debentures, bonds, notes and other securities, obligations and other investments or any nature whatsoever and any options or rights in respect of them; and otherwise to invest and deal with money and assets of the Company.</w:delText>
        </w:r>
      </w:del>
    </w:p>
    <w:p w14:paraId="08A67583" w14:textId="6DC3C8ED" w:rsidR="00FB7917" w:rsidDel="00367415" w:rsidRDefault="00FB7917">
      <w:pPr>
        <w:pStyle w:val="MRAL1HangingIndent"/>
        <w:rPr>
          <w:del w:id="16910" w:author="Debbie Houldsworth" w:date="2020-05-07T06:57:00Z"/>
          <w:szCs w:val="24"/>
        </w:rPr>
        <w:pPrChange w:id="16911" w:author="Debbie Houldsworth" w:date="2020-05-07T06:57:00Z">
          <w:pPr/>
        </w:pPrChange>
      </w:pPr>
    </w:p>
    <w:p w14:paraId="74F6D577" w14:textId="7026AAA7" w:rsidR="00FB7917" w:rsidDel="00367415" w:rsidRDefault="00FB7917">
      <w:pPr>
        <w:pStyle w:val="MRAL1HangingIndent"/>
        <w:rPr>
          <w:del w:id="16912" w:author="Debbie Houldsworth" w:date="2020-05-07T06:57:00Z"/>
          <w:szCs w:val="24"/>
        </w:rPr>
        <w:pPrChange w:id="16913" w:author="Debbie Houldsworth" w:date="2020-05-07T06:57:00Z">
          <w:pPr>
            <w:numPr>
              <w:ilvl w:val="1"/>
              <w:numId w:val="67"/>
            </w:numPr>
            <w:tabs>
              <w:tab w:val="clear" w:pos="2160"/>
              <w:tab w:val="clear" w:pos="2880"/>
              <w:tab w:val="clear" w:pos="3600"/>
              <w:tab w:val="clear" w:pos="4320"/>
              <w:tab w:val="clear" w:pos="5040"/>
              <w:tab w:val="clear" w:pos="9029"/>
              <w:tab w:val="num" w:pos="851"/>
            </w:tabs>
            <w:ind w:left="851" w:hanging="491"/>
          </w:pPr>
        </w:pPrChange>
      </w:pPr>
      <w:del w:id="16914" w:author="Debbie Houldsworth" w:date="2020-05-07T06:57:00Z">
        <w:r w:rsidDel="00367415">
          <w:rPr>
            <w:szCs w:val="24"/>
          </w:rPr>
          <w:delText>To lend money or give credit to such persons and on such terms as may seem expedient.</w:delText>
        </w:r>
      </w:del>
    </w:p>
    <w:p w14:paraId="3C681CE2" w14:textId="166DB5D7" w:rsidR="00FB7917" w:rsidDel="00367415" w:rsidRDefault="00FB7917">
      <w:pPr>
        <w:pStyle w:val="MRAL1HangingIndent"/>
        <w:rPr>
          <w:del w:id="16915" w:author="Debbie Houldsworth" w:date="2020-05-07T06:57:00Z"/>
          <w:szCs w:val="24"/>
        </w:rPr>
        <w:pPrChange w:id="16916" w:author="Debbie Houldsworth" w:date="2020-05-07T06:57:00Z">
          <w:pPr/>
        </w:pPrChange>
      </w:pPr>
    </w:p>
    <w:p w14:paraId="0128DE40" w14:textId="496B71C6" w:rsidR="00FB7917" w:rsidDel="00367415" w:rsidRDefault="00FB7917">
      <w:pPr>
        <w:pStyle w:val="MRAL1HangingIndent"/>
        <w:rPr>
          <w:del w:id="16917" w:author="Debbie Houldsworth" w:date="2020-05-07T06:57:00Z"/>
          <w:szCs w:val="24"/>
        </w:rPr>
        <w:pPrChange w:id="16918" w:author="Debbie Houldsworth" w:date="2020-05-07T06:57:00Z">
          <w:pPr>
            <w:numPr>
              <w:ilvl w:val="1"/>
              <w:numId w:val="67"/>
            </w:numPr>
            <w:tabs>
              <w:tab w:val="clear" w:pos="2160"/>
              <w:tab w:val="clear" w:pos="2880"/>
              <w:tab w:val="clear" w:pos="3600"/>
              <w:tab w:val="clear" w:pos="4320"/>
              <w:tab w:val="clear" w:pos="5040"/>
              <w:tab w:val="clear" w:pos="9029"/>
              <w:tab w:val="num" w:pos="851"/>
            </w:tabs>
            <w:ind w:left="851" w:hanging="491"/>
          </w:pPr>
        </w:pPrChange>
      </w:pPr>
      <w:del w:id="16919" w:author="Debbie Houldsworth" w:date="2020-05-07T06:57:00Z">
        <w:r w:rsidDel="00367415">
          <w:rPr>
            <w:szCs w:val="24"/>
          </w:rPr>
          <w:delText>To borrow money and to secure by mortgage, charge or lien upon the whole or any part of the Company’s property or assets (whether present or future), including its uncalled capital, the discharge by the Company or any other person of any obligation or liability.</w:delText>
        </w:r>
      </w:del>
    </w:p>
    <w:p w14:paraId="17E2F00E" w14:textId="39F88642" w:rsidR="00FB7917" w:rsidDel="00367415" w:rsidRDefault="00FB7917">
      <w:pPr>
        <w:pStyle w:val="MRAL1HangingIndent"/>
        <w:rPr>
          <w:del w:id="16920" w:author="Debbie Houldsworth" w:date="2020-05-07T06:57:00Z"/>
          <w:szCs w:val="24"/>
        </w:rPr>
        <w:pPrChange w:id="16921" w:author="Debbie Houldsworth" w:date="2020-05-07T06:57:00Z">
          <w:pPr/>
        </w:pPrChange>
      </w:pPr>
    </w:p>
    <w:p w14:paraId="78200267" w14:textId="5784E5E8" w:rsidR="00FB7917" w:rsidDel="00367415" w:rsidRDefault="00FB7917">
      <w:pPr>
        <w:pStyle w:val="MRAL1HangingIndent"/>
        <w:rPr>
          <w:del w:id="16922" w:author="Debbie Houldsworth" w:date="2020-05-07T06:57:00Z"/>
          <w:szCs w:val="24"/>
        </w:rPr>
        <w:pPrChange w:id="16923" w:author="Debbie Houldsworth" w:date="2020-05-07T06:57:00Z">
          <w:pPr>
            <w:numPr>
              <w:ilvl w:val="1"/>
              <w:numId w:val="67"/>
            </w:numPr>
            <w:tabs>
              <w:tab w:val="clear" w:pos="2160"/>
              <w:tab w:val="clear" w:pos="2880"/>
              <w:tab w:val="clear" w:pos="3600"/>
              <w:tab w:val="clear" w:pos="4320"/>
              <w:tab w:val="clear" w:pos="5040"/>
              <w:tab w:val="clear" w:pos="9029"/>
              <w:tab w:val="num" w:pos="851"/>
            </w:tabs>
            <w:ind w:left="851" w:hanging="491"/>
          </w:pPr>
        </w:pPrChange>
      </w:pPr>
      <w:del w:id="16924" w:author="Debbie Houldsworth" w:date="2020-05-07T06:57:00Z">
        <w:r w:rsidDel="00367415">
          <w:rPr>
            <w:szCs w:val="24"/>
          </w:rPr>
          <w:delText>To guarantee the performance of any obligation by any person whatsoever, whether or not for the benefit of the Company or in furtherance of any of its objectives.</w:delText>
        </w:r>
      </w:del>
    </w:p>
    <w:p w14:paraId="7F093365" w14:textId="2074DC03" w:rsidR="00FB7917" w:rsidDel="00367415" w:rsidRDefault="00FB7917">
      <w:pPr>
        <w:pStyle w:val="MRAL1HangingIndent"/>
        <w:rPr>
          <w:del w:id="16925" w:author="Debbie Houldsworth" w:date="2020-05-07T06:57:00Z"/>
          <w:szCs w:val="24"/>
        </w:rPr>
        <w:pPrChange w:id="16926" w:author="Debbie Houldsworth" w:date="2020-05-07T06:57:00Z">
          <w:pPr/>
        </w:pPrChange>
      </w:pPr>
    </w:p>
    <w:p w14:paraId="1F05A999" w14:textId="7C616C9C" w:rsidR="00FB7917" w:rsidDel="00367415" w:rsidRDefault="00FB7917">
      <w:pPr>
        <w:pStyle w:val="MRAL1HangingIndent"/>
        <w:rPr>
          <w:del w:id="16927" w:author="Debbie Houldsworth" w:date="2020-05-07T06:57:00Z"/>
          <w:szCs w:val="24"/>
        </w:rPr>
        <w:pPrChange w:id="16928" w:author="Debbie Houldsworth" w:date="2020-05-07T06:57:00Z">
          <w:pPr>
            <w:numPr>
              <w:ilvl w:val="1"/>
              <w:numId w:val="67"/>
            </w:numPr>
            <w:tabs>
              <w:tab w:val="clear" w:pos="2160"/>
              <w:tab w:val="clear" w:pos="2880"/>
              <w:tab w:val="clear" w:pos="3600"/>
              <w:tab w:val="clear" w:pos="4320"/>
              <w:tab w:val="clear" w:pos="5040"/>
              <w:tab w:val="clear" w:pos="9029"/>
              <w:tab w:val="num" w:pos="851"/>
            </w:tabs>
            <w:ind w:left="851" w:hanging="491"/>
          </w:pPr>
        </w:pPrChange>
      </w:pPr>
      <w:del w:id="16929" w:author="Debbie Houldsworth" w:date="2020-05-07T06:57:00Z">
        <w:r w:rsidDel="00367415">
          <w:rPr>
            <w:szCs w:val="24"/>
          </w:rPr>
          <w:delText>To draw, make, accept, endorse, discount, negotiate, execute and issue promissory notes, bills of exchange, bills of lading, warrants, debentures and other negotiable or transferable instruments.</w:delText>
        </w:r>
      </w:del>
    </w:p>
    <w:p w14:paraId="37480875" w14:textId="40908CFD" w:rsidR="00FB7917" w:rsidDel="00367415" w:rsidRDefault="00FB7917">
      <w:pPr>
        <w:pStyle w:val="MRAL1HangingIndent"/>
        <w:rPr>
          <w:del w:id="16930" w:author="Debbie Houldsworth" w:date="2020-05-07T06:57:00Z"/>
          <w:szCs w:val="24"/>
        </w:rPr>
        <w:pPrChange w:id="16931" w:author="Debbie Houldsworth" w:date="2020-05-07T06:57:00Z">
          <w:pPr/>
        </w:pPrChange>
      </w:pPr>
    </w:p>
    <w:p w14:paraId="61793AFB" w14:textId="6EA3E7C9" w:rsidR="00FB7917" w:rsidDel="00367415" w:rsidRDefault="00FB7917">
      <w:pPr>
        <w:pStyle w:val="MRAL1HangingIndent"/>
        <w:rPr>
          <w:del w:id="16932" w:author="Debbie Houldsworth" w:date="2020-05-07T06:57:00Z"/>
          <w:szCs w:val="24"/>
        </w:rPr>
        <w:pPrChange w:id="16933" w:author="Debbie Houldsworth" w:date="2020-05-07T06:57:00Z">
          <w:pPr>
            <w:numPr>
              <w:ilvl w:val="1"/>
              <w:numId w:val="67"/>
            </w:numPr>
            <w:tabs>
              <w:tab w:val="clear" w:pos="2160"/>
              <w:tab w:val="clear" w:pos="2880"/>
              <w:tab w:val="clear" w:pos="3600"/>
              <w:tab w:val="clear" w:pos="4320"/>
              <w:tab w:val="clear" w:pos="5040"/>
              <w:tab w:val="clear" w:pos="9029"/>
              <w:tab w:val="num" w:pos="851"/>
            </w:tabs>
            <w:ind w:left="851" w:hanging="491"/>
          </w:pPr>
        </w:pPrChange>
      </w:pPr>
      <w:del w:id="16934" w:author="Debbie Houldsworth" w:date="2020-05-07T06:57:00Z">
        <w:r w:rsidDel="00367415">
          <w:rPr>
            <w:szCs w:val="24"/>
          </w:rPr>
          <w:delText>To apply for, promote and obtain any Act of Parliament, charter, privilege, concession, licence or authorisation of any government, state, department or other authority (international, national, local, municipal or otherwise) for enabling the Company to carry any of its object into effect or for extending any of the Company’s powers or for effecting any modification of the Company’s constitution, or for any other purpose which may seem expedient, and to oppose any actions, steps, proceedings or applications which may seem calculated directly or indirectly to prejudice the interests of the Company or of its members.</w:delText>
        </w:r>
      </w:del>
    </w:p>
    <w:p w14:paraId="02D89E28" w14:textId="20FFF924" w:rsidR="00FB7917" w:rsidDel="00367415" w:rsidRDefault="00FB7917">
      <w:pPr>
        <w:pStyle w:val="MRAL1HangingIndent"/>
        <w:rPr>
          <w:del w:id="16935" w:author="Debbie Houldsworth" w:date="2020-05-07T06:57:00Z"/>
          <w:szCs w:val="24"/>
        </w:rPr>
        <w:pPrChange w:id="16936" w:author="Debbie Houldsworth" w:date="2020-05-07T06:57:00Z">
          <w:pPr/>
        </w:pPrChange>
      </w:pPr>
    </w:p>
    <w:p w14:paraId="4B381862" w14:textId="494F4431" w:rsidR="00FB7917" w:rsidDel="00367415" w:rsidRDefault="00FB7917">
      <w:pPr>
        <w:pStyle w:val="MRAL1HangingIndent"/>
        <w:rPr>
          <w:del w:id="16937" w:author="Debbie Houldsworth" w:date="2020-05-07T06:57:00Z"/>
          <w:szCs w:val="24"/>
        </w:rPr>
        <w:pPrChange w:id="16938" w:author="Debbie Houldsworth" w:date="2020-05-07T06:57:00Z">
          <w:pPr>
            <w:numPr>
              <w:ilvl w:val="1"/>
              <w:numId w:val="67"/>
            </w:numPr>
            <w:tabs>
              <w:tab w:val="clear" w:pos="2160"/>
              <w:tab w:val="clear" w:pos="2880"/>
              <w:tab w:val="clear" w:pos="3600"/>
              <w:tab w:val="clear" w:pos="4320"/>
              <w:tab w:val="clear" w:pos="5040"/>
              <w:tab w:val="clear" w:pos="9029"/>
              <w:tab w:val="num" w:pos="851"/>
            </w:tabs>
            <w:ind w:left="851" w:hanging="491"/>
          </w:pPr>
        </w:pPrChange>
      </w:pPr>
      <w:del w:id="16939" w:author="Debbie Houldsworth" w:date="2020-05-07T06:57:00Z">
        <w:r w:rsidDel="00367415">
          <w:rPr>
            <w:szCs w:val="24"/>
          </w:rPr>
          <w:delText>To enter into any arrangements with any government, state, department or other authority (international, national, local, municipal or otherwise), or any other person, that may seem conducive to the Company’s object or any of them, and to obtain from any such government, state, authority or person, and to carry out, exercise and exploit, any charter, contract, decree, right, privilege or concession which the Company may think desirable.</w:delText>
        </w:r>
      </w:del>
    </w:p>
    <w:p w14:paraId="420C35C1" w14:textId="00F7D589" w:rsidR="00FB7917" w:rsidDel="00367415" w:rsidRDefault="00FB7917">
      <w:pPr>
        <w:pStyle w:val="MRAL1HangingIndent"/>
        <w:rPr>
          <w:del w:id="16940" w:author="Debbie Houldsworth" w:date="2020-05-07T06:57:00Z"/>
          <w:szCs w:val="24"/>
        </w:rPr>
        <w:pPrChange w:id="16941" w:author="Debbie Houldsworth" w:date="2020-05-07T06:57:00Z">
          <w:pPr/>
        </w:pPrChange>
      </w:pPr>
    </w:p>
    <w:p w14:paraId="697708E6" w14:textId="093B0027" w:rsidR="00FB7917" w:rsidDel="00367415" w:rsidRDefault="00FB7917">
      <w:pPr>
        <w:pStyle w:val="MRAL1HangingIndent"/>
        <w:rPr>
          <w:del w:id="16942" w:author="Debbie Houldsworth" w:date="2020-05-07T06:57:00Z"/>
          <w:szCs w:val="24"/>
        </w:rPr>
        <w:pPrChange w:id="16943" w:author="Debbie Houldsworth" w:date="2020-05-07T06:57:00Z">
          <w:pPr>
            <w:numPr>
              <w:ilvl w:val="1"/>
              <w:numId w:val="67"/>
            </w:numPr>
            <w:tabs>
              <w:tab w:val="clear" w:pos="2160"/>
              <w:tab w:val="clear" w:pos="2880"/>
              <w:tab w:val="clear" w:pos="3600"/>
              <w:tab w:val="clear" w:pos="4320"/>
              <w:tab w:val="clear" w:pos="5040"/>
              <w:tab w:val="clear" w:pos="9029"/>
              <w:tab w:val="num" w:pos="851"/>
            </w:tabs>
            <w:ind w:left="851" w:hanging="491"/>
          </w:pPr>
        </w:pPrChange>
      </w:pPr>
      <w:del w:id="16944" w:author="Debbie Houldsworth" w:date="2020-05-07T06:57:00Z">
        <w:r w:rsidDel="00367415">
          <w:rPr>
            <w:szCs w:val="24"/>
          </w:rPr>
          <w:delText>To do all or any of the following, namely:</w:delText>
        </w:r>
      </w:del>
    </w:p>
    <w:p w14:paraId="169D4CF4" w14:textId="378187AC" w:rsidR="00FB7917" w:rsidDel="00367415" w:rsidRDefault="00FB7917">
      <w:pPr>
        <w:pStyle w:val="MRAL1HangingIndent"/>
        <w:rPr>
          <w:del w:id="16945" w:author="Debbie Houldsworth" w:date="2020-05-07T06:57:00Z"/>
          <w:szCs w:val="24"/>
        </w:rPr>
        <w:pPrChange w:id="16946" w:author="Debbie Houldsworth" w:date="2020-05-07T06:57:00Z">
          <w:pPr/>
        </w:pPrChange>
      </w:pPr>
    </w:p>
    <w:p w14:paraId="2B9DE79C" w14:textId="0B4EDB85" w:rsidR="00FB7917" w:rsidDel="00367415" w:rsidRDefault="00FB7917">
      <w:pPr>
        <w:pStyle w:val="MRAL1HangingIndent"/>
        <w:rPr>
          <w:del w:id="16947" w:author="Debbie Houldsworth" w:date="2020-05-07T06:57:00Z"/>
          <w:szCs w:val="24"/>
        </w:rPr>
        <w:pPrChange w:id="16948" w:author="Debbie Houldsworth" w:date="2020-05-07T06:57:00Z">
          <w:pPr>
            <w:numPr>
              <w:ilvl w:val="2"/>
              <w:numId w:val="67"/>
            </w:numPr>
            <w:tabs>
              <w:tab w:val="clear" w:pos="2160"/>
              <w:tab w:val="clear" w:pos="2880"/>
              <w:tab w:val="clear" w:pos="3600"/>
              <w:tab w:val="clear" w:pos="4320"/>
              <w:tab w:val="clear" w:pos="5040"/>
              <w:tab w:val="clear" w:pos="9029"/>
              <w:tab w:val="num" w:pos="1080"/>
            </w:tabs>
            <w:ind w:left="1080" w:hanging="360"/>
          </w:pPr>
        </w:pPrChange>
      </w:pPr>
      <w:del w:id="16949" w:author="Debbie Houldsworth" w:date="2020-05-07T06:57:00Z">
        <w:r w:rsidDel="00367415">
          <w:rPr>
            <w:szCs w:val="24"/>
          </w:rPr>
          <w:delText>to establish, provide, carry on, maintain, manage, support, purchase and contribute to any pension, superannuation, retirement, redundancy, injury, death benefit or insurance funds, trusts, schemes or policies for the benefit of, and to give or procure the giving of pensions, annuities, allowances, gratuities, donations emoluments, benefits of any description (whether in kind or otherwise), incentives, bonuses, assistance (whether financial or otherwise) and accommodation in such manner and on such terms as the Company thinks fit to, and to make payments for or towards the insurance of –</w:delText>
        </w:r>
      </w:del>
    </w:p>
    <w:p w14:paraId="63CB23A3" w14:textId="6B4840AD" w:rsidR="00FB7917" w:rsidDel="00367415" w:rsidRDefault="00FB7917">
      <w:pPr>
        <w:pStyle w:val="MRAL1HangingIndent"/>
        <w:rPr>
          <w:del w:id="16950" w:author="Debbie Houldsworth" w:date="2020-05-07T06:57:00Z"/>
          <w:szCs w:val="24"/>
        </w:rPr>
        <w:pPrChange w:id="16951" w:author="Debbie Houldsworth" w:date="2020-05-07T06:57:00Z">
          <w:pPr/>
        </w:pPrChange>
      </w:pPr>
    </w:p>
    <w:p w14:paraId="03230780" w14:textId="63483D82" w:rsidR="00FB7917" w:rsidDel="00367415" w:rsidRDefault="00FB7917">
      <w:pPr>
        <w:pStyle w:val="MRAL1HangingIndent"/>
        <w:rPr>
          <w:del w:id="16952" w:author="Debbie Houldsworth" w:date="2020-05-07T06:57:00Z"/>
          <w:szCs w:val="24"/>
        </w:rPr>
        <w:pPrChange w:id="16953" w:author="Debbie Houldsworth" w:date="2020-05-07T06:57:00Z">
          <w:pPr>
            <w:numPr>
              <w:ilvl w:val="3"/>
              <w:numId w:val="67"/>
            </w:numPr>
            <w:tabs>
              <w:tab w:val="clear" w:pos="2160"/>
              <w:tab w:val="clear" w:pos="2880"/>
              <w:tab w:val="clear" w:pos="3600"/>
              <w:tab w:val="clear" w:pos="4320"/>
              <w:tab w:val="clear" w:pos="5040"/>
              <w:tab w:val="clear" w:pos="9029"/>
              <w:tab w:val="num" w:pos="1440"/>
            </w:tabs>
            <w:ind w:left="1440" w:hanging="360"/>
          </w:pPr>
        </w:pPrChange>
      </w:pPr>
      <w:del w:id="16954" w:author="Debbie Houldsworth" w:date="2020-05-07T06:57:00Z">
        <w:r w:rsidDel="00367415">
          <w:rPr>
            <w:szCs w:val="24"/>
          </w:rPr>
          <w:delText>any individuals who are or were at any time in the employment of, or directors or officers of (or held comparable or equivalent office in), or acted as consultants or advisers to or agents for –</w:delText>
        </w:r>
      </w:del>
    </w:p>
    <w:p w14:paraId="71E36076" w14:textId="656C8B8D" w:rsidR="00FB7917" w:rsidDel="00367415" w:rsidRDefault="00FB7917">
      <w:pPr>
        <w:pStyle w:val="MRAL1HangingIndent"/>
        <w:rPr>
          <w:del w:id="16955" w:author="Debbie Houldsworth" w:date="2020-05-07T06:57:00Z"/>
          <w:szCs w:val="24"/>
        </w:rPr>
        <w:pPrChange w:id="16956" w:author="Debbie Houldsworth" w:date="2020-05-07T06:57:00Z">
          <w:pPr/>
        </w:pPrChange>
      </w:pPr>
    </w:p>
    <w:p w14:paraId="3AF87A18" w14:textId="20578000" w:rsidR="00FB7917" w:rsidDel="00367415" w:rsidRDefault="00FB7917">
      <w:pPr>
        <w:pStyle w:val="MRAL1HangingIndent"/>
        <w:rPr>
          <w:del w:id="16957" w:author="Debbie Houldsworth" w:date="2020-05-07T06:57:00Z"/>
          <w:szCs w:val="24"/>
        </w:rPr>
        <w:pPrChange w:id="16958" w:author="Debbie Houldsworth" w:date="2020-05-07T06:57:00Z">
          <w:pPr>
            <w:numPr>
              <w:ilvl w:val="4"/>
              <w:numId w:val="67"/>
            </w:numPr>
            <w:tabs>
              <w:tab w:val="clear" w:pos="2160"/>
              <w:tab w:val="clear" w:pos="2880"/>
              <w:tab w:val="clear" w:pos="3600"/>
              <w:tab w:val="clear" w:pos="4320"/>
              <w:tab w:val="clear" w:pos="5040"/>
              <w:tab w:val="clear" w:pos="9029"/>
              <w:tab w:val="num" w:pos="1800"/>
            </w:tabs>
            <w:ind w:left="1800" w:hanging="360"/>
          </w:pPr>
        </w:pPrChange>
      </w:pPr>
      <w:del w:id="16959" w:author="Debbie Houldsworth" w:date="2020-05-07T06:57:00Z">
        <w:r w:rsidDel="00367415">
          <w:rPr>
            <w:szCs w:val="24"/>
          </w:rPr>
          <w:delText>the Company or any company which is or was its parent company or is or was a subsidiary undertaking of the Company or any such parent company; or</w:delText>
        </w:r>
      </w:del>
    </w:p>
    <w:p w14:paraId="6970B26C" w14:textId="57D631E7" w:rsidR="00FB7917" w:rsidDel="00367415" w:rsidRDefault="00FB7917">
      <w:pPr>
        <w:pStyle w:val="MRAL1HangingIndent"/>
        <w:rPr>
          <w:del w:id="16960" w:author="Debbie Houldsworth" w:date="2020-05-07T06:57:00Z"/>
          <w:szCs w:val="24"/>
        </w:rPr>
        <w:pPrChange w:id="16961" w:author="Debbie Houldsworth" w:date="2020-05-07T06:57:00Z">
          <w:pPr/>
        </w:pPrChange>
      </w:pPr>
    </w:p>
    <w:p w14:paraId="2379D2EC" w14:textId="02FFB7EB" w:rsidR="00FB7917" w:rsidDel="00367415" w:rsidRDefault="00FB7917">
      <w:pPr>
        <w:pStyle w:val="MRAL1HangingIndent"/>
        <w:rPr>
          <w:del w:id="16962" w:author="Debbie Houldsworth" w:date="2020-05-07T06:57:00Z"/>
          <w:szCs w:val="24"/>
        </w:rPr>
        <w:pPrChange w:id="16963" w:author="Debbie Houldsworth" w:date="2020-05-07T06:57:00Z">
          <w:pPr>
            <w:numPr>
              <w:ilvl w:val="4"/>
              <w:numId w:val="67"/>
            </w:numPr>
            <w:tabs>
              <w:tab w:val="clear" w:pos="2160"/>
              <w:tab w:val="clear" w:pos="2880"/>
              <w:tab w:val="clear" w:pos="3600"/>
              <w:tab w:val="clear" w:pos="4320"/>
              <w:tab w:val="clear" w:pos="5040"/>
              <w:tab w:val="clear" w:pos="9029"/>
              <w:tab w:val="num" w:pos="1800"/>
            </w:tabs>
            <w:ind w:left="1800" w:hanging="360"/>
          </w:pPr>
        </w:pPrChange>
      </w:pPr>
      <w:del w:id="16964" w:author="Debbie Houldsworth" w:date="2020-05-07T06:57:00Z">
        <w:r w:rsidDel="00367415">
          <w:rPr>
            <w:szCs w:val="24"/>
          </w:rPr>
          <w:delText>any person to whose business the Company or any subsidiary undertaking of the Company is, in whole or part, a successor directly or indirectly;</w:delText>
        </w:r>
      </w:del>
    </w:p>
    <w:p w14:paraId="139D5A9D" w14:textId="273F6BEB" w:rsidR="00FB7917" w:rsidDel="00367415" w:rsidRDefault="00FB7917">
      <w:pPr>
        <w:pStyle w:val="MRAL1HangingIndent"/>
        <w:rPr>
          <w:del w:id="16965" w:author="Debbie Houldsworth" w:date="2020-05-07T06:57:00Z"/>
          <w:szCs w:val="24"/>
        </w:rPr>
        <w:pPrChange w:id="16966" w:author="Debbie Houldsworth" w:date="2020-05-07T06:57:00Z">
          <w:pPr/>
        </w:pPrChange>
      </w:pPr>
    </w:p>
    <w:p w14:paraId="16A9F954" w14:textId="4E6E998F" w:rsidR="00FB7917" w:rsidDel="00367415" w:rsidRDefault="00FB7917">
      <w:pPr>
        <w:pStyle w:val="MRAL1HangingIndent"/>
        <w:rPr>
          <w:del w:id="16967" w:author="Debbie Houldsworth" w:date="2020-05-07T06:57:00Z"/>
          <w:szCs w:val="24"/>
        </w:rPr>
        <w:pPrChange w:id="16968" w:author="Debbie Houldsworth" w:date="2020-05-07T06:57:00Z">
          <w:pPr>
            <w:numPr>
              <w:ilvl w:val="4"/>
              <w:numId w:val="67"/>
            </w:numPr>
            <w:tabs>
              <w:tab w:val="clear" w:pos="2160"/>
              <w:tab w:val="clear" w:pos="2880"/>
              <w:tab w:val="clear" w:pos="3600"/>
              <w:tab w:val="clear" w:pos="4320"/>
              <w:tab w:val="clear" w:pos="5040"/>
              <w:tab w:val="clear" w:pos="9029"/>
              <w:tab w:val="num" w:pos="1800"/>
            </w:tabs>
            <w:ind w:left="1800" w:hanging="360"/>
          </w:pPr>
        </w:pPrChange>
      </w:pPr>
      <w:del w:id="16969" w:author="Debbie Houldsworth" w:date="2020-05-07T06:57:00Z">
        <w:r w:rsidDel="00367415">
          <w:rPr>
            <w:szCs w:val="24"/>
          </w:rPr>
          <w:delText>any person otherwise allied to or associated with the Company;</w:delText>
        </w:r>
      </w:del>
    </w:p>
    <w:p w14:paraId="11CEB926" w14:textId="0405E52F" w:rsidR="00FB7917" w:rsidDel="00367415" w:rsidRDefault="00FB7917">
      <w:pPr>
        <w:pStyle w:val="MRAL1HangingIndent"/>
        <w:rPr>
          <w:del w:id="16970" w:author="Debbie Houldsworth" w:date="2020-05-07T06:57:00Z"/>
          <w:szCs w:val="24"/>
        </w:rPr>
        <w:pPrChange w:id="16971" w:author="Debbie Houldsworth" w:date="2020-05-07T06:57:00Z">
          <w:pPr>
            <w:ind w:left="357"/>
          </w:pPr>
        </w:pPrChange>
      </w:pPr>
    </w:p>
    <w:p w14:paraId="42A1B208" w14:textId="1993EED0" w:rsidR="00FB7917" w:rsidDel="00367415" w:rsidRDefault="00FB7917">
      <w:pPr>
        <w:pStyle w:val="MRAL1HangingIndent"/>
        <w:rPr>
          <w:del w:id="16972" w:author="Debbie Houldsworth" w:date="2020-05-07T06:57:00Z"/>
          <w:szCs w:val="24"/>
        </w:rPr>
        <w:pPrChange w:id="16973" w:author="Debbie Houldsworth" w:date="2020-05-07T06:57:00Z">
          <w:pPr>
            <w:numPr>
              <w:ilvl w:val="3"/>
              <w:numId w:val="67"/>
            </w:numPr>
            <w:tabs>
              <w:tab w:val="clear" w:pos="2160"/>
              <w:tab w:val="clear" w:pos="2880"/>
              <w:tab w:val="clear" w:pos="3600"/>
              <w:tab w:val="clear" w:pos="4320"/>
              <w:tab w:val="clear" w:pos="5040"/>
              <w:tab w:val="clear" w:pos="9029"/>
              <w:tab w:val="num" w:pos="1440"/>
            </w:tabs>
            <w:ind w:left="1440" w:hanging="360"/>
          </w:pPr>
        </w:pPrChange>
      </w:pPr>
      <w:del w:id="16974" w:author="Debbie Houldsworth" w:date="2020-05-07T06:57:00Z">
        <w:r w:rsidDel="00367415">
          <w:rPr>
            <w:szCs w:val="24"/>
          </w:rPr>
          <w:delText>any other individuals whose service has been of benefit to the Company or who the Company considers have a moral claim on the Company; and</w:delText>
        </w:r>
      </w:del>
    </w:p>
    <w:p w14:paraId="5037C4D5" w14:textId="5B3D636C" w:rsidR="00FB7917" w:rsidDel="00367415" w:rsidRDefault="00FB7917">
      <w:pPr>
        <w:pStyle w:val="MRAL1HangingIndent"/>
        <w:rPr>
          <w:del w:id="16975" w:author="Debbie Houldsworth" w:date="2020-05-07T06:57:00Z"/>
          <w:szCs w:val="24"/>
        </w:rPr>
        <w:pPrChange w:id="16976" w:author="Debbie Houldsworth" w:date="2020-05-07T06:57:00Z">
          <w:pPr>
            <w:ind w:left="357"/>
          </w:pPr>
        </w:pPrChange>
      </w:pPr>
    </w:p>
    <w:p w14:paraId="0686F6C0" w14:textId="1149DBBB" w:rsidR="00FB7917" w:rsidDel="00367415" w:rsidRDefault="00FB7917">
      <w:pPr>
        <w:pStyle w:val="MRAL1HangingIndent"/>
        <w:rPr>
          <w:del w:id="16977" w:author="Debbie Houldsworth" w:date="2020-05-07T06:57:00Z"/>
          <w:szCs w:val="24"/>
        </w:rPr>
        <w:pPrChange w:id="16978" w:author="Debbie Houldsworth" w:date="2020-05-07T06:57:00Z">
          <w:pPr>
            <w:numPr>
              <w:ilvl w:val="3"/>
              <w:numId w:val="67"/>
            </w:numPr>
            <w:tabs>
              <w:tab w:val="clear" w:pos="2160"/>
              <w:tab w:val="clear" w:pos="2880"/>
              <w:tab w:val="clear" w:pos="3600"/>
              <w:tab w:val="clear" w:pos="4320"/>
              <w:tab w:val="clear" w:pos="5040"/>
              <w:tab w:val="clear" w:pos="9029"/>
              <w:tab w:val="num" w:pos="1440"/>
            </w:tabs>
            <w:ind w:left="1440" w:hanging="360"/>
          </w:pPr>
        </w:pPrChange>
      </w:pPr>
      <w:del w:id="16979" w:author="Debbie Houldsworth" w:date="2020-05-07T06:57:00Z">
        <w:r w:rsidDel="00367415">
          <w:rPr>
            <w:szCs w:val="24"/>
          </w:rPr>
          <w:delText>the spouses, widows, widowers, families and dependants of any such individuals as aforesaid; and</w:delText>
        </w:r>
      </w:del>
    </w:p>
    <w:p w14:paraId="02B4CF4A" w14:textId="597F48B5" w:rsidR="00FB7917" w:rsidDel="00367415" w:rsidRDefault="00FB7917">
      <w:pPr>
        <w:pStyle w:val="MRAL1HangingIndent"/>
        <w:rPr>
          <w:del w:id="16980" w:author="Debbie Houldsworth" w:date="2020-05-07T06:57:00Z"/>
          <w:szCs w:val="24"/>
        </w:rPr>
        <w:pPrChange w:id="16981" w:author="Debbie Houldsworth" w:date="2020-05-07T06:57:00Z">
          <w:pPr>
            <w:ind w:left="357"/>
          </w:pPr>
        </w:pPrChange>
      </w:pPr>
    </w:p>
    <w:p w14:paraId="6D80EB73" w14:textId="4967678D" w:rsidR="00FB7917" w:rsidDel="00367415" w:rsidRDefault="00FB7917">
      <w:pPr>
        <w:pStyle w:val="MRAL1HangingIndent"/>
        <w:rPr>
          <w:del w:id="16982" w:author="Debbie Houldsworth" w:date="2020-05-07T06:57:00Z"/>
          <w:szCs w:val="24"/>
        </w:rPr>
        <w:pPrChange w:id="16983" w:author="Debbie Houldsworth" w:date="2020-05-07T06:57:00Z">
          <w:pPr>
            <w:numPr>
              <w:ilvl w:val="2"/>
              <w:numId w:val="67"/>
            </w:numPr>
            <w:tabs>
              <w:tab w:val="clear" w:pos="2160"/>
              <w:tab w:val="clear" w:pos="2880"/>
              <w:tab w:val="clear" w:pos="3600"/>
              <w:tab w:val="clear" w:pos="4320"/>
              <w:tab w:val="clear" w:pos="5040"/>
              <w:tab w:val="clear" w:pos="9029"/>
              <w:tab w:val="num" w:pos="1080"/>
            </w:tabs>
            <w:ind w:left="1080" w:hanging="360"/>
          </w:pPr>
        </w:pPrChange>
      </w:pPr>
      <w:del w:id="16984" w:author="Debbie Houldsworth" w:date="2020-05-07T06:57:00Z">
        <w:r w:rsidDel="00367415">
          <w:rPr>
            <w:szCs w:val="24"/>
          </w:rPr>
          <w:delText>to establish, provide, carry on, maintain, manage, support and provide financial assistance to welfare, sports and social facilities, associations, clubs, funds and institutions which the Company considers likely to benefit or further the interests of any of the aforementioned individuals, spouses, widows, widowers, families and dependants.</w:delText>
        </w:r>
      </w:del>
    </w:p>
    <w:p w14:paraId="05D58302" w14:textId="1EFC66F7" w:rsidR="00FB7917" w:rsidDel="00367415" w:rsidRDefault="00FB7917">
      <w:pPr>
        <w:pStyle w:val="MRAL1HangingIndent"/>
        <w:rPr>
          <w:del w:id="16985" w:author="Debbie Houldsworth" w:date="2020-05-07T06:57:00Z"/>
          <w:szCs w:val="24"/>
        </w:rPr>
        <w:pPrChange w:id="16986" w:author="Debbie Houldsworth" w:date="2020-05-07T06:57:00Z">
          <w:pPr/>
        </w:pPrChange>
      </w:pPr>
    </w:p>
    <w:p w14:paraId="6B0FA13E" w14:textId="5406C3EE" w:rsidR="00FB7917" w:rsidDel="00367415" w:rsidRDefault="00FB7917">
      <w:pPr>
        <w:pStyle w:val="MRAL1HangingIndent"/>
        <w:rPr>
          <w:del w:id="16987" w:author="Debbie Houldsworth" w:date="2020-05-07T06:57:00Z"/>
          <w:szCs w:val="24"/>
        </w:rPr>
        <w:pPrChange w:id="16988" w:author="Debbie Houldsworth" w:date="2020-05-07T06:57:00Z">
          <w:pPr/>
        </w:pPrChange>
      </w:pPr>
    </w:p>
    <w:p w14:paraId="51A9A63B" w14:textId="189A5362" w:rsidR="00FB7917" w:rsidDel="00367415" w:rsidRDefault="00FB7917">
      <w:pPr>
        <w:pStyle w:val="MRAL1HangingIndent"/>
        <w:rPr>
          <w:del w:id="16989" w:author="Debbie Houldsworth" w:date="2020-05-07T06:57:00Z"/>
          <w:szCs w:val="24"/>
        </w:rPr>
        <w:pPrChange w:id="16990" w:author="Debbie Houldsworth" w:date="2020-05-07T06:57:00Z">
          <w:pPr>
            <w:numPr>
              <w:ilvl w:val="1"/>
              <w:numId w:val="67"/>
            </w:numPr>
            <w:tabs>
              <w:tab w:val="clear" w:pos="2160"/>
              <w:tab w:val="num" w:pos="851"/>
              <w:tab w:val="left" w:pos="1134"/>
            </w:tabs>
            <w:ind w:left="1080" w:hanging="720"/>
          </w:pPr>
        </w:pPrChange>
      </w:pPr>
      <w:del w:id="16991" w:author="Debbie Houldsworth" w:date="2020-05-07T06:57:00Z">
        <w:r w:rsidDel="00367415">
          <w:rPr>
            <w:szCs w:val="24"/>
          </w:rPr>
          <w:delText>To establish, maintain, manage, support and contribute to any schemes or trusts for the acquisition of shares in the Company or its holding company by or for the benefit of any individuals who are or were at any time in the employment of , or directors or officers of, the Company or any company which is or was its parent company or is or was a subsidiary undertaking of the Company or any such parent company, and to lend money to any such individuals to enable them to acquire shares in the Company or in its parent company and to establish, maintain, manage and support (financially or otherwise) any schemes for sharing profits of the Company or any other such company as aforesaid with any such individuals.</w:delText>
        </w:r>
      </w:del>
    </w:p>
    <w:p w14:paraId="745B160C" w14:textId="737D867A" w:rsidR="00FB7917" w:rsidDel="00367415" w:rsidRDefault="00FB7917">
      <w:pPr>
        <w:pStyle w:val="MRAL1HangingIndent"/>
        <w:rPr>
          <w:del w:id="16992" w:author="Debbie Houldsworth" w:date="2020-05-07T06:57:00Z"/>
          <w:szCs w:val="24"/>
        </w:rPr>
        <w:pPrChange w:id="16993" w:author="Debbie Houldsworth" w:date="2020-05-07T06:57:00Z">
          <w:pPr>
            <w:tabs>
              <w:tab w:val="num" w:pos="1080"/>
            </w:tabs>
            <w:ind w:left="1080" w:hanging="720"/>
          </w:pPr>
        </w:pPrChange>
      </w:pPr>
    </w:p>
    <w:p w14:paraId="6569CAC9" w14:textId="75943F4D" w:rsidR="00FB7917" w:rsidDel="00367415" w:rsidRDefault="00FB7917">
      <w:pPr>
        <w:pStyle w:val="MRAL1HangingIndent"/>
        <w:rPr>
          <w:del w:id="16994" w:author="Debbie Houldsworth" w:date="2020-05-07T06:57:00Z"/>
          <w:szCs w:val="24"/>
        </w:rPr>
        <w:pPrChange w:id="16995" w:author="Debbie Houldsworth" w:date="2020-05-07T06:57:00Z">
          <w:pPr>
            <w:numPr>
              <w:ilvl w:val="1"/>
              <w:numId w:val="67"/>
            </w:numPr>
            <w:tabs>
              <w:tab w:val="clear" w:pos="2160"/>
              <w:tab w:val="num" w:pos="851"/>
              <w:tab w:val="left" w:pos="1134"/>
            </w:tabs>
            <w:ind w:left="1080" w:hanging="720"/>
          </w:pPr>
        </w:pPrChange>
      </w:pPr>
      <w:del w:id="16996" w:author="Debbie Houldsworth" w:date="2020-05-07T06:57:00Z">
        <w:r w:rsidDel="00367415">
          <w:rPr>
            <w:szCs w:val="24"/>
          </w:rPr>
          <w:delText>To subscribe or contribute (in cash or in kind) to, and to promote or sponsor, any charitable, benevolent or useful object of a public character or any object which the Company considers may directly or indirectly further the interests of the Company, its employees or its members.</w:delText>
        </w:r>
      </w:del>
    </w:p>
    <w:p w14:paraId="269567C0" w14:textId="534D66F4" w:rsidR="00FB7917" w:rsidDel="00367415" w:rsidRDefault="00FB7917">
      <w:pPr>
        <w:pStyle w:val="MRAL1HangingIndent"/>
        <w:rPr>
          <w:del w:id="16997" w:author="Debbie Houldsworth" w:date="2020-05-07T06:57:00Z"/>
          <w:szCs w:val="24"/>
        </w:rPr>
        <w:pPrChange w:id="16998" w:author="Debbie Houldsworth" w:date="2020-05-07T06:57:00Z">
          <w:pPr>
            <w:tabs>
              <w:tab w:val="num" w:pos="1080"/>
            </w:tabs>
            <w:ind w:left="1080" w:hanging="720"/>
          </w:pPr>
        </w:pPrChange>
      </w:pPr>
    </w:p>
    <w:p w14:paraId="4CB9E559" w14:textId="7AF8AE92" w:rsidR="00FB7917" w:rsidDel="00367415" w:rsidRDefault="00FB7917">
      <w:pPr>
        <w:pStyle w:val="MRAL1HangingIndent"/>
        <w:rPr>
          <w:del w:id="16999" w:author="Debbie Houldsworth" w:date="2020-05-07T06:57:00Z"/>
          <w:szCs w:val="24"/>
        </w:rPr>
        <w:pPrChange w:id="17000" w:author="Debbie Houldsworth" w:date="2020-05-07T06:57:00Z">
          <w:pPr>
            <w:numPr>
              <w:ilvl w:val="1"/>
              <w:numId w:val="67"/>
            </w:numPr>
            <w:tabs>
              <w:tab w:val="clear" w:pos="2160"/>
              <w:tab w:val="num" w:pos="851"/>
              <w:tab w:val="left" w:pos="1134"/>
            </w:tabs>
            <w:ind w:left="1080" w:hanging="720"/>
          </w:pPr>
        </w:pPrChange>
      </w:pPr>
      <w:del w:id="17001" w:author="Debbie Houldsworth" w:date="2020-05-07T06:57:00Z">
        <w:r w:rsidDel="00367415">
          <w:rPr>
            <w:szCs w:val="24"/>
          </w:rPr>
          <w:delText>To pay and discharge all or any expenses, costs and disbursements, to pay commissions and to remunerate any person for services rendered or to be rendered, in connection with the formation, promotion and flotation of the Company and the underwriting or placing or issue at any time of any securities of the Company or of any other person.</w:delText>
        </w:r>
      </w:del>
    </w:p>
    <w:p w14:paraId="12A074CE" w14:textId="314E178B" w:rsidR="00FB7917" w:rsidDel="00367415" w:rsidRDefault="00FB7917">
      <w:pPr>
        <w:pStyle w:val="MRAL1HangingIndent"/>
        <w:rPr>
          <w:del w:id="17002" w:author="Debbie Houldsworth" w:date="2020-05-07T06:57:00Z"/>
          <w:szCs w:val="24"/>
        </w:rPr>
        <w:pPrChange w:id="17003" w:author="Debbie Houldsworth" w:date="2020-05-07T06:57:00Z">
          <w:pPr>
            <w:tabs>
              <w:tab w:val="num" w:pos="1080"/>
            </w:tabs>
            <w:ind w:left="1080" w:hanging="720"/>
          </w:pPr>
        </w:pPrChange>
      </w:pPr>
    </w:p>
    <w:p w14:paraId="30ADC4C6" w14:textId="4B68D88E" w:rsidR="00FB7917" w:rsidDel="00367415" w:rsidRDefault="00FB7917">
      <w:pPr>
        <w:pStyle w:val="MRAL1HangingIndent"/>
        <w:rPr>
          <w:del w:id="17004" w:author="Debbie Houldsworth" w:date="2020-05-07T06:57:00Z"/>
          <w:szCs w:val="24"/>
        </w:rPr>
        <w:pPrChange w:id="17005" w:author="Debbie Houldsworth" w:date="2020-05-07T06:57:00Z">
          <w:pPr>
            <w:numPr>
              <w:ilvl w:val="1"/>
              <w:numId w:val="67"/>
            </w:numPr>
            <w:tabs>
              <w:tab w:val="clear" w:pos="2160"/>
              <w:tab w:val="num" w:pos="851"/>
              <w:tab w:val="left" w:pos="1134"/>
            </w:tabs>
            <w:ind w:left="1080" w:hanging="720"/>
          </w:pPr>
        </w:pPrChange>
      </w:pPr>
      <w:del w:id="17006" w:author="Debbie Houldsworth" w:date="2020-05-07T06:57:00Z">
        <w:r w:rsidDel="00367415">
          <w:rPr>
            <w:szCs w:val="24"/>
          </w:rPr>
          <w:delText>To issue, allot and grant options over securities of the Company for cash or otherwise or in payment or part payment for any real or personal property or rights therein purchased or otherwise acquired by the Company or any services rendered to, or at the request of, or for the benefit of, the Company, or in consideration of any obligation (even if valued at less that the nominal value of such securities) or for any other purpose.</w:delText>
        </w:r>
      </w:del>
    </w:p>
    <w:p w14:paraId="1562B3C7" w14:textId="10489DED" w:rsidR="00FB7917" w:rsidDel="00367415" w:rsidRDefault="00FB7917">
      <w:pPr>
        <w:pStyle w:val="MRAL1HangingIndent"/>
        <w:rPr>
          <w:del w:id="17007" w:author="Debbie Houldsworth" w:date="2020-05-07T06:57:00Z"/>
          <w:szCs w:val="24"/>
        </w:rPr>
        <w:pPrChange w:id="17008" w:author="Debbie Houldsworth" w:date="2020-05-07T06:57:00Z">
          <w:pPr>
            <w:tabs>
              <w:tab w:val="num" w:pos="1080"/>
            </w:tabs>
            <w:ind w:left="1080" w:hanging="720"/>
          </w:pPr>
        </w:pPrChange>
      </w:pPr>
    </w:p>
    <w:p w14:paraId="06979697" w14:textId="362F2EE5" w:rsidR="00FB7917" w:rsidDel="00367415" w:rsidRDefault="00FB7917">
      <w:pPr>
        <w:pStyle w:val="MRAL1HangingIndent"/>
        <w:rPr>
          <w:del w:id="17009" w:author="Debbie Houldsworth" w:date="2020-05-07T06:57:00Z"/>
          <w:szCs w:val="24"/>
        </w:rPr>
        <w:pPrChange w:id="17010" w:author="Debbie Houldsworth" w:date="2020-05-07T06:57:00Z">
          <w:pPr>
            <w:numPr>
              <w:ilvl w:val="1"/>
              <w:numId w:val="67"/>
            </w:numPr>
            <w:tabs>
              <w:tab w:val="clear" w:pos="2160"/>
              <w:tab w:val="num" w:pos="851"/>
              <w:tab w:val="left" w:pos="1134"/>
            </w:tabs>
            <w:ind w:left="1080" w:hanging="720"/>
          </w:pPr>
        </w:pPrChange>
      </w:pPr>
      <w:del w:id="17011" w:author="Debbie Houldsworth" w:date="2020-05-07T06:57:00Z">
        <w:r w:rsidDel="00367415">
          <w:rPr>
            <w:szCs w:val="24"/>
          </w:rPr>
          <w:delText>To procure the Company to be registered or recognised in any part of the world.</w:delText>
        </w:r>
      </w:del>
    </w:p>
    <w:p w14:paraId="0078C24D" w14:textId="4B26E5D3" w:rsidR="00FB7917" w:rsidDel="00367415" w:rsidRDefault="00FB7917">
      <w:pPr>
        <w:pStyle w:val="MRAL1HangingIndent"/>
        <w:rPr>
          <w:del w:id="17012" w:author="Debbie Houldsworth" w:date="2020-05-07T06:57:00Z"/>
          <w:szCs w:val="24"/>
        </w:rPr>
        <w:pPrChange w:id="17013" w:author="Debbie Houldsworth" w:date="2020-05-07T06:57:00Z">
          <w:pPr>
            <w:tabs>
              <w:tab w:val="num" w:pos="1080"/>
            </w:tabs>
            <w:ind w:left="1080" w:hanging="720"/>
          </w:pPr>
        </w:pPrChange>
      </w:pPr>
    </w:p>
    <w:p w14:paraId="33C2B43A" w14:textId="26021403" w:rsidR="00FB7917" w:rsidDel="00367415" w:rsidRDefault="00FB7917">
      <w:pPr>
        <w:pStyle w:val="MRAL1HangingIndent"/>
        <w:rPr>
          <w:del w:id="17014" w:author="Debbie Houldsworth" w:date="2020-05-07T06:57:00Z"/>
          <w:szCs w:val="24"/>
        </w:rPr>
        <w:pPrChange w:id="17015" w:author="Debbie Houldsworth" w:date="2020-05-07T06:57:00Z">
          <w:pPr>
            <w:numPr>
              <w:ilvl w:val="1"/>
              <w:numId w:val="67"/>
            </w:numPr>
            <w:tabs>
              <w:tab w:val="clear" w:pos="2160"/>
              <w:tab w:val="num" w:pos="851"/>
              <w:tab w:val="left" w:pos="1134"/>
            </w:tabs>
            <w:ind w:left="1080" w:hanging="720"/>
          </w:pPr>
        </w:pPrChange>
      </w:pPr>
      <w:del w:id="17016" w:author="Debbie Houldsworth" w:date="2020-05-07T06:57:00Z">
        <w:r w:rsidDel="00367415">
          <w:rPr>
            <w:szCs w:val="24"/>
          </w:rPr>
          <w:delText>To promote any other company for the purpose of acquiring all or any of the property or undertaking any business or operations which may appear likely to assist or benefit the Company, and to place or guarantee the placing of, underwrite, subscribe for, or otherwise acquire all or any part of the shares, debentures or other securities of any such company as aforesaid.</w:delText>
        </w:r>
      </w:del>
    </w:p>
    <w:p w14:paraId="4F88EE03" w14:textId="38C66F83" w:rsidR="00FB7917" w:rsidDel="00367415" w:rsidRDefault="00FB7917">
      <w:pPr>
        <w:pStyle w:val="MRAL1HangingIndent"/>
        <w:rPr>
          <w:del w:id="17017" w:author="Debbie Houldsworth" w:date="2020-05-07T06:57:00Z"/>
          <w:szCs w:val="24"/>
        </w:rPr>
        <w:pPrChange w:id="17018" w:author="Debbie Houldsworth" w:date="2020-05-07T06:57:00Z">
          <w:pPr>
            <w:tabs>
              <w:tab w:val="num" w:pos="1080"/>
            </w:tabs>
            <w:ind w:left="1080" w:hanging="720"/>
          </w:pPr>
        </w:pPrChange>
      </w:pPr>
    </w:p>
    <w:p w14:paraId="531FBF5E" w14:textId="707E45D0" w:rsidR="00FB7917" w:rsidDel="00367415" w:rsidRDefault="00FB7917">
      <w:pPr>
        <w:pStyle w:val="MRAL1HangingIndent"/>
        <w:rPr>
          <w:del w:id="17019" w:author="Debbie Houldsworth" w:date="2020-05-07T06:57:00Z"/>
          <w:szCs w:val="24"/>
        </w:rPr>
        <w:pPrChange w:id="17020" w:author="Debbie Houldsworth" w:date="2020-05-07T06:57:00Z">
          <w:pPr>
            <w:numPr>
              <w:ilvl w:val="1"/>
              <w:numId w:val="67"/>
            </w:numPr>
            <w:tabs>
              <w:tab w:val="clear" w:pos="2160"/>
              <w:tab w:val="num" w:pos="851"/>
              <w:tab w:val="left" w:pos="1134"/>
            </w:tabs>
            <w:ind w:left="1080" w:hanging="720"/>
          </w:pPr>
        </w:pPrChange>
      </w:pPr>
      <w:del w:id="17021" w:author="Debbie Houldsworth" w:date="2020-05-07T06:57:00Z">
        <w:r w:rsidDel="00367415">
          <w:rPr>
            <w:szCs w:val="24"/>
          </w:rPr>
          <w:delText>To dispose by any means of the whole or any part of the assets of the Company or of any interest therein.</w:delText>
        </w:r>
      </w:del>
    </w:p>
    <w:p w14:paraId="03FD6C3E" w14:textId="37492C6E" w:rsidR="00FB7917" w:rsidDel="00367415" w:rsidRDefault="00FB7917">
      <w:pPr>
        <w:pStyle w:val="MRAL1HangingIndent"/>
        <w:rPr>
          <w:del w:id="17022" w:author="Debbie Houldsworth" w:date="2020-05-07T06:57:00Z"/>
          <w:szCs w:val="24"/>
        </w:rPr>
        <w:pPrChange w:id="17023" w:author="Debbie Houldsworth" w:date="2020-05-07T06:57:00Z">
          <w:pPr>
            <w:tabs>
              <w:tab w:val="num" w:pos="1080"/>
            </w:tabs>
            <w:ind w:left="1080" w:hanging="720"/>
          </w:pPr>
        </w:pPrChange>
      </w:pPr>
    </w:p>
    <w:p w14:paraId="2C2E3A00" w14:textId="7366B079" w:rsidR="00FB7917" w:rsidDel="00367415" w:rsidRDefault="00FB7917">
      <w:pPr>
        <w:pStyle w:val="MRAL1HangingIndent"/>
        <w:rPr>
          <w:del w:id="17024" w:author="Debbie Houldsworth" w:date="2020-05-07T06:57:00Z"/>
          <w:szCs w:val="24"/>
        </w:rPr>
        <w:pPrChange w:id="17025" w:author="Debbie Houldsworth" w:date="2020-05-07T06:57:00Z">
          <w:pPr>
            <w:numPr>
              <w:ilvl w:val="1"/>
              <w:numId w:val="67"/>
            </w:numPr>
            <w:tabs>
              <w:tab w:val="clear" w:pos="2160"/>
              <w:tab w:val="num" w:pos="851"/>
              <w:tab w:val="left" w:pos="1134"/>
            </w:tabs>
            <w:ind w:left="1080" w:hanging="720"/>
          </w:pPr>
        </w:pPrChange>
      </w:pPr>
      <w:del w:id="17026" w:author="Debbie Houldsworth" w:date="2020-05-07T06:57:00Z">
        <w:r w:rsidDel="00367415">
          <w:rPr>
            <w:szCs w:val="24"/>
          </w:rPr>
          <w:delText>To distribute among the members of the Company in kind any assets of the Company.</w:delText>
        </w:r>
      </w:del>
    </w:p>
    <w:p w14:paraId="0473E3AD" w14:textId="458D0439" w:rsidR="00FB7917" w:rsidDel="00367415" w:rsidRDefault="00FB7917">
      <w:pPr>
        <w:pStyle w:val="MRAL1HangingIndent"/>
        <w:rPr>
          <w:del w:id="17027" w:author="Debbie Houldsworth" w:date="2020-05-07T06:57:00Z"/>
          <w:szCs w:val="24"/>
        </w:rPr>
        <w:pPrChange w:id="17028" w:author="Debbie Houldsworth" w:date="2020-05-07T06:57:00Z">
          <w:pPr>
            <w:tabs>
              <w:tab w:val="num" w:pos="1080"/>
            </w:tabs>
            <w:ind w:left="1080" w:hanging="720"/>
          </w:pPr>
        </w:pPrChange>
      </w:pPr>
    </w:p>
    <w:p w14:paraId="6CF216DF" w14:textId="0BFAC46E" w:rsidR="00FB7917" w:rsidDel="00367415" w:rsidRDefault="00FB7917">
      <w:pPr>
        <w:pStyle w:val="MRAL1HangingIndent"/>
        <w:rPr>
          <w:del w:id="17029" w:author="Debbie Houldsworth" w:date="2020-05-07T06:57:00Z"/>
          <w:szCs w:val="24"/>
        </w:rPr>
        <w:pPrChange w:id="17030" w:author="Debbie Houldsworth" w:date="2020-05-07T06:57:00Z">
          <w:pPr>
            <w:numPr>
              <w:ilvl w:val="1"/>
              <w:numId w:val="67"/>
            </w:numPr>
            <w:tabs>
              <w:tab w:val="clear" w:pos="2160"/>
              <w:tab w:val="num" w:pos="851"/>
              <w:tab w:val="left" w:pos="1134"/>
            </w:tabs>
            <w:ind w:left="1080" w:hanging="720"/>
          </w:pPr>
        </w:pPrChange>
      </w:pPr>
      <w:del w:id="17031" w:author="Debbie Houldsworth" w:date="2020-05-07T06:57:00Z">
        <w:r w:rsidDel="00367415">
          <w:rPr>
            <w:szCs w:val="24"/>
          </w:rPr>
          <w:delText>To do all or any of the above things in any part of the world, and either as principal, agent, trustee, contractor or otherwise, and either alone or in conjunction with others, and either by or through agents, trustees, sub-contractors or otherwise.</w:delText>
        </w:r>
      </w:del>
    </w:p>
    <w:p w14:paraId="1E645D9A" w14:textId="2E4E6E3A" w:rsidR="00FB7917" w:rsidDel="00367415" w:rsidRDefault="00FB7917">
      <w:pPr>
        <w:pStyle w:val="MRAL1HangingIndent"/>
        <w:rPr>
          <w:del w:id="17032" w:author="Debbie Houldsworth" w:date="2020-05-07T06:57:00Z"/>
          <w:szCs w:val="24"/>
        </w:rPr>
        <w:pPrChange w:id="17033" w:author="Debbie Houldsworth" w:date="2020-05-07T06:57:00Z">
          <w:pPr>
            <w:tabs>
              <w:tab w:val="num" w:pos="1080"/>
            </w:tabs>
            <w:ind w:left="1080" w:hanging="720"/>
          </w:pPr>
        </w:pPrChange>
      </w:pPr>
    </w:p>
    <w:p w14:paraId="0B67A8B4" w14:textId="0BA1C9FD" w:rsidR="00FB7917" w:rsidDel="00367415" w:rsidRDefault="00FB7917">
      <w:pPr>
        <w:pStyle w:val="MRAL1HangingIndent"/>
        <w:rPr>
          <w:del w:id="17034" w:author="Debbie Houldsworth" w:date="2020-05-07T06:57:00Z"/>
          <w:szCs w:val="24"/>
        </w:rPr>
        <w:pPrChange w:id="17035" w:author="Debbie Houldsworth" w:date="2020-05-07T06:57:00Z">
          <w:pPr>
            <w:numPr>
              <w:ilvl w:val="1"/>
              <w:numId w:val="67"/>
            </w:numPr>
            <w:tabs>
              <w:tab w:val="clear" w:pos="2160"/>
              <w:tab w:val="num" w:pos="851"/>
              <w:tab w:val="left" w:pos="1134"/>
            </w:tabs>
            <w:ind w:left="1080" w:hanging="720"/>
          </w:pPr>
        </w:pPrChange>
      </w:pPr>
      <w:del w:id="17036" w:author="Debbie Houldsworth" w:date="2020-05-07T06:57:00Z">
        <w:r w:rsidDel="00367415">
          <w:rPr>
            <w:szCs w:val="24"/>
          </w:rPr>
          <w:delText>To do all such other things as may be deemed, or as the Company considers, incidental or conducive to the attainment of the above objects or any of them.</w:delText>
        </w:r>
      </w:del>
    </w:p>
    <w:p w14:paraId="22BFA702" w14:textId="58CEB245" w:rsidR="00FB7917" w:rsidDel="00367415" w:rsidRDefault="00FB7917">
      <w:pPr>
        <w:pStyle w:val="MRAL1HangingIndent"/>
        <w:rPr>
          <w:del w:id="17037" w:author="Debbie Houldsworth" w:date="2020-05-07T06:57:00Z"/>
          <w:szCs w:val="24"/>
        </w:rPr>
        <w:pPrChange w:id="17038" w:author="Debbie Houldsworth" w:date="2020-05-07T06:57:00Z">
          <w:pPr>
            <w:tabs>
              <w:tab w:val="num" w:pos="1080"/>
            </w:tabs>
            <w:ind w:left="1080" w:hanging="720"/>
          </w:pPr>
        </w:pPrChange>
      </w:pPr>
    </w:p>
    <w:p w14:paraId="2D76B23F" w14:textId="0721D46E" w:rsidR="00FB7917" w:rsidDel="00367415" w:rsidRDefault="00FB7917">
      <w:pPr>
        <w:pStyle w:val="MRAL1HangingIndent"/>
        <w:rPr>
          <w:del w:id="17039" w:author="Debbie Houldsworth" w:date="2020-05-07T06:57:00Z"/>
          <w:szCs w:val="24"/>
        </w:rPr>
        <w:pPrChange w:id="17040" w:author="Debbie Houldsworth" w:date="2020-05-07T06:57:00Z">
          <w:pPr>
            <w:tabs>
              <w:tab w:val="num" w:pos="1080"/>
            </w:tabs>
            <w:ind w:left="1080" w:hanging="720"/>
          </w:pPr>
        </w:pPrChange>
      </w:pPr>
      <w:del w:id="17041" w:author="Debbie Houldsworth" w:date="2020-05-07T06:57:00Z">
        <w:r w:rsidDel="00367415">
          <w:rPr>
            <w:szCs w:val="24"/>
          </w:rPr>
          <w:delText>AND IT IS HEREBY DECLARED that in this clause:-</w:delText>
        </w:r>
      </w:del>
    </w:p>
    <w:p w14:paraId="3DA0EF68" w14:textId="37DF2A85" w:rsidR="00FB7917" w:rsidDel="00367415" w:rsidRDefault="00FB7917">
      <w:pPr>
        <w:pStyle w:val="MRAL1HangingIndent"/>
        <w:rPr>
          <w:del w:id="17042" w:author="Debbie Houldsworth" w:date="2020-05-07T06:57:00Z"/>
          <w:szCs w:val="24"/>
        </w:rPr>
        <w:pPrChange w:id="17043" w:author="Debbie Houldsworth" w:date="2020-05-07T06:57:00Z">
          <w:pPr>
            <w:tabs>
              <w:tab w:val="num" w:pos="1080"/>
            </w:tabs>
            <w:ind w:left="1080" w:hanging="720"/>
          </w:pPr>
        </w:pPrChange>
      </w:pPr>
    </w:p>
    <w:p w14:paraId="620D3E6C" w14:textId="1C7B403A" w:rsidR="00FB7917" w:rsidDel="00367415" w:rsidRDefault="00FB7917">
      <w:pPr>
        <w:pStyle w:val="MRAL1HangingIndent"/>
        <w:rPr>
          <w:del w:id="17044" w:author="Debbie Houldsworth" w:date="2020-05-07T06:57:00Z"/>
          <w:szCs w:val="24"/>
        </w:rPr>
        <w:pPrChange w:id="17045" w:author="Debbie Houldsworth" w:date="2020-05-07T06:57:00Z">
          <w:pPr>
            <w:numPr>
              <w:numId w:val="68"/>
            </w:numPr>
            <w:tabs>
              <w:tab w:val="clear" w:pos="2160"/>
              <w:tab w:val="num" w:pos="720"/>
              <w:tab w:val="num" w:pos="1080"/>
            </w:tabs>
            <w:ind w:left="1080" w:hanging="720"/>
          </w:pPr>
        </w:pPrChange>
      </w:pPr>
      <w:del w:id="17046" w:author="Debbie Houldsworth" w:date="2020-05-07T06:57:00Z">
        <w:r w:rsidDel="00367415">
          <w:rPr>
            <w:szCs w:val="24"/>
          </w:rPr>
          <w:delText>unless the context otherwise requires, words in the singular include the plural and vice versa;</w:delText>
        </w:r>
      </w:del>
    </w:p>
    <w:p w14:paraId="3120A6AD" w14:textId="0391CBED" w:rsidR="00FB7917" w:rsidDel="00367415" w:rsidRDefault="00FB7917">
      <w:pPr>
        <w:pStyle w:val="MRAL1HangingIndent"/>
        <w:rPr>
          <w:del w:id="17047" w:author="Debbie Houldsworth" w:date="2020-05-07T06:57:00Z"/>
          <w:szCs w:val="24"/>
        </w:rPr>
        <w:pPrChange w:id="17048" w:author="Debbie Houldsworth" w:date="2020-05-07T06:57:00Z">
          <w:pPr>
            <w:numPr>
              <w:numId w:val="68"/>
            </w:numPr>
            <w:tabs>
              <w:tab w:val="clear" w:pos="2160"/>
              <w:tab w:val="num" w:pos="720"/>
              <w:tab w:val="num" w:pos="1080"/>
            </w:tabs>
            <w:ind w:left="1080" w:hanging="720"/>
          </w:pPr>
        </w:pPrChange>
      </w:pPr>
      <w:del w:id="17049" w:author="Debbie Houldsworth" w:date="2020-05-07T06:57:00Z">
        <w:r w:rsidDel="00367415">
          <w:rPr>
            <w:szCs w:val="24"/>
          </w:rPr>
          <w:delText>unless the context otherwise requires, a reference to a person includes a reference to a body corporate and to an unincorporated body of persons;</w:delText>
        </w:r>
      </w:del>
    </w:p>
    <w:p w14:paraId="4CA714D6" w14:textId="4B9FB70D" w:rsidR="00FB7917" w:rsidDel="00367415" w:rsidRDefault="00FB7917">
      <w:pPr>
        <w:pStyle w:val="MRAL1HangingIndent"/>
        <w:rPr>
          <w:del w:id="17050" w:author="Debbie Houldsworth" w:date="2020-05-07T06:57:00Z"/>
          <w:szCs w:val="24"/>
        </w:rPr>
        <w:pPrChange w:id="17051" w:author="Debbie Houldsworth" w:date="2020-05-07T06:57:00Z">
          <w:pPr>
            <w:numPr>
              <w:numId w:val="68"/>
            </w:numPr>
            <w:tabs>
              <w:tab w:val="clear" w:pos="2160"/>
              <w:tab w:val="num" w:pos="720"/>
              <w:tab w:val="num" w:pos="1080"/>
            </w:tabs>
            <w:ind w:left="1080" w:hanging="720"/>
          </w:pPr>
        </w:pPrChange>
      </w:pPr>
      <w:del w:id="17052" w:author="Debbie Houldsworth" w:date="2020-05-07T06:57:00Z">
        <w:r w:rsidDel="00367415">
          <w:rPr>
            <w:szCs w:val="24"/>
          </w:rPr>
          <w:delText>references to “other” and “otherwise” shall not be construed ejusdem generis where a wider construction is possible;</w:delText>
        </w:r>
      </w:del>
    </w:p>
    <w:p w14:paraId="40D7355A" w14:textId="7C013053" w:rsidR="00FB7917" w:rsidDel="00367415" w:rsidRDefault="00FB7917">
      <w:pPr>
        <w:pStyle w:val="MRAL1HangingIndent"/>
        <w:rPr>
          <w:del w:id="17053" w:author="Debbie Houldsworth" w:date="2020-05-07T06:57:00Z"/>
          <w:szCs w:val="24"/>
        </w:rPr>
        <w:pPrChange w:id="17054" w:author="Debbie Houldsworth" w:date="2020-05-07T06:57:00Z">
          <w:pPr>
            <w:numPr>
              <w:numId w:val="68"/>
            </w:numPr>
            <w:tabs>
              <w:tab w:val="clear" w:pos="2160"/>
              <w:tab w:val="num" w:pos="720"/>
              <w:tab w:val="num" w:pos="1080"/>
            </w:tabs>
            <w:ind w:left="1080" w:hanging="720"/>
          </w:pPr>
        </w:pPrChange>
      </w:pPr>
      <w:del w:id="17055" w:author="Debbie Houldsworth" w:date="2020-05-07T06:57:00Z">
        <w:r w:rsidDel="00367415">
          <w:rPr>
            <w:szCs w:val="24"/>
          </w:rPr>
          <w:delText>a reference to anything which the Company thinks fit or desirable or considers or which may seem (whether to the Company or at large) expedient, conducive, calculated or capable, or to any similar expression connoting opinion or perception, includes, in relation to any power exercisable by or matter within the responsibility of the directors of the Company, a reference to any such thing which the directors so think or consider or which may so seem to the directors or which is in the opinion or perception of the directors;</w:delText>
        </w:r>
      </w:del>
    </w:p>
    <w:p w14:paraId="1B268ED8" w14:textId="19FEFEF2" w:rsidR="00FB7917" w:rsidDel="00367415" w:rsidRDefault="00FB7917">
      <w:pPr>
        <w:pStyle w:val="MRAL1HangingIndent"/>
        <w:rPr>
          <w:del w:id="17056" w:author="Debbie Houldsworth" w:date="2020-05-07T06:57:00Z"/>
          <w:szCs w:val="24"/>
        </w:rPr>
        <w:pPrChange w:id="17057" w:author="Debbie Houldsworth" w:date="2020-05-07T06:57:00Z">
          <w:pPr>
            <w:numPr>
              <w:numId w:val="68"/>
            </w:numPr>
            <w:tabs>
              <w:tab w:val="clear" w:pos="2160"/>
              <w:tab w:val="num" w:pos="720"/>
              <w:tab w:val="num" w:pos="1080"/>
            </w:tabs>
            <w:ind w:left="1080" w:hanging="720"/>
          </w:pPr>
        </w:pPrChange>
      </w:pPr>
      <w:del w:id="17058" w:author="Debbie Houldsworth" w:date="2020-05-07T06:57:00Z">
        <w:r w:rsidDel="00367415">
          <w:rPr>
            <w:szCs w:val="24"/>
          </w:rPr>
          <w:delText>the expressions “subsidiary undertaking” and “parent company” have the same meaning as in section 258 of the Schedule 10A to the Companies Act 1985 or any statutory modification or re-enactment of it:</w:delText>
        </w:r>
      </w:del>
    </w:p>
    <w:p w14:paraId="3142C372" w14:textId="0C033A54" w:rsidR="00FB7917" w:rsidDel="00367415" w:rsidRDefault="00FB7917">
      <w:pPr>
        <w:pStyle w:val="MRAL1HangingIndent"/>
        <w:rPr>
          <w:del w:id="17059" w:author="Debbie Houldsworth" w:date="2020-05-07T06:57:00Z"/>
          <w:szCs w:val="24"/>
        </w:rPr>
        <w:pPrChange w:id="17060" w:author="Debbie Houldsworth" w:date="2020-05-07T06:57:00Z">
          <w:pPr>
            <w:numPr>
              <w:numId w:val="68"/>
            </w:numPr>
            <w:tabs>
              <w:tab w:val="clear" w:pos="2160"/>
              <w:tab w:val="clear" w:pos="4320"/>
              <w:tab w:val="num" w:pos="720"/>
              <w:tab w:val="num" w:pos="1080"/>
              <w:tab w:val="left" w:pos="3960"/>
              <w:tab w:val="left" w:pos="4140"/>
            </w:tabs>
            <w:ind w:left="1080" w:hanging="720"/>
          </w:pPr>
        </w:pPrChange>
      </w:pPr>
      <w:del w:id="17061" w:author="Debbie Houldsworth" w:date="2020-05-07T06:57:00Z">
        <w:r w:rsidDel="00367415">
          <w:rPr>
            <w:szCs w:val="24"/>
          </w:rPr>
          <w:delText>the objects specified in each of the foregoing paragraphs of this clause shall be separate and distinct objects of the Company and accordingly shall not be in any way limited or restricted (except so far as otherwise expressly stated in any paragraph) by reference to or inference from the terms of any other paragraph or the order in which the paragraphs occur or the name of the Company, and none of the paragraphs shall be deemed merely subsidiary or incidental to any other paragraph.</w:delText>
        </w:r>
      </w:del>
    </w:p>
    <w:p w14:paraId="6950B11F" w14:textId="72E15339" w:rsidR="00FB7917" w:rsidDel="00367415" w:rsidRDefault="00FB7917">
      <w:pPr>
        <w:pStyle w:val="MRAL1HangingIndent"/>
        <w:rPr>
          <w:del w:id="17062" w:author="Debbie Houldsworth" w:date="2020-05-07T06:57:00Z"/>
          <w:szCs w:val="24"/>
        </w:rPr>
        <w:pPrChange w:id="17063" w:author="Debbie Houldsworth" w:date="2020-05-07T06:57:00Z">
          <w:pPr>
            <w:pStyle w:val="MRAL1NoHangingIndent"/>
            <w:tabs>
              <w:tab w:val="num" w:pos="1080"/>
            </w:tabs>
            <w:ind w:left="1080" w:hanging="720"/>
          </w:pPr>
        </w:pPrChange>
      </w:pPr>
    </w:p>
    <w:p w14:paraId="57A7E1C1" w14:textId="4942A013" w:rsidR="00FB7917" w:rsidDel="00367415" w:rsidRDefault="00FB7917">
      <w:pPr>
        <w:pStyle w:val="MRAL1HangingIndent"/>
        <w:rPr>
          <w:del w:id="17064" w:author="Debbie Houldsworth" w:date="2020-05-07T06:57:00Z"/>
          <w:szCs w:val="24"/>
        </w:rPr>
        <w:pPrChange w:id="17065" w:author="Debbie Houldsworth" w:date="2020-05-07T06:57:00Z">
          <w:pPr>
            <w:pStyle w:val="MRAL1NoHangingIndent"/>
          </w:pPr>
        </w:pPrChange>
      </w:pPr>
    </w:p>
    <w:p w14:paraId="5E8C8DBE" w14:textId="1CD63991" w:rsidR="00FB7917" w:rsidDel="000D0AA0" w:rsidRDefault="00FB7917" w:rsidP="004F6088">
      <w:pPr>
        <w:pStyle w:val="MRAScheduleHeading1"/>
        <w:rPr>
          <w:del w:id="17066" w:author="Debbie Houldsworth" w:date="2020-05-07T07:31:00Z"/>
        </w:rPr>
      </w:pPr>
      <w:del w:id="17067" w:author="Debbie Houldsworth" w:date="2020-05-07T06:57:00Z">
        <w:r w:rsidDel="00367415">
          <w:br w:type="page"/>
        </w:r>
      </w:del>
      <w:bookmarkStart w:id="17068" w:name="_Toc65570355"/>
      <w:bookmarkStart w:id="17069" w:name="_Toc65572087"/>
      <w:bookmarkStart w:id="17070" w:name="_Toc86826532"/>
      <w:del w:id="17071" w:author="Debbie Houldsworth" w:date="2020-05-12T16:55:00Z">
        <w:r w:rsidDel="00E27D43">
          <w:delText>SCHEDULE 1</w:delText>
        </w:r>
        <w:bookmarkEnd w:id="17068"/>
        <w:bookmarkEnd w:id="17069"/>
        <w:bookmarkEnd w:id="17070"/>
        <w:r w:rsidDel="00E27D43">
          <w:delText xml:space="preserve">2 </w:delText>
        </w:r>
      </w:del>
      <w:del w:id="17072" w:author="Debbie Houldsworth" w:date="2020-05-07T07:31:00Z">
        <w:r w:rsidR="000B65BB" w:rsidDel="000D0AA0">
          <w:rPr>
            <w:b w:val="0"/>
            <w:caps w:val="0"/>
          </w:rPr>
          <w:fldChar w:fldCharType="begin"/>
        </w:r>
        <w:r w:rsidDel="000D0AA0">
          <w:delInstrText>tc "SCHEDULE 12</w:delInstrText>
        </w:r>
        <w:r w:rsidDel="000D0AA0">
          <w:tab/>
          <w:delInstrText>MRA PRODUCTS" \f C \l 3</w:delInstrText>
        </w:r>
        <w:r w:rsidR="000B65BB" w:rsidDel="000D0AA0">
          <w:rPr>
            <w:b w:val="0"/>
            <w:caps w:val="0"/>
          </w:rPr>
          <w:fldChar w:fldCharType="end"/>
        </w:r>
      </w:del>
    </w:p>
    <w:p w14:paraId="512689B0" w14:textId="69D696CF" w:rsidR="00FB7917" w:rsidDel="000D0AA0" w:rsidRDefault="00FB7917">
      <w:pPr>
        <w:pStyle w:val="MRAScheduleHeading2"/>
        <w:rPr>
          <w:del w:id="17073" w:author="Debbie Houldsworth" w:date="2020-05-07T07:31:00Z"/>
        </w:rPr>
      </w:pPr>
      <w:bookmarkStart w:id="17074" w:name="_Toc65570356"/>
      <w:bookmarkStart w:id="17075" w:name="_Toc65572088"/>
      <w:bookmarkStart w:id="17076" w:name="_Toc86826533"/>
      <w:del w:id="17077" w:author="Debbie Houldsworth" w:date="2020-05-06T07:18:00Z">
        <w:r w:rsidDel="00E54A2F">
          <w:delText>MRA Products</w:delText>
        </w:r>
      </w:del>
      <w:bookmarkEnd w:id="17074"/>
      <w:bookmarkEnd w:id="17075"/>
      <w:bookmarkEnd w:id="17076"/>
    </w:p>
    <w:p w14:paraId="4E7D12B5" w14:textId="4229B82E" w:rsidR="00FB7917" w:rsidDel="000D0AA0" w:rsidRDefault="00FB7917">
      <w:pPr>
        <w:pStyle w:val="MRAL1HangingIndent"/>
        <w:outlineLvl w:val="0"/>
        <w:rPr>
          <w:del w:id="17078" w:author="Debbie Houldsworth" w:date="2020-05-07T07:31:00Z"/>
          <w:b/>
          <w:bCs/>
        </w:rPr>
      </w:pPr>
      <w:del w:id="17079" w:author="Debbie Houldsworth" w:date="2020-05-07T07:31:00Z">
        <w:r w:rsidDel="000D0AA0">
          <w:rPr>
            <w:b/>
            <w:bCs/>
          </w:rPr>
          <w:delText>1.</w:delText>
        </w:r>
        <w:r w:rsidDel="000D0AA0">
          <w:rPr>
            <w:b/>
            <w:bCs/>
          </w:rPr>
          <w:tab/>
        </w:r>
      </w:del>
      <w:del w:id="17080" w:author="Debbie Houldsworth" w:date="2020-05-06T07:18:00Z">
        <w:r w:rsidDel="00E54A2F">
          <w:rPr>
            <w:b/>
            <w:bCs/>
          </w:rPr>
          <w:delText>Data Transfer Catalogue</w:delText>
        </w:r>
      </w:del>
    </w:p>
    <w:p w14:paraId="2F438791" w14:textId="2B579164" w:rsidR="008256DB" w:rsidDel="00E60C69" w:rsidRDefault="008256DB">
      <w:pPr>
        <w:pStyle w:val="MRAL1HangingIndent"/>
        <w:outlineLvl w:val="0"/>
        <w:rPr>
          <w:del w:id="17081" w:author="Debbie Houldsworth" w:date="2020-05-13T07:12:00Z"/>
          <w:b/>
          <w:bCs/>
        </w:rPr>
      </w:pPr>
      <w:del w:id="17082" w:author="Debbie Houldsworth" w:date="2020-05-07T07:31:00Z">
        <w:r w:rsidDel="000D0AA0">
          <w:rPr>
            <w:b/>
            <w:bCs/>
          </w:rPr>
          <w:delText>2.</w:delText>
        </w:r>
        <w:r w:rsidDel="000D0AA0">
          <w:rPr>
            <w:b/>
            <w:bCs/>
          </w:rPr>
          <w:tab/>
        </w:r>
      </w:del>
      <w:del w:id="17083" w:author="Debbie Houldsworth" w:date="2020-05-06T07:18:00Z">
        <w:r w:rsidDel="00E54A2F">
          <w:rPr>
            <w:b/>
            <w:bCs/>
          </w:rPr>
          <w:delText>MRA Agreed Procedures</w:delText>
        </w:r>
      </w:del>
    </w:p>
    <w:p w14:paraId="4CB48909" w14:textId="10F224D8" w:rsidR="008256DB" w:rsidDel="00E60C69" w:rsidRDefault="008256DB">
      <w:pPr>
        <w:pStyle w:val="MRAL1HangingIndent"/>
        <w:outlineLvl w:val="0"/>
        <w:rPr>
          <w:del w:id="17084" w:author="Debbie Houldsworth" w:date="2020-05-13T07:12:00Z"/>
          <w:b/>
          <w:bCs/>
        </w:rPr>
      </w:pPr>
    </w:p>
    <w:p w14:paraId="7F1D3E1B" w14:textId="0B00EBBF" w:rsidR="00A3021B" w:rsidRPr="00AC661C" w:rsidRDefault="00FB7917">
      <w:pPr>
        <w:pStyle w:val="MRAL2NoHangingIndent"/>
        <w:outlineLvl w:val="0"/>
        <w:rPr>
          <w:ins w:id="17085" w:author="Debbie Houldsworth" w:date="2020-05-12T16:55:00Z"/>
          <w:bCs/>
        </w:rPr>
        <w:pPrChange w:id="17086" w:author="Debbie Houldsworth" w:date="2020-05-13T09:35:00Z">
          <w:pPr>
            <w:pStyle w:val="MRAScheduleHeading1"/>
          </w:pPr>
        </w:pPrChange>
      </w:pPr>
      <w:r>
        <w:br w:type="page"/>
      </w:r>
      <w:bookmarkStart w:id="17087" w:name="_Toc40261312"/>
      <w:bookmarkStart w:id="17088" w:name="_Toc65570357"/>
      <w:bookmarkStart w:id="17089" w:name="_Toc65572089"/>
      <w:bookmarkStart w:id="17090" w:name="_Toc86826534"/>
      <w:ins w:id="17091" w:author="Debbie Houldsworth" w:date="2020-05-12T16:55:00Z">
        <w:r w:rsidR="00A3021B" w:rsidRPr="00AC661C">
          <w:rPr>
            <w:b/>
            <w:bCs/>
            <w:sz w:val="28"/>
            <w:szCs w:val="22"/>
          </w:rPr>
          <w:t>SCHEDULE 13</w:t>
        </w:r>
      </w:ins>
      <w:ins w:id="17092" w:author="Debbie Houldsworth" w:date="2020-05-13T07:13:00Z">
        <w:r w:rsidR="00E60C69" w:rsidRPr="00AC661C">
          <w:rPr>
            <w:b/>
            <w:bCs/>
            <w:sz w:val="28"/>
            <w:szCs w:val="22"/>
          </w:rPr>
          <w:t>:NOT USED</w:t>
        </w:r>
      </w:ins>
      <w:bookmarkEnd w:id="17087"/>
    </w:p>
    <w:p w14:paraId="44FA036C" w14:textId="6624F47D" w:rsidR="00FB7917" w:rsidDel="00D73898" w:rsidRDefault="00A3021B">
      <w:pPr>
        <w:tabs>
          <w:tab w:val="clear" w:pos="2160"/>
          <w:tab w:val="clear" w:pos="2880"/>
          <w:tab w:val="clear" w:pos="3600"/>
          <w:tab w:val="clear" w:pos="4320"/>
          <w:tab w:val="clear" w:pos="5040"/>
          <w:tab w:val="clear" w:pos="9029"/>
        </w:tabs>
        <w:jc w:val="left"/>
        <w:outlineLvl w:val="0"/>
        <w:rPr>
          <w:del w:id="17093" w:author="Debbie Houldsworth" w:date="2020-05-12T16:54:00Z"/>
        </w:rPr>
        <w:pPrChange w:id="17094" w:author="Debbie Houldsworth" w:date="2020-05-13T11:18:00Z">
          <w:pPr>
            <w:pStyle w:val="MRAScheduleHeading1"/>
          </w:pPr>
        </w:pPrChange>
      </w:pPr>
      <w:ins w:id="17095" w:author="Debbie Houldsworth" w:date="2020-05-12T16:56:00Z">
        <w:r>
          <w:br w:type="page"/>
        </w:r>
      </w:ins>
      <w:del w:id="17096" w:author="Debbie Houldsworth" w:date="2020-05-12T16:54:00Z">
        <w:r w:rsidR="00FB7917" w:rsidDel="00D73898">
          <w:delText>SCHEDULE 1</w:delText>
        </w:r>
        <w:bookmarkEnd w:id="17088"/>
        <w:bookmarkEnd w:id="17089"/>
        <w:bookmarkEnd w:id="17090"/>
        <w:r w:rsidR="00FB7917" w:rsidDel="00D73898">
          <w:delText xml:space="preserve">3 </w:delText>
        </w:r>
        <w:r w:rsidR="000B65BB" w:rsidDel="00D73898">
          <w:rPr>
            <w:sz w:val="28"/>
          </w:rPr>
          <w:fldChar w:fldCharType="begin"/>
        </w:r>
        <w:r w:rsidR="00FB7917" w:rsidDel="00D73898">
          <w:delInstrText>tc "SCHEDULE 13</w:delInstrText>
        </w:r>
        <w:r w:rsidR="00FB7917" w:rsidDel="00D73898">
          <w:tab/>
          <w:delInstrText>Report requirEments " \f C \l 3</w:delInstrText>
        </w:r>
        <w:r w:rsidR="000B65BB" w:rsidDel="00D73898">
          <w:rPr>
            <w:sz w:val="28"/>
          </w:rPr>
          <w:fldChar w:fldCharType="end"/>
        </w:r>
      </w:del>
    </w:p>
    <w:p w14:paraId="46622851" w14:textId="3C3A1FFB" w:rsidR="00FB7917" w:rsidRPr="00C131C4" w:rsidDel="000D0AA0" w:rsidRDefault="00FB7917">
      <w:pPr>
        <w:rPr>
          <w:del w:id="17097" w:author="Debbie Houldsworth" w:date="2020-05-07T07:31:00Z"/>
        </w:rPr>
        <w:pPrChange w:id="17098" w:author="Debbie Houldsworth" w:date="2020-05-13T11:18:00Z">
          <w:pPr>
            <w:pStyle w:val="MRAScheduleHeading2"/>
          </w:pPr>
        </w:pPrChange>
      </w:pPr>
      <w:bookmarkStart w:id="17099" w:name="_Toc65570358"/>
      <w:bookmarkStart w:id="17100" w:name="_Toc65572090"/>
      <w:bookmarkStart w:id="17101" w:name="_Toc86826535"/>
      <w:del w:id="17102" w:author="Debbie Houldsworth" w:date="2020-05-07T07:31:00Z">
        <w:r w:rsidRPr="00C131C4" w:rsidDel="000D0AA0">
          <w:delText>Report Requirements (Clause 27)</w:delText>
        </w:r>
        <w:bookmarkEnd w:id="17099"/>
        <w:bookmarkEnd w:id="17100"/>
        <w:bookmarkEnd w:id="17101"/>
      </w:del>
    </w:p>
    <w:p w14:paraId="3EB17C59" w14:textId="7ADC872A" w:rsidR="00FB7917" w:rsidRPr="00C131C4" w:rsidDel="000D0AA0" w:rsidRDefault="00FB7917">
      <w:pPr>
        <w:rPr>
          <w:del w:id="17103" w:author="Debbie Houldsworth" w:date="2020-05-07T07:31:00Z"/>
          <w:b/>
          <w:caps/>
          <w:sz w:val="28"/>
          <w:rPrChange w:id="17104" w:author="Debbie Houldsworth" w:date="2020-05-13T06:54:00Z">
            <w:rPr>
              <w:del w:id="17105" w:author="Debbie Houldsworth" w:date="2020-05-07T07:31:00Z"/>
              <w:snapToGrid w:val="0"/>
            </w:rPr>
          </w:rPrChange>
        </w:rPr>
        <w:pPrChange w:id="17106" w:author="Debbie Houldsworth" w:date="2020-05-13T11:18:00Z">
          <w:pPr>
            <w:pStyle w:val="MRAL2HangingIndent"/>
          </w:pPr>
        </w:pPrChange>
      </w:pPr>
      <w:del w:id="17107" w:author="Debbie Houldsworth" w:date="2020-05-07T07:31:00Z">
        <w:r w:rsidRPr="00C131C4" w:rsidDel="000D0AA0">
          <w:rPr>
            <w:b/>
            <w:caps/>
            <w:sz w:val="28"/>
            <w:rPrChange w:id="17108" w:author="Debbie Houldsworth" w:date="2020-05-13T06:54:00Z">
              <w:rPr>
                <w:snapToGrid w:val="0"/>
              </w:rPr>
            </w:rPrChange>
          </w:rPr>
          <w:delText>1.</w:delText>
        </w:r>
        <w:r w:rsidRPr="00C131C4" w:rsidDel="000D0AA0">
          <w:rPr>
            <w:b/>
            <w:caps/>
            <w:sz w:val="28"/>
            <w:rPrChange w:id="17109" w:author="Debbie Houldsworth" w:date="2020-05-13T06:54:00Z">
              <w:rPr>
                <w:snapToGrid w:val="0"/>
              </w:rPr>
            </w:rPrChange>
          </w:rPr>
          <w:tab/>
        </w:r>
      </w:del>
      <w:del w:id="17110" w:author="Debbie Houldsworth" w:date="2020-05-06T07:19:00Z">
        <w:r w:rsidRPr="00C131C4" w:rsidDel="00E54A2F">
          <w:rPr>
            <w:b/>
            <w:caps/>
            <w:sz w:val="28"/>
            <w:rPrChange w:id="17111" w:author="Debbie Houldsworth" w:date="2020-05-13T06:54:00Z">
              <w:rPr>
                <w:snapToGrid w:val="0"/>
              </w:rPr>
            </w:rPrChange>
          </w:rPr>
          <w:delText>The report referred to in Clause 27.8 shall identify the Supplier Id, Supplier Role Code (X), Market Participant Role Code (PRS Agent), Market Participant Id (PRS Agent), Market Participant Role Code (DA), Market Participant Id (DA), GSP Group Id and Settlement Date.</w:delText>
        </w:r>
      </w:del>
    </w:p>
    <w:p w14:paraId="39FC42C4" w14:textId="3292D7D3" w:rsidR="00D65E64" w:rsidRPr="00C131C4" w:rsidDel="000D0AA0" w:rsidRDefault="00FB7917">
      <w:pPr>
        <w:rPr>
          <w:del w:id="17112" w:author="Debbie Houldsworth" w:date="2020-05-07T07:31:00Z"/>
          <w:b/>
          <w:caps/>
          <w:sz w:val="28"/>
          <w:rPrChange w:id="17113" w:author="Debbie Houldsworth" w:date="2020-05-13T06:54:00Z">
            <w:rPr>
              <w:del w:id="17114" w:author="Debbie Houldsworth" w:date="2020-05-07T07:31:00Z"/>
              <w:snapToGrid w:val="0"/>
            </w:rPr>
          </w:rPrChange>
        </w:rPr>
        <w:pPrChange w:id="17115" w:author="Debbie Houldsworth" w:date="2020-05-13T11:18:00Z">
          <w:pPr>
            <w:pStyle w:val="MRAL2HangingIndent"/>
          </w:pPr>
        </w:pPrChange>
      </w:pPr>
      <w:del w:id="17116" w:author="Debbie Houldsworth" w:date="2020-05-07T07:31:00Z">
        <w:r w:rsidRPr="00C131C4" w:rsidDel="000D0AA0">
          <w:rPr>
            <w:b/>
            <w:caps/>
            <w:sz w:val="28"/>
            <w:rPrChange w:id="17117" w:author="Debbie Houldsworth" w:date="2020-05-13T06:54:00Z">
              <w:rPr>
                <w:snapToGrid w:val="0"/>
              </w:rPr>
            </w:rPrChange>
          </w:rPr>
          <w:delText>2.</w:delText>
        </w:r>
        <w:r w:rsidRPr="00C131C4" w:rsidDel="000D0AA0">
          <w:rPr>
            <w:b/>
            <w:caps/>
            <w:sz w:val="28"/>
            <w:rPrChange w:id="17118" w:author="Debbie Houldsworth" w:date="2020-05-13T06:54:00Z">
              <w:rPr>
                <w:snapToGrid w:val="0"/>
              </w:rPr>
            </w:rPrChange>
          </w:rPr>
          <w:tab/>
        </w:r>
      </w:del>
      <w:del w:id="17119" w:author="Debbie Houldsworth" w:date="2020-05-06T07:19:00Z">
        <w:r w:rsidRPr="00C131C4" w:rsidDel="00E54A2F">
          <w:rPr>
            <w:b/>
            <w:caps/>
            <w:sz w:val="28"/>
            <w:rPrChange w:id="17120" w:author="Debbie Houldsworth" w:date="2020-05-13T06:54:00Z">
              <w:rPr>
                <w:snapToGrid w:val="0"/>
              </w:rPr>
            </w:rPrChange>
          </w:rPr>
          <w:delText>The report referred to in Clause 27.2 shall identify the following information for each Supply Number: GSP Group Id; Supplier Id; Measurement Class Id: Profile Class Id (as appropriate); Effective from Settlement Date {REGI}; Standard Settlement Configuration Id (as appropriate); Energisation Status; Data Aggregator Id; Data Collector Id; Meter Operator Id; Line Loss Factor Class Id; Meter Timeswitch Code Id</w:delText>
        </w:r>
        <w:r w:rsidRPr="00C131C4" w:rsidDel="00E54A2F">
          <w:rPr>
            <w:b/>
            <w:caps/>
            <w:sz w:val="28"/>
            <w:rPrChange w:id="17121" w:author="Debbie Houldsworth" w:date="2020-05-13T06:54:00Z">
              <w:rPr>
                <w:snapToGrid w:val="0"/>
                <w:szCs w:val="24"/>
              </w:rPr>
            </w:rPrChange>
          </w:rPr>
          <w:delText>;</w:delText>
        </w:r>
        <w:r w:rsidRPr="00C131C4" w:rsidDel="00E54A2F">
          <w:rPr>
            <w:b/>
            <w:caps/>
            <w:sz w:val="28"/>
            <w:rPrChange w:id="17122" w:author="Debbie Houldsworth" w:date="2020-05-13T06:54:00Z">
              <w:rPr>
                <w:snapToGrid w:val="0"/>
              </w:rPr>
            </w:rPrChange>
          </w:rPr>
          <w:delText xml:space="preserve"> Metering Point Address and Metering Point Postcode.</w:delText>
        </w:r>
      </w:del>
    </w:p>
    <w:p w14:paraId="1D9A2A47" w14:textId="78FEB4AC" w:rsidR="00D65E64" w:rsidRPr="00C131C4" w:rsidDel="00D73898" w:rsidRDefault="00D65E64">
      <w:pPr>
        <w:rPr>
          <w:del w:id="17123" w:author="Debbie Houldsworth" w:date="2020-05-12T16:54:00Z"/>
          <w:b/>
          <w:caps/>
          <w:sz w:val="28"/>
          <w:rPrChange w:id="17124" w:author="Debbie Houldsworth" w:date="2020-05-13T06:54:00Z">
            <w:rPr>
              <w:del w:id="17125" w:author="Debbie Houldsworth" w:date="2020-05-12T16:54:00Z"/>
              <w:snapToGrid w:val="0"/>
            </w:rPr>
          </w:rPrChange>
        </w:rPr>
        <w:pPrChange w:id="17126" w:author="Debbie Houldsworth" w:date="2020-05-13T11:18:00Z">
          <w:pPr>
            <w:pStyle w:val="MRAL2HangingIndent"/>
          </w:pPr>
        </w:pPrChange>
      </w:pPr>
      <w:del w:id="17127" w:author="Debbie Houldsworth" w:date="2020-05-07T07:31:00Z">
        <w:r w:rsidRPr="00C131C4" w:rsidDel="000D0AA0">
          <w:rPr>
            <w:b/>
            <w:caps/>
            <w:sz w:val="28"/>
            <w:rPrChange w:id="17128" w:author="Debbie Houldsworth" w:date="2020-05-13T06:54:00Z">
              <w:rPr>
                <w:snapToGrid w:val="0"/>
              </w:rPr>
            </w:rPrChange>
          </w:rPr>
          <w:delText>3.</w:delText>
        </w:r>
        <w:r w:rsidRPr="00C131C4" w:rsidDel="000D0AA0">
          <w:rPr>
            <w:b/>
            <w:caps/>
            <w:sz w:val="28"/>
            <w:rPrChange w:id="17129" w:author="Debbie Houldsworth" w:date="2020-05-13T06:54:00Z">
              <w:rPr>
                <w:snapToGrid w:val="0"/>
              </w:rPr>
            </w:rPrChange>
          </w:rPr>
          <w:tab/>
        </w:r>
      </w:del>
      <w:del w:id="17130" w:author="Debbie Houldsworth" w:date="2020-05-06T07:19:00Z">
        <w:r w:rsidR="009D76E7" w:rsidRPr="00C131C4" w:rsidDel="00E54A2F">
          <w:rPr>
            <w:b/>
            <w:caps/>
            <w:sz w:val="28"/>
            <w:rPrChange w:id="17131" w:author="Debbie Houldsworth" w:date="2020-05-13T06:54:00Z">
              <w:rPr>
                <w:snapToGrid w:val="0"/>
              </w:rPr>
            </w:rPrChange>
          </w:rPr>
          <w:delText>The data</w:delText>
        </w:r>
        <w:r w:rsidRPr="00C131C4" w:rsidDel="00E54A2F">
          <w:rPr>
            <w:b/>
            <w:caps/>
            <w:sz w:val="28"/>
            <w:rPrChange w:id="17132" w:author="Debbie Houldsworth" w:date="2020-05-13T06:54:00Z">
              <w:rPr>
                <w:snapToGrid w:val="0"/>
              </w:rPr>
            </w:rPrChange>
          </w:rPr>
          <w:delText xml:space="preserve"> referred to in Clause 27.10.1 shall be provided</w:delText>
        </w:r>
        <w:r w:rsidR="009D76E7" w:rsidRPr="00C131C4" w:rsidDel="00E54A2F">
          <w:rPr>
            <w:b/>
            <w:caps/>
            <w:sz w:val="28"/>
            <w:rPrChange w:id="17133" w:author="Debbie Houldsworth" w:date="2020-05-13T06:54:00Z">
              <w:rPr>
                <w:snapToGrid w:val="0"/>
              </w:rPr>
            </w:rPrChange>
          </w:rPr>
          <w:delText xml:space="preserve"> to the DCC</w:delText>
        </w:r>
        <w:r w:rsidRPr="00C131C4" w:rsidDel="00E54A2F">
          <w:rPr>
            <w:b/>
            <w:caps/>
            <w:sz w:val="28"/>
            <w:rPrChange w:id="17134" w:author="Debbie Houldsworth" w:date="2020-05-13T06:54:00Z">
              <w:rPr>
                <w:snapToGrid w:val="0"/>
              </w:rPr>
            </w:rPrChange>
          </w:rPr>
          <w:delText xml:space="preserve"> in a manner and format </w:delText>
        </w:r>
        <w:r w:rsidR="009D76E7" w:rsidRPr="00C131C4" w:rsidDel="00E54A2F">
          <w:rPr>
            <w:b/>
            <w:caps/>
            <w:sz w:val="28"/>
            <w:rPrChange w:id="17135" w:author="Debbie Houldsworth" w:date="2020-05-13T06:54:00Z">
              <w:rPr>
                <w:snapToGrid w:val="0"/>
              </w:rPr>
            </w:rPrChange>
          </w:rPr>
          <w:delText>described in the Smart Energy Code</w:delText>
        </w:r>
        <w:r w:rsidRPr="00C131C4" w:rsidDel="00E54A2F">
          <w:rPr>
            <w:b/>
            <w:caps/>
            <w:sz w:val="28"/>
            <w:rPrChange w:id="17136" w:author="Debbie Houldsworth" w:date="2020-05-13T06:54:00Z">
              <w:rPr>
                <w:snapToGrid w:val="0"/>
              </w:rPr>
            </w:rPrChange>
          </w:rPr>
          <w:delText xml:space="preserve"> and shall comprise the following Meter Point Administration Data for each Metering Point held in the relevant MPAS Registration System: </w:delText>
        </w:r>
      </w:del>
    </w:p>
    <w:p w14:paraId="3E54ADCD" w14:textId="2402E9A0" w:rsidR="00D65E64" w:rsidRPr="00C131C4" w:rsidDel="00E54A2F" w:rsidRDefault="00D65E64">
      <w:pPr>
        <w:rPr>
          <w:del w:id="17137" w:author="Debbie Houldsworth" w:date="2020-05-06T07:19:00Z"/>
        </w:rPr>
        <w:pPrChange w:id="17138" w:author="Debbie Houldsworth" w:date="2020-05-13T11:18:00Z">
          <w:pPr>
            <w:pStyle w:val="ListParagraph"/>
            <w:numPr>
              <w:numId w:val="82"/>
            </w:numPr>
            <w:spacing w:line="276" w:lineRule="auto"/>
            <w:ind w:left="1985" w:hanging="425"/>
            <w:jc w:val="both"/>
          </w:pPr>
        </w:pPrChange>
      </w:pPr>
      <w:del w:id="17139" w:author="Debbie Houldsworth" w:date="2020-05-06T07:19:00Z">
        <w:r w:rsidRPr="00C131C4" w:rsidDel="00E54A2F">
          <w:delText>the Supply Number core data (data items 1 to 3 of Schedule 2) and, where available:</w:delText>
        </w:r>
      </w:del>
    </w:p>
    <w:p w14:paraId="519C5A4D" w14:textId="0F20A7E5" w:rsidR="00D65E64" w:rsidRPr="00C131C4" w:rsidDel="00E54A2F" w:rsidRDefault="00D65E64">
      <w:pPr>
        <w:rPr>
          <w:del w:id="17140" w:author="Debbie Houldsworth" w:date="2020-05-06T07:19:00Z"/>
        </w:rPr>
        <w:pPrChange w:id="17141" w:author="Debbie Houldsworth" w:date="2020-05-13T11:18:00Z">
          <w:pPr>
            <w:pStyle w:val="ListParagraph"/>
            <w:numPr>
              <w:numId w:val="82"/>
            </w:numPr>
            <w:spacing w:line="276" w:lineRule="auto"/>
            <w:ind w:left="1985" w:hanging="425"/>
            <w:jc w:val="both"/>
          </w:pPr>
        </w:pPrChange>
      </w:pPr>
      <w:del w:id="17142" w:author="Debbie Houldsworth" w:date="2020-05-06T07:19:00Z">
        <w:r w:rsidRPr="00C131C4" w:rsidDel="00E54A2F">
          <w:delText>Metering Point Address (data items 9</w:delText>
        </w:r>
        <w:r w:rsidR="00C92D5B" w:rsidRPr="00C131C4" w:rsidDel="00E54A2F">
          <w:delText xml:space="preserve"> and</w:delText>
        </w:r>
        <w:r w:rsidRPr="00C131C4" w:rsidDel="00E54A2F">
          <w:delText xml:space="preserve"> 9Aof Schedule 2); </w:delText>
        </w:r>
      </w:del>
    </w:p>
    <w:p w14:paraId="76412B17" w14:textId="0942B5FF" w:rsidR="00D65E64" w:rsidRPr="00C131C4" w:rsidDel="00E54A2F" w:rsidRDefault="00D65E64">
      <w:pPr>
        <w:rPr>
          <w:del w:id="17143" w:author="Debbie Houldsworth" w:date="2020-05-06T07:19:00Z"/>
        </w:rPr>
        <w:pPrChange w:id="17144" w:author="Debbie Houldsworth" w:date="2020-05-13T11:18:00Z">
          <w:pPr>
            <w:pStyle w:val="ListParagraph"/>
            <w:numPr>
              <w:numId w:val="82"/>
            </w:numPr>
            <w:spacing w:line="276" w:lineRule="auto"/>
            <w:ind w:left="1985" w:hanging="425"/>
            <w:jc w:val="both"/>
          </w:pPr>
        </w:pPrChange>
      </w:pPr>
      <w:del w:id="17145" w:author="Debbie Houldsworth" w:date="2020-05-06T07:19:00Z">
        <w:r w:rsidRPr="00C131C4" w:rsidDel="00E54A2F">
          <w:delText xml:space="preserve">Supplier Id (data item 8 of Schedule 2); </w:delText>
        </w:r>
      </w:del>
    </w:p>
    <w:p w14:paraId="3D1EF982" w14:textId="1CE576D8" w:rsidR="00D65E64" w:rsidRPr="00C131C4" w:rsidDel="00E54A2F" w:rsidRDefault="00D65E64">
      <w:pPr>
        <w:rPr>
          <w:del w:id="17146" w:author="Debbie Houldsworth" w:date="2020-05-06T07:19:00Z"/>
        </w:rPr>
        <w:pPrChange w:id="17147" w:author="Debbie Houldsworth" w:date="2020-05-13T11:18:00Z">
          <w:pPr>
            <w:pStyle w:val="ListParagraph"/>
            <w:numPr>
              <w:numId w:val="82"/>
            </w:numPr>
            <w:spacing w:line="276" w:lineRule="auto"/>
            <w:ind w:left="1985" w:hanging="425"/>
            <w:jc w:val="both"/>
          </w:pPr>
        </w:pPrChange>
      </w:pPr>
      <w:del w:id="17148" w:author="Debbie Houldsworth" w:date="2020-05-06T07:19:00Z">
        <w:r w:rsidRPr="00C131C4" w:rsidDel="00E54A2F">
          <w:delText xml:space="preserve">Supply Start Date (data item 10 of Schedule 2), </w:delText>
        </w:r>
      </w:del>
    </w:p>
    <w:p w14:paraId="6856B648" w14:textId="386EC791" w:rsidR="00D65E64" w:rsidRPr="00C131C4" w:rsidDel="00E54A2F" w:rsidRDefault="00D65E64">
      <w:pPr>
        <w:rPr>
          <w:del w:id="17149" w:author="Debbie Houldsworth" w:date="2020-05-06T07:19:00Z"/>
        </w:rPr>
        <w:pPrChange w:id="17150" w:author="Debbie Houldsworth" w:date="2020-05-13T11:18:00Z">
          <w:pPr>
            <w:pStyle w:val="ListParagraph"/>
            <w:numPr>
              <w:numId w:val="82"/>
            </w:numPr>
            <w:spacing w:after="120" w:line="276" w:lineRule="auto"/>
            <w:ind w:left="1985" w:hanging="425"/>
            <w:jc w:val="both"/>
          </w:pPr>
        </w:pPrChange>
      </w:pPr>
      <w:del w:id="17151" w:author="Debbie Houldsworth" w:date="2020-05-06T07:19:00Z">
        <w:r w:rsidRPr="00C131C4" w:rsidDel="00E54A2F">
          <w:delText>Meter Operator Id and Effective From Date (MOA) (data items 11 and 11B; of Schedule 2)</w:delText>
        </w:r>
      </w:del>
    </w:p>
    <w:p w14:paraId="619BE1FD" w14:textId="2A3A14DE" w:rsidR="00D65E64" w:rsidRPr="00C131C4" w:rsidDel="00E54A2F" w:rsidRDefault="00D65E64">
      <w:pPr>
        <w:rPr>
          <w:del w:id="17152" w:author="Debbie Houldsworth" w:date="2020-05-06T07:19:00Z"/>
        </w:rPr>
        <w:pPrChange w:id="17153" w:author="Debbie Houldsworth" w:date="2020-05-13T11:18:00Z">
          <w:pPr>
            <w:pStyle w:val="ListParagraph"/>
            <w:numPr>
              <w:numId w:val="82"/>
            </w:numPr>
            <w:spacing w:after="120" w:line="276" w:lineRule="auto"/>
            <w:ind w:left="1985" w:hanging="425"/>
            <w:jc w:val="both"/>
          </w:pPr>
        </w:pPrChange>
      </w:pPr>
      <w:del w:id="17154" w:author="Debbie Houldsworth" w:date="2020-05-06T07:19:00Z">
        <w:r w:rsidRPr="00C131C4" w:rsidDel="00E54A2F">
          <w:delText xml:space="preserve">Profile Class Id and Effective From Settlement Data (MSPC) (data items 4 &amp; 4A of Schedule 2). </w:delText>
        </w:r>
      </w:del>
    </w:p>
    <w:p w14:paraId="34398E16" w14:textId="61DAC69E" w:rsidR="00D65E64" w:rsidRPr="00C131C4" w:rsidDel="00E54A2F" w:rsidRDefault="00D65E64">
      <w:pPr>
        <w:rPr>
          <w:del w:id="17155" w:author="Debbie Houldsworth" w:date="2020-05-06T07:19:00Z"/>
          <w:b/>
          <w:caps/>
          <w:sz w:val="28"/>
          <w:rPrChange w:id="17156" w:author="Debbie Houldsworth" w:date="2020-05-13T06:54:00Z">
            <w:rPr>
              <w:del w:id="17157" w:author="Debbie Houldsworth" w:date="2020-05-06T07:19:00Z"/>
              <w:snapToGrid w:val="0"/>
            </w:rPr>
          </w:rPrChange>
        </w:rPr>
        <w:pPrChange w:id="17158" w:author="Debbie Houldsworth" w:date="2020-05-13T11:18:00Z">
          <w:pPr>
            <w:ind w:left="1429"/>
          </w:pPr>
        </w:pPrChange>
      </w:pPr>
      <w:del w:id="17159" w:author="Debbie Houldsworth" w:date="2020-05-06T07:19:00Z">
        <w:r w:rsidRPr="00C131C4" w:rsidDel="00E54A2F">
          <w:rPr>
            <w:b/>
            <w:caps/>
            <w:sz w:val="28"/>
            <w:rPrChange w:id="17160" w:author="Debbie Houldsworth" w:date="2020-05-13T06:54:00Z">
              <w:rPr>
                <w:snapToGrid w:val="0"/>
              </w:rPr>
            </w:rPrChange>
          </w:rPr>
          <w:delText xml:space="preserve">For each Metering Point included in the </w:delText>
        </w:r>
        <w:r w:rsidR="009D76E7" w:rsidRPr="00C131C4" w:rsidDel="00E54A2F">
          <w:rPr>
            <w:b/>
            <w:caps/>
            <w:sz w:val="28"/>
            <w:rPrChange w:id="17161" w:author="Debbie Houldsworth" w:date="2020-05-13T06:54:00Z">
              <w:rPr>
                <w:snapToGrid w:val="0"/>
              </w:rPr>
            </w:rPrChange>
          </w:rPr>
          <w:delText xml:space="preserve">file, a maximum of </w:delText>
        </w:r>
        <w:r w:rsidRPr="00C131C4" w:rsidDel="00E54A2F">
          <w:rPr>
            <w:b/>
            <w:caps/>
            <w:sz w:val="28"/>
            <w:rPrChange w:id="17162" w:author="Debbie Houldsworth" w:date="2020-05-13T06:54:00Z">
              <w:rPr>
                <w:snapToGrid w:val="0"/>
              </w:rPr>
            </w:rPrChange>
          </w:rPr>
          <w:delText xml:space="preserve">24 months historical data in respect of data item 8, 10, 11 and 11B shall also be provided, where any such historical data exists for that Metering Point within that period.  </w:delText>
        </w:r>
      </w:del>
    </w:p>
    <w:p w14:paraId="1F0CC067" w14:textId="21029250" w:rsidR="00D65E64" w:rsidRPr="00C131C4" w:rsidDel="00E54A2F" w:rsidRDefault="00D65E64">
      <w:pPr>
        <w:rPr>
          <w:del w:id="17163" w:author="Debbie Houldsworth" w:date="2020-05-06T07:19:00Z"/>
          <w:b/>
          <w:caps/>
          <w:sz w:val="28"/>
          <w:rPrChange w:id="17164" w:author="Debbie Houldsworth" w:date="2020-05-13T06:54:00Z">
            <w:rPr>
              <w:del w:id="17165" w:author="Debbie Houldsworth" w:date="2020-05-06T07:19:00Z"/>
              <w:snapToGrid w:val="0"/>
              <w:sz w:val="16"/>
            </w:rPr>
          </w:rPrChange>
        </w:rPr>
        <w:pPrChange w:id="17166" w:author="Debbie Houldsworth" w:date="2020-05-13T11:18:00Z">
          <w:pPr>
            <w:ind w:left="1429"/>
          </w:pPr>
        </w:pPrChange>
      </w:pPr>
    </w:p>
    <w:p w14:paraId="473E0429" w14:textId="77C29755" w:rsidR="00D65E64" w:rsidRPr="00C131C4" w:rsidDel="00E54A2F" w:rsidRDefault="00D65E64">
      <w:pPr>
        <w:rPr>
          <w:del w:id="17167" w:author="Debbie Houldsworth" w:date="2020-05-06T07:19:00Z"/>
          <w:b/>
          <w:caps/>
          <w:sz w:val="28"/>
          <w:rPrChange w:id="17168" w:author="Debbie Houldsworth" w:date="2020-05-13T06:54:00Z">
            <w:rPr>
              <w:del w:id="17169" w:author="Debbie Houldsworth" w:date="2020-05-06T07:19:00Z"/>
              <w:snapToGrid w:val="0"/>
            </w:rPr>
          </w:rPrChange>
        </w:rPr>
        <w:pPrChange w:id="17170" w:author="Debbie Houldsworth" w:date="2020-05-13T11:18:00Z">
          <w:pPr>
            <w:ind w:left="1429"/>
          </w:pPr>
        </w:pPrChange>
      </w:pPr>
      <w:del w:id="17171" w:author="Debbie Houldsworth" w:date="2020-05-06T07:19:00Z">
        <w:r w:rsidRPr="00C131C4" w:rsidDel="00E54A2F">
          <w:rPr>
            <w:b/>
            <w:caps/>
            <w:sz w:val="28"/>
            <w:rPrChange w:id="17172" w:author="Debbie Houldsworth" w:date="2020-05-13T06:54:00Z">
              <w:rPr>
                <w:snapToGrid w:val="0"/>
              </w:rPr>
            </w:rPrChange>
          </w:rPr>
          <w:delText xml:space="preserve">For each Supply Number core data contained in the </w:delText>
        </w:r>
        <w:r w:rsidR="009D76E7" w:rsidRPr="00C131C4" w:rsidDel="00E54A2F">
          <w:rPr>
            <w:b/>
            <w:caps/>
            <w:sz w:val="28"/>
            <w:rPrChange w:id="17173" w:author="Debbie Houldsworth" w:date="2020-05-13T06:54:00Z">
              <w:rPr>
                <w:snapToGrid w:val="0"/>
              </w:rPr>
            </w:rPrChange>
          </w:rPr>
          <w:delText>file</w:delText>
        </w:r>
        <w:r w:rsidRPr="00C131C4" w:rsidDel="00E54A2F">
          <w:rPr>
            <w:b/>
            <w:caps/>
            <w:sz w:val="28"/>
            <w:rPrChange w:id="17174" w:author="Debbie Houldsworth" w:date="2020-05-13T06:54:00Z">
              <w:rPr>
                <w:snapToGrid w:val="0"/>
              </w:rPr>
            </w:rPrChange>
          </w:rPr>
          <w:delText xml:space="preserve">, an indication of whether the supply is either to (import) or from (export) for each Metering Point shall be provided which shall be derived from the value of the Line Loss Factor Class Id (data item 6 of Schedule 2) associated to that Metering Point.  </w:delText>
        </w:r>
      </w:del>
    </w:p>
    <w:p w14:paraId="31328372" w14:textId="53B79D54" w:rsidR="00D65E64" w:rsidRPr="00E60C69" w:rsidDel="00E27D43" w:rsidRDefault="00D65E64">
      <w:pPr>
        <w:rPr>
          <w:del w:id="17175" w:author="Debbie Houldsworth" w:date="2020-05-12T16:54:00Z"/>
          <w:sz w:val="28"/>
        </w:rPr>
        <w:sectPr w:rsidR="00D65E64" w:rsidRPr="00E60C69" w:rsidDel="00E27D43">
          <w:headerReference w:type="default" r:id="rId70"/>
          <w:pgSz w:w="11909" w:h="16834" w:code="9"/>
          <w:pgMar w:top="1440" w:right="1440" w:bottom="1440" w:left="1440" w:header="706" w:footer="706" w:gutter="0"/>
          <w:cols w:space="720"/>
          <w:docGrid w:linePitch="326"/>
        </w:sectPr>
        <w:pPrChange w:id="17176" w:author="Debbie Houldsworth" w:date="2020-05-13T11:18:00Z">
          <w:pPr>
            <w:spacing w:after="200"/>
            <w:ind w:left="720"/>
          </w:pPr>
        </w:pPrChange>
      </w:pPr>
    </w:p>
    <w:p w14:paraId="79E96B20" w14:textId="47BD815C" w:rsidR="00FB7917" w:rsidRPr="00CA4155" w:rsidRDefault="008A0746">
      <w:pPr>
        <w:rPr>
          <w:bCs/>
          <w:szCs w:val="22"/>
        </w:rPr>
        <w:pPrChange w:id="17177" w:author="Debbie Houldsworth" w:date="2020-05-13T11:18:00Z">
          <w:pPr>
            <w:pStyle w:val="MRAScheduleHeading1"/>
          </w:pPr>
        </w:pPrChange>
      </w:pPr>
      <w:bookmarkStart w:id="17178" w:name="_Toc86826536"/>
      <w:bookmarkStart w:id="17179" w:name="_Toc40261313"/>
      <w:r w:rsidRPr="008A0746">
        <w:rPr>
          <w:b/>
          <w:bCs/>
          <w:sz w:val="28"/>
          <w:szCs w:val="22"/>
        </w:rPr>
        <w:t>SCHEDULE 14</w:t>
      </w:r>
      <w:bookmarkEnd w:id="17178"/>
      <w:ins w:id="17180" w:author="Debbie Houldsworth" w:date="2020-05-13T07:13:00Z">
        <w:r w:rsidRPr="008A0746">
          <w:rPr>
            <w:b/>
            <w:bCs/>
            <w:sz w:val="28"/>
            <w:szCs w:val="22"/>
          </w:rPr>
          <w:t>:</w:t>
        </w:r>
      </w:ins>
      <w:ins w:id="17181" w:author="Debbie Houldsworth" w:date="2020-05-13T09:35:00Z">
        <w:r w:rsidR="00AE3494">
          <w:rPr>
            <w:b/>
            <w:bCs/>
            <w:sz w:val="28"/>
            <w:szCs w:val="22"/>
          </w:rPr>
          <w:t xml:space="preserve"> </w:t>
        </w:r>
      </w:ins>
      <w:ins w:id="17182" w:author="Debbie Houldsworth" w:date="2020-05-13T07:13:00Z">
        <w:r w:rsidRPr="008A0746">
          <w:rPr>
            <w:b/>
            <w:bCs/>
            <w:sz w:val="28"/>
            <w:szCs w:val="22"/>
          </w:rPr>
          <w:t>NOT USED</w:t>
        </w:r>
      </w:ins>
      <w:bookmarkEnd w:id="17179"/>
      <w:del w:id="17183" w:author="Debbie Houldsworth" w:date="2020-05-12T16:54:00Z">
        <w:r w:rsidR="000B65BB" w:rsidRPr="008A0746" w:rsidDel="00D73898">
          <w:rPr>
            <w:b/>
            <w:bCs/>
            <w:sz w:val="28"/>
            <w:szCs w:val="22"/>
            <w:rPrChange w:id="17184" w:author="Debbie Houldsworth" w:date="2020-05-13T07:14:00Z">
              <w:rPr/>
            </w:rPrChange>
          </w:rPr>
          <w:fldChar w:fldCharType="begin"/>
        </w:r>
        <w:r w:rsidR="00FB7917" w:rsidRPr="008A0746" w:rsidDel="00D73898">
          <w:rPr>
            <w:b/>
            <w:bCs/>
            <w:sz w:val="28"/>
            <w:szCs w:val="22"/>
            <w:rPrChange w:id="17185" w:author="Debbie Houldsworth" w:date="2020-05-13T07:14:00Z">
              <w:rPr/>
            </w:rPrChange>
          </w:rPr>
          <w:delInstrText>tc "SCHEDULE 14</w:delInstrText>
        </w:r>
        <w:r w:rsidR="00FB7917" w:rsidRPr="008A0746" w:rsidDel="00D73898">
          <w:rPr>
            <w:b/>
            <w:bCs/>
            <w:sz w:val="28"/>
            <w:szCs w:val="22"/>
            <w:rPrChange w:id="17186" w:author="Debbie Houldsworth" w:date="2020-05-13T07:14:00Z">
              <w:rPr/>
            </w:rPrChange>
          </w:rPr>
          <w:tab/>
          <w:delInstrText>mpas validation procedures " \f C \l 3</w:delInstrText>
        </w:r>
        <w:r w:rsidR="000B65BB" w:rsidRPr="008A0746" w:rsidDel="00D73898">
          <w:rPr>
            <w:b/>
            <w:bCs/>
            <w:sz w:val="28"/>
            <w:szCs w:val="22"/>
            <w:rPrChange w:id="17187" w:author="Debbie Houldsworth" w:date="2020-05-13T07:14:00Z">
              <w:rPr/>
            </w:rPrChange>
          </w:rPr>
          <w:fldChar w:fldCharType="end"/>
        </w:r>
      </w:del>
    </w:p>
    <w:p w14:paraId="0ABFAC1B" w14:textId="0F4E964B" w:rsidR="00FB7917" w:rsidDel="000D0AA0" w:rsidRDefault="00FB7917" w:rsidP="00CA4155">
      <w:pPr>
        <w:pStyle w:val="MRAScheduleHeading2"/>
        <w:rPr>
          <w:del w:id="17188" w:author="Debbie Houldsworth" w:date="2020-05-07T07:31:00Z"/>
        </w:rPr>
      </w:pPr>
      <w:bookmarkStart w:id="17189" w:name="_Toc86826537"/>
      <w:del w:id="17190" w:author="Debbie Houldsworth" w:date="2020-05-07T07:31:00Z">
        <w:r w:rsidDel="000D0AA0">
          <w:delText>MPAS Validation Procedures</w:delText>
        </w:r>
        <w:bookmarkEnd w:id="17189"/>
      </w:del>
    </w:p>
    <w:p w14:paraId="763A367C" w14:textId="79A8B676" w:rsidR="00FB7917" w:rsidDel="00E54A2F" w:rsidRDefault="00FB7917">
      <w:pPr>
        <w:pStyle w:val="MRAL0NoHangingIndent"/>
        <w:outlineLvl w:val="0"/>
        <w:rPr>
          <w:del w:id="17191" w:author="Debbie Houldsworth" w:date="2020-05-06T07:22:00Z"/>
        </w:rPr>
        <w:pPrChange w:id="17192" w:author="Debbie Houldsworth" w:date="2020-05-13T09:35:00Z">
          <w:pPr>
            <w:pStyle w:val="MRAL0NoHangingIndent"/>
          </w:pPr>
        </w:pPrChange>
      </w:pPr>
      <w:del w:id="17193" w:author="Debbie Houldsworth" w:date="2020-05-06T07:22:00Z">
        <w:r w:rsidDel="00E54A2F">
          <w:delText>The Validation Procedures which are applied to Messages received by MPAS Registration Systems (“</w:delText>
        </w:r>
        <w:r w:rsidDel="00E54A2F">
          <w:rPr>
            <w:b/>
            <w:bCs/>
          </w:rPr>
          <w:delText>MPAS Validation Procedures</w:delText>
        </w:r>
        <w:r w:rsidDel="00E54A2F">
          <w:delText>”) and published pursuant to Clause 28.3.</w:delText>
        </w:r>
      </w:del>
    </w:p>
    <w:p w14:paraId="32493978" w14:textId="13DD5DAC" w:rsidR="00FB7917" w:rsidDel="00E54A2F" w:rsidRDefault="00FB7917">
      <w:pPr>
        <w:pStyle w:val="MRAL0NoHangingIndent"/>
        <w:outlineLvl w:val="0"/>
        <w:rPr>
          <w:del w:id="17194" w:author="Debbie Houldsworth" w:date="2020-05-06T07:22:00Z"/>
        </w:rPr>
        <w:pPrChange w:id="17195" w:author="Debbie Houldsworth" w:date="2020-05-13T09:35:00Z">
          <w:pPr>
            <w:pStyle w:val="MRAL0NoHangingIndent"/>
          </w:pPr>
        </w:pPrChange>
      </w:pPr>
      <w:del w:id="17196" w:author="Debbie Houldsworth" w:date="2020-05-06T07:22:00Z">
        <w:r w:rsidDel="00E54A2F">
          <w:delText>The MPAS Validation Procedures in place are set out in the documents listed below:</w:delText>
        </w:r>
      </w:del>
    </w:p>
    <w:p w14:paraId="3E2E8557" w14:textId="2E5F5C96" w:rsidR="00D02B73" w:rsidDel="00E54A2F" w:rsidRDefault="00D02B73">
      <w:pPr>
        <w:pStyle w:val="MRAL1NoHangingIndent"/>
        <w:jc w:val="left"/>
        <w:outlineLvl w:val="0"/>
        <w:rPr>
          <w:del w:id="17197" w:author="Debbie Houldsworth" w:date="2020-05-06T07:22:00Z"/>
        </w:rPr>
        <w:pPrChange w:id="17198" w:author="Debbie Houldsworth" w:date="2020-05-13T09:35:00Z">
          <w:pPr>
            <w:pStyle w:val="MRAL1NoHangingIndent"/>
            <w:jc w:val="left"/>
          </w:pPr>
        </w:pPrChange>
      </w:pPr>
    </w:p>
    <w:p w14:paraId="19BE1ECB" w14:textId="07C0B6B2" w:rsidR="00FB7917" w:rsidDel="00D73898" w:rsidRDefault="00FB7917">
      <w:pPr>
        <w:pStyle w:val="MRAL1NoHangingIndent"/>
        <w:jc w:val="left"/>
        <w:outlineLvl w:val="0"/>
        <w:rPr>
          <w:del w:id="17199" w:author="Debbie Houldsworth" w:date="2020-05-12T16:53:00Z"/>
        </w:rPr>
        <w:pPrChange w:id="17200" w:author="Debbie Houldsworth" w:date="2020-05-13T09:35:00Z">
          <w:pPr>
            <w:pStyle w:val="MRAL1NoHangingIndent"/>
            <w:jc w:val="left"/>
          </w:pPr>
        </w:pPrChange>
      </w:pPr>
      <w:del w:id="17201" w:author="Debbie Houldsworth" w:date="2020-05-06T07:22:00Z">
        <w:r w:rsidDel="00E54A2F">
          <w:delText>MP</w:delText>
        </w:r>
        <w:r w:rsidR="00D02B73" w:rsidDel="00E54A2F">
          <w:delText xml:space="preserve">RS Validation Rules, Version </w:delText>
        </w:r>
        <w:r w:rsidR="002C39DB" w:rsidDel="00E54A2F">
          <w:delText xml:space="preserve">7.0 (dated April 2019). </w:delText>
        </w:r>
      </w:del>
    </w:p>
    <w:p w14:paraId="2DB01076" w14:textId="072D8DE1" w:rsidR="00FB7917" w:rsidDel="00D73898" w:rsidRDefault="00FB7917">
      <w:pPr>
        <w:pStyle w:val="MRAL1NoHangingIndent"/>
        <w:jc w:val="left"/>
        <w:outlineLvl w:val="0"/>
        <w:rPr>
          <w:del w:id="17202" w:author="Debbie Houldsworth" w:date="2020-05-12T16:53:00Z"/>
        </w:rPr>
        <w:pPrChange w:id="17203" w:author="Debbie Houldsworth" w:date="2020-05-13T09:35:00Z">
          <w:pPr>
            <w:pStyle w:val="MRAL1NoHangingIndent"/>
            <w:jc w:val="left"/>
          </w:pPr>
        </w:pPrChange>
      </w:pPr>
    </w:p>
    <w:p w14:paraId="567459FB" w14:textId="54E8680D" w:rsidR="00FB7917" w:rsidDel="00E60C69" w:rsidRDefault="00FB7917">
      <w:pPr>
        <w:pStyle w:val="MRAL1NoHangingIndent"/>
        <w:jc w:val="left"/>
        <w:outlineLvl w:val="0"/>
        <w:rPr>
          <w:del w:id="17204" w:author="Debbie Houldsworth" w:date="2020-05-13T07:13:00Z"/>
        </w:rPr>
        <w:pPrChange w:id="17205" w:author="Debbie Houldsworth" w:date="2020-05-13T09:35:00Z">
          <w:pPr>
            <w:pStyle w:val="MRAL1NoHangingIndent"/>
            <w:jc w:val="left"/>
          </w:pPr>
        </w:pPrChange>
      </w:pPr>
    </w:p>
    <w:p w14:paraId="506D3001" w14:textId="3008414A" w:rsidR="00CD7BBA" w:rsidRPr="00AC661C" w:rsidRDefault="00FB7917">
      <w:pPr>
        <w:pStyle w:val="MRAL2NoHangingIndent"/>
        <w:outlineLvl w:val="0"/>
        <w:rPr>
          <w:ins w:id="17206" w:author="Debbie Houldsworth" w:date="2020-05-06T07:29:00Z"/>
          <w:bCs/>
        </w:rPr>
        <w:pPrChange w:id="17207" w:author="Debbie Houldsworth" w:date="2020-05-13T09:35:00Z">
          <w:pPr>
            <w:pStyle w:val="MRAScheduleHeading1"/>
          </w:pPr>
        </w:pPrChange>
      </w:pPr>
      <w:r>
        <w:br w:type="page"/>
      </w:r>
      <w:bookmarkStart w:id="17208" w:name="_Toc40261314"/>
      <w:r w:rsidR="00F07DB1" w:rsidRPr="00AC661C">
        <w:rPr>
          <w:b/>
          <w:bCs/>
          <w:sz w:val="28"/>
          <w:szCs w:val="22"/>
        </w:rPr>
        <w:t>SCHEDULE 15</w:t>
      </w:r>
      <w:ins w:id="17209" w:author="Debbie Houldsworth" w:date="2020-05-13T07:14:00Z">
        <w:r w:rsidR="00F07DB1" w:rsidRPr="00AC661C">
          <w:rPr>
            <w:b/>
            <w:bCs/>
            <w:sz w:val="28"/>
            <w:szCs w:val="22"/>
          </w:rPr>
          <w:t>:</w:t>
        </w:r>
      </w:ins>
      <w:ins w:id="17210" w:author="Debbie Houldsworth" w:date="2020-05-13T09:35:00Z">
        <w:r w:rsidR="00AE3494">
          <w:rPr>
            <w:b/>
            <w:bCs/>
            <w:sz w:val="28"/>
            <w:szCs w:val="22"/>
          </w:rPr>
          <w:t xml:space="preserve"> </w:t>
        </w:r>
      </w:ins>
      <w:ins w:id="17211" w:author="Debbie Houldsworth" w:date="2020-05-13T07:14:00Z">
        <w:r w:rsidR="00F07DB1" w:rsidRPr="00AC661C">
          <w:rPr>
            <w:b/>
            <w:bCs/>
            <w:sz w:val="28"/>
            <w:szCs w:val="22"/>
          </w:rPr>
          <w:t>NOT USED</w:t>
        </w:r>
      </w:ins>
      <w:bookmarkEnd w:id="17208"/>
    </w:p>
    <w:p w14:paraId="48ACC73A" w14:textId="02B1C006" w:rsidR="00FB7917" w:rsidDel="008A0746" w:rsidRDefault="000B65BB" w:rsidP="00CA4155">
      <w:pPr>
        <w:pStyle w:val="MRAScheduleHeading1"/>
        <w:rPr>
          <w:del w:id="17212" w:author="Debbie Houldsworth" w:date="2020-05-13T07:14:00Z"/>
        </w:rPr>
      </w:pPr>
      <w:del w:id="17213" w:author="Debbie Houldsworth" w:date="2020-05-12T16:53:00Z">
        <w:r w:rsidDel="00D73898">
          <w:fldChar w:fldCharType="begin"/>
        </w:r>
        <w:r w:rsidR="007E78C0" w:rsidDel="00D73898">
          <w:delInstrText>tc "SCHEDULE 15</w:delInstrText>
        </w:r>
        <w:r w:rsidR="007E78C0" w:rsidDel="00D73898">
          <w:tab/>
          <w:delInstrText>GDCC ACCESS AGREEMENT " \f C \l 3</w:delInstrText>
        </w:r>
        <w:r w:rsidDel="00D73898">
          <w:fldChar w:fldCharType="end"/>
        </w:r>
      </w:del>
    </w:p>
    <w:p w14:paraId="2763DC21" w14:textId="0DC887AD" w:rsidR="00FB7917" w:rsidDel="00D73898" w:rsidRDefault="00FB7917" w:rsidP="00D42256">
      <w:pPr>
        <w:pStyle w:val="MRAScheduleHeading3"/>
        <w:rPr>
          <w:del w:id="17214" w:author="Debbie Houldsworth" w:date="2020-05-12T16:53:00Z"/>
          <w:u w:val="single"/>
        </w:rPr>
      </w:pPr>
      <w:del w:id="17215" w:author="Debbie Houldsworth" w:date="2020-05-06T07:29:00Z">
        <w:r w:rsidDel="00CD7BBA">
          <w:rPr>
            <w:u w:val="single"/>
          </w:rPr>
          <w:delText>PART 1:  Application for GDCC Access</w:delText>
        </w:r>
      </w:del>
    </w:p>
    <w:tbl>
      <w:tblPr>
        <w:tblW w:w="0" w:type="auto"/>
        <w:tblInd w:w="108" w:type="dxa"/>
        <w:tblBorders>
          <w:top w:val="double" w:sz="4" w:space="0" w:color="auto"/>
          <w:left w:val="double" w:sz="4" w:space="0" w:color="auto"/>
          <w:bottom w:val="double" w:sz="4" w:space="0" w:color="auto"/>
          <w:right w:val="double" w:sz="4" w:space="0" w:color="auto"/>
          <w:insideV w:val="double" w:sz="4" w:space="0" w:color="auto"/>
        </w:tblBorders>
        <w:tblLook w:val="0000" w:firstRow="0" w:lastRow="0" w:firstColumn="0" w:lastColumn="0" w:noHBand="0" w:noVBand="0"/>
        <w:tblPrChange w:id="17216" w:author="Debbie Houldsworth" w:date="2020-05-06T07:29:00Z">
          <w:tblPr>
            <w:tblW w:w="0" w:type="auto"/>
            <w:tblInd w:w="108" w:type="dxa"/>
            <w:tblBorders>
              <w:top w:val="double" w:sz="4" w:space="0" w:color="auto"/>
              <w:left w:val="double" w:sz="4" w:space="0" w:color="auto"/>
              <w:bottom w:val="double" w:sz="4" w:space="0" w:color="auto"/>
              <w:right w:val="double" w:sz="4" w:space="0" w:color="auto"/>
              <w:insideV w:val="double" w:sz="4" w:space="0" w:color="auto"/>
            </w:tblBorders>
            <w:tblLook w:val="0000" w:firstRow="0" w:lastRow="0" w:firstColumn="0" w:lastColumn="0" w:noHBand="0" w:noVBand="0"/>
          </w:tblPr>
        </w:tblPrChange>
      </w:tblPr>
      <w:tblGrid>
        <w:gridCol w:w="8891"/>
        <w:tblGridChange w:id="17217">
          <w:tblGrid>
            <w:gridCol w:w="8891"/>
          </w:tblGrid>
        </w:tblGridChange>
      </w:tblGrid>
      <w:tr w:rsidR="00FB7917" w:rsidDel="00CD7BBA" w14:paraId="670771FA" w14:textId="30CB3E07" w:rsidTr="00CD7BBA">
        <w:trPr>
          <w:trHeight w:val="1274"/>
          <w:del w:id="17218" w:author="Debbie Houldsworth" w:date="2020-05-06T07:29:00Z"/>
          <w:trPrChange w:id="17219" w:author="Debbie Houldsworth" w:date="2020-05-06T07:29:00Z">
            <w:trPr>
              <w:trHeight w:val="1274"/>
            </w:trPr>
          </w:trPrChange>
        </w:trPr>
        <w:tc>
          <w:tcPr>
            <w:tcW w:w="8891" w:type="dxa"/>
            <w:tcBorders>
              <w:top w:val="double" w:sz="4" w:space="0" w:color="auto"/>
              <w:bottom w:val="double" w:sz="4" w:space="0" w:color="auto"/>
            </w:tcBorders>
            <w:tcPrChange w:id="17220" w:author="Debbie Houldsworth" w:date="2020-05-06T07:29:00Z">
              <w:tcPr>
                <w:tcW w:w="9000" w:type="dxa"/>
                <w:tcBorders>
                  <w:top w:val="double" w:sz="4" w:space="0" w:color="auto"/>
                  <w:bottom w:val="double" w:sz="4" w:space="0" w:color="auto"/>
                </w:tcBorders>
              </w:tcPr>
            </w:tcPrChange>
          </w:tcPr>
          <w:p w14:paraId="3D00B295" w14:textId="43816C5C" w:rsidR="00FB7917" w:rsidDel="00CD7BBA" w:rsidRDefault="00FB7917">
            <w:pPr>
              <w:pStyle w:val="BodyText"/>
              <w:tabs>
                <w:tab w:val="left" w:pos="1200"/>
              </w:tabs>
              <w:spacing w:before="120" w:after="120"/>
              <w:jc w:val="center"/>
              <w:outlineLvl w:val="0"/>
              <w:rPr>
                <w:del w:id="17221" w:author="Debbie Houldsworth" w:date="2020-05-06T07:29:00Z"/>
                <w:b/>
                <w:bCs/>
                <w:u w:val="single"/>
              </w:rPr>
              <w:pPrChange w:id="17222" w:author="Debbie Houldsworth" w:date="2020-05-13T09:35:00Z">
                <w:pPr>
                  <w:pStyle w:val="BodyText"/>
                  <w:tabs>
                    <w:tab w:val="left" w:pos="1200"/>
                  </w:tabs>
                  <w:spacing w:before="120" w:after="120"/>
                  <w:jc w:val="center"/>
                </w:pPr>
              </w:pPrChange>
            </w:pPr>
            <w:del w:id="17223" w:author="Debbie Houldsworth" w:date="2020-05-06T07:29:00Z">
              <w:r w:rsidDel="00CD7BBA">
                <w:rPr>
                  <w:b/>
                  <w:bCs/>
                  <w:u w:val="single"/>
                </w:rPr>
                <w:delText>GREEN DEAL CENTRAL CHARGE DATABASE</w:delText>
              </w:r>
            </w:del>
          </w:p>
          <w:p w14:paraId="5ECFDABD" w14:textId="09417FA9" w:rsidR="00FB7917" w:rsidDel="00CD7BBA" w:rsidRDefault="00FB7917">
            <w:pPr>
              <w:pStyle w:val="BodyText"/>
              <w:tabs>
                <w:tab w:val="left" w:pos="1200"/>
              </w:tabs>
              <w:spacing w:before="120" w:after="120"/>
              <w:jc w:val="center"/>
              <w:outlineLvl w:val="0"/>
              <w:rPr>
                <w:del w:id="17224" w:author="Debbie Houldsworth" w:date="2020-05-06T07:29:00Z"/>
                <w:b/>
                <w:bCs/>
              </w:rPr>
              <w:pPrChange w:id="17225" w:author="Debbie Houldsworth" w:date="2020-05-13T09:35:00Z">
                <w:pPr>
                  <w:pStyle w:val="BodyText"/>
                  <w:tabs>
                    <w:tab w:val="left" w:pos="1200"/>
                  </w:tabs>
                  <w:spacing w:before="120" w:after="120"/>
                  <w:jc w:val="center"/>
                </w:pPr>
              </w:pPrChange>
            </w:pPr>
            <w:del w:id="17226" w:author="Debbie Houldsworth" w:date="2020-05-06T07:29:00Z">
              <w:r w:rsidDel="00CD7BBA">
                <w:rPr>
                  <w:b/>
                  <w:bCs/>
                  <w:u w:val="single"/>
                </w:rPr>
                <w:delText>APPLICATION FOR ACCESS</w:delText>
              </w:r>
            </w:del>
          </w:p>
        </w:tc>
      </w:tr>
      <w:tr w:rsidR="00FB7917" w:rsidDel="00CD7BBA" w14:paraId="2C65CAF3" w14:textId="70D88B80" w:rsidTr="00CD7BBA">
        <w:trPr>
          <w:del w:id="17227" w:author="Debbie Houldsworth" w:date="2020-05-06T07:29:00Z"/>
        </w:trPr>
        <w:tc>
          <w:tcPr>
            <w:tcW w:w="8891" w:type="dxa"/>
            <w:tcBorders>
              <w:top w:val="double" w:sz="4" w:space="0" w:color="auto"/>
              <w:bottom w:val="double" w:sz="4" w:space="0" w:color="auto"/>
            </w:tcBorders>
            <w:shd w:val="clear" w:color="auto" w:fill="F3F3F3"/>
            <w:tcPrChange w:id="17228" w:author="Debbie Houldsworth" w:date="2020-05-06T07:29:00Z">
              <w:tcPr>
                <w:tcW w:w="9000" w:type="dxa"/>
                <w:tcBorders>
                  <w:top w:val="double" w:sz="4" w:space="0" w:color="auto"/>
                  <w:bottom w:val="double" w:sz="4" w:space="0" w:color="auto"/>
                </w:tcBorders>
                <w:shd w:val="clear" w:color="auto" w:fill="F3F3F3"/>
              </w:tcPr>
            </w:tcPrChange>
          </w:tcPr>
          <w:p w14:paraId="23AC848D" w14:textId="1BA0548E" w:rsidR="00FB7917" w:rsidDel="00CD7BBA" w:rsidRDefault="00FB7917">
            <w:pPr>
              <w:pStyle w:val="BodyText"/>
              <w:tabs>
                <w:tab w:val="left" w:pos="1200"/>
              </w:tabs>
              <w:spacing w:before="120" w:after="120"/>
              <w:outlineLvl w:val="0"/>
              <w:rPr>
                <w:del w:id="17229" w:author="Debbie Houldsworth" w:date="2020-05-06T07:29:00Z"/>
                <w:b/>
                <w:bCs/>
              </w:rPr>
              <w:pPrChange w:id="17230" w:author="Debbie Houldsworth" w:date="2020-05-13T09:35:00Z">
                <w:pPr>
                  <w:pStyle w:val="BodyText"/>
                  <w:tabs>
                    <w:tab w:val="left" w:pos="1200"/>
                  </w:tabs>
                  <w:spacing w:before="120" w:after="120"/>
                </w:pPr>
              </w:pPrChange>
            </w:pPr>
            <w:del w:id="17231" w:author="Debbie Houldsworth" w:date="2020-05-06T07:29:00Z">
              <w:r w:rsidDel="00CD7BBA">
                <w:rPr>
                  <w:b/>
                  <w:bCs/>
                </w:rPr>
                <w:delText>Part A: Applicant’s details</w:delText>
              </w:r>
            </w:del>
          </w:p>
        </w:tc>
      </w:tr>
      <w:tr w:rsidR="00FB7917" w:rsidDel="00CD7BBA" w14:paraId="6D2C0FBD" w14:textId="1087AB2B" w:rsidTr="00CD7BBA">
        <w:trPr>
          <w:trHeight w:val="2775"/>
          <w:del w:id="17232" w:author="Debbie Houldsworth" w:date="2020-05-06T07:29:00Z"/>
          <w:trPrChange w:id="17233" w:author="Debbie Houldsworth" w:date="2020-05-06T07:29:00Z">
            <w:trPr>
              <w:trHeight w:val="2775"/>
            </w:trPr>
          </w:trPrChange>
        </w:trPr>
        <w:tc>
          <w:tcPr>
            <w:tcW w:w="8891" w:type="dxa"/>
            <w:tcBorders>
              <w:top w:val="double" w:sz="4" w:space="0" w:color="auto"/>
              <w:bottom w:val="double" w:sz="4" w:space="0" w:color="auto"/>
            </w:tcBorders>
            <w:tcPrChange w:id="17234" w:author="Debbie Houldsworth" w:date="2020-05-06T07:29:00Z">
              <w:tcPr>
                <w:tcW w:w="9000" w:type="dxa"/>
                <w:tcBorders>
                  <w:top w:val="double" w:sz="4" w:space="0" w:color="auto"/>
                  <w:bottom w:val="double" w:sz="4" w:space="0" w:color="auto"/>
                </w:tcBorders>
              </w:tcPr>
            </w:tcPrChange>
          </w:tcPr>
          <w:p w14:paraId="582788D1" w14:textId="474CFAB3" w:rsidR="00FB7917" w:rsidDel="00CD7BBA" w:rsidRDefault="00FB7917">
            <w:pPr>
              <w:pStyle w:val="BodyText"/>
              <w:tabs>
                <w:tab w:val="left" w:pos="1200"/>
              </w:tabs>
              <w:spacing w:before="240"/>
              <w:outlineLvl w:val="0"/>
              <w:rPr>
                <w:del w:id="17235" w:author="Debbie Houldsworth" w:date="2020-05-06T07:29:00Z"/>
                <w:b/>
                <w:bCs/>
              </w:rPr>
              <w:pPrChange w:id="17236" w:author="Debbie Houldsworth" w:date="2020-05-13T09:35:00Z">
                <w:pPr>
                  <w:pStyle w:val="BodyText"/>
                  <w:tabs>
                    <w:tab w:val="left" w:pos="1200"/>
                  </w:tabs>
                  <w:spacing w:before="240"/>
                </w:pPr>
              </w:pPrChange>
            </w:pPr>
            <w:del w:id="17237" w:author="Debbie Houldsworth" w:date="2020-05-06T07:29:00Z">
              <w:r w:rsidDel="00CD7BBA">
                <w:rPr>
                  <w:b/>
                  <w:bCs/>
                </w:rPr>
                <w:delText xml:space="preserve">1. Name: </w:delText>
              </w:r>
              <w:r w:rsidDel="00CD7BBA">
                <w:rPr>
                  <w:b/>
                  <w:bCs/>
                </w:rPr>
                <w:tab/>
              </w:r>
              <w:r w:rsidDel="00CD7BBA">
                <w:delText>............................................................................................................................</w:delText>
              </w:r>
            </w:del>
          </w:p>
          <w:p w14:paraId="7FB8B122" w14:textId="409FCCF4" w:rsidR="00FB7917" w:rsidDel="00CD7BBA" w:rsidRDefault="00FB7917">
            <w:pPr>
              <w:pStyle w:val="BodyText"/>
              <w:tabs>
                <w:tab w:val="left" w:pos="1200"/>
              </w:tabs>
              <w:spacing w:before="120"/>
              <w:jc w:val="left"/>
              <w:outlineLvl w:val="0"/>
              <w:rPr>
                <w:del w:id="17238" w:author="Debbie Houldsworth" w:date="2020-05-06T07:29:00Z"/>
                <w:b/>
                <w:bCs/>
              </w:rPr>
              <w:pPrChange w:id="17239" w:author="Debbie Houldsworth" w:date="2020-05-13T09:35:00Z">
                <w:pPr>
                  <w:pStyle w:val="BodyText"/>
                  <w:tabs>
                    <w:tab w:val="left" w:pos="1200"/>
                  </w:tabs>
                  <w:spacing w:before="120"/>
                  <w:jc w:val="left"/>
                </w:pPr>
              </w:pPrChange>
            </w:pPr>
            <w:del w:id="17240" w:author="Debbie Houldsworth" w:date="2020-05-06T07:29:00Z">
              <w:r w:rsidDel="00CD7BBA">
                <w:rPr>
                  <w:b/>
                  <w:bCs/>
                </w:rPr>
                <w:delText xml:space="preserve">2. Company registration number (if applicable): </w:delText>
              </w:r>
              <w:r w:rsidDel="00CD7BBA">
                <w:delText>................................................................</w:delText>
              </w:r>
            </w:del>
          </w:p>
          <w:p w14:paraId="6B70652D" w14:textId="2520C9BE" w:rsidR="00FB7917" w:rsidDel="00CD7BBA" w:rsidRDefault="00FB7917">
            <w:pPr>
              <w:pStyle w:val="BodyText"/>
              <w:tabs>
                <w:tab w:val="left" w:pos="2200"/>
              </w:tabs>
              <w:spacing w:before="120"/>
              <w:outlineLvl w:val="0"/>
              <w:rPr>
                <w:del w:id="17241" w:author="Debbie Houldsworth" w:date="2020-05-06T07:29:00Z"/>
                <w:b/>
                <w:bCs/>
              </w:rPr>
              <w:pPrChange w:id="17242" w:author="Debbie Houldsworth" w:date="2020-05-13T09:35:00Z">
                <w:pPr>
                  <w:pStyle w:val="BodyText"/>
                  <w:tabs>
                    <w:tab w:val="left" w:pos="2200"/>
                  </w:tabs>
                  <w:spacing w:before="120"/>
                </w:pPr>
              </w:pPrChange>
            </w:pPr>
            <w:del w:id="17243" w:author="Debbie Houldsworth" w:date="2020-05-06T07:29:00Z">
              <w:r w:rsidDel="00CD7BBA">
                <w:rPr>
                  <w:b/>
                  <w:bCs/>
                </w:rPr>
                <w:delText>3. Registered address:</w:delText>
              </w:r>
              <w:r w:rsidDel="00CD7BBA">
                <w:rPr>
                  <w:b/>
                  <w:bCs/>
                </w:rPr>
                <w:tab/>
              </w:r>
            </w:del>
          </w:p>
          <w:p w14:paraId="51E66B0E" w14:textId="6CBC13C0" w:rsidR="00FB7917" w:rsidDel="00CD7BBA" w:rsidRDefault="00FB7917">
            <w:pPr>
              <w:pStyle w:val="BodyText"/>
              <w:tabs>
                <w:tab w:val="left" w:pos="2200"/>
              </w:tabs>
              <w:spacing w:before="120" w:after="120"/>
              <w:outlineLvl w:val="0"/>
              <w:rPr>
                <w:del w:id="17244" w:author="Debbie Houldsworth" w:date="2020-05-06T07:29:00Z"/>
              </w:rPr>
              <w:pPrChange w:id="17245" w:author="Debbie Houldsworth" w:date="2020-05-13T09:35:00Z">
                <w:pPr>
                  <w:pStyle w:val="BodyText"/>
                  <w:tabs>
                    <w:tab w:val="left" w:pos="2200"/>
                  </w:tabs>
                  <w:spacing w:before="120" w:after="120"/>
                </w:pPr>
              </w:pPrChange>
            </w:pPr>
            <w:del w:id="17246" w:author="Debbie Houldsworth" w:date="2020-05-06T07:29:00Z">
              <w:r w:rsidDel="00CD7BBA">
                <w:delText>...............................................................................................................................…...............</w:delText>
              </w:r>
            </w:del>
          </w:p>
          <w:p w14:paraId="0FA5CDBB" w14:textId="34E6DD43" w:rsidR="00FB7917" w:rsidDel="00CD7BBA" w:rsidRDefault="00FB7917">
            <w:pPr>
              <w:pStyle w:val="BodyText"/>
              <w:tabs>
                <w:tab w:val="left" w:pos="2200"/>
              </w:tabs>
              <w:spacing w:before="120" w:after="120"/>
              <w:outlineLvl w:val="0"/>
              <w:rPr>
                <w:del w:id="17247" w:author="Debbie Houldsworth" w:date="2020-05-06T07:29:00Z"/>
              </w:rPr>
              <w:pPrChange w:id="17248" w:author="Debbie Houldsworth" w:date="2020-05-13T09:35:00Z">
                <w:pPr>
                  <w:pStyle w:val="BodyText"/>
                  <w:tabs>
                    <w:tab w:val="left" w:pos="2200"/>
                  </w:tabs>
                  <w:spacing w:before="120" w:after="120"/>
                </w:pPr>
              </w:pPrChange>
            </w:pPr>
            <w:del w:id="17249" w:author="Debbie Houldsworth" w:date="2020-05-06T07:29:00Z">
              <w:r w:rsidDel="00CD7BBA">
                <w:delText xml:space="preserve">................................................................................................................................................. </w:delText>
              </w:r>
            </w:del>
          </w:p>
          <w:p w14:paraId="66D24A02" w14:textId="34043760" w:rsidR="00FB7917" w:rsidDel="00CD7BBA" w:rsidRDefault="00FB7917">
            <w:pPr>
              <w:pStyle w:val="BodyText"/>
              <w:tabs>
                <w:tab w:val="left" w:pos="2200"/>
              </w:tabs>
              <w:spacing w:before="120" w:after="120"/>
              <w:outlineLvl w:val="0"/>
              <w:rPr>
                <w:del w:id="17250" w:author="Debbie Houldsworth" w:date="2020-05-06T07:29:00Z"/>
              </w:rPr>
              <w:pPrChange w:id="17251" w:author="Debbie Houldsworth" w:date="2020-05-13T09:35:00Z">
                <w:pPr>
                  <w:pStyle w:val="BodyText"/>
                  <w:tabs>
                    <w:tab w:val="left" w:pos="2200"/>
                  </w:tabs>
                  <w:spacing w:before="120" w:after="120"/>
                </w:pPr>
              </w:pPrChange>
            </w:pPr>
            <w:del w:id="17252" w:author="Debbie Houldsworth" w:date="2020-05-06T07:29:00Z">
              <w:r w:rsidDel="00CD7BBA">
                <w:delText>.................................................................................................................................................</w:delText>
              </w:r>
            </w:del>
          </w:p>
          <w:p w14:paraId="2C6E2F15" w14:textId="7CB3EF94" w:rsidR="00FB7917" w:rsidDel="00CD7BBA" w:rsidRDefault="00FB7917">
            <w:pPr>
              <w:pStyle w:val="BodyText"/>
              <w:tabs>
                <w:tab w:val="left" w:pos="1200"/>
              </w:tabs>
              <w:spacing w:before="240"/>
              <w:outlineLvl w:val="0"/>
              <w:rPr>
                <w:del w:id="17253" w:author="Debbie Houldsworth" w:date="2020-05-06T07:29:00Z"/>
                <w:b/>
                <w:bCs/>
              </w:rPr>
              <w:pPrChange w:id="17254" w:author="Debbie Houldsworth" w:date="2020-05-13T09:35:00Z">
                <w:pPr>
                  <w:pStyle w:val="BodyText"/>
                  <w:tabs>
                    <w:tab w:val="left" w:pos="1200"/>
                  </w:tabs>
                  <w:spacing w:before="240"/>
                </w:pPr>
              </w:pPrChange>
            </w:pPr>
            <w:del w:id="17255" w:author="Debbie Houldsworth" w:date="2020-05-06T07:29:00Z">
              <w:r w:rsidDel="00CD7BBA">
                <w:rPr>
                  <w:b/>
                  <w:bCs/>
                </w:rPr>
                <w:delText>4. Principal operating address:</w:delText>
              </w:r>
            </w:del>
          </w:p>
          <w:p w14:paraId="1A10F1E0" w14:textId="5E2A8D46" w:rsidR="00FB7917" w:rsidDel="00CD7BBA" w:rsidRDefault="00FB7917">
            <w:pPr>
              <w:pStyle w:val="BodyText"/>
              <w:tabs>
                <w:tab w:val="left" w:pos="1200"/>
              </w:tabs>
              <w:spacing w:before="120" w:after="120"/>
              <w:outlineLvl w:val="0"/>
              <w:rPr>
                <w:del w:id="17256" w:author="Debbie Houldsworth" w:date="2020-05-06T07:29:00Z"/>
              </w:rPr>
              <w:pPrChange w:id="17257" w:author="Debbie Houldsworth" w:date="2020-05-13T09:35:00Z">
                <w:pPr>
                  <w:pStyle w:val="BodyText"/>
                  <w:tabs>
                    <w:tab w:val="left" w:pos="1200"/>
                  </w:tabs>
                  <w:spacing w:before="120" w:after="120"/>
                </w:pPr>
              </w:pPrChange>
            </w:pPr>
            <w:del w:id="17258" w:author="Debbie Houldsworth" w:date="2020-05-06T07:29:00Z">
              <w:r w:rsidDel="00CD7BBA">
                <w:delText>.................................................................................................................................................</w:delText>
              </w:r>
            </w:del>
          </w:p>
          <w:p w14:paraId="171BEF86" w14:textId="42A00C19" w:rsidR="00FB7917" w:rsidDel="00CD7BBA" w:rsidRDefault="00FB7917">
            <w:pPr>
              <w:pStyle w:val="BodyText"/>
              <w:tabs>
                <w:tab w:val="left" w:pos="1200"/>
              </w:tabs>
              <w:spacing w:before="120" w:after="120"/>
              <w:outlineLvl w:val="0"/>
              <w:rPr>
                <w:del w:id="17259" w:author="Debbie Houldsworth" w:date="2020-05-06T07:29:00Z"/>
              </w:rPr>
              <w:pPrChange w:id="17260" w:author="Debbie Houldsworth" w:date="2020-05-13T09:35:00Z">
                <w:pPr>
                  <w:pStyle w:val="BodyText"/>
                  <w:tabs>
                    <w:tab w:val="left" w:pos="1200"/>
                  </w:tabs>
                  <w:spacing w:before="120" w:after="120"/>
                </w:pPr>
              </w:pPrChange>
            </w:pPr>
            <w:del w:id="17261" w:author="Debbie Houldsworth" w:date="2020-05-06T07:29:00Z">
              <w:r w:rsidDel="00CD7BBA">
                <w:delText>.................................................................................................................................................</w:delText>
              </w:r>
            </w:del>
          </w:p>
          <w:p w14:paraId="25C0B6A8" w14:textId="5124EC3C" w:rsidR="00FB7917" w:rsidDel="00CD7BBA" w:rsidRDefault="00FB7917">
            <w:pPr>
              <w:pStyle w:val="BodyText"/>
              <w:tabs>
                <w:tab w:val="left" w:pos="1200"/>
              </w:tabs>
              <w:spacing w:before="120" w:after="120"/>
              <w:outlineLvl w:val="0"/>
              <w:rPr>
                <w:del w:id="17262" w:author="Debbie Houldsworth" w:date="2020-05-06T07:29:00Z"/>
                <w:b/>
                <w:bCs/>
              </w:rPr>
              <w:pPrChange w:id="17263" w:author="Debbie Houldsworth" w:date="2020-05-13T09:35:00Z">
                <w:pPr>
                  <w:pStyle w:val="BodyText"/>
                  <w:tabs>
                    <w:tab w:val="left" w:pos="1200"/>
                  </w:tabs>
                  <w:spacing w:before="120" w:after="120"/>
                </w:pPr>
              </w:pPrChange>
            </w:pPr>
            <w:del w:id="17264" w:author="Debbie Houldsworth" w:date="2020-05-06T07:29:00Z">
              <w:r w:rsidDel="00CD7BBA">
                <w:delText>.................................................................................................................................................</w:delText>
              </w:r>
            </w:del>
          </w:p>
        </w:tc>
      </w:tr>
      <w:tr w:rsidR="00FB7917" w:rsidDel="00CD7BBA" w14:paraId="08867DCD" w14:textId="448375FE" w:rsidTr="00CD7BBA">
        <w:trPr>
          <w:del w:id="17265" w:author="Debbie Houldsworth" w:date="2020-05-06T07:29:00Z"/>
        </w:trPr>
        <w:tc>
          <w:tcPr>
            <w:tcW w:w="8891" w:type="dxa"/>
            <w:tcBorders>
              <w:top w:val="double" w:sz="4" w:space="0" w:color="auto"/>
              <w:bottom w:val="double" w:sz="4" w:space="0" w:color="auto"/>
            </w:tcBorders>
            <w:shd w:val="clear" w:color="auto" w:fill="F3F3F3"/>
            <w:tcPrChange w:id="17266" w:author="Debbie Houldsworth" w:date="2020-05-06T07:29:00Z">
              <w:tcPr>
                <w:tcW w:w="9000" w:type="dxa"/>
                <w:tcBorders>
                  <w:top w:val="double" w:sz="4" w:space="0" w:color="auto"/>
                  <w:bottom w:val="double" w:sz="4" w:space="0" w:color="auto"/>
                </w:tcBorders>
                <w:shd w:val="clear" w:color="auto" w:fill="F3F3F3"/>
              </w:tcPr>
            </w:tcPrChange>
          </w:tcPr>
          <w:p w14:paraId="4E64B527" w14:textId="5A9295A3" w:rsidR="00FB7917" w:rsidDel="00CD7BBA" w:rsidRDefault="00FB7917">
            <w:pPr>
              <w:pStyle w:val="BodyText"/>
              <w:tabs>
                <w:tab w:val="left" w:pos="1200"/>
              </w:tabs>
              <w:spacing w:before="120" w:after="120"/>
              <w:outlineLvl w:val="0"/>
              <w:rPr>
                <w:del w:id="17267" w:author="Debbie Houldsworth" w:date="2020-05-06T07:29:00Z"/>
                <w:b/>
                <w:bCs/>
              </w:rPr>
              <w:pPrChange w:id="17268" w:author="Debbie Houldsworth" w:date="2020-05-13T09:35:00Z">
                <w:pPr>
                  <w:pStyle w:val="BodyText"/>
                  <w:tabs>
                    <w:tab w:val="left" w:pos="1200"/>
                  </w:tabs>
                  <w:spacing w:before="120" w:after="120"/>
                </w:pPr>
              </w:pPrChange>
            </w:pPr>
            <w:del w:id="17269" w:author="Debbie Houldsworth" w:date="2020-05-06T07:29:00Z">
              <w:r w:rsidDel="00CD7BBA">
                <w:rPr>
                  <w:b/>
                  <w:bCs/>
                </w:rPr>
                <w:delText xml:space="preserve">Part B: Capacity that the applicant will be a GDCC User, and supporting evidence that the applicant is a Qualifying GDCC User </w:delText>
              </w:r>
            </w:del>
          </w:p>
        </w:tc>
      </w:tr>
      <w:tr w:rsidR="00FB7917" w:rsidDel="00CD7BBA" w14:paraId="7A172676" w14:textId="297F4038" w:rsidTr="00CD7BBA">
        <w:trPr>
          <w:del w:id="17270" w:author="Debbie Houldsworth" w:date="2020-05-06T07:29:00Z"/>
        </w:trPr>
        <w:tc>
          <w:tcPr>
            <w:tcW w:w="8891" w:type="dxa"/>
            <w:tcBorders>
              <w:top w:val="double" w:sz="4" w:space="0" w:color="auto"/>
              <w:bottom w:val="single" w:sz="4" w:space="0" w:color="auto"/>
            </w:tcBorders>
            <w:tcPrChange w:id="17271" w:author="Debbie Houldsworth" w:date="2020-05-06T07:29:00Z">
              <w:tcPr>
                <w:tcW w:w="9000" w:type="dxa"/>
                <w:tcBorders>
                  <w:top w:val="double" w:sz="4" w:space="0" w:color="auto"/>
                  <w:bottom w:val="single" w:sz="4" w:space="0" w:color="auto"/>
                </w:tcBorders>
              </w:tcPr>
            </w:tcPrChange>
          </w:tcPr>
          <w:p w14:paraId="2A94D2C7" w14:textId="27057998" w:rsidR="00FB7917" w:rsidDel="00CD7BBA" w:rsidRDefault="00FB7917">
            <w:pPr>
              <w:pStyle w:val="BodyText"/>
              <w:tabs>
                <w:tab w:val="left" w:pos="1200"/>
              </w:tabs>
              <w:spacing w:before="240"/>
              <w:outlineLvl w:val="0"/>
              <w:rPr>
                <w:del w:id="17272" w:author="Debbie Houldsworth" w:date="2020-05-06T07:29:00Z"/>
                <w:b/>
                <w:bCs/>
              </w:rPr>
              <w:pPrChange w:id="17273" w:author="Debbie Houldsworth" w:date="2020-05-13T09:35:00Z">
                <w:pPr>
                  <w:pStyle w:val="BodyText"/>
                  <w:tabs>
                    <w:tab w:val="left" w:pos="1200"/>
                  </w:tabs>
                  <w:spacing w:before="240"/>
                </w:pPr>
              </w:pPrChange>
            </w:pPr>
            <w:del w:id="17274" w:author="Debbie Houldsworth" w:date="2020-05-06T07:29:00Z">
              <w:r w:rsidDel="00CD7BBA">
                <w:rPr>
                  <w:b/>
                  <w:bCs/>
                </w:rPr>
                <w:delText>5. [Green Deal Licensee] [Green Deal Provider] [Electricity Distribution Business] [Licensed Gas Supplier] [Finance Party] [Remittance Processor] [Energy Savings Advice Service] [MPAS Agent] [Government Incentive Scheme Administrator]*</w:delText>
              </w:r>
            </w:del>
          </w:p>
          <w:p w14:paraId="2A66E3B4" w14:textId="03FE2AC8" w:rsidR="00FB7917" w:rsidDel="00CD7BBA" w:rsidRDefault="00FB7917">
            <w:pPr>
              <w:pStyle w:val="BodyText"/>
              <w:tabs>
                <w:tab w:val="left" w:pos="1200"/>
              </w:tabs>
              <w:spacing w:before="120" w:after="120"/>
              <w:jc w:val="left"/>
              <w:outlineLvl w:val="0"/>
              <w:rPr>
                <w:del w:id="17275" w:author="Debbie Houldsworth" w:date="2020-05-06T07:29:00Z"/>
              </w:rPr>
              <w:pPrChange w:id="17276" w:author="Debbie Houldsworth" w:date="2020-05-13T09:35:00Z">
                <w:pPr>
                  <w:pStyle w:val="BodyText"/>
                  <w:tabs>
                    <w:tab w:val="left" w:pos="1200"/>
                  </w:tabs>
                  <w:spacing w:before="120" w:after="120"/>
                  <w:jc w:val="left"/>
                </w:pPr>
              </w:pPrChange>
            </w:pPr>
            <w:del w:id="17277" w:author="Debbie Houldsworth" w:date="2020-05-06T07:29:00Z">
              <w:r w:rsidDel="00CD7BBA">
                <w:rPr>
                  <w:b/>
                  <w:bCs/>
                </w:rPr>
                <w:delText>6. Supporting evidence:</w:delText>
              </w:r>
            </w:del>
          </w:p>
          <w:p w14:paraId="483A27D6" w14:textId="69BA41E8" w:rsidR="00FB7917" w:rsidDel="00CD7BBA" w:rsidRDefault="00FB7917">
            <w:pPr>
              <w:pStyle w:val="BodyText"/>
              <w:tabs>
                <w:tab w:val="left" w:pos="1200"/>
              </w:tabs>
              <w:spacing w:before="120" w:after="120"/>
              <w:jc w:val="left"/>
              <w:outlineLvl w:val="0"/>
              <w:rPr>
                <w:del w:id="17278" w:author="Debbie Houldsworth" w:date="2020-05-06T07:29:00Z"/>
              </w:rPr>
              <w:pPrChange w:id="17279" w:author="Debbie Houldsworth" w:date="2020-05-13T09:35:00Z">
                <w:pPr>
                  <w:pStyle w:val="BodyText"/>
                  <w:tabs>
                    <w:tab w:val="left" w:pos="1200"/>
                  </w:tabs>
                  <w:spacing w:before="120" w:after="120"/>
                  <w:jc w:val="left"/>
                </w:pPr>
              </w:pPrChange>
            </w:pPr>
            <w:del w:id="17280" w:author="Debbie Houldsworth" w:date="2020-05-06T07:29:00Z">
              <w:r w:rsidDel="00CD7BBA">
                <w:delText>..............................................................................................................................</w:delText>
              </w:r>
            </w:del>
          </w:p>
        </w:tc>
      </w:tr>
      <w:tr w:rsidR="00FB7917" w:rsidDel="00CD7BBA" w14:paraId="521BF9D5" w14:textId="50164119" w:rsidTr="00CD7BBA">
        <w:trPr>
          <w:del w:id="17281" w:author="Debbie Houldsworth" w:date="2020-05-06T07:29:00Z"/>
        </w:trPr>
        <w:tc>
          <w:tcPr>
            <w:tcW w:w="8891" w:type="dxa"/>
            <w:tcBorders>
              <w:top w:val="double" w:sz="4" w:space="0" w:color="auto"/>
              <w:bottom w:val="double" w:sz="4" w:space="0" w:color="auto"/>
            </w:tcBorders>
            <w:shd w:val="clear" w:color="auto" w:fill="F3F3F3"/>
            <w:tcPrChange w:id="17282" w:author="Debbie Houldsworth" w:date="2020-05-06T07:29:00Z">
              <w:tcPr>
                <w:tcW w:w="9000" w:type="dxa"/>
                <w:tcBorders>
                  <w:top w:val="double" w:sz="4" w:space="0" w:color="auto"/>
                  <w:bottom w:val="double" w:sz="4" w:space="0" w:color="auto"/>
                </w:tcBorders>
                <w:shd w:val="clear" w:color="auto" w:fill="F3F3F3"/>
              </w:tcPr>
            </w:tcPrChange>
          </w:tcPr>
          <w:p w14:paraId="652B8862" w14:textId="1AABE8FF" w:rsidR="00FB7917" w:rsidDel="00CD7BBA" w:rsidRDefault="00FB7917">
            <w:pPr>
              <w:pStyle w:val="BodyText"/>
              <w:tabs>
                <w:tab w:val="left" w:pos="1200"/>
              </w:tabs>
              <w:spacing w:before="120" w:after="120"/>
              <w:outlineLvl w:val="0"/>
              <w:rPr>
                <w:del w:id="17283" w:author="Debbie Houldsworth" w:date="2020-05-06T07:29:00Z"/>
                <w:b/>
                <w:bCs/>
              </w:rPr>
              <w:pPrChange w:id="17284" w:author="Debbie Houldsworth" w:date="2020-05-13T09:35:00Z">
                <w:pPr>
                  <w:pStyle w:val="BodyText"/>
                  <w:tabs>
                    <w:tab w:val="left" w:pos="1200"/>
                  </w:tabs>
                  <w:spacing w:before="120" w:after="120"/>
                </w:pPr>
              </w:pPrChange>
            </w:pPr>
            <w:del w:id="17285" w:author="Debbie Houldsworth" w:date="2020-05-06T07:29:00Z">
              <w:r w:rsidDel="00CD7BBA">
                <w:rPr>
                  <w:b/>
                  <w:bCs/>
                </w:rPr>
                <w:delText>Part C: Primary Contact’s details</w:delText>
              </w:r>
            </w:del>
          </w:p>
        </w:tc>
      </w:tr>
      <w:tr w:rsidR="00FB7917" w:rsidDel="00CD7BBA" w14:paraId="39829495" w14:textId="49A92D68" w:rsidTr="00CD7BBA">
        <w:trPr>
          <w:del w:id="17286" w:author="Debbie Houldsworth" w:date="2020-05-06T07:30:00Z"/>
        </w:trPr>
        <w:tc>
          <w:tcPr>
            <w:tcW w:w="8891" w:type="dxa"/>
            <w:tcBorders>
              <w:top w:val="single" w:sz="4" w:space="0" w:color="auto"/>
              <w:bottom w:val="single" w:sz="4" w:space="0" w:color="auto"/>
            </w:tcBorders>
            <w:tcPrChange w:id="17287" w:author="Debbie Houldsworth" w:date="2020-05-06T07:29:00Z">
              <w:tcPr>
                <w:tcW w:w="9000" w:type="dxa"/>
                <w:tcBorders>
                  <w:top w:val="single" w:sz="4" w:space="0" w:color="auto"/>
                  <w:bottom w:val="single" w:sz="4" w:space="0" w:color="auto"/>
                </w:tcBorders>
              </w:tcPr>
            </w:tcPrChange>
          </w:tcPr>
          <w:p w14:paraId="164C3F3E" w14:textId="286530A3" w:rsidR="00FB7917" w:rsidDel="00CD7BBA" w:rsidRDefault="00FB7917">
            <w:pPr>
              <w:pStyle w:val="BodyText"/>
              <w:tabs>
                <w:tab w:val="left" w:pos="1500"/>
              </w:tabs>
              <w:spacing w:before="240"/>
              <w:outlineLvl w:val="0"/>
              <w:rPr>
                <w:del w:id="17288" w:author="Debbie Houldsworth" w:date="2020-05-06T07:30:00Z"/>
              </w:rPr>
              <w:pPrChange w:id="17289" w:author="Debbie Houldsworth" w:date="2020-05-13T09:35:00Z">
                <w:pPr>
                  <w:pStyle w:val="BodyText"/>
                  <w:tabs>
                    <w:tab w:val="left" w:pos="1500"/>
                  </w:tabs>
                  <w:spacing w:before="240"/>
                </w:pPr>
              </w:pPrChange>
            </w:pPr>
            <w:del w:id="17290" w:author="Debbie Houldsworth" w:date="2020-05-06T07:30:00Z">
              <w:r w:rsidDel="00CD7BBA">
                <w:rPr>
                  <w:b/>
                  <w:bCs/>
                </w:rPr>
                <w:delText xml:space="preserve">7. Name: </w:delText>
              </w:r>
              <w:r w:rsidDel="00CD7BBA">
                <w:rPr>
                  <w:b/>
                  <w:bCs/>
                </w:rPr>
                <w:tab/>
              </w:r>
              <w:r w:rsidDel="00CD7BBA">
                <w:delText>.....................................................................................................................</w:delText>
              </w:r>
            </w:del>
          </w:p>
          <w:p w14:paraId="0622DF5B" w14:textId="1594446E" w:rsidR="00FB7917" w:rsidDel="00CD7BBA" w:rsidRDefault="00FB7917">
            <w:pPr>
              <w:pStyle w:val="BodyText"/>
              <w:tabs>
                <w:tab w:val="left" w:pos="1500"/>
              </w:tabs>
              <w:spacing w:before="240"/>
              <w:outlineLvl w:val="0"/>
              <w:rPr>
                <w:del w:id="17291" w:author="Debbie Houldsworth" w:date="2020-05-06T07:30:00Z"/>
                <w:b/>
                <w:bCs/>
              </w:rPr>
              <w:pPrChange w:id="17292" w:author="Debbie Houldsworth" w:date="2020-05-13T09:35:00Z">
                <w:pPr>
                  <w:pStyle w:val="BodyText"/>
                  <w:tabs>
                    <w:tab w:val="left" w:pos="1500"/>
                  </w:tabs>
                  <w:spacing w:before="240"/>
                </w:pPr>
              </w:pPrChange>
            </w:pPr>
            <w:del w:id="17293" w:author="Debbie Houldsworth" w:date="2020-05-06T07:30:00Z">
              <w:r w:rsidDel="00CD7BBA">
                <w:rPr>
                  <w:b/>
                  <w:bCs/>
                </w:rPr>
                <w:delText xml:space="preserve">8. Address: </w:delText>
              </w:r>
              <w:r w:rsidDel="00CD7BBA">
                <w:rPr>
                  <w:b/>
                  <w:bCs/>
                </w:rPr>
                <w:tab/>
              </w:r>
              <w:r w:rsidDel="00CD7BBA">
                <w:delText>.....................................................................................................................</w:delText>
              </w:r>
            </w:del>
          </w:p>
          <w:p w14:paraId="02DF5185" w14:textId="6C978115" w:rsidR="00FB7917" w:rsidDel="00CD7BBA" w:rsidRDefault="00FB7917">
            <w:pPr>
              <w:pStyle w:val="BodyText"/>
              <w:tabs>
                <w:tab w:val="left" w:pos="1500"/>
              </w:tabs>
              <w:spacing w:before="120" w:after="120"/>
              <w:outlineLvl w:val="0"/>
              <w:rPr>
                <w:del w:id="17294" w:author="Debbie Houldsworth" w:date="2020-05-06T07:30:00Z"/>
              </w:rPr>
              <w:pPrChange w:id="17295" w:author="Debbie Houldsworth" w:date="2020-05-13T09:35:00Z">
                <w:pPr>
                  <w:pStyle w:val="BodyText"/>
                  <w:tabs>
                    <w:tab w:val="left" w:pos="1500"/>
                  </w:tabs>
                  <w:spacing w:before="120" w:after="120"/>
                </w:pPr>
              </w:pPrChange>
            </w:pPr>
            <w:del w:id="17296" w:author="Debbie Houldsworth" w:date="2020-05-06T07:30:00Z">
              <w:r w:rsidDel="00CD7BBA">
                <w:rPr>
                  <w:b/>
                  <w:bCs/>
                </w:rPr>
                <w:tab/>
              </w:r>
              <w:r w:rsidDel="00CD7BBA">
                <w:delText>.....................................................................................................................</w:delText>
              </w:r>
            </w:del>
          </w:p>
          <w:p w14:paraId="4C471C47" w14:textId="690637D2" w:rsidR="00FB7917" w:rsidDel="00CD7BBA" w:rsidRDefault="00FB7917">
            <w:pPr>
              <w:pStyle w:val="BodyText"/>
              <w:tabs>
                <w:tab w:val="left" w:pos="1500"/>
              </w:tabs>
              <w:spacing w:before="240"/>
              <w:outlineLvl w:val="0"/>
              <w:rPr>
                <w:del w:id="17297" w:author="Debbie Houldsworth" w:date="2020-05-06T07:30:00Z"/>
                <w:b/>
                <w:bCs/>
              </w:rPr>
              <w:pPrChange w:id="17298" w:author="Debbie Houldsworth" w:date="2020-05-13T09:35:00Z">
                <w:pPr>
                  <w:pStyle w:val="BodyText"/>
                  <w:tabs>
                    <w:tab w:val="left" w:pos="1500"/>
                  </w:tabs>
                  <w:spacing w:before="240"/>
                </w:pPr>
              </w:pPrChange>
            </w:pPr>
            <w:del w:id="17299" w:author="Debbie Houldsworth" w:date="2020-05-06T07:30:00Z">
              <w:r w:rsidDel="00CD7BBA">
                <w:rPr>
                  <w:b/>
                  <w:bCs/>
                </w:rPr>
                <w:delText xml:space="preserve">9. Telephone: </w:delText>
              </w:r>
              <w:r w:rsidDel="00CD7BBA">
                <w:delText>......................................................................................................................</w:delText>
              </w:r>
            </w:del>
          </w:p>
          <w:p w14:paraId="5F14BC24" w14:textId="19FAE829" w:rsidR="00FB7917" w:rsidDel="00CD7BBA" w:rsidRDefault="00FB7917">
            <w:pPr>
              <w:pStyle w:val="BodyText"/>
              <w:tabs>
                <w:tab w:val="left" w:pos="1500"/>
              </w:tabs>
              <w:spacing w:before="240"/>
              <w:outlineLvl w:val="0"/>
              <w:rPr>
                <w:del w:id="17300" w:author="Debbie Houldsworth" w:date="2020-05-06T07:30:00Z"/>
                <w:b/>
                <w:bCs/>
              </w:rPr>
              <w:pPrChange w:id="17301" w:author="Debbie Houldsworth" w:date="2020-05-13T09:35:00Z">
                <w:pPr>
                  <w:pStyle w:val="BodyText"/>
                  <w:tabs>
                    <w:tab w:val="left" w:pos="1500"/>
                  </w:tabs>
                  <w:spacing w:before="240"/>
                </w:pPr>
              </w:pPrChange>
            </w:pPr>
            <w:del w:id="17302" w:author="Debbie Houldsworth" w:date="2020-05-06T07:30:00Z">
              <w:r w:rsidDel="00CD7BBA">
                <w:rPr>
                  <w:b/>
                  <w:bCs/>
                </w:rPr>
                <w:delText>10. Email:</w:delText>
              </w:r>
              <w:r w:rsidDel="00CD7BBA">
                <w:rPr>
                  <w:b/>
                  <w:bCs/>
                </w:rPr>
                <w:tab/>
              </w:r>
              <w:r w:rsidDel="00CD7BBA">
                <w:delText>.....................................................................................................................</w:delText>
              </w:r>
            </w:del>
          </w:p>
        </w:tc>
      </w:tr>
      <w:tr w:rsidR="00FB7917" w:rsidDel="00CD7BBA" w14:paraId="2BB37A48" w14:textId="47F098D0" w:rsidTr="00CD7BBA">
        <w:trPr>
          <w:del w:id="17303" w:author="Debbie Houldsworth" w:date="2020-05-06T07:30:00Z"/>
        </w:trPr>
        <w:tc>
          <w:tcPr>
            <w:tcW w:w="8891" w:type="dxa"/>
            <w:tcBorders>
              <w:top w:val="double" w:sz="4" w:space="0" w:color="auto"/>
              <w:bottom w:val="double" w:sz="4" w:space="0" w:color="auto"/>
            </w:tcBorders>
            <w:shd w:val="clear" w:color="auto" w:fill="F3F3F3"/>
            <w:tcPrChange w:id="17304" w:author="Debbie Houldsworth" w:date="2020-05-06T07:29:00Z">
              <w:tcPr>
                <w:tcW w:w="9000" w:type="dxa"/>
                <w:tcBorders>
                  <w:top w:val="double" w:sz="4" w:space="0" w:color="auto"/>
                  <w:bottom w:val="double" w:sz="4" w:space="0" w:color="auto"/>
                </w:tcBorders>
                <w:shd w:val="clear" w:color="auto" w:fill="F3F3F3"/>
              </w:tcPr>
            </w:tcPrChange>
          </w:tcPr>
          <w:p w14:paraId="618AFA5C" w14:textId="7E421370" w:rsidR="00FB7917" w:rsidDel="00CD7BBA" w:rsidRDefault="00FB7917">
            <w:pPr>
              <w:pStyle w:val="BodyText"/>
              <w:keepNext/>
              <w:tabs>
                <w:tab w:val="left" w:pos="1200"/>
              </w:tabs>
              <w:spacing w:before="120" w:after="120"/>
              <w:outlineLvl w:val="0"/>
              <w:rPr>
                <w:del w:id="17305" w:author="Debbie Houldsworth" w:date="2020-05-06T07:30:00Z"/>
                <w:b/>
                <w:bCs/>
              </w:rPr>
              <w:pPrChange w:id="17306" w:author="Debbie Houldsworth" w:date="2020-05-13T09:35:00Z">
                <w:pPr>
                  <w:pStyle w:val="BodyText"/>
                  <w:keepNext/>
                  <w:tabs>
                    <w:tab w:val="left" w:pos="1200"/>
                  </w:tabs>
                  <w:spacing w:before="120" w:after="120"/>
                </w:pPr>
              </w:pPrChange>
            </w:pPr>
            <w:del w:id="17307" w:author="Debbie Houldsworth" w:date="2020-05-06T07:30:00Z">
              <w:r w:rsidDel="00CD7BBA">
                <w:rPr>
                  <w:b/>
                  <w:bCs/>
                </w:rPr>
                <w:delText>Part D: Data Access Requirements</w:delText>
              </w:r>
            </w:del>
          </w:p>
        </w:tc>
      </w:tr>
      <w:tr w:rsidR="00FB7917" w:rsidDel="00CD7BBA" w14:paraId="4FFD5D1E" w14:textId="306317CF" w:rsidTr="00CD7BBA">
        <w:trPr>
          <w:del w:id="17308" w:author="Debbie Houldsworth" w:date="2020-05-06T07:30:00Z"/>
        </w:trPr>
        <w:tc>
          <w:tcPr>
            <w:tcW w:w="8891" w:type="dxa"/>
            <w:tcBorders>
              <w:top w:val="single" w:sz="4" w:space="0" w:color="auto"/>
              <w:bottom w:val="single" w:sz="4" w:space="0" w:color="auto"/>
            </w:tcBorders>
            <w:tcPrChange w:id="17309" w:author="Debbie Houldsworth" w:date="2020-05-06T07:29:00Z">
              <w:tcPr>
                <w:tcW w:w="9000" w:type="dxa"/>
                <w:tcBorders>
                  <w:top w:val="single" w:sz="4" w:space="0" w:color="auto"/>
                  <w:bottom w:val="single" w:sz="4" w:space="0" w:color="auto"/>
                </w:tcBorders>
              </w:tcPr>
            </w:tcPrChange>
          </w:tcPr>
          <w:p w14:paraId="1F66F459" w14:textId="66ACB6A4" w:rsidR="00FB7917" w:rsidDel="00CD7BBA" w:rsidRDefault="00FB7917">
            <w:pPr>
              <w:pStyle w:val="BodyText"/>
              <w:tabs>
                <w:tab w:val="left" w:pos="1200"/>
              </w:tabs>
              <w:spacing w:before="240"/>
              <w:jc w:val="left"/>
              <w:outlineLvl w:val="0"/>
              <w:rPr>
                <w:del w:id="17310" w:author="Debbie Houldsworth" w:date="2020-05-06T07:30:00Z"/>
                <w:b/>
                <w:bCs/>
              </w:rPr>
              <w:pPrChange w:id="17311" w:author="Debbie Houldsworth" w:date="2020-05-13T09:35:00Z">
                <w:pPr>
                  <w:pStyle w:val="BodyText"/>
                  <w:tabs>
                    <w:tab w:val="left" w:pos="1200"/>
                  </w:tabs>
                  <w:spacing w:before="240"/>
                  <w:jc w:val="left"/>
                </w:pPr>
              </w:pPrChange>
            </w:pPr>
            <w:del w:id="17312" w:author="Debbie Houldsworth" w:date="2020-05-06T07:30:00Z">
              <w:r w:rsidDel="00CD7BBA">
                <w:rPr>
                  <w:b/>
                  <w:bCs/>
                </w:rPr>
                <w:delText xml:space="preserve">11. Access Method (DTN, web or both): </w:delText>
              </w:r>
              <w:r w:rsidDel="00CD7BBA">
                <w:delText>.........................................................................</w:delText>
              </w:r>
            </w:del>
          </w:p>
          <w:p w14:paraId="4BB8CC27" w14:textId="367059B0" w:rsidR="00FB7917" w:rsidDel="00CD7BBA" w:rsidRDefault="00FB7917">
            <w:pPr>
              <w:pStyle w:val="BodyText"/>
              <w:tabs>
                <w:tab w:val="left" w:pos="1200"/>
              </w:tabs>
              <w:spacing w:before="240"/>
              <w:jc w:val="left"/>
              <w:outlineLvl w:val="0"/>
              <w:rPr>
                <w:del w:id="17313" w:author="Debbie Houldsworth" w:date="2020-05-06T07:30:00Z"/>
              </w:rPr>
              <w:pPrChange w:id="17314" w:author="Debbie Houldsworth" w:date="2020-05-13T09:35:00Z">
                <w:pPr>
                  <w:pStyle w:val="BodyText"/>
                  <w:tabs>
                    <w:tab w:val="left" w:pos="1200"/>
                  </w:tabs>
                  <w:spacing w:before="240"/>
                  <w:jc w:val="left"/>
                </w:pPr>
              </w:pPrChange>
            </w:pPr>
            <w:del w:id="17315" w:author="Debbie Houldsworth" w:date="2020-05-06T07:30:00Z">
              <w:r w:rsidDel="00CD7BBA">
                <w:rPr>
                  <w:b/>
                  <w:bCs/>
                </w:rPr>
                <w:delText>12. Number of Users (for web portal access):</w:delText>
              </w:r>
              <w:r w:rsidDel="00CD7BBA">
                <w:delText xml:space="preserve">   ..............................................................</w:delText>
              </w:r>
            </w:del>
          </w:p>
          <w:p w14:paraId="0B7CDB7F" w14:textId="79363A2F" w:rsidR="00FB7917" w:rsidDel="00CD7BBA" w:rsidRDefault="00FB7917">
            <w:pPr>
              <w:pStyle w:val="BodyText"/>
              <w:tabs>
                <w:tab w:val="left" w:pos="1200"/>
              </w:tabs>
              <w:spacing w:before="240"/>
              <w:jc w:val="left"/>
              <w:outlineLvl w:val="0"/>
              <w:rPr>
                <w:del w:id="17316" w:author="Debbie Houldsworth" w:date="2020-05-06T07:30:00Z"/>
              </w:rPr>
              <w:pPrChange w:id="17317" w:author="Debbie Houldsworth" w:date="2020-05-13T09:35:00Z">
                <w:pPr>
                  <w:pStyle w:val="BodyText"/>
                  <w:tabs>
                    <w:tab w:val="left" w:pos="1200"/>
                  </w:tabs>
                  <w:spacing w:before="240"/>
                  <w:jc w:val="left"/>
                </w:pPr>
              </w:pPrChange>
            </w:pPr>
            <w:del w:id="17318" w:author="Debbie Houldsworth" w:date="2020-05-06T07:30:00Z">
              <w:r w:rsidDel="00CD7BBA">
                <w:rPr>
                  <w:b/>
                  <w:bCs/>
                </w:rPr>
                <w:delText>13. Main purpose of access:</w:delText>
              </w:r>
              <w:r w:rsidDel="00CD7BBA">
                <w:delText xml:space="preserve">  ............................................................................................</w:delText>
              </w:r>
            </w:del>
          </w:p>
        </w:tc>
      </w:tr>
      <w:tr w:rsidR="00FB7917" w:rsidDel="00CD7BBA" w14:paraId="45DD3623" w14:textId="184B3AF8" w:rsidTr="00CD7BBA">
        <w:trPr>
          <w:del w:id="17319" w:author="Debbie Houldsworth" w:date="2020-05-06T07:30:00Z"/>
        </w:trPr>
        <w:tc>
          <w:tcPr>
            <w:tcW w:w="8891" w:type="dxa"/>
            <w:tcBorders>
              <w:top w:val="double" w:sz="4" w:space="0" w:color="auto"/>
              <w:bottom w:val="double" w:sz="4" w:space="0" w:color="auto"/>
            </w:tcBorders>
            <w:shd w:val="clear" w:color="auto" w:fill="F3F3F3"/>
            <w:tcPrChange w:id="17320" w:author="Debbie Houldsworth" w:date="2020-05-06T07:29:00Z">
              <w:tcPr>
                <w:tcW w:w="9000" w:type="dxa"/>
                <w:tcBorders>
                  <w:top w:val="double" w:sz="4" w:space="0" w:color="auto"/>
                  <w:bottom w:val="double" w:sz="4" w:space="0" w:color="auto"/>
                </w:tcBorders>
                <w:shd w:val="clear" w:color="auto" w:fill="F3F3F3"/>
              </w:tcPr>
            </w:tcPrChange>
          </w:tcPr>
          <w:p w14:paraId="45EA3AC3" w14:textId="492E8258" w:rsidR="00FB7917" w:rsidDel="00CD7BBA" w:rsidRDefault="00FB7917">
            <w:pPr>
              <w:pStyle w:val="BodyText"/>
              <w:keepNext/>
              <w:tabs>
                <w:tab w:val="left" w:pos="1200"/>
              </w:tabs>
              <w:spacing w:before="120" w:after="120"/>
              <w:outlineLvl w:val="0"/>
              <w:rPr>
                <w:del w:id="17321" w:author="Debbie Houldsworth" w:date="2020-05-06T07:30:00Z"/>
                <w:b/>
                <w:bCs/>
              </w:rPr>
              <w:pPrChange w:id="17322" w:author="Debbie Houldsworth" w:date="2020-05-13T09:35:00Z">
                <w:pPr>
                  <w:pStyle w:val="BodyText"/>
                  <w:keepNext/>
                  <w:tabs>
                    <w:tab w:val="left" w:pos="1200"/>
                  </w:tabs>
                  <w:spacing w:before="120" w:after="120"/>
                </w:pPr>
              </w:pPrChange>
            </w:pPr>
            <w:del w:id="17323" w:author="Debbie Houldsworth" w:date="2020-05-06T07:30:00Z">
              <w:r w:rsidDel="00CD7BBA">
                <w:rPr>
                  <w:b/>
                  <w:bCs/>
                </w:rPr>
                <w:delText>Part E: Information Security Management System</w:delText>
              </w:r>
            </w:del>
          </w:p>
        </w:tc>
      </w:tr>
      <w:tr w:rsidR="00FB7917" w:rsidDel="00CD7BBA" w14:paraId="5C05E23E" w14:textId="1FBC2577" w:rsidTr="00CD7BBA">
        <w:trPr>
          <w:del w:id="17324" w:author="Debbie Houldsworth" w:date="2020-05-06T07:30:00Z"/>
        </w:trPr>
        <w:tc>
          <w:tcPr>
            <w:tcW w:w="8891" w:type="dxa"/>
            <w:tcBorders>
              <w:top w:val="single" w:sz="4" w:space="0" w:color="auto"/>
              <w:bottom w:val="single" w:sz="4" w:space="0" w:color="auto"/>
            </w:tcBorders>
            <w:tcPrChange w:id="17325" w:author="Debbie Houldsworth" w:date="2020-05-06T07:29:00Z">
              <w:tcPr>
                <w:tcW w:w="9000" w:type="dxa"/>
                <w:tcBorders>
                  <w:top w:val="single" w:sz="4" w:space="0" w:color="auto"/>
                  <w:bottom w:val="single" w:sz="4" w:space="0" w:color="auto"/>
                </w:tcBorders>
              </w:tcPr>
            </w:tcPrChange>
          </w:tcPr>
          <w:p w14:paraId="5272BAC0" w14:textId="6764E8AE" w:rsidR="00FB7917" w:rsidDel="00CD7BBA" w:rsidRDefault="00FB7917">
            <w:pPr>
              <w:pStyle w:val="BodyText"/>
              <w:tabs>
                <w:tab w:val="left" w:pos="1500"/>
              </w:tabs>
              <w:spacing w:before="120" w:after="120"/>
              <w:jc w:val="left"/>
              <w:outlineLvl w:val="0"/>
              <w:rPr>
                <w:del w:id="17326" w:author="Debbie Houldsworth" w:date="2020-05-06T07:30:00Z"/>
              </w:rPr>
              <w:pPrChange w:id="17327" w:author="Debbie Houldsworth" w:date="2020-05-13T09:35:00Z">
                <w:pPr>
                  <w:pStyle w:val="BodyText"/>
                  <w:tabs>
                    <w:tab w:val="left" w:pos="1500"/>
                  </w:tabs>
                  <w:spacing w:before="120" w:after="120"/>
                  <w:jc w:val="left"/>
                </w:pPr>
              </w:pPrChange>
            </w:pPr>
            <w:del w:id="17328" w:author="Debbie Houldsworth" w:date="2020-05-06T07:30:00Z">
              <w:r w:rsidDel="00CD7BBA">
                <w:rPr>
                  <w:b/>
                  <w:bCs/>
                </w:rPr>
                <w:delText xml:space="preserve">14. </w:delText>
              </w:r>
              <w:r w:rsidDel="00CD7BBA">
                <w:rPr>
                  <w:rStyle w:val="Strong"/>
                  <w:rFonts w:ascii="Times New Roman Bold" w:hAnsi="Times New Roman Bold"/>
                </w:rPr>
                <w:delText>Details of information management security systems used and practices applied in connection with this Agreement</w:delText>
              </w:r>
              <w:r w:rsidDel="00CD7BBA">
                <w:rPr>
                  <w:b/>
                  <w:bCs/>
                </w:rPr>
                <w:delText xml:space="preserve">: </w:delText>
              </w:r>
            </w:del>
          </w:p>
          <w:p w14:paraId="16733005" w14:textId="074FE977" w:rsidR="00FB7917" w:rsidDel="00CD7BBA" w:rsidRDefault="00FB7917">
            <w:pPr>
              <w:pStyle w:val="BodyText"/>
              <w:tabs>
                <w:tab w:val="left" w:pos="1500"/>
              </w:tabs>
              <w:spacing w:before="120" w:after="120"/>
              <w:jc w:val="left"/>
              <w:outlineLvl w:val="0"/>
              <w:rPr>
                <w:del w:id="17329" w:author="Debbie Houldsworth" w:date="2020-05-06T07:30:00Z"/>
              </w:rPr>
              <w:pPrChange w:id="17330" w:author="Debbie Houldsworth" w:date="2020-05-13T09:35:00Z">
                <w:pPr>
                  <w:pStyle w:val="BodyText"/>
                  <w:tabs>
                    <w:tab w:val="left" w:pos="1500"/>
                  </w:tabs>
                  <w:spacing w:before="120" w:after="120"/>
                  <w:jc w:val="left"/>
                </w:pPr>
              </w:pPrChange>
            </w:pPr>
            <w:del w:id="17331" w:author="Debbie Houldsworth" w:date="2020-05-06T07:30:00Z">
              <w:r w:rsidDel="00CD7BBA">
                <w:delText>..............................................................................................................................................</w:delText>
              </w:r>
            </w:del>
          </w:p>
        </w:tc>
      </w:tr>
      <w:tr w:rsidR="00FB7917" w:rsidDel="00CD7BBA" w14:paraId="735D974A" w14:textId="35F411D5" w:rsidTr="00CD7BBA">
        <w:trPr>
          <w:del w:id="17332" w:author="Debbie Houldsworth" w:date="2020-05-06T07:30:00Z"/>
        </w:trPr>
        <w:tc>
          <w:tcPr>
            <w:tcW w:w="8891" w:type="dxa"/>
            <w:tcBorders>
              <w:top w:val="double" w:sz="4" w:space="0" w:color="auto"/>
              <w:bottom w:val="double" w:sz="4" w:space="0" w:color="auto"/>
            </w:tcBorders>
            <w:shd w:val="clear" w:color="auto" w:fill="F3F3F3"/>
            <w:tcPrChange w:id="17333" w:author="Debbie Houldsworth" w:date="2020-05-06T07:29:00Z">
              <w:tcPr>
                <w:tcW w:w="9000" w:type="dxa"/>
                <w:tcBorders>
                  <w:top w:val="double" w:sz="4" w:space="0" w:color="auto"/>
                  <w:bottom w:val="double" w:sz="4" w:space="0" w:color="auto"/>
                </w:tcBorders>
                <w:shd w:val="clear" w:color="auto" w:fill="F3F3F3"/>
              </w:tcPr>
            </w:tcPrChange>
          </w:tcPr>
          <w:p w14:paraId="68C547BA" w14:textId="6F1C9103" w:rsidR="00FB7917" w:rsidDel="00CD7BBA" w:rsidRDefault="00FB7917">
            <w:pPr>
              <w:pStyle w:val="BodyText"/>
              <w:tabs>
                <w:tab w:val="left" w:pos="1200"/>
              </w:tabs>
              <w:spacing w:before="120" w:after="120"/>
              <w:outlineLvl w:val="0"/>
              <w:rPr>
                <w:del w:id="17334" w:author="Debbie Houldsworth" w:date="2020-05-06T07:30:00Z"/>
                <w:b/>
                <w:bCs/>
              </w:rPr>
              <w:pPrChange w:id="17335" w:author="Debbie Houldsworth" w:date="2020-05-13T09:35:00Z">
                <w:pPr>
                  <w:pStyle w:val="BodyText"/>
                  <w:tabs>
                    <w:tab w:val="left" w:pos="1200"/>
                  </w:tabs>
                  <w:spacing w:before="120" w:after="120"/>
                </w:pPr>
              </w:pPrChange>
            </w:pPr>
            <w:del w:id="17336" w:author="Debbie Houldsworth" w:date="2020-05-06T07:30:00Z">
              <w:r w:rsidDel="00CD7BBA">
                <w:rPr>
                  <w:b/>
                  <w:bCs/>
                </w:rPr>
                <w:delText>Part F: Confirmation</w:delText>
              </w:r>
            </w:del>
          </w:p>
        </w:tc>
      </w:tr>
      <w:tr w:rsidR="00FB7917" w:rsidDel="00CD7BBA" w14:paraId="56131D2A" w14:textId="16CD1641" w:rsidTr="00CD7BBA">
        <w:trPr>
          <w:del w:id="17337" w:author="Debbie Houldsworth" w:date="2020-05-06T07:30:00Z"/>
        </w:trPr>
        <w:tc>
          <w:tcPr>
            <w:tcW w:w="8891" w:type="dxa"/>
            <w:tcBorders>
              <w:top w:val="single" w:sz="4" w:space="0" w:color="auto"/>
              <w:bottom w:val="single" w:sz="4" w:space="0" w:color="auto"/>
            </w:tcBorders>
            <w:tcPrChange w:id="17338" w:author="Debbie Houldsworth" w:date="2020-05-06T07:29:00Z">
              <w:tcPr>
                <w:tcW w:w="9000" w:type="dxa"/>
                <w:tcBorders>
                  <w:top w:val="single" w:sz="4" w:space="0" w:color="auto"/>
                  <w:bottom w:val="single" w:sz="4" w:space="0" w:color="auto"/>
                </w:tcBorders>
              </w:tcPr>
            </w:tcPrChange>
          </w:tcPr>
          <w:p w14:paraId="6881E139" w14:textId="23DCDADC" w:rsidR="00FB7917" w:rsidDel="00CD7BBA" w:rsidRDefault="00FB7917">
            <w:pPr>
              <w:pStyle w:val="BodyText"/>
              <w:tabs>
                <w:tab w:val="left" w:pos="1200"/>
              </w:tabs>
              <w:spacing w:before="120" w:after="120"/>
              <w:outlineLvl w:val="0"/>
              <w:rPr>
                <w:del w:id="17339" w:author="Debbie Houldsworth" w:date="2020-05-06T07:30:00Z"/>
                <w:b/>
                <w:bCs/>
              </w:rPr>
              <w:pPrChange w:id="17340" w:author="Debbie Houldsworth" w:date="2020-05-13T09:35:00Z">
                <w:pPr>
                  <w:pStyle w:val="BodyText"/>
                  <w:tabs>
                    <w:tab w:val="left" w:pos="1200"/>
                  </w:tabs>
                  <w:spacing w:before="120" w:after="120"/>
                </w:pPr>
              </w:pPrChange>
            </w:pPr>
            <w:del w:id="17341" w:author="Debbie Houldsworth" w:date="2020-05-06T07:30:00Z">
              <w:r w:rsidDel="00CD7BBA">
                <w:rPr>
                  <w:b/>
                  <w:bCs/>
                </w:rPr>
                <w:delText>15. The Applicant hereby applies for access to the Green Deal Central Charge Database in the capacity of [Green Deal Licensee] [Green Deal Provider] [Finance Party] [Remittance Processor] [Distribution Business] [Licensed Gas Supplier] [Energy Savings Advice Service] [MPAS Agent] [Government Incentive Scheme Administrator]*</w:delText>
              </w:r>
            </w:del>
          </w:p>
          <w:p w14:paraId="59AA44E9" w14:textId="6FC7FC45" w:rsidR="00FB7917" w:rsidDel="00CD7BBA" w:rsidRDefault="00FB7917">
            <w:pPr>
              <w:pStyle w:val="BodyText"/>
              <w:tabs>
                <w:tab w:val="left" w:pos="1200"/>
              </w:tabs>
              <w:spacing w:before="240"/>
              <w:outlineLvl w:val="0"/>
              <w:rPr>
                <w:del w:id="17342" w:author="Debbie Houldsworth" w:date="2020-05-06T07:30:00Z"/>
                <w:b/>
                <w:bCs/>
              </w:rPr>
              <w:pPrChange w:id="17343" w:author="Debbie Houldsworth" w:date="2020-05-13T09:35:00Z">
                <w:pPr>
                  <w:pStyle w:val="BodyText"/>
                  <w:tabs>
                    <w:tab w:val="left" w:pos="1200"/>
                  </w:tabs>
                  <w:spacing w:before="240"/>
                </w:pPr>
              </w:pPrChange>
            </w:pPr>
            <w:del w:id="17344" w:author="Debbie Houldsworth" w:date="2020-05-06T07:30:00Z">
              <w:r w:rsidDel="00CD7BBA">
                <w:rPr>
                  <w:b/>
                  <w:bCs/>
                </w:rPr>
                <w:delText xml:space="preserve">Signed on behalf of the Applicant by: </w:delText>
              </w:r>
              <w:r w:rsidDel="00CD7BBA">
                <w:delText>................................................................................</w:delText>
              </w:r>
            </w:del>
          </w:p>
          <w:p w14:paraId="74228C7D" w14:textId="49F94D23" w:rsidR="00FB7917" w:rsidDel="00CD7BBA" w:rsidRDefault="00FB7917">
            <w:pPr>
              <w:pStyle w:val="BodyText"/>
              <w:tabs>
                <w:tab w:val="left" w:pos="1200"/>
              </w:tabs>
              <w:spacing w:before="240"/>
              <w:outlineLvl w:val="0"/>
              <w:rPr>
                <w:del w:id="17345" w:author="Debbie Houldsworth" w:date="2020-05-06T07:30:00Z"/>
                <w:b/>
                <w:bCs/>
              </w:rPr>
              <w:pPrChange w:id="17346" w:author="Debbie Houldsworth" w:date="2020-05-13T09:35:00Z">
                <w:pPr>
                  <w:pStyle w:val="BodyText"/>
                  <w:tabs>
                    <w:tab w:val="left" w:pos="1200"/>
                  </w:tabs>
                  <w:spacing w:before="240"/>
                </w:pPr>
              </w:pPrChange>
            </w:pPr>
            <w:del w:id="17347" w:author="Debbie Houldsworth" w:date="2020-05-06T07:30:00Z">
              <w:r w:rsidDel="00CD7BBA">
                <w:rPr>
                  <w:b/>
                  <w:bCs/>
                </w:rPr>
                <w:delText>Name:</w:delText>
              </w:r>
              <w:r w:rsidDel="00CD7BBA">
                <w:rPr>
                  <w:b/>
                  <w:bCs/>
                </w:rPr>
                <w:tab/>
              </w:r>
              <w:r w:rsidDel="00CD7BBA">
                <w:delText xml:space="preserve">........................................................................................................................... </w:delText>
              </w:r>
            </w:del>
          </w:p>
          <w:p w14:paraId="6C747C30" w14:textId="59713975" w:rsidR="00FB7917" w:rsidDel="00CD7BBA" w:rsidRDefault="00FB7917">
            <w:pPr>
              <w:pStyle w:val="BodyText"/>
              <w:tabs>
                <w:tab w:val="left" w:pos="2000"/>
              </w:tabs>
              <w:spacing w:before="240"/>
              <w:outlineLvl w:val="0"/>
              <w:rPr>
                <w:del w:id="17348" w:author="Debbie Houldsworth" w:date="2020-05-06T07:30:00Z"/>
                <w:b/>
                <w:bCs/>
              </w:rPr>
              <w:pPrChange w:id="17349" w:author="Debbie Houldsworth" w:date="2020-05-13T09:35:00Z">
                <w:pPr>
                  <w:pStyle w:val="BodyText"/>
                  <w:tabs>
                    <w:tab w:val="left" w:pos="2000"/>
                  </w:tabs>
                  <w:spacing w:before="240"/>
                </w:pPr>
              </w:pPrChange>
            </w:pPr>
            <w:del w:id="17350" w:author="Debbie Houldsworth" w:date="2020-05-06T07:30:00Z">
              <w:r w:rsidDel="00CD7BBA">
                <w:rPr>
                  <w:b/>
                  <w:bCs/>
                </w:rPr>
                <w:delText xml:space="preserve">Position / capacity: </w:delText>
              </w:r>
              <w:r w:rsidDel="00CD7BBA">
                <w:rPr>
                  <w:b/>
                  <w:bCs/>
                </w:rPr>
                <w:tab/>
              </w:r>
              <w:r w:rsidDel="00CD7BBA">
                <w:delText>.............................................................................................................</w:delText>
              </w:r>
            </w:del>
          </w:p>
          <w:p w14:paraId="4BCD231D" w14:textId="373DDC10" w:rsidR="00FB7917" w:rsidDel="00CD7BBA" w:rsidRDefault="00FB7917">
            <w:pPr>
              <w:pStyle w:val="BodyText"/>
              <w:tabs>
                <w:tab w:val="left" w:pos="1200"/>
              </w:tabs>
              <w:spacing w:before="240"/>
              <w:outlineLvl w:val="0"/>
              <w:rPr>
                <w:del w:id="17351" w:author="Debbie Houldsworth" w:date="2020-05-06T07:30:00Z"/>
                <w:b/>
                <w:bCs/>
              </w:rPr>
              <w:pPrChange w:id="17352" w:author="Debbie Houldsworth" w:date="2020-05-13T09:35:00Z">
                <w:pPr>
                  <w:pStyle w:val="BodyText"/>
                  <w:tabs>
                    <w:tab w:val="left" w:pos="1200"/>
                  </w:tabs>
                  <w:spacing w:before="240"/>
                </w:pPr>
              </w:pPrChange>
            </w:pPr>
            <w:del w:id="17353" w:author="Debbie Houldsworth" w:date="2020-05-06T07:30:00Z">
              <w:r w:rsidDel="00CD7BBA">
                <w:rPr>
                  <w:b/>
                  <w:bCs/>
                </w:rPr>
                <w:delText xml:space="preserve">Signature: </w:delText>
              </w:r>
              <w:r w:rsidDel="00CD7BBA">
                <w:rPr>
                  <w:b/>
                  <w:bCs/>
                </w:rPr>
                <w:tab/>
              </w:r>
              <w:r w:rsidDel="00CD7BBA">
                <w:delText>...........................................................................................................................</w:delText>
              </w:r>
            </w:del>
          </w:p>
          <w:p w14:paraId="17C8FC1C" w14:textId="67970C98" w:rsidR="00FB7917" w:rsidDel="00CD7BBA" w:rsidRDefault="00FB7917">
            <w:pPr>
              <w:pStyle w:val="BodyText"/>
              <w:tabs>
                <w:tab w:val="left" w:pos="1200"/>
              </w:tabs>
              <w:spacing w:before="240"/>
              <w:outlineLvl w:val="0"/>
              <w:rPr>
                <w:del w:id="17354" w:author="Debbie Houldsworth" w:date="2020-05-06T07:30:00Z"/>
                <w:b/>
                <w:bCs/>
              </w:rPr>
              <w:pPrChange w:id="17355" w:author="Debbie Houldsworth" w:date="2020-05-13T09:35:00Z">
                <w:pPr>
                  <w:pStyle w:val="BodyText"/>
                  <w:tabs>
                    <w:tab w:val="left" w:pos="1200"/>
                  </w:tabs>
                  <w:spacing w:before="240"/>
                </w:pPr>
              </w:pPrChange>
            </w:pPr>
            <w:del w:id="17356" w:author="Debbie Houldsworth" w:date="2020-05-06T07:30:00Z">
              <w:r w:rsidDel="00CD7BBA">
                <w:rPr>
                  <w:b/>
                  <w:bCs/>
                </w:rPr>
                <w:delText>Date:</w:delText>
              </w:r>
              <w:r w:rsidDel="00CD7BBA">
                <w:rPr>
                  <w:b/>
                  <w:bCs/>
                </w:rPr>
                <w:tab/>
              </w:r>
              <w:r w:rsidDel="00CD7BBA">
                <w:delText>...........................................................................................................................</w:delText>
              </w:r>
            </w:del>
          </w:p>
          <w:p w14:paraId="147C7938" w14:textId="113AD904" w:rsidR="00FB7917" w:rsidDel="00CD7BBA" w:rsidRDefault="00FB7917">
            <w:pPr>
              <w:pStyle w:val="BodyText"/>
              <w:tabs>
                <w:tab w:val="left" w:pos="1200"/>
              </w:tabs>
              <w:spacing w:before="240"/>
              <w:outlineLvl w:val="0"/>
              <w:rPr>
                <w:del w:id="17357" w:author="Debbie Houldsworth" w:date="2020-05-06T07:30:00Z"/>
                <w:b/>
                <w:bCs/>
              </w:rPr>
              <w:pPrChange w:id="17358" w:author="Debbie Houldsworth" w:date="2020-05-13T09:35:00Z">
                <w:pPr>
                  <w:pStyle w:val="BodyText"/>
                  <w:tabs>
                    <w:tab w:val="left" w:pos="1200"/>
                  </w:tabs>
                  <w:spacing w:before="240"/>
                </w:pPr>
              </w:pPrChange>
            </w:pPr>
            <w:del w:id="17359" w:author="Debbie Houldsworth" w:date="2020-05-06T07:30:00Z">
              <w:r w:rsidDel="00CD7BBA">
                <w:rPr>
                  <w:b/>
                  <w:bCs/>
                </w:rPr>
                <w:delText>14. Evidence of signing authority</w:delText>
              </w:r>
            </w:del>
          </w:p>
          <w:p w14:paraId="064311EB" w14:textId="689427F0" w:rsidR="00FB7917" w:rsidDel="00CD7BBA" w:rsidRDefault="00FB7917">
            <w:pPr>
              <w:pStyle w:val="BodyText"/>
              <w:tabs>
                <w:tab w:val="left" w:pos="1200"/>
              </w:tabs>
              <w:spacing w:before="120" w:after="120"/>
              <w:outlineLvl w:val="0"/>
              <w:rPr>
                <w:del w:id="17360" w:author="Debbie Houldsworth" w:date="2020-05-06T07:30:00Z"/>
              </w:rPr>
              <w:pPrChange w:id="17361" w:author="Debbie Houldsworth" w:date="2020-05-13T09:35:00Z">
                <w:pPr>
                  <w:pStyle w:val="BodyText"/>
                  <w:tabs>
                    <w:tab w:val="left" w:pos="1200"/>
                  </w:tabs>
                  <w:spacing w:before="120" w:after="120"/>
                </w:pPr>
              </w:pPrChange>
            </w:pPr>
            <w:del w:id="17362" w:author="Debbie Houldsworth" w:date="2020-05-06T07:30:00Z">
              <w:r w:rsidDel="00CD7BBA">
                <w:delText>.................................................................................................................................................</w:delText>
              </w:r>
            </w:del>
          </w:p>
        </w:tc>
      </w:tr>
      <w:tr w:rsidR="00FB7917" w:rsidDel="00CD7BBA" w14:paraId="20DBD97E" w14:textId="7D2E46B4" w:rsidTr="00CD7BBA">
        <w:trPr>
          <w:del w:id="17363" w:author="Debbie Houldsworth" w:date="2020-05-06T07:30:00Z"/>
        </w:trPr>
        <w:tc>
          <w:tcPr>
            <w:tcW w:w="8891" w:type="dxa"/>
            <w:tcBorders>
              <w:top w:val="double" w:sz="4" w:space="0" w:color="auto"/>
              <w:bottom w:val="double" w:sz="4" w:space="0" w:color="auto"/>
            </w:tcBorders>
            <w:shd w:val="clear" w:color="auto" w:fill="F3F3F3"/>
            <w:tcPrChange w:id="17364" w:author="Debbie Houldsworth" w:date="2020-05-06T07:29:00Z">
              <w:tcPr>
                <w:tcW w:w="9000" w:type="dxa"/>
                <w:tcBorders>
                  <w:top w:val="double" w:sz="4" w:space="0" w:color="auto"/>
                  <w:bottom w:val="double" w:sz="4" w:space="0" w:color="auto"/>
                </w:tcBorders>
                <w:shd w:val="clear" w:color="auto" w:fill="F3F3F3"/>
              </w:tcPr>
            </w:tcPrChange>
          </w:tcPr>
          <w:p w14:paraId="3652C853" w14:textId="03555F1B" w:rsidR="00FB7917" w:rsidDel="00CD7BBA" w:rsidRDefault="00FB7917">
            <w:pPr>
              <w:pStyle w:val="BodyText"/>
              <w:tabs>
                <w:tab w:val="left" w:pos="1200"/>
              </w:tabs>
              <w:spacing w:before="120" w:after="120"/>
              <w:outlineLvl w:val="0"/>
              <w:rPr>
                <w:del w:id="17365" w:author="Debbie Houldsworth" w:date="2020-05-06T07:30:00Z"/>
                <w:b/>
                <w:bCs/>
              </w:rPr>
              <w:pPrChange w:id="17366" w:author="Debbie Houldsworth" w:date="2020-05-13T09:35:00Z">
                <w:pPr>
                  <w:pStyle w:val="BodyText"/>
                  <w:tabs>
                    <w:tab w:val="left" w:pos="1200"/>
                  </w:tabs>
                  <w:spacing w:before="120" w:after="120"/>
                </w:pPr>
              </w:pPrChange>
            </w:pPr>
            <w:del w:id="17367" w:author="Debbie Houldsworth" w:date="2020-05-06T07:30:00Z">
              <w:r w:rsidDel="00CD7BBA">
                <w:rPr>
                  <w:b/>
                  <w:bCs/>
                </w:rPr>
                <w:delText>FOR MEC Secretary Use Only</w:delText>
              </w:r>
            </w:del>
          </w:p>
        </w:tc>
      </w:tr>
      <w:tr w:rsidR="00FB7917" w:rsidDel="00CD7BBA" w14:paraId="098EF768" w14:textId="39CD615E" w:rsidTr="00CD7BBA">
        <w:trPr>
          <w:del w:id="17368" w:author="Debbie Houldsworth" w:date="2020-05-06T07:30:00Z"/>
        </w:trPr>
        <w:tc>
          <w:tcPr>
            <w:tcW w:w="8891" w:type="dxa"/>
            <w:tcBorders>
              <w:top w:val="single" w:sz="4" w:space="0" w:color="auto"/>
              <w:bottom w:val="single" w:sz="4" w:space="0" w:color="auto"/>
            </w:tcBorders>
            <w:tcPrChange w:id="17369" w:author="Debbie Houldsworth" w:date="2020-05-06T07:29:00Z">
              <w:tcPr>
                <w:tcW w:w="9000" w:type="dxa"/>
                <w:tcBorders>
                  <w:top w:val="single" w:sz="4" w:space="0" w:color="auto"/>
                  <w:bottom w:val="single" w:sz="4" w:space="0" w:color="auto"/>
                </w:tcBorders>
              </w:tcPr>
            </w:tcPrChange>
          </w:tcPr>
          <w:p w14:paraId="2D33793C" w14:textId="11C7FBBF" w:rsidR="00FB7917" w:rsidDel="00CD7BBA" w:rsidRDefault="00FB7917">
            <w:pPr>
              <w:pStyle w:val="BodyText"/>
              <w:tabs>
                <w:tab w:val="left" w:pos="1200"/>
              </w:tabs>
              <w:spacing w:before="120" w:after="120"/>
              <w:outlineLvl w:val="0"/>
              <w:rPr>
                <w:del w:id="17370" w:author="Debbie Houldsworth" w:date="2020-05-06T07:30:00Z"/>
                <w:b/>
                <w:bCs/>
              </w:rPr>
              <w:pPrChange w:id="17371" w:author="Debbie Houldsworth" w:date="2020-05-13T09:35:00Z">
                <w:pPr>
                  <w:pStyle w:val="BodyText"/>
                  <w:tabs>
                    <w:tab w:val="left" w:pos="1200"/>
                  </w:tabs>
                  <w:spacing w:before="120" w:after="120"/>
                </w:pPr>
              </w:pPrChange>
            </w:pPr>
            <w:del w:id="17372" w:author="Debbie Houldsworth" w:date="2020-05-06T07:30:00Z">
              <w:r w:rsidDel="00CD7BBA">
                <w:rPr>
                  <w:b/>
                  <w:bCs/>
                </w:rPr>
                <w:delText xml:space="preserve">Approved / Rejected           </w:delText>
              </w:r>
            </w:del>
          </w:p>
          <w:p w14:paraId="2ABED10F" w14:textId="6B16B10B" w:rsidR="00FB7917" w:rsidDel="00CD7BBA" w:rsidRDefault="00FB7917">
            <w:pPr>
              <w:pStyle w:val="BodyText"/>
              <w:tabs>
                <w:tab w:val="left" w:pos="1200"/>
              </w:tabs>
              <w:spacing w:before="240"/>
              <w:outlineLvl w:val="0"/>
              <w:rPr>
                <w:del w:id="17373" w:author="Debbie Houldsworth" w:date="2020-05-06T07:30:00Z"/>
                <w:b/>
                <w:bCs/>
              </w:rPr>
              <w:pPrChange w:id="17374" w:author="Debbie Houldsworth" w:date="2020-05-13T09:35:00Z">
                <w:pPr>
                  <w:pStyle w:val="BodyText"/>
                  <w:tabs>
                    <w:tab w:val="left" w:pos="1200"/>
                  </w:tabs>
                  <w:spacing w:before="240"/>
                </w:pPr>
              </w:pPrChange>
            </w:pPr>
            <w:del w:id="17375" w:author="Debbie Houldsworth" w:date="2020-05-06T07:30:00Z">
              <w:r w:rsidDel="00CD7BBA">
                <w:rPr>
                  <w:b/>
                  <w:bCs/>
                </w:rPr>
                <w:delText>Reason:</w:delText>
              </w:r>
              <w:r w:rsidDel="00CD7BBA">
                <w:rPr>
                  <w:b/>
                  <w:bCs/>
                </w:rPr>
                <w:tab/>
              </w:r>
              <w:r w:rsidDel="00CD7BBA">
                <w:delText>...........................................................................................................................</w:delText>
              </w:r>
            </w:del>
          </w:p>
          <w:p w14:paraId="7566F341" w14:textId="5BC89A1E" w:rsidR="00FB7917" w:rsidDel="00CD7BBA" w:rsidRDefault="00FB7917">
            <w:pPr>
              <w:pStyle w:val="BodyText"/>
              <w:tabs>
                <w:tab w:val="left" w:pos="1200"/>
              </w:tabs>
              <w:spacing w:before="240"/>
              <w:outlineLvl w:val="0"/>
              <w:rPr>
                <w:del w:id="17376" w:author="Debbie Houldsworth" w:date="2020-05-06T07:30:00Z"/>
                <w:b/>
                <w:bCs/>
              </w:rPr>
              <w:pPrChange w:id="17377" w:author="Debbie Houldsworth" w:date="2020-05-13T09:35:00Z">
                <w:pPr>
                  <w:pStyle w:val="BodyText"/>
                  <w:tabs>
                    <w:tab w:val="left" w:pos="1200"/>
                  </w:tabs>
                  <w:spacing w:before="240"/>
                </w:pPr>
              </w:pPrChange>
            </w:pPr>
            <w:del w:id="17378" w:author="Debbie Houldsworth" w:date="2020-05-06T07:30:00Z">
              <w:r w:rsidDel="00CD7BBA">
                <w:rPr>
                  <w:b/>
                  <w:bCs/>
                </w:rPr>
                <w:delText xml:space="preserve">Date: </w:delText>
              </w:r>
              <w:r w:rsidDel="00CD7BBA">
                <w:rPr>
                  <w:b/>
                  <w:bCs/>
                </w:rPr>
                <w:tab/>
              </w:r>
              <w:r w:rsidDel="00CD7BBA">
                <w:delText>...........................................................................................................................</w:delText>
              </w:r>
            </w:del>
          </w:p>
        </w:tc>
      </w:tr>
      <w:tr w:rsidR="00FB7917" w:rsidDel="00CD7BBA" w14:paraId="7F60978A" w14:textId="68306188" w:rsidTr="00CD7BBA">
        <w:trPr>
          <w:del w:id="17379" w:author="Debbie Houldsworth" w:date="2020-05-06T07:30:00Z"/>
        </w:trPr>
        <w:tc>
          <w:tcPr>
            <w:tcW w:w="8891" w:type="dxa"/>
            <w:tcBorders>
              <w:top w:val="single" w:sz="4" w:space="0" w:color="auto"/>
              <w:bottom w:val="double" w:sz="4" w:space="0" w:color="auto"/>
            </w:tcBorders>
            <w:tcPrChange w:id="17380" w:author="Debbie Houldsworth" w:date="2020-05-06T07:29:00Z">
              <w:tcPr>
                <w:tcW w:w="9000" w:type="dxa"/>
                <w:tcBorders>
                  <w:top w:val="single" w:sz="4" w:space="0" w:color="auto"/>
                  <w:bottom w:val="double" w:sz="4" w:space="0" w:color="auto"/>
                </w:tcBorders>
              </w:tcPr>
            </w:tcPrChange>
          </w:tcPr>
          <w:p w14:paraId="4CB60EBF" w14:textId="556D966B" w:rsidR="00FB7917" w:rsidDel="00CD7BBA" w:rsidRDefault="00FB7917">
            <w:pPr>
              <w:pStyle w:val="BodyText"/>
              <w:spacing w:before="120" w:after="120"/>
              <w:outlineLvl w:val="0"/>
              <w:rPr>
                <w:del w:id="17381" w:author="Debbie Houldsworth" w:date="2020-05-06T07:30:00Z"/>
                <w:b/>
                <w:bCs/>
              </w:rPr>
              <w:pPrChange w:id="17382" w:author="Debbie Houldsworth" w:date="2020-05-13T09:35:00Z">
                <w:pPr>
                  <w:pStyle w:val="BodyText"/>
                  <w:spacing w:before="120" w:after="120"/>
                </w:pPr>
              </w:pPrChange>
            </w:pPr>
            <w:del w:id="17383" w:author="Debbie Houldsworth" w:date="2020-05-06T07:30:00Z">
              <w:r w:rsidDel="00CD7BBA">
                <w:rPr>
                  <w:b/>
                  <w:bCs/>
                </w:rPr>
                <w:delText>* Delete as appropriate</w:delText>
              </w:r>
            </w:del>
          </w:p>
        </w:tc>
      </w:tr>
    </w:tbl>
    <w:p w14:paraId="37A28763" w14:textId="5A341CFB" w:rsidR="00FB7917" w:rsidDel="00D73898" w:rsidRDefault="00FB7917" w:rsidP="00CA4155">
      <w:pPr>
        <w:pStyle w:val="MRAScheduleHeading3"/>
        <w:rPr>
          <w:del w:id="17384" w:author="Debbie Houldsworth" w:date="2020-05-12T16:53:00Z"/>
        </w:rPr>
      </w:pPr>
    </w:p>
    <w:p w14:paraId="7130BD59" w14:textId="65CF8434" w:rsidR="00426F1D" w:rsidRPr="005F27CA" w:rsidDel="00D73898" w:rsidRDefault="00FB7917">
      <w:pPr>
        <w:pStyle w:val="Leader"/>
        <w:outlineLvl w:val="0"/>
        <w:rPr>
          <w:del w:id="17385" w:author="Debbie Houldsworth" w:date="2020-05-12T16:52:00Z"/>
          <w:rFonts w:ascii="Times New Roman" w:hAnsi="Times New Roman"/>
          <w:sz w:val="24"/>
          <w:szCs w:val="24"/>
          <w:u w:val="single"/>
        </w:rPr>
        <w:pPrChange w:id="17386" w:author="Debbie Houldsworth" w:date="2020-05-13T09:35:00Z">
          <w:pPr>
            <w:pStyle w:val="Leader"/>
          </w:pPr>
        </w:pPrChange>
      </w:pPr>
      <w:r>
        <w:br w:type="page"/>
      </w:r>
      <w:del w:id="17387" w:author="Debbie Houldsworth" w:date="2020-05-12T16:53:00Z">
        <w:r w:rsidR="00426F1D" w:rsidRPr="005F27CA" w:rsidDel="00D73898">
          <w:rPr>
            <w:rFonts w:ascii="Times New Roman" w:hAnsi="Times New Roman"/>
            <w:sz w:val="24"/>
            <w:szCs w:val="24"/>
            <w:u w:val="single"/>
          </w:rPr>
          <w:delText xml:space="preserve">Part 2: </w:delText>
        </w:r>
      </w:del>
      <w:del w:id="17388" w:author="Debbie Houldsworth" w:date="2020-05-06T07:31:00Z">
        <w:r w:rsidR="00426F1D" w:rsidRPr="005F27CA" w:rsidDel="00CD7BBA">
          <w:rPr>
            <w:rFonts w:ascii="Times New Roman" w:hAnsi="Times New Roman"/>
            <w:sz w:val="24"/>
            <w:szCs w:val="24"/>
            <w:u w:val="single"/>
          </w:rPr>
          <w:delText>Green Deal Central Charge Database Access Agreement</w:delText>
        </w:r>
      </w:del>
    </w:p>
    <w:p w14:paraId="75DCFE1C" w14:textId="2898728E" w:rsidR="00426F1D" w:rsidRPr="005F27CA" w:rsidDel="00CD7BBA" w:rsidRDefault="00426F1D">
      <w:pPr>
        <w:pStyle w:val="Leader"/>
        <w:ind w:left="2160"/>
        <w:outlineLvl w:val="0"/>
        <w:rPr>
          <w:del w:id="17389" w:author="Debbie Houldsworth" w:date="2020-05-06T07:32:00Z"/>
          <w:rFonts w:ascii="Times New Roman" w:hAnsi="Times New Roman"/>
          <w:sz w:val="24"/>
          <w:szCs w:val="24"/>
        </w:rPr>
        <w:pPrChange w:id="17390" w:author="Debbie Houldsworth" w:date="2020-05-13T09:35:00Z">
          <w:pPr>
            <w:pStyle w:val="Leader"/>
          </w:pPr>
        </w:pPrChange>
      </w:pPr>
      <w:del w:id="17391" w:author="Debbie Houldsworth" w:date="2020-05-06T07:32:00Z">
        <w:r w:rsidRPr="005F27CA" w:rsidDel="00CD7BBA">
          <w:rPr>
            <w:rFonts w:ascii="Times New Roman" w:hAnsi="Times New Roman"/>
            <w:sz w:val="24"/>
            <w:szCs w:val="24"/>
          </w:rPr>
          <w:delText>Dated</w:delText>
        </w:r>
      </w:del>
    </w:p>
    <w:p w14:paraId="3A0D5EE6" w14:textId="7D2E60D8" w:rsidR="00426F1D" w:rsidRPr="005F27CA" w:rsidDel="00CD7BBA" w:rsidRDefault="00426F1D">
      <w:pPr>
        <w:pStyle w:val="Leader"/>
        <w:ind w:left="2160"/>
        <w:outlineLvl w:val="0"/>
        <w:rPr>
          <w:del w:id="17392" w:author="Debbie Houldsworth" w:date="2020-05-06T07:32:00Z"/>
          <w:rFonts w:ascii="Times New Roman" w:hAnsi="Times New Roman"/>
          <w:sz w:val="24"/>
          <w:szCs w:val="24"/>
        </w:rPr>
        <w:pPrChange w:id="17393" w:author="Debbie Houldsworth" w:date="2020-05-13T09:35:00Z">
          <w:pPr>
            <w:pStyle w:val="Leader"/>
          </w:pPr>
        </w:pPrChange>
      </w:pPr>
      <w:del w:id="17394" w:author="Debbie Houldsworth" w:date="2020-05-06T07:32:00Z">
        <w:r w:rsidRPr="005F27CA" w:rsidDel="00CD7BBA">
          <w:rPr>
            <w:rFonts w:ascii="Times New Roman" w:hAnsi="Times New Roman"/>
            <w:sz w:val="24"/>
            <w:szCs w:val="24"/>
          </w:rPr>
          <w:delText>Between</w:delText>
        </w:r>
      </w:del>
    </w:p>
    <w:p w14:paraId="2DFE7898" w14:textId="6B81D68F"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395" w:author="Debbie Houldsworth" w:date="2020-05-06T07:32:00Z"/>
          <w:szCs w:val="24"/>
        </w:rPr>
        <w:pPrChange w:id="17396" w:author="Debbie Houldsworth" w:date="2020-05-13T09:35:00Z">
          <w:pPr>
            <w:tabs>
              <w:tab w:val="clear" w:pos="2160"/>
              <w:tab w:val="clear" w:pos="2880"/>
              <w:tab w:val="clear" w:pos="3600"/>
              <w:tab w:val="clear" w:pos="4320"/>
              <w:tab w:val="clear" w:pos="5040"/>
              <w:tab w:val="clear" w:pos="9029"/>
              <w:tab w:val="num" w:pos="709"/>
            </w:tabs>
            <w:spacing w:after="230"/>
            <w:ind w:left="709" w:hanging="709"/>
            <w:jc w:val="left"/>
          </w:pPr>
        </w:pPrChange>
      </w:pPr>
      <w:del w:id="17397" w:author="Debbie Houldsworth" w:date="2020-05-06T07:32:00Z">
        <w:r w:rsidRPr="005F27CA" w:rsidDel="00CD7BBA">
          <w:rPr>
            <w:b/>
            <w:bCs/>
            <w:szCs w:val="24"/>
          </w:rPr>
          <w:delText xml:space="preserve">The Licensed Electricity Suppliers </w:delText>
        </w:r>
        <w:r w:rsidRPr="005F27CA" w:rsidDel="00CD7BBA">
          <w:rPr>
            <w:szCs w:val="24"/>
          </w:rPr>
          <w:delText xml:space="preserve">whose names, registered numbers and registered or principal offices are set out in Part 3 of </w:delText>
        </w:r>
        <w:r w:rsidR="006A4AAD" w:rsidDel="00CD7BBA">
          <w:rPr>
            <w:szCs w:val="24"/>
          </w:rPr>
          <w:delText>0</w:delText>
        </w:r>
        <w:r w:rsidRPr="005F27CA" w:rsidDel="00CD7BBA">
          <w:rPr>
            <w:szCs w:val="24"/>
          </w:rPr>
          <w:delText xml:space="preserve">(each, a </w:delText>
        </w:r>
        <w:r w:rsidRPr="005F27CA" w:rsidDel="00CD7BBA">
          <w:rPr>
            <w:b/>
            <w:bCs/>
            <w:szCs w:val="24"/>
          </w:rPr>
          <w:delText xml:space="preserve">Supplier </w:delText>
        </w:r>
        <w:r w:rsidRPr="005F27CA" w:rsidDel="00CD7BBA">
          <w:rPr>
            <w:szCs w:val="24"/>
          </w:rPr>
          <w:delText xml:space="preserve">and collectively, the </w:delText>
        </w:r>
        <w:r w:rsidRPr="005F27CA" w:rsidDel="00CD7BBA">
          <w:rPr>
            <w:b/>
            <w:bCs/>
            <w:szCs w:val="24"/>
          </w:rPr>
          <w:delText>GDCC Operator</w:delText>
        </w:r>
        <w:r w:rsidRPr="005F27CA" w:rsidDel="00CD7BBA">
          <w:rPr>
            <w:szCs w:val="24"/>
          </w:rPr>
          <w:delText>); and</w:delText>
        </w:r>
      </w:del>
    </w:p>
    <w:p w14:paraId="16652D4C" w14:textId="47E9296C"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398" w:author="Debbie Houldsworth" w:date="2020-05-06T07:32:00Z"/>
          <w:szCs w:val="24"/>
        </w:rPr>
        <w:pPrChange w:id="17399" w:author="Debbie Houldsworth" w:date="2020-05-13T09:35:00Z">
          <w:pPr>
            <w:tabs>
              <w:tab w:val="clear" w:pos="2160"/>
              <w:tab w:val="clear" w:pos="2880"/>
              <w:tab w:val="clear" w:pos="3600"/>
              <w:tab w:val="clear" w:pos="4320"/>
              <w:tab w:val="clear" w:pos="5040"/>
              <w:tab w:val="clear" w:pos="9029"/>
              <w:tab w:val="num" w:pos="709"/>
            </w:tabs>
            <w:spacing w:after="230"/>
            <w:ind w:left="709" w:hanging="709"/>
            <w:jc w:val="left"/>
          </w:pPr>
        </w:pPrChange>
      </w:pPr>
      <w:bookmarkStart w:id="17400" w:name="bmkNotParty2_002"/>
      <w:del w:id="17401" w:author="Debbie Houldsworth" w:date="2020-05-06T07:32:00Z">
        <w:r w:rsidRPr="005F27CA" w:rsidDel="00CD7BBA">
          <w:rPr>
            <w:b/>
            <w:bCs/>
            <w:szCs w:val="24"/>
          </w:rPr>
          <w:delText xml:space="preserve">The Person </w:delText>
        </w:r>
        <w:r w:rsidRPr="005F27CA" w:rsidDel="00CD7BBA">
          <w:rPr>
            <w:szCs w:val="24"/>
          </w:rPr>
          <w:delText xml:space="preserve">whose name, registered number and registered or principal office is set out in Part 2 of </w:delText>
        </w:r>
        <w:r w:rsidR="009403D9" w:rsidDel="00CD7BBA">
          <w:rPr>
            <w:szCs w:val="24"/>
          </w:rPr>
          <w:delText>0</w:delText>
        </w:r>
        <w:r w:rsidRPr="005F27CA" w:rsidDel="00CD7BBA">
          <w:rPr>
            <w:szCs w:val="24"/>
          </w:rPr>
          <w:delText xml:space="preserve">(the </w:delText>
        </w:r>
        <w:r w:rsidRPr="005F27CA" w:rsidDel="00CD7BBA">
          <w:rPr>
            <w:b/>
            <w:bCs/>
            <w:szCs w:val="24"/>
          </w:rPr>
          <w:delText>User</w:delText>
        </w:r>
        <w:r w:rsidRPr="005F27CA" w:rsidDel="00CD7BBA">
          <w:rPr>
            <w:szCs w:val="24"/>
          </w:rPr>
          <w:delText>).</w:delText>
        </w:r>
      </w:del>
    </w:p>
    <w:bookmarkEnd w:id="17400"/>
    <w:p w14:paraId="42877A6D" w14:textId="504DEB82" w:rsidR="00426F1D" w:rsidRPr="005F27CA" w:rsidDel="00CD7BBA" w:rsidRDefault="00426F1D">
      <w:pPr>
        <w:tabs>
          <w:tab w:val="clear" w:pos="2160"/>
          <w:tab w:val="clear" w:pos="2880"/>
          <w:tab w:val="clear" w:pos="3600"/>
          <w:tab w:val="clear" w:pos="4320"/>
          <w:tab w:val="clear" w:pos="5040"/>
          <w:tab w:val="clear" w:pos="9029"/>
        </w:tabs>
        <w:spacing w:before="120" w:after="230"/>
        <w:ind w:left="2160"/>
        <w:jc w:val="left"/>
        <w:outlineLvl w:val="0"/>
        <w:rPr>
          <w:del w:id="17402" w:author="Debbie Houldsworth" w:date="2020-05-06T07:32:00Z"/>
          <w:b/>
          <w:szCs w:val="24"/>
        </w:rPr>
        <w:pPrChange w:id="17403" w:author="Debbie Houldsworth" w:date="2020-05-13T09:35:00Z">
          <w:pPr>
            <w:tabs>
              <w:tab w:val="clear" w:pos="2160"/>
              <w:tab w:val="clear" w:pos="2880"/>
              <w:tab w:val="clear" w:pos="3600"/>
              <w:tab w:val="clear" w:pos="4320"/>
              <w:tab w:val="clear" w:pos="5040"/>
              <w:tab w:val="clear" w:pos="9029"/>
            </w:tabs>
            <w:spacing w:before="120" w:after="230"/>
            <w:jc w:val="left"/>
          </w:pPr>
        </w:pPrChange>
      </w:pPr>
      <w:del w:id="17404" w:author="Debbie Houldsworth" w:date="2020-05-06T07:32:00Z">
        <w:r w:rsidRPr="005F27CA" w:rsidDel="00CD7BBA">
          <w:rPr>
            <w:b/>
            <w:szCs w:val="24"/>
          </w:rPr>
          <w:delText>Recitals</w:delText>
        </w:r>
      </w:del>
    </w:p>
    <w:p w14:paraId="62707BD1" w14:textId="3D3B7E3D" w:rsidR="00426F1D" w:rsidRPr="005F27CA" w:rsidDel="00CD7BBA" w:rsidRDefault="00426F1D">
      <w:pPr>
        <w:tabs>
          <w:tab w:val="clear" w:pos="2160"/>
          <w:tab w:val="clear" w:pos="2880"/>
          <w:tab w:val="clear" w:pos="3600"/>
          <w:tab w:val="clear" w:pos="4320"/>
          <w:tab w:val="clear" w:pos="5040"/>
          <w:tab w:val="clear" w:pos="9029"/>
        </w:tabs>
        <w:spacing w:after="240"/>
        <w:ind w:left="2160"/>
        <w:jc w:val="left"/>
        <w:outlineLvl w:val="0"/>
        <w:rPr>
          <w:del w:id="17405" w:author="Debbie Houldsworth" w:date="2020-05-06T07:32:00Z"/>
          <w:szCs w:val="24"/>
        </w:rPr>
        <w:pPrChange w:id="17406" w:author="Debbie Houldsworth" w:date="2020-05-13T09:35:00Z">
          <w:pPr>
            <w:tabs>
              <w:tab w:val="clear" w:pos="2160"/>
              <w:tab w:val="clear" w:pos="2880"/>
              <w:tab w:val="clear" w:pos="3600"/>
              <w:tab w:val="clear" w:pos="4320"/>
              <w:tab w:val="clear" w:pos="5040"/>
              <w:tab w:val="clear" w:pos="9029"/>
              <w:tab w:val="num" w:pos="709"/>
            </w:tabs>
            <w:spacing w:after="240"/>
            <w:ind w:left="709" w:hanging="709"/>
            <w:jc w:val="left"/>
          </w:pPr>
        </w:pPrChange>
      </w:pPr>
      <w:del w:id="17407" w:author="Debbie Houldsworth" w:date="2020-05-06T07:32:00Z">
        <w:r w:rsidRPr="005F27CA" w:rsidDel="00CD7BBA">
          <w:rPr>
            <w:szCs w:val="24"/>
          </w:rPr>
          <w:delText>Standard Condition 35 (</w:delText>
        </w:r>
        <w:r w:rsidRPr="005F27CA" w:rsidDel="00CD7BBA">
          <w:rPr>
            <w:i/>
            <w:iCs/>
            <w:szCs w:val="24"/>
          </w:rPr>
          <w:delText>Central Charge Database</w:delText>
        </w:r>
        <w:r w:rsidRPr="005F27CA" w:rsidDel="00CD7BBA">
          <w:rPr>
            <w:szCs w:val="24"/>
          </w:rPr>
          <w:delText>) of an Electricity Supply Licence provides that Suppliers shall:</w:delText>
        </w:r>
      </w:del>
    </w:p>
    <w:p w14:paraId="104AE110" w14:textId="59C1FEE5"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408" w:author="Debbie Houldsworth" w:date="2020-05-06T07:32:00Z"/>
          <w:szCs w:val="24"/>
        </w:rPr>
        <w:pPrChange w:id="17409" w:author="Debbie Houldsworth" w:date="2020-05-13T09:35:00Z">
          <w:pPr>
            <w:numPr>
              <w:ilvl w:val="1"/>
              <w:numId w:val="77"/>
            </w:numPr>
            <w:tabs>
              <w:tab w:val="clear" w:pos="2160"/>
              <w:tab w:val="clear" w:pos="2880"/>
              <w:tab w:val="clear" w:pos="3600"/>
              <w:tab w:val="clear" w:pos="4320"/>
              <w:tab w:val="clear" w:pos="5040"/>
              <w:tab w:val="clear" w:pos="9029"/>
              <w:tab w:val="num" w:pos="360"/>
              <w:tab w:val="num" w:pos="1440"/>
            </w:tabs>
            <w:spacing w:after="230"/>
            <w:ind w:left="1440" w:hanging="720"/>
            <w:jc w:val="left"/>
          </w:pPr>
        </w:pPrChange>
      </w:pPr>
      <w:del w:id="17410" w:author="Debbie Houldsworth" w:date="2020-05-06T07:32:00Z">
        <w:r w:rsidRPr="005F27CA" w:rsidDel="00CD7BBA">
          <w:rPr>
            <w:szCs w:val="24"/>
          </w:rPr>
          <w:delText>establish by 1 October 2012, or procure the establishment of by 1 October 2012; and</w:delText>
        </w:r>
      </w:del>
    </w:p>
    <w:p w14:paraId="23A8D803" w14:textId="335D3546"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411" w:author="Debbie Houldsworth" w:date="2020-05-06T07:32:00Z"/>
          <w:szCs w:val="24"/>
        </w:rPr>
        <w:pPrChange w:id="17412" w:author="Debbie Houldsworth" w:date="2020-05-13T09:35:00Z">
          <w:pPr>
            <w:numPr>
              <w:ilvl w:val="1"/>
              <w:numId w:val="77"/>
            </w:numPr>
            <w:tabs>
              <w:tab w:val="clear" w:pos="2160"/>
              <w:tab w:val="clear" w:pos="2880"/>
              <w:tab w:val="clear" w:pos="3600"/>
              <w:tab w:val="clear" w:pos="4320"/>
              <w:tab w:val="clear" w:pos="5040"/>
              <w:tab w:val="clear" w:pos="9029"/>
              <w:tab w:val="num" w:pos="360"/>
              <w:tab w:val="num" w:pos="1440"/>
            </w:tabs>
            <w:spacing w:after="230"/>
            <w:ind w:left="1440" w:hanging="720"/>
            <w:jc w:val="left"/>
          </w:pPr>
        </w:pPrChange>
      </w:pPr>
      <w:del w:id="17413" w:author="Debbie Houldsworth" w:date="2020-05-06T07:32:00Z">
        <w:r w:rsidRPr="005F27CA" w:rsidDel="00CD7BBA">
          <w:rPr>
            <w:szCs w:val="24"/>
          </w:rPr>
          <w:delText>subsequently maintain, or procure the subsequent maintenance of;</w:delText>
        </w:r>
      </w:del>
    </w:p>
    <w:p w14:paraId="1F73C395" w14:textId="64D81DC7"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414" w:author="Debbie Houldsworth" w:date="2020-05-06T07:32:00Z"/>
          <w:szCs w:val="24"/>
        </w:rPr>
        <w:pPrChange w:id="17415" w:author="Debbie Houldsworth" w:date="2020-05-13T09:35:00Z">
          <w:pPr>
            <w:tabs>
              <w:tab w:val="clear" w:pos="2160"/>
              <w:tab w:val="clear" w:pos="2880"/>
              <w:tab w:val="clear" w:pos="3600"/>
              <w:tab w:val="clear" w:pos="4320"/>
              <w:tab w:val="clear" w:pos="5040"/>
              <w:tab w:val="clear" w:pos="9029"/>
            </w:tabs>
            <w:spacing w:after="230"/>
            <w:ind w:left="709"/>
            <w:jc w:val="left"/>
          </w:pPr>
        </w:pPrChange>
      </w:pPr>
      <w:del w:id="17416" w:author="Debbie Houldsworth" w:date="2020-05-06T07:32:00Z">
        <w:r w:rsidRPr="005F27CA" w:rsidDel="00CD7BBA">
          <w:rPr>
            <w:szCs w:val="24"/>
          </w:rPr>
          <w:delText>a database capable of recording, storing and otherwise processing such data as is necessary to facilitate, in accordance with the provisions of the GDAA, the establishment and administration of Green Deal Plans (from 14 January 2013) and the collection and remittance of Green Deal Charges (from 1 March 2013).</w:delText>
        </w:r>
      </w:del>
    </w:p>
    <w:p w14:paraId="3722F276" w14:textId="77DBD1B2" w:rsidR="00426F1D" w:rsidRPr="005F27CA" w:rsidDel="00CD7BBA" w:rsidRDefault="00426F1D">
      <w:pPr>
        <w:tabs>
          <w:tab w:val="clear" w:pos="2160"/>
          <w:tab w:val="clear" w:pos="2880"/>
          <w:tab w:val="clear" w:pos="3600"/>
          <w:tab w:val="clear" w:pos="4320"/>
          <w:tab w:val="clear" w:pos="5040"/>
          <w:tab w:val="clear" w:pos="9029"/>
        </w:tabs>
        <w:spacing w:after="240"/>
        <w:ind w:left="2160"/>
        <w:jc w:val="left"/>
        <w:outlineLvl w:val="0"/>
        <w:rPr>
          <w:del w:id="17417" w:author="Debbie Houldsworth" w:date="2020-05-06T07:32:00Z"/>
          <w:szCs w:val="24"/>
        </w:rPr>
        <w:pPrChange w:id="17418" w:author="Debbie Houldsworth" w:date="2020-05-13T09:35:00Z">
          <w:pPr>
            <w:tabs>
              <w:tab w:val="clear" w:pos="2160"/>
              <w:tab w:val="clear" w:pos="2880"/>
              <w:tab w:val="clear" w:pos="3600"/>
              <w:tab w:val="clear" w:pos="4320"/>
              <w:tab w:val="clear" w:pos="5040"/>
              <w:tab w:val="clear" w:pos="9029"/>
              <w:tab w:val="num" w:pos="709"/>
            </w:tabs>
            <w:spacing w:after="240"/>
            <w:ind w:left="709" w:hanging="709"/>
            <w:jc w:val="left"/>
          </w:pPr>
        </w:pPrChange>
      </w:pPr>
      <w:del w:id="17419" w:author="Debbie Houldsworth" w:date="2020-05-06T07:32:00Z">
        <w:r w:rsidRPr="005F27CA" w:rsidDel="00CD7BBA">
          <w:rPr>
            <w:szCs w:val="24"/>
          </w:rPr>
          <w:delText>Clause 56 (</w:delText>
        </w:r>
        <w:r w:rsidRPr="005F27CA" w:rsidDel="00CD7BBA">
          <w:rPr>
            <w:i/>
            <w:iCs/>
            <w:szCs w:val="24"/>
          </w:rPr>
          <w:delText>GDCC Access Agreement</w:delText>
        </w:r>
        <w:r w:rsidRPr="005F27CA" w:rsidDel="00CD7BBA">
          <w:rPr>
            <w:szCs w:val="24"/>
          </w:rPr>
          <w:delText xml:space="preserve">) of the Master Registration Agreement provides that the User’s access to and use of the GDCC shall be subject to it entering into and complying with a duly executed GDCC access agreement. </w:delText>
        </w:r>
      </w:del>
    </w:p>
    <w:p w14:paraId="52BC6FB5" w14:textId="39DBDEA2" w:rsidR="00426F1D" w:rsidRPr="005F27CA" w:rsidDel="00CD7BBA" w:rsidRDefault="00426F1D">
      <w:pPr>
        <w:tabs>
          <w:tab w:val="clear" w:pos="2160"/>
          <w:tab w:val="clear" w:pos="2880"/>
          <w:tab w:val="clear" w:pos="3600"/>
          <w:tab w:val="clear" w:pos="4320"/>
          <w:tab w:val="clear" w:pos="5040"/>
          <w:tab w:val="clear" w:pos="9029"/>
        </w:tabs>
        <w:spacing w:after="240"/>
        <w:ind w:left="2160"/>
        <w:jc w:val="left"/>
        <w:outlineLvl w:val="0"/>
        <w:rPr>
          <w:del w:id="17420" w:author="Debbie Houldsworth" w:date="2020-05-06T07:32:00Z"/>
          <w:szCs w:val="24"/>
        </w:rPr>
        <w:pPrChange w:id="17421" w:author="Debbie Houldsworth" w:date="2020-05-13T09:35:00Z">
          <w:pPr>
            <w:tabs>
              <w:tab w:val="clear" w:pos="2160"/>
              <w:tab w:val="clear" w:pos="2880"/>
              <w:tab w:val="clear" w:pos="3600"/>
              <w:tab w:val="clear" w:pos="4320"/>
              <w:tab w:val="clear" w:pos="5040"/>
              <w:tab w:val="clear" w:pos="9029"/>
              <w:tab w:val="num" w:pos="709"/>
            </w:tabs>
            <w:spacing w:after="240"/>
            <w:ind w:left="709" w:hanging="709"/>
            <w:jc w:val="left"/>
          </w:pPr>
        </w:pPrChange>
      </w:pPr>
      <w:del w:id="17422" w:author="Debbie Houldsworth" w:date="2020-05-06T07:32:00Z">
        <w:r w:rsidRPr="005F27CA" w:rsidDel="00CD7BBA">
          <w:rPr>
            <w:szCs w:val="24"/>
          </w:rPr>
          <w:delText>The User and each of the Suppliers accordingly agree to enter into this Agreement on the basis of the terms and conditions set out below.</w:delText>
        </w:r>
      </w:del>
    </w:p>
    <w:p w14:paraId="2216609A" w14:textId="23CC64C8" w:rsidR="00426F1D" w:rsidRPr="005F27CA" w:rsidDel="00CD7BBA" w:rsidRDefault="00426F1D">
      <w:pPr>
        <w:tabs>
          <w:tab w:val="clear" w:pos="2160"/>
          <w:tab w:val="clear" w:pos="2880"/>
          <w:tab w:val="clear" w:pos="3600"/>
          <w:tab w:val="clear" w:pos="4320"/>
          <w:tab w:val="clear" w:pos="5040"/>
          <w:tab w:val="clear" w:pos="9029"/>
        </w:tabs>
        <w:spacing w:before="120" w:after="230"/>
        <w:ind w:left="2160"/>
        <w:jc w:val="left"/>
        <w:outlineLvl w:val="0"/>
        <w:rPr>
          <w:del w:id="17423" w:author="Debbie Houldsworth" w:date="2020-05-06T07:32:00Z"/>
          <w:szCs w:val="24"/>
        </w:rPr>
        <w:pPrChange w:id="17424" w:author="Debbie Houldsworth" w:date="2020-05-13T09:35:00Z">
          <w:pPr>
            <w:tabs>
              <w:tab w:val="clear" w:pos="2160"/>
              <w:tab w:val="clear" w:pos="2880"/>
              <w:tab w:val="clear" w:pos="3600"/>
              <w:tab w:val="clear" w:pos="4320"/>
              <w:tab w:val="clear" w:pos="5040"/>
              <w:tab w:val="clear" w:pos="9029"/>
            </w:tabs>
            <w:spacing w:before="120" w:after="230"/>
            <w:jc w:val="left"/>
          </w:pPr>
        </w:pPrChange>
      </w:pPr>
      <w:del w:id="17425" w:author="Debbie Houldsworth" w:date="2020-05-06T07:32:00Z">
        <w:r w:rsidRPr="005F27CA" w:rsidDel="00CD7BBA">
          <w:rPr>
            <w:b/>
            <w:szCs w:val="24"/>
          </w:rPr>
          <w:delText>It is agreed</w:delText>
        </w:r>
        <w:r w:rsidRPr="005F27CA" w:rsidDel="00CD7BBA">
          <w:rPr>
            <w:szCs w:val="24"/>
          </w:rPr>
          <w:delText>:</w:delText>
        </w:r>
      </w:del>
    </w:p>
    <w:p w14:paraId="4F84B25C" w14:textId="4CBD94FD" w:rsidR="00426F1D" w:rsidRPr="005F27CA" w:rsidDel="00CD7BBA" w:rsidRDefault="00426F1D">
      <w:pPr>
        <w:keepNext/>
        <w:tabs>
          <w:tab w:val="clear" w:pos="2160"/>
          <w:tab w:val="clear" w:pos="2880"/>
          <w:tab w:val="clear" w:pos="3600"/>
          <w:tab w:val="clear" w:pos="4320"/>
          <w:tab w:val="clear" w:pos="5040"/>
          <w:tab w:val="clear" w:pos="9029"/>
        </w:tabs>
        <w:spacing w:before="230" w:after="230"/>
        <w:ind w:left="2160"/>
        <w:jc w:val="left"/>
        <w:outlineLvl w:val="0"/>
        <w:rPr>
          <w:del w:id="17426" w:author="Debbie Houldsworth" w:date="2020-05-06T07:32:00Z"/>
          <w:b/>
          <w:szCs w:val="24"/>
        </w:rPr>
        <w:pPrChange w:id="17427" w:author="Debbie Houldsworth" w:date="2020-05-13T09:35:00Z">
          <w:pPr>
            <w:keepNext/>
            <w:numPr>
              <w:numId w:val="85"/>
            </w:numPr>
            <w:tabs>
              <w:tab w:val="clear" w:pos="2160"/>
              <w:tab w:val="clear" w:pos="2880"/>
              <w:tab w:val="clear" w:pos="3600"/>
              <w:tab w:val="clear" w:pos="4320"/>
              <w:tab w:val="clear" w:pos="5040"/>
              <w:tab w:val="clear" w:pos="9029"/>
              <w:tab w:val="num" w:pos="720"/>
            </w:tabs>
            <w:spacing w:before="230" w:after="230"/>
            <w:ind w:left="720" w:hanging="720"/>
            <w:jc w:val="left"/>
            <w:outlineLvl w:val="0"/>
          </w:pPr>
        </w:pPrChange>
      </w:pPr>
      <w:bookmarkStart w:id="17428" w:name="_Ref341529155"/>
      <w:bookmarkStart w:id="17429" w:name="_Toc345415311"/>
      <w:del w:id="17430" w:author="Debbie Houldsworth" w:date="2020-05-06T07:32:00Z">
        <w:r w:rsidRPr="005F27CA" w:rsidDel="00CD7BBA">
          <w:rPr>
            <w:b/>
            <w:szCs w:val="24"/>
          </w:rPr>
          <w:delText>Definitions</w:delText>
        </w:r>
        <w:bookmarkEnd w:id="17428"/>
        <w:bookmarkEnd w:id="17429"/>
      </w:del>
    </w:p>
    <w:p w14:paraId="30BB5907" w14:textId="0A5F88F7"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431" w:author="Debbie Houldsworth" w:date="2020-05-06T07:32:00Z"/>
          <w:bCs/>
          <w:szCs w:val="24"/>
        </w:rPr>
        <w:pPrChange w:id="17432"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20" w:hanging="720"/>
            <w:jc w:val="left"/>
            <w:outlineLvl w:val="1"/>
          </w:pPr>
        </w:pPrChange>
      </w:pPr>
      <w:del w:id="17433" w:author="Debbie Houldsworth" w:date="2020-05-06T07:32:00Z">
        <w:r w:rsidRPr="005F27CA" w:rsidDel="00CD7BBA">
          <w:rPr>
            <w:bCs/>
            <w:szCs w:val="24"/>
          </w:rPr>
          <w:delText>In this Agreement each of the following terms shall, unless expressly stated otherwise, have the meanings shown below:</w:delText>
        </w:r>
      </w:del>
    </w:p>
    <w:p w14:paraId="1E5320B6" w14:textId="176FC116"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434" w:author="Debbie Houldsworth" w:date="2020-05-06T07:32:00Z"/>
          <w:szCs w:val="24"/>
        </w:rPr>
        <w:pPrChange w:id="17435"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436" w:author="Debbie Houldsworth" w:date="2020-05-06T07:32:00Z">
        <w:r w:rsidRPr="005F27CA" w:rsidDel="00CD7BBA">
          <w:rPr>
            <w:b/>
            <w:bCs/>
            <w:szCs w:val="24"/>
          </w:rPr>
          <w:delText xml:space="preserve">Agreement </w:delText>
        </w:r>
        <w:r w:rsidRPr="005F27CA" w:rsidDel="00CD7BBA">
          <w:rPr>
            <w:szCs w:val="24"/>
          </w:rPr>
          <w:delText>means the terms of this agreement, including any schedules and annexes to this agreement.</w:delText>
        </w:r>
      </w:del>
    </w:p>
    <w:p w14:paraId="761A9E4F" w14:textId="0F49AE24"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437" w:author="Debbie Houldsworth" w:date="2020-05-06T07:32:00Z"/>
          <w:szCs w:val="24"/>
        </w:rPr>
        <w:pPrChange w:id="17438"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439" w:author="Debbie Houldsworth" w:date="2020-05-06T07:32:00Z">
        <w:r w:rsidRPr="005F27CA" w:rsidDel="00CD7BBA">
          <w:rPr>
            <w:b/>
            <w:bCs/>
            <w:szCs w:val="24"/>
          </w:rPr>
          <w:delText>Affiliate</w:delText>
        </w:r>
        <w:r w:rsidRPr="005F27CA" w:rsidDel="00CD7BBA">
          <w:rPr>
            <w:szCs w:val="24"/>
          </w:rPr>
          <w:delText xml:space="preserve"> in relation to any Party, means any holding company of that Party or any subsidiary of that Party or any subsidiary of a holding company of that Party, in each case within the meaning of the Companies Act 2006.</w:delText>
        </w:r>
      </w:del>
    </w:p>
    <w:p w14:paraId="763845BD" w14:textId="47C44801"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440" w:author="Debbie Houldsworth" w:date="2020-05-06T07:32:00Z"/>
          <w:szCs w:val="24"/>
        </w:rPr>
        <w:pPrChange w:id="17441"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442" w:author="Debbie Houldsworth" w:date="2020-05-06T07:32:00Z">
        <w:r w:rsidRPr="005F27CA" w:rsidDel="00CD7BBA">
          <w:rPr>
            <w:b/>
            <w:bCs/>
            <w:szCs w:val="24"/>
          </w:rPr>
          <w:delText>Annual Service Fee</w:delText>
        </w:r>
        <w:r w:rsidRPr="005F27CA" w:rsidDel="00CD7BBA">
          <w:rPr>
            <w:szCs w:val="24"/>
          </w:rPr>
          <w:delText xml:space="preserve"> means the fee set out in Part 1 of </w:delText>
        </w:r>
        <w:r w:rsidR="00D97EA8" w:rsidDel="00CD7BBA">
          <w:rPr>
            <w:szCs w:val="24"/>
          </w:rPr>
          <w:delText>0</w:delText>
        </w:r>
        <w:r w:rsidRPr="005F27CA" w:rsidDel="00CD7BBA">
          <w:rPr>
            <w:szCs w:val="24"/>
          </w:rPr>
          <w:delText>(</w:delText>
        </w:r>
        <w:r w:rsidRPr="005F27CA" w:rsidDel="00CD7BBA">
          <w:rPr>
            <w:i/>
            <w:iCs/>
            <w:szCs w:val="24"/>
          </w:rPr>
          <w:delText>Contract and User details</w:delText>
        </w:r>
        <w:r w:rsidRPr="005F27CA" w:rsidDel="00CD7BBA">
          <w:rPr>
            <w:szCs w:val="24"/>
          </w:rPr>
          <w:delText>), payable by the User to the GDCC Operator, under Clause </w:delText>
        </w:r>
        <w:r w:rsidRPr="005F27CA" w:rsidDel="00CD7BBA">
          <w:rPr>
            <w:szCs w:val="24"/>
          </w:rPr>
          <w:fldChar w:fldCharType="begin"/>
        </w:r>
        <w:r w:rsidRPr="005F27CA" w:rsidDel="00CD7BBA">
          <w:rPr>
            <w:szCs w:val="24"/>
          </w:rPr>
          <w:delInstrText xml:space="preserve"> REF _Ref343856077 \r \h  \* MERGEFORMAT </w:delInstrText>
        </w:r>
        <w:r w:rsidRPr="005F27CA" w:rsidDel="00CD7BBA">
          <w:rPr>
            <w:szCs w:val="24"/>
          </w:rPr>
        </w:r>
        <w:r w:rsidRPr="005F27CA" w:rsidDel="00CD7BBA">
          <w:rPr>
            <w:szCs w:val="24"/>
          </w:rPr>
          <w:fldChar w:fldCharType="separate"/>
        </w:r>
        <w:r w:rsidR="003A05AB" w:rsidDel="00CD7BBA">
          <w:rPr>
            <w:szCs w:val="24"/>
          </w:rPr>
          <w:delText>9.1</w:delText>
        </w:r>
        <w:r w:rsidRPr="005F27CA" w:rsidDel="00CD7BBA">
          <w:rPr>
            <w:szCs w:val="24"/>
          </w:rPr>
          <w:fldChar w:fldCharType="end"/>
        </w:r>
        <w:r w:rsidRPr="005F27CA" w:rsidDel="00CD7BBA">
          <w:rPr>
            <w:szCs w:val="24"/>
          </w:rPr>
          <w:delText xml:space="preserve"> (</w:delText>
        </w:r>
        <w:r w:rsidRPr="005F27CA" w:rsidDel="00CD7BBA">
          <w:rPr>
            <w:i/>
            <w:iCs/>
            <w:szCs w:val="24"/>
          </w:rPr>
          <w:delText>Annual Service Fee</w:delText>
        </w:r>
        <w:r w:rsidRPr="005F27CA" w:rsidDel="00CD7BBA">
          <w:rPr>
            <w:szCs w:val="24"/>
          </w:rPr>
          <w:delText>).</w:delText>
        </w:r>
      </w:del>
    </w:p>
    <w:p w14:paraId="67D86C67" w14:textId="066EBFE2" w:rsidR="00426F1D" w:rsidRPr="005F27CA" w:rsidDel="00CD7BBA" w:rsidRDefault="00426F1D">
      <w:pPr>
        <w:keepLines/>
        <w:tabs>
          <w:tab w:val="clear" w:pos="2160"/>
          <w:tab w:val="clear" w:pos="2880"/>
          <w:tab w:val="clear" w:pos="3600"/>
          <w:tab w:val="clear" w:pos="4320"/>
          <w:tab w:val="clear" w:pos="5040"/>
          <w:tab w:val="clear" w:pos="9029"/>
        </w:tabs>
        <w:spacing w:after="120" w:line="288" w:lineRule="auto"/>
        <w:ind w:left="2160"/>
        <w:outlineLvl w:val="0"/>
        <w:rPr>
          <w:del w:id="17443" w:author="Debbie Houldsworth" w:date="2020-05-06T07:32:00Z"/>
          <w:szCs w:val="24"/>
        </w:rPr>
        <w:pPrChange w:id="17444" w:author="Debbie Houldsworth" w:date="2020-05-13T09:35:00Z">
          <w:pPr>
            <w:keepLines/>
            <w:tabs>
              <w:tab w:val="clear" w:pos="2160"/>
              <w:tab w:val="clear" w:pos="2880"/>
              <w:tab w:val="clear" w:pos="3600"/>
              <w:tab w:val="clear" w:pos="4320"/>
              <w:tab w:val="clear" w:pos="5040"/>
              <w:tab w:val="clear" w:pos="9029"/>
            </w:tabs>
            <w:spacing w:after="120" w:line="288" w:lineRule="auto"/>
            <w:ind w:left="720"/>
          </w:pPr>
        </w:pPrChange>
      </w:pPr>
      <w:del w:id="17445" w:author="Debbie Houldsworth" w:date="2020-05-06T07:32:00Z">
        <w:r w:rsidRPr="005F27CA" w:rsidDel="00CD7BBA">
          <w:rPr>
            <w:b/>
            <w:bCs/>
            <w:szCs w:val="24"/>
          </w:rPr>
          <w:delText xml:space="preserve">Auditor </w:delText>
        </w:r>
        <w:r w:rsidRPr="005F27CA" w:rsidDel="00CD7BBA">
          <w:rPr>
            <w:szCs w:val="24"/>
          </w:rPr>
          <w:delText xml:space="preserve">means a party chosen by MRASCo to carry out an assessment of a particular process, object or entity. </w:delText>
        </w:r>
      </w:del>
    </w:p>
    <w:p w14:paraId="74C39849" w14:textId="2AC4DDC3"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446" w:author="Debbie Houldsworth" w:date="2020-05-06T07:32:00Z"/>
          <w:szCs w:val="24"/>
        </w:rPr>
        <w:pPrChange w:id="17447"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448" w:author="Debbie Houldsworth" w:date="2020-05-06T07:32:00Z">
        <w:r w:rsidRPr="005F27CA" w:rsidDel="00CD7BBA">
          <w:rPr>
            <w:b/>
            <w:bCs/>
            <w:szCs w:val="24"/>
          </w:rPr>
          <w:delText>Authorised Persons</w:delText>
        </w:r>
        <w:r w:rsidRPr="005F27CA" w:rsidDel="00CD7BBA">
          <w:rPr>
            <w:szCs w:val="24"/>
          </w:rPr>
          <w:delText xml:space="preserve"> means an employee, agent, consultant or contractor of: </w:delText>
        </w:r>
      </w:del>
    </w:p>
    <w:p w14:paraId="0EB625CE" w14:textId="0454F0BA"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449" w:author="Debbie Houldsworth" w:date="2020-05-06T07:32:00Z"/>
          <w:szCs w:val="24"/>
        </w:rPr>
        <w:pPrChange w:id="17450" w:author="Debbie Houldsworth" w:date="2020-05-13T09:35:00Z">
          <w:pPr>
            <w:numPr>
              <w:ilvl w:val="1"/>
              <w:numId w:val="77"/>
            </w:numPr>
            <w:tabs>
              <w:tab w:val="clear" w:pos="2160"/>
              <w:tab w:val="clear" w:pos="2880"/>
              <w:tab w:val="clear" w:pos="3600"/>
              <w:tab w:val="clear" w:pos="4320"/>
              <w:tab w:val="clear" w:pos="5040"/>
              <w:tab w:val="clear" w:pos="9029"/>
              <w:tab w:val="num" w:pos="360"/>
              <w:tab w:val="num" w:pos="1440"/>
            </w:tabs>
            <w:spacing w:after="230"/>
            <w:ind w:left="1440" w:hanging="720"/>
            <w:jc w:val="left"/>
          </w:pPr>
        </w:pPrChange>
      </w:pPr>
      <w:del w:id="17451" w:author="Debbie Houldsworth" w:date="2020-05-06T07:32:00Z">
        <w:r w:rsidRPr="005F27CA" w:rsidDel="00CD7BBA">
          <w:rPr>
            <w:szCs w:val="24"/>
          </w:rPr>
          <w:delText>the User; or</w:delText>
        </w:r>
      </w:del>
    </w:p>
    <w:p w14:paraId="7CD4F7EB" w14:textId="2A0054F5"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452" w:author="Debbie Houldsworth" w:date="2020-05-06T07:32:00Z"/>
          <w:szCs w:val="24"/>
        </w:rPr>
        <w:pPrChange w:id="17453" w:author="Debbie Houldsworth" w:date="2020-05-13T09:35:00Z">
          <w:pPr>
            <w:numPr>
              <w:ilvl w:val="1"/>
              <w:numId w:val="77"/>
            </w:numPr>
            <w:tabs>
              <w:tab w:val="clear" w:pos="2160"/>
              <w:tab w:val="clear" w:pos="2880"/>
              <w:tab w:val="clear" w:pos="3600"/>
              <w:tab w:val="clear" w:pos="4320"/>
              <w:tab w:val="clear" w:pos="5040"/>
              <w:tab w:val="clear" w:pos="9029"/>
              <w:tab w:val="num" w:pos="360"/>
              <w:tab w:val="num" w:pos="1440"/>
            </w:tabs>
            <w:spacing w:after="230"/>
            <w:ind w:left="1440" w:hanging="720"/>
            <w:jc w:val="left"/>
          </w:pPr>
        </w:pPrChange>
      </w:pPr>
      <w:del w:id="17454" w:author="Debbie Houldsworth" w:date="2020-05-06T07:32:00Z">
        <w:r w:rsidRPr="005F27CA" w:rsidDel="00CD7BBA">
          <w:rPr>
            <w:szCs w:val="24"/>
          </w:rPr>
          <w:delText>any third party with whom the User has entered into any agreement, whereby that third party has agreed to perform any one or more of the User’s obligations under this Agreement, the GDAA or the MRA (or otherwise in connection with the Green Deal);</w:delText>
        </w:r>
      </w:del>
    </w:p>
    <w:p w14:paraId="1137F965" w14:textId="258187C0"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455" w:author="Debbie Houldsworth" w:date="2020-05-06T07:32:00Z"/>
          <w:szCs w:val="24"/>
        </w:rPr>
        <w:pPrChange w:id="17456" w:author="Debbie Houldsworth" w:date="2020-05-13T09:35:00Z">
          <w:pPr>
            <w:tabs>
              <w:tab w:val="clear" w:pos="2160"/>
              <w:tab w:val="clear" w:pos="2880"/>
              <w:tab w:val="clear" w:pos="3600"/>
              <w:tab w:val="clear" w:pos="4320"/>
              <w:tab w:val="clear" w:pos="5040"/>
              <w:tab w:val="clear" w:pos="9029"/>
            </w:tabs>
            <w:spacing w:after="230"/>
            <w:ind w:left="720"/>
            <w:jc w:val="left"/>
          </w:pPr>
        </w:pPrChange>
      </w:pPr>
      <w:del w:id="17457" w:author="Debbie Houldsworth" w:date="2020-05-06T07:32:00Z">
        <w:r w:rsidRPr="005F27CA" w:rsidDel="00CD7BBA">
          <w:rPr>
            <w:szCs w:val="24"/>
          </w:rPr>
          <w:delText>which employee, agent, consultant or contractor is employed or engaged in the performance of any one or more of the User’s obligations (or carrying out any other act or omission relating to the performance or non-performance of the User’s obligations) under or in connection with this Agreement, the GDAA or the MRA (or otherwise in connection with the Green Deal); whom the User (or the third party) has authorised to have to access and use the GDCC for the Purpose.</w:delText>
        </w:r>
      </w:del>
    </w:p>
    <w:p w14:paraId="2B675775" w14:textId="40D47D25"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458" w:author="Debbie Houldsworth" w:date="2020-05-06T07:32:00Z"/>
          <w:szCs w:val="24"/>
        </w:rPr>
        <w:pPrChange w:id="17459"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460" w:author="Debbie Houldsworth" w:date="2020-05-06T07:32:00Z">
        <w:r w:rsidRPr="005F27CA" w:rsidDel="00CD7BBA">
          <w:rPr>
            <w:b/>
            <w:bCs/>
            <w:szCs w:val="24"/>
          </w:rPr>
          <w:delText xml:space="preserve">Authority </w:delText>
        </w:r>
        <w:r w:rsidRPr="005F27CA" w:rsidDel="00CD7BBA">
          <w:rPr>
            <w:szCs w:val="24"/>
          </w:rPr>
          <w:delText>means the Gas and Electricity Markets Authority established by Section 1(1) of the Utilities Act 2000.</w:delText>
        </w:r>
      </w:del>
    </w:p>
    <w:p w14:paraId="3692ED16" w14:textId="49450E49"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461" w:author="Debbie Houldsworth" w:date="2020-05-06T07:32:00Z"/>
          <w:szCs w:val="24"/>
        </w:rPr>
        <w:pPrChange w:id="17462"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463" w:author="Debbie Houldsworth" w:date="2020-05-06T07:32:00Z">
        <w:r w:rsidRPr="005F27CA" w:rsidDel="00CD7BBA">
          <w:rPr>
            <w:b/>
            <w:bCs/>
            <w:szCs w:val="24"/>
          </w:rPr>
          <w:delText>Commencement Date</w:delText>
        </w:r>
        <w:r w:rsidRPr="005F27CA" w:rsidDel="00CD7BBA">
          <w:rPr>
            <w:szCs w:val="24"/>
          </w:rPr>
          <w:delText xml:space="preserve"> means the date of this Agreement.</w:delText>
        </w:r>
      </w:del>
    </w:p>
    <w:p w14:paraId="3D9E26B4" w14:textId="31B12252"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464" w:author="Debbie Houldsworth" w:date="2020-05-06T07:32:00Z"/>
          <w:szCs w:val="24"/>
        </w:rPr>
        <w:pPrChange w:id="17465"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466" w:author="Debbie Houldsworth" w:date="2020-05-06T07:32:00Z">
        <w:r w:rsidRPr="005F27CA" w:rsidDel="00CD7BBA">
          <w:rPr>
            <w:b/>
            <w:bCs/>
            <w:szCs w:val="24"/>
          </w:rPr>
          <w:delText xml:space="preserve">Confidential Information </w:delText>
        </w:r>
        <w:r w:rsidRPr="005F27CA" w:rsidDel="00CD7BBA">
          <w:rPr>
            <w:szCs w:val="24"/>
          </w:rPr>
          <w:delText>means, in respect of any Party, all information relating to another Party or its business, operation, customers, financial or other affairs that is supplied by or on behalf of that other Party or generated by the receiving Party from such information, either in writing, orally or in any other form, directly or indirectly from or pursuant to discussions with the other Party, or that is obtained through observations made by the receiving Party, together with all information relating to the other Party arising from or in connection with this Agreement or otherwise in connection with the Green Deal.</w:delText>
        </w:r>
      </w:del>
    </w:p>
    <w:p w14:paraId="773FACB1" w14:textId="5102F62E"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467" w:author="Debbie Houldsworth" w:date="2020-05-06T07:32:00Z"/>
          <w:szCs w:val="24"/>
        </w:rPr>
        <w:pPrChange w:id="17468"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469" w:author="Debbie Houldsworth" w:date="2020-05-06T07:32:00Z">
        <w:r w:rsidRPr="005F27CA" w:rsidDel="00CD7BBA">
          <w:rPr>
            <w:b/>
            <w:bCs/>
            <w:szCs w:val="24"/>
          </w:rPr>
          <w:delText>Data Controller</w:delText>
        </w:r>
        <w:r w:rsidRPr="005F27CA" w:rsidDel="00CD7BBA">
          <w:rPr>
            <w:szCs w:val="24"/>
          </w:rPr>
          <w:delText xml:space="preserve"> has the meaning given to “data controller” in section 1 of the Data Protection Act 1998.</w:delText>
        </w:r>
      </w:del>
    </w:p>
    <w:p w14:paraId="60D0F251" w14:textId="7FC21077"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470" w:author="Debbie Houldsworth" w:date="2020-05-06T07:32:00Z"/>
          <w:szCs w:val="24"/>
        </w:rPr>
        <w:pPrChange w:id="17471"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472" w:author="Debbie Houldsworth" w:date="2020-05-06T07:32:00Z">
        <w:r w:rsidRPr="005F27CA" w:rsidDel="00CD7BBA">
          <w:rPr>
            <w:b/>
            <w:bCs/>
            <w:szCs w:val="24"/>
          </w:rPr>
          <w:delText xml:space="preserve">Data Protection Act </w:delText>
        </w:r>
        <w:r w:rsidRPr="005F27CA" w:rsidDel="00CD7BBA">
          <w:rPr>
            <w:szCs w:val="24"/>
          </w:rPr>
          <w:delText>means the Data Protection Act 1998 (as amended from time to time).</w:delText>
        </w:r>
      </w:del>
    </w:p>
    <w:p w14:paraId="4AECFC8B" w14:textId="3476A2A0"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473" w:author="Debbie Houldsworth" w:date="2020-05-06T07:32:00Z"/>
          <w:szCs w:val="24"/>
        </w:rPr>
        <w:pPrChange w:id="17474"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475" w:author="Debbie Houldsworth" w:date="2020-05-06T07:32:00Z">
        <w:r w:rsidRPr="005F27CA" w:rsidDel="00CD7BBA">
          <w:rPr>
            <w:b/>
            <w:bCs/>
            <w:szCs w:val="24"/>
          </w:rPr>
          <w:delText xml:space="preserve">Data Subject </w:delText>
        </w:r>
        <w:r w:rsidRPr="005F27CA" w:rsidDel="00CD7BBA">
          <w:rPr>
            <w:szCs w:val="24"/>
          </w:rPr>
          <w:delText>has the meaning given to “data subject” in section 1 of the Data Protection Act 1998.</w:delText>
        </w:r>
      </w:del>
    </w:p>
    <w:p w14:paraId="00A148A7" w14:textId="016EF0E6"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476" w:author="Debbie Houldsworth" w:date="2020-05-06T07:32:00Z"/>
          <w:szCs w:val="24"/>
        </w:rPr>
        <w:pPrChange w:id="17477"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478" w:author="Debbie Houldsworth" w:date="2020-05-06T07:32:00Z">
        <w:r w:rsidRPr="005F27CA" w:rsidDel="00CD7BBA">
          <w:rPr>
            <w:b/>
            <w:bCs/>
            <w:szCs w:val="24"/>
          </w:rPr>
          <w:delText xml:space="preserve">Data Transfer Network </w:delText>
        </w:r>
        <w:r w:rsidRPr="005F27CA" w:rsidDel="00CD7BBA">
          <w:rPr>
            <w:szCs w:val="24"/>
          </w:rPr>
          <w:delText>and</w:delText>
        </w:r>
        <w:r w:rsidRPr="005F27CA" w:rsidDel="00CD7BBA">
          <w:rPr>
            <w:b/>
            <w:bCs/>
            <w:szCs w:val="24"/>
          </w:rPr>
          <w:delText xml:space="preserve"> DTN </w:delText>
        </w:r>
        <w:r w:rsidRPr="005F27CA" w:rsidDel="00CD7BBA">
          <w:rPr>
            <w:szCs w:val="24"/>
          </w:rPr>
          <w:delText>means the electronic network of that name, referred to in the Data Transfer Services Agreement, which is provided as part of the Data Transfer Service which has been procured by licensed distributors through the Service Controller.</w:delText>
        </w:r>
      </w:del>
    </w:p>
    <w:p w14:paraId="466CCE36" w14:textId="18204AA3"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479" w:author="Debbie Houldsworth" w:date="2020-05-06T07:32:00Z"/>
          <w:szCs w:val="24"/>
        </w:rPr>
        <w:pPrChange w:id="17480"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481" w:author="Debbie Houldsworth" w:date="2020-05-06T07:32:00Z">
        <w:r w:rsidRPr="005F27CA" w:rsidDel="00CD7BBA">
          <w:rPr>
            <w:b/>
            <w:bCs/>
            <w:szCs w:val="24"/>
          </w:rPr>
          <w:delText xml:space="preserve">Data Transfer Services </w:delText>
        </w:r>
        <w:r w:rsidRPr="005F27CA" w:rsidDel="00CD7BBA">
          <w:rPr>
            <w:szCs w:val="24"/>
          </w:rPr>
          <w:delText>means the service referred to in section B of Standard Condition 37 (</w:delText>
        </w:r>
        <w:r w:rsidRPr="005F27CA" w:rsidDel="00CD7BBA">
          <w:rPr>
            <w:i/>
            <w:iCs/>
            <w:szCs w:val="24"/>
          </w:rPr>
          <w:delText>Provision of the Data Transfer Service</w:delText>
        </w:r>
        <w:r w:rsidRPr="005F27CA" w:rsidDel="00CD7BBA">
          <w:rPr>
            <w:szCs w:val="24"/>
          </w:rPr>
          <w:delText>) of an Electricity Distribution Licence, which is a service required to be provided by each licensed distributor and which is provided through the Service Controller pursuant to the Data Transfer Services Agreement.</w:delText>
        </w:r>
      </w:del>
    </w:p>
    <w:p w14:paraId="572FD984" w14:textId="67E4FA3F"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482" w:author="Debbie Houldsworth" w:date="2020-05-06T07:32:00Z"/>
          <w:szCs w:val="24"/>
        </w:rPr>
        <w:pPrChange w:id="17483"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484" w:author="Debbie Houldsworth" w:date="2020-05-06T07:32:00Z">
        <w:r w:rsidRPr="005F27CA" w:rsidDel="00CD7BBA">
          <w:rPr>
            <w:b/>
            <w:bCs/>
            <w:szCs w:val="24"/>
          </w:rPr>
          <w:delText xml:space="preserve">Data Transfer Services Agreement </w:delText>
        </w:r>
        <w:r w:rsidRPr="005F27CA" w:rsidDel="00CD7BBA">
          <w:rPr>
            <w:szCs w:val="24"/>
          </w:rPr>
          <w:delText>means the agreement dated 30 July 1997 between Electralink Limited (registered number 3271981) and users of the Data Transfer Service, entitled “Agreement for the Provision of a Data Transfer Service”.</w:delText>
        </w:r>
      </w:del>
    </w:p>
    <w:p w14:paraId="61B87178" w14:textId="503F82F9"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485" w:author="Debbie Houldsworth" w:date="2020-05-06T07:32:00Z"/>
          <w:szCs w:val="24"/>
        </w:rPr>
        <w:pPrChange w:id="17486"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487" w:author="Debbie Houldsworth" w:date="2020-05-06T07:32:00Z">
        <w:r w:rsidRPr="005F27CA" w:rsidDel="00CD7BBA">
          <w:rPr>
            <w:b/>
            <w:bCs/>
            <w:szCs w:val="24"/>
          </w:rPr>
          <w:delText xml:space="preserve">Derived Data </w:delText>
        </w:r>
        <w:r w:rsidRPr="005F27CA" w:rsidDel="00CD7BBA">
          <w:rPr>
            <w:szCs w:val="24"/>
          </w:rPr>
          <w:delText>means any data that are created by combining, modifying or deriving any data on the GDCC (including any corrections and updates).</w:delText>
        </w:r>
      </w:del>
    </w:p>
    <w:p w14:paraId="7BE60499" w14:textId="632B14AE"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488" w:author="Debbie Houldsworth" w:date="2020-05-06T07:32:00Z"/>
          <w:szCs w:val="24"/>
        </w:rPr>
        <w:pPrChange w:id="17489"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490" w:author="Debbie Houldsworth" w:date="2020-05-06T07:32:00Z">
        <w:r w:rsidRPr="005F27CA" w:rsidDel="00CD7BBA">
          <w:rPr>
            <w:b/>
            <w:bCs/>
            <w:szCs w:val="24"/>
          </w:rPr>
          <w:delText xml:space="preserve">Distribution Business </w:delText>
        </w:r>
        <w:r w:rsidRPr="005F27CA" w:rsidDel="00CD7BBA">
          <w:rPr>
            <w:szCs w:val="24"/>
          </w:rPr>
          <w:delText>has the meaning given in the Master Registration Agreement.</w:delText>
        </w:r>
      </w:del>
    </w:p>
    <w:p w14:paraId="424B5306" w14:textId="0AB26851"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491" w:author="Debbie Houldsworth" w:date="2020-05-06T07:32:00Z"/>
          <w:szCs w:val="24"/>
        </w:rPr>
        <w:pPrChange w:id="17492"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493" w:author="Debbie Houldsworth" w:date="2020-05-06T07:32:00Z">
        <w:r w:rsidRPr="005F27CA" w:rsidDel="00CD7BBA">
          <w:rPr>
            <w:b/>
            <w:bCs/>
            <w:szCs w:val="24"/>
          </w:rPr>
          <w:delText>DTN Enabled User</w:delText>
        </w:r>
        <w:r w:rsidRPr="005F27CA" w:rsidDel="00CD7BBA">
          <w:rPr>
            <w:szCs w:val="24"/>
          </w:rPr>
          <w:delText xml:space="preserve"> means a DTN User in relation to whom the Service Controller has, pursuant to the Data Transfer Services Agreement: (i) approved relevant hardware and software for connection to the Data Transfer Network so that such hardware and software may be used for the receipt or transmission of certain data by that DTN User, within the meaning of “Enabled” as defined in the Data Transfer Services Agreement; and (ii) not Disconnected such hardware and software (as such term “Disconnected” is defined in the Data Transfer Services Agreement).</w:delText>
        </w:r>
      </w:del>
    </w:p>
    <w:p w14:paraId="5EBCE751" w14:textId="1958746B"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494" w:author="Debbie Houldsworth" w:date="2020-05-06T07:32:00Z"/>
          <w:szCs w:val="24"/>
        </w:rPr>
        <w:pPrChange w:id="17495"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496" w:author="Debbie Houldsworth" w:date="2020-05-06T07:32:00Z">
        <w:r w:rsidRPr="005F27CA" w:rsidDel="00CD7BBA">
          <w:rPr>
            <w:b/>
            <w:bCs/>
            <w:szCs w:val="24"/>
          </w:rPr>
          <w:delText xml:space="preserve">DTN User </w:delText>
        </w:r>
        <w:r w:rsidRPr="005F27CA" w:rsidDel="00CD7BBA">
          <w:rPr>
            <w:szCs w:val="24"/>
          </w:rPr>
          <w:delText>means a “User” as defined in the Data Transfer Services Agreement.</w:delText>
        </w:r>
      </w:del>
    </w:p>
    <w:p w14:paraId="1002FBF9" w14:textId="68276BE5"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497" w:author="Debbie Houldsworth" w:date="2020-05-06T07:32:00Z"/>
          <w:szCs w:val="24"/>
        </w:rPr>
        <w:pPrChange w:id="17498"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499" w:author="Debbie Houldsworth" w:date="2020-05-06T07:32:00Z">
        <w:r w:rsidRPr="005F27CA" w:rsidDel="00CD7BBA">
          <w:rPr>
            <w:b/>
            <w:bCs/>
            <w:szCs w:val="24"/>
          </w:rPr>
          <w:delText>Due Date</w:delText>
        </w:r>
        <w:r w:rsidRPr="005F27CA" w:rsidDel="00CD7BBA">
          <w:rPr>
            <w:szCs w:val="24"/>
          </w:rPr>
          <w:delText xml:space="preserve"> means the relevant due date under Clause </w:delText>
        </w:r>
        <w:r w:rsidRPr="005F27CA" w:rsidDel="00CD7BBA">
          <w:rPr>
            <w:szCs w:val="24"/>
          </w:rPr>
          <w:fldChar w:fldCharType="begin"/>
        </w:r>
        <w:r w:rsidRPr="005F27CA" w:rsidDel="00CD7BBA">
          <w:rPr>
            <w:szCs w:val="24"/>
          </w:rPr>
          <w:delInstrText xml:space="preserve"> REF _Ref341385737 \r \h  \* MERGEFORMAT </w:delInstrText>
        </w:r>
        <w:r w:rsidRPr="005F27CA" w:rsidDel="00CD7BBA">
          <w:rPr>
            <w:szCs w:val="24"/>
          </w:rPr>
        </w:r>
        <w:r w:rsidRPr="005F27CA" w:rsidDel="00CD7BBA">
          <w:rPr>
            <w:szCs w:val="24"/>
          </w:rPr>
          <w:fldChar w:fldCharType="separate"/>
        </w:r>
        <w:r w:rsidR="003A05AB" w:rsidDel="00CD7BBA">
          <w:rPr>
            <w:szCs w:val="24"/>
          </w:rPr>
          <w:delText>10</w:delText>
        </w:r>
        <w:r w:rsidRPr="005F27CA" w:rsidDel="00CD7BBA">
          <w:rPr>
            <w:szCs w:val="24"/>
          </w:rPr>
          <w:fldChar w:fldCharType="end"/>
        </w:r>
        <w:r w:rsidRPr="005F27CA" w:rsidDel="00CD7BBA">
          <w:rPr>
            <w:szCs w:val="24"/>
          </w:rPr>
          <w:delText xml:space="preserve"> (</w:delText>
        </w:r>
        <w:r w:rsidRPr="005F27CA" w:rsidDel="00CD7BBA">
          <w:rPr>
            <w:i/>
            <w:iCs/>
            <w:szCs w:val="24"/>
          </w:rPr>
          <w:delText>Billing and payment</w:delText>
        </w:r>
        <w:r w:rsidRPr="005F27CA" w:rsidDel="00CD7BBA">
          <w:rPr>
            <w:szCs w:val="24"/>
          </w:rPr>
          <w:delText>).</w:delText>
        </w:r>
      </w:del>
    </w:p>
    <w:p w14:paraId="5D89485C" w14:textId="16C161A1"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500" w:author="Debbie Houldsworth" w:date="2020-05-06T07:32:00Z"/>
          <w:szCs w:val="24"/>
        </w:rPr>
        <w:pPrChange w:id="17501"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502" w:author="Debbie Houldsworth" w:date="2020-05-06T07:32:00Z">
        <w:r w:rsidRPr="005F27CA" w:rsidDel="00CD7BBA">
          <w:rPr>
            <w:b/>
            <w:bCs/>
            <w:szCs w:val="24"/>
          </w:rPr>
          <w:delText>Electricity Distribution Licence</w:delText>
        </w:r>
        <w:r w:rsidRPr="005F27CA" w:rsidDel="00CD7BBA">
          <w:rPr>
            <w:szCs w:val="24"/>
          </w:rPr>
          <w:delText xml:space="preserve"> means an electricity distribution licence granted or treated as granted under section 6(1)(c) of the Electricity Act 1989.</w:delText>
        </w:r>
      </w:del>
    </w:p>
    <w:p w14:paraId="76A9E781" w14:textId="114BE5F3"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503" w:author="Debbie Houldsworth" w:date="2020-05-06T07:32:00Z"/>
          <w:szCs w:val="24"/>
        </w:rPr>
        <w:pPrChange w:id="17504"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505" w:author="Debbie Houldsworth" w:date="2020-05-06T07:32:00Z">
        <w:r w:rsidRPr="005F27CA" w:rsidDel="00CD7BBA">
          <w:rPr>
            <w:b/>
            <w:bCs/>
            <w:szCs w:val="24"/>
          </w:rPr>
          <w:delText>Electricity Supply Licence</w:delText>
        </w:r>
        <w:r w:rsidRPr="005F27CA" w:rsidDel="00CD7BBA">
          <w:rPr>
            <w:szCs w:val="24"/>
          </w:rPr>
          <w:delText xml:space="preserve"> means an electricity supply licence granted or treated as granted under section 6(1)(d) of the Electricity Act 1989.</w:delText>
        </w:r>
      </w:del>
    </w:p>
    <w:p w14:paraId="6F234A41" w14:textId="72A5E33B"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506" w:author="Debbie Houldsworth" w:date="2020-05-06T07:32:00Z"/>
          <w:szCs w:val="24"/>
        </w:rPr>
        <w:pPrChange w:id="17507"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508" w:author="Debbie Houldsworth" w:date="2020-05-06T07:32:00Z">
        <w:r w:rsidRPr="005F27CA" w:rsidDel="00CD7BBA">
          <w:rPr>
            <w:b/>
            <w:bCs/>
            <w:szCs w:val="24"/>
          </w:rPr>
          <w:delText>Energy Performance Certificate</w:delText>
        </w:r>
        <w:r w:rsidRPr="005F27CA" w:rsidDel="00CD7BBA">
          <w:rPr>
            <w:szCs w:val="24"/>
          </w:rPr>
          <w:delText xml:space="preserve"> has the meaning given to "energy performance certificate" in regulation 2(1) of (as the context requires):</w:delText>
        </w:r>
      </w:del>
    </w:p>
    <w:p w14:paraId="37E48C56" w14:textId="055C8870"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509" w:author="Debbie Houldsworth" w:date="2020-05-06T07:32:00Z"/>
          <w:szCs w:val="24"/>
        </w:rPr>
        <w:pPrChange w:id="17510" w:author="Debbie Houldsworth" w:date="2020-05-13T09:35:00Z">
          <w:pPr>
            <w:numPr>
              <w:ilvl w:val="1"/>
              <w:numId w:val="77"/>
            </w:numPr>
            <w:tabs>
              <w:tab w:val="clear" w:pos="2160"/>
              <w:tab w:val="clear" w:pos="2880"/>
              <w:tab w:val="clear" w:pos="3600"/>
              <w:tab w:val="clear" w:pos="4320"/>
              <w:tab w:val="clear" w:pos="5040"/>
              <w:tab w:val="clear" w:pos="9029"/>
              <w:tab w:val="num" w:pos="360"/>
              <w:tab w:val="num" w:pos="1440"/>
            </w:tabs>
            <w:spacing w:after="230"/>
            <w:ind w:left="1440" w:hanging="720"/>
            <w:jc w:val="left"/>
          </w:pPr>
        </w:pPrChange>
      </w:pPr>
      <w:del w:id="17511" w:author="Debbie Houldsworth" w:date="2020-05-06T07:32:00Z">
        <w:r w:rsidRPr="005F27CA" w:rsidDel="00CD7BBA">
          <w:rPr>
            <w:szCs w:val="24"/>
          </w:rPr>
          <w:delText>the Energy Performance of Buildings (England and Wales) Regulations 2012; or</w:delText>
        </w:r>
      </w:del>
    </w:p>
    <w:p w14:paraId="55E8884C" w14:textId="52CFD5F9"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512" w:author="Debbie Houldsworth" w:date="2020-05-06T07:32:00Z"/>
          <w:szCs w:val="24"/>
        </w:rPr>
        <w:pPrChange w:id="17513" w:author="Debbie Houldsworth" w:date="2020-05-13T09:35:00Z">
          <w:pPr>
            <w:numPr>
              <w:ilvl w:val="1"/>
              <w:numId w:val="77"/>
            </w:numPr>
            <w:tabs>
              <w:tab w:val="clear" w:pos="2160"/>
              <w:tab w:val="clear" w:pos="2880"/>
              <w:tab w:val="clear" w:pos="3600"/>
              <w:tab w:val="clear" w:pos="4320"/>
              <w:tab w:val="clear" w:pos="5040"/>
              <w:tab w:val="clear" w:pos="9029"/>
              <w:tab w:val="num" w:pos="360"/>
              <w:tab w:val="num" w:pos="1440"/>
            </w:tabs>
            <w:spacing w:after="230"/>
            <w:ind w:left="1440" w:hanging="720"/>
            <w:jc w:val="left"/>
          </w:pPr>
        </w:pPrChange>
      </w:pPr>
      <w:del w:id="17514" w:author="Debbie Houldsworth" w:date="2020-05-06T07:32:00Z">
        <w:r w:rsidRPr="005F27CA" w:rsidDel="00CD7BBA">
          <w:rPr>
            <w:szCs w:val="24"/>
          </w:rPr>
          <w:delText>the Energy Performance of Buildings (Scotland) Regulations 2008.</w:delText>
        </w:r>
      </w:del>
    </w:p>
    <w:p w14:paraId="54C1A945" w14:textId="0257D68A"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515" w:author="Debbie Houldsworth" w:date="2020-05-06T07:32:00Z"/>
          <w:szCs w:val="24"/>
        </w:rPr>
        <w:pPrChange w:id="17516"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09" w:hanging="720"/>
            <w:jc w:val="left"/>
          </w:pPr>
        </w:pPrChange>
      </w:pPr>
      <w:del w:id="17517" w:author="Debbie Houldsworth" w:date="2020-05-06T07:32:00Z">
        <w:r w:rsidRPr="005F27CA" w:rsidDel="00CD7BBA">
          <w:rPr>
            <w:b/>
            <w:bCs/>
            <w:szCs w:val="24"/>
          </w:rPr>
          <w:delText xml:space="preserve">EPC Registers </w:delText>
        </w:r>
        <w:r w:rsidRPr="005F27CA" w:rsidDel="00CD7BBA">
          <w:rPr>
            <w:szCs w:val="24"/>
          </w:rPr>
          <w:delText>means the relevant registers referred to in:</w:delText>
        </w:r>
      </w:del>
    </w:p>
    <w:p w14:paraId="248797DB" w14:textId="512CFB2A"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518" w:author="Debbie Houldsworth" w:date="2020-05-06T07:32:00Z"/>
          <w:szCs w:val="24"/>
        </w:rPr>
        <w:pPrChange w:id="17519" w:author="Debbie Houldsworth" w:date="2020-05-13T09:35:00Z">
          <w:pPr>
            <w:numPr>
              <w:ilvl w:val="1"/>
              <w:numId w:val="77"/>
            </w:numPr>
            <w:tabs>
              <w:tab w:val="clear" w:pos="2160"/>
              <w:tab w:val="clear" w:pos="2880"/>
              <w:tab w:val="clear" w:pos="3600"/>
              <w:tab w:val="clear" w:pos="4320"/>
              <w:tab w:val="clear" w:pos="5040"/>
              <w:tab w:val="clear" w:pos="9029"/>
              <w:tab w:val="num" w:pos="360"/>
              <w:tab w:val="num" w:pos="1440"/>
            </w:tabs>
            <w:spacing w:after="230"/>
            <w:ind w:left="1440" w:hanging="720"/>
            <w:jc w:val="left"/>
          </w:pPr>
        </w:pPrChange>
      </w:pPr>
      <w:del w:id="17520" w:author="Debbie Houldsworth" w:date="2020-05-06T07:32:00Z">
        <w:r w:rsidRPr="005F27CA" w:rsidDel="00CD7BBA">
          <w:rPr>
            <w:szCs w:val="24"/>
          </w:rPr>
          <w:delText>regulation 27 of the Energy Performance of Buildings (England and Wales) Regulations 2012; or</w:delText>
        </w:r>
      </w:del>
    </w:p>
    <w:p w14:paraId="00D97398" w14:textId="7EDB37FC"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521" w:author="Debbie Houldsworth" w:date="2020-05-06T07:32:00Z"/>
          <w:szCs w:val="24"/>
        </w:rPr>
        <w:pPrChange w:id="17522" w:author="Debbie Houldsworth" w:date="2020-05-13T09:35:00Z">
          <w:pPr>
            <w:numPr>
              <w:ilvl w:val="1"/>
              <w:numId w:val="77"/>
            </w:numPr>
            <w:tabs>
              <w:tab w:val="clear" w:pos="2160"/>
              <w:tab w:val="clear" w:pos="2880"/>
              <w:tab w:val="clear" w:pos="3600"/>
              <w:tab w:val="clear" w:pos="4320"/>
              <w:tab w:val="clear" w:pos="5040"/>
              <w:tab w:val="clear" w:pos="9029"/>
              <w:tab w:val="num" w:pos="360"/>
              <w:tab w:val="num" w:pos="1440"/>
            </w:tabs>
            <w:spacing w:after="230"/>
            <w:ind w:left="1440" w:hanging="720"/>
            <w:jc w:val="left"/>
          </w:pPr>
        </w:pPrChange>
      </w:pPr>
      <w:del w:id="17523" w:author="Debbie Houldsworth" w:date="2020-05-06T07:32:00Z">
        <w:r w:rsidRPr="005F27CA" w:rsidDel="00CD7BBA">
          <w:rPr>
            <w:szCs w:val="24"/>
          </w:rPr>
          <w:delText>regulation 10(1) of the Energy Performance of Buildings (Scotland) Regulations 2008.</w:delText>
        </w:r>
      </w:del>
    </w:p>
    <w:p w14:paraId="31344930" w14:textId="5BA9A3A3"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524" w:author="Debbie Houldsworth" w:date="2020-05-06T07:32:00Z"/>
          <w:szCs w:val="24"/>
        </w:rPr>
        <w:pPrChange w:id="17525"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09" w:hanging="720"/>
            <w:jc w:val="left"/>
          </w:pPr>
        </w:pPrChange>
      </w:pPr>
      <w:del w:id="17526" w:author="Debbie Houldsworth" w:date="2020-05-06T07:32:00Z">
        <w:r w:rsidRPr="005F27CA" w:rsidDel="00CD7BBA">
          <w:rPr>
            <w:b/>
            <w:bCs/>
            <w:szCs w:val="24"/>
          </w:rPr>
          <w:delText xml:space="preserve">Fees </w:delText>
        </w:r>
        <w:r w:rsidRPr="005F27CA" w:rsidDel="00CD7BBA">
          <w:rPr>
            <w:szCs w:val="24"/>
          </w:rPr>
          <w:delText xml:space="preserve">means all fees that are due or become due in accordance with this Agreement.  </w:delText>
        </w:r>
      </w:del>
    </w:p>
    <w:p w14:paraId="3DE88E68" w14:textId="52CFF3BC"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527" w:author="Debbie Houldsworth" w:date="2020-05-06T07:32:00Z"/>
          <w:szCs w:val="24"/>
        </w:rPr>
        <w:pPrChange w:id="17528"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09" w:hanging="720"/>
            <w:jc w:val="left"/>
          </w:pPr>
        </w:pPrChange>
      </w:pPr>
      <w:del w:id="17529" w:author="Debbie Houldsworth" w:date="2020-05-06T07:32:00Z">
        <w:r w:rsidRPr="005F27CA" w:rsidDel="00CD7BBA">
          <w:rPr>
            <w:b/>
            <w:bCs/>
            <w:szCs w:val="24"/>
          </w:rPr>
          <w:delText xml:space="preserve">Finance Party </w:delText>
        </w:r>
        <w:r w:rsidRPr="005F27CA" w:rsidDel="00CD7BBA">
          <w:rPr>
            <w:szCs w:val="24"/>
          </w:rPr>
          <w:delText>means a person who is listed in Part 3 of Schedule 1 to the GDAA.</w:delText>
        </w:r>
      </w:del>
    </w:p>
    <w:p w14:paraId="1DABF434" w14:textId="389C58AE"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530" w:author="Debbie Houldsworth" w:date="2020-05-06T07:32:00Z"/>
          <w:szCs w:val="24"/>
        </w:rPr>
        <w:pPrChange w:id="17531"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09" w:hanging="720"/>
            <w:jc w:val="left"/>
          </w:pPr>
        </w:pPrChange>
      </w:pPr>
      <w:del w:id="17532" w:author="Debbie Houldsworth" w:date="2020-05-06T07:32:00Z">
        <w:r w:rsidRPr="005F27CA" w:rsidDel="00CD7BBA">
          <w:rPr>
            <w:b/>
            <w:bCs/>
            <w:szCs w:val="24"/>
          </w:rPr>
          <w:delText xml:space="preserve">Force Majeure </w:delText>
        </w:r>
        <w:r w:rsidRPr="005F27CA" w:rsidDel="00CD7BBA">
          <w:rPr>
            <w:szCs w:val="24"/>
          </w:rPr>
          <w:delText>means any event or circumstance that is beyond the control of the Party that is claiming relief in relation to it (acting and having acted as a Reasonable and Prudent Operator) resulting in or causing the failure of that Party to perform any one or more obligations under this Agreement, which failure could not have been prevented or overcome by the exercise by that Party of the standard of a Reasonable and Prudent Operator, provided that lack of funds shall not be interpreted to be an event or circumstance that is beyond the control of such Party.</w:delText>
        </w:r>
      </w:del>
    </w:p>
    <w:p w14:paraId="68C4248A" w14:textId="3BB0E283"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533" w:author="Debbie Houldsworth" w:date="2020-05-06T07:32:00Z"/>
          <w:szCs w:val="24"/>
        </w:rPr>
        <w:pPrChange w:id="17534"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09" w:hanging="720"/>
            <w:jc w:val="left"/>
          </w:pPr>
        </w:pPrChange>
      </w:pPr>
      <w:del w:id="17535" w:author="Debbie Houldsworth" w:date="2020-05-06T07:32:00Z">
        <w:r w:rsidRPr="005F27CA" w:rsidDel="00CD7BBA">
          <w:rPr>
            <w:b/>
            <w:bCs/>
            <w:szCs w:val="24"/>
          </w:rPr>
          <w:delText xml:space="preserve">Framework Regulations </w:delText>
        </w:r>
        <w:r w:rsidRPr="005F27CA" w:rsidDel="00CD7BBA">
          <w:rPr>
            <w:szCs w:val="24"/>
          </w:rPr>
          <w:delText>means the Green Deal Framework (Disclosure, Acknowledgment, Redress etc.) Regulations 2012.</w:delText>
        </w:r>
      </w:del>
    </w:p>
    <w:p w14:paraId="47BA9E12" w14:textId="5B3C8765"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536" w:author="Debbie Houldsworth" w:date="2020-05-06T07:32:00Z"/>
          <w:szCs w:val="24"/>
        </w:rPr>
        <w:pPrChange w:id="17537"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09" w:hanging="720"/>
            <w:jc w:val="left"/>
          </w:pPr>
        </w:pPrChange>
      </w:pPr>
      <w:del w:id="17538" w:author="Debbie Houldsworth" w:date="2020-05-06T07:32:00Z">
        <w:r w:rsidRPr="005F27CA" w:rsidDel="00CD7BBA">
          <w:rPr>
            <w:b/>
            <w:bCs/>
            <w:szCs w:val="24"/>
          </w:rPr>
          <w:delText xml:space="preserve">Gas Supply Licence </w:delText>
        </w:r>
        <w:r w:rsidRPr="005F27CA" w:rsidDel="00CD7BBA">
          <w:rPr>
            <w:szCs w:val="24"/>
          </w:rPr>
          <w:delText>means a gas supply licence granted or treated as granted under section 7A(1) of the Gas Act 1986.</w:delText>
        </w:r>
      </w:del>
    </w:p>
    <w:p w14:paraId="5D4EED82" w14:textId="61BBD8DB"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539" w:author="Debbie Houldsworth" w:date="2020-05-06T07:32:00Z"/>
          <w:szCs w:val="24"/>
        </w:rPr>
        <w:pPrChange w:id="17540"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09" w:hanging="720"/>
            <w:jc w:val="left"/>
          </w:pPr>
        </w:pPrChange>
      </w:pPr>
      <w:del w:id="17541" w:author="Debbie Houldsworth" w:date="2020-05-06T07:32:00Z">
        <w:r w:rsidRPr="005F27CA" w:rsidDel="00CD7BBA">
          <w:rPr>
            <w:b/>
            <w:bCs/>
            <w:szCs w:val="24"/>
          </w:rPr>
          <w:delText xml:space="preserve">GDAA Panel </w:delText>
        </w:r>
        <w:r w:rsidRPr="005F27CA" w:rsidDel="00CD7BBA">
          <w:rPr>
            <w:szCs w:val="24"/>
          </w:rPr>
          <w:delText xml:space="preserve">has the meaning given to “Panel” under the Green Deal Arrangements Agreement. </w:delText>
        </w:r>
      </w:del>
    </w:p>
    <w:p w14:paraId="37FA6D51" w14:textId="1724DA6E"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542" w:author="Debbie Houldsworth" w:date="2020-05-06T07:32:00Z"/>
          <w:szCs w:val="24"/>
        </w:rPr>
        <w:pPrChange w:id="17543"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09" w:hanging="720"/>
            <w:jc w:val="left"/>
          </w:pPr>
        </w:pPrChange>
      </w:pPr>
      <w:del w:id="17544" w:author="Debbie Houldsworth" w:date="2020-05-06T07:32:00Z">
        <w:r w:rsidRPr="005F27CA" w:rsidDel="00CD7BBA">
          <w:rPr>
            <w:b/>
            <w:bCs/>
            <w:szCs w:val="24"/>
          </w:rPr>
          <w:delText xml:space="preserve">GDCC </w:delText>
        </w:r>
        <w:r w:rsidRPr="005F27CA" w:rsidDel="00CD7BBA">
          <w:rPr>
            <w:szCs w:val="24"/>
          </w:rPr>
          <w:delText>means the database established and maintained in accordance with Standard Condition 35 (</w:delText>
        </w:r>
        <w:r w:rsidRPr="005F27CA" w:rsidDel="00CD7BBA">
          <w:rPr>
            <w:i/>
            <w:iCs/>
            <w:szCs w:val="24"/>
          </w:rPr>
          <w:delText>Central Charge Database</w:delText>
        </w:r>
        <w:r w:rsidRPr="005F27CA" w:rsidDel="00CD7BBA">
          <w:rPr>
            <w:szCs w:val="24"/>
          </w:rPr>
          <w:delText>) of an Electricity Supply Licence and the Master Registration Agreement, together with the GDCC Operator’s web portal and any system interface.</w:delText>
        </w:r>
      </w:del>
    </w:p>
    <w:p w14:paraId="1D409525" w14:textId="604F5545"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545" w:author="Debbie Houldsworth" w:date="2020-05-06T07:32:00Z"/>
          <w:szCs w:val="24"/>
        </w:rPr>
        <w:pPrChange w:id="17546"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09" w:hanging="720"/>
            <w:jc w:val="left"/>
          </w:pPr>
        </w:pPrChange>
      </w:pPr>
      <w:del w:id="17547" w:author="Debbie Houldsworth" w:date="2020-05-06T07:32:00Z">
        <w:r w:rsidRPr="005F27CA" w:rsidDel="00CD7BBA">
          <w:rPr>
            <w:b/>
            <w:bCs/>
            <w:szCs w:val="24"/>
          </w:rPr>
          <w:delText xml:space="preserve">GDCC Data </w:delText>
        </w:r>
        <w:r w:rsidRPr="005F27CA" w:rsidDel="00CD7BBA">
          <w:rPr>
            <w:szCs w:val="24"/>
          </w:rPr>
          <w:delText>means any transient, stored or other data on the GDCC, including User Data and data provided by, sent to or entered onto the GDCC by other authorised users of the GDCC in accordance with the GDAA.</w:delText>
        </w:r>
      </w:del>
    </w:p>
    <w:p w14:paraId="51A66250" w14:textId="36BE72CA"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548" w:author="Debbie Houldsworth" w:date="2020-05-06T07:32:00Z"/>
          <w:szCs w:val="24"/>
        </w:rPr>
        <w:pPrChange w:id="17549"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09" w:hanging="720"/>
            <w:jc w:val="left"/>
          </w:pPr>
        </w:pPrChange>
      </w:pPr>
      <w:del w:id="17550" w:author="Debbie Houldsworth" w:date="2020-05-06T07:32:00Z">
        <w:r w:rsidRPr="005F27CA" w:rsidDel="00CD7BBA">
          <w:rPr>
            <w:b/>
            <w:bCs/>
            <w:szCs w:val="24"/>
          </w:rPr>
          <w:delText>GDCC Data Rectification Fee</w:delText>
        </w:r>
        <w:r w:rsidRPr="005F27CA" w:rsidDel="00CD7BBA">
          <w:rPr>
            <w:szCs w:val="24"/>
          </w:rPr>
          <w:delText xml:space="preserve"> has the meaning given in Clause </w:delText>
        </w:r>
        <w:r w:rsidRPr="005F27CA" w:rsidDel="00CD7BBA">
          <w:rPr>
            <w:szCs w:val="24"/>
          </w:rPr>
          <w:fldChar w:fldCharType="begin"/>
        </w:r>
        <w:r w:rsidRPr="005F27CA" w:rsidDel="00CD7BBA">
          <w:rPr>
            <w:szCs w:val="24"/>
          </w:rPr>
          <w:delInstrText xml:space="preserve"> REF _Ref341385726 \r \h  \* MERGEFORMAT </w:delInstrText>
        </w:r>
        <w:r w:rsidRPr="005F27CA" w:rsidDel="00CD7BBA">
          <w:rPr>
            <w:szCs w:val="24"/>
          </w:rPr>
        </w:r>
        <w:r w:rsidRPr="005F27CA" w:rsidDel="00CD7BBA">
          <w:rPr>
            <w:szCs w:val="24"/>
          </w:rPr>
          <w:fldChar w:fldCharType="separate"/>
        </w:r>
        <w:r w:rsidR="003A05AB" w:rsidDel="00CD7BBA">
          <w:rPr>
            <w:szCs w:val="24"/>
          </w:rPr>
          <w:delText>9.2</w:delText>
        </w:r>
        <w:r w:rsidRPr="005F27CA" w:rsidDel="00CD7BBA">
          <w:rPr>
            <w:szCs w:val="24"/>
          </w:rPr>
          <w:fldChar w:fldCharType="end"/>
        </w:r>
        <w:r w:rsidRPr="005F27CA" w:rsidDel="00CD7BBA">
          <w:rPr>
            <w:szCs w:val="24"/>
          </w:rPr>
          <w:delText xml:space="preserve"> (</w:delText>
        </w:r>
        <w:r w:rsidRPr="005F27CA" w:rsidDel="00CD7BBA">
          <w:rPr>
            <w:i/>
            <w:iCs/>
            <w:szCs w:val="24"/>
          </w:rPr>
          <w:delText>GDCC Data Rectification Fee</w:delText>
        </w:r>
        <w:r w:rsidRPr="005F27CA" w:rsidDel="00CD7BBA">
          <w:rPr>
            <w:szCs w:val="24"/>
          </w:rPr>
          <w:delText>).</w:delText>
        </w:r>
      </w:del>
    </w:p>
    <w:p w14:paraId="771687E7" w14:textId="51368B4D"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551" w:author="Debbie Houldsworth" w:date="2020-05-06T07:32:00Z"/>
          <w:szCs w:val="24"/>
        </w:rPr>
        <w:pPrChange w:id="17552"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09" w:hanging="720"/>
            <w:jc w:val="left"/>
          </w:pPr>
        </w:pPrChange>
      </w:pPr>
      <w:del w:id="17553" w:author="Debbie Houldsworth" w:date="2020-05-06T07:32:00Z">
        <w:r w:rsidRPr="005F27CA" w:rsidDel="00CD7BBA">
          <w:rPr>
            <w:b/>
            <w:bCs/>
            <w:szCs w:val="24"/>
          </w:rPr>
          <w:delText xml:space="preserve">GDCC Licence </w:delText>
        </w:r>
        <w:r w:rsidRPr="005F27CA" w:rsidDel="00CD7BBA">
          <w:rPr>
            <w:szCs w:val="24"/>
          </w:rPr>
          <w:delText>means the licence granted to the User under Clause </w:delText>
        </w:r>
        <w:r w:rsidRPr="005F27CA" w:rsidDel="00CD7BBA">
          <w:rPr>
            <w:szCs w:val="24"/>
          </w:rPr>
          <w:fldChar w:fldCharType="begin"/>
        </w:r>
        <w:r w:rsidRPr="005F27CA" w:rsidDel="00CD7BBA">
          <w:rPr>
            <w:szCs w:val="24"/>
          </w:rPr>
          <w:delInstrText xml:space="preserve"> REF _Ref341697080 \r \h  \* MERGEFORMAT </w:delInstrText>
        </w:r>
        <w:r w:rsidRPr="005F27CA" w:rsidDel="00CD7BBA">
          <w:rPr>
            <w:szCs w:val="24"/>
          </w:rPr>
        </w:r>
        <w:r w:rsidRPr="005F27CA" w:rsidDel="00CD7BBA">
          <w:rPr>
            <w:szCs w:val="24"/>
          </w:rPr>
          <w:fldChar w:fldCharType="separate"/>
        </w:r>
        <w:r w:rsidR="003A05AB" w:rsidDel="00CD7BBA">
          <w:rPr>
            <w:szCs w:val="24"/>
          </w:rPr>
          <w:delText>4</w:delText>
        </w:r>
        <w:r w:rsidRPr="005F27CA" w:rsidDel="00CD7BBA">
          <w:rPr>
            <w:szCs w:val="24"/>
          </w:rPr>
          <w:fldChar w:fldCharType="end"/>
        </w:r>
        <w:r w:rsidRPr="005F27CA" w:rsidDel="00CD7BBA">
          <w:rPr>
            <w:szCs w:val="24"/>
          </w:rPr>
          <w:delText xml:space="preserve"> (</w:delText>
        </w:r>
        <w:r w:rsidRPr="005F27CA" w:rsidDel="00CD7BBA">
          <w:rPr>
            <w:i/>
            <w:iCs/>
            <w:szCs w:val="24"/>
          </w:rPr>
          <w:delText>Grant of GDCC Licence</w:delText>
        </w:r>
        <w:r w:rsidRPr="005F27CA" w:rsidDel="00CD7BBA">
          <w:rPr>
            <w:szCs w:val="24"/>
          </w:rPr>
          <w:delText>).</w:delText>
        </w:r>
      </w:del>
    </w:p>
    <w:p w14:paraId="366897E3" w14:textId="04359094"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554" w:author="Debbie Houldsworth" w:date="2020-05-06T07:32:00Z"/>
          <w:szCs w:val="24"/>
        </w:rPr>
        <w:pPrChange w:id="17555"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556" w:author="Debbie Houldsworth" w:date="2020-05-06T07:32:00Z">
        <w:r w:rsidRPr="005F27CA" w:rsidDel="00CD7BBA">
          <w:rPr>
            <w:b/>
            <w:bCs/>
            <w:szCs w:val="24"/>
          </w:rPr>
          <w:delText xml:space="preserve">GDCC Operator IPR </w:delText>
        </w:r>
        <w:r w:rsidRPr="005F27CA" w:rsidDel="00CD7BBA">
          <w:rPr>
            <w:szCs w:val="24"/>
          </w:rPr>
          <w:delText>means all IPR in the GDCC, together with all IPR provided by or on behalf of the GDCC Operator to the User under or in connection with this Agreement (whether before or after the Commencement Date);</w:delText>
        </w:r>
      </w:del>
    </w:p>
    <w:p w14:paraId="6597B9C0" w14:textId="741A1821" w:rsidR="00426F1D" w:rsidRPr="005F27CA" w:rsidDel="00CD7BBA" w:rsidRDefault="00426F1D">
      <w:pPr>
        <w:tabs>
          <w:tab w:val="clear" w:pos="2160"/>
          <w:tab w:val="clear" w:pos="2880"/>
          <w:tab w:val="clear" w:pos="3600"/>
          <w:tab w:val="clear" w:pos="4320"/>
          <w:tab w:val="clear" w:pos="5040"/>
          <w:tab w:val="clear" w:pos="9029"/>
        </w:tabs>
        <w:autoSpaceDE w:val="0"/>
        <w:autoSpaceDN w:val="0"/>
        <w:adjustRightInd w:val="0"/>
        <w:ind w:left="2160"/>
        <w:jc w:val="left"/>
        <w:outlineLvl w:val="0"/>
        <w:rPr>
          <w:del w:id="17557" w:author="Debbie Houldsworth" w:date="2020-05-06T07:32:00Z"/>
          <w:szCs w:val="24"/>
          <w:lang w:val="en-US"/>
        </w:rPr>
        <w:pPrChange w:id="17558" w:author="Debbie Houldsworth" w:date="2020-05-13T09:35:00Z">
          <w:pPr>
            <w:tabs>
              <w:tab w:val="clear" w:pos="2160"/>
              <w:tab w:val="clear" w:pos="2880"/>
              <w:tab w:val="clear" w:pos="3600"/>
              <w:tab w:val="clear" w:pos="4320"/>
              <w:tab w:val="clear" w:pos="5040"/>
              <w:tab w:val="clear" w:pos="9029"/>
            </w:tabs>
            <w:autoSpaceDE w:val="0"/>
            <w:autoSpaceDN w:val="0"/>
            <w:adjustRightInd w:val="0"/>
            <w:ind w:left="720"/>
            <w:jc w:val="left"/>
          </w:pPr>
        </w:pPrChange>
      </w:pPr>
      <w:del w:id="17559" w:author="Debbie Houldsworth" w:date="2020-05-06T07:32:00Z">
        <w:r w:rsidRPr="005F27CA" w:rsidDel="00CD7BBA">
          <w:rPr>
            <w:b/>
            <w:bCs/>
            <w:szCs w:val="24"/>
          </w:rPr>
          <w:delText xml:space="preserve">Green Deal </w:delText>
        </w:r>
        <w:r w:rsidRPr="005F27CA" w:rsidDel="00CD7BBA">
          <w:rPr>
            <w:szCs w:val="24"/>
            <w:lang w:val="en-US"/>
          </w:rPr>
          <w:delText>means the scheme for the installation and financing of energy efficiency improvements, as established under Chapter 1 of Part 1 of the Energy Act 2011.</w:delText>
        </w:r>
      </w:del>
    </w:p>
    <w:p w14:paraId="08BDF63C" w14:textId="281CA9BE" w:rsidR="00426F1D" w:rsidRPr="005F27CA" w:rsidDel="00CD7BBA" w:rsidRDefault="00426F1D">
      <w:pPr>
        <w:tabs>
          <w:tab w:val="clear" w:pos="2160"/>
          <w:tab w:val="clear" w:pos="2880"/>
          <w:tab w:val="clear" w:pos="3600"/>
          <w:tab w:val="clear" w:pos="4320"/>
          <w:tab w:val="clear" w:pos="5040"/>
          <w:tab w:val="clear" w:pos="9029"/>
        </w:tabs>
        <w:autoSpaceDE w:val="0"/>
        <w:autoSpaceDN w:val="0"/>
        <w:adjustRightInd w:val="0"/>
        <w:ind w:left="2160"/>
        <w:jc w:val="left"/>
        <w:outlineLvl w:val="0"/>
        <w:rPr>
          <w:del w:id="17560" w:author="Debbie Houldsworth" w:date="2020-05-06T07:32:00Z"/>
          <w:szCs w:val="24"/>
        </w:rPr>
        <w:pPrChange w:id="17561" w:author="Debbie Houldsworth" w:date="2020-05-13T09:35:00Z">
          <w:pPr>
            <w:tabs>
              <w:tab w:val="clear" w:pos="2160"/>
              <w:tab w:val="clear" w:pos="2880"/>
              <w:tab w:val="clear" w:pos="3600"/>
              <w:tab w:val="clear" w:pos="4320"/>
              <w:tab w:val="clear" w:pos="5040"/>
              <w:tab w:val="clear" w:pos="9029"/>
            </w:tabs>
            <w:autoSpaceDE w:val="0"/>
            <w:autoSpaceDN w:val="0"/>
            <w:adjustRightInd w:val="0"/>
            <w:ind w:left="720"/>
            <w:jc w:val="left"/>
          </w:pPr>
        </w:pPrChange>
      </w:pPr>
    </w:p>
    <w:p w14:paraId="7A9C1C75" w14:textId="0573B76C"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562" w:author="Debbie Houldsworth" w:date="2020-05-06T07:32:00Z"/>
          <w:szCs w:val="24"/>
        </w:rPr>
        <w:pPrChange w:id="17563"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09" w:hanging="720"/>
            <w:jc w:val="left"/>
          </w:pPr>
        </w:pPrChange>
      </w:pPr>
      <w:del w:id="17564" w:author="Debbie Houldsworth" w:date="2020-05-06T07:32:00Z">
        <w:r w:rsidRPr="005F27CA" w:rsidDel="00CD7BBA">
          <w:rPr>
            <w:b/>
            <w:bCs/>
            <w:szCs w:val="24"/>
          </w:rPr>
          <w:delText xml:space="preserve">Green Deal Arrangements Agreement </w:delText>
        </w:r>
        <w:r w:rsidRPr="005F27CA" w:rsidDel="00CD7BBA">
          <w:rPr>
            <w:szCs w:val="24"/>
          </w:rPr>
          <w:delText xml:space="preserve">and </w:delText>
        </w:r>
        <w:r w:rsidRPr="005F27CA" w:rsidDel="00CD7BBA">
          <w:rPr>
            <w:b/>
            <w:bCs/>
            <w:szCs w:val="24"/>
          </w:rPr>
          <w:delText xml:space="preserve">GDAA </w:delText>
        </w:r>
        <w:r w:rsidRPr="005F27CA" w:rsidDel="00CD7BBA">
          <w:rPr>
            <w:szCs w:val="24"/>
          </w:rPr>
          <w:delText>means the agreement referred to and providing for such matters as are set out in Standard Condition 38 (</w:delText>
        </w:r>
        <w:r w:rsidRPr="005F27CA" w:rsidDel="00CD7BBA">
          <w:rPr>
            <w:i/>
            <w:iCs/>
            <w:szCs w:val="24"/>
          </w:rPr>
          <w:delText>Green Deal Arrangements Agreement</w:delText>
        </w:r>
        <w:r w:rsidRPr="005F27CA" w:rsidDel="00CD7BBA">
          <w:rPr>
            <w:szCs w:val="24"/>
          </w:rPr>
          <w:delText xml:space="preserve">) of an Electricity Supply Licence, which, at the Commencement Date, can be found on the internet at </w:delText>
        </w:r>
        <w:r w:rsidR="005818BC" w:rsidDel="00CD7BBA">
          <w:fldChar w:fldCharType="begin"/>
        </w:r>
        <w:r w:rsidR="005818BC" w:rsidDel="00CD7BBA">
          <w:delInstrText xml:space="preserve"> HYPERLINK "http://www.greendealorb.co.uk" </w:delInstrText>
        </w:r>
        <w:r w:rsidR="005818BC" w:rsidDel="00CD7BBA">
          <w:fldChar w:fldCharType="separate"/>
        </w:r>
        <w:r w:rsidRPr="005F27CA" w:rsidDel="00CD7BBA">
          <w:rPr>
            <w:color w:val="0000FF"/>
            <w:szCs w:val="24"/>
            <w:u w:val="single"/>
          </w:rPr>
          <w:delText>www.greendealorb.co.uk</w:delText>
        </w:r>
        <w:r w:rsidR="005818BC" w:rsidDel="00CD7BBA">
          <w:rPr>
            <w:color w:val="0000FF"/>
            <w:szCs w:val="24"/>
            <w:u w:val="single"/>
          </w:rPr>
          <w:fldChar w:fldCharType="end"/>
        </w:r>
        <w:r w:rsidRPr="005F27CA" w:rsidDel="00CD7BBA">
          <w:rPr>
            <w:szCs w:val="24"/>
          </w:rPr>
          <w:delText>.</w:delText>
        </w:r>
      </w:del>
    </w:p>
    <w:p w14:paraId="51FCAB57" w14:textId="561D9AEB"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565" w:author="Debbie Houldsworth" w:date="2020-05-06T07:32:00Z"/>
          <w:szCs w:val="24"/>
        </w:rPr>
        <w:pPrChange w:id="17566"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09" w:hanging="720"/>
            <w:jc w:val="left"/>
          </w:pPr>
        </w:pPrChange>
      </w:pPr>
      <w:del w:id="17567" w:author="Debbie Houldsworth" w:date="2020-05-06T07:32:00Z">
        <w:r w:rsidRPr="005F27CA" w:rsidDel="00CD7BBA">
          <w:rPr>
            <w:b/>
            <w:bCs/>
            <w:szCs w:val="24"/>
          </w:rPr>
          <w:delText>Green Deal Bill Payer</w:delText>
        </w:r>
        <w:r w:rsidRPr="005F27CA" w:rsidDel="00CD7BBA">
          <w:rPr>
            <w:szCs w:val="24"/>
          </w:rPr>
          <w:delText xml:space="preserve"> has the meaning given to “bill payer” in regulation 2(1) of the Framework Regulations.</w:delText>
        </w:r>
      </w:del>
    </w:p>
    <w:p w14:paraId="654605BD" w14:textId="4EC042CD"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568" w:author="Debbie Houldsworth" w:date="2020-05-06T07:32:00Z"/>
          <w:szCs w:val="24"/>
        </w:rPr>
        <w:pPrChange w:id="17569"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09" w:hanging="720"/>
            <w:jc w:val="left"/>
          </w:pPr>
        </w:pPrChange>
      </w:pPr>
      <w:del w:id="17570" w:author="Debbie Houldsworth" w:date="2020-05-06T07:32:00Z">
        <w:r w:rsidRPr="005F27CA" w:rsidDel="00CD7BBA">
          <w:rPr>
            <w:b/>
            <w:bCs/>
            <w:szCs w:val="24"/>
          </w:rPr>
          <w:delText>Green Deal Charge</w:delText>
        </w:r>
        <w:r w:rsidRPr="005F27CA" w:rsidDel="00CD7BBA">
          <w:rPr>
            <w:szCs w:val="24"/>
          </w:rPr>
          <w:delText xml:space="preserve"> means a payment required to be made under a Green Deal Plan by a Green Deal Bill Payer, as referred to in section 1(6) of the Energy Act 2011.</w:delText>
        </w:r>
      </w:del>
    </w:p>
    <w:p w14:paraId="4A571B65" w14:textId="091DD8DB"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571" w:author="Debbie Houldsworth" w:date="2020-05-06T07:32:00Z"/>
          <w:szCs w:val="24"/>
        </w:rPr>
        <w:pPrChange w:id="17572"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09" w:hanging="720"/>
            <w:jc w:val="left"/>
          </w:pPr>
        </w:pPrChange>
      </w:pPr>
      <w:del w:id="17573" w:author="Debbie Houldsworth" w:date="2020-05-06T07:32:00Z">
        <w:r w:rsidRPr="005F27CA" w:rsidDel="00CD7BBA">
          <w:rPr>
            <w:b/>
            <w:bCs/>
            <w:szCs w:val="24"/>
          </w:rPr>
          <w:delText xml:space="preserve">Green Deal Plan </w:delText>
        </w:r>
        <w:r w:rsidRPr="005F27CA" w:rsidDel="00CD7BBA">
          <w:rPr>
            <w:szCs w:val="24"/>
          </w:rPr>
          <w:delText>has the meaning given to “green deal plan” in section 1(3) of the Energy Act 2011.</w:delText>
        </w:r>
      </w:del>
    </w:p>
    <w:p w14:paraId="0AC2D593" w14:textId="45AF0A9A"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574" w:author="Debbie Houldsworth" w:date="2020-05-06T07:32:00Z"/>
          <w:szCs w:val="24"/>
        </w:rPr>
        <w:pPrChange w:id="17575"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09" w:hanging="720"/>
            <w:jc w:val="left"/>
          </w:pPr>
        </w:pPrChange>
      </w:pPr>
      <w:del w:id="17576" w:author="Debbie Houldsworth" w:date="2020-05-06T07:32:00Z">
        <w:r w:rsidRPr="005F27CA" w:rsidDel="00CD7BBA">
          <w:rPr>
            <w:b/>
            <w:bCs/>
            <w:szCs w:val="24"/>
          </w:rPr>
          <w:delText>Insolvency Event</w:delText>
        </w:r>
        <w:r w:rsidRPr="005F27CA" w:rsidDel="00CD7BBA">
          <w:rPr>
            <w:szCs w:val="24"/>
          </w:rPr>
          <w:delText xml:space="preserve"> means the occurrence of any of the following events (or any event analogous to any of the following in a jurisdiction other than England and Wales), in relation to the relevant entity:</w:delText>
        </w:r>
      </w:del>
    </w:p>
    <w:p w14:paraId="6F8820BF" w14:textId="0D47EE00"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577" w:author="Debbie Houldsworth" w:date="2020-05-06T07:32:00Z"/>
          <w:szCs w:val="24"/>
        </w:rPr>
        <w:pPrChange w:id="17578" w:author="Debbie Houldsworth" w:date="2020-05-13T09:35:00Z">
          <w:pPr>
            <w:tabs>
              <w:tab w:val="clear" w:pos="2160"/>
              <w:tab w:val="clear" w:pos="2880"/>
              <w:tab w:val="clear" w:pos="3600"/>
              <w:tab w:val="clear" w:pos="4320"/>
              <w:tab w:val="clear" w:pos="5040"/>
              <w:tab w:val="clear" w:pos="9029"/>
            </w:tabs>
            <w:spacing w:after="230"/>
            <w:ind w:left="1418" w:hanging="709"/>
            <w:jc w:val="left"/>
          </w:pPr>
        </w:pPrChange>
      </w:pPr>
      <w:del w:id="17579" w:author="Debbie Houldsworth" w:date="2020-05-06T07:32:00Z">
        <w:r w:rsidRPr="005F27CA" w:rsidDel="00CD7BBA">
          <w:rPr>
            <w:szCs w:val="24"/>
          </w:rPr>
          <w:delText>(a)</w:delText>
        </w:r>
        <w:r w:rsidRPr="005F27CA" w:rsidDel="00CD7BBA">
          <w:rPr>
            <w:szCs w:val="24"/>
          </w:rPr>
          <w:tab/>
          <w:delText>the entity passing a resolution for its winding up or a court of competent jurisdiction making an order for the entity to be wound up or dissolved or the entity being otherwise dissolved;</w:delText>
        </w:r>
      </w:del>
    </w:p>
    <w:p w14:paraId="545D3001" w14:textId="3E4CF1EC"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580" w:author="Debbie Houldsworth" w:date="2020-05-06T07:32:00Z"/>
          <w:szCs w:val="24"/>
        </w:rPr>
        <w:pPrChange w:id="17581" w:author="Debbie Houldsworth" w:date="2020-05-13T09:35:00Z">
          <w:pPr>
            <w:tabs>
              <w:tab w:val="clear" w:pos="2160"/>
              <w:tab w:val="clear" w:pos="2880"/>
              <w:tab w:val="clear" w:pos="3600"/>
              <w:tab w:val="clear" w:pos="4320"/>
              <w:tab w:val="clear" w:pos="5040"/>
              <w:tab w:val="clear" w:pos="9029"/>
            </w:tabs>
            <w:spacing w:after="230"/>
            <w:ind w:left="1418" w:hanging="709"/>
            <w:jc w:val="left"/>
          </w:pPr>
        </w:pPrChange>
      </w:pPr>
      <w:del w:id="17582" w:author="Debbie Houldsworth" w:date="2020-05-06T07:32:00Z">
        <w:r w:rsidRPr="005F27CA" w:rsidDel="00CD7BBA">
          <w:rPr>
            <w:szCs w:val="24"/>
          </w:rPr>
          <w:delText>(b)</w:delText>
        </w:r>
        <w:r w:rsidRPr="005F27CA" w:rsidDel="00CD7BBA">
          <w:rPr>
            <w:szCs w:val="24"/>
          </w:rPr>
          <w:tab/>
          <w:delText>the filing of a notice of intention to appoint of an administrator of, the filing of a notice of appointment of an administrator of, or the making of an administration order in relation to the entity or the appointment of a receiver or administrative receiver of, or an encumbrancer taking possession of or levying distress over, or selling, the whole or any part of the entity's undertaking, assets, rights or revenue;</w:delText>
        </w:r>
      </w:del>
    </w:p>
    <w:p w14:paraId="16077081" w14:textId="154E81E7"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583" w:author="Debbie Houldsworth" w:date="2020-05-06T07:32:00Z"/>
          <w:szCs w:val="24"/>
        </w:rPr>
        <w:pPrChange w:id="17584" w:author="Debbie Houldsworth" w:date="2020-05-13T09:35:00Z">
          <w:pPr>
            <w:tabs>
              <w:tab w:val="clear" w:pos="2160"/>
              <w:tab w:val="clear" w:pos="2880"/>
              <w:tab w:val="clear" w:pos="3600"/>
              <w:tab w:val="clear" w:pos="4320"/>
              <w:tab w:val="clear" w:pos="5040"/>
              <w:tab w:val="clear" w:pos="9029"/>
            </w:tabs>
            <w:spacing w:after="230"/>
            <w:ind w:left="1418" w:hanging="709"/>
            <w:jc w:val="left"/>
          </w:pPr>
        </w:pPrChange>
      </w:pPr>
      <w:del w:id="17585" w:author="Debbie Houldsworth" w:date="2020-05-06T07:32:00Z">
        <w:r w:rsidRPr="005F27CA" w:rsidDel="00CD7BBA">
          <w:rPr>
            <w:szCs w:val="24"/>
          </w:rPr>
          <w:delText>(c)</w:delText>
        </w:r>
        <w:r w:rsidRPr="005F27CA" w:rsidDel="00CD7BBA">
          <w:rPr>
            <w:szCs w:val="24"/>
          </w:rPr>
          <w:tab/>
          <w:delText>the entity proposing to enter into, or entering into an arrangement, compromise or composition in satisfaction of its debts with its creditors or any class of them or taking steps to obtain a moratorium or making an application to a court of competent jurisdiction for protection from its creditors;</w:delText>
        </w:r>
      </w:del>
    </w:p>
    <w:p w14:paraId="3673CC0C" w14:textId="7199FA32"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586" w:author="Debbie Houldsworth" w:date="2020-05-06T07:32:00Z"/>
          <w:szCs w:val="24"/>
        </w:rPr>
        <w:pPrChange w:id="17587" w:author="Debbie Houldsworth" w:date="2020-05-13T09:35:00Z">
          <w:pPr>
            <w:numPr>
              <w:numId w:val="81"/>
            </w:numPr>
            <w:tabs>
              <w:tab w:val="clear" w:pos="2160"/>
              <w:tab w:val="clear" w:pos="2880"/>
              <w:tab w:val="clear" w:pos="3600"/>
              <w:tab w:val="clear" w:pos="4320"/>
              <w:tab w:val="clear" w:pos="5040"/>
              <w:tab w:val="clear" w:pos="9029"/>
              <w:tab w:val="num" w:pos="1429"/>
            </w:tabs>
            <w:spacing w:after="230"/>
            <w:ind w:left="1429" w:hanging="720"/>
            <w:jc w:val="left"/>
          </w:pPr>
        </w:pPrChange>
      </w:pPr>
      <w:del w:id="17588" w:author="Debbie Houldsworth" w:date="2020-05-06T07:32:00Z">
        <w:r w:rsidRPr="005F27CA" w:rsidDel="00CD7BBA">
          <w:rPr>
            <w:szCs w:val="24"/>
          </w:rPr>
          <w:delText>the entity:</w:delText>
        </w:r>
      </w:del>
    </w:p>
    <w:p w14:paraId="1367B145" w14:textId="0058904E"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589" w:author="Debbie Houldsworth" w:date="2020-05-06T07:32:00Z"/>
          <w:szCs w:val="24"/>
        </w:rPr>
        <w:pPrChange w:id="17590" w:author="Debbie Houldsworth" w:date="2020-05-13T09:35:00Z">
          <w:pPr>
            <w:numPr>
              <w:ilvl w:val="4"/>
              <w:numId w:val="85"/>
            </w:numPr>
            <w:tabs>
              <w:tab w:val="clear" w:pos="2880"/>
              <w:tab w:val="clear" w:pos="3600"/>
              <w:tab w:val="clear" w:pos="4320"/>
              <w:tab w:val="clear" w:pos="5040"/>
              <w:tab w:val="clear" w:pos="9029"/>
              <w:tab w:val="num" w:pos="2160"/>
            </w:tabs>
            <w:spacing w:after="230"/>
            <w:ind w:left="2160" w:hanging="720"/>
            <w:jc w:val="left"/>
            <w:outlineLvl w:val="4"/>
          </w:pPr>
        </w:pPrChange>
      </w:pPr>
      <w:del w:id="17591" w:author="Debbie Houldsworth" w:date="2020-05-06T07:32:00Z">
        <w:r w:rsidRPr="005F27CA" w:rsidDel="00CD7BBA">
          <w:rPr>
            <w:szCs w:val="24"/>
          </w:rPr>
          <w:delText>is unable to pay its debts within the meaning of section 123(1) or (2) of the Insolvency Act 1986, but as if in section 123(1) the amount of seven hundred and fifty pounds sterling (£750) was substituted for the higher amount of ten thousand pounds sterling (£10,000) (or such other higher amount as the Secretary of State may from time to time determine by notice in writing to it); or</w:delText>
        </w:r>
      </w:del>
    </w:p>
    <w:p w14:paraId="0C084D6E" w14:textId="2853F298"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592" w:author="Debbie Houldsworth" w:date="2020-05-06T07:32:00Z"/>
          <w:szCs w:val="24"/>
        </w:rPr>
        <w:pPrChange w:id="17593" w:author="Debbie Houldsworth" w:date="2020-05-13T09:35:00Z">
          <w:pPr>
            <w:numPr>
              <w:ilvl w:val="4"/>
              <w:numId w:val="85"/>
            </w:numPr>
            <w:tabs>
              <w:tab w:val="clear" w:pos="2880"/>
              <w:tab w:val="clear" w:pos="3600"/>
              <w:tab w:val="clear" w:pos="4320"/>
              <w:tab w:val="clear" w:pos="5040"/>
              <w:tab w:val="clear" w:pos="9029"/>
              <w:tab w:val="num" w:pos="2160"/>
            </w:tabs>
            <w:spacing w:after="230"/>
            <w:ind w:left="2160" w:hanging="720"/>
            <w:jc w:val="left"/>
            <w:outlineLvl w:val="4"/>
          </w:pPr>
        </w:pPrChange>
      </w:pPr>
      <w:del w:id="17594" w:author="Debbie Houldsworth" w:date="2020-05-06T07:32:00Z">
        <w:r w:rsidRPr="005F27CA" w:rsidDel="00CD7BBA">
          <w:rPr>
            <w:szCs w:val="24"/>
          </w:rPr>
          <w:delText>being an individual, is sequestrated by either a court of appropriate jurisdiction or by the Accountant in Bankruptcy under the Bankruptcy (Scotland) Act 1985; or</w:delText>
        </w:r>
      </w:del>
    </w:p>
    <w:p w14:paraId="358F32A1" w14:textId="662850E2"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595" w:author="Debbie Houldsworth" w:date="2020-05-06T07:32:00Z"/>
          <w:szCs w:val="24"/>
        </w:rPr>
        <w:pPrChange w:id="17596" w:author="Debbie Houldsworth" w:date="2020-05-13T09:35:00Z">
          <w:pPr>
            <w:tabs>
              <w:tab w:val="clear" w:pos="2160"/>
              <w:tab w:val="clear" w:pos="2880"/>
              <w:tab w:val="clear" w:pos="3600"/>
              <w:tab w:val="clear" w:pos="4320"/>
              <w:tab w:val="clear" w:pos="5040"/>
              <w:tab w:val="clear" w:pos="9029"/>
            </w:tabs>
            <w:spacing w:after="230"/>
            <w:ind w:left="1418" w:hanging="709"/>
            <w:jc w:val="left"/>
          </w:pPr>
        </w:pPrChange>
      </w:pPr>
      <w:del w:id="17597" w:author="Debbie Houldsworth" w:date="2020-05-06T07:32:00Z">
        <w:r w:rsidRPr="005F27CA" w:rsidDel="00CD7BBA">
          <w:rPr>
            <w:szCs w:val="24"/>
          </w:rPr>
          <w:delText>(e)</w:delText>
        </w:r>
        <w:r w:rsidRPr="005F27CA" w:rsidDel="00CD7BBA">
          <w:rPr>
            <w:szCs w:val="24"/>
          </w:rPr>
          <w:tab/>
          <w:delText>the entity proposing to enter into, or entering into any arrangement, compromise or compromise or composition in satisfaction of its debts with its creditors.</w:delText>
        </w:r>
      </w:del>
    </w:p>
    <w:p w14:paraId="519610C5" w14:textId="1615F513"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598" w:author="Debbie Houldsworth" w:date="2020-05-06T07:32:00Z"/>
          <w:szCs w:val="24"/>
        </w:rPr>
        <w:pPrChange w:id="17599"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09" w:hanging="720"/>
            <w:jc w:val="left"/>
          </w:pPr>
        </w:pPrChange>
      </w:pPr>
      <w:del w:id="17600" w:author="Debbie Houldsworth" w:date="2020-05-06T07:32:00Z">
        <w:r w:rsidRPr="005F27CA" w:rsidDel="00CD7BBA">
          <w:rPr>
            <w:b/>
            <w:bCs/>
            <w:szCs w:val="24"/>
          </w:rPr>
          <w:delText xml:space="preserve">Intellectual Property Rights </w:delText>
        </w:r>
        <w:r w:rsidRPr="005F27CA" w:rsidDel="00CD7BBA">
          <w:rPr>
            <w:szCs w:val="24"/>
          </w:rPr>
          <w:delText xml:space="preserve">and </w:delText>
        </w:r>
        <w:r w:rsidRPr="005F27CA" w:rsidDel="00CD7BBA">
          <w:rPr>
            <w:b/>
            <w:bCs/>
            <w:szCs w:val="24"/>
          </w:rPr>
          <w:delText xml:space="preserve">IPR </w:delText>
        </w:r>
        <w:r w:rsidRPr="005F27CA" w:rsidDel="00CD7BBA">
          <w:rPr>
            <w:szCs w:val="24"/>
          </w:rPr>
          <w:delText>means all current and future legal and equitable interests in any and all patents, trademarks, trade names, service marks, drawings, designs, design rights, copyright (including copyright in computer software), domain names, rights relating to passing off, database rights, inventions and know-how and all other intellectual property and rights of a similar or corresponding nature and all applications for the same in any part of the world and in each case whether registered or not and including all applications (or rights to apply) for, or renewal or extension of, such rights which exist now or which will exist in the future in the United Kingdom and all other countries in the world.</w:delText>
        </w:r>
      </w:del>
    </w:p>
    <w:p w14:paraId="050E3DF2" w14:textId="56444F6F"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601" w:author="Debbie Houldsworth" w:date="2020-05-06T07:32:00Z"/>
          <w:szCs w:val="24"/>
        </w:rPr>
        <w:pPrChange w:id="17602"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09" w:hanging="720"/>
            <w:jc w:val="left"/>
          </w:pPr>
        </w:pPrChange>
      </w:pPr>
      <w:del w:id="17603" w:author="Debbie Houldsworth" w:date="2020-05-06T07:32:00Z">
        <w:r w:rsidRPr="005F27CA" w:rsidDel="00CD7BBA">
          <w:rPr>
            <w:b/>
            <w:bCs/>
            <w:szCs w:val="24"/>
          </w:rPr>
          <w:delText>IS Accreditation</w:delText>
        </w:r>
        <w:r w:rsidRPr="005F27CA" w:rsidDel="00CD7BBA">
          <w:rPr>
            <w:szCs w:val="24"/>
          </w:rPr>
          <w:delText xml:space="preserve"> means accreditation in respect of information security management systems to the ISO:27001 standard, or any replacement standard.</w:delText>
        </w:r>
      </w:del>
    </w:p>
    <w:p w14:paraId="0E6B215E" w14:textId="4017CAE8"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604" w:author="Debbie Houldsworth" w:date="2020-05-06T07:32:00Z"/>
          <w:szCs w:val="24"/>
        </w:rPr>
        <w:pPrChange w:id="17605"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09" w:hanging="720"/>
            <w:jc w:val="left"/>
          </w:pPr>
        </w:pPrChange>
      </w:pPr>
      <w:del w:id="17606" w:author="Debbie Houldsworth" w:date="2020-05-06T07:32:00Z">
        <w:r w:rsidRPr="005F27CA" w:rsidDel="00CD7BBA">
          <w:rPr>
            <w:b/>
            <w:bCs/>
            <w:szCs w:val="24"/>
          </w:rPr>
          <w:delText xml:space="preserve">Loss </w:delText>
        </w:r>
        <w:r w:rsidRPr="005F27CA" w:rsidDel="00CD7BBA">
          <w:rPr>
            <w:szCs w:val="24"/>
          </w:rPr>
          <w:delText>means all costs, losses, expenses, payments, damages, liabilities, interest and the amounts by which rights or entitlements to amounts have been reduced.</w:delText>
        </w:r>
      </w:del>
    </w:p>
    <w:p w14:paraId="3EEBCC52" w14:textId="3D0E3082"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607" w:author="Debbie Houldsworth" w:date="2020-05-06T07:32:00Z"/>
          <w:szCs w:val="24"/>
        </w:rPr>
        <w:pPrChange w:id="17608"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09" w:hanging="720"/>
            <w:jc w:val="left"/>
          </w:pPr>
        </w:pPrChange>
      </w:pPr>
      <w:del w:id="17609" w:author="Debbie Houldsworth" w:date="2020-05-06T07:32:00Z">
        <w:r w:rsidRPr="005F27CA" w:rsidDel="00CD7BBA">
          <w:rPr>
            <w:b/>
            <w:bCs/>
            <w:szCs w:val="24"/>
          </w:rPr>
          <w:delText>MAP 18</w:delText>
        </w:r>
        <w:r w:rsidRPr="005F27CA" w:rsidDel="00CD7BBA">
          <w:rPr>
            <w:szCs w:val="24"/>
          </w:rPr>
          <w:delText xml:space="preserve"> means MRA Agreed Procedure 18 (</w:delText>
        </w:r>
        <w:r w:rsidRPr="005F27CA" w:rsidDel="00CD7BBA">
          <w:rPr>
            <w:i/>
            <w:iCs/>
            <w:szCs w:val="24"/>
          </w:rPr>
          <w:delText>The Green Deal Central Charge Database</w:delText>
        </w:r>
        <w:r w:rsidRPr="005F27CA" w:rsidDel="00CD7BBA">
          <w:rPr>
            <w:szCs w:val="24"/>
          </w:rPr>
          <w:delText>), being the procedure of that name agreed and issued by the MRA Executive Committee from time to time.</w:delText>
        </w:r>
      </w:del>
    </w:p>
    <w:p w14:paraId="770A2FF7" w14:textId="5C3ABBF3"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610" w:author="Debbie Houldsworth" w:date="2020-05-06T07:32:00Z"/>
          <w:szCs w:val="24"/>
        </w:rPr>
        <w:pPrChange w:id="17611"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612" w:author="Debbie Houldsworth" w:date="2020-05-06T07:32:00Z">
        <w:r w:rsidRPr="005F27CA" w:rsidDel="00CD7BBA">
          <w:rPr>
            <w:b/>
            <w:bCs/>
            <w:szCs w:val="24"/>
          </w:rPr>
          <w:delText xml:space="preserve">Master Registration Agreement </w:delText>
        </w:r>
        <w:r w:rsidRPr="005F27CA" w:rsidDel="00CD7BBA">
          <w:rPr>
            <w:szCs w:val="24"/>
          </w:rPr>
          <w:delText>and</w:delText>
        </w:r>
        <w:r w:rsidRPr="005F27CA" w:rsidDel="00CD7BBA">
          <w:rPr>
            <w:b/>
            <w:bCs/>
            <w:szCs w:val="24"/>
          </w:rPr>
          <w:delText xml:space="preserve"> MRA </w:delText>
        </w:r>
        <w:r w:rsidRPr="005F27CA" w:rsidDel="00CD7BBA">
          <w:rPr>
            <w:szCs w:val="24"/>
          </w:rPr>
          <w:delText>means the agreement of that name required to be maintained pursuant to Standard Condition 23 (</w:delText>
        </w:r>
        <w:r w:rsidRPr="005F27CA" w:rsidDel="00CD7BBA">
          <w:rPr>
            <w:i/>
            <w:iCs/>
            <w:szCs w:val="24"/>
          </w:rPr>
          <w:delText>Master Registration Agreement</w:delText>
        </w:r>
        <w:r w:rsidRPr="005F27CA" w:rsidDel="00CD7BBA">
          <w:rPr>
            <w:szCs w:val="24"/>
          </w:rPr>
          <w:delText>) of an Electricity Distribution Licence.</w:delText>
        </w:r>
      </w:del>
    </w:p>
    <w:p w14:paraId="5CDF1030" w14:textId="6DCAFDE0"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613" w:author="Debbie Houldsworth" w:date="2020-05-06T07:32:00Z"/>
          <w:szCs w:val="24"/>
        </w:rPr>
        <w:pPrChange w:id="17614"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09" w:hanging="720"/>
            <w:jc w:val="left"/>
          </w:pPr>
        </w:pPrChange>
      </w:pPr>
      <w:del w:id="17615" w:author="Debbie Houldsworth" w:date="2020-05-06T07:32:00Z">
        <w:r w:rsidRPr="005F27CA" w:rsidDel="00CD7BBA">
          <w:rPr>
            <w:b/>
            <w:bCs/>
            <w:szCs w:val="24"/>
          </w:rPr>
          <w:delText xml:space="preserve">Misuse </w:delText>
        </w:r>
        <w:r w:rsidRPr="005F27CA" w:rsidDel="00CD7BBA">
          <w:rPr>
            <w:szCs w:val="24"/>
          </w:rPr>
          <w:delText>means where the User or any Authorised Person:</w:delText>
        </w:r>
      </w:del>
    </w:p>
    <w:p w14:paraId="747CEC35" w14:textId="36F16635"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616" w:author="Debbie Houldsworth" w:date="2020-05-06T07:32:00Z"/>
          <w:szCs w:val="24"/>
        </w:rPr>
        <w:pPrChange w:id="17617" w:author="Debbie Houldsworth" w:date="2020-05-13T09:35:00Z">
          <w:pPr>
            <w:numPr>
              <w:ilvl w:val="1"/>
              <w:numId w:val="77"/>
            </w:numPr>
            <w:tabs>
              <w:tab w:val="clear" w:pos="2160"/>
              <w:tab w:val="clear" w:pos="2880"/>
              <w:tab w:val="clear" w:pos="3600"/>
              <w:tab w:val="clear" w:pos="4320"/>
              <w:tab w:val="clear" w:pos="5040"/>
              <w:tab w:val="clear" w:pos="9029"/>
              <w:tab w:val="num" w:pos="360"/>
              <w:tab w:val="num" w:pos="1440"/>
            </w:tabs>
            <w:spacing w:after="230"/>
            <w:ind w:left="1440" w:hanging="720"/>
            <w:jc w:val="left"/>
          </w:pPr>
        </w:pPrChange>
      </w:pPr>
      <w:del w:id="17618" w:author="Debbie Houldsworth" w:date="2020-05-06T07:32:00Z">
        <w:r w:rsidRPr="005F27CA" w:rsidDel="00CD7BBA">
          <w:rPr>
            <w:szCs w:val="24"/>
          </w:rPr>
          <w:delText>uses the GDCC other than for the relevant Purpose;</w:delText>
        </w:r>
      </w:del>
    </w:p>
    <w:p w14:paraId="777EA73C" w14:textId="77947191"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619" w:author="Debbie Houldsworth" w:date="2020-05-06T07:32:00Z"/>
          <w:szCs w:val="24"/>
        </w:rPr>
        <w:pPrChange w:id="17620" w:author="Debbie Houldsworth" w:date="2020-05-13T09:35:00Z">
          <w:pPr>
            <w:numPr>
              <w:ilvl w:val="1"/>
              <w:numId w:val="77"/>
            </w:numPr>
            <w:tabs>
              <w:tab w:val="clear" w:pos="2160"/>
              <w:tab w:val="clear" w:pos="2880"/>
              <w:tab w:val="clear" w:pos="3600"/>
              <w:tab w:val="clear" w:pos="4320"/>
              <w:tab w:val="clear" w:pos="5040"/>
              <w:tab w:val="clear" w:pos="9029"/>
              <w:tab w:val="num" w:pos="360"/>
              <w:tab w:val="num" w:pos="1440"/>
            </w:tabs>
            <w:spacing w:after="230"/>
            <w:ind w:left="1440" w:hanging="720"/>
            <w:jc w:val="left"/>
          </w:pPr>
        </w:pPrChange>
      </w:pPr>
      <w:del w:id="17621" w:author="Debbie Houldsworth" w:date="2020-05-06T07:32:00Z">
        <w:r w:rsidRPr="005F27CA" w:rsidDel="00CD7BBA">
          <w:rPr>
            <w:szCs w:val="24"/>
          </w:rPr>
          <w:delText xml:space="preserve">materially fails to comply with any of the obligations set out in Clauses </w:delText>
        </w:r>
        <w:r w:rsidRPr="005F27CA" w:rsidDel="00CD7BBA">
          <w:rPr>
            <w:szCs w:val="24"/>
          </w:rPr>
          <w:fldChar w:fldCharType="begin"/>
        </w:r>
        <w:r w:rsidRPr="005F27CA" w:rsidDel="00CD7BBA">
          <w:rPr>
            <w:szCs w:val="24"/>
          </w:rPr>
          <w:delInstrText xml:space="preserve"> REF _Ref341697466 \r \h  \* MERGEFORMAT </w:delInstrText>
        </w:r>
        <w:r w:rsidRPr="005F27CA" w:rsidDel="00CD7BBA">
          <w:rPr>
            <w:szCs w:val="24"/>
          </w:rPr>
        </w:r>
        <w:r w:rsidRPr="005F27CA" w:rsidDel="00CD7BBA">
          <w:rPr>
            <w:szCs w:val="24"/>
          </w:rPr>
          <w:fldChar w:fldCharType="separate"/>
        </w:r>
        <w:r w:rsidR="003A05AB" w:rsidDel="00CD7BBA">
          <w:rPr>
            <w:szCs w:val="24"/>
          </w:rPr>
          <w:delText>15.4</w:delText>
        </w:r>
        <w:r w:rsidRPr="005F27CA" w:rsidDel="00CD7BBA">
          <w:rPr>
            <w:szCs w:val="24"/>
          </w:rPr>
          <w:fldChar w:fldCharType="end"/>
        </w:r>
        <w:r w:rsidRPr="005F27CA" w:rsidDel="00CD7BBA">
          <w:rPr>
            <w:szCs w:val="24"/>
          </w:rPr>
          <w:delText xml:space="preserve">, </w:delText>
        </w:r>
        <w:r w:rsidRPr="005F27CA" w:rsidDel="00CD7BBA">
          <w:rPr>
            <w:szCs w:val="24"/>
          </w:rPr>
          <w:fldChar w:fldCharType="begin"/>
        </w:r>
        <w:r w:rsidRPr="005F27CA" w:rsidDel="00CD7BBA">
          <w:rPr>
            <w:szCs w:val="24"/>
          </w:rPr>
          <w:delInstrText xml:space="preserve"> REF _Ref343792461 \r \h  \* MERGEFORMAT </w:delInstrText>
        </w:r>
        <w:r w:rsidRPr="005F27CA" w:rsidDel="00CD7BBA">
          <w:rPr>
            <w:szCs w:val="24"/>
          </w:rPr>
        </w:r>
        <w:r w:rsidRPr="005F27CA" w:rsidDel="00CD7BBA">
          <w:rPr>
            <w:szCs w:val="24"/>
          </w:rPr>
          <w:fldChar w:fldCharType="separate"/>
        </w:r>
        <w:r w:rsidR="003A05AB" w:rsidDel="00CD7BBA">
          <w:rPr>
            <w:szCs w:val="24"/>
          </w:rPr>
          <w:delText>15.5</w:delText>
        </w:r>
        <w:r w:rsidRPr="005F27CA" w:rsidDel="00CD7BBA">
          <w:rPr>
            <w:szCs w:val="24"/>
          </w:rPr>
          <w:fldChar w:fldCharType="end"/>
        </w:r>
        <w:r w:rsidRPr="005F27CA" w:rsidDel="00CD7BBA">
          <w:rPr>
            <w:szCs w:val="24"/>
          </w:rPr>
          <w:delText xml:space="preserve">, </w:delText>
        </w:r>
        <w:r w:rsidRPr="005F27CA" w:rsidDel="00CD7BBA">
          <w:rPr>
            <w:szCs w:val="24"/>
          </w:rPr>
          <w:fldChar w:fldCharType="begin"/>
        </w:r>
        <w:r w:rsidRPr="005F27CA" w:rsidDel="00CD7BBA">
          <w:rPr>
            <w:szCs w:val="24"/>
          </w:rPr>
          <w:delInstrText xml:space="preserve"> REF _Ref343792475 \r \h  \* MERGEFORMAT </w:delInstrText>
        </w:r>
        <w:r w:rsidRPr="005F27CA" w:rsidDel="00CD7BBA">
          <w:rPr>
            <w:szCs w:val="24"/>
          </w:rPr>
        </w:r>
        <w:r w:rsidRPr="005F27CA" w:rsidDel="00CD7BBA">
          <w:rPr>
            <w:szCs w:val="24"/>
          </w:rPr>
          <w:fldChar w:fldCharType="separate"/>
        </w:r>
        <w:r w:rsidR="003A05AB" w:rsidDel="00CD7BBA">
          <w:rPr>
            <w:szCs w:val="24"/>
          </w:rPr>
          <w:delText>15.8</w:delText>
        </w:r>
        <w:r w:rsidRPr="005F27CA" w:rsidDel="00CD7BBA">
          <w:rPr>
            <w:szCs w:val="24"/>
          </w:rPr>
          <w:fldChar w:fldCharType="end"/>
        </w:r>
        <w:r w:rsidRPr="005F27CA" w:rsidDel="00CD7BBA">
          <w:rPr>
            <w:szCs w:val="24"/>
          </w:rPr>
          <w:delText xml:space="preserve"> and </w:delText>
        </w:r>
        <w:r w:rsidRPr="005F27CA" w:rsidDel="00CD7BBA">
          <w:rPr>
            <w:szCs w:val="24"/>
          </w:rPr>
          <w:fldChar w:fldCharType="begin"/>
        </w:r>
        <w:r w:rsidRPr="005F27CA" w:rsidDel="00CD7BBA">
          <w:rPr>
            <w:szCs w:val="24"/>
          </w:rPr>
          <w:delInstrText xml:space="preserve"> REF _Ref343792519 \r \h  \* MERGEFORMAT </w:delInstrText>
        </w:r>
        <w:r w:rsidRPr="005F27CA" w:rsidDel="00CD7BBA">
          <w:rPr>
            <w:szCs w:val="24"/>
          </w:rPr>
        </w:r>
        <w:r w:rsidRPr="005F27CA" w:rsidDel="00CD7BBA">
          <w:rPr>
            <w:szCs w:val="24"/>
          </w:rPr>
          <w:fldChar w:fldCharType="separate"/>
        </w:r>
        <w:r w:rsidR="003A05AB" w:rsidDel="00CD7BBA">
          <w:rPr>
            <w:szCs w:val="24"/>
          </w:rPr>
          <w:delText>15.10</w:delText>
        </w:r>
        <w:r w:rsidRPr="005F27CA" w:rsidDel="00CD7BBA">
          <w:rPr>
            <w:szCs w:val="24"/>
          </w:rPr>
          <w:fldChar w:fldCharType="end"/>
        </w:r>
        <w:r w:rsidRPr="005F27CA" w:rsidDel="00CD7BBA">
          <w:rPr>
            <w:szCs w:val="24"/>
          </w:rPr>
          <w:delText xml:space="preserve"> (</w:delText>
        </w:r>
        <w:r w:rsidRPr="005F27CA" w:rsidDel="00CD7BBA">
          <w:rPr>
            <w:i/>
            <w:iCs/>
            <w:szCs w:val="24"/>
          </w:rPr>
          <w:delText>Data protection and security</w:delText>
        </w:r>
        <w:r w:rsidRPr="005F27CA" w:rsidDel="00CD7BBA">
          <w:rPr>
            <w:szCs w:val="24"/>
          </w:rPr>
          <w:delText>); and/or</w:delText>
        </w:r>
      </w:del>
    </w:p>
    <w:p w14:paraId="50E29DE9" w14:textId="661A11FB"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622" w:author="Debbie Houldsworth" w:date="2020-05-06T07:32:00Z"/>
          <w:szCs w:val="24"/>
        </w:rPr>
        <w:pPrChange w:id="17623" w:author="Debbie Houldsworth" w:date="2020-05-13T09:35:00Z">
          <w:pPr>
            <w:numPr>
              <w:ilvl w:val="1"/>
              <w:numId w:val="77"/>
            </w:numPr>
            <w:tabs>
              <w:tab w:val="clear" w:pos="2160"/>
              <w:tab w:val="clear" w:pos="2880"/>
              <w:tab w:val="clear" w:pos="3600"/>
              <w:tab w:val="clear" w:pos="4320"/>
              <w:tab w:val="clear" w:pos="5040"/>
              <w:tab w:val="clear" w:pos="9029"/>
              <w:tab w:val="num" w:pos="360"/>
              <w:tab w:val="num" w:pos="1440"/>
            </w:tabs>
            <w:spacing w:after="230"/>
            <w:ind w:left="1440" w:hanging="720"/>
            <w:jc w:val="left"/>
          </w:pPr>
        </w:pPrChange>
      </w:pPr>
      <w:del w:id="17624" w:author="Debbie Houldsworth" w:date="2020-05-06T07:32:00Z">
        <w:r w:rsidRPr="005F27CA" w:rsidDel="00CD7BBA">
          <w:rPr>
            <w:szCs w:val="24"/>
          </w:rPr>
          <w:delText xml:space="preserve">materially fails to comply with any of the obligations in Clause </w:delText>
        </w:r>
        <w:r w:rsidRPr="005F27CA" w:rsidDel="00CD7BBA">
          <w:rPr>
            <w:szCs w:val="24"/>
          </w:rPr>
          <w:fldChar w:fldCharType="begin"/>
        </w:r>
        <w:r w:rsidRPr="005F27CA" w:rsidDel="00CD7BBA">
          <w:rPr>
            <w:szCs w:val="24"/>
          </w:rPr>
          <w:delInstrText xml:space="preserve"> REF _Ref341694700 \r \h  \* MERGEFORMAT </w:delInstrText>
        </w:r>
        <w:r w:rsidRPr="005F27CA" w:rsidDel="00CD7BBA">
          <w:rPr>
            <w:szCs w:val="24"/>
          </w:rPr>
        </w:r>
        <w:r w:rsidRPr="005F27CA" w:rsidDel="00CD7BBA">
          <w:rPr>
            <w:szCs w:val="24"/>
          </w:rPr>
          <w:fldChar w:fldCharType="separate"/>
        </w:r>
        <w:r w:rsidR="003A05AB" w:rsidDel="00CD7BBA">
          <w:rPr>
            <w:szCs w:val="24"/>
          </w:rPr>
          <w:delText>6</w:delText>
        </w:r>
        <w:r w:rsidRPr="005F27CA" w:rsidDel="00CD7BBA">
          <w:rPr>
            <w:szCs w:val="24"/>
          </w:rPr>
          <w:fldChar w:fldCharType="end"/>
        </w:r>
        <w:r w:rsidRPr="005F27CA" w:rsidDel="00CD7BBA">
          <w:rPr>
            <w:szCs w:val="24"/>
          </w:rPr>
          <w:delText xml:space="preserve"> (</w:delText>
        </w:r>
        <w:r w:rsidRPr="005F27CA" w:rsidDel="00CD7BBA">
          <w:rPr>
            <w:i/>
            <w:iCs/>
            <w:szCs w:val="24"/>
          </w:rPr>
          <w:delText>User’s obligations</w:delText>
        </w:r>
        <w:r w:rsidRPr="005F27CA" w:rsidDel="00CD7BBA">
          <w:rPr>
            <w:szCs w:val="24"/>
          </w:rPr>
          <w:delText>).</w:delText>
        </w:r>
      </w:del>
    </w:p>
    <w:p w14:paraId="20D0C9E4" w14:textId="5373C08C"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625" w:author="Debbie Houldsworth" w:date="2020-05-06T07:32:00Z"/>
          <w:szCs w:val="24"/>
        </w:rPr>
        <w:pPrChange w:id="17626"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627" w:author="Debbie Houldsworth" w:date="2020-05-06T07:32:00Z">
        <w:r w:rsidRPr="005F27CA" w:rsidDel="00CD7BBA">
          <w:rPr>
            <w:b/>
            <w:bCs/>
            <w:szCs w:val="24"/>
          </w:rPr>
          <w:delText>Monthly GDCC Availability</w:delText>
        </w:r>
        <w:r w:rsidRPr="005F27CA" w:rsidDel="00CD7BBA">
          <w:rPr>
            <w:szCs w:val="24"/>
          </w:rPr>
          <w:delText xml:space="preserve"> has the meaning given in </w:delText>
        </w:r>
        <w:r w:rsidRPr="005F27CA" w:rsidDel="00CD7BBA">
          <w:rPr>
            <w:szCs w:val="24"/>
          </w:rPr>
          <w:fldChar w:fldCharType="begin"/>
        </w:r>
        <w:r w:rsidRPr="005F27CA" w:rsidDel="00CD7BBA">
          <w:rPr>
            <w:szCs w:val="24"/>
          </w:rPr>
          <w:delInstrText xml:space="preserve"> REF _Ref341696764 \r \h  \* MERGEFORMAT </w:delInstrText>
        </w:r>
        <w:r w:rsidRPr="005F27CA" w:rsidDel="00CD7BBA">
          <w:rPr>
            <w:szCs w:val="24"/>
          </w:rPr>
        </w:r>
        <w:r w:rsidRPr="005F27CA" w:rsidDel="00CD7BBA">
          <w:rPr>
            <w:szCs w:val="24"/>
          </w:rPr>
          <w:fldChar w:fldCharType="separate"/>
        </w:r>
        <w:r w:rsidR="003A05AB" w:rsidDel="00CD7BBA">
          <w:rPr>
            <w:szCs w:val="24"/>
          </w:rPr>
          <w:delText>0</w:delText>
        </w:r>
        <w:r w:rsidRPr="005F27CA" w:rsidDel="00CD7BBA">
          <w:rPr>
            <w:szCs w:val="24"/>
          </w:rPr>
          <w:fldChar w:fldCharType="end"/>
        </w:r>
        <w:r w:rsidRPr="005F27CA" w:rsidDel="00CD7BBA">
          <w:rPr>
            <w:szCs w:val="24"/>
          </w:rPr>
          <w:delText xml:space="preserve"> (</w:delText>
        </w:r>
        <w:r w:rsidRPr="005F27CA" w:rsidDel="00CD7BBA">
          <w:rPr>
            <w:i/>
            <w:iCs/>
            <w:szCs w:val="24"/>
          </w:rPr>
          <w:delText>GDCC Service Levels</w:delText>
        </w:r>
        <w:r w:rsidRPr="005F27CA" w:rsidDel="00CD7BBA">
          <w:rPr>
            <w:szCs w:val="24"/>
          </w:rPr>
          <w:delText>).</w:delText>
        </w:r>
      </w:del>
    </w:p>
    <w:p w14:paraId="04DDE5EE" w14:textId="7F262FC2"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628" w:author="Debbie Houldsworth" w:date="2020-05-06T07:32:00Z"/>
          <w:szCs w:val="24"/>
        </w:rPr>
        <w:pPrChange w:id="17629"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630" w:author="Debbie Houldsworth" w:date="2020-05-06T07:32:00Z">
        <w:r w:rsidRPr="005F27CA" w:rsidDel="00CD7BBA">
          <w:rPr>
            <w:b/>
            <w:bCs/>
            <w:szCs w:val="24"/>
          </w:rPr>
          <w:delText>MPAS Agent</w:delText>
        </w:r>
        <w:r w:rsidRPr="005F27CA" w:rsidDel="00CD7BBA">
          <w:rPr>
            <w:szCs w:val="24"/>
          </w:rPr>
          <w:delText xml:space="preserve"> has the meaning given to “Appointed MPAS Agent” in the Master Registration Agreement. </w:delText>
        </w:r>
      </w:del>
    </w:p>
    <w:p w14:paraId="4FCA947B" w14:textId="6BE595F3"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631" w:author="Debbie Houldsworth" w:date="2020-05-06T07:32:00Z"/>
          <w:szCs w:val="24"/>
        </w:rPr>
        <w:pPrChange w:id="17632"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09" w:hanging="720"/>
            <w:jc w:val="left"/>
          </w:pPr>
        </w:pPrChange>
      </w:pPr>
      <w:del w:id="17633" w:author="Debbie Houldsworth" w:date="2020-05-06T07:32:00Z">
        <w:r w:rsidRPr="005F27CA" w:rsidDel="00CD7BBA">
          <w:rPr>
            <w:b/>
            <w:bCs/>
            <w:szCs w:val="24"/>
          </w:rPr>
          <w:delText>MRA Executive Committee</w:delText>
        </w:r>
        <w:r w:rsidRPr="005F27CA" w:rsidDel="00CD7BBA">
          <w:rPr>
            <w:szCs w:val="24"/>
          </w:rPr>
          <w:delText xml:space="preserve"> and </w:delText>
        </w:r>
        <w:r w:rsidRPr="005F27CA" w:rsidDel="00CD7BBA">
          <w:rPr>
            <w:b/>
            <w:bCs/>
            <w:szCs w:val="24"/>
          </w:rPr>
          <w:delText xml:space="preserve">MEC </w:delText>
        </w:r>
        <w:r w:rsidRPr="005F27CA" w:rsidDel="00CD7BBA">
          <w:rPr>
            <w:szCs w:val="24"/>
          </w:rPr>
          <w:delText>means the committee of that name appointed pursuant to the Master Registration Agreement.</w:delText>
        </w:r>
      </w:del>
    </w:p>
    <w:p w14:paraId="29AF154A" w14:textId="60B63C92"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634" w:author="Debbie Houldsworth" w:date="2020-05-06T07:32:00Z"/>
          <w:szCs w:val="24"/>
        </w:rPr>
        <w:pPrChange w:id="17635"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636" w:author="Debbie Houldsworth" w:date="2020-05-06T07:32:00Z">
        <w:r w:rsidRPr="005F27CA" w:rsidDel="00CD7BBA">
          <w:rPr>
            <w:b/>
            <w:bCs/>
            <w:szCs w:val="24"/>
          </w:rPr>
          <w:delText xml:space="preserve">MRASCo </w:delText>
        </w:r>
        <w:r w:rsidRPr="005F27CA" w:rsidDel="00CD7BBA">
          <w:rPr>
            <w:szCs w:val="24"/>
          </w:rPr>
          <w:delText>means MRA Service Company Limited, [Address as held in Companies House], Company No. 03490321.</w:delText>
        </w:r>
      </w:del>
    </w:p>
    <w:p w14:paraId="3CD09339" w14:textId="4AEB5621"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637" w:author="Debbie Houldsworth" w:date="2020-05-06T07:32:00Z"/>
          <w:szCs w:val="24"/>
        </w:rPr>
        <w:pPrChange w:id="17638"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639" w:author="Debbie Houldsworth" w:date="2020-05-06T07:32:00Z">
        <w:r w:rsidRPr="005F27CA" w:rsidDel="00CD7BBA">
          <w:rPr>
            <w:b/>
            <w:bCs/>
            <w:szCs w:val="24"/>
          </w:rPr>
          <w:delText xml:space="preserve">MRASCo Website </w:delText>
        </w:r>
        <w:r w:rsidRPr="005F27CA" w:rsidDel="00CD7BBA">
          <w:rPr>
            <w:szCs w:val="24"/>
          </w:rPr>
          <w:delText xml:space="preserve">means the website, which, at the Commencement Date, can be found on the internet at </w:delText>
        </w:r>
        <w:r w:rsidR="005818BC" w:rsidDel="00CD7BBA">
          <w:fldChar w:fldCharType="begin"/>
        </w:r>
        <w:r w:rsidR="005818BC" w:rsidDel="00CD7BBA">
          <w:delInstrText xml:space="preserve"> HYPERLINK "http://www.mrasco.com" </w:delInstrText>
        </w:r>
        <w:r w:rsidR="005818BC" w:rsidDel="00CD7BBA">
          <w:fldChar w:fldCharType="separate"/>
        </w:r>
        <w:r w:rsidRPr="005F27CA" w:rsidDel="00CD7BBA">
          <w:rPr>
            <w:color w:val="0000FF"/>
            <w:szCs w:val="24"/>
            <w:u w:val="single"/>
          </w:rPr>
          <w:delText>www.mrasco.com</w:delText>
        </w:r>
        <w:r w:rsidR="005818BC" w:rsidDel="00CD7BBA">
          <w:rPr>
            <w:color w:val="0000FF"/>
            <w:szCs w:val="24"/>
            <w:u w:val="single"/>
          </w:rPr>
          <w:fldChar w:fldCharType="end"/>
        </w:r>
        <w:r w:rsidRPr="005F27CA" w:rsidDel="00CD7BBA">
          <w:rPr>
            <w:szCs w:val="24"/>
          </w:rPr>
          <w:delText xml:space="preserve"> (including any replacement website, from time to time).</w:delText>
        </w:r>
      </w:del>
    </w:p>
    <w:p w14:paraId="28ACB54B" w14:textId="78F78535"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640" w:author="Debbie Houldsworth" w:date="2020-05-06T07:32:00Z"/>
          <w:szCs w:val="24"/>
        </w:rPr>
        <w:pPrChange w:id="17641"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642" w:author="Debbie Houldsworth" w:date="2020-05-06T07:32:00Z">
        <w:r w:rsidRPr="005F27CA" w:rsidDel="00CD7BBA">
          <w:rPr>
            <w:b/>
            <w:bCs/>
            <w:szCs w:val="24"/>
          </w:rPr>
          <w:delText xml:space="preserve">Parties </w:delText>
        </w:r>
        <w:r w:rsidRPr="005F27CA" w:rsidDel="00CD7BBA">
          <w:rPr>
            <w:szCs w:val="24"/>
          </w:rPr>
          <w:delText xml:space="preserve">means the User and all of the Suppliers (acting as the GDCC Operator) and where the context permits includes their successors in title (and </w:delText>
        </w:r>
        <w:r w:rsidRPr="005F27CA" w:rsidDel="00CD7BBA">
          <w:rPr>
            <w:b/>
            <w:bCs/>
            <w:szCs w:val="24"/>
          </w:rPr>
          <w:delText>Party</w:delText>
        </w:r>
        <w:r w:rsidRPr="005F27CA" w:rsidDel="00CD7BBA">
          <w:rPr>
            <w:szCs w:val="24"/>
          </w:rPr>
          <w:delText xml:space="preserve"> shall be construed accordingly).</w:delText>
        </w:r>
      </w:del>
    </w:p>
    <w:p w14:paraId="04B3D1F2" w14:textId="52CDE842"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643" w:author="Debbie Houldsworth" w:date="2020-05-06T07:32:00Z"/>
          <w:szCs w:val="24"/>
        </w:rPr>
        <w:pPrChange w:id="17644"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645" w:author="Debbie Houldsworth" w:date="2020-05-06T07:32:00Z">
        <w:r w:rsidRPr="005F27CA" w:rsidDel="00CD7BBA">
          <w:rPr>
            <w:b/>
            <w:bCs/>
            <w:szCs w:val="24"/>
          </w:rPr>
          <w:delText xml:space="preserve">Password </w:delText>
        </w:r>
        <w:r w:rsidRPr="005F27CA" w:rsidDel="00CD7BBA">
          <w:rPr>
            <w:szCs w:val="24"/>
          </w:rPr>
          <w:delText>means the password notified by the GDCC Service Provider in writing to enable access to the GDCC via the GDCC Operator’s web portal.</w:delText>
        </w:r>
      </w:del>
    </w:p>
    <w:p w14:paraId="0189E046" w14:textId="767B6A6E"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646" w:author="Debbie Houldsworth" w:date="2020-05-06T07:32:00Z"/>
          <w:szCs w:val="24"/>
        </w:rPr>
        <w:pPrChange w:id="17647"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648" w:author="Debbie Houldsworth" w:date="2020-05-06T07:32:00Z">
        <w:r w:rsidRPr="005F27CA" w:rsidDel="00CD7BBA">
          <w:rPr>
            <w:b/>
            <w:bCs/>
            <w:szCs w:val="24"/>
          </w:rPr>
          <w:delText xml:space="preserve">Personal Data </w:delText>
        </w:r>
        <w:r w:rsidRPr="005F27CA" w:rsidDel="00CD7BBA">
          <w:rPr>
            <w:szCs w:val="24"/>
          </w:rPr>
          <w:delText>has the meaning given to “personal data” in section 1of the Data Protection Act 1998 and for the purpose of this Agreement shall include such data as are contained in the GDCC.</w:delText>
        </w:r>
      </w:del>
    </w:p>
    <w:p w14:paraId="216D891D" w14:textId="1CB86E4F"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649" w:author="Debbie Houldsworth" w:date="2020-05-06T07:32:00Z"/>
          <w:szCs w:val="24"/>
        </w:rPr>
        <w:pPrChange w:id="17650"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651" w:author="Debbie Houldsworth" w:date="2020-05-06T07:32:00Z">
        <w:r w:rsidRPr="005F27CA" w:rsidDel="00CD7BBA">
          <w:rPr>
            <w:b/>
            <w:bCs/>
            <w:szCs w:val="24"/>
          </w:rPr>
          <w:delText xml:space="preserve">Processing </w:delText>
        </w:r>
        <w:r w:rsidRPr="005F27CA" w:rsidDel="00CD7BBA">
          <w:rPr>
            <w:szCs w:val="24"/>
          </w:rPr>
          <w:delText>has the meaning given to “processing” in section 1 of the Data Protection Act 1998; and “Process” shall be construed accordingly.</w:delText>
        </w:r>
      </w:del>
    </w:p>
    <w:p w14:paraId="0231F369" w14:textId="3969B01C"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652" w:author="Debbie Houldsworth" w:date="2020-05-06T07:32:00Z"/>
          <w:szCs w:val="24"/>
        </w:rPr>
        <w:pPrChange w:id="17653"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654" w:author="Debbie Houldsworth" w:date="2020-05-06T07:32:00Z">
        <w:r w:rsidRPr="005F27CA" w:rsidDel="00CD7BBA">
          <w:rPr>
            <w:b/>
            <w:bCs/>
            <w:szCs w:val="24"/>
          </w:rPr>
          <w:delText xml:space="preserve">Purpose </w:delText>
        </w:r>
        <w:r w:rsidRPr="005F27CA" w:rsidDel="00CD7BBA">
          <w:rPr>
            <w:szCs w:val="24"/>
          </w:rPr>
          <w:delText>has the meaning given to that term in Clause </w:delText>
        </w:r>
        <w:r w:rsidRPr="005F27CA" w:rsidDel="00CD7BBA">
          <w:rPr>
            <w:szCs w:val="24"/>
          </w:rPr>
          <w:fldChar w:fldCharType="begin"/>
        </w:r>
        <w:r w:rsidRPr="005F27CA" w:rsidDel="00CD7BBA">
          <w:rPr>
            <w:szCs w:val="24"/>
          </w:rPr>
          <w:delInstrText xml:space="preserve"> REF _Ref341697080 \r \h  \* MERGEFORMAT </w:delInstrText>
        </w:r>
        <w:r w:rsidRPr="005F27CA" w:rsidDel="00CD7BBA">
          <w:rPr>
            <w:szCs w:val="24"/>
          </w:rPr>
        </w:r>
        <w:r w:rsidRPr="005F27CA" w:rsidDel="00CD7BBA">
          <w:rPr>
            <w:szCs w:val="24"/>
          </w:rPr>
          <w:fldChar w:fldCharType="separate"/>
        </w:r>
        <w:r w:rsidR="003A05AB" w:rsidDel="00CD7BBA">
          <w:rPr>
            <w:szCs w:val="24"/>
          </w:rPr>
          <w:delText>4</w:delText>
        </w:r>
        <w:r w:rsidRPr="005F27CA" w:rsidDel="00CD7BBA">
          <w:rPr>
            <w:szCs w:val="24"/>
          </w:rPr>
          <w:fldChar w:fldCharType="end"/>
        </w:r>
        <w:r w:rsidRPr="005F27CA" w:rsidDel="00CD7BBA">
          <w:rPr>
            <w:szCs w:val="24"/>
          </w:rPr>
          <w:delText xml:space="preserve"> (</w:delText>
        </w:r>
        <w:r w:rsidRPr="005F27CA" w:rsidDel="00CD7BBA">
          <w:rPr>
            <w:i/>
            <w:iCs/>
            <w:szCs w:val="24"/>
          </w:rPr>
          <w:delText>Grant of GDCC Licence</w:delText>
        </w:r>
        <w:r w:rsidRPr="005F27CA" w:rsidDel="00CD7BBA">
          <w:rPr>
            <w:szCs w:val="24"/>
          </w:rPr>
          <w:delText>).</w:delText>
        </w:r>
      </w:del>
    </w:p>
    <w:p w14:paraId="5153A1E7" w14:textId="29F25169"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655" w:author="Debbie Houldsworth" w:date="2020-05-06T07:32:00Z"/>
          <w:szCs w:val="24"/>
        </w:rPr>
        <w:pPrChange w:id="17656"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657" w:author="Debbie Houldsworth" w:date="2020-05-06T07:32:00Z">
        <w:r w:rsidRPr="005F27CA" w:rsidDel="00CD7BBA">
          <w:rPr>
            <w:b/>
            <w:bCs/>
            <w:szCs w:val="24"/>
          </w:rPr>
          <w:delText>Quarter</w:delText>
        </w:r>
        <w:r w:rsidRPr="005F27CA" w:rsidDel="00CD7BBA">
          <w:rPr>
            <w:szCs w:val="24"/>
          </w:rPr>
          <w:delText xml:space="preserve"> means a period of three calendar months commencing on the first day of January, April, July and October.</w:delText>
        </w:r>
      </w:del>
    </w:p>
    <w:p w14:paraId="1076F733" w14:textId="7053C7F8"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658" w:author="Debbie Houldsworth" w:date="2020-05-06T07:32:00Z"/>
          <w:szCs w:val="24"/>
        </w:rPr>
        <w:pPrChange w:id="17659"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660" w:author="Debbie Houldsworth" w:date="2020-05-06T07:32:00Z">
        <w:r w:rsidRPr="005F27CA" w:rsidDel="00CD7BBA">
          <w:rPr>
            <w:b/>
            <w:bCs/>
            <w:szCs w:val="24"/>
          </w:rPr>
          <w:delText xml:space="preserve">Reasonable and Prudent Operator </w:delText>
        </w:r>
        <w:r w:rsidRPr="005F27CA" w:rsidDel="00CD7BBA">
          <w:rPr>
            <w:szCs w:val="24"/>
          </w:rPr>
          <w:delText>means, in respect of any person, its acting in good faith to perform its contractual obligations and, in so doing and in the general conduct of its undertaking, exercising that degree of skill, diligence, prudence and foresight which would reasonably and ordinarily be expected from a skilled and experienced operator engaged in the same or a similar type of undertaking, in the same or similar circumstances and conditions.</w:delText>
        </w:r>
      </w:del>
    </w:p>
    <w:p w14:paraId="3EF60AE9" w14:textId="3C2FBC08"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661" w:author="Debbie Houldsworth" w:date="2020-05-06T07:32:00Z"/>
          <w:szCs w:val="24"/>
        </w:rPr>
        <w:pPrChange w:id="17662"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663" w:author="Debbie Houldsworth" w:date="2020-05-06T07:32:00Z">
        <w:r w:rsidRPr="005F27CA" w:rsidDel="00CD7BBA">
          <w:rPr>
            <w:b/>
            <w:bCs/>
            <w:szCs w:val="24"/>
          </w:rPr>
          <w:delText xml:space="preserve">Relevant Interest Rate </w:delText>
        </w:r>
        <w:r w:rsidRPr="005F27CA" w:rsidDel="00CD7BBA">
          <w:rPr>
            <w:szCs w:val="24"/>
          </w:rPr>
          <w:delText>means the base-lending rate for pound sterling of the Bank of England applicable from time to time plus two percent (2%).</w:delText>
        </w:r>
      </w:del>
    </w:p>
    <w:p w14:paraId="000D6D02" w14:textId="0D873694"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664" w:author="Debbie Houldsworth" w:date="2020-05-06T07:32:00Z"/>
          <w:szCs w:val="24"/>
        </w:rPr>
        <w:pPrChange w:id="17665"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666" w:author="Debbie Houldsworth" w:date="2020-05-06T07:32:00Z">
        <w:r w:rsidRPr="005F27CA" w:rsidDel="00CD7BBA">
          <w:rPr>
            <w:b/>
            <w:bCs/>
            <w:szCs w:val="24"/>
          </w:rPr>
          <w:delText xml:space="preserve">Remittance Person </w:delText>
        </w:r>
        <w:r w:rsidRPr="005F27CA" w:rsidDel="00CD7BBA">
          <w:rPr>
            <w:szCs w:val="24"/>
          </w:rPr>
          <w:delText xml:space="preserve">has the meaning given in the Green Deal Arrangements Agreement.  </w:delText>
        </w:r>
      </w:del>
    </w:p>
    <w:p w14:paraId="1E1B8978" w14:textId="3A169EF8"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667" w:author="Debbie Houldsworth" w:date="2020-05-06T07:32:00Z"/>
          <w:i/>
          <w:iCs/>
          <w:szCs w:val="24"/>
        </w:rPr>
        <w:pPrChange w:id="17668"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bookmarkStart w:id="17669" w:name="_Ref35265897"/>
      <w:del w:id="17670" w:author="Debbie Houldsworth" w:date="2020-05-06T07:32:00Z">
        <w:r w:rsidRPr="005F27CA" w:rsidDel="00CD7BBA">
          <w:rPr>
            <w:b/>
            <w:bCs/>
            <w:szCs w:val="24"/>
          </w:rPr>
          <w:delText xml:space="preserve">Remittance Processor </w:delText>
        </w:r>
        <w:r w:rsidRPr="005F27CA" w:rsidDel="00CD7BBA">
          <w:rPr>
            <w:szCs w:val="24"/>
          </w:rPr>
          <w:delText>has the meaning given to it within the Green Deal Arrangements Agreement.</w:delText>
        </w:r>
        <w:bookmarkEnd w:id="17669"/>
      </w:del>
    </w:p>
    <w:p w14:paraId="21758CB9" w14:textId="5EC199F7"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671" w:author="Debbie Houldsworth" w:date="2020-05-06T07:32:00Z"/>
          <w:szCs w:val="24"/>
        </w:rPr>
        <w:pPrChange w:id="17672"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673" w:author="Debbie Houldsworth" w:date="2020-05-06T07:32:00Z">
        <w:r w:rsidRPr="005F27CA" w:rsidDel="00CD7BBA">
          <w:rPr>
            <w:b/>
            <w:bCs/>
            <w:szCs w:val="24"/>
          </w:rPr>
          <w:delText xml:space="preserve">Restrict </w:delText>
        </w:r>
        <w:r w:rsidRPr="005F27CA" w:rsidDel="00CD7BBA">
          <w:rPr>
            <w:szCs w:val="24"/>
          </w:rPr>
          <w:delText xml:space="preserve">has the meaning given in Clause </w:delText>
        </w:r>
        <w:r w:rsidRPr="005F27CA" w:rsidDel="00CD7BBA">
          <w:rPr>
            <w:szCs w:val="24"/>
          </w:rPr>
          <w:fldChar w:fldCharType="begin"/>
        </w:r>
        <w:r w:rsidRPr="005F27CA" w:rsidDel="00CD7BBA">
          <w:rPr>
            <w:szCs w:val="24"/>
          </w:rPr>
          <w:delInstrText xml:space="preserve"> REF _Ref341385729 \r \h  \* MERGEFORMAT </w:delInstrText>
        </w:r>
        <w:r w:rsidRPr="005F27CA" w:rsidDel="00CD7BBA">
          <w:rPr>
            <w:szCs w:val="24"/>
          </w:rPr>
        </w:r>
        <w:r w:rsidRPr="005F27CA" w:rsidDel="00CD7BBA">
          <w:rPr>
            <w:szCs w:val="24"/>
          </w:rPr>
          <w:fldChar w:fldCharType="separate"/>
        </w:r>
        <w:r w:rsidR="003A05AB" w:rsidDel="00CD7BBA">
          <w:rPr>
            <w:szCs w:val="24"/>
          </w:rPr>
          <w:delText>11</w:delText>
        </w:r>
        <w:r w:rsidRPr="005F27CA" w:rsidDel="00CD7BBA">
          <w:rPr>
            <w:szCs w:val="24"/>
          </w:rPr>
          <w:fldChar w:fldCharType="end"/>
        </w:r>
        <w:r w:rsidRPr="005F27CA" w:rsidDel="00CD7BBA">
          <w:rPr>
            <w:szCs w:val="24"/>
          </w:rPr>
          <w:delText xml:space="preserve"> (</w:delText>
        </w:r>
        <w:r w:rsidRPr="005F27CA" w:rsidDel="00CD7BBA">
          <w:rPr>
            <w:i/>
            <w:iCs/>
            <w:szCs w:val="24"/>
          </w:rPr>
          <w:delText>GDCC Licence Restriction and Suspension</w:delText>
        </w:r>
        <w:r w:rsidRPr="005F27CA" w:rsidDel="00CD7BBA">
          <w:rPr>
            <w:szCs w:val="24"/>
          </w:rPr>
          <w:delText xml:space="preserve">); and </w:delText>
        </w:r>
        <w:r w:rsidRPr="005F27CA" w:rsidDel="00CD7BBA">
          <w:rPr>
            <w:b/>
            <w:bCs/>
            <w:szCs w:val="24"/>
          </w:rPr>
          <w:delText>Restricted</w:delText>
        </w:r>
        <w:r w:rsidRPr="005F27CA" w:rsidDel="00CD7BBA">
          <w:rPr>
            <w:szCs w:val="24"/>
          </w:rPr>
          <w:delText xml:space="preserve"> and </w:delText>
        </w:r>
        <w:r w:rsidRPr="005F27CA" w:rsidDel="00CD7BBA">
          <w:rPr>
            <w:b/>
            <w:bCs/>
            <w:szCs w:val="24"/>
          </w:rPr>
          <w:delText>Restriction</w:delText>
        </w:r>
        <w:r w:rsidRPr="005F27CA" w:rsidDel="00CD7BBA">
          <w:rPr>
            <w:szCs w:val="24"/>
          </w:rPr>
          <w:delText xml:space="preserve"> shall be construed accordingly. </w:delText>
        </w:r>
      </w:del>
    </w:p>
    <w:p w14:paraId="35A46B4D" w14:textId="020B723E"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674" w:author="Debbie Houldsworth" w:date="2020-05-06T07:32:00Z"/>
          <w:szCs w:val="24"/>
        </w:rPr>
        <w:pPrChange w:id="17675"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676" w:author="Debbie Houldsworth" w:date="2020-05-06T07:32:00Z">
        <w:r w:rsidRPr="005F27CA" w:rsidDel="00CD7BBA">
          <w:rPr>
            <w:b/>
            <w:bCs/>
            <w:szCs w:val="24"/>
          </w:rPr>
          <w:delText xml:space="preserve">Service Controller </w:delText>
        </w:r>
        <w:r w:rsidRPr="005F27CA" w:rsidDel="00CD7BBA">
          <w:rPr>
            <w:szCs w:val="24"/>
          </w:rPr>
          <w:delText>means the person identified as such in the Data Transfer Services Agreement, which, as at the date of this Agreement, is Electralink Limited (registered number 3271981).</w:delText>
        </w:r>
      </w:del>
    </w:p>
    <w:p w14:paraId="7FB5377E" w14:textId="6A6B79FA"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677" w:author="Debbie Houldsworth" w:date="2020-05-06T07:32:00Z"/>
          <w:szCs w:val="24"/>
        </w:rPr>
        <w:pPrChange w:id="17678"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679" w:author="Debbie Houldsworth" w:date="2020-05-06T07:32:00Z">
        <w:r w:rsidRPr="005F27CA" w:rsidDel="00CD7BBA">
          <w:rPr>
            <w:b/>
            <w:bCs/>
            <w:szCs w:val="24"/>
          </w:rPr>
          <w:delText xml:space="preserve">Service Level </w:delText>
        </w:r>
        <w:r w:rsidRPr="005F27CA" w:rsidDel="00CD7BBA">
          <w:rPr>
            <w:szCs w:val="24"/>
          </w:rPr>
          <w:delText xml:space="preserve">means a service level under </w:delText>
        </w:r>
        <w:r w:rsidR="00381742" w:rsidDel="00CD7BBA">
          <w:rPr>
            <w:szCs w:val="24"/>
          </w:rPr>
          <w:delText>0</w:delText>
        </w:r>
        <w:r w:rsidRPr="005F27CA" w:rsidDel="00CD7BBA">
          <w:rPr>
            <w:szCs w:val="24"/>
          </w:rPr>
          <w:delText>(</w:delText>
        </w:r>
        <w:r w:rsidRPr="005F27CA" w:rsidDel="00CD7BBA">
          <w:rPr>
            <w:i/>
            <w:iCs/>
            <w:szCs w:val="24"/>
          </w:rPr>
          <w:delText>GDCC Service Levels</w:delText>
        </w:r>
        <w:r w:rsidRPr="005F27CA" w:rsidDel="00CD7BBA">
          <w:rPr>
            <w:szCs w:val="24"/>
          </w:rPr>
          <w:delText>).</w:delText>
        </w:r>
      </w:del>
    </w:p>
    <w:p w14:paraId="661EEAC3" w14:textId="4DD1A77C"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680" w:author="Debbie Houldsworth" w:date="2020-05-06T07:32:00Z"/>
          <w:szCs w:val="24"/>
        </w:rPr>
        <w:pPrChange w:id="17681"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682" w:author="Debbie Houldsworth" w:date="2020-05-06T07:32:00Z">
        <w:r w:rsidRPr="005F27CA" w:rsidDel="00CD7BBA">
          <w:rPr>
            <w:b/>
            <w:bCs/>
            <w:szCs w:val="24"/>
          </w:rPr>
          <w:delText xml:space="preserve">Service Level Compensation </w:delText>
        </w:r>
        <w:r w:rsidRPr="005F27CA" w:rsidDel="00CD7BBA">
          <w:rPr>
            <w:szCs w:val="24"/>
          </w:rPr>
          <w:delText xml:space="preserve">means the relevant category of compensation specified under </w:delText>
        </w:r>
        <w:r w:rsidR="00381742" w:rsidDel="00CD7BBA">
          <w:rPr>
            <w:szCs w:val="24"/>
          </w:rPr>
          <w:delText>0</w:delText>
        </w:r>
        <w:r w:rsidRPr="005F27CA" w:rsidDel="00CD7BBA">
          <w:rPr>
            <w:szCs w:val="24"/>
          </w:rPr>
          <w:delText>(</w:delText>
        </w:r>
        <w:r w:rsidRPr="005F27CA" w:rsidDel="00CD7BBA">
          <w:rPr>
            <w:i/>
            <w:iCs/>
            <w:szCs w:val="24"/>
          </w:rPr>
          <w:delText>GDCC Service Levels</w:delText>
        </w:r>
        <w:r w:rsidRPr="005F27CA" w:rsidDel="00CD7BBA">
          <w:rPr>
            <w:szCs w:val="24"/>
          </w:rPr>
          <w:delText>), for failing to meet an applicable Service Level.</w:delText>
        </w:r>
      </w:del>
    </w:p>
    <w:p w14:paraId="4B211CC5" w14:textId="5FED0C02"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683" w:author="Debbie Houldsworth" w:date="2020-05-06T07:32:00Z"/>
          <w:szCs w:val="24"/>
        </w:rPr>
        <w:pPrChange w:id="17684"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685" w:author="Debbie Houldsworth" w:date="2020-05-06T07:32:00Z">
        <w:r w:rsidRPr="005F27CA" w:rsidDel="00CD7BBA">
          <w:rPr>
            <w:b/>
            <w:bCs/>
            <w:szCs w:val="24"/>
          </w:rPr>
          <w:delText xml:space="preserve">Service Level Compliance Statement </w:delText>
        </w:r>
        <w:r w:rsidRPr="005F27CA" w:rsidDel="00CD7BBA">
          <w:rPr>
            <w:szCs w:val="24"/>
          </w:rPr>
          <w:delText>means a written confirmation by the GDCC Operator confirming the following information for a Quarter:</w:delText>
        </w:r>
      </w:del>
    </w:p>
    <w:p w14:paraId="50599AEA" w14:textId="2E281111"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686" w:author="Debbie Houldsworth" w:date="2020-05-06T07:32:00Z"/>
          <w:szCs w:val="24"/>
        </w:rPr>
        <w:pPrChange w:id="17687" w:author="Debbie Houldsworth" w:date="2020-05-13T09:35:00Z">
          <w:pPr>
            <w:numPr>
              <w:ilvl w:val="1"/>
              <w:numId w:val="77"/>
            </w:numPr>
            <w:tabs>
              <w:tab w:val="clear" w:pos="2160"/>
              <w:tab w:val="clear" w:pos="2880"/>
              <w:tab w:val="clear" w:pos="3600"/>
              <w:tab w:val="clear" w:pos="4320"/>
              <w:tab w:val="clear" w:pos="5040"/>
              <w:tab w:val="clear" w:pos="9029"/>
              <w:tab w:val="num" w:pos="360"/>
              <w:tab w:val="num" w:pos="1440"/>
            </w:tabs>
            <w:spacing w:after="230"/>
            <w:ind w:left="1440" w:hanging="720"/>
            <w:jc w:val="left"/>
          </w:pPr>
        </w:pPrChange>
      </w:pPr>
      <w:del w:id="17688" w:author="Debbie Houldsworth" w:date="2020-05-06T07:32:00Z">
        <w:r w:rsidRPr="005F27CA" w:rsidDel="00CD7BBA">
          <w:rPr>
            <w:szCs w:val="24"/>
          </w:rPr>
          <w:delText>a summary of the GDCC Operator’ aggregate performance against each applicable Service Level and the total amount of Service Level Compensation (if any) payable by the GDCC Operator to the User; and</w:delText>
        </w:r>
      </w:del>
    </w:p>
    <w:p w14:paraId="1898EBAF" w14:textId="50E2FEB2"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689" w:author="Debbie Houldsworth" w:date="2020-05-06T07:32:00Z"/>
          <w:szCs w:val="24"/>
        </w:rPr>
        <w:pPrChange w:id="17690" w:author="Debbie Houldsworth" w:date="2020-05-13T09:35:00Z">
          <w:pPr>
            <w:numPr>
              <w:ilvl w:val="1"/>
              <w:numId w:val="77"/>
            </w:numPr>
            <w:tabs>
              <w:tab w:val="clear" w:pos="2160"/>
              <w:tab w:val="clear" w:pos="2880"/>
              <w:tab w:val="clear" w:pos="3600"/>
              <w:tab w:val="clear" w:pos="4320"/>
              <w:tab w:val="clear" w:pos="5040"/>
              <w:tab w:val="clear" w:pos="9029"/>
              <w:tab w:val="num" w:pos="360"/>
              <w:tab w:val="num" w:pos="1440"/>
            </w:tabs>
            <w:spacing w:after="230"/>
            <w:ind w:left="1440" w:hanging="720"/>
            <w:jc w:val="left"/>
          </w:pPr>
        </w:pPrChange>
      </w:pPr>
      <w:del w:id="17691" w:author="Debbie Houldsworth" w:date="2020-05-06T07:32:00Z">
        <w:r w:rsidRPr="005F27CA" w:rsidDel="00CD7BBA">
          <w:rPr>
            <w:szCs w:val="24"/>
          </w:rPr>
          <w:delText>where the GDCC Operator have failed to meet any Service Level, the number of calendar days or hours (as applicable) by which the Service Level was failed and the corresponding Service Level Compensation payable.</w:delText>
        </w:r>
      </w:del>
    </w:p>
    <w:p w14:paraId="3D9668E6" w14:textId="5D2AB953"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692" w:author="Debbie Houldsworth" w:date="2020-05-06T07:32:00Z"/>
          <w:szCs w:val="24"/>
        </w:rPr>
        <w:pPrChange w:id="17693"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694" w:author="Debbie Houldsworth" w:date="2020-05-06T07:32:00Z">
        <w:r w:rsidRPr="005F27CA" w:rsidDel="00CD7BBA">
          <w:rPr>
            <w:b/>
            <w:bCs/>
            <w:szCs w:val="24"/>
          </w:rPr>
          <w:delText xml:space="preserve">Suspend </w:delText>
        </w:r>
        <w:r w:rsidRPr="005F27CA" w:rsidDel="00CD7BBA">
          <w:rPr>
            <w:szCs w:val="24"/>
          </w:rPr>
          <w:delText xml:space="preserve">means suspension of rights to access all or part of the GDCC and/or suspension of all or any part of the User’s rights to use the GDCC and/or any GDCC Data; and </w:delText>
        </w:r>
        <w:r w:rsidRPr="005F27CA" w:rsidDel="00CD7BBA">
          <w:rPr>
            <w:b/>
            <w:bCs/>
            <w:szCs w:val="24"/>
          </w:rPr>
          <w:delText>Suspended</w:delText>
        </w:r>
        <w:r w:rsidRPr="005F27CA" w:rsidDel="00CD7BBA">
          <w:rPr>
            <w:szCs w:val="24"/>
          </w:rPr>
          <w:delText xml:space="preserve"> and </w:delText>
        </w:r>
        <w:r w:rsidRPr="005F27CA" w:rsidDel="00CD7BBA">
          <w:rPr>
            <w:b/>
            <w:bCs/>
            <w:szCs w:val="24"/>
          </w:rPr>
          <w:delText>Suspension</w:delText>
        </w:r>
        <w:r w:rsidRPr="005F27CA" w:rsidDel="00CD7BBA">
          <w:rPr>
            <w:szCs w:val="24"/>
          </w:rPr>
          <w:delText xml:space="preserve"> shall be construed accordingly.</w:delText>
        </w:r>
      </w:del>
    </w:p>
    <w:p w14:paraId="4E430E9A" w14:textId="4F2D6E93"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695" w:author="Debbie Houldsworth" w:date="2020-05-06T07:32:00Z"/>
          <w:szCs w:val="24"/>
        </w:rPr>
        <w:pPrChange w:id="17696"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697" w:author="Debbie Houldsworth" w:date="2020-05-06T07:32:00Z">
        <w:r w:rsidRPr="005F27CA" w:rsidDel="00CD7BBA">
          <w:rPr>
            <w:b/>
            <w:bCs/>
            <w:szCs w:val="24"/>
          </w:rPr>
          <w:delText xml:space="preserve">Term </w:delText>
        </w:r>
        <w:r w:rsidRPr="005F27CA" w:rsidDel="00CD7BBA">
          <w:rPr>
            <w:szCs w:val="24"/>
          </w:rPr>
          <w:delText xml:space="preserve">has the meaning given in Clause </w:delText>
        </w:r>
        <w:r w:rsidRPr="005F27CA" w:rsidDel="00CD7BBA">
          <w:rPr>
            <w:szCs w:val="24"/>
          </w:rPr>
          <w:fldChar w:fldCharType="begin"/>
        </w:r>
        <w:r w:rsidRPr="005F27CA" w:rsidDel="00CD7BBA">
          <w:rPr>
            <w:szCs w:val="24"/>
          </w:rPr>
          <w:delInstrText xml:space="preserve"> REF _Ref343857361 \r \h  \* MERGEFORMAT </w:delInstrText>
        </w:r>
        <w:r w:rsidRPr="005F27CA" w:rsidDel="00CD7BBA">
          <w:rPr>
            <w:szCs w:val="24"/>
          </w:rPr>
        </w:r>
        <w:r w:rsidRPr="005F27CA" w:rsidDel="00CD7BBA">
          <w:rPr>
            <w:szCs w:val="24"/>
          </w:rPr>
          <w:fldChar w:fldCharType="separate"/>
        </w:r>
        <w:r w:rsidR="003A05AB" w:rsidDel="00CD7BBA">
          <w:rPr>
            <w:szCs w:val="24"/>
          </w:rPr>
          <w:delText>3</w:delText>
        </w:r>
        <w:r w:rsidRPr="005F27CA" w:rsidDel="00CD7BBA">
          <w:rPr>
            <w:szCs w:val="24"/>
          </w:rPr>
          <w:fldChar w:fldCharType="end"/>
        </w:r>
        <w:r w:rsidRPr="005F27CA" w:rsidDel="00CD7BBA">
          <w:rPr>
            <w:szCs w:val="24"/>
          </w:rPr>
          <w:delText xml:space="preserve"> (</w:delText>
        </w:r>
        <w:r w:rsidRPr="005F27CA" w:rsidDel="00CD7BBA">
          <w:rPr>
            <w:i/>
            <w:iCs/>
            <w:szCs w:val="24"/>
          </w:rPr>
          <w:delText>Commencement and duration</w:delText>
        </w:r>
        <w:r w:rsidRPr="005F27CA" w:rsidDel="00CD7BBA">
          <w:rPr>
            <w:szCs w:val="24"/>
          </w:rPr>
          <w:delText>).</w:delText>
        </w:r>
      </w:del>
    </w:p>
    <w:p w14:paraId="7D941BFC" w14:textId="239713CC"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698" w:author="Debbie Houldsworth" w:date="2020-05-06T07:32:00Z"/>
          <w:szCs w:val="24"/>
          <w:u w:val="single"/>
        </w:rPr>
        <w:pPrChange w:id="17699"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700" w:author="Debbie Houldsworth" w:date="2020-05-06T07:32:00Z">
        <w:r w:rsidRPr="005F27CA" w:rsidDel="00CD7BBA">
          <w:rPr>
            <w:b/>
            <w:bCs/>
            <w:szCs w:val="24"/>
          </w:rPr>
          <w:delText xml:space="preserve">Territory </w:delText>
        </w:r>
        <w:r w:rsidRPr="005F27CA" w:rsidDel="00CD7BBA">
          <w:rPr>
            <w:szCs w:val="24"/>
          </w:rPr>
          <w:delText>means Great Britain.</w:delText>
        </w:r>
      </w:del>
    </w:p>
    <w:p w14:paraId="36027DEC" w14:textId="59019B0B"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701" w:author="Debbie Houldsworth" w:date="2020-05-06T07:32:00Z"/>
          <w:szCs w:val="24"/>
        </w:rPr>
        <w:pPrChange w:id="17702"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703" w:author="Debbie Houldsworth" w:date="2020-05-06T07:32:00Z">
        <w:r w:rsidRPr="005F27CA" w:rsidDel="00CD7BBA">
          <w:rPr>
            <w:b/>
            <w:bCs/>
            <w:szCs w:val="24"/>
          </w:rPr>
          <w:delText xml:space="preserve">User Data </w:delText>
        </w:r>
        <w:r w:rsidRPr="005F27CA" w:rsidDel="00CD7BBA">
          <w:rPr>
            <w:szCs w:val="24"/>
          </w:rPr>
          <w:delText>means all data that are introduced to, and stored or otherwise processed on, the GDCC by (or on behalf of) the User, as such data are added, corrected or modified from time to time.</w:delText>
        </w:r>
      </w:del>
    </w:p>
    <w:p w14:paraId="18A58574" w14:textId="3243233D"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704" w:author="Debbie Houldsworth" w:date="2020-05-06T07:32:00Z"/>
          <w:szCs w:val="24"/>
        </w:rPr>
        <w:pPrChange w:id="17705"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706" w:author="Debbie Houldsworth" w:date="2020-05-06T07:32:00Z">
        <w:r w:rsidRPr="005F27CA" w:rsidDel="00CD7BBA">
          <w:rPr>
            <w:b/>
            <w:bCs/>
            <w:szCs w:val="24"/>
          </w:rPr>
          <w:delText xml:space="preserve">User IPR </w:delText>
        </w:r>
        <w:r w:rsidRPr="005F27CA" w:rsidDel="00CD7BBA">
          <w:rPr>
            <w:szCs w:val="24"/>
          </w:rPr>
          <w:delText>means all IPR provided by or on behalf of the User to any one or more of the GDCC Operator under or in connection with this Agreement (whether before or after the Commencement Date).</w:delText>
        </w:r>
      </w:del>
    </w:p>
    <w:p w14:paraId="20FD67E4" w14:textId="6BBE513F"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707" w:author="Debbie Houldsworth" w:date="2020-05-06T07:32:00Z"/>
          <w:szCs w:val="24"/>
        </w:rPr>
        <w:pPrChange w:id="17708"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709" w:author="Debbie Houldsworth" w:date="2020-05-06T07:32:00Z">
        <w:r w:rsidRPr="005F27CA" w:rsidDel="00CD7BBA">
          <w:rPr>
            <w:b/>
            <w:bCs/>
            <w:szCs w:val="24"/>
          </w:rPr>
          <w:delText xml:space="preserve">User Type </w:delText>
        </w:r>
        <w:r w:rsidRPr="005F27CA" w:rsidDel="00CD7BBA">
          <w:rPr>
            <w:szCs w:val="24"/>
          </w:rPr>
          <w:delText xml:space="preserve">means the capacity in which the User has entered into this Agreement, as identified in </w:delText>
        </w:r>
        <w:r w:rsidR="00ED12B8" w:rsidDel="00CD7BBA">
          <w:rPr>
            <w:szCs w:val="24"/>
          </w:rPr>
          <w:delText>0</w:delText>
        </w:r>
        <w:r w:rsidRPr="005F27CA" w:rsidDel="00CD7BBA">
          <w:rPr>
            <w:szCs w:val="24"/>
          </w:rPr>
          <w:delText>(</w:delText>
        </w:r>
        <w:r w:rsidRPr="005F27CA" w:rsidDel="00CD7BBA">
          <w:rPr>
            <w:i/>
            <w:iCs/>
            <w:szCs w:val="24"/>
          </w:rPr>
          <w:delText>Contract and User details</w:delText>
        </w:r>
        <w:r w:rsidRPr="005F27CA" w:rsidDel="00CD7BBA">
          <w:rPr>
            <w:szCs w:val="24"/>
          </w:rPr>
          <w:delText xml:space="preserve">). </w:delText>
        </w:r>
      </w:del>
    </w:p>
    <w:p w14:paraId="34876ADF" w14:textId="227DF1DE"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710" w:author="Debbie Houldsworth" w:date="2020-05-06T07:32:00Z"/>
          <w:szCs w:val="24"/>
        </w:rPr>
        <w:pPrChange w:id="17711"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712" w:author="Debbie Houldsworth" w:date="2020-05-06T07:32:00Z">
        <w:r w:rsidRPr="005F27CA" w:rsidDel="00CD7BBA">
          <w:rPr>
            <w:b/>
            <w:bCs/>
            <w:szCs w:val="24"/>
          </w:rPr>
          <w:delText xml:space="preserve">VAT </w:delText>
        </w:r>
        <w:r w:rsidRPr="005F27CA" w:rsidDel="00CD7BBA">
          <w:rPr>
            <w:szCs w:val="24"/>
          </w:rPr>
          <w:delText>means value added tax chargeable under the Value Added Tax Act 1994.</w:delText>
        </w:r>
      </w:del>
    </w:p>
    <w:p w14:paraId="4A1BCD12" w14:textId="635C4774"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713" w:author="Debbie Houldsworth" w:date="2020-05-06T07:32:00Z"/>
          <w:szCs w:val="24"/>
        </w:rPr>
        <w:pPrChange w:id="17714" w:author="Debbie Houldsworth" w:date="2020-05-13T09:35:00Z">
          <w:pPr>
            <w:numPr>
              <w:numId w:val="73"/>
            </w:numPr>
            <w:tabs>
              <w:tab w:val="clear" w:pos="2160"/>
              <w:tab w:val="clear" w:pos="2880"/>
              <w:tab w:val="clear" w:pos="3600"/>
              <w:tab w:val="clear" w:pos="4320"/>
              <w:tab w:val="clear" w:pos="5040"/>
              <w:tab w:val="clear" w:pos="9029"/>
              <w:tab w:val="num" w:pos="360"/>
              <w:tab w:val="num" w:pos="720"/>
            </w:tabs>
            <w:spacing w:after="230"/>
            <w:ind w:left="720" w:hanging="720"/>
            <w:jc w:val="left"/>
          </w:pPr>
        </w:pPrChange>
      </w:pPr>
      <w:del w:id="17715" w:author="Debbie Houldsworth" w:date="2020-05-06T07:32:00Z">
        <w:r w:rsidRPr="005F27CA" w:rsidDel="00CD7BBA">
          <w:rPr>
            <w:b/>
            <w:bCs/>
            <w:szCs w:val="24"/>
          </w:rPr>
          <w:delText>Working Days</w:delText>
        </w:r>
        <w:r w:rsidRPr="005F27CA" w:rsidDel="00CD7BBA">
          <w:rPr>
            <w:szCs w:val="24"/>
          </w:rPr>
          <w:delText xml:space="preserve"> means any day other than a Saturday, a Sunday, Christmas Day, Good Friday or a day that is a bank holiday within the meaning of the Banking and Financial Dealings Act 1971.</w:delText>
        </w:r>
      </w:del>
    </w:p>
    <w:p w14:paraId="27970023" w14:textId="1263939B" w:rsidR="00426F1D" w:rsidRPr="005F27CA" w:rsidDel="00CD7BBA" w:rsidRDefault="00426F1D">
      <w:pPr>
        <w:keepNext/>
        <w:tabs>
          <w:tab w:val="clear" w:pos="2160"/>
          <w:tab w:val="clear" w:pos="2880"/>
          <w:tab w:val="clear" w:pos="3600"/>
          <w:tab w:val="clear" w:pos="4320"/>
          <w:tab w:val="clear" w:pos="5040"/>
          <w:tab w:val="clear" w:pos="9029"/>
        </w:tabs>
        <w:spacing w:after="230"/>
        <w:ind w:left="2160"/>
        <w:jc w:val="left"/>
        <w:outlineLvl w:val="0"/>
        <w:rPr>
          <w:del w:id="17716" w:author="Debbie Houldsworth" w:date="2020-05-06T07:32:00Z"/>
          <w:b/>
          <w:szCs w:val="24"/>
        </w:rPr>
        <w:pPrChange w:id="17717" w:author="Debbie Houldsworth" w:date="2020-05-13T09:35:00Z">
          <w:pPr>
            <w:keepNext/>
            <w:numPr>
              <w:ilvl w:val="1"/>
              <w:numId w:val="85"/>
            </w:numPr>
            <w:tabs>
              <w:tab w:val="clear" w:pos="2160"/>
              <w:tab w:val="clear" w:pos="2880"/>
              <w:tab w:val="clear" w:pos="3600"/>
              <w:tab w:val="clear" w:pos="4320"/>
              <w:tab w:val="clear" w:pos="5040"/>
              <w:tab w:val="clear" w:pos="9029"/>
              <w:tab w:val="num" w:pos="720"/>
            </w:tabs>
            <w:spacing w:after="230"/>
            <w:ind w:left="720" w:hanging="720"/>
            <w:jc w:val="left"/>
            <w:outlineLvl w:val="1"/>
          </w:pPr>
        </w:pPrChange>
      </w:pPr>
      <w:bookmarkStart w:id="17718" w:name="_Ref177267489"/>
      <w:del w:id="17719" w:author="Debbie Houldsworth" w:date="2020-05-06T07:32:00Z">
        <w:r w:rsidRPr="005F27CA" w:rsidDel="00CD7BBA">
          <w:rPr>
            <w:b/>
            <w:szCs w:val="24"/>
          </w:rPr>
          <w:delText>Interpretation</w:delText>
        </w:r>
      </w:del>
    </w:p>
    <w:p w14:paraId="66ECF4F6" w14:textId="6B80672F"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720" w:author="Debbie Houldsworth" w:date="2020-05-06T07:32:00Z"/>
          <w:szCs w:val="24"/>
        </w:rPr>
        <w:pPrChange w:id="17721"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del w:id="17722" w:author="Debbie Houldsworth" w:date="2020-05-06T07:32:00Z">
        <w:r w:rsidRPr="005F27CA" w:rsidDel="00CD7BBA">
          <w:rPr>
            <w:szCs w:val="24"/>
          </w:rPr>
          <w:delText xml:space="preserve">The headings in this Agreement are inserted for convenience only and shall not affect the interpretation or construction of this Agreement. </w:delText>
        </w:r>
      </w:del>
    </w:p>
    <w:p w14:paraId="2B7E6EB0" w14:textId="05738367"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723" w:author="Debbie Houldsworth" w:date="2020-05-06T07:32:00Z"/>
          <w:szCs w:val="24"/>
        </w:rPr>
        <w:pPrChange w:id="17724"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del w:id="17725" w:author="Debbie Houldsworth" w:date="2020-05-06T07:32:00Z">
        <w:r w:rsidRPr="005F27CA" w:rsidDel="00CD7BBA">
          <w:rPr>
            <w:szCs w:val="24"/>
          </w:rPr>
          <w:delText>Words expressed in the singular shall include the plural and vice versa. Words referring to a particular gender include every gender.  References to a person include an individual, company, body corporate, corporation, unincorporated association, firm, partnership or other legal entity.</w:delText>
        </w:r>
      </w:del>
    </w:p>
    <w:p w14:paraId="2C69304D" w14:textId="664009E2"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726" w:author="Debbie Houldsworth" w:date="2020-05-06T07:32:00Z"/>
          <w:szCs w:val="24"/>
        </w:rPr>
        <w:pPrChange w:id="17727"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del w:id="17728" w:author="Debbie Houldsworth" w:date="2020-05-06T07:32:00Z">
        <w:r w:rsidRPr="005F27CA" w:rsidDel="00CD7BBA">
          <w:rPr>
            <w:szCs w:val="24"/>
          </w:rPr>
          <w:delText>The words "other", "including" and "in particular" shall not limit the generality of any preceding words or be construed as being limited to the same class as any preceding words where a wider construction is possible.</w:delText>
        </w:r>
      </w:del>
    </w:p>
    <w:p w14:paraId="5A6ED60F" w14:textId="764F89DF"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729" w:author="Debbie Houldsworth" w:date="2020-05-06T07:32:00Z"/>
          <w:szCs w:val="24"/>
        </w:rPr>
        <w:pPrChange w:id="17730"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del w:id="17731" w:author="Debbie Houldsworth" w:date="2020-05-06T07:32:00Z">
        <w:r w:rsidRPr="005F27CA" w:rsidDel="00CD7BBA">
          <w:rPr>
            <w:szCs w:val="24"/>
          </w:rPr>
          <w:delText>References to any statute or statutory provision shall include (i) any subordinate legislation made under it, (ii) any provision which it has modified or re-enacted (whether with or without modification), and (iii) any provision which subsequently supersedes it or re-enacts it (whether with or without modification) whether made before or after the date of this Agreement.</w:delText>
        </w:r>
      </w:del>
    </w:p>
    <w:p w14:paraId="6916E05A" w14:textId="2DCCE489"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732" w:author="Debbie Houldsworth" w:date="2020-05-06T07:32:00Z"/>
          <w:szCs w:val="24"/>
        </w:rPr>
        <w:pPrChange w:id="17733"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del w:id="17734" w:author="Debbie Houldsworth" w:date="2020-05-06T07:32:00Z">
        <w:r w:rsidRPr="005F27CA" w:rsidDel="00CD7BBA">
          <w:rPr>
            <w:szCs w:val="24"/>
          </w:rPr>
          <w:delText>All references in this Agreement to Clauses and Schedules are to the clauses and schedules to this Agreement unless otherwise stated.</w:delText>
        </w:r>
      </w:del>
    </w:p>
    <w:p w14:paraId="2DA9D3E8" w14:textId="22CE3975"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735" w:author="Debbie Houldsworth" w:date="2020-05-06T07:32:00Z"/>
          <w:szCs w:val="24"/>
        </w:rPr>
        <w:pPrChange w:id="17736"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del w:id="17737" w:author="Debbie Houldsworth" w:date="2020-05-06T07:32:00Z">
        <w:r w:rsidRPr="005F27CA" w:rsidDel="00CD7BBA">
          <w:rPr>
            <w:szCs w:val="24"/>
          </w:rPr>
          <w:delText>In case of a conflict between any of the provisions in this Agreement, the GDAA or the MRA, it shall be resolved by applying those documents or provisions in the following order of precedence (prevailing document or provision first):</w:delText>
        </w:r>
      </w:del>
    </w:p>
    <w:p w14:paraId="673344BE" w14:textId="0D45DAFB"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738" w:author="Debbie Houldsworth" w:date="2020-05-06T07:32:00Z"/>
          <w:szCs w:val="24"/>
        </w:rPr>
        <w:pPrChange w:id="17739"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del w:id="17740" w:author="Debbie Houldsworth" w:date="2020-05-06T07:32:00Z">
        <w:r w:rsidRPr="005F27CA" w:rsidDel="00CD7BBA">
          <w:rPr>
            <w:szCs w:val="24"/>
          </w:rPr>
          <w:delText>the GDAA;</w:delText>
        </w:r>
      </w:del>
    </w:p>
    <w:p w14:paraId="34E12895" w14:textId="16BE6E97"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741" w:author="Debbie Houldsworth" w:date="2020-05-06T07:32:00Z"/>
          <w:szCs w:val="24"/>
        </w:rPr>
        <w:pPrChange w:id="17742"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del w:id="17743" w:author="Debbie Houldsworth" w:date="2020-05-06T07:32:00Z">
        <w:r w:rsidRPr="005F27CA" w:rsidDel="00CD7BBA">
          <w:rPr>
            <w:szCs w:val="24"/>
          </w:rPr>
          <w:delText>this Agreement;</w:delText>
        </w:r>
      </w:del>
    </w:p>
    <w:p w14:paraId="3CDEA3C3" w14:textId="396F3892"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744" w:author="Debbie Houldsworth" w:date="2020-05-06T07:32:00Z"/>
          <w:szCs w:val="24"/>
        </w:rPr>
        <w:pPrChange w:id="17745"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del w:id="17746" w:author="Debbie Houldsworth" w:date="2020-05-06T07:32:00Z">
        <w:r w:rsidRPr="005F27CA" w:rsidDel="00CD7BBA">
          <w:rPr>
            <w:szCs w:val="24"/>
          </w:rPr>
          <w:delText xml:space="preserve">the MRA.  </w:delText>
        </w:r>
      </w:del>
    </w:p>
    <w:p w14:paraId="443D3C31" w14:textId="190DAAB1" w:rsidR="00426F1D" w:rsidRPr="005F27CA" w:rsidDel="00CD7BBA" w:rsidRDefault="00426F1D">
      <w:pPr>
        <w:keepNext/>
        <w:tabs>
          <w:tab w:val="clear" w:pos="2160"/>
          <w:tab w:val="clear" w:pos="2880"/>
          <w:tab w:val="clear" w:pos="3600"/>
          <w:tab w:val="clear" w:pos="4320"/>
          <w:tab w:val="clear" w:pos="5040"/>
          <w:tab w:val="clear" w:pos="9029"/>
        </w:tabs>
        <w:spacing w:before="230" w:after="230"/>
        <w:ind w:left="2160"/>
        <w:jc w:val="left"/>
        <w:outlineLvl w:val="0"/>
        <w:rPr>
          <w:del w:id="17747" w:author="Debbie Houldsworth" w:date="2020-05-06T07:32:00Z"/>
          <w:b/>
          <w:szCs w:val="24"/>
        </w:rPr>
        <w:pPrChange w:id="17748" w:author="Debbie Houldsworth" w:date="2020-05-13T09:35:00Z">
          <w:pPr>
            <w:keepNext/>
            <w:numPr>
              <w:numId w:val="85"/>
            </w:numPr>
            <w:tabs>
              <w:tab w:val="clear" w:pos="2160"/>
              <w:tab w:val="clear" w:pos="2880"/>
              <w:tab w:val="clear" w:pos="3600"/>
              <w:tab w:val="clear" w:pos="4320"/>
              <w:tab w:val="clear" w:pos="5040"/>
              <w:tab w:val="clear" w:pos="9029"/>
              <w:tab w:val="num" w:pos="720"/>
            </w:tabs>
            <w:spacing w:before="230" w:after="230"/>
            <w:ind w:left="720" w:hanging="720"/>
            <w:jc w:val="left"/>
            <w:outlineLvl w:val="0"/>
          </w:pPr>
        </w:pPrChange>
      </w:pPr>
      <w:bookmarkStart w:id="17749" w:name="_Toc345415312"/>
      <w:del w:id="17750" w:author="Debbie Houldsworth" w:date="2020-05-06T07:32:00Z">
        <w:r w:rsidRPr="005F27CA" w:rsidDel="00CD7BBA">
          <w:rPr>
            <w:b/>
            <w:szCs w:val="24"/>
          </w:rPr>
          <w:delText>User-specific warranties</w:delText>
        </w:r>
        <w:bookmarkEnd w:id="17749"/>
      </w:del>
    </w:p>
    <w:p w14:paraId="7C3B0128" w14:textId="517B1EDE"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751" w:author="Debbie Houldsworth" w:date="2020-05-06T07:32:00Z"/>
          <w:bCs/>
          <w:szCs w:val="24"/>
        </w:rPr>
        <w:pPrChange w:id="17752"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20" w:hanging="720"/>
            <w:jc w:val="left"/>
            <w:outlineLvl w:val="1"/>
          </w:pPr>
        </w:pPrChange>
      </w:pPr>
      <w:bookmarkStart w:id="17753" w:name="_Ref343510360"/>
      <w:bookmarkStart w:id="17754" w:name="_Ref341530051"/>
      <w:del w:id="17755" w:author="Debbie Houldsworth" w:date="2020-05-06T07:32:00Z">
        <w:r w:rsidRPr="005F27CA" w:rsidDel="00CD7BBA">
          <w:rPr>
            <w:bCs/>
            <w:szCs w:val="24"/>
          </w:rPr>
          <w:delText xml:space="preserve">In addition to the general warranties given under Clause </w:delText>
        </w:r>
        <w:r w:rsidRPr="005F27CA" w:rsidDel="00CD7BBA">
          <w:rPr>
            <w:bCs/>
            <w:szCs w:val="24"/>
          </w:rPr>
          <w:fldChar w:fldCharType="begin"/>
        </w:r>
        <w:r w:rsidRPr="005F27CA" w:rsidDel="00CD7BBA">
          <w:rPr>
            <w:bCs/>
            <w:szCs w:val="24"/>
          </w:rPr>
          <w:delInstrText xml:space="preserve"> REF _Ref341692651 \r \h  \* MERGEFORMAT </w:delInstrText>
        </w:r>
        <w:r w:rsidRPr="005F27CA" w:rsidDel="00CD7BBA">
          <w:rPr>
            <w:bCs/>
            <w:szCs w:val="24"/>
          </w:rPr>
        </w:r>
        <w:r w:rsidRPr="005F27CA" w:rsidDel="00CD7BBA">
          <w:rPr>
            <w:bCs/>
            <w:szCs w:val="24"/>
          </w:rPr>
          <w:fldChar w:fldCharType="separate"/>
        </w:r>
        <w:r w:rsidR="003A05AB" w:rsidDel="00CD7BBA">
          <w:rPr>
            <w:bCs/>
            <w:szCs w:val="24"/>
          </w:rPr>
          <w:delText>18</w:delText>
        </w:r>
        <w:r w:rsidRPr="005F27CA" w:rsidDel="00CD7BBA">
          <w:rPr>
            <w:bCs/>
            <w:szCs w:val="24"/>
          </w:rPr>
          <w:fldChar w:fldCharType="end"/>
        </w:r>
        <w:r w:rsidRPr="005F27CA" w:rsidDel="00CD7BBA">
          <w:rPr>
            <w:bCs/>
            <w:szCs w:val="24"/>
          </w:rPr>
          <w:delText xml:space="preserve"> (</w:delText>
        </w:r>
        <w:r w:rsidRPr="005F27CA" w:rsidDel="00CD7BBA">
          <w:rPr>
            <w:bCs/>
            <w:i/>
            <w:iCs/>
            <w:szCs w:val="24"/>
          </w:rPr>
          <w:delText>Warranties</w:delText>
        </w:r>
        <w:r w:rsidRPr="005F27CA" w:rsidDel="00CD7BBA">
          <w:rPr>
            <w:bCs/>
            <w:szCs w:val="24"/>
          </w:rPr>
          <w:delText>), the User further represents and warrants to the GDCC Operator that:</w:delText>
        </w:r>
        <w:bookmarkEnd w:id="17753"/>
      </w:del>
    </w:p>
    <w:p w14:paraId="7EA8682B" w14:textId="14CBB996"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756" w:author="Debbie Houldsworth" w:date="2020-05-06T07:32:00Z"/>
          <w:szCs w:val="24"/>
        </w:rPr>
        <w:pPrChange w:id="17757"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del w:id="17758" w:author="Debbie Houldsworth" w:date="2020-05-06T07:32:00Z">
        <w:r w:rsidRPr="005F27CA" w:rsidDel="00CD7BBA">
          <w:rPr>
            <w:szCs w:val="24"/>
          </w:rPr>
          <w:delText>where the User is entering into this Agreement in the capacity of:</w:delText>
        </w:r>
        <w:bookmarkEnd w:id="17754"/>
      </w:del>
    </w:p>
    <w:p w14:paraId="1DB13794" w14:textId="55F91160"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759" w:author="Debbie Houldsworth" w:date="2020-05-06T07:32:00Z"/>
          <w:szCs w:val="24"/>
        </w:rPr>
        <w:pPrChange w:id="17760" w:author="Debbie Houldsworth" w:date="2020-05-13T09:35:00Z">
          <w:pPr>
            <w:numPr>
              <w:ilvl w:val="4"/>
              <w:numId w:val="85"/>
            </w:numPr>
            <w:tabs>
              <w:tab w:val="clear" w:pos="2880"/>
              <w:tab w:val="clear" w:pos="3600"/>
              <w:tab w:val="clear" w:pos="4320"/>
              <w:tab w:val="clear" w:pos="5040"/>
              <w:tab w:val="clear" w:pos="9029"/>
              <w:tab w:val="num" w:pos="2160"/>
            </w:tabs>
            <w:spacing w:after="230"/>
            <w:ind w:left="2160" w:hanging="720"/>
            <w:jc w:val="left"/>
            <w:outlineLvl w:val="4"/>
          </w:pPr>
        </w:pPrChange>
      </w:pPr>
      <w:del w:id="17761" w:author="Debbie Houldsworth" w:date="2020-05-06T07:32:00Z">
        <w:r w:rsidRPr="005F27CA" w:rsidDel="00CD7BBA">
          <w:rPr>
            <w:szCs w:val="24"/>
          </w:rPr>
          <w:delText>a “Green Deal Licensee”, a “Green Deal Provider” or a “Finance Party”, it is a party to the GDAA in that capacity;</w:delText>
        </w:r>
      </w:del>
    </w:p>
    <w:p w14:paraId="32ADE948" w14:textId="1742E8A8"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762" w:author="Debbie Houldsworth" w:date="2020-05-06T07:32:00Z"/>
          <w:szCs w:val="24"/>
        </w:rPr>
        <w:pPrChange w:id="17763" w:author="Debbie Houldsworth" w:date="2020-05-13T09:35:00Z">
          <w:pPr>
            <w:numPr>
              <w:ilvl w:val="4"/>
              <w:numId w:val="85"/>
            </w:numPr>
            <w:tabs>
              <w:tab w:val="clear" w:pos="2880"/>
              <w:tab w:val="clear" w:pos="3600"/>
              <w:tab w:val="clear" w:pos="4320"/>
              <w:tab w:val="clear" w:pos="5040"/>
              <w:tab w:val="clear" w:pos="9029"/>
              <w:tab w:val="num" w:pos="2160"/>
            </w:tabs>
            <w:spacing w:after="230"/>
            <w:ind w:left="2160" w:hanging="720"/>
            <w:jc w:val="left"/>
            <w:outlineLvl w:val="4"/>
          </w:pPr>
        </w:pPrChange>
      </w:pPr>
      <w:del w:id="17764" w:author="Debbie Houldsworth" w:date="2020-05-06T07:32:00Z">
        <w:r w:rsidRPr="005F27CA" w:rsidDel="00CD7BBA">
          <w:rPr>
            <w:szCs w:val="24"/>
          </w:rPr>
          <w:delText>an “Energy Savings Advice Service”, it is a person appointed or contracted by the Secretary of State (or the Scottish Ministers) to provide an energy efficiency helpline and it has the consent of the Secretary of State to enter into this Agreement in that capacity;</w:delText>
        </w:r>
      </w:del>
    </w:p>
    <w:p w14:paraId="54DB31B1" w14:textId="65EB21CA"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765" w:author="Debbie Houldsworth" w:date="2020-05-06T07:32:00Z"/>
          <w:szCs w:val="24"/>
        </w:rPr>
        <w:pPrChange w:id="17766" w:author="Debbie Houldsworth" w:date="2020-05-13T09:35:00Z">
          <w:pPr>
            <w:numPr>
              <w:ilvl w:val="4"/>
              <w:numId w:val="85"/>
            </w:numPr>
            <w:tabs>
              <w:tab w:val="clear" w:pos="2880"/>
              <w:tab w:val="clear" w:pos="3600"/>
              <w:tab w:val="clear" w:pos="4320"/>
              <w:tab w:val="clear" w:pos="5040"/>
              <w:tab w:val="clear" w:pos="9029"/>
              <w:tab w:val="num" w:pos="2160"/>
            </w:tabs>
            <w:spacing w:after="230"/>
            <w:ind w:left="2160" w:hanging="720"/>
            <w:jc w:val="left"/>
            <w:outlineLvl w:val="4"/>
          </w:pPr>
        </w:pPrChange>
      </w:pPr>
      <w:del w:id="17767" w:author="Debbie Houldsworth" w:date="2020-05-06T07:32:00Z">
        <w:r w:rsidRPr="005F27CA" w:rsidDel="00CD7BBA">
          <w:rPr>
            <w:szCs w:val="24"/>
          </w:rPr>
          <w:delText>a “Green Deal Government Incentive Scheme</w:delText>
        </w:r>
        <w:r w:rsidRPr="005F27CA" w:rsidDel="00CD7BBA">
          <w:rPr>
            <w:b/>
            <w:bCs/>
            <w:szCs w:val="24"/>
          </w:rPr>
          <w:delText xml:space="preserve"> </w:delText>
        </w:r>
        <w:r w:rsidRPr="005F27CA" w:rsidDel="00CD7BBA">
          <w:rPr>
            <w:szCs w:val="24"/>
          </w:rPr>
          <w:delText>Administrator”, is the person appointed or contracted by the Secretary of State to administer the Secretary of State’s ‘Green Deal Cashback Scheme’ and it has the consent of the Secretary of State to enter into this Agreement in that capacity;</w:delText>
        </w:r>
      </w:del>
    </w:p>
    <w:p w14:paraId="780E3887" w14:textId="5B2E50E2"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768" w:author="Debbie Houldsworth" w:date="2020-05-06T07:32:00Z"/>
          <w:szCs w:val="24"/>
        </w:rPr>
        <w:pPrChange w:id="17769" w:author="Debbie Houldsworth" w:date="2020-05-13T09:35:00Z">
          <w:pPr>
            <w:numPr>
              <w:ilvl w:val="4"/>
              <w:numId w:val="85"/>
            </w:numPr>
            <w:tabs>
              <w:tab w:val="clear" w:pos="2880"/>
              <w:tab w:val="clear" w:pos="3600"/>
              <w:tab w:val="clear" w:pos="4320"/>
              <w:tab w:val="clear" w:pos="5040"/>
              <w:tab w:val="clear" w:pos="9029"/>
              <w:tab w:val="num" w:pos="2160"/>
            </w:tabs>
            <w:spacing w:after="230"/>
            <w:ind w:left="2160" w:hanging="720"/>
            <w:jc w:val="left"/>
            <w:outlineLvl w:val="4"/>
          </w:pPr>
        </w:pPrChange>
      </w:pPr>
      <w:del w:id="17770" w:author="Debbie Houldsworth" w:date="2020-05-06T07:32:00Z">
        <w:r w:rsidRPr="005F27CA" w:rsidDel="00CD7BBA">
          <w:rPr>
            <w:szCs w:val="24"/>
          </w:rPr>
          <w:delText>a “Licensed Distributor”, it holds an Electricity Distribution Licence;</w:delText>
        </w:r>
      </w:del>
    </w:p>
    <w:p w14:paraId="549B7C17" w14:textId="678FBD06"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771" w:author="Debbie Houldsworth" w:date="2020-05-06T07:32:00Z"/>
          <w:szCs w:val="24"/>
        </w:rPr>
        <w:pPrChange w:id="17772" w:author="Debbie Houldsworth" w:date="2020-05-13T09:35:00Z">
          <w:pPr>
            <w:numPr>
              <w:ilvl w:val="4"/>
              <w:numId w:val="85"/>
            </w:numPr>
            <w:tabs>
              <w:tab w:val="clear" w:pos="2880"/>
              <w:tab w:val="clear" w:pos="3600"/>
              <w:tab w:val="clear" w:pos="4320"/>
              <w:tab w:val="clear" w:pos="5040"/>
              <w:tab w:val="clear" w:pos="9029"/>
              <w:tab w:val="num" w:pos="2160"/>
            </w:tabs>
            <w:spacing w:after="230"/>
            <w:ind w:left="2160" w:hanging="720"/>
            <w:jc w:val="left"/>
            <w:outlineLvl w:val="4"/>
          </w:pPr>
        </w:pPrChange>
      </w:pPr>
      <w:del w:id="17773" w:author="Debbie Houldsworth" w:date="2020-05-06T07:32:00Z">
        <w:r w:rsidRPr="005F27CA" w:rsidDel="00CD7BBA">
          <w:rPr>
            <w:szCs w:val="24"/>
          </w:rPr>
          <w:delText>a “Licensed Gas Supplier”, it holds a Gas Supply Licence;</w:delText>
        </w:r>
      </w:del>
    </w:p>
    <w:p w14:paraId="6BF471AB" w14:textId="524E3060"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774" w:author="Debbie Houldsworth" w:date="2020-05-06T07:32:00Z"/>
          <w:szCs w:val="24"/>
        </w:rPr>
        <w:pPrChange w:id="17775" w:author="Debbie Houldsworth" w:date="2020-05-13T09:35:00Z">
          <w:pPr>
            <w:numPr>
              <w:ilvl w:val="4"/>
              <w:numId w:val="85"/>
            </w:numPr>
            <w:tabs>
              <w:tab w:val="clear" w:pos="2880"/>
              <w:tab w:val="clear" w:pos="3600"/>
              <w:tab w:val="clear" w:pos="4320"/>
              <w:tab w:val="clear" w:pos="5040"/>
              <w:tab w:val="clear" w:pos="9029"/>
              <w:tab w:val="num" w:pos="2160"/>
            </w:tabs>
            <w:spacing w:after="230"/>
            <w:ind w:left="2160" w:hanging="720"/>
            <w:jc w:val="left"/>
            <w:outlineLvl w:val="4"/>
          </w:pPr>
        </w:pPrChange>
      </w:pPr>
      <w:del w:id="17776" w:author="Debbie Houldsworth" w:date="2020-05-06T07:32:00Z">
        <w:r w:rsidRPr="005F27CA" w:rsidDel="00CD7BBA">
          <w:rPr>
            <w:szCs w:val="24"/>
          </w:rPr>
          <w:delText>an “MPAS Agent”, it is a person duly appointed in accordance with Clause 48.2 of the MRA to provide metering point administration service; and</w:delText>
        </w:r>
      </w:del>
    </w:p>
    <w:p w14:paraId="1BB99BDE" w14:textId="23A4E5DE"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777" w:author="Debbie Houldsworth" w:date="2020-05-06T07:32:00Z"/>
          <w:szCs w:val="24"/>
        </w:rPr>
        <w:pPrChange w:id="17778" w:author="Debbie Houldsworth" w:date="2020-05-13T09:35:00Z">
          <w:pPr>
            <w:numPr>
              <w:ilvl w:val="4"/>
              <w:numId w:val="85"/>
            </w:numPr>
            <w:tabs>
              <w:tab w:val="clear" w:pos="2880"/>
              <w:tab w:val="clear" w:pos="3600"/>
              <w:tab w:val="clear" w:pos="4320"/>
              <w:tab w:val="clear" w:pos="5040"/>
              <w:tab w:val="clear" w:pos="9029"/>
              <w:tab w:val="num" w:pos="2160"/>
            </w:tabs>
            <w:spacing w:after="230"/>
            <w:ind w:left="2160" w:hanging="720"/>
            <w:jc w:val="left"/>
            <w:outlineLvl w:val="4"/>
          </w:pPr>
        </w:pPrChange>
      </w:pPr>
      <w:del w:id="17779" w:author="Debbie Houldsworth" w:date="2020-05-06T07:32:00Z">
        <w:r w:rsidRPr="005F27CA" w:rsidDel="00CD7BBA">
          <w:rPr>
            <w:szCs w:val="24"/>
          </w:rPr>
          <w:delText>a “Remittance Processor”, a Green Deal Provider has, under the GDAA, notified the Panel Secretary that it wishes to designate the User as a Remittance Processor; and</w:delText>
        </w:r>
      </w:del>
    </w:p>
    <w:p w14:paraId="3A9D591C" w14:textId="589D9029"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780" w:author="Debbie Houldsworth" w:date="2020-05-06T07:32:00Z"/>
          <w:szCs w:val="24"/>
        </w:rPr>
        <w:pPrChange w:id="17781"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7782" w:name="_Ref343510364"/>
      <w:del w:id="17783" w:author="Debbie Houldsworth" w:date="2020-05-06T07:32:00Z">
        <w:r w:rsidRPr="005F27CA" w:rsidDel="00CD7BBA">
          <w:rPr>
            <w:szCs w:val="24"/>
          </w:rPr>
          <w:delText>it will not use or permit the use by Authorised Persons of the GDCC Data or parts thereof for sale, resale, loan transfer, hire or other form of exploitation (without prejudice to the right of Green Deal Providers to use Green Deal Data for transferring Green Deal Plans to a Finance Party in accordance with the GDAA).</w:delText>
        </w:r>
        <w:bookmarkEnd w:id="17782"/>
      </w:del>
    </w:p>
    <w:p w14:paraId="41704942" w14:textId="1DEB2461"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784" w:author="Debbie Houldsworth" w:date="2020-05-06T07:32:00Z"/>
          <w:b/>
          <w:szCs w:val="24"/>
        </w:rPr>
        <w:pPrChange w:id="17785" w:author="Debbie Houldsworth" w:date="2020-05-13T09:35:00Z">
          <w:pPr>
            <w:keepNext/>
            <w:numPr>
              <w:numId w:val="85"/>
            </w:numPr>
            <w:tabs>
              <w:tab w:val="clear" w:pos="2160"/>
              <w:tab w:val="clear" w:pos="2880"/>
              <w:tab w:val="clear" w:pos="3600"/>
              <w:tab w:val="clear" w:pos="4320"/>
              <w:tab w:val="clear" w:pos="5040"/>
              <w:tab w:val="clear" w:pos="9029"/>
              <w:tab w:val="num" w:pos="720"/>
            </w:tabs>
            <w:spacing w:before="230" w:after="230"/>
            <w:ind w:left="720" w:hanging="720"/>
            <w:jc w:val="left"/>
            <w:outlineLvl w:val="0"/>
          </w:pPr>
        </w:pPrChange>
      </w:pPr>
      <w:bookmarkStart w:id="17786" w:name="_Ref343857361"/>
      <w:bookmarkStart w:id="17787" w:name="_Toc345415313"/>
      <w:bookmarkStart w:id="17788" w:name="_Ref341385727"/>
      <w:bookmarkStart w:id="17789" w:name="_Ref341385728"/>
      <w:bookmarkStart w:id="17790" w:name="_Ref341385730"/>
      <w:del w:id="17791" w:author="Debbie Houldsworth" w:date="2020-05-06T07:32:00Z">
        <w:r w:rsidRPr="005F27CA" w:rsidDel="00CD7BBA">
          <w:rPr>
            <w:b/>
            <w:szCs w:val="24"/>
          </w:rPr>
          <w:delText>Commencement and duration</w:delText>
        </w:r>
        <w:bookmarkEnd w:id="17786"/>
        <w:bookmarkEnd w:id="17787"/>
      </w:del>
    </w:p>
    <w:p w14:paraId="0BB74AC3" w14:textId="25C0F4B1" w:rsidR="00426F1D" w:rsidRPr="005F27CA" w:rsidDel="00CD7BBA" w:rsidRDefault="00426F1D">
      <w:pPr>
        <w:tabs>
          <w:tab w:val="clear" w:pos="2160"/>
          <w:tab w:val="clear" w:pos="2880"/>
          <w:tab w:val="clear" w:pos="3600"/>
          <w:tab w:val="clear" w:pos="4320"/>
          <w:tab w:val="clear" w:pos="5040"/>
          <w:tab w:val="clear" w:pos="9029"/>
        </w:tabs>
        <w:spacing w:after="230"/>
        <w:ind w:left="2160"/>
        <w:jc w:val="left"/>
        <w:outlineLvl w:val="0"/>
        <w:rPr>
          <w:del w:id="17792" w:author="Debbie Houldsworth" w:date="2020-05-06T07:32:00Z"/>
          <w:bCs/>
          <w:szCs w:val="24"/>
        </w:rPr>
        <w:pPrChange w:id="17793" w:author="Debbie Houldsworth" w:date="2020-05-13T09:35:00Z">
          <w:pPr>
            <w:keepNext/>
            <w:numPr>
              <w:ilvl w:val="1"/>
              <w:numId w:val="85"/>
            </w:numPr>
            <w:tabs>
              <w:tab w:val="clear" w:pos="2160"/>
              <w:tab w:val="clear" w:pos="2880"/>
              <w:tab w:val="clear" w:pos="3600"/>
              <w:tab w:val="clear" w:pos="4320"/>
              <w:tab w:val="clear" w:pos="5040"/>
              <w:tab w:val="clear" w:pos="9029"/>
              <w:tab w:val="num" w:pos="720"/>
            </w:tabs>
            <w:spacing w:after="230"/>
            <w:ind w:left="720" w:hanging="720"/>
            <w:jc w:val="left"/>
            <w:outlineLvl w:val="1"/>
          </w:pPr>
        </w:pPrChange>
      </w:pPr>
      <w:del w:id="17794" w:author="Debbie Houldsworth" w:date="2020-05-06T07:32:00Z">
        <w:r w:rsidRPr="005F27CA" w:rsidDel="00CD7BBA">
          <w:rPr>
            <w:bCs/>
            <w:szCs w:val="24"/>
          </w:rPr>
          <w:delText xml:space="preserve">This Agreement comes into force on the Commencement Date and shall continue in force until its expiry on the second anniversary of the Commencement Date, unless terminated earlier under Clause </w:delText>
        </w:r>
        <w:r w:rsidRPr="005F27CA" w:rsidDel="00CD7BBA">
          <w:rPr>
            <w:bCs/>
            <w:szCs w:val="24"/>
          </w:rPr>
          <w:fldChar w:fldCharType="begin"/>
        </w:r>
        <w:r w:rsidRPr="005F27CA" w:rsidDel="00CD7BBA">
          <w:rPr>
            <w:bCs/>
            <w:szCs w:val="24"/>
          </w:rPr>
          <w:delInstrText xml:space="preserve"> REF _Ref341387457 \r \h  \* MERGEFORMAT </w:delInstrText>
        </w:r>
        <w:r w:rsidRPr="005F27CA" w:rsidDel="00CD7BBA">
          <w:rPr>
            <w:bCs/>
            <w:szCs w:val="24"/>
          </w:rPr>
        </w:r>
        <w:r w:rsidRPr="005F27CA" w:rsidDel="00CD7BBA">
          <w:rPr>
            <w:bCs/>
            <w:szCs w:val="24"/>
          </w:rPr>
          <w:fldChar w:fldCharType="separate"/>
        </w:r>
        <w:r w:rsidR="003A05AB" w:rsidDel="00CD7BBA">
          <w:rPr>
            <w:bCs/>
            <w:szCs w:val="24"/>
          </w:rPr>
          <w:delText>12</w:delText>
        </w:r>
        <w:r w:rsidRPr="005F27CA" w:rsidDel="00CD7BBA">
          <w:rPr>
            <w:bCs/>
            <w:szCs w:val="24"/>
          </w:rPr>
          <w:fldChar w:fldCharType="end"/>
        </w:r>
        <w:r w:rsidRPr="005F27CA" w:rsidDel="00CD7BBA">
          <w:rPr>
            <w:bCs/>
            <w:szCs w:val="24"/>
          </w:rPr>
          <w:delText xml:space="preserve"> (</w:delText>
        </w:r>
        <w:r w:rsidRPr="005F27CA" w:rsidDel="00CD7BBA">
          <w:rPr>
            <w:bCs/>
            <w:i/>
            <w:iCs/>
            <w:szCs w:val="24"/>
          </w:rPr>
          <w:delText>Termination</w:delText>
        </w:r>
        <w:r w:rsidRPr="005F27CA" w:rsidDel="00CD7BBA">
          <w:rPr>
            <w:bCs/>
            <w:szCs w:val="24"/>
          </w:rPr>
          <w:delText xml:space="preserve">) (the </w:delText>
        </w:r>
        <w:r w:rsidRPr="005F27CA" w:rsidDel="00CD7BBA">
          <w:rPr>
            <w:b/>
            <w:szCs w:val="24"/>
          </w:rPr>
          <w:delText>Term</w:delText>
        </w:r>
        <w:r w:rsidRPr="005F27CA" w:rsidDel="00CD7BBA">
          <w:rPr>
            <w:bCs/>
            <w:szCs w:val="24"/>
          </w:rPr>
          <w:delText>).</w:delText>
        </w:r>
      </w:del>
    </w:p>
    <w:p w14:paraId="11BBCFE4" w14:textId="6D1ECDA4" w:rsidR="00426F1D" w:rsidRPr="005F27CA" w:rsidDel="00D73898" w:rsidRDefault="00426F1D">
      <w:pPr>
        <w:tabs>
          <w:tab w:val="clear" w:pos="2160"/>
          <w:tab w:val="clear" w:pos="2880"/>
          <w:tab w:val="clear" w:pos="3600"/>
          <w:tab w:val="clear" w:pos="4320"/>
          <w:tab w:val="clear" w:pos="5040"/>
          <w:tab w:val="clear" w:pos="9029"/>
        </w:tabs>
        <w:spacing w:after="230"/>
        <w:ind w:left="2160"/>
        <w:jc w:val="left"/>
        <w:outlineLvl w:val="0"/>
        <w:rPr>
          <w:del w:id="17795" w:author="Debbie Houldsworth" w:date="2020-05-12T16:52:00Z"/>
          <w:b/>
          <w:szCs w:val="24"/>
        </w:rPr>
        <w:pPrChange w:id="17796" w:author="Debbie Houldsworth" w:date="2020-05-13T09:35:00Z">
          <w:pPr>
            <w:keepNext/>
            <w:numPr>
              <w:ilvl w:val="1"/>
              <w:numId w:val="85"/>
            </w:numPr>
            <w:tabs>
              <w:tab w:val="clear" w:pos="2160"/>
              <w:tab w:val="clear" w:pos="2880"/>
              <w:tab w:val="clear" w:pos="3600"/>
              <w:tab w:val="clear" w:pos="4320"/>
              <w:tab w:val="clear" w:pos="5040"/>
              <w:tab w:val="clear" w:pos="9029"/>
              <w:tab w:val="num" w:pos="720"/>
            </w:tabs>
            <w:spacing w:after="230"/>
            <w:ind w:left="720" w:hanging="720"/>
            <w:jc w:val="left"/>
            <w:outlineLvl w:val="1"/>
          </w:pPr>
        </w:pPrChange>
      </w:pPr>
      <w:bookmarkStart w:id="17797" w:name="_Ref343859632"/>
      <w:del w:id="17798" w:author="Debbie Houldsworth" w:date="2020-05-06T07:32:00Z">
        <w:r w:rsidRPr="005F27CA" w:rsidDel="00CD7BBA">
          <w:rPr>
            <w:szCs w:val="24"/>
          </w:rPr>
          <w:delText>On or before the second anniversary of the Commencement Date, the Parties shall enter into a new GDCC access agreement on the same basis and in the same form as set out from time to time in Part 2 of Schedule 15 of the MRA.</w:delText>
        </w:r>
        <w:bookmarkEnd w:id="17797"/>
        <w:r w:rsidRPr="005F27CA" w:rsidDel="00CD7BBA">
          <w:rPr>
            <w:szCs w:val="24"/>
          </w:rPr>
          <w:delText xml:space="preserve"> </w:delText>
        </w:r>
        <w:r w:rsidRPr="005F27CA" w:rsidDel="00CD7BBA">
          <w:rPr>
            <w:bCs/>
            <w:szCs w:val="24"/>
          </w:rPr>
          <w:delText>If the Parties fail to enter into a new GDCC access agreement before the second anniversary of the Commencement Date this Agreement shall terminate.</w:delText>
        </w:r>
      </w:del>
    </w:p>
    <w:p w14:paraId="6D232861" w14:textId="78DC00E1" w:rsidR="00426F1D" w:rsidRPr="005F27CA" w:rsidDel="00CD7BBA" w:rsidRDefault="00426F1D" w:rsidP="00CA4155">
      <w:pPr>
        <w:keepNext/>
        <w:numPr>
          <w:ilvl w:val="0"/>
          <w:numId w:val="85"/>
        </w:numPr>
        <w:tabs>
          <w:tab w:val="clear" w:pos="2160"/>
          <w:tab w:val="clear" w:pos="2880"/>
          <w:tab w:val="clear" w:pos="3600"/>
          <w:tab w:val="clear" w:pos="4320"/>
          <w:tab w:val="clear" w:pos="5040"/>
          <w:tab w:val="clear" w:pos="9029"/>
        </w:tabs>
        <w:spacing w:before="230" w:after="230"/>
        <w:jc w:val="left"/>
        <w:outlineLvl w:val="0"/>
        <w:rPr>
          <w:del w:id="17799" w:author="Debbie Houldsworth" w:date="2020-05-06T07:32:00Z"/>
          <w:b/>
          <w:szCs w:val="24"/>
        </w:rPr>
      </w:pPr>
      <w:bookmarkStart w:id="17800" w:name="_Ref341697080"/>
      <w:bookmarkStart w:id="17801" w:name="_Ref341697168"/>
      <w:bookmarkStart w:id="17802" w:name="_Toc345415314"/>
      <w:bookmarkStart w:id="17803" w:name="_Toc40256450"/>
      <w:bookmarkStart w:id="17804" w:name="_Toc40257298"/>
      <w:bookmarkStart w:id="17805" w:name="_Toc40258114"/>
      <w:bookmarkStart w:id="17806" w:name="_Toc40258925"/>
      <w:bookmarkStart w:id="17807" w:name="_Toc40259730"/>
      <w:bookmarkStart w:id="17808" w:name="_Toc40260523"/>
      <w:bookmarkStart w:id="17809" w:name="_Toc40261315"/>
      <w:del w:id="17810" w:author="Debbie Houldsworth" w:date="2020-05-06T07:32:00Z">
        <w:r w:rsidRPr="005F27CA" w:rsidDel="00CD7BBA">
          <w:rPr>
            <w:b/>
            <w:szCs w:val="24"/>
          </w:rPr>
          <w:delText>Grant of GDCC Licence</w:delText>
        </w:r>
        <w:bookmarkEnd w:id="17788"/>
        <w:bookmarkEnd w:id="17789"/>
        <w:bookmarkEnd w:id="17790"/>
        <w:bookmarkEnd w:id="17800"/>
        <w:bookmarkEnd w:id="17801"/>
        <w:bookmarkEnd w:id="17802"/>
        <w:bookmarkEnd w:id="17803"/>
        <w:bookmarkEnd w:id="17804"/>
        <w:bookmarkEnd w:id="17805"/>
        <w:bookmarkEnd w:id="17806"/>
        <w:bookmarkEnd w:id="17807"/>
        <w:bookmarkEnd w:id="17808"/>
        <w:bookmarkEnd w:id="17809"/>
      </w:del>
    </w:p>
    <w:p w14:paraId="78D1072C" w14:textId="5ABDAE3A"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jc w:val="left"/>
        <w:outlineLvl w:val="0"/>
        <w:rPr>
          <w:del w:id="17811" w:author="Debbie Houldsworth" w:date="2020-05-06T07:32:00Z"/>
          <w:bCs/>
          <w:szCs w:val="24"/>
        </w:rPr>
        <w:pPrChange w:id="17812"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20" w:hanging="720"/>
            <w:jc w:val="left"/>
            <w:outlineLvl w:val="1"/>
          </w:pPr>
        </w:pPrChange>
      </w:pPr>
      <w:bookmarkStart w:id="17813" w:name="_Toc40256451"/>
      <w:bookmarkStart w:id="17814" w:name="_Toc40257299"/>
      <w:bookmarkStart w:id="17815" w:name="_Toc40258115"/>
      <w:bookmarkStart w:id="17816" w:name="_Toc40258926"/>
      <w:bookmarkStart w:id="17817" w:name="_Toc40259731"/>
      <w:bookmarkStart w:id="17818" w:name="_Toc40260524"/>
      <w:bookmarkStart w:id="17819" w:name="_Toc40261316"/>
      <w:del w:id="17820" w:author="Debbie Houldsworth" w:date="2020-05-06T07:32:00Z">
        <w:r w:rsidRPr="005F27CA" w:rsidDel="00CD7BBA">
          <w:rPr>
            <w:bCs/>
            <w:szCs w:val="24"/>
          </w:rPr>
          <w:delText>Subject to Clause </w:delText>
        </w:r>
        <w:r w:rsidRPr="005F27CA" w:rsidDel="00CD7BBA">
          <w:rPr>
            <w:bCs/>
            <w:szCs w:val="24"/>
          </w:rPr>
          <w:fldChar w:fldCharType="begin"/>
        </w:r>
        <w:r w:rsidRPr="005F27CA" w:rsidDel="00CD7BBA">
          <w:rPr>
            <w:bCs/>
            <w:szCs w:val="24"/>
          </w:rPr>
          <w:delInstrText xml:space="preserve"> REF _Ref341385729 \r \h  \* MERGEFORMAT </w:delInstrText>
        </w:r>
        <w:r w:rsidRPr="005F27CA" w:rsidDel="00CD7BBA">
          <w:rPr>
            <w:bCs/>
            <w:szCs w:val="24"/>
          </w:rPr>
        </w:r>
        <w:r w:rsidRPr="005F27CA" w:rsidDel="00CD7BBA">
          <w:rPr>
            <w:bCs/>
            <w:szCs w:val="24"/>
          </w:rPr>
          <w:fldChar w:fldCharType="separate"/>
        </w:r>
        <w:r w:rsidR="003A05AB" w:rsidDel="00CD7BBA">
          <w:rPr>
            <w:bCs/>
            <w:szCs w:val="24"/>
          </w:rPr>
          <w:delText>11</w:delText>
        </w:r>
        <w:r w:rsidRPr="005F27CA" w:rsidDel="00CD7BBA">
          <w:rPr>
            <w:bCs/>
            <w:szCs w:val="24"/>
          </w:rPr>
          <w:fldChar w:fldCharType="end"/>
        </w:r>
        <w:r w:rsidRPr="005F27CA" w:rsidDel="00CD7BBA">
          <w:rPr>
            <w:bCs/>
            <w:szCs w:val="24"/>
          </w:rPr>
          <w:delText xml:space="preserve"> (</w:delText>
        </w:r>
        <w:r w:rsidRPr="005F27CA" w:rsidDel="00CD7BBA">
          <w:rPr>
            <w:bCs/>
            <w:i/>
            <w:iCs/>
            <w:szCs w:val="24"/>
          </w:rPr>
          <w:delText>GDCC Licence Restriction and Suspension</w:delText>
        </w:r>
        <w:r w:rsidRPr="005F27CA" w:rsidDel="00CD7BBA">
          <w:rPr>
            <w:bCs/>
            <w:szCs w:val="24"/>
          </w:rPr>
          <w:delText>) and Clause </w:delText>
        </w:r>
        <w:r w:rsidRPr="005F27CA" w:rsidDel="00CD7BBA">
          <w:rPr>
            <w:bCs/>
            <w:szCs w:val="24"/>
          </w:rPr>
          <w:fldChar w:fldCharType="begin"/>
        </w:r>
        <w:r w:rsidRPr="005F27CA" w:rsidDel="00CD7BBA">
          <w:rPr>
            <w:bCs/>
            <w:szCs w:val="24"/>
          </w:rPr>
          <w:delInstrText xml:space="preserve"> REF _Ref340989876 \r \h  \* MERGEFORMAT </w:delInstrText>
        </w:r>
        <w:r w:rsidRPr="005F27CA" w:rsidDel="00CD7BBA">
          <w:rPr>
            <w:bCs/>
            <w:szCs w:val="24"/>
          </w:rPr>
        </w:r>
        <w:r w:rsidRPr="005F27CA" w:rsidDel="00CD7BBA">
          <w:rPr>
            <w:bCs/>
            <w:szCs w:val="24"/>
          </w:rPr>
          <w:fldChar w:fldCharType="separate"/>
        </w:r>
        <w:r w:rsidR="003A05AB" w:rsidDel="00CD7BBA">
          <w:rPr>
            <w:bCs/>
            <w:szCs w:val="24"/>
          </w:rPr>
          <w:delText>20</w:delText>
        </w:r>
        <w:r w:rsidRPr="005F27CA" w:rsidDel="00CD7BBA">
          <w:rPr>
            <w:bCs/>
            <w:szCs w:val="24"/>
          </w:rPr>
          <w:fldChar w:fldCharType="end"/>
        </w:r>
        <w:r w:rsidRPr="005F27CA" w:rsidDel="00CD7BBA">
          <w:rPr>
            <w:bCs/>
            <w:szCs w:val="24"/>
          </w:rPr>
          <w:delText xml:space="preserve"> (</w:delText>
        </w:r>
        <w:r w:rsidRPr="005F27CA" w:rsidDel="00CD7BBA">
          <w:rPr>
            <w:bCs/>
            <w:i/>
            <w:iCs/>
            <w:szCs w:val="24"/>
          </w:rPr>
          <w:delText>Intellectual Property Rights</w:delText>
        </w:r>
        <w:r w:rsidRPr="005F27CA" w:rsidDel="00CD7BBA">
          <w:rPr>
            <w:bCs/>
            <w:szCs w:val="24"/>
          </w:rPr>
          <w:delText xml:space="preserve">), the GDCC Operator hereby grants to the User a non-exclusive, non-transferable, revocable, non-assignable, personal, licence to access and use the GDCC on the terms set out in </w:delText>
        </w:r>
        <w:r w:rsidR="000D11AB" w:rsidDel="00CD7BBA">
          <w:rPr>
            <w:bCs/>
            <w:szCs w:val="24"/>
          </w:rPr>
          <w:delText>0</w:delText>
        </w:r>
        <w:r w:rsidRPr="005F27CA" w:rsidDel="00CD7BBA">
          <w:rPr>
            <w:bCs/>
            <w:szCs w:val="24"/>
          </w:rPr>
          <w:delText>(</w:delText>
        </w:r>
        <w:r w:rsidRPr="005F27CA" w:rsidDel="00CD7BBA">
          <w:rPr>
            <w:bCs/>
            <w:i/>
            <w:iCs/>
            <w:szCs w:val="24"/>
          </w:rPr>
          <w:delText>GDCC access rights</w:delText>
        </w:r>
        <w:r w:rsidRPr="005F27CA" w:rsidDel="00CD7BBA">
          <w:rPr>
            <w:bCs/>
            <w:szCs w:val="24"/>
          </w:rPr>
          <w:delText>) (</w:delText>
        </w:r>
        <w:r w:rsidRPr="005F27CA" w:rsidDel="00CD7BBA">
          <w:rPr>
            <w:b/>
            <w:szCs w:val="24"/>
          </w:rPr>
          <w:delText>GDCC Licence</w:delText>
        </w:r>
        <w:r w:rsidRPr="005F27CA" w:rsidDel="00CD7BBA">
          <w:rPr>
            <w:bCs/>
            <w:szCs w:val="24"/>
          </w:rPr>
          <w:delText xml:space="preserve">) for the purpose applicable to its User Type (the </w:delText>
        </w:r>
        <w:r w:rsidRPr="005F27CA" w:rsidDel="00CD7BBA">
          <w:rPr>
            <w:b/>
            <w:szCs w:val="24"/>
          </w:rPr>
          <w:delText>Purpose</w:delText>
        </w:r>
        <w:r w:rsidRPr="005F27CA" w:rsidDel="00CD7BBA">
          <w:rPr>
            <w:bCs/>
            <w:szCs w:val="24"/>
          </w:rPr>
          <w:delText>), in the Territory during the Term, including a right to sub-license Authorised Persons to use the GDCC for the Purpose in accordance with this Agreement.</w:delText>
        </w:r>
        <w:bookmarkEnd w:id="17813"/>
        <w:bookmarkEnd w:id="17814"/>
        <w:bookmarkEnd w:id="17815"/>
        <w:bookmarkEnd w:id="17816"/>
        <w:bookmarkEnd w:id="17817"/>
        <w:bookmarkEnd w:id="17818"/>
        <w:bookmarkEnd w:id="17819"/>
      </w:del>
    </w:p>
    <w:p w14:paraId="060D1F98" w14:textId="1EF00952"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17821" w:author="Debbie Houldsworth" w:date="2020-05-06T07:32:00Z"/>
          <w:bCs/>
          <w:szCs w:val="24"/>
        </w:rPr>
        <w:pPrChange w:id="17822"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17823" w:name="_Toc40256452"/>
      <w:bookmarkStart w:id="17824" w:name="_Toc40257300"/>
      <w:bookmarkStart w:id="17825" w:name="_Toc40258116"/>
      <w:bookmarkStart w:id="17826" w:name="_Toc40258927"/>
      <w:bookmarkStart w:id="17827" w:name="_Toc40259732"/>
      <w:bookmarkStart w:id="17828" w:name="_Toc40260525"/>
      <w:bookmarkStart w:id="17829" w:name="_Toc40261317"/>
      <w:del w:id="17830" w:author="Debbie Houldsworth" w:date="2020-05-06T07:32:00Z">
        <w:r w:rsidRPr="005F27CA" w:rsidDel="00CD7BBA">
          <w:rPr>
            <w:bCs/>
            <w:szCs w:val="24"/>
          </w:rPr>
          <w:delText>The GDCC Operator warrants and represents that it has all rights required to grant access to and grant all rights to use the GDCC in accordance with this Clause </w:delText>
        </w:r>
        <w:r w:rsidRPr="005F27CA" w:rsidDel="00CD7BBA">
          <w:rPr>
            <w:bCs/>
            <w:szCs w:val="24"/>
          </w:rPr>
          <w:fldChar w:fldCharType="begin"/>
        </w:r>
        <w:r w:rsidRPr="005F27CA" w:rsidDel="00CD7BBA">
          <w:rPr>
            <w:bCs/>
            <w:szCs w:val="24"/>
          </w:rPr>
          <w:delInstrText xml:space="preserve"> REF _Ref341697168 \r \h  \* MERGEFORMAT </w:delInstrText>
        </w:r>
        <w:r w:rsidRPr="005F27CA" w:rsidDel="00CD7BBA">
          <w:rPr>
            <w:bCs/>
            <w:szCs w:val="24"/>
          </w:rPr>
        </w:r>
        <w:r w:rsidRPr="005F27CA" w:rsidDel="00CD7BBA">
          <w:rPr>
            <w:bCs/>
            <w:szCs w:val="24"/>
          </w:rPr>
          <w:fldChar w:fldCharType="separate"/>
        </w:r>
        <w:r w:rsidR="003A05AB" w:rsidDel="00CD7BBA">
          <w:rPr>
            <w:bCs/>
            <w:szCs w:val="24"/>
          </w:rPr>
          <w:delText>4</w:delText>
        </w:r>
        <w:r w:rsidRPr="005F27CA" w:rsidDel="00CD7BBA">
          <w:rPr>
            <w:bCs/>
            <w:szCs w:val="24"/>
          </w:rPr>
          <w:fldChar w:fldCharType="end"/>
        </w:r>
        <w:r w:rsidRPr="005F27CA" w:rsidDel="00CD7BBA">
          <w:rPr>
            <w:bCs/>
            <w:szCs w:val="24"/>
          </w:rPr>
          <w:delText xml:space="preserve"> (</w:delText>
        </w:r>
        <w:r w:rsidRPr="005F27CA" w:rsidDel="00CD7BBA">
          <w:rPr>
            <w:bCs/>
            <w:i/>
            <w:iCs/>
            <w:szCs w:val="24"/>
          </w:rPr>
          <w:delText>Grant of GDCC Licence</w:delText>
        </w:r>
        <w:r w:rsidRPr="005F27CA" w:rsidDel="00CD7BBA">
          <w:rPr>
            <w:bCs/>
            <w:szCs w:val="24"/>
          </w:rPr>
          <w:delText>) and the other terms of this Agreement.</w:delText>
        </w:r>
        <w:bookmarkEnd w:id="17823"/>
        <w:bookmarkEnd w:id="17824"/>
        <w:bookmarkEnd w:id="17825"/>
        <w:bookmarkEnd w:id="17826"/>
        <w:bookmarkEnd w:id="17827"/>
        <w:bookmarkEnd w:id="17828"/>
        <w:bookmarkEnd w:id="17829"/>
      </w:del>
    </w:p>
    <w:p w14:paraId="4081C064" w14:textId="1DA91E01" w:rsidR="00426F1D" w:rsidRPr="005F27CA" w:rsidDel="00CD7BBA" w:rsidRDefault="00426F1D" w:rsidP="00CA4155">
      <w:pPr>
        <w:keepNext/>
        <w:numPr>
          <w:ilvl w:val="0"/>
          <w:numId w:val="85"/>
        </w:numPr>
        <w:tabs>
          <w:tab w:val="clear" w:pos="2160"/>
          <w:tab w:val="clear" w:pos="2880"/>
          <w:tab w:val="clear" w:pos="3600"/>
          <w:tab w:val="clear" w:pos="4320"/>
          <w:tab w:val="clear" w:pos="5040"/>
          <w:tab w:val="clear" w:pos="9029"/>
        </w:tabs>
        <w:spacing w:before="230" w:after="230"/>
        <w:jc w:val="left"/>
        <w:outlineLvl w:val="0"/>
        <w:rPr>
          <w:del w:id="17831" w:author="Debbie Houldsworth" w:date="2020-05-06T07:33:00Z"/>
          <w:b/>
          <w:szCs w:val="24"/>
        </w:rPr>
      </w:pPr>
      <w:bookmarkStart w:id="17832" w:name="_Toc345415315"/>
      <w:bookmarkStart w:id="17833" w:name="_Toc40256453"/>
      <w:bookmarkStart w:id="17834" w:name="_Toc40257301"/>
      <w:bookmarkStart w:id="17835" w:name="_Toc40258117"/>
      <w:bookmarkStart w:id="17836" w:name="_Toc40258928"/>
      <w:bookmarkStart w:id="17837" w:name="_Toc40259733"/>
      <w:bookmarkStart w:id="17838" w:name="_Toc40260526"/>
      <w:bookmarkStart w:id="17839" w:name="_Toc40261318"/>
      <w:bookmarkEnd w:id="17718"/>
      <w:del w:id="17840" w:author="Debbie Houldsworth" w:date="2020-05-06T07:33:00Z">
        <w:r w:rsidRPr="005F27CA" w:rsidDel="00CD7BBA">
          <w:rPr>
            <w:b/>
            <w:szCs w:val="24"/>
          </w:rPr>
          <w:delText>GDCC Operator’s obligations</w:delText>
        </w:r>
        <w:bookmarkEnd w:id="17832"/>
        <w:bookmarkEnd w:id="17833"/>
        <w:bookmarkEnd w:id="17834"/>
        <w:bookmarkEnd w:id="17835"/>
        <w:bookmarkEnd w:id="17836"/>
        <w:bookmarkEnd w:id="17837"/>
        <w:bookmarkEnd w:id="17838"/>
        <w:bookmarkEnd w:id="17839"/>
      </w:del>
    </w:p>
    <w:p w14:paraId="4CBEA2AE" w14:textId="3A5BF865"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17841" w:author="Debbie Houldsworth" w:date="2020-05-06T07:33:00Z"/>
          <w:bCs/>
          <w:szCs w:val="24"/>
        </w:rPr>
        <w:pPrChange w:id="17842"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17843" w:name="_Ref343596990"/>
      <w:bookmarkStart w:id="17844" w:name="_Toc40256454"/>
      <w:bookmarkStart w:id="17845" w:name="_Toc40257302"/>
      <w:bookmarkStart w:id="17846" w:name="_Toc40258118"/>
      <w:bookmarkStart w:id="17847" w:name="_Toc40258929"/>
      <w:bookmarkStart w:id="17848" w:name="_Toc40259734"/>
      <w:bookmarkStart w:id="17849" w:name="_Toc40260527"/>
      <w:bookmarkStart w:id="17850" w:name="_Toc40261319"/>
      <w:del w:id="17851" w:author="Debbie Houldsworth" w:date="2020-05-06T07:33:00Z">
        <w:r w:rsidRPr="005F27CA" w:rsidDel="00CD7BBA">
          <w:rPr>
            <w:bCs/>
            <w:szCs w:val="24"/>
          </w:rPr>
          <w:delText>The GDCC Operator shall:</w:delText>
        </w:r>
        <w:bookmarkEnd w:id="17843"/>
        <w:bookmarkEnd w:id="17844"/>
        <w:bookmarkEnd w:id="17845"/>
        <w:bookmarkEnd w:id="17846"/>
        <w:bookmarkEnd w:id="17847"/>
        <w:bookmarkEnd w:id="17848"/>
        <w:bookmarkEnd w:id="17849"/>
        <w:bookmarkEnd w:id="17850"/>
      </w:del>
    </w:p>
    <w:p w14:paraId="4873CBB2" w14:textId="11EA9506"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7852" w:author="Debbie Houldsworth" w:date="2020-05-06T07:33:00Z"/>
          <w:szCs w:val="24"/>
        </w:rPr>
        <w:pPrChange w:id="17853"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7854" w:name="_Toc40256455"/>
      <w:bookmarkStart w:id="17855" w:name="_Toc40257303"/>
      <w:bookmarkStart w:id="17856" w:name="_Toc40258119"/>
      <w:bookmarkStart w:id="17857" w:name="_Toc40258930"/>
      <w:bookmarkStart w:id="17858" w:name="_Toc40259735"/>
      <w:bookmarkStart w:id="17859" w:name="_Toc40260528"/>
      <w:bookmarkStart w:id="17860" w:name="_Toc40261320"/>
      <w:del w:id="17861" w:author="Debbie Houldsworth" w:date="2020-05-06T07:33:00Z">
        <w:r w:rsidRPr="005F27CA" w:rsidDel="00CD7BBA">
          <w:rPr>
            <w:szCs w:val="24"/>
          </w:rPr>
          <w:delText>only Process User Data to the extent, and in such manner, as is necessary to perform its obligations under this Agreement, the GDAA and otherwise for purposes of the Green Deal and shall not Process any User Data for any other purpose;</w:delText>
        </w:r>
        <w:bookmarkEnd w:id="17854"/>
        <w:bookmarkEnd w:id="17855"/>
        <w:bookmarkEnd w:id="17856"/>
        <w:bookmarkEnd w:id="17857"/>
        <w:bookmarkEnd w:id="17858"/>
        <w:bookmarkEnd w:id="17859"/>
        <w:bookmarkEnd w:id="17860"/>
      </w:del>
    </w:p>
    <w:p w14:paraId="1D5A4761" w14:textId="7C177B33"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7862" w:author="Debbie Houldsworth" w:date="2020-05-06T07:33:00Z"/>
          <w:szCs w:val="24"/>
        </w:rPr>
        <w:pPrChange w:id="17863"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7864" w:name="_Toc40256456"/>
      <w:bookmarkStart w:id="17865" w:name="_Toc40257304"/>
      <w:bookmarkStart w:id="17866" w:name="_Toc40258120"/>
      <w:bookmarkStart w:id="17867" w:name="_Toc40258931"/>
      <w:bookmarkStart w:id="17868" w:name="_Toc40259736"/>
      <w:bookmarkStart w:id="17869" w:name="_Toc40260529"/>
      <w:bookmarkStart w:id="17870" w:name="_Toc40261321"/>
      <w:del w:id="17871" w:author="Debbie Houldsworth" w:date="2020-05-06T07:33:00Z">
        <w:r w:rsidRPr="005F27CA" w:rsidDel="00CD7BBA">
          <w:rPr>
            <w:szCs w:val="24"/>
          </w:rPr>
          <w:delText>keep all User Data and Confidential Information of the User in its possession or control, secure and separately identifiable from any data, IPR or Confidential Information of any other person and further undertake that it will limit access to and use of any GDCC Data by its employees, agents and sub-contractors on a strictly “need to know basis” for purposes of the Green Deal only in accordance with this Agreement;</w:delText>
        </w:r>
        <w:bookmarkEnd w:id="17864"/>
        <w:bookmarkEnd w:id="17865"/>
        <w:bookmarkEnd w:id="17866"/>
        <w:bookmarkEnd w:id="17867"/>
        <w:bookmarkEnd w:id="17868"/>
        <w:bookmarkEnd w:id="17869"/>
        <w:bookmarkEnd w:id="17870"/>
      </w:del>
    </w:p>
    <w:p w14:paraId="2B71144E" w14:textId="36A60818"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7872" w:author="Debbie Houldsworth" w:date="2020-05-06T07:33:00Z"/>
          <w:szCs w:val="24"/>
        </w:rPr>
        <w:pPrChange w:id="17873"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7874" w:name="_Toc40256457"/>
      <w:bookmarkStart w:id="17875" w:name="_Toc40257305"/>
      <w:bookmarkStart w:id="17876" w:name="_Toc40258121"/>
      <w:bookmarkStart w:id="17877" w:name="_Toc40258932"/>
      <w:bookmarkStart w:id="17878" w:name="_Toc40259737"/>
      <w:bookmarkStart w:id="17879" w:name="_Toc40260530"/>
      <w:bookmarkStart w:id="17880" w:name="_Toc40261322"/>
      <w:del w:id="17881" w:author="Debbie Houldsworth" w:date="2020-05-06T07:33:00Z">
        <w:r w:rsidRPr="005F27CA" w:rsidDel="00CD7BBA">
          <w:rPr>
            <w:szCs w:val="24"/>
          </w:rPr>
          <w:delText>ensure that no third party shall have access to the GDCC (including any GDCC Data) or any User Data or any other User IPR or Confidential Information of the User in its possession or control, or make such data, IPR or information available to any third party, except as provided in accordance with this Agreement and the GDAA;</w:delText>
        </w:r>
        <w:bookmarkEnd w:id="17874"/>
        <w:bookmarkEnd w:id="17875"/>
        <w:bookmarkEnd w:id="17876"/>
        <w:bookmarkEnd w:id="17877"/>
        <w:bookmarkEnd w:id="17878"/>
        <w:bookmarkEnd w:id="17879"/>
        <w:bookmarkEnd w:id="17880"/>
      </w:del>
    </w:p>
    <w:p w14:paraId="2C24B36D" w14:textId="02CDE390"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7882" w:author="Debbie Houldsworth" w:date="2020-05-06T07:33:00Z"/>
          <w:szCs w:val="24"/>
        </w:rPr>
        <w:pPrChange w:id="17883"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7884" w:name="_Ref343596993"/>
      <w:bookmarkStart w:id="17885" w:name="_Toc40256458"/>
      <w:bookmarkStart w:id="17886" w:name="_Toc40257306"/>
      <w:bookmarkStart w:id="17887" w:name="_Toc40258122"/>
      <w:bookmarkStart w:id="17888" w:name="_Toc40258933"/>
      <w:bookmarkStart w:id="17889" w:name="_Toc40259738"/>
      <w:bookmarkStart w:id="17890" w:name="_Toc40260531"/>
      <w:bookmarkStart w:id="17891" w:name="_Toc40261323"/>
      <w:del w:id="17892" w:author="Debbie Houldsworth" w:date="2020-05-06T07:33:00Z">
        <w:r w:rsidRPr="005F27CA" w:rsidDel="00CD7BBA">
          <w:rPr>
            <w:szCs w:val="24"/>
          </w:rPr>
          <w:delText>preserve the integrity of the GDCC and all GDCC Data (including all User Data) in its possession or control, and use all reasonable endeavours to prevent the corruption or loss of such data, including by taking all reasonable precautions to prevent the introduction of any viruses or similar programs or code intended to destroy, interfere with, corrupt, or cause undesired effects on or to program files, data or other information, executable code or application software macros;</w:delText>
        </w:r>
        <w:bookmarkEnd w:id="17884"/>
        <w:bookmarkEnd w:id="17885"/>
        <w:bookmarkEnd w:id="17886"/>
        <w:bookmarkEnd w:id="17887"/>
        <w:bookmarkEnd w:id="17888"/>
        <w:bookmarkEnd w:id="17889"/>
        <w:bookmarkEnd w:id="17890"/>
        <w:bookmarkEnd w:id="17891"/>
      </w:del>
    </w:p>
    <w:p w14:paraId="17043431" w14:textId="638D33F0"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7893" w:author="Debbie Houldsworth" w:date="2020-05-06T07:33:00Z"/>
          <w:szCs w:val="24"/>
        </w:rPr>
        <w:pPrChange w:id="17894"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7895" w:name="_Ref343596995"/>
      <w:bookmarkStart w:id="17896" w:name="_Toc40256459"/>
      <w:bookmarkStart w:id="17897" w:name="_Toc40257307"/>
      <w:bookmarkStart w:id="17898" w:name="_Toc40258123"/>
      <w:bookmarkStart w:id="17899" w:name="_Toc40258934"/>
      <w:bookmarkStart w:id="17900" w:name="_Toc40259739"/>
      <w:bookmarkStart w:id="17901" w:name="_Toc40260532"/>
      <w:bookmarkStart w:id="17902" w:name="_Toc40261324"/>
      <w:del w:id="17903" w:author="Debbie Houldsworth" w:date="2020-05-06T07:33:00Z">
        <w:r w:rsidRPr="005F27CA" w:rsidDel="00CD7BBA">
          <w:rPr>
            <w:szCs w:val="24"/>
          </w:rPr>
          <w:delText>perform secure back-ups of all GDCC Data (including all User Data) on the GDCC at least once every twenty-four (24) hours and ensure that up-to-date back-ups are stored off-site;</w:delText>
        </w:r>
        <w:bookmarkEnd w:id="17895"/>
        <w:bookmarkEnd w:id="17896"/>
        <w:bookmarkEnd w:id="17897"/>
        <w:bookmarkEnd w:id="17898"/>
        <w:bookmarkEnd w:id="17899"/>
        <w:bookmarkEnd w:id="17900"/>
        <w:bookmarkEnd w:id="17901"/>
        <w:bookmarkEnd w:id="17902"/>
      </w:del>
    </w:p>
    <w:p w14:paraId="1752FC3E" w14:textId="7B828D15"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7904" w:author="Debbie Houldsworth" w:date="2020-05-06T07:33:00Z"/>
          <w:szCs w:val="24"/>
        </w:rPr>
        <w:pPrChange w:id="17905"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7906" w:name="_Toc40256460"/>
      <w:bookmarkStart w:id="17907" w:name="_Toc40257308"/>
      <w:bookmarkStart w:id="17908" w:name="_Toc40258124"/>
      <w:bookmarkStart w:id="17909" w:name="_Toc40258935"/>
      <w:bookmarkStart w:id="17910" w:name="_Toc40259740"/>
      <w:bookmarkStart w:id="17911" w:name="_Toc40260533"/>
      <w:bookmarkStart w:id="17912" w:name="_Toc40261325"/>
      <w:del w:id="17913" w:author="Debbie Houldsworth" w:date="2020-05-06T07:33:00Z">
        <w:r w:rsidRPr="005F27CA" w:rsidDel="00CD7BBA">
          <w:rPr>
            <w:szCs w:val="24"/>
          </w:rPr>
          <w:delText>if any User Data or other User IPR or Confidential Information of the User in the possession or control of the GDCC Operator become lost, corrupted or rendered unusable for any reason, restore or procure the restoration of such User Data, User IPR or Confidential Information of the User using its back-up and/or disaster recovery procedures and/or disaster recovery services at no cost to the User; and the GDCC Operator shall do so as soon as practicable, but no later than twenty-four (24) hours after the loss, corruption or rendering unusable of such data, IPR or information (provided that, where the loss, corruption or rendering unusable has occurred on any day other than a Working Day, the time for restoration shall commence at the start of the next Working Day);</w:delText>
        </w:r>
        <w:bookmarkEnd w:id="17906"/>
        <w:bookmarkEnd w:id="17907"/>
        <w:bookmarkEnd w:id="17908"/>
        <w:bookmarkEnd w:id="17909"/>
        <w:bookmarkEnd w:id="17910"/>
        <w:bookmarkEnd w:id="17911"/>
        <w:bookmarkEnd w:id="17912"/>
      </w:del>
    </w:p>
    <w:p w14:paraId="65A39217" w14:textId="3C285019"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7914" w:author="Debbie Houldsworth" w:date="2020-05-06T07:33:00Z"/>
          <w:szCs w:val="24"/>
        </w:rPr>
        <w:pPrChange w:id="17915"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7916" w:name="_Toc40256461"/>
      <w:bookmarkStart w:id="17917" w:name="_Toc40257309"/>
      <w:bookmarkStart w:id="17918" w:name="_Toc40258125"/>
      <w:bookmarkStart w:id="17919" w:name="_Toc40258936"/>
      <w:bookmarkStart w:id="17920" w:name="_Toc40259741"/>
      <w:bookmarkStart w:id="17921" w:name="_Toc40260534"/>
      <w:bookmarkStart w:id="17922" w:name="_Toc40261326"/>
      <w:del w:id="17923" w:author="Debbie Houldsworth" w:date="2020-05-06T07:33:00Z">
        <w:r w:rsidRPr="005F27CA" w:rsidDel="00CD7BBA">
          <w:rPr>
            <w:szCs w:val="24"/>
          </w:rPr>
          <w:delText>not make available to any third party (other than in accordance with this Agreement or the GDAA, including to any other authorised user of the GDCC, any Authorised Person, MEC, or any agent or sub-contractor engaged by the GDCC Operator to perform any of its obligations under this Agreement), or publish or otherwise exploit modify or create derivate works from or combined with any other material in whole or in part of the GDCC Data (including any User Data);</w:delText>
        </w:r>
        <w:bookmarkEnd w:id="17916"/>
        <w:bookmarkEnd w:id="17917"/>
        <w:bookmarkEnd w:id="17918"/>
        <w:bookmarkEnd w:id="17919"/>
        <w:bookmarkEnd w:id="17920"/>
        <w:bookmarkEnd w:id="17921"/>
        <w:bookmarkEnd w:id="17922"/>
      </w:del>
    </w:p>
    <w:p w14:paraId="4F2865B4" w14:textId="21F54ACD"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7924" w:author="Debbie Houldsworth" w:date="2020-05-06T07:33:00Z"/>
          <w:szCs w:val="24"/>
        </w:rPr>
        <w:pPrChange w:id="17925"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7926" w:name="_Toc40256462"/>
      <w:bookmarkStart w:id="17927" w:name="_Toc40257310"/>
      <w:bookmarkStart w:id="17928" w:name="_Toc40258126"/>
      <w:bookmarkStart w:id="17929" w:name="_Toc40258937"/>
      <w:bookmarkStart w:id="17930" w:name="_Toc40259742"/>
      <w:bookmarkStart w:id="17931" w:name="_Toc40260535"/>
      <w:bookmarkStart w:id="17932" w:name="_Toc40261327"/>
      <w:del w:id="17933" w:author="Debbie Houldsworth" w:date="2020-05-06T07:33:00Z">
        <w:r w:rsidRPr="005F27CA" w:rsidDel="00CD7BBA">
          <w:rPr>
            <w:szCs w:val="24"/>
          </w:rPr>
          <w:delText>supervise and control access to and use of the GDCC by its employees, agents and sub-contractors in accordance with the terms of this Agreement;</w:delText>
        </w:r>
        <w:bookmarkEnd w:id="17926"/>
        <w:bookmarkEnd w:id="17927"/>
        <w:bookmarkEnd w:id="17928"/>
        <w:bookmarkEnd w:id="17929"/>
        <w:bookmarkEnd w:id="17930"/>
        <w:bookmarkEnd w:id="17931"/>
        <w:bookmarkEnd w:id="17932"/>
        <w:r w:rsidRPr="005F27CA" w:rsidDel="00CD7BBA">
          <w:rPr>
            <w:szCs w:val="24"/>
          </w:rPr>
          <w:delText xml:space="preserve"> </w:delText>
        </w:r>
      </w:del>
    </w:p>
    <w:p w14:paraId="5BD29310" w14:textId="75CD1D2E"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7934" w:author="Debbie Houldsworth" w:date="2020-05-06T07:33:00Z"/>
          <w:szCs w:val="24"/>
        </w:rPr>
        <w:pPrChange w:id="17935"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7936" w:name="_Toc40256463"/>
      <w:bookmarkStart w:id="17937" w:name="_Toc40257311"/>
      <w:bookmarkStart w:id="17938" w:name="_Toc40258127"/>
      <w:bookmarkStart w:id="17939" w:name="_Toc40258938"/>
      <w:bookmarkStart w:id="17940" w:name="_Toc40259743"/>
      <w:bookmarkStart w:id="17941" w:name="_Toc40260536"/>
      <w:bookmarkStart w:id="17942" w:name="_Toc40261328"/>
      <w:del w:id="17943" w:author="Debbie Houldsworth" w:date="2020-05-06T07:33:00Z">
        <w:r w:rsidRPr="005F27CA" w:rsidDel="00CD7BBA">
          <w:rPr>
            <w:szCs w:val="24"/>
          </w:rPr>
          <w:delText>take all reasonable steps to ensure that its employees, agents and sub-contractors do not act or omit to act in such a way that would cause any Supplier to be in breach of this Agreement;</w:delText>
        </w:r>
        <w:bookmarkEnd w:id="17936"/>
        <w:bookmarkEnd w:id="17937"/>
        <w:bookmarkEnd w:id="17938"/>
        <w:bookmarkEnd w:id="17939"/>
        <w:bookmarkEnd w:id="17940"/>
        <w:bookmarkEnd w:id="17941"/>
        <w:bookmarkEnd w:id="17942"/>
      </w:del>
    </w:p>
    <w:p w14:paraId="3860C380" w14:textId="73934532"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7944" w:author="Debbie Houldsworth" w:date="2020-05-06T07:33:00Z"/>
          <w:szCs w:val="24"/>
        </w:rPr>
        <w:pPrChange w:id="17945"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7946" w:name="_Toc40256464"/>
      <w:bookmarkStart w:id="17947" w:name="_Toc40257312"/>
      <w:bookmarkStart w:id="17948" w:name="_Toc40258128"/>
      <w:bookmarkStart w:id="17949" w:name="_Toc40258939"/>
      <w:bookmarkStart w:id="17950" w:name="_Toc40259744"/>
      <w:bookmarkStart w:id="17951" w:name="_Toc40260537"/>
      <w:bookmarkStart w:id="17952" w:name="_Toc40261329"/>
      <w:del w:id="17953" w:author="Debbie Houldsworth" w:date="2020-05-06T07:33:00Z">
        <w:r w:rsidRPr="005F27CA" w:rsidDel="00CD7BBA">
          <w:rPr>
            <w:szCs w:val="24"/>
          </w:rPr>
          <w:delText>not display any part of the GDCC or GDCC Data (including any User Data) on a public bulletin board, ftp (File Transfer Protocol) site, world wide web site, chat room or by any other unauthorised means;</w:delText>
        </w:r>
        <w:bookmarkEnd w:id="17946"/>
        <w:bookmarkEnd w:id="17947"/>
        <w:bookmarkEnd w:id="17948"/>
        <w:bookmarkEnd w:id="17949"/>
        <w:bookmarkEnd w:id="17950"/>
        <w:bookmarkEnd w:id="17951"/>
        <w:bookmarkEnd w:id="17952"/>
        <w:r w:rsidRPr="005F27CA" w:rsidDel="00CD7BBA">
          <w:rPr>
            <w:szCs w:val="24"/>
          </w:rPr>
          <w:delText xml:space="preserve"> </w:delText>
        </w:r>
      </w:del>
    </w:p>
    <w:p w14:paraId="7338D48C" w14:textId="6161A1A3"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7954" w:author="Debbie Houldsworth" w:date="2020-05-06T07:33:00Z"/>
          <w:szCs w:val="24"/>
        </w:rPr>
        <w:pPrChange w:id="17955"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7956" w:name="_Toc40256465"/>
      <w:bookmarkStart w:id="17957" w:name="_Toc40257313"/>
      <w:bookmarkStart w:id="17958" w:name="_Toc40258129"/>
      <w:bookmarkStart w:id="17959" w:name="_Toc40258940"/>
      <w:bookmarkStart w:id="17960" w:name="_Toc40259745"/>
      <w:bookmarkStart w:id="17961" w:name="_Toc40260538"/>
      <w:bookmarkStart w:id="17962" w:name="_Toc40261330"/>
      <w:del w:id="17963" w:author="Debbie Houldsworth" w:date="2020-05-06T07:33:00Z">
        <w:r w:rsidRPr="005F27CA" w:rsidDel="00CD7BBA">
          <w:rPr>
            <w:szCs w:val="24"/>
          </w:rPr>
          <w:delText>ensure that all its employees, agents and sub-contractors who have access to the GDCC or any GDCC Data are informed of and are contractually bound to safeguard the confidential nature of the GDCC Data and are trained in how to use the GDCC prior to use of the GDCC and understand the rights and obligations imposed upon them in accordance with this Agreement;</w:delText>
        </w:r>
        <w:bookmarkEnd w:id="17956"/>
        <w:bookmarkEnd w:id="17957"/>
        <w:bookmarkEnd w:id="17958"/>
        <w:bookmarkEnd w:id="17959"/>
        <w:bookmarkEnd w:id="17960"/>
        <w:bookmarkEnd w:id="17961"/>
        <w:bookmarkEnd w:id="17962"/>
        <w:r w:rsidRPr="005F27CA" w:rsidDel="00CD7BBA">
          <w:rPr>
            <w:szCs w:val="24"/>
          </w:rPr>
          <w:delText xml:space="preserve"> </w:delText>
        </w:r>
      </w:del>
    </w:p>
    <w:p w14:paraId="663EF0E6" w14:textId="414EA97F"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7964" w:author="Debbie Houldsworth" w:date="2020-05-06T07:33:00Z"/>
          <w:szCs w:val="24"/>
        </w:rPr>
        <w:pPrChange w:id="17965"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7966" w:name="_Toc40256466"/>
      <w:bookmarkStart w:id="17967" w:name="_Toc40257314"/>
      <w:bookmarkStart w:id="17968" w:name="_Toc40258130"/>
      <w:bookmarkStart w:id="17969" w:name="_Toc40258941"/>
      <w:bookmarkStart w:id="17970" w:name="_Toc40259746"/>
      <w:bookmarkStart w:id="17971" w:name="_Toc40260539"/>
      <w:bookmarkStart w:id="17972" w:name="_Toc40261331"/>
      <w:del w:id="17973" w:author="Debbie Houldsworth" w:date="2020-05-06T07:33:00Z">
        <w:r w:rsidRPr="005F27CA" w:rsidDel="00CD7BBA">
          <w:rPr>
            <w:szCs w:val="24"/>
          </w:rPr>
          <w:delText>procure that all its sub-contractors have in place, throughout the Term, IS Accreditation in respect of all information security management systems provided in connection with the GDCC;</w:delText>
        </w:r>
        <w:bookmarkEnd w:id="17966"/>
        <w:bookmarkEnd w:id="17967"/>
        <w:bookmarkEnd w:id="17968"/>
        <w:bookmarkEnd w:id="17969"/>
        <w:bookmarkEnd w:id="17970"/>
        <w:bookmarkEnd w:id="17971"/>
        <w:bookmarkEnd w:id="17972"/>
      </w:del>
    </w:p>
    <w:p w14:paraId="17AC9314" w14:textId="7657B7B2"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7974" w:author="Debbie Houldsworth" w:date="2020-05-06T07:33:00Z"/>
          <w:szCs w:val="24"/>
        </w:rPr>
        <w:pPrChange w:id="17975"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7976" w:name="_Toc40256467"/>
      <w:bookmarkStart w:id="17977" w:name="_Toc40257315"/>
      <w:bookmarkStart w:id="17978" w:name="_Toc40258131"/>
      <w:bookmarkStart w:id="17979" w:name="_Toc40258942"/>
      <w:bookmarkStart w:id="17980" w:name="_Toc40259747"/>
      <w:bookmarkStart w:id="17981" w:name="_Toc40260540"/>
      <w:bookmarkStart w:id="17982" w:name="_Toc40261332"/>
      <w:del w:id="17983" w:author="Debbie Houldsworth" w:date="2020-05-06T07:33:00Z">
        <w:r w:rsidRPr="005F27CA" w:rsidDel="00CD7BBA">
          <w:rPr>
            <w:szCs w:val="24"/>
          </w:rPr>
          <w:delText>maintain a full and up-to-date list of all MRA Supplier parties and publish the list (which is, at the Commencement Date referred to as the “MRA signatories” list) on the MRASCo Website;</w:delText>
        </w:r>
        <w:bookmarkEnd w:id="17976"/>
        <w:bookmarkEnd w:id="17977"/>
        <w:bookmarkEnd w:id="17978"/>
        <w:bookmarkEnd w:id="17979"/>
        <w:bookmarkEnd w:id="17980"/>
        <w:bookmarkEnd w:id="17981"/>
        <w:bookmarkEnd w:id="17982"/>
      </w:del>
    </w:p>
    <w:p w14:paraId="529332D7" w14:textId="3D0EFA26"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7984" w:author="Debbie Houldsworth" w:date="2020-05-06T07:33:00Z"/>
          <w:szCs w:val="24"/>
        </w:rPr>
        <w:pPrChange w:id="17985"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7986" w:name="_Toc40256468"/>
      <w:bookmarkStart w:id="17987" w:name="_Toc40257316"/>
      <w:bookmarkStart w:id="17988" w:name="_Toc40258132"/>
      <w:bookmarkStart w:id="17989" w:name="_Toc40258943"/>
      <w:bookmarkStart w:id="17990" w:name="_Toc40259748"/>
      <w:bookmarkStart w:id="17991" w:name="_Toc40260541"/>
      <w:bookmarkStart w:id="17992" w:name="_Toc40261333"/>
      <w:del w:id="17993" w:author="Debbie Houldsworth" w:date="2020-05-06T07:33:00Z">
        <w:r w:rsidRPr="005F27CA" w:rsidDel="00CD7BBA">
          <w:rPr>
            <w:szCs w:val="24"/>
          </w:rPr>
          <w:delText>when undertaking planned or emergency maintenance of the GDCC, use reasonable endeavours to minimise any down-time of the GDCC and disruption to the User, acting as a Reasonable and Prudent Operator.</w:delText>
        </w:r>
        <w:bookmarkEnd w:id="17986"/>
        <w:bookmarkEnd w:id="17987"/>
        <w:bookmarkEnd w:id="17988"/>
        <w:bookmarkEnd w:id="17989"/>
        <w:bookmarkEnd w:id="17990"/>
        <w:bookmarkEnd w:id="17991"/>
        <w:bookmarkEnd w:id="17992"/>
        <w:r w:rsidRPr="005F27CA" w:rsidDel="00CD7BBA">
          <w:rPr>
            <w:szCs w:val="24"/>
          </w:rPr>
          <w:delText xml:space="preserve">  </w:delText>
        </w:r>
      </w:del>
    </w:p>
    <w:p w14:paraId="7412545E" w14:textId="34FB2A15" w:rsidR="00426F1D" w:rsidRPr="005F27CA" w:rsidDel="00CD7BBA" w:rsidRDefault="00426F1D" w:rsidP="00CA4155">
      <w:pPr>
        <w:keepNext/>
        <w:numPr>
          <w:ilvl w:val="0"/>
          <w:numId w:val="85"/>
        </w:numPr>
        <w:tabs>
          <w:tab w:val="clear" w:pos="2160"/>
          <w:tab w:val="clear" w:pos="2880"/>
          <w:tab w:val="clear" w:pos="3600"/>
          <w:tab w:val="clear" w:pos="4320"/>
          <w:tab w:val="clear" w:pos="5040"/>
          <w:tab w:val="clear" w:pos="9029"/>
        </w:tabs>
        <w:spacing w:before="230" w:after="230"/>
        <w:jc w:val="left"/>
        <w:outlineLvl w:val="0"/>
        <w:rPr>
          <w:del w:id="17994" w:author="Debbie Houldsworth" w:date="2020-05-06T07:33:00Z"/>
          <w:b/>
          <w:szCs w:val="24"/>
        </w:rPr>
      </w:pPr>
      <w:bookmarkStart w:id="17995" w:name="_Ref341694700"/>
      <w:bookmarkStart w:id="17996" w:name="_Toc345415316"/>
      <w:bookmarkStart w:id="17997" w:name="_Toc40256469"/>
      <w:bookmarkStart w:id="17998" w:name="_Toc40257317"/>
      <w:bookmarkStart w:id="17999" w:name="_Toc40258133"/>
      <w:bookmarkStart w:id="18000" w:name="_Toc40258944"/>
      <w:bookmarkStart w:id="18001" w:name="_Toc40259749"/>
      <w:bookmarkStart w:id="18002" w:name="_Toc40260542"/>
      <w:bookmarkStart w:id="18003" w:name="_Toc40261334"/>
      <w:bookmarkStart w:id="18004" w:name="_Ref177356213"/>
      <w:del w:id="18005" w:author="Debbie Houldsworth" w:date="2020-05-06T07:33:00Z">
        <w:r w:rsidRPr="005F27CA" w:rsidDel="00CD7BBA">
          <w:rPr>
            <w:b/>
            <w:szCs w:val="24"/>
          </w:rPr>
          <w:delText>User’s obligations</w:delText>
        </w:r>
        <w:bookmarkEnd w:id="17995"/>
        <w:bookmarkEnd w:id="17996"/>
        <w:bookmarkEnd w:id="17997"/>
        <w:bookmarkEnd w:id="17998"/>
        <w:bookmarkEnd w:id="17999"/>
        <w:bookmarkEnd w:id="18000"/>
        <w:bookmarkEnd w:id="18001"/>
        <w:bookmarkEnd w:id="18002"/>
        <w:bookmarkEnd w:id="18003"/>
      </w:del>
    </w:p>
    <w:p w14:paraId="7E3B9A6C" w14:textId="2AF26CB9"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18006" w:author="Debbie Houldsworth" w:date="2020-05-06T07:33:00Z"/>
          <w:bCs/>
          <w:szCs w:val="24"/>
        </w:rPr>
        <w:pPrChange w:id="18007"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18008" w:name="_Toc40256470"/>
      <w:bookmarkStart w:id="18009" w:name="_Toc40257318"/>
      <w:bookmarkStart w:id="18010" w:name="_Toc40258134"/>
      <w:bookmarkStart w:id="18011" w:name="_Toc40258945"/>
      <w:bookmarkStart w:id="18012" w:name="_Toc40259750"/>
      <w:bookmarkStart w:id="18013" w:name="_Toc40260543"/>
      <w:bookmarkStart w:id="18014" w:name="_Toc40261335"/>
      <w:bookmarkStart w:id="18015" w:name="_Ref177358460"/>
      <w:del w:id="18016" w:author="Debbie Houldsworth" w:date="2020-05-06T07:33:00Z">
        <w:r w:rsidRPr="005F27CA" w:rsidDel="00CD7BBA">
          <w:rPr>
            <w:bCs/>
            <w:szCs w:val="24"/>
          </w:rPr>
          <w:delText>The User agrees only to use and only to permit use by its Authorised Persons of the GDCC for the Purpose, unless a right to use the GDCC other than for the Purpose has been agreed by the GDCC Operator in writing in advance.</w:delText>
        </w:r>
        <w:bookmarkEnd w:id="18008"/>
        <w:bookmarkEnd w:id="18009"/>
        <w:bookmarkEnd w:id="18010"/>
        <w:bookmarkEnd w:id="18011"/>
        <w:bookmarkEnd w:id="18012"/>
        <w:bookmarkEnd w:id="18013"/>
        <w:bookmarkEnd w:id="18014"/>
        <w:r w:rsidRPr="005F27CA" w:rsidDel="00CD7BBA">
          <w:rPr>
            <w:bCs/>
            <w:szCs w:val="24"/>
          </w:rPr>
          <w:delText xml:space="preserve"> </w:delText>
        </w:r>
      </w:del>
    </w:p>
    <w:p w14:paraId="4FA0203D" w14:textId="5B5CFAE2"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18017" w:author="Debbie Houldsworth" w:date="2020-05-06T07:33:00Z"/>
          <w:bCs/>
          <w:szCs w:val="24"/>
        </w:rPr>
        <w:pPrChange w:id="18018"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18019" w:name="_Toc40256471"/>
      <w:bookmarkStart w:id="18020" w:name="_Toc40257319"/>
      <w:bookmarkStart w:id="18021" w:name="_Toc40258135"/>
      <w:bookmarkStart w:id="18022" w:name="_Toc40258946"/>
      <w:bookmarkStart w:id="18023" w:name="_Toc40259751"/>
      <w:bookmarkStart w:id="18024" w:name="_Toc40260544"/>
      <w:bookmarkStart w:id="18025" w:name="_Toc40261336"/>
      <w:del w:id="18026" w:author="Debbie Houldsworth" w:date="2020-05-06T07:33:00Z">
        <w:r w:rsidRPr="005F27CA" w:rsidDel="00CD7BBA">
          <w:rPr>
            <w:bCs/>
            <w:szCs w:val="24"/>
          </w:rPr>
          <w:delText>The User shall not allow access to the GDCC by any other person, entity or individual nor will the User make any information contained on the GDCC available to any such person, entity or individual, in each case other than as permitted by this Agreement (which, for the avoidance of doubt, includes access by and making available to Authorised Persons) or the GDAA.</w:delText>
        </w:r>
        <w:bookmarkEnd w:id="18019"/>
        <w:bookmarkEnd w:id="18020"/>
        <w:bookmarkEnd w:id="18021"/>
        <w:bookmarkEnd w:id="18022"/>
        <w:bookmarkEnd w:id="18023"/>
        <w:bookmarkEnd w:id="18024"/>
        <w:bookmarkEnd w:id="18025"/>
      </w:del>
    </w:p>
    <w:p w14:paraId="4D019981" w14:textId="1B0BBD7F"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18027" w:author="Debbie Houldsworth" w:date="2020-05-06T07:33:00Z"/>
          <w:bCs/>
          <w:szCs w:val="24"/>
        </w:rPr>
        <w:pPrChange w:id="18028"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18029" w:name="_Toc40256472"/>
      <w:bookmarkStart w:id="18030" w:name="_Toc40257320"/>
      <w:bookmarkStart w:id="18031" w:name="_Toc40258136"/>
      <w:bookmarkStart w:id="18032" w:name="_Toc40258947"/>
      <w:bookmarkStart w:id="18033" w:name="_Toc40259752"/>
      <w:bookmarkStart w:id="18034" w:name="_Toc40260545"/>
      <w:bookmarkStart w:id="18035" w:name="_Toc40261337"/>
      <w:del w:id="18036" w:author="Debbie Houldsworth" w:date="2020-05-06T07:33:00Z">
        <w:r w:rsidRPr="005F27CA" w:rsidDel="00CD7BBA">
          <w:rPr>
            <w:bCs/>
            <w:szCs w:val="24"/>
          </w:rPr>
          <w:delText>Except as authorised under this Agreement or otherwise for purposes of the Green Deal only, the User shall not make available to any third party or publish or otherwise exploit modify or create derivate works from or combined with any other material in whole or in part of the GDCC Data (other than User Data) that it may access via the GDCC from time to time.</w:delText>
        </w:r>
        <w:bookmarkEnd w:id="18029"/>
        <w:bookmarkEnd w:id="18030"/>
        <w:bookmarkEnd w:id="18031"/>
        <w:bookmarkEnd w:id="18032"/>
        <w:bookmarkEnd w:id="18033"/>
        <w:bookmarkEnd w:id="18034"/>
        <w:bookmarkEnd w:id="18035"/>
      </w:del>
    </w:p>
    <w:p w14:paraId="516ABF6E" w14:textId="453E55CD"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18037" w:author="Debbie Houldsworth" w:date="2020-05-06T07:33:00Z"/>
          <w:bCs/>
          <w:szCs w:val="24"/>
        </w:rPr>
        <w:pPrChange w:id="18038"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18039" w:name="_Toc40256473"/>
      <w:bookmarkStart w:id="18040" w:name="_Toc40257321"/>
      <w:bookmarkStart w:id="18041" w:name="_Toc40258137"/>
      <w:bookmarkStart w:id="18042" w:name="_Toc40258948"/>
      <w:bookmarkStart w:id="18043" w:name="_Toc40259753"/>
      <w:bookmarkStart w:id="18044" w:name="_Toc40260546"/>
      <w:bookmarkStart w:id="18045" w:name="_Toc40261338"/>
      <w:del w:id="18046" w:author="Debbie Houldsworth" w:date="2020-05-06T07:33:00Z">
        <w:r w:rsidRPr="005F27CA" w:rsidDel="00CD7BBA">
          <w:rPr>
            <w:bCs/>
            <w:szCs w:val="24"/>
          </w:rPr>
          <w:delText xml:space="preserve">The User hereby undertakes that it will treat all GDCC Data (other than User Data) as confidential and further undertakes that </w:delText>
        </w:r>
        <w:bookmarkStart w:id="18047" w:name="_Ref177267985"/>
        <w:bookmarkEnd w:id="18015"/>
        <w:r w:rsidRPr="005F27CA" w:rsidDel="00CD7BBA">
          <w:rPr>
            <w:bCs/>
            <w:szCs w:val="24"/>
          </w:rPr>
          <w:delText>it will limit access to and use of GDCC Data on a strictly “need to know basis” for purposes of the Green Deal only.</w:delText>
        </w:r>
        <w:bookmarkEnd w:id="18039"/>
        <w:bookmarkEnd w:id="18040"/>
        <w:bookmarkEnd w:id="18041"/>
        <w:bookmarkEnd w:id="18042"/>
        <w:bookmarkEnd w:id="18043"/>
        <w:bookmarkEnd w:id="18044"/>
        <w:bookmarkEnd w:id="18045"/>
        <w:r w:rsidRPr="005F27CA" w:rsidDel="00CD7BBA">
          <w:rPr>
            <w:bCs/>
            <w:szCs w:val="24"/>
          </w:rPr>
          <w:delText xml:space="preserve"> </w:delText>
        </w:r>
        <w:bookmarkEnd w:id="18047"/>
      </w:del>
    </w:p>
    <w:p w14:paraId="073EC970" w14:textId="3E592099"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18048" w:author="Debbie Houldsworth" w:date="2020-05-06T07:33:00Z"/>
          <w:bCs/>
          <w:szCs w:val="24"/>
        </w:rPr>
        <w:pPrChange w:id="18049"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18050" w:name="_Toc40256474"/>
      <w:bookmarkStart w:id="18051" w:name="_Toc40257322"/>
      <w:bookmarkStart w:id="18052" w:name="_Toc40258138"/>
      <w:bookmarkStart w:id="18053" w:name="_Toc40258949"/>
      <w:bookmarkStart w:id="18054" w:name="_Toc40259754"/>
      <w:bookmarkStart w:id="18055" w:name="_Toc40260547"/>
      <w:bookmarkStart w:id="18056" w:name="_Toc40261339"/>
      <w:del w:id="18057" w:author="Debbie Houldsworth" w:date="2020-05-06T07:33:00Z">
        <w:r w:rsidRPr="005F27CA" w:rsidDel="00CD7BBA">
          <w:rPr>
            <w:bCs/>
            <w:szCs w:val="24"/>
          </w:rPr>
          <w:delText>The User shall:</w:delText>
        </w:r>
        <w:bookmarkEnd w:id="18050"/>
        <w:bookmarkEnd w:id="18051"/>
        <w:bookmarkEnd w:id="18052"/>
        <w:bookmarkEnd w:id="18053"/>
        <w:bookmarkEnd w:id="18054"/>
        <w:bookmarkEnd w:id="18055"/>
        <w:bookmarkEnd w:id="18056"/>
      </w:del>
    </w:p>
    <w:p w14:paraId="0EC28570" w14:textId="161D81EE"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8058" w:author="Debbie Houldsworth" w:date="2020-05-06T07:33:00Z"/>
          <w:szCs w:val="24"/>
        </w:rPr>
        <w:pPrChange w:id="18059"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8060" w:name="_Toc40256475"/>
      <w:bookmarkStart w:id="18061" w:name="_Toc40257323"/>
      <w:bookmarkStart w:id="18062" w:name="_Toc40258139"/>
      <w:bookmarkStart w:id="18063" w:name="_Toc40258950"/>
      <w:bookmarkStart w:id="18064" w:name="_Toc40259755"/>
      <w:bookmarkStart w:id="18065" w:name="_Toc40260548"/>
      <w:bookmarkStart w:id="18066" w:name="_Toc40261340"/>
      <w:del w:id="18067" w:author="Debbie Houldsworth" w:date="2020-05-06T07:33:00Z">
        <w:r w:rsidRPr="005F27CA" w:rsidDel="00CD7BBA">
          <w:rPr>
            <w:szCs w:val="24"/>
          </w:rPr>
          <w:delText>limit access and use of the GDCC to Authorised Persons only, and supervise and control access to and use of the GDCC by Authorised Persons in accordance with the terms of this Agreement;</w:delText>
        </w:r>
        <w:bookmarkEnd w:id="18060"/>
        <w:bookmarkEnd w:id="18061"/>
        <w:bookmarkEnd w:id="18062"/>
        <w:bookmarkEnd w:id="18063"/>
        <w:bookmarkEnd w:id="18064"/>
        <w:bookmarkEnd w:id="18065"/>
        <w:bookmarkEnd w:id="18066"/>
      </w:del>
    </w:p>
    <w:p w14:paraId="5785D28F" w14:textId="102162B9"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8068" w:author="Debbie Houldsworth" w:date="2020-05-06T07:33:00Z"/>
          <w:szCs w:val="24"/>
        </w:rPr>
        <w:pPrChange w:id="18069"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8070" w:name="_Toc40256476"/>
      <w:bookmarkStart w:id="18071" w:name="_Toc40257324"/>
      <w:bookmarkStart w:id="18072" w:name="_Toc40258140"/>
      <w:bookmarkStart w:id="18073" w:name="_Toc40258951"/>
      <w:bookmarkStart w:id="18074" w:name="_Toc40259756"/>
      <w:bookmarkStart w:id="18075" w:name="_Toc40260549"/>
      <w:bookmarkStart w:id="18076" w:name="_Toc40261341"/>
      <w:del w:id="18077" w:author="Debbie Houldsworth" w:date="2020-05-06T07:33:00Z">
        <w:r w:rsidRPr="005F27CA" w:rsidDel="00CD7BBA">
          <w:rPr>
            <w:szCs w:val="24"/>
          </w:rPr>
          <w:delText>take all necessary steps to ensure that its employees, agents and sub-contractors do not act or omit to act in such a way that would cause the User to be in breach of this Agreement;</w:delText>
        </w:r>
        <w:bookmarkEnd w:id="18070"/>
        <w:bookmarkEnd w:id="18071"/>
        <w:bookmarkEnd w:id="18072"/>
        <w:bookmarkEnd w:id="18073"/>
        <w:bookmarkEnd w:id="18074"/>
        <w:bookmarkEnd w:id="18075"/>
        <w:bookmarkEnd w:id="18076"/>
      </w:del>
    </w:p>
    <w:p w14:paraId="43EB8C9E" w14:textId="5EB7BF56"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8078" w:author="Debbie Houldsworth" w:date="2020-05-06T07:33:00Z"/>
          <w:szCs w:val="24"/>
        </w:rPr>
        <w:pPrChange w:id="18079"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8080" w:name="_Toc40256477"/>
      <w:bookmarkStart w:id="18081" w:name="_Toc40257325"/>
      <w:bookmarkStart w:id="18082" w:name="_Toc40258141"/>
      <w:bookmarkStart w:id="18083" w:name="_Toc40258952"/>
      <w:bookmarkStart w:id="18084" w:name="_Toc40259757"/>
      <w:bookmarkStart w:id="18085" w:name="_Toc40260550"/>
      <w:bookmarkStart w:id="18086" w:name="_Toc40261342"/>
      <w:del w:id="18087" w:author="Debbie Houldsworth" w:date="2020-05-06T07:33:00Z">
        <w:r w:rsidRPr="005F27CA" w:rsidDel="00CD7BBA">
          <w:rPr>
            <w:szCs w:val="24"/>
          </w:rPr>
          <w:delText>not display any part of the GDCC or GDCC Data on a public bulletin board, ftp (File Transfer Protocol) site, world wide web site, chat room or by any other unauthorised means;</w:delText>
        </w:r>
        <w:bookmarkEnd w:id="18080"/>
        <w:bookmarkEnd w:id="18081"/>
        <w:bookmarkEnd w:id="18082"/>
        <w:bookmarkEnd w:id="18083"/>
        <w:bookmarkEnd w:id="18084"/>
        <w:bookmarkEnd w:id="18085"/>
        <w:bookmarkEnd w:id="18086"/>
      </w:del>
    </w:p>
    <w:p w14:paraId="3E7E6CFB" w14:textId="4F23DBC1"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8088" w:author="Debbie Houldsworth" w:date="2020-05-06T07:33:00Z"/>
          <w:szCs w:val="24"/>
        </w:rPr>
        <w:pPrChange w:id="18089"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8090" w:name="_Toc40256478"/>
      <w:bookmarkStart w:id="18091" w:name="_Toc40257326"/>
      <w:bookmarkStart w:id="18092" w:name="_Toc40258142"/>
      <w:bookmarkStart w:id="18093" w:name="_Toc40258953"/>
      <w:bookmarkStart w:id="18094" w:name="_Toc40259758"/>
      <w:bookmarkStart w:id="18095" w:name="_Toc40260551"/>
      <w:bookmarkStart w:id="18096" w:name="_Toc40261343"/>
      <w:del w:id="18097" w:author="Debbie Houldsworth" w:date="2020-05-06T07:33:00Z">
        <w:r w:rsidRPr="005F27CA" w:rsidDel="00CD7BBA">
          <w:rPr>
            <w:szCs w:val="24"/>
          </w:rPr>
          <w:delText>ensure that Authorised Persons are:</w:delText>
        </w:r>
        <w:bookmarkEnd w:id="18090"/>
        <w:bookmarkEnd w:id="18091"/>
        <w:bookmarkEnd w:id="18092"/>
        <w:bookmarkEnd w:id="18093"/>
        <w:bookmarkEnd w:id="18094"/>
        <w:bookmarkEnd w:id="18095"/>
        <w:bookmarkEnd w:id="18096"/>
      </w:del>
    </w:p>
    <w:p w14:paraId="13279C06" w14:textId="2A53DE54" w:rsidR="00426F1D" w:rsidRPr="005F27CA" w:rsidDel="00CD7BBA" w:rsidRDefault="00426F1D">
      <w:pPr>
        <w:numPr>
          <w:ilvl w:val="4"/>
          <w:numId w:val="85"/>
        </w:numPr>
        <w:tabs>
          <w:tab w:val="clear" w:pos="2880"/>
          <w:tab w:val="clear" w:pos="3600"/>
          <w:tab w:val="clear" w:pos="4320"/>
          <w:tab w:val="clear" w:pos="5040"/>
          <w:tab w:val="clear" w:pos="9029"/>
        </w:tabs>
        <w:spacing w:after="230"/>
        <w:jc w:val="left"/>
        <w:outlineLvl w:val="0"/>
        <w:rPr>
          <w:del w:id="18098" w:author="Debbie Houldsworth" w:date="2020-05-06T07:33:00Z"/>
          <w:szCs w:val="24"/>
        </w:rPr>
        <w:pPrChange w:id="18099" w:author="Debbie Houldsworth" w:date="2020-05-13T09:35:00Z">
          <w:pPr>
            <w:numPr>
              <w:ilvl w:val="4"/>
              <w:numId w:val="85"/>
            </w:numPr>
            <w:tabs>
              <w:tab w:val="clear" w:pos="2880"/>
              <w:tab w:val="clear" w:pos="3600"/>
              <w:tab w:val="clear" w:pos="4320"/>
              <w:tab w:val="clear" w:pos="5040"/>
              <w:tab w:val="clear" w:pos="9029"/>
              <w:tab w:val="num" w:pos="2160"/>
            </w:tabs>
            <w:spacing w:after="230"/>
            <w:ind w:left="2160" w:hanging="720"/>
            <w:jc w:val="left"/>
            <w:outlineLvl w:val="4"/>
          </w:pPr>
        </w:pPrChange>
      </w:pPr>
      <w:bookmarkStart w:id="18100" w:name="_Toc40256479"/>
      <w:bookmarkStart w:id="18101" w:name="_Toc40257327"/>
      <w:bookmarkStart w:id="18102" w:name="_Toc40258143"/>
      <w:bookmarkStart w:id="18103" w:name="_Toc40258954"/>
      <w:bookmarkStart w:id="18104" w:name="_Toc40259759"/>
      <w:bookmarkStart w:id="18105" w:name="_Toc40260552"/>
      <w:bookmarkStart w:id="18106" w:name="_Toc40261344"/>
      <w:del w:id="18107" w:author="Debbie Houldsworth" w:date="2020-05-06T07:33:00Z">
        <w:r w:rsidRPr="005F27CA" w:rsidDel="00CD7BBA">
          <w:rPr>
            <w:szCs w:val="24"/>
          </w:rPr>
          <w:delText xml:space="preserve">informed of and are contractually bound to safeguard the confidential nature of the GDCC Data in accordance with Clause </w:delText>
        </w:r>
        <w:r w:rsidRPr="005F27CA" w:rsidDel="00CD7BBA">
          <w:rPr>
            <w:szCs w:val="24"/>
          </w:rPr>
          <w:fldChar w:fldCharType="begin"/>
        </w:r>
        <w:r w:rsidRPr="005F27CA" w:rsidDel="00CD7BBA">
          <w:rPr>
            <w:szCs w:val="24"/>
          </w:rPr>
          <w:delInstrText xml:space="preserve"> REF _Ref341702841 \r \h  \* MERGEFORMAT </w:delInstrText>
        </w:r>
        <w:r w:rsidRPr="005F27CA" w:rsidDel="00CD7BBA">
          <w:rPr>
            <w:szCs w:val="24"/>
          </w:rPr>
        </w:r>
        <w:r w:rsidRPr="005F27CA" w:rsidDel="00CD7BBA">
          <w:rPr>
            <w:szCs w:val="24"/>
          </w:rPr>
          <w:fldChar w:fldCharType="separate"/>
        </w:r>
        <w:r w:rsidR="003A05AB" w:rsidDel="00CD7BBA">
          <w:rPr>
            <w:szCs w:val="24"/>
          </w:rPr>
          <w:delText>14</w:delText>
        </w:r>
        <w:r w:rsidRPr="005F27CA" w:rsidDel="00CD7BBA">
          <w:rPr>
            <w:szCs w:val="24"/>
          </w:rPr>
          <w:fldChar w:fldCharType="end"/>
        </w:r>
        <w:r w:rsidRPr="005F27CA" w:rsidDel="00CD7BBA">
          <w:rPr>
            <w:szCs w:val="24"/>
          </w:rPr>
          <w:delText xml:space="preserve"> (Confidentiality); and</w:delText>
        </w:r>
        <w:bookmarkEnd w:id="18100"/>
        <w:bookmarkEnd w:id="18101"/>
        <w:bookmarkEnd w:id="18102"/>
        <w:bookmarkEnd w:id="18103"/>
        <w:bookmarkEnd w:id="18104"/>
        <w:bookmarkEnd w:id="18105"/>
        <w:bookmarkEnd w:id="18106"/>
      </w:del>
    </w:p>
    <w:p w14:paraId="7199468D" w14:textId="62BE9F2C" w:rsidR="00426F1D" w:rsidRPr="005F27CA" w:rsidDel="00CD7BBA" w:rsidRDefault="00426F1D">
      <w:pPr>
        <w:numPr>
          <w:ilvl w:val="4"/>
          <w:numId w:val="85"/>
        </w:numPr>
        <w:tabs>
          <w:tab w:val="clear" w:pos="2880"/>
          <w:tab w:val="clear" w:pos="3600"/>
          <w:tab w:val="clear" w:pos="4320"/>
          <w:tab w:val="clear" w:pos="5040"/>
          <w:tab w:val="clear" w:pos="9029"/>
        </w:tabs>
        <w:spacing w:after="230"/>
        <w:jc w:val="left"/>
        <w:outlineLvl w:val="0"/>
        <w:rPr>
          <w:del w:id="18108" w:author="Debbie Houldsworth" w:date="2020-05-06T07:33:00Z"/>
          <w:szCs w:val="24"/>
        </w:rPr>
        <w:pPrChange w:id="18109" w:author="Debbie Houldsworth" w:date="2020-05-13T09:35:00Z">
          <w:pPr>
            <w:numPr>
              <w:ilvl w:val="4"/>
              <w:numId w:val="85"/>
            </w:numPr>
            <w:tabs>
              <w:tab w:val="clear" w:pos="2880"/>
              <w:tab w:val="clear" w:pos="3600"/>
              <w:tab w:val="clear" w:pos="4320"/>
              <w:tab w:val="clear" w:pos="5040"/>
              <w:tab w:val="clear" w:pos="9029"/>
              <w:tab w:val="num" w:pos="2160"/>
            </w:tabs>
            <w:spacing w:after="230"/>
            <w:ind w:left="2160" w:hanging="720"/>
            <w:jc w:val="left"/>
            <w:outlineLvl w:val="4"/>
          </w:pPr>
        </w:pPrChange>
      </w:pPr>
      <w:bookmarkStart w:id="18110" w:name="_Toc40256480"/>
      <w:bookmarkStart w:id="18111" w:name="_Toc40257328"/>
      <w:bookmarkStart w:id="18112" w:name="_Toc40258144"/>
      <w:bookmarkStart w:id="18113" w:name="_Toc40258955"/>
      <w:bookmarkStart w:id="18114" w:name="_Toc40259760"/>
      <w:bookmarkStart w:id="18115" w:name="_Toc40260553"/>
      <w:bookmarkStart w:id="18116" w:name="_Toc40261345"/>
      <w:del w:id="18117" w:author="Debbie Houldsworth" w:date="2020-05-06T07:33:00Z">
        <w:r w:rsidRPr="005F27CA" w:rsidDel="00CD7BBA">
          <w:rPr>
            <w:szCs w:val="24"/>
          </w:rPr>
          <w:delText>competent in the use of the GDCC prior to use of the GDCC and understand the rights and obligations imposed upon them in accordance with this Agreement; and</w:delText>
        </w:r>
        <w:bookmarkEnd w:id="18110"/>
        <w:bookmarkEnd w:id="18111"/>
        <w:bookmarkEnd w:id="18112"/>
        <w:bookmarkEnd w:id="18113"/>
        <w:bookmarkEnd w:id="18114"/>
        <w:bookmarkEnd w:id="18115"/>
        <w:bookmarkEnd w:id="18116"/>
        <w:r w:rsidRPr="005F27CA" w:rsidDel="00CD7BBA">
          <w:rPr>
            <w:szCs w:val="24"/>
          </w:rPr>
          <w:delText xml:space="preserve"> </w:delText>
        </w:r>
      </w:del>
    </w:p>
    <w:p w14:paraId="20348E27" w14:textId="3D5027E7"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8118" w:author="Debbie Houldsworth" w:date="2020-05-06T07:33:00Z"/>
          <w:szCs w:val="24"/>
        </w:rPr>
        <w:pPrChange w:id="18119"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8120" w:name="_Toc40256481"/>
      <w:bookmarkStart w:id="18121" w:name="_Toc40257329"/>
      <w:bookmarkStart w:id="18122" w:name="_Toc40258145"/>
      <w:bookmarkStart w:id="18123" w:name="_Toc40258956"/>
      <w:bookmarkStart w:id="18124" w:name="_Toc40259761"/>
      <w:bookmarkStart w:id="18125" w:name="_Toc40260554"/>
      <w:bookmarkStart w:id="18126" w:name="_Toc40261346"/>
      <w:del w:id="18127" w:author="Debbie Houldsworth" w:date="2020-05-06T07:33:00Z">
        <w:r w:rsidRPr="005F27CA" w:rsidDel="00CD7BBA">
          <w:rPr>
            <w:szCs w:val="24"/>
          </w:rPr>
          <w:delText>only use the GDCC and GDCC Data for the Purpose and have such business controls in place that are necessary to ensure compliance with this Agreement.</w:delText>
        </w:r>
        <w:bookmarkEnd w:id="18120"/>
        <w:bookmarkEnd w:id="18121"/>
        <w:bookmarkEnd w:id="18122"/>
        <w:bookmarkEnd w:id="18123"/>
        <w:bookmarkEnd w:id="18124"/>
        <w:bookmarkEnd w:id="18125"/>
        <w:bookmarkEnd w:id="18126"/>
        <w:r w:rsidRPr="005F27CA" w:rsidDel="00CD7BBA">
          <w:rPr>
            <w:szCs w:val="24"/>
          </w:rPr>
          <w:delText xml:space="preserve"> </w:delText>
        </w:r>
      </w:del>
    </w:p>
    <w:p w14:paraId="1B3E3C9F" w14:textId="6FFCC775" w:rsidR="00426F1D" w:rsidRPr="005F27CA" w:rsidDel="00CD7BBA" w:rsidRDefault="00426F1D" w:rsidP="00CA4155">
      <w:pPr>
        <w:keepNext/>
        <w:numPr>
          <w:ilvl w:val="0"/>
          <w:numId w:val="85"/>
        </w:numPr>
        <w:tabs>
          <w:tab w:val="clear" w:pos="2160"/>
          <w:tab w:val="clear" w:pos="2880"/>
          <w:tab w:val="clear" w:pos="3600"/>
          <w:tab w:val="clear" w:pos="4320"/>
          <w:tab w:val="clear" w:pos="5040"/>
          <w:tab w:val="clear" w:pos="9029"/>
        </w:tabs>
        <w:spacing w:before="230" w:after="230"/>
        <w:jc w:val="left"/>
        <w:outlineLvl w:val="0"/>
        <w:rPr>
          <w:del w:id="18128" w:author="Debbie Houldsworth" w:date="2020-05-06T07:33:00Z"/>
          <w:b/>
          <w:szCs w:val="24"/>
        </w:rPr>
      </w:pPr>
      <w:bookmarkStart w:id="18129" w:name="_Ref341385734"/>
      <w:bookmarkStart w:id="18130" w:name="_Toc345415317"/>
      <w:bookmarkStart w:id="18131" w:name="_Toc40256482"/>
      <w:bookmarkStart w:id="18132" w:name="_Toc40257330"/>
      <w:bookmarkStart w:id="18133" w:name="_Toc40258146"/>
      <w:bookmarkStart w:id="18134" w:name="_Toc40258957"/>
      <w:bookmarkStart w:id="18135" w:name="_Toc40259762"/>
      <w:bookmarkStart w:id="18136" w:name="_Toc40260555"/>
      <w:bookmarkStart w:id="18137" w:name="_Toc40261347"/>
      <w:del w:id="18138" w:author="Debbie Houldsworth" w:date="2020-05-06T07:33:00Z">
        <w:r w:rsidRPr="005F27CA" w:rsidDel="00CD7BBA">
          <w:rPr>
            <w:b/>
            <w:szCs w:val="24"/>
          </w:rPr>
          <w:delText>GDCC Service Levels</w:delText>
        </w:r>
        <w:bookmarkEnd w:id="18129"/>
        <w:bookmarkEnd w:id="18130"/>
        <w:bookmarkEnd w:id="18131"/>
        <w:bookmarkEnd w:id="18132"/>
        <w:bookmarkEnd w:id="18133"/>
        <w:bookmarkEnd w:id="18134"/>
        <w:bookmarkEnd w:id="18135"/>
        <w:bookmarkEnd w:id="18136"/>
        <w:bookmarkEnd w:id="18137"/>
      </w:del>
    </w:p>
    <w:p w14:paraId="3DA85A0E" w14:textId="39228A62" w:rsidR="00426F1D" w:rsidRPr="005F27CA" w:rsidDel="00CD7BBA" w:rsidRDefault="00426F1D">
      <w:pPr>
        <w:keepNext/>
        <w:numPr>
          <w:ilvl w:val="1"/>
          <w:numId w:val="85"/>
        </w:numPr>
        <w:tabs>
          <w:tab w:val="clear" w:pos="2160"/>
          <w:tab w:val="clear" w:pos="2880"/>
          <w:tab w:val="clear" w:pos="3600"/>
          <w:tab w:val="clear" w:pos="4320"/>
          <w:tab w:val="clear" w:pos="5040"/>
          <w:tab w:val="clear" w:pos="9029"/>
        </w:tabs>
        <w:spacing w:after="230"/>
        <w:jc w:val="left"/>
        <w:outlineLvl w:val="0"/>
        <w:rPr>
          <w:del w:id="18139" w:author="Debbie Houldsworth" w:date="2020-05-06T07:33:00Z"/>
          <w:b/>
          <w:szCs w:val="24"/>
        </w:rPr>
        <w:pPrChange w:id="18140" w:author="Debbie Houldsworth" w:date="2020-05-13T09:35:00Z">
          <w:pPr>
            <w:keepNext/>
            <w:numPr>
              <w:ilvl w:val="1"/>
              <w:numId w:val="85"/>
            </w:numPr>
            <w:tabs>
              <w:tab w:val="clear" w:pos="2160"/>
              <w:tab w:val="clear" w:pos="2880"/>
              <w:tab w:val="clear" w:pos="3600"/>
              <w:tab w:val="clear" w:pos="4320"/>
              <w:tab w:val="clear" w:pos="5040"/>
              <w:tab w:val="clear" w:pos="9029"/>
              <w:tab w:val="num" w:pos="720"/>
            </w:tabs>
            <w:spacing w:after="230"/>
            <w:ind w:left="720" w:hanging="720"/>
            <w:jc w:val="left"/>
            <w:outlineLvl w:val="1"/>
          </w:pPr>
        </w:pPrChange>
      </w:pPr>
      <w:bookmarkStart w:id="18141" w:name="_Toc40256483"/>
      <w:bookmarkStart w:id="18142" w:name="_Toc40257331"/>
      <w:bookmarkStart w:id="18143" w:name="_Toc40258147"/>
      <w:bookmarkStart w:id="18144" w:name="_Toc40258958"/>
      <w:bookmarkStart w:id="18145" w:name="_Toc40259763"/>
      <w:bookmarkStart w:id="18146" w:name="_Toc40260556"/>
      <w:bookmarkStart w:id="18147" w:name="_Toc40261348"/>
      <w:del w:id="18148" w:author="Debbie Houldsworth" w:date="2020-05-06T07:33:00Z">
        <w:r w:rsidRPr="005F27CA" w:rsidDel="00CD7BBA">
          <w:rPr>
            <w:b/>
            <w:szCs w:val="24"/>
          </w:rPr>
          <w:delText>Service Levels for the GDCC</w:delText>
        </w:r>
        <w:bookmarkEnd w:id="18141"/>
        <w:bookmarkEnd w:id="18142"/>
        <w:bookmarkEnd w:id="18143"/>
        <w:bookmarkEnd w:id="18144"/>
        <w:bookmarkEnd w:id="18145"/>
        <w:bookmarkEnd w:id="18146"/>
        <w:bookmarkEnd w:id="18147"/>
      </w:del>
    </w:p>
    <w:p w14:paraId="7E93B10F" w14:textId="5D9FDDBC" w:rsidR="00426F1D" w:rsidRPr="005F27CA" w:rsidDel="00CD7BBA" w:rsidRDefault="00426F1D">
      <w:pPr>
        <w:numPr>
          <w:ilvl w:val="2"/>
          <w:numId w:val="85"/>
        </w:numPr>
        <w:tabs>
          <w:tab w:val="clear" w:pos="2160"/>
          <w:tab w:val="clear" w:pos="2880"/>
          <w:tab w:val="clear" w:pos="3600"/>
          <w:tab w:val="clear" w:pos="4320"/>
          <w:tab w:val="clear" w:pos="5040"/>
          <w:tab w:val="clear" w:pos="9029"/>
        </w:tabs>
        <w:spacing w:after="230"/>
        <w:jc w:val="left"/>
        <w:outlineLvl w:val="0"/>
        <w:rPr>
          <w:del w:id="18149" w:author="Debbie Houldsworth" w:date="2020-05-06T07:33:00Z"/>
          <w:szCs w:val="24"/>
        </w:rPr>
        <w:pPrChange w:id="18150"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bookmarkStart w:id="18151" w:name="_Toc40256484"/>
      <w:bookmarkStart w:id="18152" w:name="_Toc40257332"/>
      <w:bookmarkStart w:id="18153" w:name="_Toc40258148"/>
      <w:bookmarkStart w:id="18154" w:name="_Toc40258959"/>
      <w:bookmarkStart w:id="18155" w:name="_Toc40259764"/>
      <w:bookmarkStart w:id="18156" w:name="_Toc40260557"/>
      <w:bookmarkStart w:id="18157" w:name="_Toc40261349"/>
      <w:del w:id="18158" w:author="Debbie Houldsworth" w:date="2020-05-06T07:33:00Z">
        <w:r w:rsidRPr="005F27CA" w:rsidDel="00CD7BBA">
          <w:rPr>
            <w:szCs w:val="24"/>
          </w:rPr>
          <w:delText>The GDCC Operator shall comply with all Service Levels.</w:delText>
        </w:r>
        <w:bookmarkEnd w:id="18151"/>
        <w:bookmarkEnd w:id="18152"/>
        <w:bookmarkEnd w:id="18153"/>
        <w:bookmarkEnd w:id="18154"/>
        <w:bookmarkEnd w:id="18155"/>
        <w:bookmarkEnd w:id="18156"/>
        <w:bookmarkEnd w:id="18157"/>
      </w:del>
    </w:p>
    <w:p w14:paraId="02FC94D3" w14:textId="7B47943D" w:rsidR="00426F1D" w:rsidRPr="005F27CA" w:rsidDel="00CD7BBA" w:rsidRDefault="00426F1D">
      <w:pPr>
        <w:numPr>
          <w:ilvl w:val="2"/>
          <w:numId w:val="85"/>
        </w:numPr>
        <w:tabs>
          <w:tab w:val="clear" w:pos="2160"/>
          <w:tab w:val="clear" w:pos="2880"/>
          <w:tab w:val="clear" w:pos="3600"/>
          <w:tab w:val="clear" w:pos="4320"/>
          <w:tab w:val="clear" w:pos="5040"/>
          <w:tab w:val="clear" w:pos="9029"/>
        </w:tabs>
        <w:spacing w:after="230"/>
        <w:jc w:val="left"/>
        <w:outlineLvl w:val="0"/>
        <w:rPr>
          <w:del w:id="18159" w:author="Debbie Houldsworth" w:date="2020-05-06T07:33:00Z"/>
          <w:szCs w:val="24"/>
        </w:rPr>
        <w:pPrChange w:id="18160"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bookmarkStart w:id="18161" w:name="_Ref341444141"/>
      <w:bookmarkStart w:id="18162" w:name="_Toc40256485"/>
      <w:bookmarkStart w:id="18163" w:name="_Toc40257333"/>
      <w:bookmarkStart w:id="18164" w:name="_Toc40258149"/>
      <w:bookmarkStart w:id="18165" w:name="_Toc40258960"/>
      <w:bookmarkStart w:id="18166" w:name="_Toc40259765"/>
      <w:bookmarkStart w:id="18167" w:name="_Toc40260558"/>
      <w:bookmarkStart w:id="18168" w:name="_Toc40261350"/>
      <w:del w:id="18169" w:author="Debbie Houldsworth" w:date="2020-05-06T07:33:00Z">
        <w:r w:rsidRPr="005F27CA" w:rsidDel="00CD7BBA">
          <w:rPr>
            <w:szCs w:val="24"/>
          </w:rPr>
          <w:delText>Where the GDCC Operator fails to meet a Service Level, the User shall be entitled to the applicable Service Level Compensation from the GDCC Operator.</w:delText>
        </w:r>
        <w:bookmarkEnd w:id="18161"/>
        <w:bookmarkEnd w:id="18162"/>
        <w:bookmarkEnd w:id="18163"/>
        <w:bookmarkEnd w:id="18164"/>
        <w:bookmarkEnd w:id="18165"/>
        <w:bookmarkEnd w:id="18166"/>
        <w:bookmarkEnd w:id="18167"/>
        <w:bookmarkEnd w:id="18168"/>
        <w:r w:rsidRPr="005F27CA" w:rsidDel="00CD7BBA">
          <w:rPr>
            <w:szCs w:val="24"/>
          </w:rPr>
          <w:delText xml:space="preserve">  </w:delText>
        </w:r>
      </w:del>
    </w:p>
    <w:p w14:paraId="2EE6063F" w14:textId="35B9C0FB" w:rsidR="00426F1D" w:rsidRPr="005F27CA" w:rsidDel="00CD7BBA" w:rsidRDefault="00426F1D">
      <w:pPr>
        <w:numPr>
          <w:ilvl w:val="2"/>
          <w:numId w:val="85"/>
        </w:numPr>
        <w:tabs>
          <w:tab w:val="clear" w:pos="2160"/>
          <w:tab w:val="clear" w:pos="2880"/>
          <w:tab w:val="clear" w:pos="3600"/>
          <w:tab w:val="clear" w:pos="4320"/>
          <w:tab w:val="clear" w:pos="5040"/>
          <w:tab w:val="clear" w:pos="9029"/>
        </w:tabs>
        <w:spacing w:after="230"/>
        <w:jc w:val="left"/>
        <w:outlineLvl w:val="0"/>
        <w:rPr>
          <w:del w:id="18170" w:author="Debbie Houldsworth" w:date="2020-05-06T07:33:00Z"/>
          <w:szCs w:val="24"/>
        </w:rPr>
        <w:pPrChange w:id="18171"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bookmarkStart w:id="18172" w:name="_Toc40256486"/>
      <w:bookmarkStart w:id="18173" w:name="_Toc40257334"/>
      <w:bookmarkStart w:id="18174" w:name="_Toc40258150"/>
      <w:bookmarkStart w:id="18175" w:name="_Toc40258961"/>
      <w:bookmarkStart w:id="18176" w:name="_Toc40259766"/>
      <w:bookmarkStart w:id="18177" w:name="_Toc40260559"/>
      <w:bookmarkStart w:id="18178" w:name="_Toc40261351"/>
      <w:del w:id="18179" w:author="Debbie Houldsworth" w:date="2020-05-06T07:33:00Z">
        <w:r w:rsidRPr="005F27CA" w:rsidDel="00CD7BBA">
          <w:rPr>
            <w:szCs w:val="24"/>
          </w:rPr>
          <w:delText>Service Level Compensation shall be the User’s sole and exclusive remedy for the GDCC Operator’s failure to meet a Service Level.</w:delText>
        </w:r>
        <w:bookmarkEnd w:id="18172"/>
        <w:bookmarkEnd w:id="18173"/>
        <w:bookmarkEnd w:id="18174"/>
        <w:bookmarkEnd w:id="18175"/>
        <w:bookmarkEnd w:id="18176"/>
        <w:bookmarkEnd w:id="18177"/>
        <w:bookmarkEnd w:id="18178"/>
      </w:del>
    </w:p>
    <w:p w14:paraId="498A5D14" w14:textId="4A40F828" w:rsidR="00426F1D" w:rsidRPr="005F27CA" w:rsidDel="00CD7BBA" w:rsidRDefault="00426F1D">
      <w:pPr>
        <w:numPr>
          <w:ilvl w:val="2"/>
          <w:numId w:val="85"/>
        </w:numPr>
        <w:tabs>
          <w:tab w:val="clear" w:pos="2160"/>
          <w:tab w:val="clear" w:pos="2880"/>
          <w:tab w:val="clear" w:pos="3600"/>
          <w:tab w:val="clear" w:pos="4320"/>
          <w:tab w:val="clear" w:pos="5040"/>
          <w:tab w:val="clear" w:pos="9029"/>
        </w:tabs>
        <w:spacing w:after="230"/>
        <w:jc w:val="left"/>
        <w:outlineLvl w:val="0"/>
        <w:rPr>
          <w:del w:id="18180" w:author="Debbie Houldsworth" w:date="2020-05-06T07:33:00Z"/>
          <w:szCs w:val="24"/>
        </w:rPr>
        <w:pPrChange w:id="18181"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bookmarkStart w:id="18182" w:name="_Toc40256487"/>
      <w:bookmarkStart w:id="18183" w:name="_Toc40257335"/>
      <w:bookmarkStart w:id="18184" w:name="_Toc40258151"/>
      <w:bookmarkStart w:id="18185" w:name="_Toc40258962"/>
      <w:bookmarkStart w:id="18186" w:name="_Toc40259767"/>
      <w:bookmarkStart w:id="18187" w:name="_Toc40260560"/>
      <w:bookmarkStart w:id="18188" w:name="_Toc40261352"/>
      <w:del w:id="18189" w:author="Debbie Houldsworth" w:date="2020-05-06T07:33:00Z">
        <w:r w:rsidRPr="005F27CA" w:rsidDel="00CD7BBA">
          <w:rPr>
            <w:szCs w:val="24"/>
          </w:rPr>
          <w:delText>Where, for a Quarter, Monthly GDCC Availability is less than 100% but is at or above the Service Level, the User shall not be entitled to contractual damages under this Agreement for any Loss arising from that level of Monthly GDCC Availability.</w:delText>
        </w:r>
        <w:bookmarkEnd w:id="18182"/>
        <w:bookmarkEnd w:id="18183"/>
        <w:bookmarkEnd w:id="18184"/>
        <w:bookmarkEnd w:id="18185"/>
        <w:bookmarkEnd w:id="18186"/>
        <w:bookmarkEnd w:id="18187"/>
        <w:bookmarkEnd w:id="18188"/>
      </w:del>
    </w:p>
    <w:p w14:paraId="5C21AFF7" w14:textId="06B15A1F" w:rsidR="00426F1D" w:rsidRPr="005F27CA" w:rsidDel="00CD7BBA" w:rsidRDefault="00426F1D">
      <w:pPr>
        <w:keepNext/>
        <w:numPr>
          <w:ilvl w:val="1"/>
          <w:numId w:val="85"/>
        </w:numPr>
        <w:tabs>
          <w:tab w:val="clear" w:pos="2160"/>
          <w:tab w:val="clear" w:pos="2880"/>
          <w:tab w:val="clear" w:pos="3600"/>
          <w:tab w:val="clear" w:pos="4320"/>
          <w:tab w:val="clear" w:pos="5040"/>
          <w:tab w:val="clear" w:pos="9029"/>
        </w:tabs>
        <w:spacing w:after="230"/>
        <w:jc w:val="left"/>
        <w:outlineLvl w:val="0"/>
        <w:rPr>
          <w:del w:id="18190" w:author="Debbie Houldsworth" w:date="2020-05-06T07:33:00Z"/>
          <w:b/>
          <w:szCs w:val="24"/>
        </w:rPr>
        <w:pPrChange w:id="18191" w:author="Debbie Houldsworth" w:date="2020-05-13T09:35:00Z">
          <w:pPr>
            <w:keepNext/>
            <w:numPr>
              <w:ilvl w:val="1"/>
              <w:numId w:val="85"/>
            </w:numPr>
            <w:tabs>
              <w:tab w:val="clear" w:pos="2160"/>
              <w:tab w:val="clear" w:pos="2880"/>
              <w:tab w:val="clear" w:pos="3600"/>
              <w:tab w:val="clear" w:pos="4320"/>
              <w:tab w:val="clear" w:pos="5040"/>
              <w:tab w:val="clear" w:pos="9029"/>
              <w:tab w:val="num" w:pos="720"/>
            </w:tabs>
            <w:spacing w:after="230"/>
            <w:ind w:left="720" w:hanging="720"/>
            <w:jc w:val="left"/>
            <w:outlineLvl w:val="1"/>
          </w:pPr>
        </w:pPrChange>
      </w:pPr>
      <w:bookmarkStart w:id="18192" w:name="_Toc40256488"/>
      <w:bookmarkStart w:id="18193" w:name="_Toc40257336"/>
      <w:bookmarkStart w:id="18194" w:name="_Toc40258152"/>
      <w:bookmarkStart w:id="18195" w:name="_Toc40258963"/>
      <w:bookmarkStart w:id="18196" w:name="_Toc40259768"/>
      <w:bookmarkStart w:id="18197" w:name="_Toc40260561"/>
      <w:bookmarkStart w:id="18198" w:name="_Toc40261353"/>
      <w:del w:id="18199" w:author="Debbie Houldsworth" w:date="2020-05-06T07:33:00Z">
        <w:r w:rsidRPr="005F27CA" w:rsidDel="00CD7BBA">
          <w:rPr>
            <w:b/>
            <w:szCs w:val="24"/>
          </w:rPr>
          <w:delText>Service Level Compliance Statement</w:delText>
        </w:r>
        <w:bookmarkEnd w:id="18192"/>
        <w:bookmarkEnd w:id="18193"/>
        <w:bookmarkEnd w:id="18194"/>
        <w:bookmarkEnd w:id="18195"/>
        <w:bookmarkEnd w:id="18196"/>
        <w:bookmarkEnd w:id="18197"/>
        <w:bookmarkEnd w:id="18198"/>
      </w:del>
    </w:p>
    <w:p w14:paraId="13687F8F" w14:textId="5B5179A8" w:rsidR="00426F1D" w:rsidRPr="005F27CA" w:rsidDel="00CD7BBA" w:rsidRDefault="00426F1D">
      <w:pPr>
        <w:numPr>
          <w:ilvl w:val="2"/>
          <w:numId w:val="85"/>
        </w:numPr>
        <w:tabs>
          <w:tab w:val="clear" w:pos="2160"/>
          <w:tab w:val="clear" w:pos="2880"/>
          <w:tab w:val="clear" w:pos="3600"/>
          <w:tab w:val="clear" w:pos="4320"/>
          <w:tab w:val="clear" w:pos="5040"/>
          <w:tab w:val="clear" w:pos="9029"/>
        </w:tabs>
        <w:spacing w:after="230"/>
        <w:jc w:val="left"/>
        <w:outlineLvl w:val="0"/>
        <w:rPr>
          <w:del w:id="18200" w:author="Debbie Houldsworth" w:date="2020-05-06T07:33:00Z"/>
          <w:szCs w:val="24"/>
        </w:rPr>
        <w:pPrChange w:id="18201"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bookmarkStart w:id="18202" w:name="_Ref341385732"/>
      <w:bookmarkStart w:id="18203" w:name="_Toc40256489"/>
      <w:bookmarkStart w:id="18204" w:name="_Toc40257337"/>
      <w:bookmarkStart w:id="18205" w:name="_Toc40258153"/>
      <w:bookmarkStart w:id="18206" w:name="_Toc40258964"/>
      <w:bookmarkStart w:id="18207" w:name="_Toc40259769"/>
      <w:bookmarkStart w:id="18208" w:name="_Toc40260562"/>
      <w:bookmarkStart w:id="18209" w:name="_Toc40261354"/>
      <w:del w:id="18210" w:author="Debbie Houldsworth" w:date="2020-05-06T07:33:00Z">
        <w:r w:rsidRPr="005F27CA" w:rsidDel="00CD7BBA">
          <w:rPr>
            <w:szCs w:val="24"/>
          </w:rPr>
          <w:delText>The GDCC Operator shall:</w:delText>
        </w:r>
        <w:bookmarkEnd w:id="18202"/>
        <w:bookmarkEnd w:id="18203"/>
        <w:bookmarkEnd w:id="18204"/>
        <w:bookmarkEnd w:id="18205"/>
        <w:bookmarkEnd w:id="18206"/>
        <w:bookmarkEnd w:id="18207"/>
        <w:bookmarkEnd w:id="18208"/>
        <w:bookmarkEnd w:id="18209"/>
      </w:del>
    </w:p>
    <w:p w14:paraId="2AF248D9" w14:textId="082C902A"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8211" w:author="Debbie Houldsworth" w:date="2020-05-06T07:33:00Z"/>
          <w:szCs w:val="24"/>
        </w:rPr>
        <w:pPrChange w:id="18212"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8213" w:name="_Toc40256490"/>
      <w:bookmarkStart w:id="18214" w:name="_Toc40257338"/>
      <w:bookmarkStart w:id="18215" w:name="_Toc40258154"/>
      <w:bookmarkStart w:id="18216" w:name="_Toc40258965"/>
      <w:bookmarkStart w:id="18217" w:name="_Toc40259770"/>
      <w:bookmarkStart w:id="18218" w:name="_Toc40260563"/>
      <w:bookmarkStart w:id="18219" w:name="_Toc40261355"/>
      <w:del w:id="18220" w:author="Debbie Houldsworth" w:date="2020-05-06T07:33:00Z">
        <w:r w:rsidRPr="005F27CA" w:rsidDel="00CD7BBA">
          <w:rPr>
            <w:szCs w:val="24"/>
          </w:rPr>
          <w:delText>acting as a Reasonable and Prudent Operator, monitor the performance of the GDCC against the Service Levels; and</w:delText>
        </w:r>
        <w:bookmarkEnd w:id="18213"/>
        <w:bookmarkEnd w:id="18214"/>
        <w:bookmarkEnd w:id="18215"/>
        <w:bookmarkEnd w:id="18216"/>
        <w:bookmarkEnd w:id="18217"/>
        <w:bookmarkEnd w:id="18218"/>
        <w:bookmarkEnd w:id="18219"/>
      </w:del>
    </w:p>
    <w:p w14:paraId="2BE173A4" w14:textId="1943231C"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8221" w:author="Debbie Houldsworth" w:date="2020-05-06T07:33:00Z"/>
          <w:szCs w:val="24"/>
        </w:rPr>
        <w:pPrChange w:id="18222"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8223" w:name="_Toc40256491"/>
      <w:bookmarkStart w:id="18224" w:name="_Toc40257339"/>
      <w:bookmarkStart w:id="18225" w:name="_Toc40258155"/>
      <w:bookmarkStart w:id="18226" w:name="_Toc40258966"/>
      <w:bookmarkStart w:id="18227" w:name="_Toc40259771"/>
      <w:bookmarkStart w:id="18228" w:name="_Toc40260564"/>
      <w:bookmarkStart w:id="18229" w:name="_Toc40261356"/>
      <w:del w:id="18230" w:author="Debbie Houldsworth" w:date="2020-05-06T07:33:00Z">
        <w:r w:rsidRPr="005F27CA" w:rsidDel="00CD7BBA">
          <w:rPr>
            <w:szCs w:val="24"/>
          </w:rPr>
          <w:delText xml:space="preserve">subject to Clause </w:delText>
        </w:r>
        <w:r w:rsidRPr="005F27CA" w:rsidDel="00CD7BBA">
          <w:rPr>
            <w:szCs w:val="24"/>
          </w:rPr>
          <w:fldChar w:fldCharType="begin"/>
        </w:r>
        <w:r w:rsidRPr="005F27CA" w:rsidDel="00CD7BBA">
          <w:rPr>
            <w:szCs w:val="24"/>
          </w:rPr>
          <w:delInstrText xml:space="preserve"> REF _Ref341701610 \r \h  \* MERGEFORMAT </w:delInstrText>
        </w:r>
        <w:r w:rsidRPr="005F27CA" w:rsidDel="00CD7BBA">
          <w:rPr>
            <w:szCs w:val="24"/>
          </w:rPr>
        </w:r>
        <w:r w:rsidRPr="005F27CA" w:rsidDel="00CD7BBA">
          <w:rPr>
            <w:szCs w:val="24"/>
          </w:rPr>
          <w:fldChar w:fldCharType="separate"/>
        </w:r>
        <w:r w:rsidR="003A05AB" w:rsidDel="00CD7BBA">
          <w:rPr>
            <w:szCs w:val="24"/>
          </w:rPr>
          <w:delText>7.2.2</w:delText>
        </w:r>
        <w:r w:rsidRPr="005F27CA" w:rsidDel="00CD7BBA">
          <w:rPr>
            <w:szCs w:val="24"/>
          </w:rPr>
          <w:fldChar w:fldCharType="end"/>
        </w:r>
        <w:r w:rsidRPr="005F27CA" w:rsidDel="00CD7BBA">
          <w:rPr>
            <w:szCs w:val="24"/>
          </w:rPr>
          <w:delText>, publish each Service Level Compliance Statement on the MRASCo Website within twenty (20) Working Days of the end of that Quarter;</w:delText>
        </w:r>
        <w:bookmarkEnd w:id="18223"/>
        <w:bookmarkEnd w:id="18224"/>
        <w:bookmarkEnd w:id="18225"/>
        <w:bookmarkEnd w:id="18226"/>
        <w:bookmarkEnd w:id="18227"/>
        <w:bookmarkEnd w:id="18228"/>
        <w:bookmarkEnd w:id="18229"/>
        <w:r w:rsidRPr="005F27CA" w:rsidDel="00CD7BBA">
          <w:rPr>
            <w:szCs w:val="24"/>
          </w:rPr>
          <w:delText xml:space="preserve"> </w:delText>
        </w:r>
      </w:del>
    </w:p>
    <w:p w14:paraId="031E2702" w14:textId="77586C84" w:rsidR="00426F1D" w:rsidRPr="005F27CA" w:rsidDel="00CD7BBA" w:rsidRDefault="00426F1D">
      <w:pPr>
        <w:tabs>
          <w:tab w:val="clear" w:pos="2160"/>
          <w:tab w:val="clear" w:pos="2880"/>
          <w:tab w:val="clear" w:pos="3600"/>
          <w:tab w:val="clear" w:pos="4320"/>
          <w:tab w:val="clear" w:pos="5040"/>
          <w:tab w:val="clear" w:pos="9029"/>
        </w:tabs>
        <w:spacing w:after="230"/>
        <w:ind w:left="709"/>
        <w:jc w:val="left"/>
        <w:outlineLvl w:val="0"/>
        <w:rPr>
          <w:del w:id="18231" w:author="Debbie Houldsworth" w:date="2020-05-06T07:33:00Z"/>
          <w:szCs w:val="24"/>
        </w:rPr>
        <w:pPrChange w:id="18232" w:author="Debbie Houldsworth" w:date="2020-05-13T09:35:00Z">
          <w:pPr>
            <w:tabs>
              <w:tab w:val="clear" w:pos="2160"/>
              <w:tab w:val="clear" w:pos="2880"/>
              <w:tab w:val="clear" w:pos="3600"/>
              <w:tab w:val="clear" w:pos="4320"/>
              <w:tab w:val="clear" w:pos="5040"/>
              <w:tab w:val="clear" w:pos="9029"/>
            </w:tabs>
            <w:spacing w:after="230"/>
            <w:ind w:left="709"/>
            <w:jc w:val="left"/>
          </w:pPr>
        </w:pPrChange>
      </w:pPr>
      <w:del w:id="18233" w:author="Debbie Houldsworth" w:date="2020-05-06T07:33:00Z">
        <w:r w:rsidRPr="005F27CA" w:rsidDel="00CD7BBA">
          <w:rPr>
            <w:szCs w:val="24"/>
          </w:rPr>
          <w:delText xml:space="preserve">for that Quarter. </w:delText>
        </w:r>
      </w:del>
    </w:p>
    <w:p w14:paraId="36CB35B1" w14:textId="577878B0" w:rsidR="00426F1D" w:rsidRPr="005F27CA" w:rsidDel="00CD7BBA" w:rsidRDefault="00426F1D">
      <w:pPr>
        <w:numPr>
          <w:ilvl w:val="2"/>
          <w:numId w:val="85"/>
        </w:numPr>
        <w:tabs>
          <w:tab w:val="clear" w:pos="2160"/>
          <w:tab w:val="clear" w:pos="2880"/>
          <w:tab w:val="clear" w:pos="3600"/>
          <w:tab w:val="clear" w:pos="4320"/>
          <w:tab w:val="clear" w:pos="5040"/>
          <w:tab w:val="clear" w:pos="9029"/>
        </w:tabs>
        <w:spacing w:after="230"/>
        <w:jc w:val="left"/>
        <w:outlineLvl w:val="0"/>
        <w:rPr>
          <w:del w:id="18234" w:author="Debbie Houldsworth" w:date="2020-05-06T07:33:00Z"/>
          <w:szCs w:val="24"/>
        </w:rPr>
        <w:pPrChange w:id="18235"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bookmarkStart w:id="18236" w:name="_Ref341701610"/>
      <w:bookmarkStart w:id="18237" w:name="_Toc40256492"/>
      <w:bookmarkStart w:id="18238" w:name="_Toc40257340"/>
      <w:bookmarkStart w:id="18239" w:name="_Toc40258156"/>
      <w:bookmarkStart w:id="18240" w:name="_Toc40258967"/>
      <w:bookmarkStart w:id="18241" w:name="_Toc40259772"/>
      <w:bookmarkStart w:id="18242" w:name="_Toc40260565"/>
      <w:bookmarkStart w:id="18243" w:name="_Toc40261357"/>
      <w:del w:id="18244" w:author="Debbie Houldsworth" w:date="2020-05-06T07:33:00Z">
        <w:r w:rsidRPr="005F27CA" w:rsidDel="00CD7BBA">
          <w:rPr>
            <w:szCs w:val="24"/>
          </w:rPr>
          <w:delText xml:space="preserve">Notwithstanding Clause </w:delText>
        </w:r>
        <w:r w:rsidRPr="005F27CA" w:rsidDel="00CD7BBA">
          <w:rPr>
            <w:szCs w:val="24"/>
          </w:rPr>
          <w:fldChar w:fldCharType="begin"/>
        </w:r>
        <w:r w:rsidRPr="005F27CA" w:rsidDel="00CD7BBA">
          <w:rPr>
            <w:szCs w:val="24"/>
          </w:rPr>
          <w:delInstrText xml:space="preserve"> REF _Ref341444141 \r \h  \* MERGEFORMAT </w:delInstrText>
        </w:r>
        <w:r w:rsidRPr="005F27CA" w:rsidDel="00CD7BBA">
          <w:rPr>
            <w:szCs w:val="24"/>
          </w:rPr>
        </w:r>
        <w:r w:rsidRPr="005F27CA" w:rsidDel="00CD7BBA">
          <w:rPr>
            <w:szCs w:val="24"/>
          </w:rPr>
          <w:fldChar w:fldCharType="separate"/>
        </w:r>
        <w:r w:rsidR="003A05AB" w:rsidDel="00CD7BBA">
          <w:rPr>
            <w:szCs w:val="24"/>
          </w:rPr>
          <w:delText>7.1.2</w:delText>
        </w:r>
        <w:r w:rsidRPr="005F27CA" w:rsidDel="00CD7BBA">
          <w:rPr>
            <w:szCs w:val="24"/>
          </w:rPr>
          <w:fldChar w:fldCharType="end"/>
        </w:r>
        <w:r w:rsidRPr="005F27CA" w:rsidDel="00CD7BBA">
          <w:rPr>
            <w:szCs w:val="24"/>
          </w:rPr>
          <w:delText>, where this Agreement is entered into before 1 April 2013 no Service Level Compensation shall be payable under this Agreement for the period ending 1 April 2013.  For the avoidance of doubt, the GDCC Operator must still publish a Service Level Compliance Statement for the Quarter ending April 2013 within twenty (20) Working Days of the end of that Quarter.</w:delText>
        </w:r>
        <w:bookmarkEnd w:id="18236"/>
        <w:bookmarkEnd w:id="18237"/>
        <w:bookmarkEnd w:id="18238"/>
        <w:bookmarkEnd w:id="18239"/>
        <w:bookmarkEnd w:id="18240"/>
        <w:bookmarkEnd w:id="18241"/>
        <w:bookmarkEnd w:id="18242"/>
        <w:bookmarkEnd w:id="18243"/>
      </w:del>
    </w:p>
    <w:p w14:paraId="2CD7A976" w14:textId="71BDE913" w:rsidR="00426F1D" w:rsidRPr="005F27CA" w:rsidDel="00CD7BBA" w:rsidRDefault="00426F1D">
      <w:pPr>
        <w:keepNext/>
        <w:numPr>
          <w:ilvl w:val="1"/>
          <w:numId w:val="85"/>
        </w:numPr>
        <w:tabs>
          <w:tab w:val="clear" w:pos="2160"/>
          <w:tab w:val="clear" w:pos="2880"/>
          <w:tab w:val="clear" w:pos="3600"/>
          <w:tab w:val="clear" w:pos="4320"/>
          <w:tab w:val="clear" w:pos="5040"/>
          <w:tab w:val="clear" w:pos="9029"/>
        </w:tabs>
        <w:spacing w:after="230"/>
        <w:jc w:val="left"/>
        <w:outlineLvl w:val="0"/>
        <w:rPr>
          <w:del w:id="18245" w:author="Debbie Houldsworth" w:date="2020-05-06T07:33:00Z"/>
          <w:b/>
          <w:szCs w:val="24"/>
        </w:rPr>
        <w:pPrChange w:id="18246" w:author="Debbie Houldsworth" w:date="2020-05-13T09:35:00Z">
          <w:pPr>
            <w:keepNext/>
            <w:numPr>
              <w:ilvl w:val="1"/>
              <w:numId w:val="85"/>
            </w:numPr>
            <w:tabs>
              <w:tab w:val="clear" w:pos="2160"/>
              <w:tab w:val="clear" w:pos="2880"/>
              <w:tab w:val="clear" w:pos="3600"/>
              <w:tab w:val="clear" w:pos="4320"/>
              <w:tab w:val="clear" w:pos="5040"/>
              <w:tab w:val="clear" w:pos="9029"/>
              <w:tab w:val="num" w:pos="720"/>
            </w:tabs>
            <w:spacing w:after="230"/>
            <w:ind w:left="720" w:hanging="720"/>
            <w:jc w:val="left"/>
            <w:outlineLvl w:val="1"/>
          </w:pPr>
        </w:pPrChange>
      </w:pPr>
      <w:bookmarkStart w:id="18247" w:name="_Ref341385735"/>
      <w:bookmarkStart w:id="18248" w:name="_Toc40256493"/>
      <w:bookmarkStart w:id="18249" w:name="_Toc40257341"/>
      <w:bookmarkStart w:id="18250" w:name="_Toc40258157"/>
      <w:bookmarkStart w:id="18251" w:name="_Toc40258968"/>
      <w:bookmarkStart w:id="18252" w:name="_Toc40259773"/>
      <w:bookmarkStart w:id="18253" w:name="_Toc40260566"/>
      <w:bookmarkStart w:id="18254" w:name="_Toc40261358"/>
      <w:del w:id="18255" w:author="Debbie Houldsworth" w:date="2020-05-06T07:33:00Z">
        <w:r w:rsidRPr="005F27CA" w:rsidDel="00CD7BBA">
          <w:rPr>
            <w:b/>
            <w:szCs w:val="24"/>
          </w:rPr>
          <w:delText>Audits and confirmation</w:delText>
        </w:r>
        <w:bookmarkEnd w:id="18247"/>
        <w:bookmarkEnd w:id="18248"/>
        <w:bookmarkEnd w:id="18249"/>
        <w:bookmarkEnd w:id="18250"/>
        <w:bookmarkEnd w:id="18251"/>
        <w:bookmarkEnd w:id="18252"/>
        <w:bookmarkEnd w:id="18253"/>
        <w:bookmarkEnd w:id="18254"/>
      </w:del>
    </w:p>
    <w:p w14:paraId="688CDC65" w14:textId="20EAE902" w:rsidR="00426F1D" w:rsidRPr="005F27CA" w:rsidDel="00CD7BBA" w:rsidRDefault="00426F1D">
      <w:pPr>
        <w:numPr>
          <w:ilvl w:val="2"/>
          <w:numId w:val="85"/>
        </w:numPr>
        <w:tabs>
          <w:tab w:val="clear" w:pos="2160"/>
          <w:tab w:val="clear" w:pos="2880"/>
          <w:tab w:val="clear" w:pos="3600"/>
          <w:tab w:val="clear" w:pos="4320"/>
          <w:tab w:val="clear" w:pos="5040"/>
          <w:tab w:val="clear" w:pos="9029"/>
        </w:tabs>
        <w:spacing w:after="230"/>
        <w:jc w:val="left"/>
        <w:outlineLvl w:val="0"/>
        <w:rPr>
          <w:del w:id="18256" w:author="Debbie Houldsworth" w:date="2020-05-06T07:33:00Z"/>
          <w:szCs w:val="24"/>
        </w:rPr>
        <w:pPrChange w:id="18257"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bookmarkStart w:id="18258" w:name="_Ref343762351"/>
      <w:bookmarkStart w:id="18259" w:name="_Toc40256494"/>
      <w:bookmarkStart w:id="18260" w:name="_Toc40257342"/>
      <w:bookmarkStart w:id="18261" w:name="_Toc40258158"/>
      <w:bookmarkStart w:id="18262" w:name="_Toc40258969"/>
      <w:bookmarkStart w:id="18263" w:name="_Toc40259774"/>
      <w:bookmarkStart w:id="18264" w:name="_Toc40260567"/>
      <w:bookmarkStart w:id="18265" w:name="_Toc40261359"/>
      <w:bookmarkStart w:id="18266" w:name="_Ref341385733"/>
      <w:del w:id="18267" w:author="Debbie Houldsworth" w:date="2020-05-06T07:33:00Z">
        <w:r w:rsidRPr="005F27CA" w:rsidDel="00CD7BBA">
          <w:rPr>
            <w:szCs w:val="24"/>
          </w:rPr>
          <w:delText>Within twenty (20) Working Days of the end of each calendar year, the GDCC Operator shall:</w:delText>
        </w:r>
        <w:bookmarkEnd w:id="18258"/>
        <w:bookmarkEnd w:id="18259"/>
        <w:bookmarkEnd w:id="18260"/>
        <w:bookmarkEnd w:id="18261"/>
        <w:bookmarkEnd w:id="18262"/>
        <w:bookmarkEnd w:id="18263"/>
        <w:bookmarkEnd w:id="18264"/>
        <w:bookmarkEnd w:id="18265"/>
      </w:del>
    </w:p>
    <w:p w14:paraId="7EF0084C" w14:textId="41808EB9"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8268" w:author="Debbie Houldsworth" w:date="2020-05-06T07:33:00Z"/>
          <w:szCs w:val="24"/>
        </w:rPr>
        <w:pPrChange w:id="18269"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8270" w:name="_Ref343762353"/>
      <w:bookmarkStart w:id="18271" w:name="_Toc40256495"/>
      <w:bookmarkStart w:id="18272" w:name="_Toc40257343"/>
      <w:bookmarkStart w:id="18273" w:name="_Toc40258159"/>
      <w:bookmarkStart w:id="18274" w:name="_Toc40258970"/>
      <w:bookmarkStart w:id="18275" w:name="_Toc40259775"/>
      <w:bookmarkStart w:id="18276" w:name="_Toc40260568"/>
      <w:bookmarkStart w:id="18277" w:name="_Toc40261360"/>
      <w:del w:id="18278" w:author="Debbie Houldsworth" w:date="2020-05-06T07:33:00Z">
        <w:r w:rsidRPr="005F27CA" w:rsidDel="00CD7BBA">
          <w:rPr>
            <w:szCs w:val="24"/>
          </w:rPr>
          <w:delText>at its own cost and expense, instruct an Auditor (approved by MEC) to carry out an assessment of the Service Level Compliance Statements published during that calendar year, to verify their accuracy;</w:delText>
        </w:r>
        <w:bookmarkEnd w:id="18270"/>
        <w:r w:rsidRPr="005F27CA" w:rsidDel="00CD7BBA">
          <w:rPr>
            <w:szCs w:val="24"/>
          </w:rPr>
          <w:delText xml:space="preserve"> and</w:delText>
        </w:r>
        <w:bookmarkEnd w:id="18271"/>
        <w:bookmarkEnd w:id="18272"/>
        <w:bookmarkEnd w:id="18273"/>
        <w:bookmarkEnd w:id="18274"/>
        <w:bookmarkEnd w:id="18275"/>
        <w:bookmarkEnd w:id="18276"/>
        <w:bookmarkEnd w:id="18277"/>
      </w:del>
    </w:p>
    <w:p w14:paraId="597B443E" w14:textId="47D0BE1E"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8279" w:author="Debbie Houldsworth" w:date="2020-05-06T07:33:00Z"/>
          <w:szCs w:val="24"/>
        </w:rPr>
        <w:pPrChange w:id="18280"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8281" w:name="_Toc40256496"/>
      <w:bookmarkStart w:id="18282" w:name="_Toc40257344"/>
      <w:bookmarkStart w:id="18283" w:name="_Toc40258160"/>
      <w:bookmarkStart w:id="18284" w:name="_Toc40258971"/>
      <w:bookmarkStart w:id="18285" w:name="_Toc40259776"/>
      <w:bookmarkStart w:id="18286" w:name="_Toc40260569"/>
      <w:bookmarkStart w:id="18287" w:name="_Toc40261361"/>
      <w:del w:id="18288" w:author="Debbie Houldsworth" w:date="2020-05-06T07:33:00Z">
        <w:r w:rsidRPr="005F27CA" w:rsidDel="00CD7BBA">
          <w:rPr>
            <w:szCs w:val="24"/>
          </w:rPr>
          <w:delText>publish on the MRASCo Website:</w:delText>
        </w:r>
        <w:bookmarkEnd w:id="18281"/>
        <w:bookmarkEnd w:id="18282"/>
        <w:bookmarkEnd w:id="18283"/>
        <w:bookmarkEnd w:id="18284"/>
        <w:bookmarkEnd w:id="18285"/>
        <w:bookmarkEnd w:id="18286"/>
        <w:bookmarkEnd w:id="18287"/>
      </w:del>
    </w:p>
    <w:p w14:paraId="68F5E972" w14:textId="37D774B4" w:rsidR="00426F1D" w:rsidRPr="005F27CA" w:rsidDel="00CD7BBA" w:rsidRDefault="00426F1D">
      <w:pPr>
        <w:numPr>
          <w:ilvl w:val="4"/>
          <w:numId w:val="85"/>
        </w:numPr>
        <w:tabs>
          <w:tab w:val="clear" w:pos="2880"/>
          <w:tab w:val="clear" w:pos="3600"/>
          <w:tab w:val="clear" w:pos="4320"/>
          <w:tab w:val="clear" w:pos="5040"/>
          <w:tab w:val="clear" w:pos="9029"/>
        </w:tabs>
        <w:spacing w:after="230"/>
        <w:jc w:val="left"/>
        <w:outlineLvl w:val="0"/>
        <w:rPr>
          <w:del w:id="18289" w:author="Debbie Houldsworth" w:date="2020-05-06T07:33:00Z"/>
          <w:szCs w:val="24"/>
        </w:rPr>
        <w:pPrChange w:id="18290" w:author="Debbie Houldsworth" w:date="2020-05-13T09:35:00Z">
          <w:pPr>
            <w:numPr>
              <w:ilvl w:val="4"/>
              <w:numId w:val="85"/>
            </w:numPr>
            <w:tabs>
              <w:tab w:val="clear" w:pos="2880"/>
              <w:tab w:val="clear" w:pos="3600"/>
              <w:tab w:val="clear" w:pos="4320"/>
              <w:tab w:val="clear" w:pos="5040"/>
              <w:tab w:val="clear" w:pos="9029"/>
              <w:tab w:val="num" w:pos="2160"/>
            </w:tabs>
            <w:spacing w:after="230"/>
            <w:ind w:left="2160" w:hanging="720"/>
            <w:jc w:val="left"/>
            <w:outlineLvl w:val="4"/>
          </w:pPr>
        </w:pPrChange>
      </w:pPr>
      <w:bookmarkStart w:id="18291" w:name="_Toc40256497"/>
      <w:bookmarkStart w:id="18292" w:name="_Toc40257345"/>
      <w:bookmarkStart w:id="18293" w:name="_Toc40258161"/>
      <w:bookmarkStart w:id="18294" w:name="_Toc40258972"/>
      <w:bookmarkStart w:id="18295" w:name="_Toc40259777"/>
      <w:bookmarkStart w:id="18296" w:name="_Toc40260570"/>
      <w:bookmarkStart w:id="18297" w:name="_Toc40261362"/>
      <w:del w:id="18298" w:author="Debbie Houldsworth" w:date="2020-05-06T07:33:00Z">
        <w:r w:rsidRPr="005F27CA" w:rsidDel="00CD7BBA">
          <w:rPr>
            <w:szCs w:val="24"/>
          </w:rPr>
          <w:delText xml:space="preserve">the report of the assessment referred to in Clause </w:delText>
        </w:r>
        <w:r w:rsidRPr="005F27CA" w:rsidDel="00CD7BBA">
          <w:rPr>
            <w:szCs w:val="24"/>
          </w:rPr>
          <w:fldChar w:fldCharType="begin"/>
        </w:r>
        <w:r w:rsidRPr="005F27CA" w:rsidDel="00CD7BBA">
          <w:rPr>
            <w:szCs w:val="24"/>
          </w:rPr>
          <w:delInstrText xml:space="preserve"> REF _Ref343762351 \r \h  \* MERGEFORMAT </w:delInstrText>
        </w:r>
        <w:r w:rsidRPr="005F27CA" w:rsidDel="00CD7BBA">
          <w:rPr>
            <w:szCs w:val="24"/>
          </w:rPr>
        </w:r>
        <w:r w:rsidRPr="005F27CA" w:rsidDel="00CD7BBA">
          <w:rPr>
            <w:szCs w:val="24"/>
          </w:rPr>
          <w:fldChar w:fldCharType="separate"/>
        </w:r>
        <w:r w:rsidR="003A05AB" w:rsidDel="00CD7BBA">
          <w:rPr>
            <w:szCs w:val="24"/>
          </w:rPr>
          <w:delText>7.3.1</w:delText>
        </w:r>
        <w:r w:rsidRPr="005F27CA" w:rsidDel="00CD7BBA">
          <w:rPr>
            <w:szCs w:val="24"/>
          </w:rPr>
          <w:fldChar w:fldCharType="end"/>
        </w:r>
        <w:r w:rsidRPr="005F27CA" w:rsidDel="00CD7BBA">
          <w:rPr>
            <w:szCs w:val="24"/>
          </w:rPr>
          <w:fldChar w:fldCharType="begin"/>
        </w:r>
        <w:r w:rsidRPr="005F27CA" w:rsidDel="00CD7BBA">
          <w:rPr>
            <w:szCs w:val="24"/>
          </w:rPr>
          <w:delInstrText xml:space="preserve"> REF _Ref343762353 \r \h  \* MERGEFORMAT </w:delInstrText>
        </w:r>
        <w:r w:rsidRPr="005F27CA" w:rsidDel="00CD7BBA">
          <w:rPr>
            <w:szCs w:val="24"/>
          </w:rPr>
        </w:r>
        <w:r w:rsidRPr="005F27CA" w:rsidDel="00CD7BBA">
          <w:rPr>
            <w:szCs w:val="24"/>
          </w:rPr>
          <w:fldChar w:fldCharType="separate"/>
        </w:r>
        <w:r w:rsidR="003A05AB" w:rsidDel="00CD7BBA">
          <w:rPr>
            <w:szCs w:val="24"/>
          </w:rPr>
          <w:delText>(a)</w:delText>
        </w:r>
        <w:r w:rsidRPr="005F27CA" w:rsidDel="00CD7BBA">
          <w:rPr>
            <w:szCs w:val="24"/>
          </w:rPr>
          <w:fldChar w:fldCharType="end"/>
        </w:r>
        <w:r w:rsidRPr="005F27CA" w:rsidDel="00CD7BBA">
          <w:rPr>
            <w:szCs w:val="24"/>
          </w:rPr>
          <w:delText>; and</w:delText>
        </w:r>
        <w:bookmarkEnd w:id="18291"/>
        <w:bookmarkEnd w:id="18292"/>
        <w:bookmarkEnd w:id="18293"/>
        <w:bookmarkEnd w:id="18294"/>
        <w:bookmarkEnd w:id="18295"/>
        <w:bookmarkEnd w:id="18296"/>
        <w:bookmarkEnd w:id="18297"/>
      </w:del>
    </w:p>
    <w:p w14:paraId="3D099BF9" w14:textId="00B2E55C" w:rsidR="00426F1D" w:rsidRPr="005F27CA" w:rsidDel="00CD7BBA" w:rsidRDefault="00426F1D">
      <w:pPr>
        <w:numPr>
          <w:ilvl w:val="4"/>
          <w:numId w:val="85"/>
        </w:numPr>
        <w:tabs>
          <w:tab w:val="clear" w:pos="2880"/>
          <w:tab w:val="clear" w:pos="3600"/>
          <w:tab w:val="clear" w:pos="4320"/>
          <w:tab w:val="clear" w:pos="5040"/>
          <w:tab w:val="clear" w:pos="9029"/>
        </w:tabs>
        <w:spacing w:after="230"/>
        <w:jc w:val="left"/>
        <w:outlineLvl w:val="0"/>
        <w:rPr>
          <w:del w:id="18299" w:author="Debbie Houldsworth" w:date="2020-05-06T07:33:00Z"/>
          <w:szCs w:val="24"/>
        </w:rPr>
        <w:pPrChange w:id="18300" w:author="Debbie Houldsworth" w:date="2020-05-13T09:35:00Z">
          <w:pPr>
            <w:numPr>
              <w:ilvl w:val="4"/>
              <w:numId w:val="85"/>
            </w:numPr>
            <w:tabs>
              <w:tab w:val="clear" w:pos="2880"/>
              <w:tab w:val="clear" w:pos="3600"/>
              <w:tab w:val="clear" w:pos="4320"/>
              <w:tab w:val="clear" w:pos="5040"/>
              <w:tab w:val="clear" w:pos="9029"/>
              <w:tab w:val="num" w:pos="2160"/>
            </w:tabs>
            <w:spacing w:after="230"/>
            <w:ind w:left="2160" w:hanging="720"/>
            <w:jc w:val="left"/>
            <w:outlineLvl w:val="4"/>
          </w:pPr>
        </w:pPrChange>
      </w:pPr>
      <w:bookmarkStart w:id="18301" w:name="_Toc40256498"/>
      <w:bookmarkStart w:id="18302" w:name="_Toc40257346"/>
      <w:bookmarkStart w:id="18303" w:name="_Toc40258162"/>
      <w:bookmarkStart w:id="18304" w:name="_Toc40258973"/>
      <w:bookmarkStart w:id="18305" w:name="_Toc40259778"/>
      <w:bookmarkStart w:id="18306" w:name="_Toc40260571"/>
      <w:bookmarkStart w:id="18307" w:name="_Toc40261363"/>
      <w:del w:id="18308" w:author="Debbie Houldsworth" w:date="2020-05-06T07:33:00Z">
        <w:r w:rsidRPr="005F27CA" w:rsidDel="00CD7BBA">
          <w:rPr>
            <w:szCs w:val="24"/>
          </w:rPr>
          <w:delText>a confirmation letter from the chairperson of MEC (or equivalent), attesting to the fact that, having made due and careful inquiry:</w:delText>
        </w:r>
        <w:bookmarkEnd w:id="18301"/>
        <w:bookmarkEnd w:id="18302"/>
        <w:bookmarkEnd w:id="18303"/>
        <w:bookmarkEnd w:id="18304"/>
        <w:bookmarkEnd w:id="18305"/>
        <w:bookmarkEnd w:id="18306"/>
        <w:bookmarkEnd w:id="18307"/>
      </w:del>
    </w:p>
    <w:p w14:paraId="34B165F7" w14:textId="66C85704" w:rsidR="00426F1D" w:rsidRPr="005F27CA" w:rsidDel="00CD7BBA" w:rsidRDefault="00426F1D">
      <w:pPr>
        <w:numPr>
          <w:ilvl w:val="5"/>
          <w:numId w:val="85"/>
        </w:numPr>
        <w:tabs>
          <w:tab w:val="clear" w:pos="2160"/>
          <w:tab w:val="clear" w:pos="3600"/>
          <w:tab w:val="clear" w:pos="4320"/>
          <w:tab w:val="clear" w:pos="5040"/>
          <w:tab w:val="clear" w:pos="9029"/>
        </w:tabs>
        <w:spacing w:after="230"/>
        <w:jc w:val="left"/>
        <w:outlineLvl w:val="0"/>
        <w:rPr>
          <w:del w:id="18309" w:author="Debbie Houldsworth" w:date="2020-05-06T07:33:00Z"/>
          <w:szCs w:val="24"/>
        </w:rPr>
        <w:pPrChange w:id="18310" w:author="Debbie Houldsworth" w:date="2020-05-13T09:35:00Z">
          <w:pPr>
            <w:numPr>
              <w:ilvl w:val="5"/>
              <w:numId w:val="85"/>
            </w:numPr>
            <w:tabs>
              <w:tab w:val="clear" w:pos="2160"/>
              <w:tab w:val="clear" w:pos="3600"/>
              <w:tab w:val="clear" w:pos="4320"/>
              <w:tab w:val="clear" w:pos="5040"/>
              <w:tab w:val="clear" w:pos="9029"/>
              <w:tab w:val="num" w:pos="2880"/>
            </w:tabs>
            <w:spacing w:after="230"/>
            <w:ind w:left="2880" w:hanging="720"/>
            <w:jc w:val="left"/>
            <w:outlineLvl w:val="5"/>
          </w:pPr>
        </w:pPrChange>
      </w:pPr>
      <w:bookmarkStart w:id="18311" w:name="_Toc40256499"/>
      <w:bookmarkStart w:id="18312" w:name="_Toc40257347"/>
      <w:bookmarkStart w:id="18313" w:name="_Toc40258163"/>
      <w:bookmarkStart w:id="18314" w:name="_Toc40258974"/>
      <w:bookmarkStart w:id="18315" w:name="_Toc40259779"/>
      <w:bookmarkStart w:id="18316" w:name="_Toc40260572"/>
      <w:bookmarkStart w:id="18317" w:name="_Toc40261364"/>
      <w:del w:id="18318" w:author="Debbie Houldsworth" w:date="2020-05-06T07:33:00Z">
        <w:r w:rsidRPr="005F27CA" w:rsidDel="00CD7BBA">
          <w:rPr>
            <w:szCs w:val="24"/>
          </w:rPr>
          <w:delText xml:space="preserve">security tests and procedures have been carried out to ensure compliance with the GDCC Operator’s information management security obligations under this Agreement, including those referred to in Clause </w:delText>
        </w:r>
        <w:r w:rsidRPr="005F27CA" w:rsidDel="00CD7BBA">
          <w:rPr>
            <w:szCs w:val="24"/>
          </w:rPr>
          <w:fldChar w:fldCharType="begin"/>
        </w:r>
        <w:r w:rsidRPr="005F27CA" w:rsidDel="00CD7BBA">
          <w:rPr>
            <w:szCs w:val="24"/>
          </w:rPr>
          <w:delInstrText xml:space="preserve"> REF _Ref341457893 \r \h  \* MERGEFORMAT </w:delInstrText>
        </w:r>
        <w:r w:rsidRPr="005F27CA" w:rsidDel="00CD7BBA">
          <w:rPr>
            <w:szCs w:val="24"/>
          </w:rPr>
        </w:r>
        <w:r w:rsidRPr="005F27CA" w:rsidDel="00CD7BBA">
          <w:rPr>
            <w:szCs w:val="24"/>
          </w:rPr>
          <w:fldChar w:fldCharType="separate"/>
        </w:r>
        <w:r w:rsidR="003A05AB" w:rsidDel="00CD7BBA">
          <w:rPr>
            <w:szCs w:val="24"/>
          </w:rPr>
          <w:delText>15</w:delText>
        </w:r>
        <w:r w:rsidRPr="005F27CA" w:rsidDel="00CD7BBA">
          <w:rPr>
            <w:szCs w:val="24"/>
          </w:rPr>
          <w:fldChar w:fldCharType="end"/>
        </w:r>
        <w:r w:rsidRPr="005F27CA" w:rsidDel="00CD7BBA">
          <w:rPr>
            <w:szCs w:val="24"/>
          </w:rPr>
          <w:delText xml:space="preserve"> (</w:delText>
        </w:r>
        <w:r w:rsidRPr="005F27CA" w:rsidDel="00CD7BBA">
          <w:rPr>
            <w:i/>
            <w:iCs/>
            <w:szCs w:val="24"/>
          </w:rPr>
          <w:delText>Data protection and security</w:delText>
        </w:r>
        <w:r w:rsidRPr="005F27CA" w:rsidDel="00CD7BBA">
          <w:rPr>
            <w:szCs w:val="24"/>
          </w:rPr>
          <w:delText>);</w:delText>
        </w:r>
        <w:bookmarkEnd w:id="18311"/>
        <w:bookmarkEnd w:id="18312"/>
        <w:bookmarkEnd w:id="18313"/>
        <w:bookmarkEnd w:id="18314"/>
        <w:bookmarkEnd w:id="18315"/>
        <w:bookmarkEnd w:id="18316"/>
        <w:bookmarkEnd w:id="18317"/>
      </w:del>
    </w:p>
    <w:p w14:paraId="14A18BA6" w14:textId="7614FC91" w:rsidR="00426F1D" w:rsidRPr="005F27CA" w:rsidDel="00CD7BBA" w:rsidRDefault="00426F1D">
      <w:pPr>
        <w:numPr>
          <w:ilvl w:val="5"/>
          <w:numId w:val="85"/>
        </w:numPr>
        <w:tabs>
          <w:tab w:val="clear" w:pos="2160"/>
          <w:tab w:val="clear" w:pos="3600"/>
          <w:tab w:val="clear" w:pos="4320"/>
          <w:tab w:val="clear" w:pos="5040"/>
          <w:tab w:val="clear" w:pos="9029"/>
        </w:tabs>
        <w:spacing w:after="230"/>
        <w:jc w:val="left"/>
        <w:outlineLvl w:val="0"/>
        <w:rPr>
          <w:del w:id="18319" w:author="Debbie Houldsworth" w:date="2020-05-06T07:33:00Z"/>
          <w:szCs w:val="24"/>
        </w:rPr>
        <w:pPrChange w:id="18320" w:author="Debbie Houldsworth" w:date="2020-05-13T09:35:00Z">
          <w:pPr>
            <w:numPr>
              <w:ilvl w:val="5"/>
              <w:numId w:val="85"/>
            </w:numPr>
            <w:tabs>
              <w:tab w:val="clear" w:pos="2160"/>
              <w:tab w:val="clear" w:pos="3600"/>
              <w:tab w:val="clear" w:pos="4320"/>
              <w:tab w:val="clear" w:pos="5040"/>
              <w:tab w:val="clear" w:pos="9029"/>
              <w:tab w:val="num" w:pos="2880"/>
            </w:tabs>
            <w:spacing w:after="230"/>
            <w:ind w:left="2880" w:hanging="720"/>
            <w:jc w:val="left"/>
            <w:outlineLvl w:val="5"/>
          </w:pPr>
        </w:pPrChange>
      </w:pPr>
      <w:bookmarkStart w:id="18321" w:name="_Toc40256500"/>
      <w:bookmarkStart w:id="18322" w:name="_Toc40257348"/>
      <w:bookmarkStart w:id="18323" w:name="_Toc40258164"/>
      <w:bookmarkStart w:id="18324" w:name="_Toc40258975"/>
      <w:bookmarkStart w:id="18325" w:name="_Toc40259780"/>
      <w:bookmarkStart w:id="18326" w:name="_Toc40260573"/>
      <w:bookmarkStart w:id="18327" w:name="_Toc40261365"/>
      <w:del w:id="18328" w:author="Debbie Houldsworth" w:date="2020-05-06T07:33:00Z">
        <w:r w:rsidRPr="005F27CA" w:rsidDel="00CD7BBA">
          <w:rPr>
            <w:szCs w:val="24"/>
          </w:rPr>
          <w:delText>the GDCC Operator is confident its security and risk mitigation procedures with respect to the GDCC and GDCC Data remain effective.</w:delText>
        </w:r>
        <w:bookmarkEnd w:id="18321"/>
        <w:bookmarkEnd w:id="18322"/>
        <w:bookmarkEnd w:id="18323"/>
        <w:bookmarkEnd w:id="18324"/>
        <w:bookmarkEnd w:id="18325"/>
        <w:bookmarkEnd w:id="18326"/>
        <w:bookmarkEnd w:id="18327"/>
      </w:del>
    </w:p>
    <w:p w14:paraId="14772DC2" w14:textId="7E61CA36" w:rsidR="00426F1D" w:rsidRPr="005F27CA" w:rsidDel="00CD7BBA" w:rsidRDefault="00426F1D">
      <w:pPr>
        <w:numPr>
          <w:ilvl w:val="2"/>
          <w:numId w:val="85"/>
        </w:numPr>
        <w:tabs>
          <w:tab w:val="clear" w:pos="2160"/>
          <w:tab w:val="clear" w:pos="2880"/>
          <w:tab w:val="clear" w:pos="3600"/>
          <w:tab w:val="clear" w:pos="4320"/>
          <w:tab w:val="clear" w:pos="5040"/>
          <w:tab w:val="clear" w:pos="9029"/>
        </w:tabs>
        <w:spacing w:after="230"/>
        <w:jc w:val="left"/>
        <w:outlineLvl w:val="0"/>
        <w:rPr>
          <w:del w:id="18329" w:author="Debbie Houldsworth" w:date="2020-05-06T07:33:00Z"/>
          <w:szCs w:val="24"/>
        </w:rPr>
        <w:pPrChange w:id="18330"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bookmarkStart w:id="18331" w:name="_Toc40256501"/>
      <w:bookmarkStart w:id="18332" w:name="_Toc40257349"/>
      <w:bookmarkStart w:id="18333" w:name="_Toc40258165"/>
      <w:bookmarkStart w:id="18334" w:name="_Toc40258976"/>
      <w:bookmarkStart w:id="18335" w:name="_Toc40259781"/>
      <w:bookmarkStart w:id="18336" w:name="_Toc40260574"/>
      <w:bookmarkStart w:id="18337" w:name="_Toc40261366"/>
      <w:bookmarkEnd w:id="18266"/>
      <w:del w:id="18338" w:author="Debbie Houldsworth" w:date="2020-05-06T07:33:00Z">
        <w:r w:rsidRPr="005F27CA" w:rsidDel="00CD7BBA">
          <w:rPr>
            <w:szCs w:val="24"/>
          </w:rPr>
          <w:delText>Where, following the completion of an assessment carried out under this Clause </w:delText>
        </w:r>
        <w:r w:rsidRPr="005F27CA" w:rsidDel="00CD7BBA">
          <w:rPr>
            <w:szCs w:val="24"/>
          </w:rPr>
          <w:fldChar w:fldCharType="begin"/>
        </w:r>
        <w:r w:rsidRPr="005F27CA" w:rsidDel="00CD7BBA">
          <w:rPr>
            <w:szCs w:val="24"/>
          </w:rPr>
          <w:delInstrText xml:space="preserve"> REF _Ref341385735 \r \h  \* MERGEFORMAT </w:delInstrText>
        </w:r>
        <w:r w:rsidRPr="005F27CA" w:rsidDel="00CD7BBA">
          <w:rPr>
            <w:szCs w:val="24"/>
          </w:rPr>
        </w:r>
        <w:r w:rsidRPr="005F27CA" w:rsidDel="00CD7BBA">
          <w:rPr>
            <w:szCs w:val="24"/>
          </w:rPr>
          <w:fldChar w:fldCharType="separate"/>
        </w:r>
        <w:r w:rsidR="003A05AB" w:rsidDel="00CD7BBA">
          <w:rPr>
            <w:szCs w:val="24"/>
          </w:rPr>
          <w:delText>7.3</w:delText>
        </w:r>
        <w:r w:rsidRPr="005F27CA" w:rsidDel="00CD7BBA">
          <w:rPr>
            <w:szCs w:val="24"/>
          </w:rPr>
          <w:fldChar w:fldCharType="end"/>
        </w:r>
        <w:r w:rsidRPr="005F27CA" w:rsidDel="00CD7BBA">
          <w:rPr>
            <w:szCs w:val="24"/>
          </w:rPr>
          <w:delText>, the Auditor has found that any one or more Service Level Compliance Statements are inaccurate, the GDCC Operator shall publish corrected Service Level Compliance Statement(s), within twenty (20) Working Days.</w:delText>
        </w:r>
        <w:bookmarkEnd w:id="18331"/>
        <w:bookmarkEnd w:id="18332"/>
        <w:bookmarkEnd w:id="18333"/>
        <w:bookmarkEnd w:id="18334"/>
        <w:bookmarkEnd w:id="18335"/>
        <w:bookmarkEnd w:id="18336"/>
        <w:bookmarkEnd w:id="18337"/>
      </w:del>
    </w:p>
    <w:p w14:paraId="3B2325C5" w14:textId="34C1EF47" w:rsidR="00426F1D" w:rsidRPr="005F27CA" w:rsidDel="00CD7BBA" w:rsidRDefault="00426F1D" w:rsidP="00CA4155">
      <w:pPr>
        <w:keepNext/>
        <w:numPr>
          <w:ilvl w:val="0"/>
          <w:numId w:val="85"/>
        </w:numPr>
        <w:tabs>
          <w:tab w:val="clear" w:pos="2160"/>
          <w:tab w:val="clear" w:pos="2880"/>
          <w:tab w:val="clear" w:pos="3600"/>
          <w:tab w:val="clear" w:pos="4320"/>
          <w:tab w:val="clear" w:pos="5040"/>
          <w:tab w:val="clear" w:pos="9029"/>
        </w:tabs>
        <w:spacing w:before="230" w:after="230"/>
        <w:jc w:val="left"/>
        <w:outlineLvl w:val="0"/>
        <w:rPr>
          <w:del w:id="18339" w:author="Debbie Houldsworth" w:date="2020-05-06T07:33:00Z"/>
          <w:b/>
          <w:szCs w:val="24"/>
        </w:rPr>
      </w:pPr>
      <w:bookmarkStart w:id="18340" w:name="_Ref341529173"/>
      <w:bookmarkStart w:id="18341" w:name="_Toc345415318"/>
      <w:bookmarkStart w:id="18342" w:name="_Toc40256502"/>
      <w:bookmarkStart w:id="18343" w:name="_Toc40257350"/>
      <w:bookmarkStart w:id="18344" w:name="_Toc40258166"/>
      <w:bookmarkStart w:id="18345" w:name="_Toc40258977"/>
      <w:bookmarkStart w:id="18346" w:name="_Toc40259782"/>
      <w:bookmarkStart w:id="18347" w:name="_Toc40260575"/>
      <w:bookmarkStart w:id="18348" w:name="_Toc40261367"/>
      <w:del w:id="18349" w:author="Debbie Houldsworth" w:date="2020-05-06T07:33:00Z">
        <w:r w:rsidRPr="005F27CA" w:rsidDel="00CD7BBA">
          <w:rPr>
            <w:b/>
            <w:szCs w:val="24"/>
          </w:rPr>
          <w:delText>Liability</w:delText>
        </w:r>
        <w:bookmarkEnd w:id="18340"/>
        <w:bookmarkEnd w:id="18341"/>
        <w:bookmarkEnd w:id="18342"/>
        <w:bookmarkEnd w:id="18343"/>
        <w:bookmarkEnd w:id="18344"/>
        <w:bookmarkEnd w:id="18345"/>
        <w:bookmarkEnd w:id="18346"/>
        <w:bookmarkEnd w:id="18347"/>
        <w:bookmarkEnd w:id="18348"/>
      </w:del>
    </w:p>
    <w:p w14:paraId="4E6CDC8B" w14:textId="58AE5723" w:rsidR="00426F1D" w:rsidRPr="005F27CA" w:rsidDel="00CD7BBA" w:rsidRDefault="00426F1D">
      <w:pPr>
        <w:keepNext/>
        <w:numPr>
          <w:ilvl w:val="1"/>
          <w:numId w:val="85"/>
        </w:numPr>
        <w:tabs>
          <w:tab w:val="clear" w:pos="2160"/>
          <w:tab w:val="clear" w:pos="2880"/>
          <w:tab w:val="clear" w:pos="3600"/>
          <w:tab w:val="clear" w:pos="4320"/>
          <w:tab w:val="clear" w:pos="5040"/>
          <w:tab w:val="clear" w:pos="9029"/>
        </w:tabs>
        <w:spacing w:after="230"/>
        <w:jc w:val="left"/>
        <w:outlineLvl w:val="0"/>
        <w:rPr>
          <w:del w:id="18350" w:author="Debbie Houldsworth" w:date="2020-05-06T07:33:00Z"/>
          <w:b/>
          <w:szCs w:val="24"/>
        </w:rPr>
        <w:pPrChange w:id="18351" w:author="Debbie Houldsworth" w:date="2020-05-13T09:35:00Z">
          <w:pPr>
            <w:keepNext/>
            <w:numPr>
              <w:ilvl w:val="1"/>
              <w:numId w:val="85"/>
            </w:numPr>
            <w:tabs>
              <w:tab w:val="clear" w:pos="2160"/>
              <w:tab w:val="clear" w:pos="2880"/>
              <w:tab w:val="clear" w:pos="3600"/>
              <w:tab w:val="clear" w:pos="4320"/>
              <w:tab w:val="clear" w:pos="5040"/>
              <w:tab w:val="clear" w:pos="9029"/>
              <w:tab w:val="num" w:pos="720"/>
            </w:tabs>
            <w:spacing w:after="230"/>
            <w:ind w:left="720" w:hanging="720"/>
            <w:jc w:val="left"/>
            <w:outlineLvl w:val="1"/>
          </w:pPr>
        </w:pPrChange>
      </w:pPr>
      <w:bookmarkStart w:id="18352" w:name="_Toc40256503"/>
      <w:bookmarkStart w:id="18353" w:name="_Toc40257351"/>
      <w:bookmarkStart w:id="18354" w:name="_Toc40258167"/>
      <w:bookmarkStart w:id="18355" w:name="_Toc40258978"/>
      <w:bookmarkStart w:id="18356" w:name="_Toc40259783"/>
      <w:bookmarkStart w:id="18357" w:name="_Toc40260576"/>
      <w:bookmarkStart w:id="18358" w:name="_Toc40261368"/>
      <w:del w:id="18359" w:author="Debbie Houldsworth" w:date="2020-05-06T07:33:00Z">
        <w:r w:rsidRPr="005F27CA" w:rsidDel="00CD7BBA">
          <w:rPr>
            <w:b/>
            <w:szCs w:val="24"/>
          </w:rPr>
          <w:delText>General</w:delText>
        </w:r>
        <w:bookmarkEnd w:id="18352"/>
        <w:bookmarkEnd w:id="18353"/>
        <w:bookmarkEnd w:id="18354"/>
        <w:bookmarkEnd w:id="18355"/>
        <w:bookmarkEnd w:id="18356"/>
        <w:bookmarkEnd w:id="18357"/>
        <w:bookmarkEnd w:id="18358"/>
      </w:del>
    </w:p>
    <w:p w14:paraId="4155A281" w14:textId="6244AC75" w:rsidR="00426F1D" w:rsidRPr="005F27CA" w:rsidDel="00CD7BBA" w:rsidRDefault="00426F1D">
      <w:pPr>
        <w:tabs>
          <w:tab w:val="clear" w:pos="2160"/>
          <w:tab w:val="clear" w:pos="2880"/>
          <w:tab w:val="clear" w:pos="3600"/>
          <w:tab w:val="clear" w:pos="4320"/>
          <w:tab w:val="clear" w:pos="5040"/>
          <w:tab w:val="clear" w:pos="9029"/>
        </w:tabs>
        <w:spacing w:after="230"/>
        <w:ind w:left="709"/>
        <w:jc w:val="left"/>
        <w:outlineLvl w:val="0"/>
        <w:rPr>
          <w:del w:id="18360" w:author="Debbie Houldsworth" w:date="2020-05-06T07:33:00Z"/>
          <w:szCs w:val="24"/>
        </w:rPr>
        <w:pPrChange w:id="18361" w:author="Debbie Houldsworth" w:date="2020-05-13T09:35:00Z">
          <w:pPr>
            <w:tabs>
              <w:tab w:val="clear" w:pos="2160"/>
              <w:tab w:val="clear" w:pos="2880"/>
              <w:tab w:val="clear" w:pos="3600"/>
              <w:tab w:val="clear" w:pos="4320"/>
              <w:tab w:val="clear" w:pos="5040"/>
              <w:tab w:val="clear" w:pos="9029"/>
            </w:tabs>
            <w:spacing w:after="230"/>
            <w:ind w:left="709"/>
            <w:jc w:val="left"/>
          </w:pPr>
        </w:pPrChange>
      </w:pPr>
      <w:del w:id="18362" w:author="Debbie Houldsworth" w:date="2020-05-06T07:33:00Z">
        <w:r w:rsidRPr="005F27CA" w:rsidDel="00CD7BBA">
          <w:rPr>
            <w:szCs w:val="24"/>
          </w:rPr>
          <w:delText xml:space="preserve">Except in the case where any one Supplier is itself in breach of Clause </w:delText>
        </w:r>
        <w:r w:rsidRPr="005F27CA" w:rsidDel="00CD7BBA">
          <w:rPr>
            <w:szCs w:val="24"/>
          </w:rPr>
          <w:fldChar w:fldCharType="begin"/>
        </w:r>
        <w:r w:rsidRPr="005F27CA" w:rsidDel="00CD7BBA">
          <w:rPr>
            <w:szCs w:val="24"/>
          </w:rPr>
          <w:delInstrText xml:space="preserve"> REF _Ref343677054 \r \h  \* MERGEFORMAT </w:delInstrText>
        </w:r>
        <w:r w:rsidRPr="005F27CA" w:rsidDel="00CD7BBA">
          <w:rPr>
            <w:szCs w:val="24"/>
          </w:rPr>
        </w:r>
        <w:r w:rsidRPr="005F27CA" w:rsidDel="00CD7BBA">
          <w:rPr>
            <w:szCs w:val="24"/>
          </w:rPr>
          <w:fldChar w:fldCharType="separate"/>
        </w:r>
        <w:r w:rsidR="003A05AB" w:rsidDel="00CD7BBA">
          <w:rPr>
            <w:szCs w:val="24"/>
          </w:rPr>
          <w:delText>14</w:delText>
        </w:r>
        <w:r w:rsidRPr="005F27CA" w:rsidDel="00CD7BBA">
          <w:rPr>
            <w:szCs w:val="24"/>
          </w:rPr>
          <w:fldChar w:fldCharType="end"/>
        </w:r>
        <w:r w:rsidRPr="005F27CA" w:rsidDel="00CD7BBA">
          <w:rPr>
            <w:szCs w:val="24"/>
          </w:rPr>
          <w:delText xml:space="preserve"> (</w:delText>
        </w:r>
        <w:r w:rsidRPr="005F27CA" w:rsidDel="00CD7BBA">
          <w:rPr>
            <w:i/>
            <w:iCs/>
            <w:szCs w:val="24"/>
          </w:rPr>
          <w:delText>Confidentiality</w:delText>
        </w:r>
        <w:r w:rsidRPr="005F27CA" w:rsidDel="00CD7BBA">
          <w:rPr>
            <w:szCs w:val="24"/>
          </w:rPr>
          <w:delText xml:space="preserve">), Clause </w:delText>
        </w:r>
        <w:r w:rsidRPr="005F27CA" w:rsidDel="00CD7BBA">
          <w:rPr>
            <w:szCs w:val="24"/>
          </w:rPr>
          <w:fldChar w:fldCharType="begin"/>
        </w:r>
        <w:r w:rsidRPr="005F27CA" w:rsidDel="00CD7BBA">
          <w:rPr>
            <w:szCs w:val="24"/>
          </w:rPr>
          <w:delInstrText xml:space="preserve"> REF _Ref341457893 \r \h  \* MERGEFORMAT </w:delInstrText>
        </w:r>
        <w:r w:rsidRPr="005F27CA" w:rsidDel="00CD7BBA">
          <w:rPr>
            <w:szCs w:val="24"/>
          </w:rPr>
        </w:r>
        <w:r w:rsidRPr="005F27CA" w:rsidDel="00CD7BBA">
          <w:rPr>
            <w:szCs w:val="24"/>
          </w:rPr>
          <w:fldChar w:fldCharType="separate"/>
        </w:r>
        <w:r w:rsidR="003A05AB" w:rsidDel="00CD7BBA">
          <w:rPr>
            <w:szCs w:val="24"/>
          </w:rPr>
          <w:delText>15</w:delText>
        </w:r>
        <w:r w:rsidRPr="005F27CA" w:rsidDel="00CD7BBA">
          <w:rPr>
            <w:szCs w:val="24"/>
          </w:rPr>
          <w:fldChar w:fldCharType="end"/>
        </w:r>
        <w:r w:rsidRPr="005F27CA" w:rsidDel="00CD7BBA">
          <w:rPr>
            <w:szCs w:val="24"/>
          </w:rPr>
          <w:delText xml:space="preserve"> (</w:delText>
        </w:r>
        <w:r w:rsidRPr="005F27CA" w:rsidDel="00CD7BBA">
          <w:rPr>
            <w:i/>
            <w:iCs/>
            <w:szCs w:val="24"/>
          </w:rPr>
          <w:delText>Data protection and security</w:delText>
        </w:r>
        <w:r w:rsidRPr="005F27CA" w:rsidDel="00CD7BBA">
          <w:rPr>
            <w:szCs w:val="24"/>
          </w:rPr>
          <w:delText xml:space="preserve">), or Clause </w:delText>
        </w:r>
        <w:r w:rsidRPr="005F27CA" w:rsidDel="00CD7BBA">
          <w:rPr>
            <w:szCs w:val="24"/>
          </w:rPr>
          <w:fldChar w:fldCharType="begin"/>
        </w:r>
        <w:r w:rsidRPr="005F27CA" w:rsidDel="00CD7BBA">
          <w:rPr>
            <w:szCs w:val="24"/>
          </w:rPr>
          <w:delInstrText xml:space="preserve"> REF _Ref340989876 \r \h  \* MERGEFORMAT </w:delInstrText>
        </w:r>
        <w:r w:rsidRPr="005F27CA" w:rsidDel="00CD7BBA">
          <w:rPr>
            <w:szCs w:val="24"/>
          </w:rPr>
        </w:r>
        <w:r w:rsidRPr="005F27CA" w:rsidDel="00CD7BBA">
          <w:rPr>
            <w:szCs w:val="24"/>
          </w:rPr>
          <w:fldChar w:fldCharType="separate"/>
        </w:r>
        <w:r w:rsidR="003A05AB" w:rsidDel="00CD7BBA">
          <w:rPr>
            <w:szCs w:val="24"/>
          </w:rPr>
          <w:delText>20</w:delText>
        </w:r>
        <w:r w:rsidRPr="005F27CA" w:rsidDel="00CD7BBA">
          <w:rPr>
            <w:szCs w:val="24"/>
          </w:rPr>
          <w:fldChar w:fldCharType="end"/>
        </w:r>
        <w:r w:rsidRPr="005F27CA" w:rsidDel="00CD7BBA">
          <w:rPr>
            <w:szCs w:val="24"/>
          </w:rPr>
          <w:delText xml:space="preserve"> (</w:delText>
        </w:r>
        <w:r w:rsidRPr="005F27CA" w:rsidDel="00CD7BBA">
          <w:rPr>
            <w:i/>
            <w:iCs/>
            <w:szCs w:val="24"/>
          </w:rPr>
          <w:delText>Intellectual Property Rights</w:delText>
        </w:r>
        <w:r w:rsidRPr="005F27CA" w:rsidDel="00CD7BBA">
          <w:rPr>
            <w:szCs w:val="24"/>
          </w:rPr>
          <w:delText>), the liability of the Suppliers (acting as the GDCC Operator) under this Agreement shall be joint and several.</w:delText>
        </w:r>
      </w:del>
    </w:p>
    <w:p w14:paraId="0D47F8D2" w14:textId="66330A07" w:rsidR="00426F1D" w:rsidRPr="005F27CA" w:rsidDel="00CD7BBA" w:rsidRDefault="00426F1D">
      <w:pPr>
        <w:keepNext/>
        <w:numPr>
          <w:ilvl w:val="1"/>
          <w:numId w:val="85"/>
        </w:numPr>
        <w:tabs>
          <w:tab w:val="clear" w:pos="2160"/>
          <w:tab w:val="clear" w:pos="2880"/>
          <w:tab w:val="clear" w:pos="3600"/>
          <w:tab w:val="clear" w:pos="4320"/>
          <w:tab w:val="clear" w:pos="5040"/>
          <w:tab w:val="clear" w:pos="9029"/>
        </w:tabs>
        <w:spacing w:after="230"/>
        <w:jc w:val="left"/>
        <w:outlineLvl w:val="0"/>
        <w:rPr>
          <w:del w:id="18363" w:author="Debbie Houldsworth" w:date="2020-05-06T07:33:00Z"/>
          <w:b/>
          <w:szCs w:val="24"/>
        </w:rPr>
        <w:pPrChange w:id="18364" w:author="Debbie Houldsworth" w:date="2020-05-13T09:35:00Z">
          <w:pPr>
            <w:keepNext/>
            <w:numPr>
              <w:ilvl w:val="1"/>
              <w:numId w:val="85"/>
            </w:numPr>
            <w:tabs>
              <w:tab w:val="clear" w:pos="2160"/>
              <w:tab w:val="clear" w:pos="2880"/>
              <w:tab w:val="clear" w:pos="3600"/>
              <w:tab w:val="clear" w:pos="4320"/>
              <w:tab w:val="clear" w:pos="5040"/>
              <w:tab w:val="clear" w:pos="9029"/>
              <w:tab w:val="num" w:pos="720"/>
            </w:tabs>
            <w:spacing w:after="230"/>
            <w:ind w:left="720" w:hanging="720"/>
            <w:jc w:val="left"/>
            <w:outlineLvl w:val="1"/>
          </w:pPr>
        </w:pPrChange>
      </w:pPr>
      <w:bookmarkStart w:id="18365" w:name="_Toc40256504"/>
      <w:bookmarkStart w:id="18366" w:name="_Toc40257352"/>
      <w:bookmarkStart w:id="18367" w:name="_Toc40258168"/>
      <w:bookmarkStart w:id="18368" w:name="_Toc40258979"/>
      <w:bookmarkStart w:id="18369" w:name="_Toc40259784"/>
      <w:bookmarkStart w:id="18370" w:name="_Toc40260577"/>
      <w:bookmarkStart w:id="18371" w:name="_Toc40261369"/>
      <w:del w:id="18372" w:author="Debbie Houldsworth" w:date="2020-05-06T07:33:00Z">
        <w:r w:rsidRPr="005F27CA" w:rsidDel="00CD7BBA">
          <w:rPr>
            <w:b/>
            <w:szCs w:val="24"/>
          </w:rPr>
          <w:delText>Limitation of liability</w:delText>
        </w:r>
        <w:bookmarkEnd w:id="18365"/>
        <w:bookmarkEnd w:id="18366"/>
        <w:bookmarkEnd w:id="18367"/>
        <w:bookmarkEnd w:id="18368"/>
        <w:bookmarkEnd w:id="18369"/>
        <w:bookmarkEnd w:id="18370"/>
        <w:bookmarkEnd w:id="18371"/>
      </w:del>
    </w:p>
    <w:p w14:paraId="1D214E7B" w14:textId="7AE8BBB2" w:rsidR="00426F1D" w:rsidRPr="005F27CA" w:rsidDel="00CD7BBA" w:rsidRDefault="00426F1D">
      <w:pPr>
        <w:numPr>
          <w:ilvl w:val="2"/>
          <w:numId w:val="85"/>
        </w:numPr>
        <w:tabs>
          <w:tab w:val="clear" w:pos="2160"/>
          <w:tab w:val="clear" w:pos="2880"/>
          <w:tab w:val="clear" w:pos="3600"/>
          <w:tab w:val="clear" w:pos="4320"/>
          <w:tab w:val="clear" w:pos="5040"/>
          <w:tab w:val="clear" w:pos="9029"/>
        </w:tabs>
        <w:spacing w:after="230"/>
        <w:jc w:val="left"/>
        <w:outlineLvl w:val="0"/>
        <w:rPr>
          <w:del w:id="18373" w:author="Debbie Houldsworth" w:date="2020-05-06T07:33:00Z"/>
          <w:szCs w:val="24"/>
        </w:rPr>
        <w:pPrChange w:id="18374"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bookmarkStart w:id="18375" w:name="_Toc40256505"/>
      <w:bookmarkStart w:id="18376" w:name="_Toc40257353"/>
      <w:bookmarkStart w:id="18377" w:name="_Toc40258169"/>
      <w:bookmarkStart w:id="18378" w:name="_Toc40258980"/>
      <w:bookmarkStart w:id="18379" w:name="_Toc40259785"/>
      <w:bookmarkStart w:id="18380" w:name="_Toc40260578"/>
      <w:bookmarkStart w:id="18381" w:name="_Toc40261370"/>
      <w:del w:id="18382" w:author="Debbie Houldsworth" w:date="2020-05-06T07:33:00Z">
        <w:r w:rsidRPr="005F27CA" w:rsidDel="00CD7BBA">
          <w:rPr>
            <w:szCs w:val="24"/>
          </w:rPr>
          <w:delText>The annual limit of total liability for any Loss arising out of or relating to this Agreement is:</w:delText>
        </w:r>
        <w:bookmarkEnd w:id="18375"/>
        <w:bookmarkEnd w:id="18376"/>
        <w:bookmarkEnd w:id="18377"/>
        <w:bookmarkEnd w:id="18378"/>
        <w:bookmarkEnd w:id="18379"/>
        <w:bookmarkEnd w:id="18380"/>
        <w:bookmarkEnd w:id="18381"/>
      </w:del>
    </w:p>
    <w:p w14:paraId="21CC9562" w14:textId="3137846F"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8383" w:author="Debbie Houldsworth" w:date="2020-05-06T07:33:00Z"/>
          <w:szCs w:val="24"/>
        </w:rPr>
        <w:pPrChange w:id="18384"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8385" w:name="_Toc40256506"/>
      <w:bookmarkStart w:id="18386" w:name="_Toc40257354"/>
      <w:bookmarkStart w:id="18387" w:name="_Toc40258170"/>
      <w:bookmarkStart w:id="18388" w:name="_Toc40258981"/>
      <w:bookmarkStart w:id="18389" w:name="_Toc40259786"/>
      <w:bookmarkStart w:id="18390" w:name="_Toc40260579"/>
      <w:bookmarkStart w:id="18391" w:name="_Toc40261371"/>
      <w:del w:id="18392" w:author="Debbie Houldsworth" w:date="2020-05-06T07:33:00Z">
        <w:r w:rsidRPr="005F27CA" w:rsidDel="00CD7BBA">
          <w:rPr>
            <w:szCs w:val="24"/>
          </w:rPr>
          <w:delText>in the case of the GDCC Operator to the User, £300,000 (three hundred thousand pounds); or</w:delText>
        </w:r>
        <w:bookmarkEnd w:id="18385"/>
        <w:bookmarkEnd w:id="18386"/>
        <w:bookmarkEnd w:id="18387"/>
        <w:bookmarkEnd w:id="18388"/>
        <w:bookmarkEnd w:id="18389"/>
        <w:bookmarkEnd w:id="18390"/>
        <w:bookmarkEnd w:id="18391"/>
      </w:del>
    </w:p>
    <w:p w14:paraId="408B9C21" w14:textId="36514896"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8393" w:author="Debbie Houldsworth" w:date="2020-05-06T07:33:00Z"/>
          <w:szCs w:val="24"/>
        </w:rPr>
        <w:pPrChange w:id="18394"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8395" w:name="_Toc40256507"/>
      <w:bookmarkStart w:id="18396" w:name="_Toc40257355"/>
      <w:bookmarkStart w:id="18397" w:name="_Toc40258171"/>
      <w:bookmarkStart w:id="18398" w:name="_Toc40258982"/>
      <w:bookmarkStart w:id="18399" w:name="_Toc40259787"/>
      <w:bookmarkStart w:id="18400" w:name="_Toc40260580"/>
      <w:bookmarkStart w:id="18401" w:name="_Toc40261372"/>
      <w:del w:id="18402" w:author="Debbie Houldsworth" w:date="2020-05-06T07:33:00Z">
        <w:r w:rsidRPr="005F27CA" w:rsidDel="00CD7BBA">
          <w:rPr>
            <w:szCs w:val="24"/>
          </w:rPr>
          <w:delText>in the case of the User to the GDCC Operator, £300,000 (three hundred thousand pounds);</w:delText>
        </w:r>
        <w:bookmarkEnd w:id="18395"/>
        <w:bookmarkEnd w:id="18396"/>
        <w:bookmarkEnd w:id="18397"/>
        <w:bookmarkEnd w:id="18398"/>
        <w:bookmarkEnd w:id="18399"/>
        <w:bookmarkEnd w:id="18400"/>
        <w:bookmarkEnd w:id="18401"/>
      </w:del>
    </w:p>
    <w:p w14:paraId="46F17B6C" w14:textId="19121B3B" w:rsidR="00426F1D" w:rsidRPr="005F27CA" w:rsidDel="00CD7BBA" w:rsidRDefault="00426F1D">
      <w:pPr>
        <w:tabs>
          <w:tab w:val="clear" w:pos="2160"/>
          <w:tab w:val="clear" w:pos="2880"/>
          <w:tab w:val="clear" w:pos="3600"/>
          <w:tab w:val="clear" w:pos="4320"/>
          <w:tab w:val="clear" w:pos="5040"/>
          <w:tab w:val="clear" w:pos="9029"/>
        </w:tabs>
        <w:spacing w:after="230"/>
        <w:ind w:left="720"/>
        <w:jc w:val="left"/>
        <w:outlineLvl w:val="0"/>
        <w:rPr>
          <w:del w:id="18403" w:author="Debbie Houldsworth" w:date="2020-05-06T07:33:00Z"/>
          <w:szCs w:val="24"/>
        </w:rPr>
        <w:pPrChange w:id="18404" w:author="Debbie Houldsworth" w:date="2020-05-13T09:35:00Z">
          <w:pPr>
            <w:tabs>
              <w:tab w:val="clear" w:pos="2160"/>
              <w:tab w:val="clear" w:pos="2880"/>
              <w:tab w:val="clear" w:pos="3600"/>
              <w:tab w:val="clear" w:pos="4320"/>
              <w:tab w:val="clear" w:pos="5040"/>
              <w:tab w:val="clear" w:pos="9029"/>
            </w:tabs>
            <w:spacing w:after="230"/>
            <w:ind w:left="720"/>
            <w:jc w:val="left"/>
            <w:outlineLvl w:val="3"/>
          </w:pPr>
        </w:pPrChange>
      </w:pPr>
      <w:del w:id="18405" w:author="Debbie Houldsworth" w:date="2020-05-06T07:33:00Z">
        <w:r w:rsidRPr="005F27CA" w:rsidDel="00CD7BBA">
          <w:rPr>
            <w:szCs w:val="24"/>
          </w:rPr>
          <w:delText>provided that where the User is a Supplier, the limit shall be zero pounds sterling (£0).</w:delText>
        </w:r>
      </w:del>
    </w:p>
    <w:p w14:paraId="3918CB7B" w14:textId="2C0D43B1" w:rsidR="00426F1D" w:rsidRPr="005F27CA" w:rsidDel="00CD7BBA" w:rsidRDefault="00426F1D">
      <w:pPr>
        <w:numPr>
          <w:ilvl w:val="2"/>
          <w:numId w:val="85"/>
        </w:numPr>
        <w:tabs>
          <w:tab w:val="clear" w:pos="2160"/>
          <w:tab w:val="clear" w:pos="2880"/>
          <w:tab w:val="clear" w:pos="3600"/>
          <w:tab w:val="clear" w:pos="4320"/>
          <w:tab w:val="clear" w:pos="5040"/>
          <w:tab w:val="clear" w:pos="9029"/>
        </w:tabs>
        <w:spacing w:after="230"/>
        <w:jc w:val="left"/>
        <w:outlineLvl w:val="0"/>
        <w:rPr>
          <w:del w:id="18406" w:author="Debbie Houldsworth" w:date="2020-05-06T07:33:00Z"/>
          <w:szCs w:val="24"/>
        </w:rPr>
        <w:pPrChange w:id="18407"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bookmarkStart w:id="18408" w:name="_Toc40256508"/>
      <w:bookmarkStart w:id="18409" w:name="_Toc40257356"/>
      <w:bookmarkStart w:id="18410" w:name="_Toc40258172"/>
      <w:bookmarkStart w:id="18411" w:name="_Toc40258983"/>
      <w:bookmarkStart w:id="18412" w:name="_Toc40259788"/>
      <w:bookmarkStart w:id="18413" w:name="_Toc40260581"/>
      <w:bookmarkStart w:id="18414" w:name="_Toc40261373"/>
      <w:del w:id="18415" w:author="Debbie Houldsworth" w:date="2020-05-06T07:33:00Z">
        <w:r w:rsidRPr="005F27CA" w:rsidDel="00CD7BBA">
          <w:rPr>
            <w:szCs w:val="24"/>
          </w:rPr>
          <w:delText xml:space="preserve">This limit applies to any kind of liability, including breach of contract, tort (including negligence and breach of statutory duty), misrepresentation or restitution, except as stated in this Clause </w:delText>
        </w:r>
        <w:r w:rsidRPr="005F27CA" w:rsidDel="00CD7BBA">
          <w:rPr>
            <w:szCs w:val="24"/>
          </w:rPr>
          <w:fldChar w:fldCharType="begin"/>
        </w:r>
        <w:r w:rsidRPr="005F27CA" w:rsidDel="00CD7BBA">
          <w:rPr>
            <w:szCs w:val="24"/>
          </w:rPr>
          <w:delInstrText xml:space="preserve"> REF _Ref341529173 \r \h  \* MERGEFORMAT </w:delInstrText>
        </w:r>
        <w:r w:rsidRPr="005F27CA" w:rsidDel="00CD7BBA">
          <w:rPr>
            <w:szCs w:val="24"/>
          </w:rPr>
        </w:r>
        <w:r w:rsidRPr="005F27CA" w:rsidDel="00CD7BBA">
          <w:rPr>
            <w:szCs w:val="24"/>
          </w:rPr>
          <w:fldChar w:fldCharType="separate"/>
        </w:r>
        <w:r w:rsidR="003A05AB" w:rsidDel="00CD7BBA">
          <w:rPr>
            <w:szCs w:val="24"/>
          </w:rPr>
          <w:delText>8</w:delText>
        </w:r>
        <w:r w:rsidRPr="005F27CA" w:rsidDel="00CD7BBA">
          <w:rPr>
            <w:szCs w:val="24"/>
          </w:rPr>
          <w:fldChar w:fldCharType="end"/>
        </w:r>
        <w:r w:rsidRPr="005F27CA" w:rsidDel="00CD7BBA">
          <w:rPr>
            <w:szCs w:val="24"/>
          </w:rPr>
          <w:delText>.</w:delText>
        </w:r>
        <w:bookmarkEnd w:id="18408"/>
        <w:bookmarkEnd w:id="18409"/>
        <w:bookmarkEnd w:id="18410"/>
        <w:bookmarkEnd w:id="18411"/>
        <w:bookmarkEnd w:id="18412"/>
        <w:bookmarkEnd w:id="18413"/>
        <w:bookmarkEnd w:id="18414"/>
      </w:del>
    </w:p>
    <w:p w14:paraId="07430115" w14:textId="2E6C92A8" w:rsidR="00426F1D" w:rsidRPr="005F27CA" w:rsidDel="00CD7BBA" w:rsidRDefault="00426F1D">
      <w:pPr>
        <w:keepNext/>
        <w:numPr>
          <w:ilvl w:val="1"/>
          <w:numId w:val="85"/>
        </w:numPr>
        <w:tabs>
          <w:tab w:val="clear" w:pos="2160"/>
          <w:tab w:val="clear" w:pos="2880"/>
          <w:tab w:val="clear" w:pos="3600"/>
          <w:tab w:val="clear" w:pos="4320"/>
          <w:tab w:val="clear" w:pos="5040"/>
          <w:tab w:val="clear" w:pos="9029"/>
        </w:tabs>
        <w:spacing w:after="230"/>
        <w:jc w:val="left"/>
        <w:outlineLvl w:val="0"/>
        <w:rPr>
          <w:del w:id="18416" w:author="Debbie Houldsworth" w:date="2020-05-06T07:33:00Z"/>
          <w:b/>
          <w:szCs w:val="24"/>
        </w:rPr>
        <w:pPrChange w:id="18417" w:author="Debbie Houldsworth" w:date="2020-05-13T09:35:00Z">
          <w:pPr>
            <w:keepNext/>
            <w:numPr>
              <w:ilvl w:val="1"/>
              <w:numId w:val="85"/>
            </w:numPr>
            <w:tabs>
              <w:tab w:val="clear" w:pos="2160"/>
              <w:tab w:val="clear" w:pos="2880"/>
              <w:tab w:val="clear" w:pos="3600"/>
              <w:tab w:val="clear" w:pos="4320"/>
              <w:tab w:val="clear" w:pos="5040"/>
              <w:tab w:val="clear" w:pos="9029"/>
              <w:tab w:val="num" w:pos="720"/>
            </w:tabs>
            <w:spacing w:after="230"/>
            <w:ind w:left="720" w:hanging="720"/>
            <w:jc w:val="left"/>
            <w:outlineLvl w:val="1"/>
          </w:pPr>
        </w:pPrChange>
      </w:pPr>
      <w:bookmarkStart w:id="18418" w:name="_Toc40256509"/>
      <w:bookmarkStart w:id="18419" w:name="_Toc40257357"/>
      <w:bookmarkStart w:id="18420" w:name="_Toc40258173"/>
      <w:bookmarkStart w:id="18421" w:name="_Toc40258984"/>
      <w:bookmarkStart w:id="18422" w:name="_Toc40259789"/>
      <w:bookmarkStart w:id="18423" w:name="_Toc40260582"/>
      <w:bookmarkStart w:id="18424" w:name="_Toc40261374"/>
      <w:del w:id="18425" w:author="Debbie Houldsworth" w:date="2020-05-06T07:33:00Z">
        <w:r w:rsidRPr="005F27CA" w:rsidDel="00CD7BBA">
          <w:rPr>
            <w:b/>
            <w:szCs w:val="24"/>
          </w:rPr>
          <w:delText>Exceptions</w:delText>
        </w:r>
        <w:bookmarkEnd w:id="18418"/>
        <w:bookmarkEnd w:id="18419"/>
        <w:bookmarkEnd w:id="18420"/>
        <w:bookmarkEnd w:id="18421"/>
        <w:bookmarkEnd w:id="18422"/>
        <w:bookmarkEnd w:id="18423"/>
        <w:bookmarkEnd w:id="18424"/>
      </w:del>
    </w:p>
    <w:p w14:paraId="308D3C7A" w14:textId="4158FCEE" w:rsidR="00426F1D" w:rsidRPr="005F27CA" w:rsidDel="00CD7BBA" w:rsidRDefault="00426F1D">
      <w:pPr>
        <w:numPr>
          <w:ilvl w:val="2"/>
          <w:numId w:val="85"/>
        </w:numPr>
        <w:tabs>
          <w:tab w:val="clear" w:pos="2160"/>
          <w:tab w:val="clear" w:pos="2880"/>
          <w:tab w:val="clear" w:pos="3600"/>
          <w:tab w:val="clear" w:pos="4320"/>
          <w:tab w:val="clear" w:pos="5040"/>
          <w:tab w:val="clear" w:pos="9029"/>
        </w:tabs>
        <w:spacing w:after="230"/>
        <w:jc w:val="left"/>
        <w:outlineLvl w:val="0"/>
        <w:rPr>
          <w:del w:id="18426" w:author="Debbie Houldsworth" w:date="2020-05-06T07:33:00Z"/>
          <w:szCs w:val="24"/>
        </w:rPr>
        <w:pPrChange w:id="18427"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bookmarkStart w:id="18428" w:name="_Toc40256510"/>
      <w:bookmarkStart w:id="18429" w:name="_Toc40257358"/>
      <w:bookmarkStart w:id="18430" w:name="_Toc40258174"/>
      <w:bookmarkStart w:id="18431" w:name="_Toc40258985"/>
      <w:bookmarkStart w:id="18432" w:name="_Toc40259790"/>
      <w:bookmarkStart w:id="18433" w:name="_Toc40260583"/>
      <w:bookmarkStart w:id="18434" w:name="_Toc40261375"/>
      <w:del w:id="18435" w:author="Debbie Houldsworth" w:date="2020-05-06T07:33:00Z">
        <w:r w:rsidRPr="005F27CA" w:rsidDel="00CD7BBA">
          <w:rPr>
            <w:szCs w:val="24"/>
          </w:rPr>
          <w:delText>Without prejudice to Clause </w:delText>
        </w:r>
        <w:r w:rsidRPr="005F27CA" w:rsidDel="00CD7BBA">
          <w:rPr>
            <w:szCs w:val="24"/>
          </w:rPr>
          <w:fldChar w:fldCharType="begin"/>
        </w:r>
        <w:r w:rsidRPr="005F27CA" w:rsidDel="00CD7BBA">
          <w:rPr>
            <w:szCs w:val="24"/>
          </w:rPr>
          <w:delInstrText xml:space="preserve"> REF _Ref340744721 \r \h  \* MERGEFORMAT </w:delInstrText>
        </w:r>
        <w:r w:rsidRPr="005F27CA" w:rsidDel="00CD7BBA">
          <w:rPr>
            <w:szCs w:val="24"/>
          </w:rPr>
        </w:r>
        <w:r w:rsidRPr="005F27CA" w:rsidDel="00CD7BBA">
          <w:rPr>
            <w:szCs w:val="24"/>
          </w:rPr>
          <w:fldChar w:fldCharType="separate"/>
        </w:r>
        <w:r w:rsidR="003A05AB" w:rsidDel="00CD7BBA">
          <w:rPr>
            <w:szCs w:val="24"/>
          </w:rPr>
          <w:delText>8.3.2</w:delText>
        </w:r>
        <w:r w:rsidRPr="005F27CA" w:rsidDel="00CD7BBA">
          <w:rPr>
            <w:szCs w:val="24"/>
          </w:rPr>
          <w:fldChar w:fldCharType="end"/>
        </w:r>
        <w:r w:rsidRPr="005F27CA" w:rsidDel="00CD7BBA">
          <w:rPr>
            <w:szCs w:val="24"/>
          </w:rPr>
          <w:delText>, nothing in this Agreement limits a Party's liability for:</w:delText>
        </w:r>
        <w:bookmarkEnd w:id="18428"/>
        <w:bookmarkEnd w:id="18429"/>
        <w:bookmarkEnd w:id="18430"/>
        <w:bookmarkEnd w:id="18431"/>
        <w:bookmarkEnd w:id="18432"/>
        <w:bookmarkEnd w:id="18433"/>
        <w:bookmarkEnd w:id="18434"/>
      </w:del>
    </w:p>
    <w:p w14:paraId="3555D07D" w14:textId="31F865A4"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8436" w:author="Debbie Houldsworth" w:date="2020-05-06T07:33:00Z"/>
          <w:szCs w:val="24"/>
        </w:rPr>
        <w:pPrChange w:id="18437"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8438" w:name="_Toc40256511"/>
      <w:bookmarkStart w:id="18439" w:name="_Toc40257359"/>
      <w:bookmarkStart w:id="18440" w:name="_Toc40258175"/>
      <w:bookmarkStart w:id="18441" w:name="_Toc40258986"/>
      <w:bookmarkStart w:id="18442" w:name="_Toc40259791"/>
      <w:bookmarkStart w:id="18443" w:name="_Toc40260584"/>
      <w:bookmarkStart w:id="18444" w:name="_Toc40261376"/>
      <w:del w:id="18445" w:author="Debbie Houldsworth" w:date="2020-05-06T07:33:00Z">
        <w:r w:rsidRPr="005F27CA" w:rsidDel="00CD7BBA">
          <w:rPr>
            <w:szCs w:val="24"/>
          </w:rPr>
          <w:delText>injury or death caused by negligence;</w:delText>
        </w:r>
        <w:bookmarkEnd w:id="18438"/>
        <w:bookmarkEnd w:id="18439"/>
        <w:bookmarkEnd w:id="18440"/>
        <w:bookmarkEnd w:id="18441"/>
        <w:bookmarkEnd w:id="18442"/>
        <w:bookmarkEnd w:id="18443"/>
        <w:bookmarkEnd w:id="18444"/>
      </w:del>
    </w:p>
    <w:p w14:paraId="382C1FC8" w14:textId="65EB103E"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8446" w:author="Debbie Houldsworth" w:date="2020-05-06T07:33:00Z"/>
          <w:szCs w:val="24"/>
        </w:rPr>
        <w:pPrChange w:id="18447"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8448" w:name="_Toc40256512"/>
      <w:bookmarkStart w:id="18449" w:name="_Toc40257360"/>
      <w:bookmarkStart w:id="18450" w:name="_Toc40258176"/>
      <w:bookmarkStart w:id="18451" w:name="_Toc40258987"/>
      <w:bookmarkStart w:id="18452" w:name="_Toc40259792"/>
      <w:bookmarkStart w:id="18453" w:name="_Toc40260585"/>
      <w:bookmarkStart w:id="18454" w:name="_Toc40261377"/>
      <w:del w:id="18455" w:author="Debbie Houldsworth" w:date="2020-05-06T07:33:00Z">
        <w:r w:rsidRPr="005F27CA" w:rsidDel="00CD7BBA">
          <w:rPr>
            <w:szCs w:val="24"/>
          </w:rPr>
          <w:delText>Loss caused by the wilful default of, or fraudulent misrepresentation or fraudulent concealment by, that Party or its representatives;</w:delText>
        </w:r>
        <w:bookmarkEnd w:id="18448"/>
        <w:bookmarkEnd w:id="18449"/>
        <w:bookmarkEnd w:id="18450"/>
        <w:bookmarkEnd w:id="18451"/>
        <w:bookmarkEnd w:id="18452"/>
        <w:bookmarkEnd w:id="18453"/>
        <w:bookmarkEnd w:id="18454"/>
      </w:del>
    </w:p>
    <w:p w14:paraId="0FCC035E" w14:textId="198FD95F"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8456" w:author="Debbie Houldsworth" w:date="2020-05-06T07:33:00Z"/>
          <w:szCs w:val="24"/>
        </w:rPr>
        <w:pPrChange w:id="18457"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8458" w:name="_Toc40256513"/>
      <w:bookmarkStart w:id="18459" w:name="_Toc40257361"/>
      <w:bookmarkStart w:id="18460" w:name="_Toc40258177"/>
      <w:bookmarkStart w:id="18461" w:name="_Toc40258988"/>
      <w:bookmarkStart w:id="18462" w:name="_Toc40259793"/>
      <w:bookmarkStart w:id="18463" w:name="_Toc40260586"/>
      <w:bookmarkStart w:id="18464" w:name="_Toc40261378"/>
      <w:del w:id="18465" w:author="Debbie Houldsworth" w:date="2020-05-06T07:33:00Z">
        <w:r w:rsidRPr="005F27CA" w:rsidDel="00CD7BBA">
          <w:rPr>
            <w:szCs w:val="24"/>
          </w:rPr>
          <w:delText xml:space="preserve">an amount payable under the indemnity in Clause </w:delText>
        </w:r>
        <w:r w:rsidRPr="005F27CA" w:rsidDel="00CD7BBA">
          <w:rPr>
            <w:szCs w:val="24"/>
          </w:rPr>
          <w:fldChar w:fldCharType="begin"/>
        </w:r>
        <w:r w:rsidRPr="005F27CA" w:rsidDel="00CD7BBA">
          <w:rPr>
            <w:szCs w:val="24"/>
          </w:rPr>
          <w:delInstrText xml:space="preserve"> REF _Ref341696366 \r \h  \* MERGEFORMAT </w:delInstrText>
        </w:r>
        <w:r w:rsidRPr="005F27CA" w:rsidDel="00CD7BBA">
          <w:rPr>
            <w:szCs w:val="24"/>
          </w:rPr>
        </w:r>
        <w:r w:rsidRPr="005F27CA" w:rsidDel="00CD7BBA">
          <w:rPr>
            <w:szCs w:val="24"/>
          </w:rPr>
          <w:fldChar w:fldCharType="separate"/>
        </w:r>
        <w:r w:rsidR="003A05AB" w:rsidDel="00CD7BBA">
          <w:rPr>
            <w:szCs w:val="24"/>
          </w:rPr>
          <w:delText>20.7</w:delText>
        </w:r>
        <w:r w:rsidRPr="005F27CA" w:rsidDel="00CD7BBA">
          <w:rPr>
            <w:szCs w:val="24"/>
          </w:rPr>
          <w:fldChar w:fldCharType="end"/>
        </w:r>
        <w:r w:rsidRPr="005F27CA" w:rsidDel="00CD7BBA">
          <w:rPr>
            <w:szCs w:val="24"/>
          </w:rPr>
          <w:delText xml:space="preserve"> (</w:delText>
        </w:r>
        <w:r w:rsidRPr="005F27CA" w:rsidDel="00CD7BBA">
          <w:rPr>
            <w:i/>
            <w:iCs/>
            <w:szCs w:val="24"/>
          </w:rPr>
          <w:delText>Intellectual Property Rights</w:delText>
        </w:r>
        <w:r w:rsidRPr="005F27CA" w:rsidDel="00CD7BBA">
          <w:rPr>
            <w:szCs w:val="24"/>
          </w:rPr>
          <w:delText>);</w:delText>
        </w:r>
        <w:bookmarkEnd w:id="18458"/>
        <w:bookmarkEnd w:id="18459"/>
        <w:bookmarkEnd w:id="18460"/>
        <w:bookmarkEnd w:id="18461"/>
        <w:bookmarkEnd w:id="18462"/>
        <w:bookmarkEnd w:id="18463"/>
        <w:bookmarkEnd w:id="18464"/>
        <w:r w:rsidRPr="005F27CA" w:rsidDel="00CD7BBA">
          <w:rPr>
            <w:szCs w:val="24"/>
          </w:rPr>
          <w:delText xml:space="preserve"> </w:delText>
        </w:r>
      </w:del>
    </w:p>
    <w:p w14:paraId="20A9DA1C" w14:textId="71E77FE1"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8466" w:author="Debbie Houldsworth" w:date="2020-05-06T07:33:00Z"/>
          <w:szCs w:val="24"/>
        </w:rPr>
        <w:pPrChange w:id="18467"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8468" w:name="_Toc40256514"/>
      <w:bookmarkStart w:id="18469" w:name="_Toc40257362"/>
      <w:bookmarkStart w:id="18470" w:name="_Toc40258178"/>
      <w:bookmarkStart w:id="18471" w:name="_Toc40258989"/>
      <w:bookmarkStart w:id="18472" w:name="_Toc40259794"/>
      <w:bookmarkStart w:id="18473" w:name="_Toc40260587"/>
      <w:bookmarkStart w:id="18474" w:name="_Toc40261379"/>
      <w:del w:id="18475" w:author="Debbie Houldsworth" w:date="2020-05-06T07:33:00Z">
        <w:r w:rsidRPr="005F27CA" w:rsidDel="00CD7BBA">
          <w:rPr>
            <w:szCs w:val="24"/>
          </w:rPr>
          <w:delText>the Annual Service Fee and any Rectification Fee payable under Clause </w:delText>
        </w:r>
        <w:r w:rsidRPr="005F27CA" w:rsidDel="00CD7BBA">
          <w:rPr>
            <w:szCs w:val="24"/>
          </w:rPr>
          <w:fldChar w:fldCharType="begin"/>
        </w:r>
        <w:r w:rsidRPr="005F27CA" w:rsidDel="00CD7BBA">
          <w:rPr>
            <w:szCs w:val="24"/>
          </w:rPr>
          <w:delInstrText xml:space="preserve"> REF _Ref341385736 \r \h  \* MERGEFORMAT </w:delInstrText>
        </w:r>
        <w:r w:rsidRPr="005F27CA" w:rsidDel="00CD7BBA">
          <w:rPr>
            <w:szCs w:val="24"/>
          </w:rPr>
        </w:r>
        <w:r w:rsidRPr="005F27CA" w:rsidDel="00CD7BBA">
          <w:rPr>
            <w:szCs w:val="24"/>
          </w:rPr>
          <w:fldChar w:fldCharType="separate"/>
        </w:r>
        <w:r w:rsidR="003A05AB" w:rsidDel="00CD7BBA">
          <w:rPr>
            <w:szCs w:val="24"/>
          </w:rPr>
          <w:delText>9</w:delText>
        </w:r>
        <w:r w:rsidRPr="005F27CA" w:rsidDel="00CD7BBA">
          <w:rPr>
            <w:szCs w:val="24"/>
          </w:rPr>
          <w:fldChar w:fldCharType="end"/>
        </w:r>
        <w:r w:rsidRPr="005F27CA" w:rsidDel="00CD7BBA">
          <w:rPr>
            <w:szCs w:val="24"/>
          </w:rPr>
          <w:delText xml:space="preserve"> (</w:delText>
        </w:r>
        <w:r w:rsidRPr="005F27CA" w:rsidDel="00CD7BBA">
          <w:rPr>
            <w:i/>
            <w:iCs/>
            <w:szCs w:val="24"/>
          </w:rPr>
          <w:delText>Fees</w:delText>
        </w:r>
        <w:r w:rsidRPr="005F27CA" w:rsidDel="00CD7BBA">
          <w:rPr>
            <w:szCs w:val="24"/>
          </w:rPr>
          <w:delText>) and any interest payable on such amounts under this Agreement;</w:delText>
        </w:r>
        <w:bookmarkEnd w:id="18468"/>
        <w:bookmarkEnd w:id="18469"/>
        <w:bookmarkEnd w:id="18470"/>
        <w:bookmarkEnd w:id="18471"/>
        <w:bookmarkEnd w:id="18472"/>
        <w:bookmarkEnd w:id="18473"/>
        <w:bookmarkEnd w:id="18474"/>
      </w:del>
    </w:p>
    <w:p w14:paraId="2F21170D" w14:textId="5571ACEA"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8476" w:author="Debbie Houldsworth" w:date="2020-05-06T07:33:00Z"/>
          <w:szCs w:val="24"/>
        </w:rPr>
        <w:pPrChange w:id="18477"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8478" w:name="_Toc40256515"/>
      <w:bookmarkStart w:id="18479" w:name="_Toc40257363"/>
      <w:bookmarkStart w:id="18480" w:name="_Toc40258179"/>
      <w:bookmarkStart w:id="18481" w:name="_Toc40258990"/>
      <w:bookmarkStart w:id="18482" w:name="_Toc40259795"/>
      <w:bookmarkStart w:id="18483" w:name="_Toc40260588"/>
      <w:bookmarkStart w:id="18484" w:name="_Toc40261380"/>
      <w:del w:id="18485" w:author="Debbie Houldsworth" w:date="2020-05-06T07:33:00Z">
        <w:r w:rsidRPr="005F27CA" w:rsidDel="00CD7BBA">
          <w:rPr>
            <w:szCs w:val="24"/>
          </w:rPr>
          <w:delText>amounts payable under paragraph 2.1 (</w:delText>
        </w:r>
        <w:r w:rsidRPr="005F27CA" w:rsidDel="00CD7BBA">
          <w:rPr>
            <w:i/>
            <w:iCs/>
            <w:szCs w:val="24"/>
          </w:rPr>
          <w:delText>Interest on Daily Green Deal Charge</w:delText>
        </w:r>
        <w:r w:rsidRPr="005F27CA" w:rsidDel="00CD7BBA">
          <w:rPr>
            <w:szCs w:val="24"/>
          </w:rPr>
          <w:delText xml:space="preserve">) of </w:delText>
        </w:r>
        <w:r w:rsidRPr="005F27CA" w:rsidDel="00CD7BBA">
          <w:rPr>
            <w:szCs w:val="24"/>
          </w:rPr>
          <w:fldChar w:fldCharType="begin"/>
        </w:r>
        <w:r w:rsidRPr="005F27CA" w:rsidDel="00CD7BBA">
          <w:rPr>
            <w:szCs w:val="24"/>
          </w:rPr>
          <w:delInstrText xml:space="preserve"> REF _Ref341696845 \r \h  \* MERGEFORMAT </w:delInstrText>
        </w:r>
        <w:r w:rsidRPr="005F27CA" w:rsidDel="00CD7BBA">
          <w:rPr>
            <w:szCs w:val="24"/>
          </w:rPr>
        </w:r>
        <w:r w:rsidRPr="005F27CA" w:rsidDel="00CD7BBA">
          <w:rPr>
            <w:szCs w:val="24"/>
          </w:rPr>
          <w:fldChar w:fldCharType="separate"/>
        </w:r>
        <w:r w:rsidR="003A05AB" w:rsidDel="00CD7BBA">
          <w:rPr>
            <w:szCs w:val="24"/>
          </w:rPr>
          <w:delText>0</w:delText>
        </w:r>
        <w:r w:rsidRPr="005F27CA" w:rsidDel="00CD7BBA">
          <w:rPr>
            <w:szCs w:val="24"/>
          </w:rPr>
          <w:fldChar w:fldCharType="end"/>
        </w:r>
        <w:r w:rsidRPr="005F27CA" w:rsidDel="00CD7BBA">
          <w:rPr>
            <w:szCs w:val="24"/>
          </w:rPr>
          <w:delText xml:space="preserve"> (</w:delText>
        </w:r>
        <w:r w:rsidRPr="005F27CA" w:rsidDel="00CD7BBA">
          <w:rPr>
            <w:i/>
            <w:iCs/>
            <w:szCs w:val="24"/>
          </w:rPr>
          <w:delText>GDCC Service Levels</w:delText>
        </w:r>
        <w:r w:rsidRPr="005F27CA" w:rsidDel="00CD7BBA">
          <w:rPr>
            <w:szCs w:val="24"/>
          </w:rPr>
          <w:delText>) and any interest payable on such amount under this Agreement.</w:delText>
        </w:r>
        <w:bookmarkEnd w:id="18478"/>
        <w:bookmarkEnd w:id="18479"/>
        <w:bookmarkEnd w:id="18480"/>
        <w:bookmarkEnd w:id="18481"/>
        <w:bookmarkEnd w:id="18482"/>
        <w:bookmarkEnd w:id="18483"/>
        <w:bookmarkEnd w:id="18484"/>
      </w:del>
    </w:p>
    <w:p w14:paraId="237E0E03" w14:textId="061B3DEA" w:rsidR="00426F1D" w:rsidRPr="005F27CA" w:rsidDel="00CD7BBA" w:rsidRDefault="00426F1D">
      <w:pPr>
        <w:numPr>
          <w:ilvl w:val="2"/>
          <w:numId w:val="85"/>
        </w:numPr>
        <w:tabs>
          <w:tab w:val="clear" w:pos="2160"/>
          <w:tab w:val="clear" w:pos="2880"/>
          <w:tab w:val="clear" w:pos="3600"/>
          <w:tab w:val="clear" w:pos="4320"/>
          <w:tab w:val="clear" w:pos="5040"/>
          <w:tab w:val="clear" w:pos="9029"/>
        </w:tabs>
        <w:spacing w:after="230"/>
        <w:jc w:val="left"/>
        <w:outlineLvl w:val="0"/>
        <w:rPr>
          <w:del w:id="18486" w:author="Debbie Houldsworth" w:date="2020-05-06T07:33:00Z"/>
          <w:szCs w:val="24"/>
        </w:rPr>
        <w:pPrChange w:id="18487"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bookmarkStart w:id="18488" w:name="_Ref340744721"/>
      <w:bookmarkStart w:id="18489" w:name="_Toc40256516"/>
      <w:bookmarkStart w:id="18490" w:name="_Toc40257364"/>
      <w:bookmarkStart w:id="18491" w:name="_Toc40258180"/>
      <w:bookmarkStart w:id="18492" w:name="_Toc40258991"/>
      <w:bookmarkStart w:id="18493" w:name="_Toc40259796"/>
      <w:bookmarkStart w:id="18494" w:name="_Toc40260589"/>
      <w:bookmarkStart w:id="18495" w:name="_Toc40261381"/>
      <w:del w:id="18496" w:author="Debbie Houldsworth" w:date="2020-05-06T07:33:00Z">
        <w:r w:rsidRPr="005F27CA" w:rsidDel="00CD7BBA">
          <w:rPr>
            <w:szCs w:val="24"/>
          </w:rPr>
          <w:delText>No Party shall be liable for:</w:delText>
        </w:r>
        <w:bookmarkEnd w:id="18488"/>
        <w:bookmarkEnd w:id="18489"/>
        <w:bookmarkEnd w:id="18490"/>
        <w:bookmarkEnd w:id="18491"/>
        <w:bookmarkEnd w:id="18492"/>
        <w:bookmarkEnd w:id="18493"/>
        <w:bookmarkEnd w:id="18494"/>
        <w:bookmarkEnd w:id="18495"/>
        <w:r w:rsidRPr="005F27CA" w:rsidDel="00CD7BBA">
          <w:rPr>
            <w:szCs w:val="24"/>
          </w:rPr>
          <w:delText xml:space="preserve"> </w:delText>
        </w:r>
      </w:del>
    </w:p>
    <w:p w14:paraId="35EC5D16" w14:textId="7B067659"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8497" w:author="Debbie Houldsworth" w:date="2020-05-06T07:33:00Z"/>
          <w:szCs w:val="24"/>
        </w:rPr>
        <w:pPrChange w:id="18498"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8499" w:name="_Toc40256517"/>
      <w:bookmarkStart w:id="18500" w:name="_Toc40257365"/>
      <w:bookmarkStart w:id="18501" w:name="_Toc40258181"/>
      <w:bookmarkStart w:id="18502" w:name="_Toc40258992"/>
      <w:bookmarkStart w:id="18503" w:name="_Toc40259797"/>
      <w:bookmarkStart w:id="18504" w:name="_Toc40260590"/>
      <w:bookmarkStart w:id="18505" w:name="_Toc40261382"/>
      <w:del w:id="18506" w:author="Debbie Houldsworth" w:date="2020-05-06T07:33:00Z">
        <w:r w:rsidRPr="005F27CA" w:rsidDel="00CD7BBA">
          <w:rPr>
            <w:szCs w:val="24"/>
          </w:rPr>
          <w:delText>any Loss arising as loss of profit, use, goodwill, revenue or contract;</w:delText>
        </w:r>
        <w:bookmarkEnd w:id="18499"/>
        <w:bookmarkEnd w:id="18500"/>
        <w:bookmarkEnd w:id="18501"/>
        <w:bookmarkEnd w:id="18502"/>
        <w:bookmarkEnd w:id="18503"/>
        <w:bookmarkEnd w:id="18504"/>
        <w:bookmarkEnd w:id="18505"/>
      </w:del>
    </w:p>
    <w:p w14:paraId="47BBE038" w14:textId="0DF79B1A"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8507" w:author="Debbie Houldsworth" w:date="2020-05-06T07:33:00Z"/>
          <w:szCs w:val="24"/>
        </w:rPr>
        <w:pPrChange w:id="18508"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8509" w:name="_Toc40256518"/>
      <w:bookmarkStart w:id="18510" w:name="_Toc40257366"/>
      <w:bookmarkStart w:id="18511" w:name="_Toc40258182"/>
      <w:bookmarkStart w:id="18512" w:name="_Toc40258993"/>
      <w:bookmarkStart w:id="18513" w:name="_Toc40259798"/>
      <w:bookmarkStart w:id="18514" w:name="_Toc40260591"/>
      <w:bookmarkStart w:id="18515" w:name="_Toc40261383"/>
      <w:del w:id="18516" w:author="Debbie Houldsworth" w:date="2020-05-06T07:33:00Z">
        <w:r w:rsidRPr="005F27CA" w:rsidDel="00CD7BBA">
          <w:rPr>
            <w:szCs w:val="24"/>
          </w:rPr>
          <w:delText>any indirect or consequential Loss; or</w:delText>
        </w:r>
        <w:bookmarkEnd w:id="18509"/>
        <w:bookmarkEnd w:id="18510"/>
        <w:bookmarkEnd w:id="18511"/>
        <w:bookmarkEnd w:id="18512"/>
        <w:bookmarkEnd w:id="18513"/>
        <w:bookmarkEnd w:id="18514"/>
        <w:bookmarkEnd w:id="18515"/>
      </w:del>
    </w:p>
    <w:p w14:paraId="0D95AC46" w14:textId="53063EBB"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8517" w:author="Debbie Houldsworth" w:date="2020-05-06T07:33:00Z"/>
          <w:szCs w:val="24"/>
        </w:rPr>
        <w:pPrChange w:id="18518"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8519" w:name="_Toc40256519"/>
      <w:bookmarkStart w:id="18520" w:name="_Toc40257367"/>
      <w:bookmarkStart w:id="18521" w:name="_Toc40258183"/>
      <w:bookmarkStart w:id="18522" w:name="_Toc40258994"/>
      <w:bookmarkStart w:id="18523" w:name="_Toc40259799"/>
      <w:bookmarkStart w:id="18524" w:name="_Toc40260592"/>
      <w:bookmarkStart w:id="18525" w:name="_Toc40261384"/>
      <w:del w:id="18526" w:author="Debbie Houldsworth" w:date="2020-05-06T07:33:00Z">
        <w:r w:rsidRPr="005F27CA" w:rsidDel="00CD7BBA">
          <w:rPr>
            <w:szCs w:val="24"/>
          </w:rPr>
          <w:delText>any Loss that has already been recovered by the Party making the relevant claim.</w:delText>
        </w:r>
        <w:bookmarkEnd w:id="18519"/>
        <w:bookmarkEnd w:id="18520"/>
        <w:bookmarkEnd w:id="18521"/>
        <w:bookmarkEnd w:id="18522"/>
        <w:bookmarkEnd w:id="18523"/>
        <w:bookmarkEnd w:id="18524"/>
        <w:bookmarkEnd w:id="18525"/>
      </w:del>
    </w:p>
    <w:p w14:paraId="41FEAA6F" w14:textId="17CA2E9B" w:rsidR="00426F1D" w:rsidRPr="005F27CA" w:rsidDel="00CD7BBA" w:rsidRDefault="00426F1D">
      <w:pPr>
        <w:keepNext/>
        <w:numPr>
          <w:ilvl w:val="1"/>
          <w:numId w:val="85"/>
        </w:numPr>
        <w:tabs>
          <w:tab w:val="clear" w:pos="2160"/>
          <w:tab w:val="clear" w:pos="2880"/>
          <w:tab w:val="clear" w:pos="3600"/>
          <w:tab w:val="clear" w:pos="4320"/>
          <w:tab w:val="clear" w:pos="5040"/>
          <w:tab w:val="clear" w:pos="9029"/>
        </w:tabs>
        <w:spacing w:after="230"/>
        <w:jc w:val="left"/>
        <w:outlineLvl w:val="0"/>
        <w:rPr>
          <w:del w:id="18527" w:author="Debbie Houldsworth" w:date="2020-05-06T07:33:00Z"/>
          <w:b/>
          <w:szCs w:val="24"/>
        </w:rPr>
        <w:pPrChange w:id="18528" w:author="Debbie Houldsworth" w:date="2020-05-13T09:35:00Z">
          <w:pPr>
            <w:keepNext/>
            <w:numPr>
              <w:ilvl w:val="1"/>
              <w:numId w:val="85"/>
            </w:numPr>
            <w:tabs>
              <w:tab w:val="clear" w:pos="2160"/>
              <w:tab w:val="clear" w:pos="2880"/>
              <w:tab w:val="clear" w:pos="3600"/>
              <w:tab w:val="clear" w:pos="4320"/>
              <w:tab w:val="clear" w:pos="5040"/>
              <w:tab w:val="clear" w:pos="9029"/>
              <w:tab w:val="num" w:pos="720"/>
            </w:tabs>
            <w:spacing w:after="230"/>
            <w:ind w:left="720" w:hanging="720"/>
            <w:jc w:val="left"/>
            <w:outlineLvl w:val="1"/>
          </w:pPr>
        </w:pPrChange>
      </w:pPr>
      <w:bookmarkStart w:id="18529" w:name="_Toc40256520"/>
      <w:bookmarkStart w:id="18530" w:name="_Toc40257368"/>
      <w:bookmarkStart w:id="18531" w:name="_Toc40258184"/>
      <w:bookmarkStart w:id="18532" w:name="_Toc40258995"/>
      <w:bookmarkStart w:id="18533" w:name="_Toc40259800"/>
      <w:bookmarkStart w:id="18534" w:name="_Toc40260593"/>
      <w:bookmarkStart w:id="18535" w:name="_Toc40261385"/>
      <w:del w:id="18536" w:author="Debbie Houldsworth" w:date="2020-05-06T07:33:00Z">
        <w:r w:rsidRPr="005F27CA" w:rsidDel="00CD7BBA">
          <w:rPr>
            <w:b/>
            <w:szCs w:val="24"/>
          </w:rPr>
          <w:delText>Mitigation</w:delText>
        </w:r>
        <w:bookmarkEnd w:id="18529"/>
        <w:bookmarkEnd w:id="18530"/>
        <w:bookmarkEnd w:id="18531"/>
        <w:bookmarkEnd w:id="18532"/>
        <w:bookmarkEnd w:id="18533"/>
        <w:bookmarkEnd w:id="18534"/>
        <w:bookmarkEnd w:id="18535"/>
      </w:del>
    </w:p>
    <w:p w14:paraId="61DD3638" w14:textId="4918954F" w:rsidR="00426F1D" w:rsidRPr="005F27CA" w:rsidDel="00CD7BBA" w:rsidRDefault="00426F1D">
      <w:pPr>
        <w:numPr>
          <w:ilvl w:val="2"/>
          <w:numId w:val="85"/>
        </w:numPr>
        <w:tabs>
          <w:tab w:val="clear" w:pos="2160"/>
          <w:tab w:val="clear" w:pos="2880"/>
          <w:tab w:val="clear" w:pos="3600"/>
          <w:tab w:val="clear" w:pos="4320"/>
          <w:tab w:val="clear" w:pos="5040"/>
          <w:tab w:val="clear" w:pos="9029"/>
        </w:tabs>
        <w:spacing w:after="230"/>
        <w:jc w:val="left"/>
        <w:outlineLvl w:val="0"/>
        <w:rPr>
          <w:del w:id="18537" w:author="Debbie Houldsworth" w:date="2020-05-06T07:33:00Z"/>
          <w:szCs w:val="24"/>
        </w:rPr>
        <w:pPrChange w:id="18538"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bookmarkStart w:id="18539" w:name="_Toc40256521"/>
      <w:bookmarkStart w:id="18540" w:name="_Toc40257369"/>
      <w:bookmarkStart w:id="18541" w:name="_Toc40258185"/>
      <w:bookmarkStart w:id="18542" w:name="_Toc40258996"/>
      <w:bookmarkStart w:id="18543" w:name="_Toc40259801"/>
      <w:bookmarkStart w:id="18544" w:name="_Toc40260594"/>
      <w:bookmarkStart w:id="18545" w:name="_Toc40261386"/>
      <w:del w:id="18546" w:author="Debbie Houldsworth" w:date="2020-05-06T07:33:00Z">
        <w:r w:rsidRPr="005F27CA" w:rsidDel="00CD7BBA">
          <w:rPr>
            <w:szCs w:val="24"/>
          </w:rPr>
          <w:delText>Each Party must take reasonable steps to mitigate any Loss arising out of or in connection with this Agreement that may be the subject of a claim by it under this Agreement.</w:delText>
        </w:r>
        <w:bookmarkEnd w:id="18539"/>
        <w:bookmarkEnd w:id="18540"/>
        <w:bookmarkEnd w:id="18541"/>
        <w:bookmarkEnd w:id="18542"/>
        <w:bookmarkEnd w:id="18543"/>
        <w:bookmarkEnd w:id="18544"/>
        <w:bookmarkEnd w:id="18545"/>
      </w:del>
    </w:p>
    <w:p w14:paraId="7E75F0A2" w14:textId="5395A0A6" w:rsidR="00426F1D" w:rsidRPr="005F27CA" w:rsidDel="00CD7BBA" w:rsidRDefault="00426F1D">
      <w:pPr>
        <w:numPr>
          <w:ilvl w:val="2"/>
          <w:numId w:val="85"/>
        </w:numPr>
        <w:tabs>
          <w:tab w:val="clear" w:pos="2160"/>
          <w:tab w:val="clear" w:pos="2880"/>
          <w:tab w:val="clear" w:pos="3600"/>
          <w:tab w:val="clear" w:pos="4320"/>
          <w:tab w:val="clear" w:pos="5040"/>
          <w:tab w:val="clear" w:pos="9029"/>
        </w:tabs>
        <w:spacing w:after="230"/>
        <w:jc w:val="left"/>
        <w:outlineLvl w:val="0"/>
        <w:rPr>
          <w:del w:id="18547" w:author="Debbie Houldsworth" w:date="2020-05-06T07:33:00Z"/>
          <w:szCs w:val="24"/>
        </w:rPr>
        <w:pPrChange w:id="18548"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del w:id="18549" w:author="Debbie Houldsworth" w:date="2020-05-06T07:33:00Z">
        <w:r w:rsidRPr="005F27CA" w:rsidDel="00CD7BBA">
          <w:rPr>
            <w:szCs w:val="24"/>
          </w:rPr>
          <w:delText xml:space="preserve"> </w:delText>
        </w:r>
        <w:bookmarkStart w:id="18550" w:name="_Toc40256522"/>
        <w:bookmarkStart w:id="18551" w:name="_Toc40257370"/>
        <w:bookmarkStart w:id="18552" w:name="_Toc40258186"/>
        <w:bookmarkStart w:id="18553" w:name="_Toc40258997"/>
        <w:bookmarkStart w:id="18554" w:name="_Toc40259802"/>
        <w:bookmarkStart w:id="18555" w:name="_Toc40260595"/>
        <w:bookmarkStart w:id="18556" w:name="_Toc40261387"/>
        <w:r w:rsidRPr="005F27CA" w:rsidDel="00CD7BBA">
          <w:rPr>
            <w:szCs w:val="24"/>
          </w:rPr>
          <w:delText>Without prejudice to the other provisions of this Agreement or the provisions of the GDAA:</w:delText>
        </w:r>
        <w:bookmarkEnd w:id="18550"/>
        <w:bookmarkEnd w:id="18551"/>
        <w:bookmarkEnd w:id="18552"/>
        <w:bookmarkEnd w:id="18553"/>
        <w:bookmarkEnd w:id="18554"/>
        <w:bookmarkEnd w:id="18555"/>
        <w:bookmarkEnd w:id="18556"/>
      </w:del>
    </w:p>
    <w:p w14:paraId="0D9D8572" w14:textId="56FC2D3D"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8557" w:author="Debbie Houldsworth" w:date="2020-05-06T07:33:00Z"/>
          <w:szCs w:val="24"/>
        </w:rPr>
        <w:pPrChange w:id="18558"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8559" w:name="_Toc40256523"/>
      <w:bookmarkStart w:id="18560" w:name="_Toc40257371"/>
      <w:bookmarkStart w:id="18561" w:name="_Toc40258187"/>
      <w:bookmarkStart w:id="18562" w:name="_Toc40258998"/>
      <w:bookmarkStart w:id="18563" w:name="_Toc40259803"/>
      <w:bookmarkStart w:id="18564" w:name="_Toc40260596"/>
      <w:bookmarkStart w:id="18565" w:name="_Toc40261388"/>
      <w:del w:id="18566" w:author="Debbie Houldsworth" w:date="2020-05-06T07:33:00Z">
        <w:r w:rsidRPr="005F27CA" w:rsidDel="00CD7BBA">
          <w:rPr>
            <w:szCs w:val="24"/>
          </w:rPr>
          <w:delText>the GDCC Operator and its employees, agents and sub-contractors shall have no liability for any claim for any loss or damage resulting from omissions or inaccuracies in GDCC Data, unless such loss or damage has been caused by the GDCC Operator failing to comply with its obligations under this Agreement;</w:delText>
        </w:r>
        <w:bookmarkEnd w:id="18559"/>
        <w:bookmarkEnd w:id="18560"/>
        <w:bookmarkEnd w:id="18561"/>
        <w:bookmarkEnd w:id="18562"/>
        <w:bookmarkEnd w:id="18563"/>
        <w:bookmarkEnd w:id="18564"/>
        <w:bookmarkEnd w:id="18565"/>
      </w:del>
    </w:p>
    <w:p w14:paraId="6F150D00" w14:textId="3CA5A9BF"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8567" w:author="Debbie Houldsworth" w:date="2020-05-06T07:33:00Z"/>
          <w:szCs w:val="24"/>
        </w:rPr>
        <w:pPrChange w:id="18568"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8569" w:name="_Toc40256524"/>
      <w:bookmarkStart w:id="18570" w:name="_Toc40257372"/>
      <w:bookmarkStart w:id="18571" w:name="_Toc40258188"/>
      <w:bookmarkStart w:id="18572" w:name="_Toc40258999"/>
      <w:bookmarkStart w:id="18573" w:name="_Toc40259804"/>
      <w:bookmarkStart w:id="18574" w:name="_Toc40260597"/>
      <w:bookmarkStart w:id="18575" w:name="_Toc40261389"/>
      <w:del w:id="18576" w:author="Debbie Houldsworth" w:date="2020-05-06T07:33:00Z">
        <w:r w:rsidRPr="005F27CA" w:rsidDel="00CD7BBA">
          <w:rPr>
            <w:szCs w:val="24"/>
          </w:rPr>
          <w:delText>GDCC Data are provided by the GDCC Operator on an ‘as is’ basis and accordingly neither the GDCC Operator nor its agents give any warranty expressly or impliedly or make any representation that the GDCC Data will be:</w:delText>
        </w:r>
        <w:bookmarkEnd w:id="18569"/>
        <w:bookmarkEnd w:id="18570"/>
        <w:bookmarkEnd w:id="18571"/>
        <w:bookmarkEnd w:id="18572"/>
        <w:bookmarkEnd w:id="18573"/>
        <w:bookmarkEnd w:id="18574"/>
        <w:bookmarkEnd w:id="18575"/>
      </w:del>
    </w:p>
    <w:p w14:paraId="15A0A7BF" w14:textId="4A0A6AAB" w:rsidR="00426F1D" w:rsidRPr="005F27CA" w:rsidDel="00CD7BBA" w:rsidRDefault="00426F1D">
      <w:pPr>
        <w:numPr>
          <w:ilvl w:val="4"/>
          <w:numId w:val="85"/>
        </w:numPr>
        <w:tabs>
          <w:tab w:val="clear" w:pos="2880"/>
          <w:tab w:val="clear" w:pos="3600"/>
          <w:tab w:val="clear" w:pos="4320"/>
          <w:tab w:val="clear" w:pos="5040"/>
          <w:tab w:val="clear" w:pos="9029"/>
        </w:tabs>
        <w:spacing w:after="230"/>
        <w:jc w:val="left"/>
        <w:outlineLvl w:val="0"/>
        <w:rPr>
          <w:del w:id="18577" w:author="Debbie Houldsworth" w:date="2020-05-06T07:33:00Z"/>
          <w:szCs w:val="24"/>
        </w:rPr>
        <w:pPrChange w:id="18578" w:author="Debbie Houldsworth" w:date="2020-05-13T09:35:00Z">
          <w:pPr>
            <w:numPr>
              <w:ilvl w:val="4"/>
              <w:numId w:val="85"/>
            </w:numPr>
            <w:tabs>
              <w:tab w:val="clear" w:pos="2880"/>
              <w:tab w:val="clear" w:pos="3600"/>
              <w:tab w:val="clear" w:pos="4320"/>
              <w:tab w:val="clear" w:pos="5040"/>
              <w:tab w:val="clear" w:pos="9029"/>
              <w:tab w:val="num" w:pos="2160"/>
            </w:tabs>
            <w:spacing w:after="230"/>
            <w:ind w:left="2160" w:hanging="720"/>
            <w:jc w:val="left"/>
            <w:outlineLvl w:val="4"/>
          </w:pPr>
        </w:pPrChange>
      </w:pPr>
      <w:bookmarkStart w:id="18579" w:name="_Toc40256525"/>
      <w:bookmarkStart w:id="18580" w:name="_Toc40257373"/>
      <w:bookmarkStart w:id="18581" w:name="_Toc40258189"/>
      <w:bookmarkStart w:id="18582" w:name="_Toc40259000"/>
      <w:bookmarkStart w:id="18583" w:name="_Toc40259805"/>
      <w:bookmarkStart w:id="18584" w:name="_Toc40260598"/>
      <w:bookmarkStart w:id="18585" w:name="_Toc40261390"/>
      <w:del w:id="18586" w:author="Debbie Houldsworth" w:date="2020-05-06T07:33:00Z">
        <w:r w:rsidRPr="005F27CA" w:rsidDel="00CD7BBA">
          <w:rPr>
            <w:szCs w:val="24"/>
          </w:rPr>
          <w:delText>suitable for any particular requirement of the User or for any particular use by the User (notwithstanding that such requirement or use or conditions may be known to the GDCC Operator or any one or more of the Suppliers);</w:delText>
        </w:r>
        <w:bookmarkEnd w:id="18579"/>
        <w:bookmarkEnd w:id="18580"/>
        <w:bookmarkEnd w:id="18581"/>
        <w:bookmarkEnd w:id="18582"/>
        <w:bookmarkEnd w:id="18583"/>
        <w:bookmarkEnd w:id="18584"/>
        <w:bookmarkEnd w:id="18585"/>
        <w:r w:rsidRPr="005F27CA" w:rsidDel="00CD7BBA">
          <w:rPr>
            <w:szCs w:val="24"/>
          </w:rPr>
          <w:delText xml:space="preserve"> </w:delText>
        </w:r>
      </w:del>
    </w:p>
    <w:p w14:paraId="4F500FD8" w14:textId="2336EB3B" w:rsidR="00426F1D" w:rsidRPr="005F27CA" w:rsidDel="00CD7BBA" w:rsidRDefault="00426F1D">
      <w:pPr>
        <w:numPr>
          <w:ilvl w:val="4"/>
          <w:numId w:val="85"/>
        </w:numPr>
        <w:tabs>
          <w:tab w:val="clear" w:pos="2880"/>
          <w:tab w:val="clear" w:pos="3600"/>
          <w:tab w:val="clear" w:pos="4320"/>
          <w:tab w:val="clear" w:pos="5040"/>
          <w:tab w:val="clear" w:pos="9029"/>
        </w:tabs>
        <w:spacing w:after="230"/>
        <w:jc w:val="left"/>
        <w:outlineLvl w:val="0"/>
        <w:rPr>
          <w:del w:id="18587" w:author="Debbie Houldsworth" w:date="2020-05-06T07:33:00Z"/>
          <w:szCs w:val="24"/>
        </w:rPr>
        <w:pPrChange w:id="18588" w:author="Debbie Houldsworth" w:date="2020-05-13T09:35:00Z">
          <w:pPr>
            <w:numPr>
              <w:ilvl w:val="4"/>
              <w:numId w:val="85"/>
            </w:numPr>
            <w:tabs>
              <w:tab w:val="clear" w:pos="2880"/>
              <w:tab w:val="clear" w:pos="3600"/>
              <w:tab w:val="clear" w:pos="4320"/>
              <w:tab w:val="clear" w:pos="5040"/>
              <w:tab w:val="clear" w:pos="9029"/>
              <w:tab w:val="num" w:pos="2160"/>
            </w:tabs>
            <w:spacing w:after="230"/>
            <w:ind w:left="2160" w:hanging="720"/>
            <w:jc w:val="left"/>
            <w:outlineLvl w:val="4"/>
          </w:pPr>
        </w:pPrChange>
      </w:pPr>
      <w:bookmarkStart w:id="18589" w:name="_Toc40256526"/>
      <w:bookmarkStart w:id="18590" w:name="_Toc40257374"/>
      <w:bookmarkStart w:id="18591" w:name="_Toc40258190"/>
      <w:bookmarkStart w:id="18592" w:name="_Toc40259001"/>
      <w:bookmarkStart w:id="18593" w:name="_Toc40259806"/>
      <w:bookmarkStart w:id="18594" w:name="_Toc40260599"/>
      <w:bookmarkStart w:id="18595" w:name="_Toc40261391"/>
      <w:del w:id="18596" w:author="Debbie Houldsworth" w:date="2020-05-06T07:33:00Z">
        <w:r w:rsidRPr="005F27CA" w:rsidDel="00CD7BBA">
          <w:rPr>
            <w:szCs w:val="24"/>
          </w:rPr>
          <w:delText>compatible with the User’s hardware equipment or software environment; or</w:delText>
        </w:r>
        <w:bookmarkEnd w:id="18589"/>
        <w:bookmarkEnd w:id="18590"/>
        <w:bookmarkEnd w:id="18591"/>
        <w:bookmarkEnd w:id="18592"/>
        <w:bookmarkEnd w:id="18593"/>
        <w:bookmarkEnd w:id="18594"/>
        <w:bookmarkEnd w:id="18595"/>
      </w:del>
    </w:p>
    <w:p w14:paraId="4D7CB9EB" w14:textId="2C589318" w:rsidR="00426F1D" w:rsidRPr="005F27CA" w:rsidDel="00CD7BBA" w:rsidRDefault="00426F1D">
      <w:pPr>
        <w:numPr>
          <w:ilvl w:val="4"/>
          <w:numId w:val="85"/>
        </w:numPr>
        <w:tabs>
          <w:tab w:val="clear" w:pos="2880"/>
          <w:tab w:val="clear" w:pos="3600"/>
          <w:tab w:val="clear" w:pos="4320"/>
          <w:tab w:val="clear" w:pos="5040"/>
          <w:tab w:val="clear" w:pos="9029"/>
        </w:tabs>
        <w:spacing w:after="230"/>
        <w:jc w:val="left"/>
        <w:outlineLvl w:val="0"/>
        <w:rPr>
          <w:del w:id="18597" w:author="Debbie Houldsworth" w:date="2020-05-06T07:33:00Z"/>
          <w:szCs w:val="24"/>
        </w:rPr>
        <w:pPrChange w:id="18598" w:author="Debbie Houldsworth" w:date="2020-05-13T09:35:00Z">
          <w:pPr>
            <w:numPr>
              <w:ilvl w:val="4"/>
              <w:numId w:val="85"/>
            </w:numPr>
            <w:tabs>
              <w:tab w:val="clear" w:pos="2880"/>
              <w:tab w:val="clear" w:pos="3600"/>
              <w:tab w:val="clear" w:pos="4320"/>
              <w:tab w:val="clear" w:pos="5040"/>
              <w:tab w:val="clear" w:pos="9029"/>
              <w:tab w:val="num" w:pos="2160"/>
            </w:tabs>
            <w:spacing w:after="230"/>
            <w:ind w:left="2160" w:hanging="720"/>
            <w:jc w:val="left"/>
            <w:outlineLvl w:val="4"/>
          </w:pPr>
        </w:pPrChange>
      </w:pPr>
      <w:bookmarkStart w:id="18599" w:name="_Toc40256527"/>
      <w:bookmarkStart w:id="18600" w:name="_Toc40257375"/>
      <w:bookmarkStart w:id="18601" w:name="_Toc40258191"/>
      <w:bookmarkStart w:id="18602" w:name="_Toc40259002"/>
      <w:bookmarkStart w:id="18603" w:name="_Toc40259807"/>
      <w:bookmarkStart w:id="18604" w:name="_Toc40260600"/>
      <w:bookmarkStart w:id="18605" w:name="_Toc40261392"/>
      <w:del w:id="18606" w:author="Debbie Houldsworth" w:date="2020-05-06T07:33:00Z">
        <w:r w:rsidRPr="005F27CA" w:rsidDel="00CD7BBA">
          <w:rPr>
            <w:szCs w:val="24"/>
          </w:rPr>
          <w:delText>complete or accurate or up to date.</w:delText>
        </w:r>
        <w:bookmarkEnd w:id="18599"/>
        <w:bookmarkEnd w:id="18600"/>
        <w:bookmarkEnd w:id="18601"/>
        <w:bookmarkEnd w:id="18602"/>
        <w:bookmarkEnd w:id="18603"/>
        <w:bookmarkEnd w:id="18604"/>
        <w:bookmarkEnd w:id="18605"/>
      </w:del>
    </w:p>
    <w:p w14:paraId="44F54E27" w14:textId="5CD94FF8" w:rsidR="00426F1D" w:rsidRPr="005F27CA" w:rsidDel="00CD7BBA" w:rsidRDefault="00426F1D">
      <w:pPr>
        <w:numPr>
          <w:ilvl w:val="2"/>
          <w:numId w:val="85"/>
        </w:numPr>
        <w:tabs>
          <w:tab w:val="clear" w:pos="2160"/>
          <w:tab w:val="clear" w:pos="2880"/>
          <w:tab w:val="clear" w:pos="3600"/>
          <w:tab w:val="clear" w:pos="4320"/>
          <w:tab w:val="clear" w:pos="5040"/>
          <w:tab w:val="clear" w:pos="9029"/>
        </w:tabs>
        <w:spacing w:after="230"/>
        <w:jc w:val="left"/>
        <w:outlineLvl w:val="0"/>
        <w:rPr>
          <w:del w:id="18607" w:author="Debbie Houldsworth" w:date="2020-05-06T07:33:00Z"/>
          <w:szCs w:val="24"/>
        </w:rPr>
        <w:pPrChange w:id="18608"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bookmarkStart w:id="18609" w:name="_Toc40256528"/>
      <w:bookmarkStart w:id="18610" w:name="_Toc40257376"/>
      <w:bookmarkStart w:id="18611" w:name="_Toc40258192"/>
      <w:bookmarkStart w:id="18612" w:name="_Toc40259003"/>
      <w:bookmarkStart w:id="18613" w:name="_Toc40259808"/>
      <w:bookmarkStart w:id="18614" w:name="_Toc40260601"/>
      <w:bookmarkStart w:id="18615" w:name="_Toc40261393"/>
      <w:del w:id="18616" w:author="Debbie Houldsworth" w:date="2020-05-06T07:33:00Z">
        <w:r w:rsidRPr="005F27CA" w:rsidDel="00CD7BBA">
          <w:rPr>
            <w:szCs w:val="24"/>
          </w:rPr>
          <w:delText xml:space="preserve">Subject to Clauses </w:delText>
        </w:r>
        <w:r w:rsidRPr="005F27CA" w:rsidDel="00CD7BBA">
          <w:rPr>
            <w:szCs w:val="24"/>
          </w:rPr>
          <w:fldChar w:fldCharType="begin"/>
        </w:r>
        <w:r w:rsidRPr="005F27CA" w:rsidDel="00CD7BBA">
          <w:rPr>
            <w:szCs w:val="24"/>
          </w:rPr>
          <w:delInstrText xml:space="preserve"> REF _Ref343596993 \r \h  \* MERGEFORMAT </w:delInstrText>
        </w:r>
        <w:r w:rsidRPr="005F27CA" w:rsidDel="00CD7BBA">
          <w:rPr>
            <w:szCs w:val="24"/>
          </w:rPr>
        </w:r>
        <w:r w:rsidRPr="005F27CA" w:rsidDel="00CD7BBA">
          <w:rPr>
            <w:szCs w:val="24"/>
          </w:rPr>
          <w:fldChar w:fldCharType="separate"/>
        </w:r>
        <w:r w:rsidR="003A05AB" w:rsidDel="00CD7BBA">
          <w:rPr>
            <w:szCs w:val="24"/>
          </w:rPr>
          <w:delText>5.1(d)</w:delText>
        </w:r>
        <w:r w:rsidRPr="005F27CA" w:rsidDel="00CD7BBA">
          <w:rPr>
            <w:szCs w:val="24"/>
          </w:rPr>
          <w:fldChar w:fldCharType="end"/>
        </w:r>
        <w:r w:rsidRPr="005F27CA" w:rsidDel="00CD7BBA">
          <w:rPr>
            <w:szCs w:val="24"/>
          </w:rPr>
          <w:delText xml:space="preserve"> and </w:delText>
        </w:r>
        <w:r w:rsidRPr="005F27CA" w:rsidDel="00CD7BBA">
          <w:rPr>
            <w:szCs w:val="24"/>
          </w:rPr>
          <w:fldChar w:fldCharType="begin"/>
        </w:r>
        <w:r w:rsidRPr="005F27CA" w:rsidDel="00CD7BBA">
          <w:rPr>
            <w:szCs w:val="24"/>
          </w:rPr>
          <w:delInstrText xml:space="preserve"> REF _Ref343596995 \r \h  \* MERGEFORMAT </w:delInstrText>
        </w:r>
        <w:r w:rsidRPr="005F27CA" w:rsidDel="00CD7BBA">
          <w:rPr>
            <w:szCs w:val="24"/>
          </w:rPr>
        </w:r>
        <w:r w:rsidRPr="005F27CA" w:rsidDel="00CD7BBA">
          <w:rPr>
            <w:szCs w:val="24"/>
          </w:rPr>
          <w:fldChar w:fldCharType="separate"/>
        </w:r>
        <w:r w:rsidR="003A05AB" w:rsidDel="00CD7BBA">
          <w:rPr>
            <w:szCs w:val="24"/>
          </w:rPr>
          <w:delText>5.1(e)</w:delText>
        </w:r>
        <w:r w:rsidRPr="005F27CA" w:rsidDel="00CD7BBA">
          <w:rPr>
            <w:szCs w:val="24"/>
          </w:rPr>
          <w:fldChar w:fldCharType="end"/>
        </w:r>
        <w:r w:rsidRPr="005F27CA" w:rsidDel="00CD7BBA">
          <w:rPr>
            <w:szCs w:val="24"/>
          </w:rPr>
          <w:delText xml:space="preserve"> (</w:delText>
        </w:r>
        <w:r w:rsidRPr="005F27CA" w:rsidDel="00CD7BBA">
          <w:rPr>
            <w:i/>
            <w:iCs/>
            <w:szCs w:val="24"/>
          </w:rPr>
          <w:delText>GDCC Operator’s obligations</w:delText>
        </w:r>
        <w:r w:rsidRPr="005F27CA" w:rsidDel="00CD7BBA">
          <w:rPr>
            <w:szCs w:val="24"/>
          </w:rPr>
          <w:delText xml:space="preserve">), Clause </w:delText>
        </w:r>
        <w:r w:rsidRPr="005F27CA" w:rsidDel="00CD7BBA">
          <w:rPr>
            <w:szCs w:val="24"/>
          </w:rPr>
          <w:fldChar w:fldCharType="begin"/>
        </w:r>
        <w:r w:rsidRPr="005F27CA" w:rsidDel="00CD7BBA">
          <w:rPr>
            <w:szCs w:val="24"/>
          </w:rPr>
          <w:delInstrText xml:space="preserve"> REF _Ref341385734 \r \h  \* MERGEFORMAT </w:delInstrText>
        </w:r>
        <w:r w:rsidRPr="005F27CA" w:rsidDel="00CD7BBA">
          <w:rPr>
            <w:szCs w:val="24"/>
          </w:rPr>
        </w:r>
        <w:r w:rsidRPr="005F27CA" w:rsidDel="00CD7BBA">
          <w:rPr>
            <w:szCs w:val="24"/>
          </w:rPr>
          <w:fldChar w:fldCharType="separate"/>
        </w:r>
        <w:r w:rsidR="003A05AB" w:rsidDel="00CD7BBA">
          <w:rPr>
            <w:szCs w:val="24"/>
          </w:rPr>
          <w:delText>7</w:delText>
        </w:r>
        <w:r w:rsidRPr="005F27CA" w:rsidDel="00CD7BBA">
          <w:rPr>
            <w:szCs w:val="24"/>
          </w:rPr>
          <w:fldChar w:fldCharType="end"/>
        </w:r>
        <w:r w:rsidRPr="005F27CA" w:rsidDel="00CD7BBA">
          <w:rPr>
            <w:szCs w:val="24"/>
          </w:rPr>
          <w:delText xml:space="preserve"> (</w:delText>
        </w:r>
        <w:r w:rsidRPr="005F27CA" w:rsidDel="00CD7BBA">
          <w:rPr>
            <w:i/>
            <w:iCs/>
            <w:szCs w:val="24"/>
          </w:rPr>
          <w:delText>GDCC Service Levels</w:delText>
        </w:r>
        <w:r w:rsidRPr="005F27CA" w:rsidDel="00CD7BBA">
          <w:rPr>
            <w:szCs w:val="24"/>
          </w:rPr>
          <w:delText>) and the other provisions of this Agreement, the GDCC Operator shall not be liable, whether in contract or tort in connection with this Agreement for:</w:delText>
        </w:r>
        <w:bookmarkEnd w:id="18609"/>
        <w:bookmarkEnd w:id="18610"/>
        <w:bookmarkEnd w:id="18611"/>
        <w:bookmarkEnd w:id="18612"/>
        <w:bookmarkEnd w:id="18613"/>
        <w:bookmarkEnd w:id="18614"/>
        <w:bookmarkEnd w:id="18615"/>
      </w:del>
    </w:p>
    <w:p w14:paraId="11C40995" w14:textId="5A950C96"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8617" w:author="Debbie Houldsworth" w:date="2020-05-06T07:33:00Z"/>
          <w:szCs w:val="24"/>
        </w:rPr>
        <w:pPrChange w:id="18618"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8619" w:name="_Toc40256529"/>
      <w:bookmarkStart w:id="18620" w:name="_Toc40257377"/>
      <w:bookmarkStart w:id="18621" w:name="_Toc40258193"/>
      <w:bookmarkStart w:id="18622" w:name="_Toc40259004"/>
      <w:bookmarkStart w:id="18623" w:name="_Toc40259809"/>
      <w:bookmarkStart w:id="18624" w:name="_Toc40260602"/>
      <w:bookmarkStart w:id="18625" w:name="_Toc40261394"/>
      <w:del w:id="18626" w:author="Debbie Houldsworth" w:date="2020-05-06T07:33:00Z">
        <w:r w:rsidRPr="005F27CA" w:rsidDel="00CD7BBA">
          <w:rPr>
            <w:szCs w:val="24"/>
          </w:rPr>
          <w:delText>the receipt, obtaining and/or any delay or failure to receive or obtain (in each case in whole or in part) of any GDCC Data;</w:delText>
        </w:r>
        <w:bookmarkEnd w:id="18619"/>
        <w:bookmarkEnd w:id="18620"/>
        <w:bookmarkEnd w:id="18621"/>
        <w:bookmarkEnd w:id="18622"/>
        <w:bookmarkEnd w:id="18623"/>
        <w:bookmarkEnd w:id="18624"/>
        <w:bookmarkEnd w:id="18625"/>
        <w:r w:rsidRPr="005F27CA" w:rsidDel="00CD7BBA">
          <w:rPr>
            <w:szCs w:val="24"/>
          </w:rPr>
          <w:delText xml:space="preserve"> </w:delText>
        </w:r>
      </w:del>
    </w:p>
    <w:p w14:paraId="28B063AF" w14:textId="2D021143"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8627" w:author="Debbie Houldsworth" w:date="2020-05-06T07:33:00Z"/>
          <w:szCs w:val="24"/>
        </w:rPr>
        <w:pPrChange w:id="18628"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8629" w:name="_Toc40256530"/>
      <w:bookmarkStart w:id="18630" w:name="_Toc40257378"/>
      <w:bookmarkStart w:id="18631" w:name="_Toc40258194"/>
      <w:bookmarkStart w:id="18632" w:name="_Toc40259005"/>
      <w:bookmarkStart w:id="18633" w:name="_Toc40259810"/>
      <w:bookmarkStart w:id="18634" w:name="_Toc40260603"/>
      <w:bookmarkStart w:id="18635" w:name="_Toc40261395"/>
      <w:del w:id="18636" w:author="Debbie Houldsworth" w:date="2020-05-06T07:33:00Z">
        <w:r w:rsidRPr="005F27CA" w:rsidDel="00CD7BBA">
          <w:rPr>
            <w:szCs w:val="24"/>
          </w:rPr>
          <w:delText>any loss or damage substantially caused or contributed to by failure of any systems which interface with the GDCC and which cause any GDCC performance or availability failure.  Such interfacing systems shall include:</w:delText>
        </w:r>
        <w:bookmarkEnd w:id="18629"/>
        <w:bookmarkEnd w:id="18630"/>
        <w:bookmarkEnd w:id="18631"/>
        <w:bookmarkEnd w:id="18632"/>
        <w:bookmarkEnd w:id="18633"/>
        <w:bookmarkEnd w:id="18634"/>
        <w:bookmarkEnd w:id="18635"/>
      </w:del>
    </w:p>
    <w:p w14:paraId="11ED0027" w14:textId="62C25664" w:rsidR="00426F1D" w:rsidRPr="005F27CA" w:rsidDel="00CD7BBA" w:rsidRDefault="00426F1D">
      <w:pPr>
        <w:numPr>
          <w:ilvl w:val="4"/>
          <w:numId w:val="85"/>
        </w:numPr>
        <w:tabs>
          <w:tab w:val="clear" w:pos="2880"/>
          <w:tab w:val="clear" w:pos="3600"/>
          <w:tab w:val="clear" w:pos="4320"/>
          <w:tab w:val="clear" w:pos="5040"/>
          <w:tab w:val="clear" w:pos="9029"/>
        </w:tabs>
        <w:spacing w:after="230"/>
        <w:jc w:val="left"/>
        <w:outlineLvl w:val="0"/>
        <w:rPr>
          <w:del w:id="18637" w:author="Debbie Houldsworth" w:date="2020-05-06T07:33:00Z"/>
          <w:szCs w:val="24"/>
        </w:rPr>
        <w:pPrChange w:id="18638" w:author="Debbie Houldsworth" w:date="2020-05-13T09:35:00Z">
          <w:pPr>
            <w:numPr>
              <w:ilvl w:val="4"/>
              <w:numId w:val="85"/>
            </w:numPr>
            <w:tabs>
              <w:tab w:val="clear" w:pos="2880"/>
              <w:tab w:val="clear" w:pos="3600"/>
              <w:tab w:val="clear" w:pos="4320"/>
              <w:tab w:val="clear" w:pos="5040"/>
              <w:tab w:val="clear" w:pos="9029"/>
              <w:tab w:val="num" w:pos="2160"/>
            </w:tabs>
            <w:spacing w:after="230"/>
            <w:ind w:left="2160" w:hanging="720"/>
            <w:jc w:val="left"/>
            <w:outlineLvl w:val="4"/>
          </w:pPr>
        </w:pPrChange>
      </w:pPr>
      <w:bookmarkStart w:id="18639" w:name="_Toc40256531"/>
      <w:bookmarkStart w:id="18640" w:name="_Toc40257379"/>
      <w:bookmarkStart w:id="18641" w:name="_Toc40258195"/>
      <w:bookmarkStart w:id="18642" w:name="_Toc40259006"/>
      <w:bookmarkStart w:id="18643" w:name="_Toc40259811"/>
      <w:bookmarkStart w:id="18644" w:name="_Toc40260604"/>
      <w:bookmarkStart w:id="18645" w:name="_Toc40261396"/>
      <w:del w:id="18646" w:author="Debbie Houldsworth" w:date="2020-05-06T07:33:00Z">
        <w:r w:rsidRPr="005F27CA" w:rsidDel="00CD7BBA">
          <w:rPr>
            <w:szCs w:val="24"/>
          </w:rPr>
          <w:delText>the Data Transfer Network; and</w:delText>
        </w:r>
        <w:bookmarkEnd w:id="18639"/>
        <w:bookmarkEnd w:id="18640"/>
        <w:bookmarkEnd w:id="18641"/>
        <w:bookmarkEnd w:id="18642"/>
        <w:bookmarkEnd w:id="18643"/>
        <w:bookmarkEnd w:id="18644"/>
        <w:bookmarkEnd w:id="18645"/>
      </w:del>
    </w:p>
    <w:p w14:paraId="4C2B87E6" w14:textId="488273B1" w:rsidR="00426F1D" w:rsidRPr="005F27CA" w:rsidDel="00CD7BBA" w:rsidRDefault="00426F1D">
      <w:pPr>
        <w:numPr>
          <w:ilvl w:val="4"/>
          <w:numId w:val="85"/>
        </w:numPr>
        <w:tabs>
          <w:tab w:val="clear" w:pos="2880"/>
          <w:tab w:val="clear" w:pos="3600"/>
          <w:tab w:val="clear" w:pos="4320"/>
          <w:tab w:val="clear" w:pos="5040"/>
          <w:tab w:val="clear" w:pos="9029"/>
        </w:tabs>
        <w:spacing w:after="230"/>
        <w:jc w:val="left"/>
        <w:outlineLvl w:val="0"/>
        <w:rPr>
          <w:del w:id="18647" w:author="Debbie Houldsworth" w:date="2020-05-06T07:33:00Z"/>
          <w:szCs w:val="24"/>
        </w:rPr>
        <w:pPrChange w:id="18648" w:author="Debbie Houldsworth" w:date="2020-05-13T09:35:00Z">
          <w:pPr>
            <w:numPr>
              <w:ilvl w:val="4"/>
              <w:numId w:val="85"/>
            </w:numPr>
            <w:tabs>
              <w:tab w:val="clear" w:pos="2880"/>
              <w:tab w:val="clear" w:pos="3600"/>
              <w:tab w:val="clear" w:pos="4320"/>
              <w:tab w:val="clear" w:pos="5040"/>
              <w:tab w:val="clear" w:pos="9029"/>
              <w:tab w:val="num" w:pos="2160"/>
            </w:tabs>
            <w:spacing w:after="230"/>
            <w:ind w:left="2160" w:hanging="720"/>
            <w:jc w:val="left"/>
            <w:outlineLvl w:val="4"/>
          </w:pPr>
        </w:pPrChange>
      </w:pPr>
      <w:bookmarkStart w:id="18649" w:name="_Toc40256532"/>
      <w:bookmarkStart w:id="18650" w:name="_Toc40257380"/>
      <w:bookmarkStart w:id="18651" w:name="_Toc40258196"/>
      <w:bookmarkStart w:id="18652" w:name="_Toc40259007"/>
      <w:bookmarkStart w:id="18653" w:name="_Toc40259812"/>
      <w:bookmarkStart w:id="18654" w:name="_Toc40260605"/>
      <w:bookmarkStart w:id="18655" w:name="_Toc40261397"/>
      <w:del w:id="18656" w:author="Debbie Houldsworth" w:date="2020-05-06T07:33:00Z">
        <w:r w:rsidRPr="005F27CA" w:rsidDel="00CD7BBA">
          <w:rPr>
            <w:szCs w:val="24"/>
          </w:rPr>
          <w:delText>interfaces between the GDCC and the EPC Registers;</w:delText>
        </w:r>
        <w:bookmarkEnd w:id="18649"/>
        <w:bookmarkEnd w:id="18650"/>
        <w:bookmarkEnd w:id="18651"/>
        <w:bookmarkEnd w:id="18652"/>
        <w:bookmarkEnd w:id="18653"/>
        <w:bookmarkEnd w:id="18654"/>
        <w:bookmarkEnd w:id="18655"/>
      </w:del>
    </w:p>
    <w:p w14:paraId="3D095114" w14:textId="58378D33"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8657" w:author="Debbie Houldsworth" w:date="2020-05-06T07:33:00Z"/>
          <w:szCs w:val="24"/>
        </w:rPr>
        <w:pPrChange w:id="18658"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8659" w:name="_Toc40256533"/>
      <w:bookmarkStart w:id="18660" w:name="_Toc40257381"/>
      <w:bookmarkStart w:id="18661" w:name="_Toc40258197"/>
      <w:bookmarkStart w:id="18662" w:name="_Toc40259008"/>
      <w:bookmarkStart w:id="18663" w:name="_Toc40259813"/>
      <w:bookmarkStart w:id="18664" w:name="_Toc40260606"/>
      <w:bookmarkStart w:id="18665" w:name="_Toc40261398"/>
      <w:del w:id="18666" w:author="Debbie Houldsworth" w:date="2020-05-06T07:33:00Z">
        <w:r w:rsidRPr="005F27CA" w:rsidDel="00CD7BBA">
          <w:rPr>
            <w:szCs w:val="24"/>
          </w:rPr>
          <w:delText>any corruption, omission, error, inaccuracy, incompleteness, unreliability, lack of currency or lack of updating of or in any GDCC Data provided, supplied, received or obtained pursuant to this Agreement; or</w:delText>
        </w:r>
        <w:bookmarkEnd w:id="18659"/>
        <w:bookmarkEnd w:id="18660"/>
        <w:bookmarkEnd w:id="18661"/>
        <w:bookmarkEnd w:id="18662"/>
        <w:bookmarkEnd w:id="18663"/>
        <w:bookmarkEnd w:id="18664"/>
        <w:bookmarkEnd w:id="18665"/>
      </w:del>
    </w:p>
    <w:p w14:paraId="297853E5" w14:textId="0FD7628B"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8667" w:author="Debbie Houldsworth" w:date="2020-05-06T07:33:00Z"/>
          <w:szCs w:val="24"/>
        </w:rPr>
        <w:pPrChange w:id="18668"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8669" w:name="_Toc40256534"/>
      <w:bookmarkStart w:id="18670" w:name="_Toc40257382"/>
      <w:bookmarkStart w:id="18671" w:name="_Toc40258198"/>
      <w:bookmarkStart w:id="18672" w:name="_Toc40259009"/>
      <w:bookmarkStart w:id="18673" w:name="_Toc40259814"/>
      <w:bookmarkStart w:id="18674" w:name="_Toc40260607"/>
      <w:bookmarkStart w:id="18675" w:name="_Toc40261399"/>
      <w:del w:id="18676" w:author="Debbie Houldsworth" w:date="2020-05-06T07:33:00Z">
        <w:r w:rsidRPr="005F27CA" w:rsidDel="00CD7BBA">
          <w:rPr>
            <w:szCs w:val="24"/>
          </w:rPr>
          <w:delText>any loss or damage caused by a distributed denial-of-service attack, viruses or other technologically harmful material that may infect the User’s computer equipment, computer programs, data or other proprietary material due to the User’s use of the GDCC or to the Users use of or uploading of any GDCC Data.</w:delText>
        </w:r>
        <w:bookmarkEnd w:id="18669"/>
        <w:bookmarkEnd w:id="18670"/>
        <w:bookmarkEnd w:id="18671"/>
        <w:bookmarkEnd w:id="18672"/>
        <w:bookmarkEnd w:id="18673"/>
        <w:bookmarkEnd w:id="18674"/>
        <w:bookmarkEnd w:id="18675"/>
      </w:del>
    </w:p>
    <w:p w14:paraId="083733B0" w14:textId="7459A7EE" w:rsidR="00426F1D" w:rsidRPr="005F27CA" w:rsidDel="00CD7BBA" w:rsidRDefault="00426F1D">
      <w:pPr>
        <w:keepNext/>
        <w:numPr>
          <w:ilvl w:val="1"/>
          <w:numId w:val="85"/>
        </w:numPr>
        <w:tabs>
          <w:tab w:val="clear" w:pos="2160"/>
          <w:tab w:val="clear" w:pos="2880"/>
          <w:tab w:val="clear" w:pos="3600"/>
          <w:tab w:val="clear" w:pos="4320"/>
          <w:tab w:val="clear" w:pos="5040"/>
          <w:tab w:val="clear" w:pos="9029"/>
        </w:tabs>
        <w:spacing w:after="230"/>
        <w:jc w:val="left"/>
        <w:outlineLvl w:val="0"/>
        <w:rPr>
          <w:del w:id="18677" w:author="Debbie Houldsworth" w:date="2020-05-06T07:33:00Z"/>
          <w:b/>
          <w:szCs w:val="24"/>
        </w:rPr>
        <w:pPrChange w:id="18678" w:author="Debbie Houldsworth" w:date="2020-05-13T09:35:00Z">
          <w:pPr>
            <w:keepNext/>
            <w:numPr>
              <w:ilvl w:val="1"/>
              <w:numId w:val="85"/>
            </w:numPr>
            <w:tabs>
              <w:tab w:val="clear" w:pos="2160"/>
              <w:tab w:val="clear" w:pos="2880"/>
              <w:tab w:val="clear" w:pos="3600"/>
              <w:tab w:val="clear" w:pos="4320"/>
              <w:tab w:val="clear" w:pos="5040"/>
              <w:tab w:val="clear" w:pos="9029"/>
              <w:tab w:val="num" w:pos="720"/>
            </w:tabs>
            <w:spacing w:after="230"/>
            <w:ind w:left="720" w:hanging="720"/>
            <w:jc w:val="left"/>
            <w:outlineLvl w:val="1"/>
          </w:pPr>
        </w:pPrChange>
      </w:pPr>
      <w:bookmarkStart w:id="18679" w:name="_Ref345408929"/>
      <w:bookmarkStart w:id="18680" w:name="_Ref345411849"/>
      <w:bookmarkStart w:id="18681" w:name="_Toc40256535"/>
      <w:bookmarkStart w:id="18682" w:name="_Toc40257383"/>
      <w:bookmarkStart w:id="18683" w:name="_Toc40258199"/>
      <w:bookmarkStart w:id="18684" w:name="_Toc40259010"/>
      <w:bookmarkStart w:id="18685" w:name="_Toc40259815"/>
      <w:bookmarkStart w:id="18686" w:name="_Toc40260608"/>
      <w:bookmarkStart w:id="18687" w:name="_Toc40261400"/>
      <w:del w:id="18688" w:author="Debbie Houldsworth" w:date="2020-05-06T07:33:00Z">
        <w:r w:rsidRPr="005F27CA" w:rsidDel="00CD7BBA">
          <w:rPr>
            <w:b/>
            <w:szCs w:val="24"/>
          </w:rPr>
          <w:delText>MEC</w:delText>
        </w:r>
        <w:bookmarkEnd w:id="18679"/>
        <w:r w:rsidRPr="005F27CA" w:rsidDel="00CD7BBA">
          <w:rPr>
            <w:b/>
            <w:szCs w:val="24"/>
          </w:rPr>
          <w:delText xml:space="preserve"> and MRASCo</w:delText>
        </w:r>
        <w:bookmarkEnd w:id="18680"/>
        <w:bookmarkEnd w:id="18681"/>
        <w:bookmarkEnd w:id="18682"/>
        <w:bookmarkEnd w:id="18683"/>
        <w:bookmarkEnd w:id="18684"/>
        <w:bookmarkEnd w:id="18685"/>
        <w:bookmarkEnd w:id="18686"/>
        <w:bookmarkEnd w:id="18687"/>
      </w:del>
    </w:p>
    <w:p w14:paraId="48C6A2F4" w14:textId="613AC5AA" w:rsidR="00426F1D" w:rsidRPr="005F27CA" w:rsidDel="00CD7BBA" w:rsidRDefault="00426F1D">
      <w:pPr>
        <w:numPr>
          <w:ilvl w:val="2"/>
          <w:numId w:val="85"/>
        </w:numPr>
        <w:tabs>
          <w:tab w:val="clear" w:pos="2160"/>
          <w:tab w:val="clear" w:pos="2880"/>
          <w:tab w:val="clear" w:pos="3600"/>
          <w:tab w:val="clear" w:pos="4320"/>
          <w:tab w:val="clear" w:pos="5040"/>
          <w:tab w:val="clear" w:pos="9029"/>
        </w:tabs>
        <w:spacing w:after="230"/>
        <w:jc w:val="left"/>
        <w:outlineLvl w:val="0"/>
        <w:rPr>
          <w:del w:id="18689" w:author="Debbie Houldsworth" w:date="2020-05-06T07:33:00Z"/>
          <w:szCs w:val="24"/>
        </w:rPr>
        <w:pPrChange w:id="18690"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bookmarkStart w:id="18691" w:name="_Ref345409861"/>
      <w:bookmarkStart w:id="18692" w:name="_Toc40256536"/>
      <w:bookmarkStart w:id="18693" w:name="_Toc40257384"/>
      <w:bookmarkStart w:id="18694" w:name="_Toc40258200"/>
      <w:bookmarkStart w:id="18695" w:name="_Toc40259011"/>
      <w:bookmarkStart w:id="18696" w:name="_Toc40259816"/>
      <w:bookmarkStart w:id="18697" w:name="_Toc40260609"/>
      <w:bookmarkStart w:id="18698" w:name="_Toc40261401"/>
      <w:del w:id="18699" w:author="Debbie Houldsworth" w:date="2020-05-06T07:33:00Z">
        <w:r w:rsidRPr="005F27CA" w:rsidDel="00CD7BBA">
          <w:rPr>
            <w:szCs w:val="24"/>
          </w:rPr>
          <w:delText>Each Party hereby agrees to the fullest extent permissible by law not to pursue any claim it may have (howsoever arising, including for breach of this Agreement, in negligence or other tort, or otherwise) against:</w:delText>
        </w:r>
        <w:bookmarkEnd w:id="18691"/>
        <w:bookmarkEnd w:id="18692"/>
        <w:bookmarkEnd w:id="18693"/>
        <w:bookmarkEnd w:id="18694"/>
        <w:bookmarkEnd w:id="18695"/>
        <w:bookmarkEnd w:id="18696"/>
        <w:bookmarkEnd w:id="18697"/>
        <w:bookmarkEnd w:id="18698"/>
      </w:del>
    </w:p>
    <w:p w14:paraId="07665771" w14:textId="4E8004F9"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8700" w:author="Debbie Houldsworth" w:date="2020-05-06T07:33:00Z"/>
          <w:szCs w:val="24"/>
        </w:rPr>
        <w:pPrChange w:id="18701"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8702" w:name="_Toc40256537"/>
      <w:bookmarkStart w:id="18703" w:name="_Toc40257385"/>
      <w:bookmarkStart w:id="18704" w:name="_Toc40258201"/>
      <w:bookmarkStart w:id="18705" w:name="_Toc40259012"/>
      <w:bookmarkStart w:id="18706" w:name="_Toc40259817"/>
      <w:bookmarkStart w:id="18707" w:name="_Toc40260610"/>
      <w:bookmarkStart w:id="18708" w:name="_Toc40261402"/>
      <w:del w:id="18709" w:author="Debbie Houldsworth" w:date="2020-05-06T07:33:00Z">
        <w:r w:rsidRPr="005F27CA" w:rsidDel="00CD7BBA">
          <w:rPr>
            <w:szCs w:val="24"/>
          </w:rPr>
          <w:delText>any MEC member and his alternate (including in his capacity as a director or alternate director of MRASCO);</w:delText>
        </w:r>
        <w:bookmarkEnd w:id="18702"/>
        <w:bookmarkEnd w:id="18703"/>
        <w:bookmarkEnd w:id="18704"/>
        <w:bookmarkEnd w:id="18705"/>
        <w:bookmarkEnd w:id="18706"/>
        <w:bookmarkEnd w:id="18707"/>
        <w:bookmarkEnd w:id="18708"/>
      </w:del>
    </w:p>
    <w:p w14:paraId="7C3533A2" w14:textId="10DC3196"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8710" w:author="Debbie Houldsworth" w:date="2020-05-06T07:33:00Z"/>
          <w:szCs w:val="24"/>
        </w:rPr>
        <w:pPrChange w:id="18711"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8712" w:name="_DV_M370"/>
      <w:bookmarkStart w:id="18713" w:name="_Toc40256538"/>
      <w:bookmarkStart w:id="18714" w:name="_Toc40257386"/>
      <w:bookmarkStart w:id="18715" w:name="_Toc40258202"/>
      <w:bookmarkStart w:id="18716" w:name="_Toc40259013"/>
      <w:bookmarkStart w:id="18717" w:name="_Toc40259818"/>
      <w:bookmarkStart w:id="18718" w:name="_Toc40260611"/>
      <w:bookmarkStart w:id="18719" w:name="_Toc40261403"/>
      <w:bookmarkEnd w:id="18712"/>
      <w:del w:id="18720" w:author="Debbie Houldsworth" w:date="2020-05-06T07:33:00Z">
        <w:r w:rsidRPr="005F27CA" w:rsidDel="00CD7BBA">
          <w:rPr>
            <w:szCs w:val="24"/>
          </w:rPr>
          <w:delText>the MEC secretary;</w:delText>
        </w:r>
        <w:bookmarkEnd w:id="18713"/>
        <w:bookmarkEnd w:id="18714"/>
        <w:bookmarkEnd w:id="18715"/>
        <w:bookmarkEnd w:id="18716"/>
        <w:bookmarkEnd w:id="18717"/>
        <w:bookmarkEnd w:id="18718"/>
        <w:bookmarkEnd w:id="18719"/>
      </w:del>
    </w:p>
    <w:p w14:paraId="200AC6CA" w14:textId="6B60376B"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8721" w:author="Debbie Houldsworth" w:date="2020-05-06T07:33:00Z"/>
          <w:szCs w:val="24"/>
        </w:rPr>
        <w:pPrChange w:id="18722"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8723" w:name="_DV_M371"/>
      <w:bookmarkStart w:id="18724" w:name="_Toc40256539"/>
      <w:bookmarkStart w:id="18725" w:name="_Toc40257387"/>
      <w:bookmarkStart w:id="18726" w:name="_Toc40258203"/>
      <w:bookmarkStart w:id="18727" w:name="_Toc40259014"/>
      <w:bookmarkStart w:id="18728" w:name="_Toc40259819"/>
      <w:bookmarkStart w:id="18729" w:name="_Toc40260612"/>
      <w:bookmarkStart w:id="18730" w:name="_Toc40261404"/>
      <w:bookmarkEnd w:id="18723"/>
      <w:del w:id="18731" w:author="Debbie Houldsworth" w:date="2020-05-06T07:33:00Z">
        <w:r w:rsidRPr="005F27CA" w:rsidDel="00CD7BBA">
          <w:rPr>
            <w:szCs w:val="24"/>
          </w:rPr>
          <w:delText>the company secretary of MRASCO;</w:delText>
        </w:r>
        <w:bookmarkEnd w:id="18724"/>
        <w:bookmarkEnd w:id="18725"/>
        <w:bookmarkEnd w:id="18726"/>
        <w:bookmarkEnd w:id="18727"/>
        <w:bookmarkEnd w:id="18728"/>
        <w:bookmarkEnd w:id="18729"/>
        <w:bookmarkEnd w:id="18730"/>
      </w:del>
    </w:p>
    <w:p w14:paraId="5878ED73" w14:textId="20638954"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8732" w:author="Debbie Houldsworth" w:date="2020-05-06T07:33:00Z"/>
          <w:szCs w:val="24"/>
        </w:rPr>
        <w:pPrChange w:id="18733"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8734" w:name="_DV_M372"/>
      <w:bookmarkStart w:id="18735" w:name="_Toc40256540"/>
      <w:bookmarkStart w:id="18736" w:name="_Toc40257388"/>
      <w:bookmarkStart w:id="18737" w:name="_Toc40258204"/>
      <w:bookmarkStart w:id="18738" w:name="_Toc40259015"/>
      <w:bookmarkStart w:id="18739" w:name="_Toc40259820"/>
      <w:bookmarkStart w:id="18740" w:name="_Toc40260613"/>
      <w:bookmarkStart w:id="18741" w:name="_Toc40261405"/>
      <w:bookmarkEnd w:id="18734"/>
      <w:del w:id="18742" w:author="Debbie Houldsworth" w:date="2020-05-06T07:33:00Z">
        <w:r w:rsidRPr="005F27CA" w:rsidDel="00CD7BBA">
          <w:rPr>
            <w:szCs w:val="24"/>
          </w:rPr>
          <w:delText>any person who serves on a sub-committee established by MEC or the board of MRASCO; or</w:delText>
        </w:r>
        <w:bookmarkEnd w:id="18735"/>
        <w:bookmarkEnd w:id="18736"/>
        <w:bookmarkEnd w:id="18737"/>
        <w:bookmarkEnd w:id="18738"/>
        <w:bookmarkEnd w:id="18739"/>
        <w:bookmarkEnd w:id="18740"/>
        <w:bookmarkEnd w:id="18741"/>
      </w:del>
    </w:p>
    <w:p w14:paraId="323A4C37" w14:textId="2B69377F"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8743" w:author="Debbie Houldsworth" w:date="2020-05-06T07:33:00Z"/>
          <w:szCs w:val="24"/>
        </w:rPr>
        <w:pPrChange w:id="18744"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8745" w:name="_DV_M373"/>
      <w:bookmarkStart w:id="18746" w:name="_Ref345409868"/>
      <w:bookmarkStart w:id="18747" w:name="_Toc40256541"/>
      <w:bookmarkStart w:id="18748" w:name="_Toc40257389"/>
      <w:bookmarkStart w:id="18749" w:name="_Toc40258205"/>
      <w:bookmarkStart w:id="18750" w:name="_Toc40259016"/>
      <w:bookmarkStart w:id="18751" w:name="_Toc40259821"/>
      <w:bookmarkStart w:id="18752" w:name="_Toc40260614"/>
      <w:bookmarkStart w:id="18753" w:name="_Toc40261406"/>
      <w:bookmarkEnd w:id="18745"/>
      <w:del w:id="18754" w:author="Debbie Houldsworth" w:date="2020-05-06T07:33:00Z">
        <w:r w:rsidRPr="005F27CA" w:rsidDel="00CD7BBA">
          <w:rPr>
            <w:szCs w:val="24"/>
          </w:rPr>
          <w:delText>any member of the MEC secretariat;</w:delText>
        </w:r>
        <w:bookmarkEnd w:id="18746"/>
        <w:bookmarkEnd w:id="18747"/>
        <w:bookmarkEnd w:id="18748"/>
        <w:bookmarkEnd w:id="18749"/>
        <w:bookmarkEnd w:id="18750"/>
        <w:bookmarkEnd w:id="18751"/>
        <w:bookmarkEnd w:id="18752"/>
        <w:bookmarkEnd w:id="18753"/>
      </w:del>
    </w:p>
    <w:p w14:paraId="018AA1FE" w14:textId="02A91028" w:rsidR="00426F1D" w:rsidRPr="005F27CA" w:rsidDel="00CD7BBA" w:rsidRDefault="00426F1D">
      <w:pPr>
        <w:tabs>
          <w:tab w:val="clear" w:pos="2160"/>
          <w:tab w:val="clear" w:pos="2880"/>
          <w:tab w:val="clear" w:pos="3600"/>
          <w:tab w:val="clear" w:pos="4320"/>
          <w:tab w:val="clear" w:pos="5040"/>
          <w:tab w:val="clear" w:pos="9029"/>
        </w:tabs>
        <w:spacing w:after="230"/>
        <w:ind w:left="720"/>
        <w:jc w:val="left"/>
        <w:outlineLvl w:val="0"/>
        <w:rPr>
          <w:del w:id="18755" w:author="Debbie Houldsworth" w:date="2020-05-06T07:33:00Z"/>
          <w:szCs w:val="24"/>
        </w:rPr>
        <w:pPrChange w:id="18756" w:author="Debbie Houldsworth" w:date="2020-05-13T09:35:00Z">
          <w:pPr>
            <w:tabs>
              <w:tab w:val="clear" w:pos="2160"/>
              <w:tab w:val="clear" w:pos="2880"/>
              <w:tab w:val="clear" w:pos="3600"/>
              <w:tab w:val="clear" w:pos="4320"/>
              <w:tab w:val="clear" w:pos="5040"/>
              <w:tab w:val="clear" w:pos="9029"/>
            </w:tabs>
            <w:spacing w:after="230"/>
            <w:ind w:left="720"/>
            <w:jc w:val="left"/>
            <w:outlineLvl w:val="3"/>
          </w:pPr>
        </w:pPrChange>
      </w:pPr>
      <w:del w:id="18757" w:author="Debbie Houldsworth" w:date="2020-05-06T07:33:00Z">
        <w:r w:rsidRPr="005F27CA" w:rsidDel="00CD7BBA">
          <w:rPr>
            <w:szCs w:val="24"/>
          </w:rPr>
          <w:delText>in respect of any act or omission in relation to the subject matter of this Agreement; or</w:delText>
        </w:r>
      </w:del>
    </w:p>
    <w:p w14:paraId="3E752FBE" w14:textId="7578899F" w:rsidR="00426F1D" w:rsidRPr="005F27CA" w:rsidDel="00CD7BBA" w:rsidRDefault="00426F1D">
      <w:pPr>
        <w:tabs>
          <w:tab w:val="clear" w:pos="2160"/>
          <w:tab w:val="clear" w:pos="2880"/>
          <w:tab w:val="clear" w:pos="3600"/>
          <w:tab w:val="clear" w:pos="4320"/>
          <w:tab w:val="clear" w:pos="5040"/>
          <w:tab w:val="clear" w:pos="9029"/>
        </w:tabs>
        <w:spacing w:after="230"/>
        <w:ind w:left="720"/>
        <w:jc w:val="left"/>
        <w:outlineLvl w:val="0"/>
        <w:rPr>
          <w:del w:id="18758" w:author="Debbie Houldsworth" w:date="2020-05-06T07:33:00Z"/>
          <w:szCs w:val="24"/>
        </w:rPr>
        <w:pPrChange w:id="18759"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8760" w:name="_Ref345415059"/>
      <w:del w:id="18761" w:author="Debbie Houldsworth" w:date="2020-05-06T07:33:00Z">
        <w:r w:rsidRPr="005F27CA" w:rsidDel="00CD7BBA">
          <w:rPr>
            <w:szCs w:val="24"/>
          </w:rPr>
          <w:delText xml:space="preserve">any Party, or affiliate of that Party, which is the employer of any person referred to in paragraphs </w:delText>
        </w:r>
        <w:r w:rsidR="003C476B" w:rsidDel="00CD7BBA">
          <w:rPr>
            <w:szCs w:val="24"/>
          </w:rPr>
          <w:delText>6.52.1</w:delText>
        </w:r>
        <w:r w:rsidRPr="005F27CA" w:rsidDel="00CD7BBA">
          <w:rPr>
            <w:szCs w:val="24"/>
          </w:rPr>
          <w:delText xml:space="preserve"> to </w:delText>
        </w:r>
        <w:r w:rsidRPr="005F27CA" w:rsidDel="00CD7BBA">
          <w:rPr>
            <w:szCs w:val="24"/>
          </w:rPr>
          <w:fldChar w:fldCharType="begin"/>
        </w:r>
        <w:r w:rsidRPr="005F27CA" w:rsidDel="00CD7BBA">
          <w:rPr>
            <w:szCs w:val="24"/>
          </w:rPr>
          <w:delInstrText xml:space="preserve"> REF _Ref345409868 \r \h  \* MERGEFORMAT </w:delInstrText>
        </w:r>
        <w:r w:rsidRPr="005F27CA" w:rsidDel="00CD7BBA">
          <w:rPr>
            <w:szCs w:val="24"/>
          </w:rPr>
        </w:r>
        <w:r w:rsidRPr="005F27CA" w:rsidDel="00CD7BBA">
          <w:rPr>
            <w:szCs w:val="24"/>
          </w:rPr>
          <w:fldChar w:fldCharType="separate"/>
        </w:r>
        <w:r w:rsidR="003A05AB" w:rsidDel="00CD7BBA">
          <w:rPr>
            <w:szCs w:val="24"/>
          </w:rPr>
          <w:delText>(e)</w:delText>
        </w:r>
        <w:r w:rsidRPr="005F27CA" w:rsidDel="00CD7BBA">
          <w:rPr>
            <w:szCs w:val="24"/>
          </w:rPr>
          <w:fldChar w:fldCharType="end"/>
        </w:r>
        <w:r w:rsidRPr="005F27CA" w:rsidDel="00CD7BBA">
          <w:rPr>
            <w:szCs w:val="24"/>
          </w:rPr>
          <w:delText xml:space="preserve"> above, but solely to the extent that such person acts exclusively in the performance of MEC’s specific role and functions described in this Agreement;</w:delText>
        </w:r>
        <w:bookmarkEnd w:id="18760"/>
      </w:del>
    </w:p>
    <w:p w14:paraId="30B554C8" w14:textId="2163EE10" w:rsidR="00426F1D" w:rsidRPr="005F27CA" w:rsidDel="00D73898" w:rsidRDefault="00426F1D">
      <w:pPr>
        <w:tabs>
          <w:tab w:val="clear" w:pos="2160"/>
          <w:tab w:val="clear" w:pos="2880"/>
          <w:tab w:val="clear" w:pos="3600"/>
          <w:tab w:val="clear" w:pos="4320"/>
          <w:tab w:val="clear" w:pos="5040"/>
          <w:tab w:val="clear" w:pos="9029"/>
        </w:tabs>
        <w:spacing w:after="230"/>
        <w:ind w:left="720"/>
        <w:jc w:val="left"/>
        <w:outlineLvl w:val="0"/>
        <w:rPr>
          <w:del w:id="18762" w:author="Debbie Houldsworth" w:date="2020-05-12T16:52:00Z"/>
          <w:szCs w:val="24"/>
        </w:rPr>
        <w:pPrChange w:id="18763" w:author="Debbie Houldsworth" w:date="2020-05-13T09:35:00Z">
          <w:pPr>
            <w:tabs>
              <w:tab w:val="clear" w:pos="2160"/>
              <w:tab w:val="clear" w:pos="2880"/>
              <w:tab w:val="clear" w:pos="3600"/>
              <w:tab w:val="clear" w:pos="4320"/>
              <w:tab w:val="clear" w:pos="5040"/>
              <w:tab w:val="clear" w:pos="9029"/>
            </w:tabs>
            <w:spacing w:after="230"/>
            <w:ind w:left="720"/>
            <w:jc w:val="left"/>
          </w:pPr>
        </w:pPrChange>
      </w:pPr>
      <w:bookmarkStart w:id="18764" w:name="_DV_M374"/>
      <w:bookmarkEnd w:id="18764"/>
      <w:del w:id="18765" w:author="Debbie Houldsworth" w:date="2020-05-06T07:33:00Z">
        <w:r w:rsidRPr="005F27CA" w:rsidDel="00CD7BBA">
          <w:rPr>
            <w:szCs w:val="24"/>
          </w:rPr>
          <w:delText xml:space="preserve">save that nothing in this Clause </w:delText>
        </w:r>
        <w:r w:rsidRPr="005F27CA" w:rsidDel="00CD7BBA">
          <w:rPr>
            <w:szCs w:val="24"/>
          </w:rPr>
          <w:fldChar w:fldCharType="begin"/>
        </w:r>
        <w:r w:rsidRPr="005F27CA" w:rsidDel="00CD7BBA">
          <w:rPr>
            <w:szCs w:val="24"/>
          </w:rPr>
          <w:delInstrText xml:space="preserve"> REF _Ref345411849 \r \h  \* MERGEFORMAT </w:delInstrText>
        </w:r>
        <w:r w:rsidRPr="005F27CA" w:rsidDel="00CD7BBA">
          <w:rPr>
            <w:szCs w:val="24"/>
          </w:rPr>
        </w:r>
        <w:r w:rsidRPr="005F27CA" w:rsidDel="00CD7BBA">
          <w:rPr>
            <w:szCs w:val="24"/>
          </w:rPr>
          <w:fldChar w:fldCharType="separate"/>
        </w:r>
        <w:r w:rsidR="003A05AB" w:rsidDel="00CD7BBA">
          <w:rPr>
            <w:szCs w:val="24"/>
          </w:rPr>
          <w:delText>8.5</w:delText>
        </w:r>
        <w:r w:rsidRPr="005F27CA" w:rsidDel="00CD7BBA">
          <w:rPr>
            <w:szCs w:val="24"/>
          </w:rPr>
          <w:fldChar w:fldCharType="end"/>
        </w:r>
        <w:r w:rsidRPr="005F27CA" w:rsidDel="00CD7BBA">
          <w:rPr>
            <w:szCs w:val="24"/>
          </w:rPr>
          <w:delText xml:space="preserve"> shall restrict the ability of such Party to claim in respect of fraudulent misrepresentation, fraudulent concealment or death or personal injury resulting from negligence of any of the persons referred to in paragraphs </w:delText>
        </w:r>
        <w:r w:rsidR="006E3E4D" w:rsidDel="00CD7BBA">
          <w:rPr>
            <w:szCs w:val="24"/>
          </w:rPr>
          <w:delText>6.52.1</w:delText>
        </w:r>
        <w:r w:rsidRPr="005F27CA" w:rsidDel="00CD7BBA">
          <w:rPr>
            <w:szCs w:val="24"/>
          </w:rPr>
          <w:delText xml:space="preserve"> to </w:delText>
        </w:r>
        <w:r w:rsidRPr="005F27CA" w:rsidDel="00CD7BBA">
          <w:rPr>
            <w:szCs w:val="24"/>
          </w:rPr>
          <w:fldChar w:fldCharType="begin"/>
        </w:r>
        <w:r w:rsidRPr="005F27CA" w:rsidDel="00CD7BBA">
          <w:rPr>
            <w:szCs w:val="24"/>
          </w:rPr>
          <w:delInstrText xml:space="preserve"> REF _Ref345415059 \r \h  \* MERGEFORMAT </w:delInstrText>
        </w:r>
        <w:r w:rsidRPr="005F27CA" w:rsidDel="00CD7BBA">
          <w:rPr>
            <w:szCs w:val="24"/>
          </w:rPr>
        </w:r>
        <w:r w:rsidRPr="005F27CA" w:rsidDel="00CD7BBA">
          <w:rPr>
            <w:szCs w:val="24"/>
          </w:rPr>
          <w:fldChar w:fldCharType="separate"/>
        </w:r>
        <w:r w:rsidR="003A05AB" w:rsidDel="00CD7BBA">
          <w:rPr>
            <w:szCs w:val="24"/>
          </w:rPr>
          <w:delText>(f)</w:delText>
        </w:r>
        <w:r w:rsidRPr="005F27CA" w:rsidDel="00CD7BBA">
          <w:rPr>
            <w:szCs w:val="24"/>
          </w:rPr>
          <w:fldChar w:fldCharType="end"/>
        </w:r>
        <w:r w:rsidRPr="005F27CA" w:rsidDel="00CD7BBA">
          <w:rPr>
            <w:szCs w:val="24"/>
          </w:rPr>
          <w:delText xml:space="preserve"> above</w:delText>
        </w:r>
      </w:del>
      <w:del w:id="18766" w:author="Debbie Houldsworth" w:date="2020-05-12T16:52:00Z">
        <w:r w:rsidRPr="005F27CA" w:rsidDel="00D73898">
          <w:rPr>
            <w:szCs w:val="24"/>
          </w:rPr>
          <w:delText>.</w:delText>
        </w:r>
      </w:del>
    </w:p>
    <w:p w14:paraId="378249E8" w14:textId="5AC79883" w:rsidR="00426F1D" w:rsidRPr="005F27CA" w:rsidDel="00CD7BBA" w:rsidRDefault="00426F1D" w:rsidP="00CA4155">
      <w:pPr>
        <w:keepNext/>
        <w:numPr>
          <w:ilvl w:val="0"/>
          <w:numId w:val="85"/>
        </w:numPr>
        <w:tabs>
          <w:tab w:val="clear" w:pos="2160"/>
          <w:tab w:val="clear" w:pos="2880"/>
          <w:tab w:val="clear" w:pos="3600"/>
          <w:tab w:val="clear" w:pos="4320"/>
          <w:tab w:val="clear" w:pos="5040"/>
          <w:tab w:val="clear" w:pos="9029"/>
        </w:tabs>
        <w:spacing w:before="230" w:after="230"/>
        <w:jc w:val="left"/>
        <w:outlineLvl w:val="0"/>
        <w:rPr>
          <w:del w:id="18767" w:author="Debbie Houldsworth" w:date="2020-05-06T07:33:00Z"/>
          <w:b/>
          <w:szCs w:val="24"/>
        </w:rPr>
      </w:pPr>
      <w:bookmarkStart w:id="18768" w:name="_Ref341385725"/>
      <w:bookmarkStart w:id="18769" w:name="_Ref341385736"/>
      <w:bookmarkStart w:id="18770" w:name="_Toc345415319"/>
      <w:bookmarkStart w:id="18771" w:name="_Toc40256542"/>
      <w:bookmarkStart w:id="18772" w:name="_Toc40257390"/>
      <w:bookmarkStart w:id="18773" w:name="_Toc40258206"/>
      <w:bookmarkStart w:id="18774" w:name="_Toc40259017"/>
      <w:bookmarkStart w:id="18775" w:name="_Toc40259822"/>
      <w:bookmarkStart w:id="18776" w:name="_Toc40260615"/>
      <w:bookmarkStart w:id="18777" w:name="_Toc40261407"/>
      <w:del w:id="18778" w:author="Debbie Houldsworth" w:date="2020-05-06T07:33:00Z">
        <w:r w:rsidRPr="005F27CA" w:rsidDel="00CD7BBA">
          <w:rPr>
            <w:b/>
            <w:szCs w:val="24"/>
          </w:rPr>
          <w:delText>Fee</w:delText>
        </w:r>
        <w:bookmarkEnd w:id="18004"/>
        <w:r w:rsidRPr="005F27CA" w:rsidDel="00CD7BBA">
          <w:rPr>
            <w:b/>
            <w:szCs w:val="24"/>
          </w:rPr>
          <w:delText>s</w:delText>
        </w:r>
        <w:bookmarkEnd w:id="18768"/>
        <w:bookmarkEnd w:id="18769"/>
        <w:bookmarkEnd w:id="18770"/>
        <w:bookmarkEnd w:id="18771"/>
        <w:bookmarkEnd w:id="18772"/>
        <w:bookmarkEnd w:id="18773"/>
        <w:bookmarkEnd w:id="18774"/>
        <w:bookmarkEnd w:id="18775"/>
        <w:bookmarkEnd w:id="18776"/>
        <w:bookmarkEnd w:id="18777"/>
        <w:r w:rsidRPr="005F27CA" w:rsidDel="00CD7BBA">
          <w:rPr>
            <w:b/>
            <w:szCs w:val="24"/>
          </w:rPr>
          <w:delText xml:space="preserve"> </w:delText>
        </w:r>
      </w:del>
    </w:p>
    <w:p w14:paraId="1C5A2D8A" w14:textId="7B22DA9F" w:rsidR="00426F1D" w:rsidRPr="005F27CA" w:rsidDel="00CD7BBA" w:rsidRDefault="00426F1D">
      <w:pPr>
        <w:keepNext/>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18779" w:author="Debbie Houldsworth" w:date="2020-05-06T07:33:00Z"/>
          <w:b/>
          <w:szCs w:val="24"/>
        </w:rPr>
        <w:pPrChange w:id="18780" w:author="Debbie Houldsworth" w:date="2020-05-13T09:35:00Z">
          <w:pPr>
            <w:keepNext/>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18781" w:name="_Ref343856077"/>
      <w:bookmarkStart w:id="18782" w:name="_Toc40256543"/>
      <w:bookmarkStart w:id="18783" w:name="_Toc40257391"/>
      <w:bookmarkStart w:id="18784" w:name="_Toc40258207"/>
      <w:bookmarkStart w:id="18785" w:name="_Toc40259018"/>
      <w:bookmarkStart w:id="18786" w:name="_Toc40259823"/>
      <w:bookmarkStart w:id="18787" w:name="_Toc40260616"/>
      <w:bookmarkStart w:id="18788" w:name="_Toc40261408"/>
      <w:del w:id="18789" w:author="Debbie Houldsworth" w:date="2020-05-06T07:33:00Z">
        <w:r w:rsidRPr="005F27CA" w:rsidDel="00CD7BBA">
          <w:rPr>
            <w:b/>
            <w:szCs w:val="24"/>
          </w:rPr>
          <w:delText>Annual Service Fee</w:delText>
        </w:r>
        <w:bookmarkEnd w:id="18781"/>
        <w:bookmarkEnd w:id="18782"/>
        <w:bookmarkEnd w:id="18783"/>
        <w:bookmarkEnd w:id="18784"/>
        <w:bookmarkEnd w:id="18785"/>
        <w:bookmarkEnd w:id="18786"/>
        <w:bookmarkEnd w:id="18787"/>
        <w:bookmarkEnd w:id="18788"/>
      </w:del>
    </w:p>
    <w:p w14:paraId="4A91BBF5" w14:textId="2E3B05A2" w:rsidR="00426F1D" w:rsidRPr="005F27CA" w:rsidDel="00CD7BBA" w:rsidRDefault="00426F1D">
      <w:pPr>
        <w:tabs>
          <w:tab w:val="clear" w:pos="2160"/>
          <w:tab w:val="clear" w:pos="2880"/>
          <w:tab w:val="clear" w:pos="3600"/>
          <w:tab w:val="clear" w:pos="4320"/>
          <w:tab w:val="clear" w:pos="5040"/>
          <w:tab w:val="clear" w:pos="9029"/>
        </w:tabs>
        <w:spacing w:after="230"/>
        <w:ind w:left="709"/>
        <w:jc w:val="left"/>
        <w:outlineLvl w:val="0"/>
        <w:rPr>
          <w:del w:id="18790" w:author="Debbie Houldsworth" w:date="2020-05-06T07:33:00Z"/>
          <w:szCs w:val="24"/>
        </w:rPr>
        <w:pPrChange w:id="18791" w:author="Debbie Houldsworth" w:date="2020-05-13T09:35:00Z">
          <w:pPr>
            <w:tabs>
              <w:tab w:val="clear" w:pos="2160"/>
              <w:tab w:val="clear" w:pos="2880"/>
              <w:tab w:val="clear" w:pos="3600"/>
              <w:tab w:val="clear" w:pos="4320"/>
              <w:tab w:val="clear" w:pos="5040"/>
              <w:tab w:val="clear" w:pos="9029"/>
            </w:tabs>
            <w:spacing w:after="230"/>
            <w:ind w:left="709"/>
            <w:jc w:val="left"/>
            <w:outlineLvl w:val="2"/>
          </w:pPr>
        </w:pPrChange>
      </w:pPr>
      <w:del w:id="18792" w:author="Debbie Houldsworth" w:date="2020-05-06T07:33:00Z">
        <w:r w:rsidRPr="005F27CA" w:rsidDel="00CD7BBA">
          <w:rPr>
            <w:szCs w:val="24"/>
          </w:rPr>
          <w:delText>Where the Annual Service Fee is greater than zero, the User shall pay the GDCC Operator the Annual Service Fee in accordance with Clause </w:delText>
        </w:r>
        <w:r w:rsidRPr="005F27CA" w:rsidDel="00CD7BBA">
          <w:rPr>
            <w:szCs w:val="24"/>
          </w:rPr>
          <w:fldChar w:fldCharType="begin"/>
        </w:r>
        <w:r w:rsidRPr="005F27CA" w:rsidDel="00CD7BBA">
          <w:rPr>
            <w:szCs w:val="24"/>
          </w:rPr>
          <w:delInstrText xml:space="preserve"> REF _Ref341385737 \r \h  \* MERGEFORMAT </w:delInstrText>
        </w:r>
        <w:r w:rsidRPr="005F27CA" w:rsidDel="00CD7BBA">
          <w:rPr>
            <w:szCs w:val="24"/>
          </w:rPr>
        </w:r>
        <w:r w:rsidRPr="005F27CA" w:rsidDel="00CD7BBA">
          <w:rPr>
            <w:szCs w:val="24"/>
          </w:rPr>
          <w:fldChar w:fldCharType="separate"/>
        </w:r>
        <w:r w:rsidR="003A05AB" w:rsidDel="00CD7BBA">
          <w:rPr>
            <w:szCs w:val="24"/>
          </w:rPr>
          <w:delText>10</w:delText>
        </w:r>
        <w:r w:rsidRPr="005F27CA" w:rsidDel="00CD7BBA">
          <w:rPr>
            <w:szCs w:val="24"/>
          </w:rPr>
          <w:fldChar w:fldCharType="end"/>
        </w:r>
        <w:r w:rsidRPr="005F27CA" w:rsidDel="00CD7BBA">
          <w:rPr>
            <w:szCs w:val="24"/>
          </w:rPr>
          <w:delText xml:space="preserve"> (</w:delText>
        </w:r>
        <w:r w:rsidRPr="005F27CA" w:rsidDel="00CD7BBA">
          <w:rPr>
            <w:i/>
            <w:iCs/>
            <w:szCs w:val="24"/>
          </w:rPr>
          <w:delText>Billing and payment</w:delText>
        </w:r>
        <w:r w:rsidRPr="005F27CA" w:rsidDel="00CD7BBA">
          <w:rPr>
            <w:szCs w:val="24"/>
          </w:rPr>
          <w:delText>).</w:delText>
        </w:r>
      </w:del>
    </w:p>
    <w:p w14:paraId="53E48204" w14:textId="4BD58137" w:rsidR="00426F1D" w:rsidRPr="005F27CA" w:rsidDel="00CD7BBA" w:rsidRDefault="00426F1D">
      <w:pPr>
        <w:keepNext/>
        <w:numPr>
          <w:ilvl w:val="1"/>
          <w:numId w:val="85"/>
        </w:numPr>
        <w:tabs>
          <w:tab w:val="clear" w:pos="2160"/>
          <w:tab w:val="clear" w:pos="2880"/>
          <w:tab w:val="clear" w:pos="3600"/>
          <w:tab w:val="clear" w:pos="4320"/>
          <w:tab w:val="clear" w:pos="5040"/>
          <w:tab w:val="clear" w:pos="9029"/>
        </w:tabs>
        <w:spacing w:after="230"/>
        <w:jc w:val="left"/>
        <w:outlineLvl w:val="0"/>
        <w:rPr>
          <w:del w:id="18793" w:author="Debbie Houldsworth" w:date="2020-05-06T07:33:00Z"/>
          <w:b/>
          <w:szCs w:val="24"/>
        </w:rPr>
        <w:pPrChange w:id="18794" w:author="Debbie Houldsworth" w:date="2020-05-13T09:35:00Z">
          <w:pPr>
            <w:keepNext/>
            <w:numPr>
              <w:ilvl w:val="1"/>
              <w:numId w:val="85"/>
            </w:numPr>
            <w:tabs>
              <w:tab w:val="clear" w:pos="2160"/>
              <w:tab w:val="clear" w:pos="2880"/>
              <w:tab w:val="clear" w:pos="3600"/>
              <w:tab w:val="clear" w:pos="4320"/>
              <w:tab w:val="clear" w:pos="5040"/>
              <w:tab w:val="clear" w:pos="9029"/>
              <w:tab w:val="num" w:pos="720"/>
            </w:tabs>
            <w:spacing w:after="230"/>
            <w:ind w:left="720" w:hanging="720"/>
            <w:jc w:val="left"/>
            <w:outlineLvl w:val="1"/>
          </w:pPr>
        </w:pPrChange>
      </w:pPr>
      <w:bookmarkStart w:id="18795" w:name="_Ref341385726"/>
      <w:bookmarkStart w:id="18796" w:name="_Toc40256544"/>
      <w:bookmarkStart w:id="18797" w:name="_Toc40257392"/>
      <w:bookmarkStart w:id="18798" w:name="_Toc40258208"/>
      <w:bookmarkStart w:id="18799" w:name="_Toc40259019"/>
      <w:bookmarkStart w:id="18800" w:name="_Toc40259824"/>
      <w:bookmarkStart w:id="18801" w:name="_Toc40260617"/>
      <w:bookmarkStart w:id="18802" w:name="_Toc40261409"/>
      <w:del w:id="18803" w:author="Debbie Houldsworth" w:date="2020-05-06T07:33:00Z">
        <w:r w:rsidRPr="005F27CA" w:rsidDel="00CD7BBA">
          <w:rPr>
            <w:b/>
            <w:szCs w:val="24"/>
          </w:rPr>
          <w:delText>GDCC Data Rectification Fee</w:delText>
        </w:r>
        <w:bookmarkEnd w:id="18795"/>
        <w:bookmarkEnd w:id="18796"/>
        <w:bookmarkEnd w:id="18797"/>
        <w:bookmarkEnd w:id="18798"/>
        <w:bookmarkEnd w:id="18799"/>
        <w:bookmarkEnd w:id="18800"/>
        <w:bookmarkEnd w:id="18801"/>
        <w:bookmarkEnd w:id="18802"/>
      </w:del>
    </w:p>
    <w:p w14:paraId="005CAF65" w14:textId="09BA8A29" w:rsidR="00426F1D" w:rsidRPr="005F27CA" w:rsidDel="00CD7BBA" w:rsidRDefault="00426F1D">
      <w:pPr>
        <w:numPr>
          <w:ilvl w:val="2"/>
          <w:numId w:val="85"/>
        </w:numPr>
        <w:tabs>
          <w:tab w:val="clear" w:pos="2160"/>
          <w:tab w:val="clear" w:pos="2880"/>
          <w:tab w:val="clear" w:pos="3600"/>
          <w:tab w:val="clear" w:pos="4320"/>
          <w:tab w:val="clear" w:pos="5040"/>
          <w:tab w:val="clear" w:pos="9029"/>
        </w:tabs>
        <w:spacing w:after="230"/>
        <w:jc w:val="left"/>
        <w:outlineLvl w:val="0"/>
        <w:rPr>
          <w:del w:id="18804" w:author="Debbie Houldsworth" w:date="2020-05-06T07:33:00Z"/>
          <w:szCs w:val="24"/>
        </w:rPr>
        <w:pPrChange w:id="18805"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bookmarkStart w:id="18806" w:name="_Ref341691913"/>
      <w:bookmarkStart w:id="18807" w:name="_Toc40256545"/>
      <w:bookmarkStart w:id="18808" w:name="_Toc40257393"/>
      <w:bookmarkStart w:id="18809" w:name="_Toc40258209"/>
      <w:bookmarkStart w:id="18810" w:name="_Toc40259020"/>
      <w:bookmarkStart w:id="18811" w:name="_Toc40259825"/>
      <w:bookmarkStart w:id="18812" w:name="_Toc40260618"/>
      <w:bookmarkStart w:id="18813" w:name="_Toc40261410"/>
      <w:del w:id="18814" w:author="Debbie Houldsworth" w:date="2020-05-06T07:33:00Z">
        <w:r w:rsidRPr="005F27CA" w:rsidDel="00CD7BBA">
          <w:rPr>
            <w:szCs w:val="24"/>
          </w:rPr>
          <w:delText>Subject to Clause </w:delText>
        </w:r>
        <w:r w:rsidRPr="005F27CA" w:rsidDel="00CD7BBA">
          <w:rPr>
            <w:szCs w:val="24"/>
          </w:rPr>
          <w:fldChar w:fldCharType="begin"/>
        </w:r>
        <w:r w:rsidRPr="005F27CA" w:rsidDel="00CD7BBA">
          <w:rPr>
            <w:szCs w:val="24"/>
          </w:rPr>
          <w:delInstrText xml:space="preserve"> REF _Ref341385738 \r \h  \* MERGEFORMAT </w:delInstrText>
        </w:r>
        <w:r w:rsidRPr="005F27CA" w:rsidDel="00CD7BBA">
          <w:rPr>
            <w:szCs w:val="24"/>
          </w:rPr>
        </w:r>
        <w:r w:rsidRPr="005F27CA" w:rsidDel="00CD7BBA">
          <w:rPr>
            <w:szCs w:val="24"/>
          </w:rPr>
          <w:fldChar w:fldCharType="separate"/>
        </w:r>
        <w:r w:rsidR="003A05AB" w:rsidDel="00CD7BBA">
          <w:rPr>
            <w:szCs w:val="24"/>
          </w:rPr>
          <w:delText>9.2.3</w:delText>
        </w:r>
        <w:r w:rsidRPr="005F27CA" w:rsidDel="00CD7BBA">
          <w:rPr>
            <w:szCs w:val="24"/>
          </w:rPr>
          <w:fldChar w:fldCharType="end"/>
        </w:r>
        <w:r w:rsidRPr="005F27CA" w:rsidDel="00CD7BBA">
          <w:rPr>
            <w:szCs w:val="24"/>
          </w:rPr>
          <w:delText>, where the User’s User Type is “Green Deal Provider” or “Finance Party” and it:</w:delText>
        </w:r>
        <w:bookmarkEnd w:id="18806"/>
        <w:bookmarkEnd w:id="18807"/>
        <w:bookmarkEnd w:id="18808"/>
        <w:bookmarkEnd w:id="18809"/>
        <w:bookmarkEnd w:id="18810"/>
        <w:bookmarkEnd w:id="18811"/>
        <w:bookmarkEnd w:id="18812"/>
        <w:bookmarkEnd w:id="18813"/>
      </w:del>
    </w:p>
    <w:p w14:paraId="7EC1644B" w14:textId="0D33CD82"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8815" w:author="Debbie Houldsworth" w:date="2020-05-06T07:33:00Z"/>
          <w:szCs w:val="24"/>
        </w:rPr>
        <w:pPrChange w:id="18816"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8817" w:name="_Toc40256546"/>
      <w:bookmarkStart w:id="18818" w:name="_Toc40257394"/>
      <w:bookmarkStart w:id="18819" w:name="_Toc40258210"/>
      <w:bookmarkStart w:id="18820" w:name="_Toc40259021"/>
      <w:bookmarkStart w:id="18821" w:name="_Toc40259826"/>
      <w:bookmarkStart w:id="18822" w:name="_Toc40260619"/>
      <w:bookmarkStart w:id="18823" w:name="_Toc40261411"/>
      <w:del w:id="18824" w:author="Debbie Houldsworth" w:date="2020-05-06T07:33:00Z">
        <w:r w:rsidRPr="005F27CA" w:rsidDel="00CD7BBA">
          <w:rPr>
            <w:szCs w:val="24"/>
          </w:rPr>
          <w:delText>enters or sends GDCC Data to the GDCC pursuant to its GDCC Licence;</w:delText>
        </w:r>
        <w:bookmarkEnd w:id="18817"/>
        <w:bookmarkEnd w:id="18818"/>
        <w:bookmarkEnd w:id="18819"/>
        <w:bookmarkEnd w:id="18820"/>
        <w:bookmarkEnd w:id="18821"/>
        <w:bookmarkEnd w:id="18822"/>
        <w:bookmarkEnd w:id="18823"/>
        <w:r w:rsidRPr="005F27CA" w:rsidDel="00CD7BBA">
          <w:rPr>
            <w:szCs w:val="24"/>
          </w:rPr>
          <w:delText xml:space="preserve"> </w:delText>
        </w:r>
      </w:del>
    </w:p>
    <w:p w14:paraId="5C3190B3" w14:textId="13784841"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8825" w:author="Debbie Houldsworth" w:date="2020-05-06T07:33:00Z"/>
          <w:szCs w:val="24"/>
        </w:rPr>
        <w:pPrChange w:id="18826"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8827" w:name="_Toc40256547"/>
      <w:bookmarkStart w:id="18828" w:name="_Toc40257395"/>
      <w:bookmarkStart w:id="18829" w:name="_Toc40258211"/>
      <w:bookmarkStart w:id="18830" w:name="_Toc40259022"/>
      <w:bookmarkStart w:id="18831" w:name="_Toc40259827"/>
      <w:bookmarkStart w:id="18832" w:name="_Toc40260620"/>
      <w:bookmarkStart w:id="18833" w:name="_Toc40261412"/>
      <w:del w:id="18834" w:author="Debbie Houldsworth" w:date="2020-05-06T07:33:00Z">
        <w:r w:rsidRPr="005F27CA" w:rsidDel="00CD7BBA">
          <w:rPr>
            <w:szCs w:val="24"/>
          </w:rPr>
          <w:delText>does not have rights under the Green Deal Arrangements Agreement to re-submit or otherwise amend that GDCC Data; and</w:delText>
        </w:r>
        <w:bookmarkEnd w:id="18827"/>
        <w:bookmarkEnd w:id="18828"/>
        <w:bookmarkEnd w:id="18829"/>
        <w:bookmarkEnd w:id="18830"/>
        <w:bookmarkEnd w:id="18831"/>
        <w:bookmarkEnd w:id="18832"/>
        <w:bookmarkEnd w:id="18833"/>
      </w:del>
    </w:p>
    <w:p w14:paraId="74890A33" w14:textId="155C5B9E"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8835" w:author="Debbie Houldsworth" w:date="2020-05-06T07:33:00Z"/>
          <w:szCs w:val="24"/>
        </w:rPr>
        <w:pPrChange w:id="18836"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8837" w:name="_Toc40256548"/>
      <w:bookmarkStart w:id="18838" w:name="_Toc40257396"/>
      <w:bookmarkStart w:id="18839" w:name="_Toc40258212"/>
      <w:bookmarkStart w:id="18840" w:name="_Toc40259023"/>
      <w:bookmarkStart w:id="18841" w:name="_Toc40259828"/>
      <w:bookmarkStart w:id="18842" w:name="_Toc40260621"/>
      <w:bookmarkStart w:id="18843" w:name="_Toc40261413"/>
      <w:del w:id="18844" w:author="Debbie Houldsworth" w:date="2020-05-06T07:33:00Z">
        <w:r w:rsidRPr="005F27CA" w:rsidDel="00CD7BBA">
          <w:rPr>
            <w:szCs w:val="24"/>
          </w:rPr>
          <w:delText>requests the GDCC Operator to amend that GDCC Data;</w:delText>
        </w:r>
        <w:bookmarkEnd w:id="18837"/>
        <w:bookmarkEnd w:id="18838"/>
        <w:bookmarkEnd w:id="18839"/>
        <w:bookmarkEnd w:id="18840"/>
        <w:bookmarkEnd w:id="18841"/>
        <w:bookmarkEnd w:id="18842"/>
        <w:bookmarkEnd w:id="18843"/>
      </w:del>
    </w:p>
    <w:p w14:paraId="48594B4D" w14:textId="3820ECFF" w:rsidR="00426F1D" w:rsidRPr="005F27CA" w:rsidDel="00CD7BBA" w:rsidRDefault="00426F1D">
      <w:pPr>
        <w:tabs>
          <w:tab w:val="clear" w:pos="2160"/>
          <w:tab w:val="clear" w:pos="2880"/>
          <w:tab w:val="clear" w:pos="3600"/>
          <w:tab w:val="clear" w:pos="4320"/>
          <w:tab w:val="clear" w:pos="5040"/>
          <w:tab w:val="clear" w:pos="9029"/>
        </w:tabs>
        <w:spacing w:after="230"/>
        <w:ind w:left="709"/>
        <w:jc w:val="left"/>
        <w:outlineLvl w:val="0"/>
        <w:rPr>
          <w:del w:id="18845" w:author="Debbie Houldsworth" w:date="2020-05-06T07:33:00Z"/>
          <w:szCs w:val="24"/>
        </w:rPr>
        <w:pPrChange w:id="18846" w:author="Debbie Houldsworth" w:date="2020-05-13T09:35:00Z">
          <w:pPr>
            <w:tabs>
              <w:tab w:val="clear" w:pos="2160"/>
              <w:tab w:val="clear" w:pos="2880"/>
              <w:tab w:val="clear" w:pos="3600"/>
              <w:tab w:val="clear" w:pos="4320"/>
              <w:tab w:val="clear" w:pos="5040"/>
              <w:tab w:val="clear" w:pos="9029"/>
            </w:tabs>
            <w:spacing w:after="230"/>
            <w:ind w:left="709"/>
            <w:jc w:val="left"/>
          </w:pPr>
        </w:pPrChange>
      </w:pPr>
      <w:del w:id="18847" w:author="Debbie Houldsworth" w:date="2020-05-06T07:33:00Z">
        <w:r w:rsidRPr="005F27CA" w:rsidDel="00CD7BBA">
          <w:rPr>
            <w:szCs w:val="24"/>
          </w:rPr>
          <w:delText>the GDCC Operator shall use reasonable endeavours to procure that the GDCC Data is amended.</w:delText>
        </w:r>
      </w:del>
    </w:p>
    <w:p w14:paraId="24AA9DB8" w14:textId="462563A3" w:rsidR="00426F1D" w:rsidRPr="005F27CA" w:rsidDel="00CD7BBA" w:rsidRDefault="00426F1D">
      <w:pPr>
        <w:numPr>
          <w:ilvl w:val="2"/>
          <w:numId w:val="85"/>
        </w:numPr>
        <w:tabs>
          <w:tab w:val="clear" w:pos="2160"/>
          <w:tab w:val="clear" w:pos="2880"/>
          <w:tab w:val="clear" w:pos="3600"/>
          <w:tab w:val="clear" w:pos="4320"/>
          <w:tab w:val="clear" w:pos="5040"/>
          <w:tab w:val="clear" w:pos="9029"/>
        </w:tabs>
        <w:spacing w:after="230"/>
        <w:jc w:val="left"/>
        <w:outlineLvl w:val="0"/>
        <w:rPr>
          <w:del w:id="18848" w:author="Debbie Houldsworth" w:date="2020-05-06T07:33:00Z"/>
          <w:szCs w:val="24"/>
        </w:rPr>
        <w:pPrChange w:id="18849"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bookmarkStart w:id="18850" w:name="_Toc40256549"/>
      <w:bookmarkStart w:id="18851" w:name="_Toc40257397"/>
      <w:bookmarkStart w:id="18852" w:name="_Toc40258213"/>
      <w:bookmarkStart w:id="18853" w:name="_Toc40259024"/>
      <w:bookmarkStart w:id="18854" w:name="_Toc40259829"/>
      <w:bookmarkStart w:id="18855" w:name="_Toc40260622"/>
      <w:bookmarkStart w:id="18856" w:name="_Toc40261414"/>
      <w:del w:id="18857" w:author="Debbie Houldsworth" w:date="2020-05-06T07:33:00Z">
        <w:r w:rsidRPr="005F27CA" w:rsidDel="00CD7BBA">
          <w:rPr>
            <w:szCs w:val="24"/>
          </w:rPr>
          <w:delText xml:space="preserve">Where a request is made to amend GDCC Data under Clause </w:delText>
        </w:r>
        <w:r w:rsidRPr="005F27CA" w:rsidDel="00CD7BBA">
          <w:rPr>
            <w:szCs w:val="24"/>
          </w:rPr>
          <w:fldChar w:fldCharType="begin"/>
        </w:r>
        <w:r w:rsidRPr="005F27CA" w:rsidDel="00CD7BBA">
          <w:rPr>
            <w:szCs w:val="24"/>
          </w:rPr>
          <w:delInstrText xml:space="preserve"> REF _Ref341691913 \r \h  \* MERGEFORMAT </w:delInstrText>
        </w:r>
        <w:r w:rsidRPr="005F27CA" w:rsidDel="00CD7BBA">
          <w:rPr>
            <w:szCs w:val="24"/>
          </w:rPr>
        </w:r>
        <w:r w:rsidRPr="005F27CA" w:rsidDel="00CD7BBA">
          <w:rPr>
            <w:szCs w:val="24"/>
          </w:rPr>
          <w:fldChar w:fldCharType="separate"/>
        </w:r>
        <w:r w:rsidR="003A05AB" w:rsidDel="00CD7BBA">
          <w:rPr>
            <w:szCs w:val="24"/>
          </w:rPr>
          <w:delText>9.2.1</w:delText>
        </w:r>
        <w:r w:rsidRPr="005F27CA" w:rsidDel="00CD7BBA">
          <w:rPr>
            <w:szCs w:val="24"/>
          </w:rPr>
          <w:fldChar w:fldCharType="end"/>
        </w:r>
        <w:r w:rsidRPr="005F27CA" w:rsidDel="00CD7BBA">
          <w:rPr>
            <w:szCs w:val="24"/>
          </w:rPr>
          <w:delText xml:space="preserve">, the GDCC Operator may, subject to Clause </w:delText>
        </w:r>
        <w:r w:rsidRPr="005F27CA" w:rsidDel="00CD7BBA">
          <w:rPr>
            <w:szCs w:val="24"/>
          </w:rPr>
          <w:fldChar w:fldCharType="begin"/>
        </w:r>
        <w:r w:rsidRPr="005F27CA" w:rsidDel="00CD7BBA">
          <w:rPr>
            <w:szCs w:val="24"/>
          </w:rPr>
          <w:delInstrText xml:space="preserve"> REF _Ref341691942 \r \h  \* MERGEFORMAT </w:delInstrText>
        </w:r>
        <w:r w:rsidRPr="005F27CA" w:rsidDel="00CD7BBA">
          <w:rPr>
            <w:szCs w:val="24"/>
          </w:rPr>
        </w:r>
        <w:r w:rsidRPr="005F27CA" w:rsidDel="00CD7BBA">
          <w:rPr>
            <w:szCs w:val="24"/>
          </w:rPr>
          <w:fldChar w:fldCharType="separate"/>
        </w:r>
        <w:r w:rsidR="003A05AB" w:rsidDel="00CD7BBA">
          <w:rPr>
            <w:szCs w:val="24"/>
          </w:rPr>
          <w:delText>9.2.3</w:delText>
        </w:r>
        <w:r w:rsidRPr="005F27CA" w:rsidDel="00CD7BBA">
          <w:rPr>
            <w:szCs w:val="24"/>
          </w:rPr>
          <w:fldChar w:fldCharType="end"/>
        </w:r>
        <w:r w:rsidRPr="005F27CA" w:rsidDel="00CD7BBA">
          <w:rPr>
            <w:szCs w:val="24"/>
          </w:rPr>
          <w:delText>, charge the User for reasonable expenses incurred in procuring that such amendment is made (</w:delText>
        </w:r>
        <w:r w:rsidRPr="005F27CA" w:rsidDel="00CD7BBA">
          <w:rPr>
            <w:b/>
            <w:bCs/>
            <w:szCs w:val="24"/>
          </w:rPr>
          <w:delText>GDCC Data Rectification Fee</w:delText>
        </w:r>
        <w:r w:rsidRPr="005F27CA" w:rsidDel="00CD7BBA">
          <w:rPr>
            <w:szCs w:val="24"/>
          </w:rPr>
          <w:delText>).</w:delText>
        </w:r>
        <w:bookmarkEnd w:id="18850"/>
        <w:bookmarkEnd w:id="18851"/>
        <w:bookmarkEnd w:id="18852"/>
        <w:bookmarkEnd w:id="18853"/>
        <w:bookmarkEnd w:id="18854"/>
        <w:bookmarkEnd w:id="18855"/>
        <w:bookmarkEnd w:id="18856"/>
      </w:del>
    </w:p>
    <w:p w14:paraId="40716007" w14:textId="742B37C4" w:rsidR="00426F1D" w:rsidRPr="005F27CA" w:rsidDel="00CD7BBA" w:rsidRDefault="00426F1D">
      <w:pPr>
        <w:numPr>
          <w:ilvl w:val="2"/>
          <w:numId w:val="85"/>
        </w:numPr>
        <w:tabs>
          <w:tab w:val="clear" w:pos="2160"/>
          <w:tab w:val="clear" w:pos="2880"/>
          <w:tab w:val="clear" w:pos="3600"/>
          <w:tab w:val="clear" w:pos="4320"/>
          <w:tab w:val="clear" w:pos="5040"/>
          <w:tab w:val="clear" w:pos="9029"/>
        </w:tabs>
        <w:spacing w:after="230"/>
        <w:jc w:val="left"/>
        <w:outlineLvl w:val="0"/>
        <w:rPr>
          <w:del w:id="18858" w:author="Debbie Houldsworth" w:date="2020-05-06T07:33:00Z"/>
          <w:szCs w:val="24"/>
        </w:rPr>
        <w:pPrChange w:id="18859"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bookmarkStart w:id="18860" w:name="_Ref341385738"/>
      <w:bookmarkStart w:id="18861" w:name="_Ref341691942"/>
      <w:bookmarkStart w:id="18862" w:name="_Toc40256550"/>
      <w:bookmarkStart w:id="18863" w:name="_Toc40257398"/>
      <w:bookmarkStart w:id="18864" w:name="_Toc40258214"/>
      <w:bookmarkStart w:id="18865" w:name="_Toc40259025"/>
      <w:bookmarkStart w:id="18866" w:name="_Toc40259830"/>
      <w:bookmarkStart w:id="18867" w:name="_Toc40260623"/>
      <w:bookmarkStart w:id="18868" w:name="_Toc40261415"/>
      <w:del w:id="18869" w:author="Debbie Houldsworth" w:date="2020-05-06T07:33:00Z">
        <w:r w:rsidRPr="005F27CA" w:rsidDel="00CD7BBA">
          <w:rPr>
            <w:szCs w:val="24"/>
          </w:rPr>
          <w:delText>The GDCC Data Rectification Fee may not exceed two hundred pounds sterling (£200) per request to amend GDCC Data</w:delText>
        </w:r>
        <w:bookmarkEnd w:id="18860"/>
        <w:r w:rsidRPr="005F27CA" w:rsidDel="00CD7BBA">
          <w:rPr>
            <w:szCs w:val="24"/>
          </w:rPr>
          <w:delText>.</w:delText>
        </w:r>
        <w:bookmarkEnd w:id="18861"/>
        <w:bookmarkEnd w:id="18862"/>
        <w:bookmarkEnd w:id="18863"/>
        <w:bookmarkEnd w:id="18864"/>
        <w:bookmarkEnd w:id="18865"/>
        <w:bookmarkEnd w:id="18866"/>
        <w:bookmarkEnd w:id="18867"/>
        <w:bookmarkEnd w:id="18868"/>
      </w:del>
    </w:p>
    <w:p w14:paraId="587DD19F" w14:textId="66A3E548" w:rsidR="00426F1D" w:rsidRPr="005F27CA" w:rsidDel="00CD7BBA" w:rsidRDefault="00426F1D" w:rsidP="00CA4155">
      <w:pPr>
        <w:keepNext/>
        <w:numPr>
          <w:ilvl w:val="0"/>
          <w:numId w:val="85"/>
        </w:numPr>
        <w:tabs>
          <w:tab w:val="clear" w:pos="2160"/>
          <w:tab w:val="clear" w:pos="2880"/>
          <w:tab w:val="clear" w:pos="3600"/>
          <w:tab w:val="clear" w:pos="4320"/>
          <w:tab w:val="clear" w:pos="5040"/>
          <w:tab w:val="clear" w:pos="9029"/>
        </w:tabs>
        <w:spacing w:before="230" w:after="230"/>
        <w:jc w:val="left"/>
        <w:outlineLvl w:val="0"/>
        <w:rPr>
          <w:del w:id="18870" w:author="Debbie Houldsworth" w:date="2020-05-06T07:33:00Z"/>
          <w:b/>
          <w:szCs w:val="24"/>
        </w:rPr>
      </w:pPr>
      <w:bookmarkStart w:id="18871" w:name="_Ref341385737"/>
      <w:bookmarkStart w:id="18872" w:name="_Ref341385739"/>
      <w:bookmarkStart w:id="18873" w:name="_Ref341385742"/>
      <w:bookmarkStart w:id="18874" w:name="_Toc345415320"/>
      <w:bookmarkStart w:id="18875" w:name="_Toc40256551"/>
      <w:bookmarkStart w:id="18876" w:name="_Toc40257399"/>
      <w:bookmarkStart w:id="18877" w:name="_Toc40258215"/>
      <w:bookmarkStart w:id="18878" w:name="_Toc40259026"/>
      <w:bookmarkStart w:id="18879" w:name="_Toc40259831"/>
      <w:bookmarkStart w:id="18880" w:name="_Toc40260624"/>
      <w:bookmarkStart w:id="18881" w:name="_Toc40261416"/>
      <w:del w:id="18882" w:author="Debbie Houldsworth" w:date="2020-05-06T07:33:00Z">
        <w:r w:rsidRPr="005F27CA" w:rsidDel="00CD7BBA">
          <w:rPr>
            <w:b/>
            <w:szCs w:val="24"/>
          </w:rPr>
          <w:delText>Billing and payment</w:delText>
        </w:r>
        <w:bookmarkEnd w:id="18871"/>
        <w:bookmarkEnd w:id="18872"/>
        <w:bookmarkEnd w:id="18873"/>
        <w:bookmarkEnd w:id="18874"/>
        <w:bookmarkEnd w:id="18875"/>
        <w:bookmarkEnd w:id="18876"/>
        <w:bookmarkEnd w:id="18877"/>
        <w:bookmarkEnd w:id="18878"/>
        <w:bookmarkEnd w:id="18879"/>
        <w:bookmarkEnd w:id="18880"/>
        <w:bookmarkEnd w:id="18881"/>
      </w:del>
    </w:p>
    <w:p w14:paraId="6DDF9BDF" w14:textId="4D1ECDAE"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18883" w:author="Debbie Houldsworth" w:date="2020-05-06T07:33:00Z"/>
          <w:bCs/>
          <w:szCs w:val="24"/>
        </w:rPr>
        <w:pPrChange w:id="18884"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18885" w:name="_Toc40256552"/>
      <w:bookmarkStart w:id="18886" w:name="_Toc40257400"/>
      <w:bookmarkStart w:id="18887" w:name="_Toc40258216"/>
      <w:bookmarkStart w:id="18888" w:name="_Toc40259027"/>
      <w:bookmarkStart w:id="18889" w:name="_Toc40259832"/>
      <w:bookmarkStart w:id="18890" w:name="_Toc40260625"/>
      <w:bookmarkStart w:id="18891" w:name="_Toc40261417"/>
      <w:del w:id="18892" w:author="Debbie Houldsworth" w:date="2020-05-06T07:33:00Z">
        <w:r w:rsidRPr="005F27CA" w:rsidDel="00CD7BBA">
          <w:rPr>
            <w:bCs/>
            <w:szCs w:val="24"/>
          </w:rPr>
          <w:delText xml:space="preserve">All payments under this Clause </w:delText>
        </w:r>
        <w:r w:rsidRPr="005F27CA" w:rsidDel="00CD7BBA">
          <w:rPr>
            <w:bCs/>
            <w:szCs w:val="24"/>
          </w:rPr>
          <w:fldChar w:fldCharType="begin"/>
        </w:r>
        <w:r w:rsidRPr="005F27CA" w:rsidDel="00CD7BBA">
          <w:rPr>
            <w:bCs/>
            <w:szCs w:val="24"/>
          </w:rPr>
          <w:delInstrText xml:space="preserve"> REF _Ref341385737 \r \h  \* MERGEFORMAT </w:delInstrText>
        </w:r>
        <w:r w:rsidRPr="005F27CA" w:rsidDel="00CD7BBA">
          <w:rPr>
            <w:bCs/>
            <w:szCs w:val="24"/>
          </w:rPr>
        </w:r>
        <w:r w:rsidRPr="005F27CA" w:rsidDel="00CD7BBA">
          <w:rPr>
            <w:bCs/>
            <w:szCs w:val="24"/>
          </w:rPr>
          <w:fldChar w:fldCharType="separate"/>
        </w:r>
        <w:r w:rsidR="003A05AB" w:rsidDel="00CD7BBA">
          <w:rPr>
            <w:bCs/>
            <w:szCs w:val="24"/>
          </w:rPr>
          <w:delText>10</w:delText>
        </w:r>
        <w:r w:rsidRPr="005F27CA" w:rsidDel="00CD7BBA">
          <w:rPr>
            <w:bCs/>
            <w:szCs w:val="24"/>
          </w:rPr>
          <w:fldChar w:fldCharType="end"/>
        </w:r>
        <w:r w:rsidRPr="005F27CA" w:rsidDel="00CD7BBA">
          <w:rPr>
            <w:bCs/>
            <w:szCs w:val="24"/>
          </w:rPr>
          <w:delText xml:space="preserve"> shall be in pounds sterling to a single UK bank account, as nominated by the GDCC Operator from time to time.</w:delText>
        </w:r>
        <w:bookmarkEnd w:id="18885"/>
        <w:bookmarkEnd w:id="18886"/>
        <w:bookmarkEnd w:id="18887"/>
        <w:bookmarkEnd w:id="18888"/>
        <w:bookmarkEnd w:id="18889"/>
        <w:bookmarkEnd w:id="18890"/>
        <w:bookmarkEnd w:id="18891"/>
        <w:r w:rsidRPr="005F27CA" w:rsidDel="00CD7BBA">
          <w:rPr>
            <w:bCs/>
            <w:szCs w:val="24"/>
          </w:rPr>
          <w:delText xml:space="preserve"> </w:delText>
        </w:r>
      </w:del>
    </w:p>
    <w:p w14:paraId="366BB56B" w14:textId="116873DC"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18893" w:author="Debbie Houldsworth" w:date="2020-05-06T07:33:00Z"/>
          <w:bCs/>
          <w:szCs w:val="24"/>
        </w:rPr>
        <w:pPrChange w:id="18894"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18895" w:name="_Toc40256553"/>
      <w:bookmarkStart w:id="18896" w:name="_Toc40257401"/>
      <w:bookmarkStart w:id="18897" w:name="_Toc40258217"/>
      <w:bookmarkStart w:id="18898" w:name="_Toc40259028"/>
      <w:bookmarkStart w:id="18899" w:name="_Toc40259833"/>
      <w:bookmarkStart w:id="18900" w:name="_Toc40260626"/>
      <w:bookmarkStart w:id="18901" w:name="_Toc40261418"/>
      <w:del w:id="18902" w:author="Debbie Houldsworth" w:date="2020-05-06T07:33:00Z">
        <w:r w:rsidRPr="005F27CA" w:rsidDel="00CD7BBA">
          <w:rPr>
            <w:bCs/>
            <w:szCs w:val="24"/>
          </w:rPr>
          <w:delText>A Party shall settle amounts invoiced to it under this Clause </w:delText>
        </w:r>
        <w:r w:rsidRPr="005F27CA" w:rsidDel="00CD7BBA">
          <w:rPr>
            <w:bCs/>
            <w:szCs w:val="24"/>
          </w:rPr>
          <w:fldChar w:fldCharType="begin"/>
        </w:r>
        <w:r w:rsidRPr="005F27CA" w:rsidDel="00CD7BBA">
          <w:rPr>
            <w:bCs/>
            <w:szCs w:val="24"/>
          </w:rPr>
          <w:delInstrText xml:space="preserve"> REF _Ref341385739 \r \h  \* MERGEFORMAT </w:delInstrText>
        </w:r>
        <w:r w:rsidRPr="005F27CA" w:rsidDel="00CD7BBA">
          <w:rPr>
            <w:bCs/>
            <w:szCs w:val="24"/>
          </w:rPr>
        </w:r>
        <w:r w:rsidRPr="005F27CA" w:rsidDel="00CD7BBA">
          <w:rPr>
            <w:bCs/>
            <w:szCs w:val="24"/>
          </w:rPr>
          <w:fldChar w:fldCharType="separate"/>
        </w:r>
        <w:r w:rsidR="003A05AB" w:rsidDel="00CD7BBA">
          <w:rPr>
            <w:bCs/>
            <w:szCs w:val="24"/>
          </w:rPr>
          <w:delText>10</w:delText>
        </w:r>
        <w:r w:rsidRPr="005F27CA" w:rsidDel="00CD7BBA">
          <w:rPr>
            <w:bCs/>
            <w:szCs w:val="24"/>
          </w:rPr>
          <w:fldChar w:fldCharType="end"/>
        </w:r>
        <w:r w:rsidRPr="005F27CA" w:rsidDel="00CD7BBA">
          <w:rPr>
            <w:bCs/>
            <w:szCs w:val="24"/>
          </w:rPr>
          <w:delText>, within twenty (20) Working Days of receiving the invoice.</w:delText>
        </w:r>
        <w:bookmarkEnd w:id="18895"/>
        <w:bookmarkEnd w:id="18896"/>
        <w:bookmarkEnd w:id="18897"/>
        <w:bookmarkEnd w:id="18898"/>
        <w:bookmarkEnd w:id="18899"/>
        <w:bookmarkEnd w:id="18900"/>
        <w:bookmarkEnd w:id="18901"/>
      </w:del>
    </w:p>
    <w:p w14:paraId="5D1BAA01" w14:textId="5AA1DAD3" w:rsidR="00426F1D" w:rsidRPr="005F27CA" w:rsidDel="00CD7BBA" w:rsidRDefault="00426F1D">
      <w:pPr>
        <w:keepNext/>
        <w:numPr>
          <w:ilvl w:val="1"/>
          <w:numId w:val="85"/>
        </w:numPr>
        <w:tabs>
          <w:tab w:val="clear" w:pos="2160"/>
          <w:tab w:val="clear" w:pos="2880"/>
          <w:tab w:val="clear" w:pos="3600"/>
          <w:tab w:val="clear" w:pos="4320"/>
          <w:tab w:val="clear" w:pos="5040"/>
          <w:tab w:val="clear" w:pos="9029"/>
        </w:tabs>
        <w:spacing w:after="230"/>
        <w:jc w:val="left"/>
        <w:outlineLvl w:val="0"/>
        <w:rPr>
          <w:del w:id="18903" w:author="Debbie Houldsworth" w:date="2020-05-06T07:33:00Z"/>
          <w:b/>
          <w:szCs w:val="24"/>
        </w:rPr>
        <w:pPrChange w:id="18904" w:author="Debbie Houldsworth" w:date="2020-05-13T09:35:00Z">
          <w:pPr>
            <w:keepNext/>
            <w:numPr>
              <w:ilvl w:val="1"/>
              <w:numId w:val="85"/>
            </w:numPr>
            <w:tabs>
              <w:tab w:val="clear" w:pos="2160"/>
              <w:tab w:val="clear" w:pos="2880"/>
              <w:tab w:val="clear" w:pos="3600"/>
              <w:tab w:val="clear" w:pos="4320"/>
              <w:tab w:val="clear" w:pos="5040"/>
              <w:tab w:val="clear" w:pos="9029"/>
              <w:tab w:val="num" w:pos="720"/>
            </w:tabs>
            <w:spacing w:after="230"/>
            <w:ind w:left="720" w:hanging="720"/>
            <w:jc w:val="left"/>
            <w:outlineLvl w:val="1"/>
          </w:pPr>
        </w:pPrChange>
      </w:pPr>
      <w:bookmarkStart w:id="18905" w:name="_Toc40256554"/>
      <w:bookmarkStart w:id="18906" w:name="_Toc40257402"/>
      <w:bookmarkStart w:id="18907" w:name="_Toc40258218"/>
      <w:bookmarkStart w:id="18908" w:name="_Toc40259029"/>
      <w:bookmarkStart w:id="18909" w:name="_Toc40259834"/>
      <w:bookmarkStart w:id="18910" w:name="_Toc40260627"/>
      <w:bookmarkStart w:id="18911" w:name="_Toc40261419"/>
      <w:del w:id="18912" w:author="Debbie Houldsworth" w:date="2020-05-06T07:33:00Z">
        <w:r w:rsidRPr="005F27CA" w:rsidDel="00CD7BBA">
          <w:rPr>
            <w:b/>
            <w:szCs w:val="24"/>
          </w:rPr>
          <w:delText>Annual Service Fee</w:delText>
        </w:r>
        <w:bookmarkEnd w:id="18905"/>
        <w:bookmarkEnd w:id="18906"/>
        <w:bookmarkEnd w:id="18907"/>
        <w:bookmarkEnd w:id="18908"/>
        <w:bookmarkEnd w:id="18909"/>
        <w:bookmarkEnd w:id="18910"/>
        <w:bookmarkEnd w:id="18911"/>
      </w:del>
    </w:p>
    <w:p w14:paraId="0955C3EE" w14:textId="54EF6ABF" w:rsidR="00426F1D" w:rsidRPr="005F27CA" w:rsidDel="00CD7BBA" w:rsidRDefault="00426F1D">
      <w:pPr>
        <w:numPr>
          <w:ilvl w:val="2"/>
          <w:numId w:val="85"/>
        </w:numPr>
        <w:tabs>
          <w:tab w:val="clear" w:pos="2160"/>
          <w:tab w:val="clear" w:pos="2880"/>
          <w:tab w:val="clear" w:pos="3600"/>
          <w:tab w:val="clear" w:pos="4320"/>
          <w:tab w:val="clear" w:pos="5040"/>
          <w:tab w:val="clear" w:pos="9029"/>
        </w:tabs>
        <w:spacing w:after="230"/>
        <w:jc w:val="left"/>
        <w:outlineLvl w:val="0"/>
        <w:rPr>
          <w:del w:id="18913" w:author="Debbie Houldsworth" w:date="2020-05-06T07:33:00Z"/>
          <w:szCs w:val="24"/>
        </w:rPr>
        <w:pPrChange w:id="18914"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bookmarkStart w:id="18915" w:name="_Ref341385740"/>
      <w:bookmarkStart w:id="18916" w:name="_Toc40256555"/>
      <w:bookmarkStart w:id="18917" w:name="_Toc40257403"/>
      <w:bookmarkStart w:id="18918" w:name="_Toc40258219"/>
      <w:bookmarkStart w:id="18919" w:name="_Toc40259030"/>
      <w:bookmarkStart w:id="18920" w:name="_Toc40259835"/>
      <w:bookmarkStart w:id="18921" w:name="_Toc40260628"/>
      <w:bookmarkStart w:id="18922" w:name="_Toc40261420"/>
      <w:del w:id="18923" w:author="Debbie Houldsworth" w:date="2020-05-06T07:33:00Z">
        <w:r w:rsidRPr="005F27CA" w:rsidDel="00CD7BBA">
          <w:rPr>
            <w:szCs w:val="24"/>
          </w:rPr>
          <w:delText>Where the Annual Service Fee is greater than zero, the GDCC Operator may procure that the User is sent an invoice within five (5) Working Days of the end of each January, for an amount equal to:</w:delText>
        </w:r>
        <w:bookmarkEnd w:id="18915"/>
        <w:bookmarkEnd w:id="18916"/>
        <w:bookmarkEnd w:id="18917"/>
        <w:bookmarkEnd w:id="18918"/>
        <w:bookmarkEnd w:id="18919"/>
        <w:bookmarkEnd w:id="18920"/>
        <w:bookmarkEnd w:id="18921"/>
        <w:bookmarkEnd w:id="18922"/>
      </w:del>
    </w:p>
    <w:p w14:paraId="3A4A3397" w14:textId="7FDEFD3F" w:rsidR="00426F1D" w:rsidRPr="005F27CA" w:rsidDel="00CD7BBA" w:rsidRDefault="00426F1D">
      <w:pPr>
        <w:tabs>
          <w:tab w:val="clear" w:pos="2160"/>
          <w:tab w:val="clear" w:pos="2880"/>
          <w:tab w:val="clear" w:pos="3600"/>
          <w:tab w:val="clear" w:pos="4320"/>
          <w:tab w:val="clear" w:pos="5040"/>
          <w:tab w:val="clear" w:pos="9029"/>
        </w:tabs>
        <w:ind w:left="1440"/>
        <w:jc w:val="left"/>
        <w:outlineLvl w:val="0"/>
        <w:rPr>
          <w:del w:id="18924" w:author="Debbie Houldsworth" w:date="2020-05-06T07:33:00Z"/>
          <w:szCs w:val="24"/>
          <w:u w:val="single"/>
        </w:rPr>
        <w:pPrChange w:id="18925" w:author="Debbie Houldsworth" w:date="2020-05-13T09:35:00Z">
          <w:pPr>
            <w:tabs>
              <w:tab w:val="clear" w:pos="2160"/>
              <w:tab w:val="clear" w:pos="2880"/>
              <w:tab w:val="clear" w:pos="3600"/>
              <w:tab w:val="clear" w:pos="4320"/>
              <w:tab w:val="clear" w:pos="5040"/>
              <w:tab w:val="clear" w:pos="9029"/>
            </w:tabs>
            <w:ind w:left="1440"/>
            <w:jc w:val="left"/>
          </w:pPr>
        </w:pPrChange>
      </w:pPr>
    </w:p>
    <w:p w14:paraId="1F7F7B33" w14:textId="0F14CA8A" w:rsidR="00426F1D" w:rsidRPr="005F27CA" w:rsidDel="00CD7BBA" w:rsidRDefault="00E1670D">
      <w:pPr>
        <w:tabs>
          <w:tab w:val="clear" w:pos="2160"/>
          <w:tab w:val="clear" w:pos="2880"/>
          <w:tab w:val="clear" w:pos="3600"/>
          <w:tab w:val="clear" w:pos="4320"/>
          <w:tab w:val="clear" w:pos="5040"/>
          <w:tab w:val="clear" w:pos="9029"/>
        </w:tabs>
        <w:ind w:left="1440"/>
        <w:jc w:val="left"/>
        <w:outlineLvl w:val="0"/>
        <w:rPr>
          <w:del w:id="18926" w:author="Debbie Houldsworth" w:date="2020-05-06T07:33:00Z"/>
          <w:szCs w:val="24"/>
          <w:u w:val="single"/>
        </w:rPr>
        <w:pPrChange w:id="18927" w:author="Debbie Houldsworth" w:date="2020-05-13T09:35:00Z">
          <w:pPr>
            <w:tabs>
              <w:tab w:val="clear" w:pos="2160"/>
              <w:tab w:val="clear" w:pos="2880"/>
              <w:tab w:val="clear" w:pos="3600"/>
              <w:tab w:val="clear" w:pos="4320"/>
              <w:tab w:val="clear" w:pos="5040"/>
              <w:tab w:val="clear" w:pos="9029"/>
            </w:tabs>
            <w:ind w:left="1440"/>
            <w:jc w:val="left"/>
          </w:pPr>
        </w:pPrChange>
      </w:pPr>
      <w:del w:id="18928" w:author="Debbie Houldsworth" w:date="2020-05-06T07:33:00Z">
        <w:r>
          <w:rPr>
            <w:position w:val="-28"/>
            <w:szCs w:val="24"/>
          </w:rPr>
          <w:pict w14:anchorId="537736D5">
            <v:shape id="_x0000_i1345" type="#_x0000_t75" style="width:196pt;height:36.5pt">
              <v:imagedata r:id="rId71" o:title=""/>
            </v:shape>
          </w:pict>
        </w:r>
      </w:del>
    </w:p>
    <w:p w14:paraId="4BA9EF30" w14:textId="51F0DFE7" w:rsidR="00426F1D" w:rsidRPr="005F27CA" w:rsidDel="00CD7BBA" w:rsidRDefault="00E1670D">
      <w:pPr>
        <w:tabs>
          <w:tab w:val="clear" w:pos="2160"/>
          <w:tab w:val="clear" w:pos="2880"/>
          <w:tab w:val="clear" w:pos="3600"/>
          <w:tab w:val="clear" w:pos="4320"/>
          <w:tab w:val="clear" w:pos="5040"/>
          <w:tab w:val="clear" w:pos="9029"/>
        </w:tabs>
        <w:ind w:left="1440"/>
        <w:jc w:val="left"/>
        <w:outlineLvl w:val="0"/>
        <w:rPr>
          <w:ins w:id="18929" w:author="TSWAN" w:date="2020-04-16T19:06:00Z"/>
          <w:del w:id="18930" w:author="Debbie Houldsworth" w:date="2020-05-06T07:33:00Z"/>
          <w:szCs w:val="24"/>
          <w:u w:val="single"/>
        </w:rPr>
        <w:pPrChange w:id="18931" w:author="Debbie Houldsworth" w:date="2020-05-13T09:35:00Z">
          <w:pPr>
            <w:tabs>
              <w:tab w:val="clear" w:pos="2160"/>
              <w:tab w:val="clear" w:pos="2880"/>
              <w:tab w:val="clear" w:pos="3600"/>
              <w:tab w:val="clear" w:pos="4320"/>
              <w:tab w:val="clear" w:pos="5040"/>
              <w:tab w:val="clear" w:pos="9029"/>
            </w:tabs>
            <w:ind w:left="1440"/>
            <w:jc w:val="left"/>
          </w:pPr>
        </w:pPrChange>
      </w:pPr>
      <w:ins w:id="18932" w:author="TSWAN" w:date="2020-04-16T19:06:00Z">
        <w:del w:id="18933" w:author="Debbie Houldsworth" w:date="2020-05-06T07:33:00Z">
          <w:r>
            <w:rPr>
              <w:position w:val="-28"/>
              <w:szCs w:val="24"/>
            </w:rPr>
            <w:pict w14:anchorId="48F86681">
              <v:shape id="_x0000_i1346" type="#_x0000_t75" style="width:196pt;height:36.5pt">
                <v:imagedata r:id="rId71" o:title=""/>
              </v:shape>
            </w:pict>
          </w:r>
        </w:del>
      </w:ins>
    </w:p>
    <w:p w14:paraId="5149DB47" w14:textId="28B1C2D7" w:rsidR="00426F1D" w:rsidRPr="005F27CA" w:rsidDel="00D73898" w:rsidRDefault="00426F1D">
      <w:pPr>
        <w:tabs>
          <w:tab w:val="clear" w:pos="2160"/>
          <w:tab w:val="clear" w:pos="2880"/>
          <w:tab w:val="clear" w:pos="3600"/>
          <w:tab w:val="clear" w:pos="4320"/>
          <w:tab w:val="clear" w:pos="5040"/>
          <w:tab w:val="clear" w:pos="9029"/>
        </w:tabs>
        <w:ind w:left="1440"/>
        <w:jc w:val="left"/>
        <w:outlineLvl w:val="0"/>
        <w:rPr>
          <w:del w:id="18934" w:author="Debbie Houldsworth" w:date="2020-05-12T16:52:00Z"/>
          <w:szCs w:val="24"/>
          <w:u w:val="single"/>
        </w:rPr>
        <w:pPrChange w:id="18935" w:author="Debbie Houldsworth" w:date="2020-05-13T09:35:00Z">
          <w:pPr>
            <w:tabs>
              <w:tab w:val="clear" w:pos="2160"/>
              <w:tab w:val="clear" w:pos="2880"/>
              <w:tab w:val="clear" w:pos="3600"/>
              <w:tab w:val="clear" w:pos="4320"/>
              <w:tab w:val="clear" w:pos="5040"/>
              <w:tab w:val="clear" w:pos="9029"/>
            </w:tabs>
            <w:ind w:left="1440"/>
            <w:jc w:val="left"/>
          </w:pPr>
        </w:pPrChange>
      </w:pPr>
    </w:p>
    <w:p w14:paraId="196E20A4" w14:textId="13ABCC74" w:rsidR="00426F1D" w:rsidRPr="005F27CA" w:rsidDel="00CD7BBA" w:rsidRDefault="00426F1D">
      <w:pPr>
        <w:numPr>
          <w:ilvl w:val="0"/>
          <w:numId w:val="14"/>
        </w:numPr>
        <w:tabs>
          <w:tab w:val="clear" w:pos="709"/>
          <w:tab w:val="clear" w:pos="2160"/>
          <w:tab w:val="clear" w:pos="2880"/>
          <w:tab w:val="clear" w:pos="3600"/>
          <w:tab w:val="clear" w:pos="4320"/>
          <w:tab w:val="clear" w:pos="5040"/>
          <w:tab w:val="clear" w:pos="9029"/>
          <w:tab w:val="num" w:pos="360"/>
        </w:tabs>
        <w:spacing w:after="230"/>
        <w:ind w:left="1418" w:firstLine="0"/>
        <w:jc w:val="left"/>
        <w:outlineLvl w:val="0"/>
        <w:rPr>
          <w:del w:id="18936" w:author="Debbie Houldsworth" w:date="2020-05-06T07:33:00Z"/>
          <w:szCs w:val="24"/>
        </w:rPr>
        <w:pPrChange w:id="18937" w:author="Debbie Houldsworth" w:date="2020-05-13T09:35:00Z">
          <w:pPr>
            <w:numPr>
              <w:numId w:val="14"/>
            </w:numPr>
            <w:tabs>
              <w:tab w:val="clear" w:pos="2160"/>
              <w:tab w:val="clear" w:pos="2880"/>
              <w:tab w:val="clear" w:pos="3600"/>
              <w:tab w:val="clear" w:pos="4320"/>
              <w:tab w:val="clear" w:pos="5040"/>
              <w:tab w:val="clear" w:pos="9029"/>
              <w:tab w:val="num" w:pos="360"/>
              <w:tab w:val="num" w:pos="709"/>
            </w:tabs>
            <w:spacing w:after="230"/>
            <w:ind w:left="1418" w:hanging="709"/>
            <w:jc w:val="left"/>
          </w:pPr>
        </w:pPrChange>
      </w:pPr>
      <w:bookmarkStart w:id="18938" w:name="_Toc40256556"/>
      <w:bookmarkStart w:id="18939" w:name="_Toc40257404"/>
      <w:bookmarkStart w:id="18940" w:name="_Toc40258220"/>
      <w:bookmarkStart w:id="18941" w:name="_Toc40259031"/>
      <w:bookmarkStart w:id="18942" w:name="_Toc40259836"/>
      <w:bookmarkStart w:id="18943" w:name="_Toc40260629"/>
      <w:bookmarkStart w:id="18944" w:name="_Toc40261421"/>
      <w:del w:id="18945" w:author="Debbie Houldsworth" w:date="2020-05-06T07:33:00Z">
        <w:r w:rsidRPr="005F27CA" w:rsidDel="00CD7BBA">
          <w:rPr>
            <w:szCs w:val="24"/>
          </w:rPr>
          <w:delText>where,</w:delText>
        </w:r>
        <w:bookmarkEnd w:id="18938"/>
        <w:bookmarkEnd w:id="18939"/>
        <w:bookmarkEnd w:id="18940"/>
        <w:bookmarkEnd w:id="18941"/>
        <w:bookmarkEnd w:id="18942"/>
        <w:bookmarkEnd w:id="18943"/>
        <w:bookmarkEnd w:id="18944"/>
      </w:del>
    </w:p>
    <w:p w14:paraId="30E6F1FF" w14:textId="5134F0C6" w:rsidR="00426F1D" w:rsidRPr="005F27CA" w:rsidDel="00CD7BBA" w:rsidRDefault="00426F1D">
      <w:pPr>
        <w:numPr>
          <w:ilvl w:val="0"/>
          <w:numId w:val="14"/>
        </w:numPr>
        <w:tabs>
          <w:tab w:val="clear" w:pos="709"/>
          <w:tab w:val="clear" w:pos="2160"/>
          <w:tab w:val="clear" w:pos="2880"/>
          <w:tab w:val="clear" w:pos="3600"/>
          <w:tab w:val="clear" w:pos="4320"/>
          <w:tab w:val="clear" w:pos="5040"/>
          <w:tab w:val="clear" w:pos="9029"/>
          <w:tab w:val="num" w:pos="360"/>
        </w:tabs>
        <w:spacing w:after="230"/>
        <w:ind w:left="1418" w:firstLine="0"/>
        <w:jc w:val="left"/>
        <w:outlineLvl w:val="0"/>
        <w:rPr>
          <w:del w:id="18946" w:author="Debbie Houldsworth" w:date="2020-05-06T07:33:00Z"/>
          <w:szCs w:val="24"/>
        </w:rPr>
        <w:pPrChange w:id="18947" w:author="Debbie Houldsworth" w:date="2020-05-13T09:35:00Z">
          <w:pPr>
            <w:numPr>
              <w:numId w:val="14"/>
            </w:numPr>
            <w:tabs>
              <w:tab w:val="clear" w:pos="2160"/>
              <w:tab w:val="clear" w:pos="2880"/>
              <w:tab w:val="clear" w:pos="3600"/>
              <w:tab w:val="clear" w:pos="4320"/>
              <w:tab w:val="clear" w:pos="5040"/>
              <w:tab w:val="clear" w:pos="9029"/>
              <w:tab w:val="num" w:pos="360"/>
              <w:tab w:val="num" w:pos="709"/>
            </w:tabs>
            <w:spacing w:after="230"/>
            <w:ind w:left="1418" w:hanging="709"/>
            <w:jc w:val="left"/>
          </w:pPr>
        </w:pPrChange>
      </w:pPr>
      <w:bookmarkStart w:id="18948" w:name="_Toc40256557"/>
      <w:bookmarkStart w:id="18949" w:name="_Toc40257405"/>
      <w:bookmarkStart w:id="18950" w:name="_Toc40258221"/>
      <w:bookmarkStart w:id="18951" w:name="_Toc40259032"/>
      <w:bookmarkStart w:id="18952" w:name="_Toc40259837"/>
      <w:bookmarkStart w:id="18953" w:name="_Toc40260630"/>
      <w:bookmarkStart w:id="18954" w:name="_Toc40261422"/>
      <w:del w:id="18955" w:author="Debbie Houldsworth" w:date="2020-05-06T07:33:00Z">
        <w:r w:rsidRPr="005F27CA" w:rsidDel="00CD7BBA">
          <w:rPr>
            <w:b/>
            <w:bCs/>
            <w:szCs w:val="24"/>
          </w:rPr>
          <w:delText>Complete Months</w:delText>
        </w:r>
        <w:r w:rsidRPr="005F27CA" w:rsidDel="00CD7BBA">
          <w:rPr>
            <w:i/>
            <w:iCs/>
            <w:szCs w:val="24"/>
          </w:rPr>
          <w:delText xml:space="preserve"> </w:delText>
        </w:r>
        <w:r w:rsidRPr="005F27CA" w:rsidDel="00CD7BBA">
          <w:rPr>
            <w:szCs w:val="24"/>
          </w:rPr>
          <w:delText>means the number of complete calendar months that this Agreement was in force during the previous calendar year.</w:delText>
        </w:r>
        <w:bookmarkEnd w:id="18948"/>
        <w:bookmarkEnd w:id="18949"/>
        <w:bookmarkEnd w:id="18950"/>
        <w:bookmarkEnd w:id="18951"/>
        <w:bookmarkEnd w:id="18952"/>
        <w:bookmarkEnd w:id="18953"/>
        <w:bookmarkEnd w:id="18954"/>
      </w:del>
    </w:p>
    <w:p w14:paraId="26DE82E1" w14:textId="374AD805" w:rsidR="00426F1D" w:rsidRPr="005F27CA" w:rsidDel="00CD7BBA" w:rsidRDefault="00426F1D">
      <w:pPr>
        <w:numPr>
          <w:ilvl w:val="2"/>
          <w:numId w:val="85"/>
        </w:numPr>
        <w:tabs>
          <w:tab w:val="clear" w:pos="2160"/>
          <w:tab w:val="clear" w:pos="2880"/>
          <w:tab w:val="clear" w:pos="3600"/>
          <w:tab w:val="clear" w:pos="4320"/>
          <w:tab w:val="clear" w:pos="5040"/>
          <w:tab w:val="clear" w:pos="9029"/>
        </w:tabs>
        <w:spacing w:after="230"/>
        <w:jc w:val="left"/>
        <w:outlineLvl w:val="0"/>
        <w:rPr>
          <w:del w:id="18956" w:author="Debbie Houldsworth" w:date="2020-05-06T07:33:00Z"/>
          <w:szCs w:val="24"/>
        </w:rPr>
        <w:pPrChange w:id="18957"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bookmarkStart w:id="18958" w:name="_Toc40256558"/>
      <w:bookmarkStart w:id="18959" w:name="_Toc40257406"/>
      <w:bookmarkStart w:id="18960" w:name="_Toc40258222"/>
      <w:bookmarkStart w:id="18961" w:name="_Toc40259033"/>
      <w:bookmarkStart w:id="18962" w:name="_Toc40259838"/>
      <w:bookmarkStart w:id="18963" w:name="_Toc40260631"/>
      <w:bookmarkStart w:id="18964" w:name="_Toc40261423"/>
      <w:del w:id="18965" w:author="Debbie Houldsworth" w:date="2020-05-06T07:33:00Z">
        <w:r w:rsidRPr="005F27CA" w:rsidDel="00CD7BBA">
          <w:rPr>
            <w:szCs w:val="24"/>
          </w:rPr>
          <w:delText>The User shall settle amounts invoiced under Clause </w:delText>
        </w:r>
        <w:r w:rsidRPr="005F27CA" w:rsidDel="00CD7BBA">
          <w:rPr>
            <w:szCs w:val="24"/>
          </w:rPr>
          <w:fldChar w:fldCharType="begin"/>
        </w:r>
        <w:r w:rsidRPr="005F27CA" w:rsidDel="00CD7BBA">
          <w:rPr>
            <w:szCs w:val="24"/>
          </w:rPr>
          <w:delInstrText xml:space="preserve"> REF _Ref341385740 \r \h  \* MERGEFORMAT </w:delInstrText>
        </w:r>
        <w:r w:rsidRPr="005F27CA" w:rsidDel="00CD7BBA">
          <w:rPr>
            <w:szCs w:val="24"/>
          </w:rPr>
        </w:r>
        <w:r w:rsidRPr="005F27CA" w:rsidDel="00CD7BBA">
          <w:rPr>
            <w:szCs w:val="24"/>
          </w:rPr>
          <w:fldChar w:fldCharType="separate"/>
        </w:r>
        <w:r w:rsidR="003A05AB" w:rsidDel="00CD7BBA">
          <w:rPr>
            <w:szCs w:val="24"/>
          </w:rPr>
          <w:delText>10.3.1</w:delText>
        </w:r>
        <w:r w:rsidRPr="005F27CA" w:rsidDel="00CD7BBA">
          <w:rPr>
            <w:szCs w:val="24"/>
          </w:rPr>
          <w:fldChar w:fldCharType="end"/>
        </w:r>
        <w:r w:rsidRPr="005F27CA" w:rsidDel="00CD7BBA">
          <w:rPr>
            <w:szCs w:val="24"/>
          </w:rPr>
          <w:delText>, within twenty (20) Working Days of receiving the invoice.</w:delText>
        </w:r>
        <w:bookmarkEnd w:id="18958"/>
        <w:bookmarkEnd w:id="18959"/>
        <w:bookmarkEnd w:id="18960"/>
        <w:bookmarkEnd w:id="18961"/>
        <w:bookmarkEnd w:id="18962"/>
        <w:bookmarkEnd w:id="18963"/>
        <w:bookmarkEnd w:id="18964"/>
      </w:del>
    </w:p>
    <w:p w14:paraId="414FB0E7" w14:textId="4525416E" w:rsidR="00426F1D" w:rsidRPr="005F27CA" w:rsidDel="00CD7BBA" w:rsidRDefault="00426F1D">
      <w:pPr>
        <w:keepNext/>
        <w:numPr>
          <w:ilvl w:val="1"/>
          <w:numId w:val="85"/>
        </w:numPr>
        <w:tabs>
          <w:tab w:val="clear" w:pos="2160"/>
          <w:tab w:val="clear" w:pos="2880"/>
          <w:tab w:val="clear" w:pos="3600"/>
          <w:tab w:val="clear" w:pos="4320"/>
          <w:tab w:val="clear" w:pos="5040"/>
          <w:tab w:val="clear" w:pos="9029"/>
        </w:tabs>
        <w:spacing w:after="230"/>
        <w:jc w:val="left"/>
        <w:outlineLvl w:val="0"/>
        <w:rPr>
          <w:del w:id="18966" w:author="Debbie Houldsworth" w:date="2020-05-06T07:33:00Z"/>
          <w:b/>
          <w:szCs w:val="24"/>
        </w:rPr>
        <w:pPrChange w:id="18967" w:author="Debbie Houldsworth" w:date="2020-05-13T09:35:00Z">
          <w:pPr>
            <w:keepNext/>
            <w:numPr>
              <w:ilvl w:val="1"/>
              <w:numId w:val="85"/>
            </w:numPr>
            <w:tabs>
              <w:tab w:val="clear" w:pos="2160"/>
              <w:tab w:val="clear" w:pos="2880"/>
              <w:tab w:val="clear" w:pos="3600"/>
              <w:tab w:val="clear" w:pos="4320"/>
              <w:tab w:val="clear" w:pos="5040"/>
              <w:tab w:val="clear" w:pos="9029"/>
              <w:tab w:val="num" w:pos="720"/>
            </w:tabs>
            <w:spacing w:after="230"/>
            <w:ind w:left="720" w:hanging="720"/>
            <w:jc w:val="left"/>
            <w:outlineLvl w:val="1"/>
          </w:pPr>
        </w:pPrChange>
      </w:pPr>
      <w:bookmarkStart w:id="18968" w:name="_Toc40256559"/>
      <w:bookmarkStart w:id="18969" w:name="_Toc40257407"/>
      <w:bookmarkStart w:id="18970" w:name="_Toc40258223"/>
      <w:bookmarkStart w:id="18971" w:name="_Toc40259034"/>
      <w:bookmarkStart w:id="18972" w:name="_Toc40259839"/>
      <w:bookmarkStart w:id="18973" w:name="_Toc40260632"/>
      <w:bookmarkStart w:id="18974" w:name="_Toc40261424"/>
      <w:del w:id="18975" w:author="Debbie Houldsworth" w:date="2020-05-06T07:33:00Z">
        <w:r w:rsidRPr="005F27CA" w:rsidDel="00CD7BBA">
          <w:rPr>
            <w:b/>
            <w:szCs w:val="24"/>
          </w:rPr>
          <w:delText>GDCC Data Rectification Fees</w:delText>
        </w:r>
        <w:bookmarkEnd w:id="18968"/>
        <w:bookmarkEnd w:id="18969"/>
        <w:bookmarkEnd w:id="18970"/>
        <w:bookmarkEnd w:id="18971"/>
        <w:bookmarkEnd w:id="18972"/>
        <w:bookmarkEnd w:id="18973"/>
        <w:bookmarkEnd w:id="18974"/>
      </w:del>
    </w:p>
    <w:p w14:paraId="29426C7B" w14:textId="697AD10B" w:rsidR="00426F1D" w:rsidRPr="005F27CA" w:rsidDel="00CD7BBA" w:rsidRDefault="00426F1D">
      <w:pPr>
        <w:numPr>
          <w:ilvl w:val="2"/>
          <w:numId w:val="85"/>
        </w:numPr>
        <w:tabs>
          <w:tab w:val="clear" w:pos="2160"/>
          <w:tab w:val="clear" w:pos="2880"/>
          <w:tab w:val="clear" w:pos="3600"/>
          <w:tab w:val="clear" w:pos="4320"/>
          <w:tab w:val="clear" w:pos="5040"/>
          <w:tab w:val="clear" w:pos="9029"/>
        </w:tabs>
        <w:spacing w:after="230"/>
        <w:jc w:val="left"/>
        <w:outlineLvl w:val="0"/>
        <w:rPr>
          <w:del w:id="18976" w:author="Debbie Houldsworth" w:date="2020-05-06T07:33:00Z"/>
          <w:szCs w:val="24"/>
        </w:rPr>
        <w:pPrChange w:id="18977"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bookmarkStart w:id="18978" w:name="_Ref341385741"/>
      <w:bookmarkStart w:id="18979" w:name="_Toc40256560"/>
      <w:bookmarkStart w:id="18980" w:name="_Toc40257408"/>
      <w:bookmarkStart w:id="18981" w:name="_Toc40258224"/>
      <w:bookmarkStart w:id="18982" w:name="_Toc40259035"/>
      <w:bookmarkStart w:id="18983" w:name="_Toc40259840"/>
      <w:bookmarkStart w:id="18984" w:name="_Toc40260633"/>
      <w:bookmarkStart w:id="18985" w:name="_Toc40261425"/>
      <w:del w:id="18986" w:author="Debbie Houldsworth" w:date="2020-05-06T07:33:00Z">
        <w:r w:rsidRPr="005F27CA" w:rsidDel="00CD7BBA">
          <w:rPr>
            <w:szCs w:val="24"/>
          </w:rPr>
          <w:delText>Where GDCC Data Rectification Fees are payable, the GDCC Operator shall procure that the User is sent an invoice, within three (3) months.</w:delText>
        </w:r>
        <w:bookmarkEnd w:id="18978"/>
        <w:bookmarkEnd w:id="18979"/>
        <w:bookmarkEnd w:id="18980"/>
        <w:bookmarkEnd w:id="18981"/>
        <w:bookmarkEnd w:id="18982"/>
        <w:bookmarkEnd w:id="18983"/>
        <w:bookmarkEnd w:id="18984"/>
        <w:bookmarkEnd w:id="18985"/>
      </w:del>
    </w:p>
    <w:p w14:paraId="744866FF" w14:textId="79A8B9EF" w:rsidR="00426F1D" w:rsidRPr="005F27CA" w:rsidDel="00CD7BBA" w:rsidRDefault="00426F1D">
      <w:pPr>
        <w:tabs>
          <w:tab w:val="clear" w:pos="2160"/>
          <w:tab w:val="clear" w:pos="2880"/>
          <w:tab w:val="clear" w:pos="3600"/>
          <w:tab w:val="clear" w:pos="4320"/>
          <w:tab w:val="clear" w:pos="5040"/>
          <w:tab w:val="clear" w:pos="9029"/>
        </w:tabs>
        <w:spacing w:after="230"/>
        <w:ind w:left="720"/>
        <w:jc w:val="left"/>
        <w:outlineLvl w:val="0"/>
        <w:rPr>
          <w:del w:id="18987" w:author="Debbie Houldsworth" w:date="2020-05-06T07:33:00Z"/>
          <w:szCs w:val="24"/>
        </w:rPr>
        <w:pPrChange w:id="18988"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del w:id="18989" w:author="Debbie Houldsworth" w:date="2020-05-06T07:33:00Z">
        <w:r w:rsidRPr="005F27CA" w:rsidDel="00CD7BBA">
          <w:rPr>
            <w:szCs w:val="24"/>
          </w:rPr>
          <w:delText xml:space="preserve">The User shall pay the GDCC Data Rectification </w:delText>
        </w:r>
      </w:del>
      <w:del w:id="18990" w:author="Debbie Houldsworth" w:date="2020-05-07T07:31:00Z">
        <w:r w:rsidRPr="005F27CA" w:rsidDel="000D0AA0">
          <w:rPr>
            <w:szCs w:val="24"/>
          </w:rPr>
          <w:delText xml:space="preserve">Fees, within twenty (20) </w:delText>
        </w:r>
      </w:del>
      <w:del w:id="18991" w:author="Debbie Houldsworth" w:date="2020-05-06T07:33:00Z">
        <w:r w:rsidRPr="005F27CA" w:rsidDel="00CD7BBA">
          <w:rPr>
            <w:szCs w:val="24"/>
          </w:rPr>
          <w:delText>Working Days of receiving an invoice under Clause </w:delText>
        </w:r>
        <w:r w:rsidRPr="005F27CA" w:rsidDel="00CD7BBA">
          <w:rPr>
            <w:szCs w:val="24"/>
          </w:rPr>
          <w:fldChar w:fldCharType="begin"/>
        </w:r>
        <w:r w:rsidRPr="005F27CA" w:rsidDel="00CD7BBA">
          <w:rPr>
            <w:szCs w:val="24"/>
          </w:rPr>
          <w:delInstrText xml:space="preserve"> REF _Ref341385741 \r \h  \* MERGEFORMAT </w:delInstrText>
        </w:r>
        <w:r w:rsidRPr="005F27CA" w:rsidDel="00CD7BBA">
          <w:rPr>
            <w:szCs w:val="24"/>
          </w:rPr>
        </w:r>
        <w:r w:rsidRPr="005F27CA" w:rsidDel="00CD7BBA">
          <w:rPr>
            <w:szCs w:val="24"/>
          </w:rPr>
          <w:fldChar w:fldCharType="separate"/>
        </w:r>
        <w:r w:rsidR="003A05AB" w:rsidDel="00CD7BBA">
          <w:rPr>
            <w:szCs w:val="24"/>
          </w:rPr>
          <w:delText>10.4.1</w:delText>
        </w:r>
        <w:r w:rsidRPr="005F27CA" w:rsidDel="00CD7BBA">
          <w:rPr>
            <w:szCs w:val="24"/>
          </w:rPr>
          <w:fldChar w:fldCharType="end"/>
        </w:r>
        <w:r w:rsidRPr="005F27CA" w:rsidDel="00CD7BBA">
          <w:rPr>
            <w:szCs w:val="24"/>
          </w:rPr>
          <w:delText>.</w:delText>
        </w:r>
      </w:del>
    </w:p>
    <w:p w14:paraId="18A44D4F" w14:textId="220C54AF" w:rsidR="00426F1D" w:rsidRPr="005F27CA" w:rsidDel="00CD7BBA" w:rsidRDefault="00426F1D">
      <w:pPr>
        <w:tabs>
          <w:tab w:val="clear" w:pos="2160"/>
          <w:tab w:val="clear" w:pos="2880"/>
          <w:tab w:val="clear" w:pos="3600"/>
          <w:tab w:val="clear" w:pos="4320"/>
          <w:tab w:val="clear" w:pos="5040"/>
          <w:tab w:val="clear" w:pos="9029"/>
        </w:tabs>
        <w:spacing w:after="230"/>
        <w:ind w:left="720"/>
        <w:jc w:val="left"/>
        <w:outlineLvl w:val="0"/>
        <w:rPr>
          <w:del w:id="18992" w:author="Debbie Houldsworth" w:date="2020-05-06T07:33:00Z"/>
          <w:b/>
          <w:szCs w:val="24"/>
        </w:rPr>
        <w:pPrChange w:id="18993" w:author="Debbie Houldsworth" w:date="2020-05-13T09:35:00Z">
          <w:pPr>
            <w:keepNext/>
            <w:numPr>
              <w:ilvl w:val="1"/>
              <w:numId w:val="85"/>
            </w:numPr>
            <w:tabs>
              <w:tab w:val="clear" w:pos="2160"/>
              <w:tab w:val="clear" w:pos="2880"/>
              <w:tab w:val="clear" w:pos="3600"/>
              <w:tab w:val="clear" w:pos="4320"/>
              <w:tab w:val="clear" w:pos="5040"/>
              <w:tab w:val="clear" w:pos="9029"/>
              <w:tab w:val="num" w:pos="720"/>
            </w:tabs>
            <w:spacing w:after="230"/>
            <w:ind w:left="720" w:hanging="720"/>
            <w:jc w:val="left"/>
            <w:outlineLvl w:val="1"/>
          </w:pPr>
        </w:pPrChange>
      </w:pPr>
      <w:del w:id="18994" w:author="Debbie Houldsworth" w:date="2020-05-06T07:33:00Z">
        <w:r w:rsidRPr="005F27CA" w:rsidDel="00CD7BBA">
          <w:rPr>
            <w:b/>
            <w:szCs w:val="24"/>
          </w:rPr>
          <w:delText>Service Level Compensation</w:delText>
        </w:r>
      </w:del>
    </w:p>
    <w:p w14:paraId="72368F29" w14:textId="468C8341" w:rsidR="00426F1D" w:rsidRPr="005F27CA" w:rsidDel="00D73898" w:rsidRDefault="00426F1D">
      <w:pPr>
        <w:tabs>
          <w:tab w:val="clear" w:pos="2160"/>
          <w:tab w:val="clear" w:pos="2880"/>
          <w:tab w:val="clear" w:pos="3600"/>
          <w:tab w:val="clear" w:pos="4320"/>
          <w:tab w:val="clear" w:pos="5040"/>
          <w:tab w:val="clear" w:pos="9029"/>
        </w:tabs>
        <w:spacing w:after="230"/>
        <w:ind w:left="720"/>
        <w:jc w:val="left"/>
        <w:outlineLvl w:val="0"/>
        <w:rPr>
          <w:del w:id="18995" w:author="Debbie Houldsworth" w:date="2020-05-12T16:52:00Z"/>
          <w:szCs w:val="24"/>
        </w:rPr>
        <w:pPrChange w:id="18996"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bookmarkStart w:id="18997" w:name="_Ref343865028"/>
      <w:del w:id="18998" w:author="Debbie Houldsworth" w:date="2020-05-06T07:33:00Z">
        <w:r w:rsidRPr="005F27CA" w:rsidDel="00CD7BBA">
          <w:rPr>
            <w:szCs w:val="24"/>
          </w:rPr>
          <w:delText>Where Service Level Compensation is payable under a Service Level Compliance Statement, the User shall issue an invoice to MEC for Service Level Compensation within twenty (20) Working Days of receipt of that Service Level Compliance Statement.</w:delText>
        </w:r>
      </w:del>
      <w:bookmarkEnd w:id="18997"/>
    </w:p>
    <w:p w14:paraId="321F1254" w14:textId="61DEAA13" w:rsidR="00426F1D" w:rsidRPr="005F27CA" w:rsidDel="00CD7BBA" w:rsidRDefault="00426F1D">
      <w:pPr>
        <w:numPr>
          <w:ilvl w:val="2"/>
          <w:numId w:val="85"/>
        </w:numPr>
        <w:tabs>
          <w:tab w:val="clear" w:pos="2160"/>
          <w:tab w:val="clear" w:pos="2880"/>
          <w:tab w:val="clear" w:pos="3600"/>
          <w:tab w:val="clear" w:pos="4320"/>
          <w:tab w:val="clear" w:pos="5040"/>
          <w:tab w:val="clear" w:pos="9029"/>
        </w:tabs>
        <w:spacing w:after="230"/>
        <w:jc w:val="left"/>
        <w:outlineLvl w:val="0"/>
        <w:rPr>
          <w:del w:id="18999" w:author="Debbie Houldsworth" w:date="2020-05-06T07:34:00Z"/>
          <w:szCs w:val="24"/>
        </w:rPr>
        <w:pPrChange w:id="19000"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bookmarkStart w:id="19001" w:name="_Toc40256561"/>
      <w:bookmarkStart w:id="19002" w:name="_Toc40257409"/>
      <w:bookmarkStart w:id="19003" w:name="_Toc40258225"/>
      <w:bookmarkStart w:id="19004" w:name="_Toc40259036"/>
      <w:bookmarkStart w:id="19005" w:name="_Toc40259841"/>
      <w:bookmarkStart w:id="19006" w:name="_Toc40260634"/>
      <w:bookmarkStart w:id="19007" w:name="_Toc40261426"/>
      <w:del w:id="19008" w:author="Debbie Houldsworth" w:date="2020-05-06T07:34:00Z">
        <w:r w:rsidRPr="005F27CA" w:rsidDel="00CD7BBA">
          <w:rPr>
            <w:szCs w:val="24"/>
          </w:rPr>
          <w:delText>The GDCC Operator shall procure that an amount invoiced under Clause </w:delText>
        </w:r>
        <w:r w:rsidRPr="005F27CA" w:rsidDel="00CD7BBA">
          <w:rPr>
            <w:szCs w:val="24"/>
          </w:rPr>
          <w:fldChar w:fldCharType="begin"/>
        </w:r>
        <w:r w:rsidRPr="005F27CA" w:rsidDel="00CD7BBA">
          <w:rPr>
            <w:szCs w:val="24"/>
          </w:rPr>
          <w:delInstrText xml:space="preserve"> REF _Ref343865028 \r \h  \* MERGEFORMAT </w:delInstrText>
        </w:r>
        <w:r w:rsidRPr="005F27CA" w:rsidDel="00CD7BBA">
          <w:rPr>
            <w:szCs w:val="24"/>
          </w:rPr>
        </w:r>
        <w:r w:rsidRPr="005F27CA" w:rsidDel="00CD7BBA">
          <w:rPr>
            <w:szCs w:val="24"/>
          </w:rPr>
          <w:fldChar w:fldCharType="separate"/>
        </w:r>
        <w:r w:rsidR="003A05AB" w:rsidDel="00CD7BBA">
          <w:rPr>
            <w:szCs w:val="24"/>
          </w:rPr>
          <w:delText>10.5.1</w:delText>
        </w:r>
        <w:r w:rsidRPr="005F27CA" w:rsidDel="00CD7BBA">
          <w:rPr>
            <w:szCs w:val="24"/>
          </w:rPr>
          <w:fldChar w:fldCharType="end"/>
        </w:r>
        <w:r w:rsidRPr="005F27CA" w:rsidDel="00CD7BBA">
          <w:rPr>
            <w:szCs w:val="24"/>
          </w:rPr>
          <w:delText xml:space="preserve"> is paid within twenty (20) Working Days of receipt of the invoice.</w:delText>
        </w:r>
        <w:bookmarkEnd w:id="19001"/>
        <w:bookmarkEnd w:id="19002"/>
        <w:bookmarkEnd w:id="19003"/>
        <w:bookmarkEnd w:id="19004"/>
        <w:bookmarkEnd w:id="19005"/>
        <w:bookmarkEnd w:id="19006"/>
        <w:bookmarkEnd w:id="19007"/>
      </w:del>
    </w:p>
    <w:p w14:paraId="6D0EF2DC" w14:textId="58A96BA6" w:rsidR="00426F1D" w:rsidRPr="005F27CA" w:rsidDel="00CD7BBA" w:rsidRDefault="00426F1D">
      <w:pPr>
        <w:keepNext/>
        <w:numPr>
          <w:ilvl w:val="1"/>
          <w:numId w:val="85"/>
        </w:numPr>
        <w:tabs>
          <w:tab w:val="clear" w:pos="2160"/>
          <w:tab w:val="clear" w:pos="2880"/>
          <w:tab w:val="clear" w:pos="3600"/>
          <w:tab w:val="clear" w:pos="4320"/>
          <w:tab w:val="clear" w:pos="5040"/>
          <w:tab w:val="clear" w:pos="9029"/>
        </w:tabs>
        <w:spacing w:after="230"/>
        <w:jc w:val="left"/>
        <w:outlineLvl w:val="0"/>
        <w:rPr>
          <w:del w:id="19009" w:author="Debbie Houldsworth" w:date="2020-05-06T07:34:00Z"/>
          <w:b/>
          <w:szCs w:val="24"/>
        </w:rPr>
        <w:pPrChange w:id="19010" w:author="Debbie Houldsworth" w:date="2020-05-13T09:35:00Z">
          <w:pPr>
            <w:keepNext/>
            <w:numPr>
              <w:ilvl w:val="1"/>
              <w:numId w:val="85"/>
            </w:numPr>
            <w:tabs>
              <w:tab w:val="clear" w:pos="2160"/>
              <w:tab w:val="clear" w:pos="2880"/>
              <w:tab w:val="clear" w:pos="3600"/>
              <w:tab w:val="clear" w:pos="4320"/>
              <w:tab w:val="clear" w:pos="5040"/>
              <w:tab w:val="clear" w:pos="9029"/>
              <w:tab w:val="num" w:pos="720"/>
            </w:tabs>
            <w:spacing w:after="230"/>
            <w:ind w:left="720" w:hanging="720"/>
            <w:jc w:val="left"/>
            <w:outlineLvl w:val="1"/>
          </w:pPr>
        </w:pPrChange>
      </w:pPr>
      <w:bookmarkStart w:id="19011" w:name="_Toc40256562"/>
      <w:bookmarkStart w:id="19012" w:name="_Toc40257410"/>
      <w:bookmarkStart w:id="19013" w:name="_Toc40258226"/>
      <w:bookmarkStart w:id="19014" w:name="_Toc40259037"/>
      <w:bookmarkStart w:id="19015" w:name="_Toc40259842"/>
      <w:bookmarkStart w:id="19016" w:name="_Toc40260635"/>
      <w:bookmarkStart w:id="19017" w:name="_Toc40261427"/>
      <w:del w:id="19018" w:author="Debbie Houldsworth" w:date="2020-05-06T07:34:00Z">
        <w:r w:rsidRPr="005F27CA" w:rsidDel="00CD7BBA">
          <w:rPr>
            <w:b/>
            <w:szCs w:val="24"/>
          </w:rPr>
          <w:delText>VAT</w:delText>
        </w:r>
        <w:bookmarkEnd w:id="19011"/>
        <w:bookmarkEnd w:id="19012"/>
        <w:bookmarkEnd w:id="19013"/>
        <w:bookmarkEnd w:id="19014"/>
        <w:bookmarkEnd w:id="19015"/>
        <w:bookmarkEnd w:id="19016"/>
        <w:bookmarkEnd w:id="19017"/>
      </w:del>
    </w:p>
    <w:p w14:paraId="7187D3A9" w14:textId="16B1DA43" w:rsidR="00426F1D" w:rsidRPr="005F27CA" w:rsidDel="00CD7BBA" w:rsidRDefault="00426F1D">
      <w:pPr>
        <w:numPr>
          <w:ilvl w:val="2"/>
          <w:numId w:val="85"/>
        </w:numPr>
        <w:tabs>
          <w:tab w:val="clear" w:pos="2160"/>
          <w:tab w:val="clear" w:pos="2880"/>
          <w:tab w:val="clear" w:pos="3600"/>
          <w:tab w:val="clear" w:pos="4320"/>
          <w:tab w:val="clear" w:pos="5040"/>
          <w:tab w:val="clear" w:pos="9029"/>
        </w:tabs>
        <w:spacing w:after="230"/>
        <w:jc w:val="left"/>
        <w:outlineLvl w:val="0"/>
        <w:rPr>
          <w:del w:id="19019" w:author="Debbie Houldsworth" w:date="2020-05-06T07:34:00Z"/>
          <w:szCs w:val="24"/>
        </w:rPr>
        <w:pPrChange w:id="19020"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bookmarkStart w:id="19021" w:name="_Toc40256563"/>
      <w:bookmarkStart w:id="19022" w:name="_Toc40257411"/>
      <w:bookmarkStart w:id="19023" w:name="_Toc40258227"/>
      <w:bookmarkStart w:id="19024" w:name="_Toc40259038"/>
      <w:bookmarkStart w:id="19025" w:name="_Toc40259843"/>
      <w:bookmarkStart w:id="19026" w:name="_Toc40260636"/>
      <w:bookmarkStart w:id="19027" w:name="_Toc40261428"/>
      <w:del w:id="19028" w:author="Debbie Houldsworth" w:date="2020-05-06T07:34:00Z">
        <w:r w:rsidRPr="005F27CA" w:rsidDel="00CD7BBA">
          <w:rPr>
            <w:szCs w:val="24"/>
          </w:rPr>
          <w:delText>All amounts payable under this Agreement exclude VAT.</w:delText>
        </w:r>
        <w:bookmarkEnd w:id="19021"/>
        <w:bookmarkEnd w:id="19022"/>
        <w:bookmarkEnd w:id="19023"/>
        <w:bookmarkEnd w:id="19024"/>
        <w:bookmarkEnd w:id="19025"/>
        <w:bookmarkEnd w:id="19026"/>
        <w:bookmarkEnd w:id="19027"/>
      </w:del>
    </w:p>
    <w:p w14:paraId="02CFF069" w14:textId="1C6E446C" w:rsidR="00426F1D" w:rsidRPr="005F27CA" w:rsidDel="00CD7BBA" w:rsidRDefault="00426F1D">
      <w:pPr>
        <w:numPr>
          <w:ilvl w:val="2"/>
          <w:numId w:val="85"/>
        </w:numPr>
        <w:tabs>
          <w:tab w:val="clear" w:pos="2160"/>
          <w:tab w:val="clear" w:pos="2880"/>
          <w:tab w:val="clear" w:pos="3600"/>
          <w:tab w:val="clear" w:pos="4320"/>
          <w:tab w:val="clear" w:pos="5040"/>
          <w:tab w:val="clear" w:pos="9029"/>
        </w:tabs>
        <w:spacing w:after="230"/>
        <w:jc w:val="left"/>
        <w:outlineLvl w:val="0"/>
        <w:rPr>
          <w:del w:id="19029" w:author="Debbie Houldsworth" w:date="2020-05-06T07:34:00Z"/>
          <w:szCs w:val="24"/>
        </w:rPr>
        <w:pPrChange w:id="19030"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bookmarkStart w:id="19031" w:name="_Toc40256564"/>
      <w:bookmarkStart w:id="19032" w:name="_Toc40257412"/>
      <w:bookmarkStart w:id="19033" w:name="_Toc40258228"/>
      <w:bookmarkStart w:id="19034" w:name="_Toc40259039"/>
      <w:bookmarkStart w:id="19035" w:name="_Toc40259844"/>
      <w:bookmarkStart w:id="19036" w:name="_Toc40260637"/>
      <w:bookmarkStart w:id="19037" w:name="_Toc40261429"/>
      <w:del w:id="19038" w:author="Debbie Houldsworth" w:date="2020-05-06T07:34:00Z">
        <w:r w:rsidRPr="005F27CA" w:rsidDel="00CD7BBA">
          <w:rPr>
            <w:szCs w:val="24"/>
          </w:rPr>
          <w:delText>If a Party who is the payee has to account for VAT on the supply for which the amount payable under this Agreement is the consideration:</w:delText>
        </w:r>
        <w:bookmarkEnd w:id="19031"/>
        <w:bookmarkEnd w:id="19032"/>
        <w:bookmarkEnd w:id="19033"/>
        <w:bookmarkEnd w:id="19034"/>
        <w:bookmarkEnd w:id="19035"/>
        <w:bookmarkEnd w:id="19036"/>
        <w:bookmarkEnd w:id="19037"/>
      </w:del>
    </w:p>
    <w:p w14:paraId="7E46A2EA" w14:textId="6F58DD30"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039" w:author="Debbie Houldsworth" w:date="2020-05-06T07:34:00Z"/>
          <w:szCs w:val="24"/>
        </w:rPr>
        <w:pPrChange w:id="19040"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9041" w:name="_Toc40256565"/>
      <w:bookmarkStart w:id="19042" w:name="_Toc40257413"/>
      <w:bookmarkStart w:id="19043" w:name="_Toc40258229"/>
      <w:bookmarkStart w:id="19044" w:name="_Toc40259040"/>
      <w:bookmarkStart w:id="19045" w:name="_Toc40259845"/>
      <w:bookmarkStart w:id="19046" w:name="_Toc40260638"/>
      <w:bookmarkStart w:id="19047" w:name="_Toc40261430"/>
      <w:del w:id="19048" w:author="Debbie Houldsworth" w:date="2020-05-06T07:34:00Z">
        <w:r w:rsidRPr="005F27CA" w:rsidDel="00CD7BBA">
          <w:rPr>
            <w:szCs w:val="24"/>
          </w:rPr>
          <w:delText>when making the payment, the payer must pay to the payee, in addition to the amount stated, an amount equal to the VAT; and</w:delText>
        </w:r>
        <w:bookmarkEnd w:id="19041"/>
        <w:bookmarkEnd w:id="19042"/>
        <w:bookmarkEnd w:id="19043"/>
        <w:bookmarkEnd w:id="19044"/>
        <w:bookmarkEnd w:id="19045"/>
        <w:bookmarkEnd w:id="19046"/>
        <w:bookmarkEnd w:id="19047"/>
      </w:del>
    </w:p>
    <w:p w14:paraId="76E4E2BE" w14:textId="5C732E88"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049" w:author="Debbie Houldsworth" w:date="2020-05-06T07:34:00Z"/>
          <w:szCs w:val="24"/>
        </w:rPr>
        <w:pPrChange w:id="19050"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9051" w:name="_Toc40256566"/>
      <w:bookmarkStart w:id="19052" w:name="_Toc40257414"/>
      <w:bookmarkStart w:id="19053" w:name="_Toc40258230"/>
      <w:bookmarkStart w:id="19054" w:name="_Toc40259041"/>
      <w:bookmarkStart w:id="19055" w:name="_Toc40259846"/>
      <w:bookmarkStart w:id="19056" w:name="_Toc40260639"/>
      <w:bookmarkStart w:id="19057" w:name="_Toc40261431"/>
      <w:del w:id="19058" w:author="Debbie Houldsworth" w:date="2020-05-06T07:34:00Z">
        <w:r w:rsidRPr="005F27CA" w:rsidDel="00CD7BBA">
          <w:rPr>
            <w:szCs w:val="24"/>
          </w:rPr>
          <w:delText>the payee must provide a VAT invoice for the payment and VAT to the payer.</w:delText>
        </w:r>
        <w:bookmarkEnd w:id="19051"/>
        <w:bookmarkEnd w:id="19052"/>
        <w:bookmarkEnd w:id="19053"/>
        <w:bookmarkEnd w:id="19054"/>
        <w:bookmarkEnd w:id="19055"/>
        <w:bookmarkEnd w:id="19056"/>
        <w:bookmarkEnd w:id="19057"/>
      </w:del>
    </w:p>
    <w:p w14:paraId="45DB8DFB" w14:textId="258387C9" w:rsidR="00426F1D" w:rsidRPr="005F27CA" w:rsidDel="00CD7BBA" w:rsidRDefault="00426F1D">
      <w:pPr>
        <w:keepNext/>
        <w:numPr>
          <w:ilvl w:val="1"/>
          <w:numId w:val="85"/>
        </w:numPr>
        <w:tabs>
          <w:tab w:val="clear" w:pos="2160"/>
          <w:tab w:val="clear" w:pos="2880"/>
          <w:tab w:val="clear" w:pos="3600"/>
          <w:tab w:val="clear" w:pos="4320"/>
          <w:tab w:val="clear" w:pos="5040"/>
          <w:tab w:val="clear" w:pos="9029"/>
        </w:tabs>
        <w:spacing w:after="230"/>
        <w:jc w:val="left"/>
        <w:outlineLvl w:val="0"/>
        <w:rPr>
          <w:del w:id="19059" w:author="Debbie Houldsworth" w:date="2020-05-06T07:34:00Z"/>
          <w:b/>
          <w:szCs w:val="24"/>
        </w:rPr>
        <w:pPrChange w:id="19060" w:author="Debbie Houldsworth" w:date="2020-05-13T09:35:00Z">
          <w:pPr>
            <w:keepNext/>
            <w:numPr>
              <w:ilvl w:val="1"/>
              <w:numId w:val="85"/>
            </w:numPr>
            <w:tabs>
              <w:tab w:val="clear" w:pos="2160"/>
              <w:tab w:val="clear" w:pos="2880"/>
              <w:tab w:val="clear" w:pos="3600"/>
              <w:tab w:val="clear" w:pos="4320"/>
              <w:tab w:val="clear" w:pos="5040"/>
              <w:tab w:val="clear" w:pos="9029"/>
              <w:tab w:val="num" w:pos="720"/>
            </w:tabs>
            <w:spacing w:after="230"/>
            <w:ind w:left="720" w:hanging="720"/>
            <w:jc w:val="left"/>
            <w:outlineLvl w:val="1"/>
          </w:pPr>
        </w:pPrChange>
      </w:pPr>
      <w:bookmarkStart w:id="19061" w:name="_Ref343865105"/>
      <w:bookmarkStart w:id="19062" w:name="_Toc40256567"/>
      <w:bookmarkStart w:id="19063" w:name="_Toc40257415"/>
      <w:bookmarkStart w:id="19064" w:name="_Toc40258231"/>
      <w:bookmarkStart w:id="19065" w:name="_Toc40259042"/>
      <w:bookmarkStart w:id="19066" w:name="_Toc40259847"/>
      <w:bookmarkStart w:id="19067" w:name="_Toc40260640"/>
      <w:bookmarkStart w:id="19068" w:name="_Toc40261432"/>
      <w:del w:id="19069" w:author="Debbie Houldsworth" w:date="2020-05-06T07:34:00Z">
        <w:r w:rsidRPr="005F27CA" w:rsidDel="00CD7BBA">
          <w:rPr>
            <w:b/>
            <w:szCs w:val="24"/>
          </w:rPr>
          <w:delText>Disputed charges</w:delText>
        </w:r>
        <w:bookmarkEnd w:id="19061"/>
        <w:bookmarkEnd w:id="19062"/>
        <w:bookmarkEnd w:id="19063"/>
        <w:bookmarkEnd w:id="19064"/>
        <w:bookmarkEnd w:id="19065"/>
        <w:bookmarkEnd w:id="19066"/>
        <w:bookmarkEnd w:id="19067"/>
        <w:bookmarkEnd w:id="19068"/>
      </w:del>
    </w:p>
    <w:p w14:paraId="12E2B2DF" w14:textId="2EB3A460" w:rsidR="00426F1D" w:rsidRPr="005F27CA" w:rsidDel="00CD7BBA" w:rsidRDefault="00426F1D">
      <w:pPr>
        <w:numPr>
          <w:ilvl w:val="2"/>
          <w:numId w:val="85"/>
        </w:numPr>
        <w:tabs>
          <w:tab w:val="clear" w:pos="2160"/>
          <w:tab w:val="clear" w:pos="2880"/>
          <w:tab w:val="clear" w:pos="3600"/>
          <w:tab w:val="clear" w:pos="4320"/>
          <w:tab w:val="clear" w:pos="5040"/>
          <w:tab w:val="clear" w:pos="9029"/>
        </w:tabs>
        <w:spacing w:after="230"/>
        <w:jc w:val="left"/>
        <w:outlineLvl w:val="0"/>
        <w:rPr>
          <w:del w:id="19070" w:author="Debbie Houldsworth" w:date="2020-05-06T07:34:00Z"/>
          <w:szCs w:val="24"/>
        </w:rPr>
        <w:pPrChange w:id="19071"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bookmarkStart w:id="19072" w:name="_Ref341385743"/>
      <w:bookmarkStart w:id="19073" w:name="_Toc40256568"/>
      <w:bookmarkStart w:id="19074" w:name="_Toc40257416"/>
      <w:bookmarkStart w:id="19075" w:name="_Toc40258232"/>
      <w:bookmarkStart w:id="19076" w:name="_Toc40259043"/>
      <w:bookmarkStart w:id="19077" w:name="_Toc40259848"/>
      <w:bookmarkStart w:id="19078" w:name="_Toc40260641"/>
      <w:bookmarkStart w:id="19079" w:name="_Toc40261433"/>
      <w:bookmarkStart w:id="19080" w:name="_Ref428844857"/>
      <w:del w:id="19081" w:author="Debbie Houldsworth" w:date="2020-05-06T07:34:00Z">
        <w:r w:rsidRPr="005F27CA" w:rsidDel="00CD7BBA">
          <w:rPr>
            <w:szCs w:val="24"/>
          </w:rPr>
          <w:delText>If a User disputes in good faith any sum invoiced to it under this Clause </w:delText>
        </w:r>
        <w:r w:rsidRPr="005F27CA" w:rsidDel="00CD7BBA">
          <w:rPr>
            <w:szCs w:val="24"/>
          </w:rPr>
          <w:fldChar w:fldCharType="begin"/>
        </w:r>
        <w:r w:rsidRPr="005F27CA" w:rsidDel="00CD7BBA">
          <w:rPr>
            <w:szCs w:val="24"/>
          </w:rPr>
          <w:delInstrText xml:space="preserve"> REF _Ref341385742 \r \h  \* MERGEFORMAT </w:delInstrText>
        </w:r>
        <w:r w:rsidRPr="005F27CA" w:rsidDel="00CD7BBA">
          <w:rPr>
            <w:szCs w:val="24"/>
          </w:rPr>
        </w:r>
        <w:r w:rsidRPr="005F27CA" w:rsidDel="00CD7BBA">
          <w:rPr>
            <w:szCs w:val="24"/>
          </w:rPr>
          <w:fldChar w:fldCharType="separate"/>
        </w:r>
        <w:r w:rsidR="003A05AB" w:rsidDel="00CD7BBA">
          <w:rPr>
            <w:szCs w:val="24"/>
          </w:rPr>
          <w:delText>10</w:delText>
        </w:r>
        <w:r w:rsidRPr="005F27CA" w:rsidDel="00CD7BBA">
          <w:rPr>
            <w:szCs w:val="24"/>
          </w:rPr>
          <w:fldChar w:fldCharType="end"/>
        </w:r>
        <w:r w:rsidRPr="005F27CA" w:rsidDel="00CD7BBA">
          <w:rPr>
            <w:szCs w:val="24"/>
          </w:rPr>
          <w:delText xml:space="preserve">, it shall make payment of any undisputed amount on or before the Due Date and shall give notice in writing of the amount in dispute and the reasons for the dispute to MEC, provided that a User may not raise a dispute or give a notice under this Clause </w:delText>
        </w:r>
        <w:r w:rsidRPr="005F27CA" w:rsidDel="00CD7BBA">
          <w:rPr>
            <w:szCs w:val="24"/>
          </w:rPr>
          <w:fldChar w:fldCharType="begin"/>
        </w:r>
        <w:r w:rsidRPr="005F27CA" w:rsidDel="00CD7BBA">
          <w:rPr>
            <w:szCs w:val="24"/>
          </w:rPr>
          <w:delInstrText xml:space="preserve"> REF _Ref343865105 \r \h  \* MERGEFORMAT </w:delInstrText>
        </w:r>
        <w:r w:rsidRPr="005F27CA" w:rsidDel="00CD7BBA">
          <w:rPr>
            <w:szCs w:val="24"/>
          </w:rPr>
        </w:r>
        <w:r w:rsidRPr="005F27CA" w:rsidDel="00CD7BBA">
          <w:rPr>
            <w:szCs w:val="24"/>
          </w:rPr>
          <w:fldChar w:fldCharType="separate"/>
        </w:r>
        <w:r w:rsidR="003A05AB" w:rsidDel="00CD7BBA">
          <w:rPr>
            <w:szCs w:val="24"/>
          </w:rPr>
          <w:delText>10.7</w:delText>
        </w:r>
        <w:r w:rsidRPr="005F27CA" w:rsidDel="00CD7BBA">
          <w:rPr>
            <w:szCs w:val="24"/>
          </w:rPr>
          <w:fldChar w:fldCharType="end"/>
        </w:r>
        <w:r w:rsidRPr="005F27CA" w:rsidDel="00CD7BBA">
          <w:rPr>
            <w:szCs w:val="24"/>
          </w:rPr>
          <w:delText xml:space="preserve"> where a period of more than twelve (12) months has lapsed since the sum was invoiced to it.</w:delText>
        </w:r>
        <w:bookmarkEnd w:id="19072"/>
        <w:bookmarkEnd w:id="19073"/>
        <w:bookmarkEnd w:id="19074"/>
        <w:bookmarkEnd w:id="19075"/>
        <w:bookmarkEnd w:id="19076"/>
        <w:bookmarkEnd w:id="19077"/>
        <w:bookmarkEnd w:id="19078"/>
        <w:bookmarkEnd w:id="19079"/>
      </w:del>
    </w:p>
    <w:p w14:paraId="1DF4E2F1" w14:textId="4440EEAE" w:rsidR="00426F1D" w:rsidRPr="005F27CA" w:rsidDel="00CD7BBA" w:rsidRDefault="00426F1D">
      <w:pPr>
        <w:numPr>
          <w:ilvl w:val="2"/>
          <w:numId w:val="85"/>
        </w:numPr>
        <w:tabs>
          <w:tab w:val="clear" w:pos="2160"/>
          <w:tab w:val="clear" w:pos="2880"/>
          <w:tab w:val="clear" w:pos="3600"/>
          <w:tab w:val="clear" w:pos="4320"/>
          <w:tab w:val="clear" w:pos="5040"/>
          <w:tab w:val="clear" w:pos="9029"/>
        </w:tabs>
        <w:spacing w:after="230"/>
        <w:jc w:val="left"/>
        <w:outlineLvl w:val="0"/>
        <w:rPr>
          <w:del w:id="19082" w:author="Debbie Houldsworth" w:date="2020-05-06T07:34:00Z"/>
          <w:szCs w:val="24"/>
        </w:rPr>
        <w:pPrChange w:id="19083"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bookmarkStart w:id="19084" w:name="_Toc40256569"/>
      <w:bookmarkStart w:id="19085" w:name="_Toc40257417"/>
      <w:bookmarkStart w:id="19086" w:name="_Toc40258233"/>
      <w:bookmarkStart w:id="19087" w:name="_Toc40259044"/>
      <w:bookmarkStart w:id="19088" w:name="_Toc40259849"/>
      <w:bookmarkStart w:id="19089" w:name="_Toc40260642"/>
      <w:bookmarkStart w:id="19090" w:name="_Toc40261434"/>
      <w:del w:id="19091" w:author="Debbie Houldsworth" w:date="2020-05-06T07:34:00Z">
        <w:r w:rsidRPr="005F27CA" w:rsidDel="00CD7BBA">
          <w:rPr>
            <w:szCs w:val="24"/>
          </w:rPr>
          <w:delText>Where a notice is given under Clause </w:delText>
        </w:r>
        <w:r w:rsidRPr="005F27CA" w:rsidDel="00CD7BBA">
          <w:rPr>
            <w:szCs w:val="24"/>
          </w:rPr>
          <w:fldChar w:fldCharType="begin"/>
        </w:r>
        <w:r w:rsidRPr="005F27CA" w:rsidDel="00CD7BBA">
          <w:rPr>
            <w:szCs w:val="24"/>
          </w:rPr>
          <w:delInstrText xml:space="preserve"> REF _Ref341385743 \r \h  \* MERGEFORMAT </w:delInstrText>
        </w:r>
        <w:r w:rsidRPr="005F27CA" w:rsidDel="00CD7BBA">
          <w:rPr>
            <w:szCs w:val="24"/>
          </w:rPr>
        </w:r>
        <w:r w:rsidRPr="005F27CA" w:rsidDel="00CD7BBA">
          <w:rPr>
            <w:szCs w:val="24"/>
          </w:rPr>
          <w:fldChar w:fldCharType="separate"/>
        </w:r>
        <w:r w:rsidR="003A05AB" w:rsidDel="00CD7BBA">
          <w:rPr>
            <w:szCs w:val="24"/>
          </w:rPr>
          <w:delText>10.7.1</w:delText>
        </w:r>
        <w:r w:rsidRPr="005F27CA" w:rsidDel="00CD7BBA">
          <w:rPr>
            <w:szCs w:val="24"/>
          </w:rPr>
          <w:fldChar w:fldCharType="end"/>
        </w:r>
        <w:r w:rsidRPr="005F27CA" w:rsidDel="00CD7BBA">
          <w:rPr>
            <w:szCs w:val="24"/>
          </w:rPr>
          <w:delText>, the Parties shall seek to settle the dispute as soon as reasonably possible.</w:delText>
        </w:r>
        <w:bookmarkEnd w:id="19084"/>
        <w:bookmarkEnd w:id="19085"/>
        <w:bookmarkEnd w:id="19086"/>
        <w:bookmarkEnd w:id="19087"/>
        <w:bookmarkEnd w:id="19088"/>
        <w:bookmarkEnd w:id="19089"/>
        <w:bookmarkEnd w:id="19090"/>
      </w:del>
    </w:p>
    <w:p w14:paraId="56B2E76E" w14:textId="68FF3A42" w:rsidR="00426F1D" w:rsidRPr="005F27CA" w:rsidDel="00CD7BBA" w:rsidRDefault="00426F1D">
      <w:pPr>
        <w:numPr>
          <w:ilvl w:val="2"/>
          <w:numId w:val="85"/>
        </w:numPr>
        <w:tabs>
          <w:tab w:val="clear" w:pos="2160"/>
          <w:tab w:val="clear" w:pos="2880"/>
          <w:tab w:val="clear" w:pos="3600"/>
          <w:tab w:val="clear" w:pos="4320"/>
          <w:tab w:val="clear" w:pos="5040"/>
          <w:tab w:val="clear" w:pos="9029"/>
        </w:tabs>
        <w:spacing w:after="230"/>
        <w:jc w:val="left"/>
        <w:outlineLvl w:val="0"/>
        <w:rPr>
          <w:del w:id="19092" w:author="Debbie Houldsworth" w:date="2020-05-06T07:34:00Z"/>
          <w:szCs w:val="24"/>
        </w:rPr>
        <w:pPrChange w:id="19093"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bookmarkStart w:id="19094" w:name="_Toc40256570"/>
      <w:bookmarkStart w:id="19095" w:name="_Toc40257418"/>
      <w:bookmarkStart w:id="19096" w:name="_Toc40258234"/>
      <w:bookmarkStart w:id="19097" w:name="_Toc40259045"/>
      <w:bookmarkStart w:id="19098" w:name="_Toc40259850"/>
      <w:bookmarkStart w:id="19099" w:name="_Toc40260643"/>
      <w:bookmarkStart w:id="19100" w:name="_Toc40261435"/>
      <w:del w:id="19101" w:author="Debbie Houldsworth" w:date="2020-05-06T07:34:00Z">
        <w:r w:rsidRPr="005F27CA" w:rsidDel="00CD7BBA">
          <w:rPr>
            <w:szCs w:val="24"/>
          </w:rPr>
          <w:delText>Any adjustment payment required to be made in accordance with the resolution of a dispute shall be made within ten (10) Working Days of that resolution.</w:delText>
        </w:r>
        <w:bookmarkEnd w:id="19094"/>
        <w:bookmarkEnd w:id="19095"/>
        <w:bookmarkEnd w:id="19096"/>
        <w:bookmarkEnd w:id="19097"/>
        <w:bookmarkEnd w:id="19098"/>
        <w:bookmarkEnd w:id="19099"/>
        <w:bookmarkEnd w:id="19100"/>
        <w:r w:rsidRPr="005F27CA" w:rsidDel="00CD7BBA">
          <w:rPr>
            <w:szCs w:val="24"/>
          </w:rPr>
          <w:delText xml:space="preserve"> </w:delText>
        </w:r>
      </w:del>
    </w:p>
    <w:p w14:paraId="2865436D" w14:textId="2C9223EC" w:rsidR="00426F1D" w:rsidRPr="005F27CA" w:rsidDel="00CD7BBA" w:rsidRDefault="00426F1D">
      <w:pPr>
        <w:keepNext/>
        <w:numPr>
          <w:ilvl w:val="1"/>
          <w:numId w:val="85"/>
        </w:numPr>
        <w:tabs>
          <w:tab w:val="clear" w:pos="2160"/>
          <w:tab w:val="clear" w:pos="2880"/>
          <w:tab w:val="clear" w:pos="3600"/>
          <w:tab w:val="clear" w:pos="4320"/>
          <w:tab w:val="clear" w:pos="5040"/>
          <w:tab w:val="clear" w:pos="9029"/>
        </w:tabs>
        <w:spacing w:after="230"/>
        <w:jc w:val="left"/>
        <w:outlineLvl w:val="0"/>
        <w:rPr>
          <w:del w:id="19102" w:author="Debbie Houldsworth" w:date="2020-05-06T07:34:00Z"/>
          <w:b/>
          <w:szCs w:val="24"/>
        </w:rPr>
        <w:pPrChange w:id="19103" w:author="Debbie Houldsworth" w:date="2020-05-13T09:35:00Z">
          <w:pPr>
            <w:keepNext/>
            <w:numPr>
              <w:ilvl w:val="1"/>
              <w:numId w:val="85"/>
            </w:numPr>
            <w:tabs>
              <w:tab w:val="clear" w:pos="2160"/>
              <w:tab w:val="clear" w:pos="2880"/>
              <w:tab w:val="clear" w:pos="3600"/>
              <w:tab w:val="clear" w:pos="4320"/>
              <w:tab w:val="clear" w:pos="5040"/>
              <w:tab w:val="clear" w:pos="9029"/>
              <w:tab w:val="num" w:pos="720"/>
            </w:tabs>
            <w:spacing w:after="230"/>
            <w:ind w:left="720" w:hanging="720"/>
            <w:jc w:val="left"/>
            <w:outlineLvl w:val="1"/>
          </w:pPr>
        </w:pPrChange>
      </w:pPr>
      <w:bookmarkStart w:id="19104" w:name="_Toc40256571"/>
      <w:bookmarkStart w:id="19105" w:name="_Toc40257419"/>
      <w:bookmarkStart w:id="19106" w:name="_Toc40258235"/>
      <w:bookmarkStart w:id="19107" w:name="_Toc40259046"/>
      <w:bookmarkStart w:id="19108" w:name="_Toc40259851"/>
      <w:bookmarkStart w:id="19109" w:name="_Toc40260644"/>
      <w:bookmarkStart w:id="19110" w:name="_Toc40261436"/>
      <w:bookmarkEnd w:id="19080"/>
      <w:del w:id="19111" w:author="Debbie Houldsworth" w:date="2020-05-06T07:34:00Z">
        <w:r w:rsidRPr="005F27CA" w:rsidDel="00CD7BBA">
          <w:rPr>
            <w:b/>
            <w:szCs w:val="24"/>
          </w:rPr>
          <w:delText>Interest</w:delText>
        </w:r>
        <w:bookmarkEnd w:id="19104"/>
        <w:bookmarkEnd w:id="19105"/>
        <w:bookmarkEnd w:id="19106"/>
        <w:bookmarkEnd w:id="19107"/>
        <w:bookmarkEnd w:id="19108"/>
        <w:bookmarkEnd w:id="19109"/>
        <w:bookmarkEnd w:id="19110"/>
      </w:del>
    </w:p>
    <w:p w14:paraId="4FD8659E" w14:textId="4CC7E3AC" w:rsidR="00426F1D" w:rsidRPr="005F27CA" w:rsidDel="00CD7BBA" w:rsidRDefault="00426F1D">
      <w:pPr>
        <w:numPr>
          <w:ilvl w:val="2"/>
          <w:numId w:val="85"/>
        </w:numPr>
        <w:tabs>
          <w:tab w:val="clear" w:pos="2160"/>
          <w:tab w:val="clear" w:pos="2880"/>
          <w:tab w:val="clear" w:pos="3600"/>
          <w:tab w:val="clear" w:pos="4320"/>
          <w:tab w:val="clear" w:pos="5040"/>
          <w:tab w:val="clear" w:pos="9029"/>
        </w:tabs>
        <w:spacing w:after="230"/>
        <w:jc w:val="left"/>
        <w:outlineLvl w:val="0"/>
        <w:rPr>
          <w:del w:id="19112" w:author="Debbie Houldsworth" w:date="2020-05-06T07:34:00Z"/>
          <w:szCs w:val="24"/>
        </w:rPr>
        <w:pPrChange w:id="19113"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bookmarkStart w:id="19114" w:name="_Toc40256572"/>
      <w:bookmarkStart w:id="19115" w:name="_Toc40257420"/>
      <w:bookmarkStart w:id="19116" w:name="_Toc40258236"/>
      <w:bookmarkStart w:id="19117" w:name="_Toc40259047"/>
      <w:bookmarkStart w:id="19118" w:name="_Toc40259852"/>
      <w:bookmarkStart w:id="19119" w:name="_Toc40260645"/>
      <w:bookmarkStart w:id="19120" w:name="_Toc40261437"/>
      <w:bookmarkStart w:id="19121" w:name="_Ref150913155"/>
      <w:del w:id="19122" w:author="Debbie Houldsworth" w:date="2020-05-06T07:34:00Z">
        <w:r w:rsidRPr="005F27CA" w:rsidDel="00CD7BBA">
          <w:rPr>
            <w:szCs w:val="24"/>
          </w:rPr>
          <w:delText>If a Party fails to pay to the other Party any amount due by the Due Date as set out in this Agreement (or otherwise determined by any dispute resolution process), interest shall be payable on that amount at the Relevant Interest Rate compounded daily from and including the Due Date until, but excluding, the date payment is made.</w:delText>
        </w:r>
        <w:bookmarkEnd w:id="19114"/>
        <w:bookmarkEnd w:id="19115"/>
        <w:bookmarkEnd w:id="19116"/>
        <w:bookmarkEnd w:id="19117"/>
        <w:bookmarkEnd w:id="19118"/>
        <w:bookmarkEnd w:id="19119"/>
        <w:bookmarkEnd w:id="19120"/>
      </w:del>
    </w:p>
    <w:p w14:paraId="3BBF4101" w14:textId="08E6A820" w:rsidR="00426F1D" w:rsidRPr="005F27CA" w:rsidDel="00CD7BBA" w:rsidRDefault="00426F1D">
      <w:pPr>
        <w:numPr>
          <w:ilvl w:val="2"/>
          <w:numId w:val="85"/>
        </w:numPr>
        <w:tabs>
          <w:tab w:val="clear" w:pos="2160"/>
          <w:tab w:val="clear" w:pos="2880"/>
          <w:tab w:val="clear" w:pos="3600"/>
          <w:tab w:val="clear" w:pos="4320"/>
          <w:tab w:val="clear" w:pos="5040"/>
          <w:tab w:val="clear" w:pos="9029"/>
        </w:tabs>
        <w:spacing w:after="230"/>
        <w:jc w:val="left"/>
        <w:outlineLvl w:val="0"/>
        <w:rPr>
          <w:del w:id="19123" w:author="Debbie Houldsworth" w:date="2020-05-06T07:34:00Z"/>
          <w:szCs w:val="24"/>
        </w:rPr>
        <w:pPrChange w:id="19124"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bookmarkStart w:id="19125" w:name="_Toc40256573"/>
      <w:bookmarkStart w:id="19126" w:name="_Toc40257421"/>
      <w:bookmarkStart w:id="19127" w:name="_Toc40258237"/>
      <w:bookmarkStart w:id="19128" w:name="_Toc40259048"/>
      <w:bookmarkStart w:id="19129" w:name="_Toc40259853"/>
      <w:bookmarkStart w:id="19130" w:name="_Toc40260646"/>
      <w:bookmarkStart w:id="19131" w:name="_Toc40261438"/>
      <w:del w:id="19132" w:author="Debbie Houldsworth" w:date="2020-05-06T07:34:00Z">
        <w:r w:rsidRPr="005F27CA" w:rsidDel="00CD7BBA">
          <w:rPr>
            <w:szCs w:val="24"/>
          </w:rPr>
          <w:delText>If, following the resolution of a dispute or otherwise to correct any mistaken overpayment or underpayment made in good faith, one Party is required to pay an amount to the other Party, interest shall be payable on that amount at the Relevant Interest Rate compounded daily from the date when the amount would have been paid or not paid (as applicable) if the dispute, overpayment or underpayment had not occurred until, but excluding, the date payment is made.</w:delText>
        </w:r>
        <w:bookmarkEnd w:id="19121"/>
        <w:bookmarkEnd w:id="19125"/>
        <w:bookmarkEnd w:id="19126"/>
        <w:bookmarkEnd w:id="19127"/>
        <w:bookmarkEnd w:id="19128"/>
        <w:bookmarkEnd w:id="19129"/>
        <w:bookmarkEnd w:id="19130"/>
        <w:bookmarkEnd w:id="19131"/>
      </w:del>
    </w:p>
    <w:p w14:paraId="332D9EB4" w14:textId="54F83428" w:rsidR="00426F1D" w:rsidRPr="005F27CA" w:rsidDel="00CD7BBA" w:rsidRDefault="00426F1D" w:rsidP="00CA4155">
      <w:pPr>
        <w:keepNext/>
        <w:numPr>
          <w:ilvl w:val="0"/>
          <w:numId w:val="85"/>
        </w:numPr>
        <w:tabs>
          <w:tab w:val="clear" w:pos="2160"/>
          <w:tab w:val="clear" w:pos="2880"/>
          <w:tab w:val="clear" w:pos="3600"/>
          <w:tab w:val="clear" w:pos="4320"/>
          <w:tab w:val="clear" w:pos="5040"/>
          <w:tab w:val="clear" w:pos="9029"/>
        </w:tabs>
        <w:spacing w:before="230" w:after="230"/>
        <w:jc w:val="left"/>
        <w:outlineLvl w:val="0"/>
        <w:rPr>
          <w:del w:id="19133" w:author="Debbie Houldsworth" w:date="2020-05-06T07:34:00Z"/>
          <w:b/>
          <w:szCs w:val="24"/>
        </w:rPr>
      </w:pPr>
      <w:bookmarkStart w:id="19134" w:name="a188511"/>
      <w:bookmarkStart w:id="19135" w:name="_Ref341385729"/>
      <w:bookmarkStart w:id="19136" w:name="_Toc345415321"/>
      <w:bookmarkStart w:id="19137" w:name="_Toc40256574"/>
      <w:bookmarkStart w:id="19138" w:name="_Toc40257422"/>
      <w:bookmarkStart w:id="19139" w:name="_Toc40258238"/>
      <w:bookmarkStart w:id="19140" w:name="_Toc40259049"/>
      <w:bookmarkStart w:id="19141" w:name="_Toc40259854"/>
      <w:bookmarkStart w:id="19142" w:name="_Toc40260647"/>
      <w:bookmarkStart w:id="19143" w:name="_Toc40261439"/>
      <w:bookmarkEnd w:id="19134"/>
      <w:del w:id="19144" w:author="Debbie Houldsworth" w:date="2020-05-06T07:34:00Z">
        <w:r w:rsidRPr="005F27CA" w:rsidDel="00CD7BBA">
          <w:rPr>
            <w:b/>
            <w:szCs w:val="24"/>
          </w:rPr>
          <w:delText>GDCC Licence Restriction and Suspension</w:delText>
        </w:r>
        <w:bookmarkEnd w:id="19135"/>
        <w:bookmarkEnd w:id="19136"/>
        <w:bookmarkEnd w:id="19137"/>
        <w:bookmarkEnd w:id="19138"/>
        <w:bookmarkEnd w:id="19139"/>
        <w:bookmarkEnd w:id="19140"/>
        <w:bookmarkEnd w:id="19141"/>
        <w:bookmarkEnd w:id="19142"/>
        <w:bookmarkEnd w:id="19143"/>
      </w:del>
    </w:p>
    <w:p w14:paraId="782E22F9" w14:textId="0008C603" w:rsidR="00426F1D" w:rsidRPr="005F27CA" w:rsidDel="00CD7BBA" w:rsidRDefault="00426F1D">
      <w:pPr>
        <w:keepNext/>
        <w:numPr>
          <w:ilvl w:val="1"/>
          <w:numId w:val="85"/>
        </w:numPr>
        <w:tabs>
          <w:tab w:val="clear" w:pos="2160"/>
          <w:tab w:val="clear" w:pos="2880"/>
          <w:tab w:val="clear" w:pos="3600"/>
          <w:tab w:val="clear" w:pos="4320"/>
          <w:tab w:val="clear" w:pos="5040"/>
          <w:tab w:val="clear" w:pos="9029"/>
        </w:tabs>
        <w:spacing w:after="230"/>
        <w:jc w:val="left"/>
        <w:outlineLvl w:val="0"/>
        <w:rPr>
          <w:del w:id="19145" w:author="Debbie Houldsworth" w:date="2020-05-06T07:34:00Z"/>
          <w:b/>
          <w:szCs w:val="24"/>
        </w:rPr>
        <w:pPrChange w:id="19146" w:author="Debbie Houldsworth" w:date="2020-05-13T09:35:00Z">
          <w:pPr>
            <w:keepNext/>
            <w:numPr>
              <w:ilvl w:val="1"/>
              <w:numId w:val="85"/>
            </w:numPr>
            <w:tabs>
              <w:tab w:val="clear" w:pos="2160"/>
              <w:tab w:val="clear" w:pos="2880"/>
              <w:tab w:val="clear" w:pos="3600"/>
              <w:tab w:val="clear" w:pos="4320"/>
              <w:tab w:val="clear" w:pos="5040"/>
              <w:tab w:val="clear" w:pos="9029"/>
              <w:tab w:val="num" w:pos="720"/>
            </w:tabs>
            <w:spacing w:after="230"/>
            <w:ind w:left="720" w:hanging="720"/>
            <w:jc w:val="left"/>
            <w:outlineLvl w:val="1"/>
          </w:pPr>
        </w:pPrChange>
      </w:pPr>
      <w:bookmarkStart w:id="19147" w:name="_Toc40256575"/>
      <w:bookmarkStart w:id="19148" w:name="_Toc40257423"/>
      <w:bookmarkStart w:id="19149" w:name="_Toc40258239"/>
      <w:bookmarkStart w:id="19150" w:name="_Toc40259050"/>
      <w:bookmarkStart w:id="19151" w:name="_Toc40259855"/>
      <w:bookmarkStart w:id="19152" w:name="_Toc40260648"/>
      <w:bookmarkStart w:id="19153" w:name="_Toc40261440"/>
      <w:bookmarkStart w:id="19154" w:name="_Ref341692717"/>
      <w:del w:id="19155" w:author="Debbie Houldsworth" w:date="2020-05-06T07:34:00Z">
        <w:r w:rsidRPr="005F27CA" w:rsidDel="00CD7BBA">
          <w:rPr>
            <w:b/>
            <w:szCs w:val="24"/>
          </w:rPr>
          <w:delText>Disputes</w:delText>
        </w:r>
        <w:bookmarkEnd w:id="19147"/>
        <w:bookmarkEnd w:id="19148"/>
        <w:bookmarkEnd w:id="19149"/>
        <w:bookmarkEnd w:id="19150"/>
        <w:bookmarkEnd w:id="19151"/>
        <w:bookmarkEnd w:id="19152"/>
        <w:bookmarkEnd w:id="19153"/>
      </w:del>
    </w:p>
    <w:p w14:paraId="1D00A485" w14:textId="417FFD51" w:rsidR="00426F1D" w:rsidRPr="005F27CA" w:rsidDel="00CD7BBA" w:rsidRDefault="00426F1D">
      <w:pPr>
        <w:tabs>
          <w:tab w:val="clear" w:pos="2160"/>
          <w:tab w:val="clear" w:pos="2880"/>
          <w:tab w:val="clear" w:pos="3600"/>
          <w:tab w:val="clear" w:pos="4320"/>
          <w:tab w:val="clear" w:pos="5040"/>
          <w:tab w:val="clear" w:pos="9029"/>
        </w:tabs>
        <w:spacing w:after="230"/>
        <w:ind w:left="709"/>
        <w:jc w:val="left"/>
        <w:outlineLvl w:val="0"/>
        <w:rPr>
          <w:del w:id="19156" w:author="Debbie Houldsworth" w:date="2020-05-06T07:34:00Z"/>
          <w:szCs w:val="24"/>
        </w:rPr>
        <w:pPrChange w:id="19157" w:author="Debbie Houldsworth" w:date="2020-05-13T09:35:00Z">
          <w:pPr>
            <w:tabs>
              <w:tab w:val="clear" w:pos="2160"/>
              <w:tab w:val="clear" w:pos="2880"/>
              <w:tab w:val="clear" w:pos="3600"/>
              <w:tab w:val="clear" w:pos="4320"/>
              <w:tab w:val="clear" w:pos="5040"/>
              <w:tab w:val="clear" w:pos="9029"/>
            </w:tabs>
            <w:spacing w:after="230"/>
            <w:ind w:left="709"/>
            <w:jc w:val="left"/>
          </w:pPr>
        </w:pPrChange>
      </w:pPr>
      <w:del w:id="19158" w:author="Debbie Houldsworth" w:date="2020-05-06T07:34:00Z">
        <w:r w:rsidRPr="005F27CA" w:rsidDel="00CD7BBA">
          <w:rPr>
            <w:szCs w:val="24"/>
          </w:rPr>
          <w:delText xml:space="preserve">For the avoidance of doubt, any dispute under this Clause </w:delText>
        </w:r>
        <w:r w:rsidRPr="005F27CA" w:rsidDel="00CD7BBA">
          <w:rPr>
            <w:szCs w:val="24"/>
          </w:rPr>
          <w:fldChar w:fldCharType="begin"/>
        </w:r>
        <w:r w:rsidRPr="005F27CA" w:rsidDel="00CD7BBA">
          <w:rPr>
            <w:szCs w:val="24"/>
          </w:rPr>
          <w:delInstrText xml:space="preserve"> REF _Ref341385729 \r \h  \* MERGEFORMAT </w:delInstrText>
        </w:r>
        <w:r w:rsidRPr="005F27CA" w:rsidDel="00CD7BBA">
          <w:rPr>
            <w:szCs w:val="24"/>
          </w:rPr>
        </w:r>
        <w:r w:rsidRPr="005F27CA" w:rsidDel="00CD7BBA">
          <w:rPr>
            <w:szCs w:val="24"/>
          </w:rPr>
          <w:fldChar w:fldCharType="separate"/>
        </w:r>
        <w:r w:rsidR="003A05AB" w:rsidDel="00CD7BBA">
          <w:rPr>
            <w:szCs w:val="24"/>
          </w:rPr>
          <w:delText>11</w:delText>
        </w:r>
        <w:r w:rsidRPr="005F27CA" w:rsidDel="00CD7BBA">
          <w:rPr>
            <w:szCs w:val="24"/>
          </w:rPr>
          <w:fldChar w:fldCharType="end"/>
        </w:r>
        <w:r w:rsidRPr="005F27CA" w:rsidDel="00CD7BBA">
          <w:rPr>
            <w:szCs w:val="24"/>
          </w:rPr>
          <w:delText xml:space="preserve"> shall be resolved under Clause </w:delText>
        </w:r>
        <w:r w:rsidRPr="005F27CA" w:rsidDel="00CD7BBA">
          <w:rPr>
            <w:szCs w:val="24"/>
          </w:rPr>
          <w:fldChar w:fldCharType="begin"/>
        </w:r>
        <w:r w:rsidRPr="005F27CA" w:rsidDel="00CD7BBA">
          <w:rPr>
            <w:szCs w:val="24"/>
          </w:rPr>
          <w:delInstrText xml:space="preserve"> REF _Ref341435543 \r \h  \* MERGEFORMAT </w:delInstrText>
        </w:r>
        <w:r w:rsidRPr="005F27CA" w:rsidDel="00CD7BBA">
          <w:rPr>
            <w:szCs w:val="24"/>
          </w:rPr>
        </w:r>
        <w:r w:rsidRPr="005F27CA" w:rsidDel="00CD7BBA">
          <w:rPr>
            <w:szCs w:val="24"/>
          </w:rPr>
          <w:fldChar w:fldCharType="separate"/>
        </w:r>
        <w:r w:rsidR="003A05AB" w:rsidDel="00CD7BBA">
          <w:rPr>
            <w:szCs w:val="24"/>
          </w:rPr>
          <w:delText>19</w:delText>
        </w:r>
        <w:r w:rsidRPr="005F27CA" w:rsidDel="00CD7BBA">
          <w:rPr>
            <w:szCs w:val="24"/>
          </w:rPr>
          <w:fldChar w:fldCharType="end"/>
        </w:r>
        <w:r w:rsidRPr="005F27CA" w:rsidDel="00CD7BBA">
          <w:rPr>
            <w:szCs w:val="24"/>
          </w:rPr>
          <w:delText xml:space="preserve"> (</w:delText>
        </w:r>
        <w:r w:rsidRPr="005F27CA" w:rsidDel="00CD7BBA">
          <w:rPr>
            <w:i/>
            <w:iCs/>
            <w:szCs w:val="24"/>
          </w:rPr>
          <w:delText>Disputes</w:delText>
        </w:r>
        <w:r w:rsidRPr="005F27CA" w:rsidDel="00CD7BBA">
          <w:rPr>
            <w:szCs w:val="24"/>
          </w:rPr>
          <w:delText>).</w:delText>
        </w:r>
      </w:del>
    </w:p>
    <w:p w14:paraId="3CB431BF" w14:textId="3509924F" w:rsidR="00426F1D" w:rsidRPr="005F27CA" w:rsidDel="00CD7BBA" w:rsidRDefault="00426F1D">
      <w:pPr>
        <w:keepNext/>
        <w:numPr>
          <w:ilvl w:val="1"/>
          <w:numId w:val="85"/>
        </w:numPr>
        <w:tabs>
          <w:tab w:val="clear" w:pos="2160"/>
          <w:tab w:val="clear" w:pos="2880"/>
          <w:tab w:val="clear" w:pos="3600"/>
          <w:tab w:val="clear" w:pos="4320"/>
          <w:tab w:val="clear" w:pos="5040"/>
          <w:tab w:val="clear" w:pos="9029"/>
        </w:tabs>
        <w:spacing w:after="230"/>
        <w:jc w:val="left"/>
        <w:outlineLvl w:val="0"/>
        <w:rPr>
          <w:del w:id="19159" w:author="Debbie Houldsworth" w:date="2020-05-06T07:34:00Z"/>
          <w:b/>
          <w:szCs w:val="24"/>
        </w:rPr>
        <w:pPrChange w:id="19160" w:author="Debbie Houldsworth" w:date="2020-05-13T09:35:00Z">
          <w:pPr>
            <w:keepNext/>
            <w:numPr>
              <w:ilvl w:val="1"/>
              <w:numId w:val="85"/>
            </w:numPr>
            <w:tabs>
              <w:tab w:val="clear" w:pos="2160"/>
              <w:tab w:val="clear" w:pos="2880"/>
              <w:tab w:val="clear" w:pos="3600"/>
              <w:tab w:val="clear" w:pos="4320"/>
              <w:tab w:val="clear" w:pos="5040"/>
              <w:tab w:val="clear" w:pos="9029"/>
              <w:tab w:val="num" w:pos="720"/>
            </w:tabs>
            <w:spacing w:after="230"/>
            <w:ind w:left="720" w:hanging="720"/>
            <w:jc w:val="left"/>
            <w:outlineLvl w:val="1"/>
          </w:pPr>
        </w:pPrChange>
      </w:pPr>
      <w:bookmarkStart w:id="19161" w:name="_Toc40256576"/>
      <w:bookmarkStart w:id="19162" w:name="_Toc40257424"/>
      <w:bookmarkStart w:id="19163" w:name="_Toc40258240"/>
      <w:bookmarkStart w:id="19164" w:name="_Toc40259051"/>
      <w:bookmarkStart w:id="19165" w:name="_Toc40259856"/>
      <w:bookmarkStart w:id="19166" w:name="_Toc40260649"/>
      <w:bookmarkStart w:id="19167" w:name="_Toc40261441"/>
      <w:del w:id="19168" w:author="Debbie Houldsworth" w:date="2020-05-06T07:34:00Z">
        <w:r w:rsidRPr="005F27CA" w:rsidDel="00CD7BBA">
          <w:rPr>
            <w:b/>
            <w:szCs w:val="24"/>
          </w:rPr>
          <w:delText>GDCC Licence Restriction</w:delText>
        </w:r>
        <w:bookmarkEnd w:id="19154"/>
        <w:bookmarkEnd w:id="19161"/>
        <w:bookmarkEnd w:id="19162"/>
        <w:bookmarkEnd w:id="19163"/>
        <w:bookmarkEnd w:id="19164"/>
        <w:bookmarkEnd w:id="19165"/>
        <w:bookmarkEnd w:id="19166"/>
        <w:bookmarkEnd w:id="19167"/>
      </w:del>
    </w:p>
    <w:p w14:paraId="67E54566" w14:textId="27575514" w:rsidR="00426F1D" w:rsidRPr="005F27CA" w:rsidDel="00CD7BBA" w:rsidRDefault="00426F1D">
      <w:pPr>
        <w:numPr>
          <w:ilvl w:val="2"/>
          <w:numId w:val="85"/>
        </w:numPr>
        <w:tabs>
          <w:tab w:val="clear" w:pos="2160"/>
          <w:tab w:val="clear" w:pos="2880"/>
          <w:tab w:val="clear" w:pos="3600"/>
          <w:tab w:val="clear" w:pos="4320"/>
          <w:tab w:val="clear" w:pos="5040"/>
          <w:tab w:val="clear" w:pos="9029"/>
        </w:tabs>
        <w:spacing w:after="230"/>
        <w:jc w:val="left"/>
        <w:outlineLvl w:val="0"/>
        <w:rPr>
          <w:del w:id="19169" w:author="Debbie Houldsworth" w:date="2020-05-06T07:34:00Z"/>
          <w:szCs w:val="24"/>
        </w:rPr>
        <w:pPrChange w:id="19170"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bookmarkStart w:id="19171" w:name="_Ref341692820"/>
      <w:bookmarkStart w:id="19172" w:name="_Toc40256577"/>
      <w:bookmarkStart w:id="19173" w:name="_Toc40257425"/>
      <w:bookmarkStart w:id="19174" w:name="_Toc40258241"/>
      <w:bookmarkStart w:id="19175" w:name="_Toc40259052"/>
      <w:bookmarkStart w:id="19176" w:name="_Toc40259857"/>
      <w:bookmarkStart w:id="19177" w:name="_Toc40260650"/>
      <w:bookmarkStart w:id="19178" w:name="_Toc40261442"/>
      <w:del w:id="19179" w:author="Debbie Houldsworth" w:date="2020-05-06T07:34:00Z">
        <w:r w:rsidRPr="005F27CA" w:rsidDel="00CD7BBA">
          <w:rPr>
            <w:szCs w:val="24"/>
          </w:rPr>
          <w:delText>Subject to Clause </w:delText>
        </w:r>
        <w:r w:rsidRPr="005F27CA" w:rsidDel="00CD7BBA">
          <w:rPr>
            <w:szCs w:val="24"/>
          </w:rPr>
          <w:fldChar w:fldCharType="begin"/>
        </w:r>
        <w:r w:rsidRPr="005F27CA" w:rsidDel="00CD7BBA">
          <w:rPr>
            <w:szCs w:val="24"/>
          </w:rPr>
          <w:delInstrText xml:space="preserve"> REF _Ref341385823 \r \h  \* MERGEFORMAT </w:delInstrText>
        </w:r>
        <w:r w:rsidRPr="005F27CA" w:rsidDel="00CD7BBA">
          <w:rPr>
            <w:szCs w:val="24"/>
          </w:rPr>
        </w:r>
        <w:r w:rsidRPr="005F27CA" w:rsidDel="00CD7BBA">
          <w:rPr>
            <w:szCs w:val="24"/>
          </w:rPr>
          <w:fldChar w:fldCharType="separate"/>
        </w:r>
        <w:r w:rsidR="003A05AB" w:rsidDel="00CD7BBA">
          <w:rPr>
            <w:szCs w:val="24"/>
          </w:rPr>
          <w:delText>11.2.2</w:delText>
        </w:r>
        <w:r w:rsidRPr="005F27CA" w:rsidDel="00CD7BBA">
          <w:rPr>
            <w:szCs w:val="24"/>
          </w:rPr>
          <w:fldChar w:fldCharType="end"/>
        </w:r>
        <w:r w:rsidRPr="005F27CA" w:rsidDel="00CD7BBA">
          <w:rPr>
            <w:szCs w:val="24"/>
          </w:rPr>
          <w:delText>, where the Purpose (but for this Clause) entitles the User to access the GDCC via the Data Transfer Network, the GDCC Operator may restrict the Purpose to web portal access (</w:delText>
        </w:r>
        <w:r w:rsidRPr="005F27CA" w:rsidDel="00CD7BBA">
          <w:rPr>
            <w:b/>
            <w:bCs/>
            <w:szCs w:val="24"/>
          </w:rPr>
          <w:delText>Restrict</w:delText>
        </w:r>
        <w:r w:rsidRPr="005F27CA" w:rsidDel="00CD7BBA">
          <w:rPr>
            <w:szCs w:val="24"/>
          </w:rPr>
          <w:delText>) in any of the following circumstances (</w:delText>
        </w:r>
        <w:r w:rsidRPr="005F27CA" w:rsidDel="00CD7BBA">
          <w:rPr>
            <w:b/>
            <w:bCs/>
            <w:szCs w:val="24"/>
          </w:rPr>
          <w:delText>Restriction Events</w:delText>
        </w:r>
        <w:r w:rsidRPr="005F27CA" w:rsidDel="00CD7BBA">
          <w:rPr>
            <w:szCs w:val="24"/>
          </w:rPr>
          <w:delText>):</w:delText>
        </w:r>
        <w:bookmarkEnd w:id="19171"/>
        <w:bookmarkEnd w:id="19172"/>
        <w:bookmarkEnd w:id="19173"/>
        <w:bookmarkEnd w:id="19174"/>
        <w:bookmarkEnd w:id="19175"/>
        <w:bookmarkEnd w:id="19176"/>
        <w:bookmarkEnd w:id="19177"/>
        <w:bookmarkEnd w:id="19178"/>
        <w:r w:rsidRPr="005F27CA" w:rsidDel="00CD7BBA">
          <w:rPr>
            <w:szCs w:val="24"/>
          </w:rPr>
          <w:delText xml:space="preserve"> </w:delText>
        </w:r>
      </w:del>
    </w:p>
    <w:p w14:paraId="61A4522A" w14:textId="105606C3"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180" w:author="Debbie Houldsworth" w:date="2020-05-06T07:34:00Z"/>
          <w:szCs w:val="24"/>
        </w:rPr>
        <w:pPrChange w:id="19181"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9182" w:name="_Toc40256578"/>
      <w:bookmarkStart w:id="19183" w:name="_Toc40257426"/>
      <w:bookmarkStart w:id="19184" w:name="_Toc40258242"/>
      <w:bookmarkStart w:id="19185" w:name="_Toc40259053"/>
      <w:bookmarkStart w:id="19186" w:name="_Toc40259858"/>
      <w:bookmarkStart w:id="19187" w:name="_Toc40260651"/>
      <w:bookmarkStart w:id="19188" w:name="_Toc40261443"/>
      <w:del w:id="19189" w:author="Debbie Houldsworth" w:date="2020-05-06T07:34:00Z">
        <w:r w:rsidRPr="005F27CA" w:rsidDel="00CD7BBA">
          <w:rPr>
            <w:szCs w:val="24"/>
          </w:rPr>
          <w:delText>the User is no longer a DTN Enabled User;</w:delText>
        </w:r>
        <w:bookmarkEnd w:id="19182"/>
        <w:bookmarkEnd w:id="19183"/>
        <w:bookmarkEnd w:id="19184"/>
        <w:bookmarkEnd w:id="19185"/>
        <w:bookmarkEnd w:id="19186"/>
        <w:bookmarkEnd w:id="19187"/>
        <w:bookmarkEnd w:id="19188"/>
        <w:r w:rsidRPr="005F27CA" w:rsidDel="00CD7BBA">
          <w:rPr>
            <w:szCs w:val="24"/>
          </w:rPr>
          <w:delText xml:space="preserve"> </w:delText>
        </w:r>
      </w:del>
    </w:p>
    <w:p w14:paraId="77F0F59D" w14:textId="043191A2"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190" w:author="Debbie Houldsworth" w:date="2020-05-06T07:34:00Z"/>
          <w:szCs w:val="24"/>
        </w:rPr>
        <w:pPrChange w:id="19191"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9192" w:name="_Toc40256579"/>
      <w:bookmarkStart w:id="19193" w:name="_Toc40257427"/>
      <w:bookmarkStart w:id="19194" w:name="_Toc40258243"/>
      <w:bookmarkStart w:id="19195" w:name="_Toc40259054"/>
      <w:bookmarkStart w:id="19196" w:name="_Toc40259859"/>
      <w:bookmarkStart w:id="19197" w:name="_Toc40260652"/>
      <w:bookmarkStart w:id="19198" w:name="_Toc40261444"/>
      <w:del w:id="19199" w:author="Debbie Houldsworth" w:date="2020-05-06T07:34:00Z">
        <w:r w:rsidRPr="005F27CA" w:rsidDel="00CD7BBA">
          <w:rPr>
            <w:szCs w:val="24"/>
          </w:rPr>
          <w:delText>scheduled maintenance of the GDCC is being undertaken;</w:delText>
        </w:r>
        <w:bookmarkEnd w:id="19192"/>
        <w:bookmarkEnd w:id="19193"/>
        <w:bookmarkEnd w:id="19194"/>
        <w:bookmarkEnd w:id="19195"/>
        <w:bookmarkEnd w:id="19196"/>
        <w:bookmarkEnd w:id="19197"/>
        <w:bookmarkEnd w:id="19198"/>
        <w:r w:rsidRPr="005F27CA" w:rsidDel="00CD7BBA">
          <w:rPr>
            <w:szCs w:val="24"/>
          </w:rPr>
          <w:delText xml:space="preserve"> </w:delText>
        </w:r>
      </w:del>
    </w:p>
    <w:p w14:paraId="720B7880" w14:textId="03055A8C"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200" w:author="Debbie Houldsworth" w:date="2020-05-06T07:34:00Z"/>
          <w:szCs w:val="24"/>
        </w:rPr>
        <w:pPrChange w:id="19201"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9202" w:name="_Ref341388638"/>
      <w:bookmarkStart w:id="19203" w:name="_Toc40256580"/>
      <w:bookmarkStart w:id="19204" w:name="_Toc40257428"/>
      <w:bookmarkStart w:id="19205" w:name="_Toc40258244"/>
      <w:bookmarkStart w:id="19206" w:name="_Toc40259055"/>
      <w:bookmarkStart w:id="19207" w:name="_Toc40259860"/>
      <w:bookmarkStart w:id="19208" w:name="_Toc40260653"/>
      <w:bookmarkStart w:id="19209" w:name="_Toc40261445"/>
      <w:del w:id="19210" w:author="Debbie Houldsworth" w:date="2020-05-06T07:34:00Z">
        <w:r w:rsidRPr="005F27CA" w:rsidDel="00CD7BBA">
          <w:rPr>
            <w:szCs w:val="24"/>
          </w:rPr>
          <w:delText>emergency maintenance of the GDCC is being undertaken; or</w:delText>
        </w:r>
        <w:bookmarkEnd w:id="19202"/>
        <w:bookmarkEnd w:id="19203"/>
        <w:bookmarkEnd w:id="19204"/>
        <w:bookmarkEnd w:id="19205"/>
        <w:bookmarkEnd w:id="19206"/>
        <w:bookmarkEnd w:id="19207"/>
        <w:bookmarkEnd w:id="19208"/>
        <w:bookmarkEnd w:id="19209"/>
      </w:del>
    </w:p>
    <w:p w14:paraId="3D1AB911" w14:textId="7AAC2C88"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211" w:author="Debbie Houldsworth" w:date="2020-05-06T07:34:00Z"/>
          <w:szCs w:val="24"/>
        </w:rPr>
        <w:pPrChange w:id="19212"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9213" w:name="_Ref341388662"/>
      <w:bookmarkStart w:id="19214" w:name="_Toc40256581"/>
      <w:bookmarkStart w:id="19215" w:name="_Toc40257429"/>
      <w:bookmarkStart w:id="19216" w:name="_Toc40258245"/>
      <w:bookmarkStart w:id="19217" w:name="_Toc40259056"/>
      <w:bookmarkStart w:id="19218" w:name="_Toc40259861"/>
      <w:bookmarkStart w:id="19219" w:name="_Toc40260654"/>
      <w:bookmarkStart w:id="19220" w:name="_Toc40261446"/>
      <w:del w:id="19221" w:author="Debbie Houldsworth" w:date="2020-05-06T07:34:00Z">
        <w:r w:rsidRPr="005F27CA" w:rsidDel="00CD7BBA">
          <w:rPr>
            <w:szCs w:val="24"/>
          </w:rPr>
          <w:delText>in the event that the Data Transfer Network is unavailable or connection is otherwise disrupted or the Data Transfer Service is unavailable or suspended;</w:delText>
        </w:r>
        <w:bookmarkEnd w:id="19213"/>
        <w:bookmarkEnd w:id="19214"/>
        <w:bookmarkEnd w:id="19215"/>
        <w:bookmarkEnd w:id="19216"/>
        <w:bookmarkEnd w:id="19217"/>
        <w:bookmarkEnd w:id="19218"/>
        <w:bookmarkEnd w:id="19219"/>
        <w:bookmarkEnd w:id="19220"/>
      </w:del>
    </w:p>
    <w:p w14:paraId="453A90AD" w14:textId="5EB31C8B" w:rsidR="00426F1D" w:rsidRPr="005F27CA" w:rsidDel="00CD7BBA" w:rsidRDefault="00426F1D">
      <w:pPr>
        <w:tabs>
          <w:tab w:val="clear" w:pos="2160"/>
          <w:tab w:val="clear" w:pos="2880"/>
          <w:tab w:val="clear" w:pos="3600"/>
          <w:tab w:val="clear" w:pos="4320"/>
          <w:tab w:val="clear" w:pos="5040"/>
          <w:tab w:val="clear" w:pos="9029"/>
        </w:tabs>
        <w:spacing w:after="230"/>
        <w:ind w:left="709"/>
        <w:jc w:val="left"/>
        <w:outlineLvl w:val="0"/>
        <w:rPr>
          <w:del w:id="19222" w:author="Debbie Houldsworth" w:date="2020-05-06T07:34:00Z"/>
          <w:szCs w:val="24"/>
        </w:rPr>
        <w:pPrChange w:id="19223" w:author="Debbie Houldsworth" w:date="2020-05-13T09:35:00Z">
          <w:pPr>
            <w:tabs>
              <w:tab w:val="clear" w:pos="2160"/>
              <w:tab w:val="clear" w:pos="2880"/>
              <w:tab w:val="clear" w:pos="3600"/>
              <w:tab w:val="clear" w:pos="4320"/>
              <w:tab w:val="clear" w:pos="5040"/>
              <w:tab w:val="clear" w:pos="9029"/>
            </w:tabs>
            <w:spacing w:after="230"/>
            <w:ind w:left="709"/>
            <w:jc w:val="left"/>
          </w:pPr>
        </w:pPrChange>
      </w:pPr>
      <w:del w:id="19224" w:author="Debbie Houldsworth" w:date="2020-05-06T07:34:00Z">
        <w:r w:rsidRPr="005F27CA" w:rsidDel="00CD7BBA">
          <w:rPr>
            <w:szCs w:val="24"/>
          </w:rPr>
          <w:delText xml:space="preserve">provided that (except in the case of paragraphs </w:delText>
        </w:r>
        <w:r w:rsidRPr="005F27CA" w:rsidDel="00CD7BBA">
          <w:rPr>
            <w:szCs w:val="24"/>
          </w:rPr>
          <w:fldChar w:fldCharType="begin"/>
        </w:r>
        <w:r w:rsidRPr="005F27CA" w:rsidDel="00CD7BBA">
          <w:rPr>
            <w:szCs w:val="24"/>
          </w:rPr>
          <w:delInstrText xml:space="preserve"> REF _Ref341388638 \r \h  \* MERGEFORMAT </w:delInstrText>
        </w:r>
        <w:r w:rsidRPr="005F27CA" w:rsidDel="00CD7BBA">
          <w:rPr>
            <w:szCs w:val="24"/>
          </w:rPr>
        </w:r>
        <w:r w:rsidRPr="005F27CA" w:rsidDel="00CD7BBA">
          <w:rPr>
            <w:szCs w:val="24"/>
          </w:rPr>
          <w:fldChar w:fldCharType="separate"/>
        </w:r>
        <w:r w:rsidR="003A05AB" w:rsidDel="00CD7BBA">
          <w:rPr>
            <w:szCs w:val="24"/>
          </w:rPr>
          <w:delText>(c)</w:delText>
        </w:r>
        <w:r w:rsidRPr="005F27CA" w:rsidDel="00CD7BBA">
          <w:rPr>
            <w:szCs w:val="24"/>
          </w:rPr>
          <w:fldChar w:fldCharType="end"/>
        </w:r>
        <w:r w:rsidRPr="005F27CA" w:rsidDel="00CD7BBA">
          <w:rPr>
            <w:szCs w:val="24"/>
          </w:rPr>
          <w:delText xml:space="preserve"> and </w:delText>
        </w:r>
        <w:r w:rsidRPr="005F27CA" w:rsidDel="00CD7BBA">
          <w:rPr>
            <w:szCs w:val="24"/>
          </w:rPr>
          <w:fldChar w:fldCharType="begin"/>
        </w:r>
        <w:r w:rsidRPr="005F27CA" w:rsidDel="00CD7BBA">
          <w:rPr>
            <w:szCs w:val="24"/>
          </w:rPr>
          <w:delInstrText xml:space="preserve"> REF _Ref341388662 \r \h  \* MERGEFORMAT </w:delInstrText>
        </w:r>
        <w:r w:rsidRPr="005F27CA" w:rsidDel="00CD7BBA">
          <w:rPr>
            <w:szCs w:val="24"/>
          </w:rPr>
        </w:r>
        <w:r w:rsidRPr="005F27CA" w:rsidDel="00CD7BBA">
          <w:rPr>
            <w:szCs w:val="24"/>
          </w:rPr>
          <w:fldChar w:fldCharType="separate"/>
        </w:r>
        <w:r w:rsidR="003A05AB" w:rsidDel="00CD7BBA">
          <w:rPr>
            <w:szCs w:val="24"/>
          </w:rPr>
          <w:delText>(d)</w:delText>
        </w:r>
        <w:r w:rsidRPr="005F27CA" w:rsidDel="00CD7BBA">
          <w:rPr>
            <w:szCs w:val="24"/>
          </w:rPr>
          <w:fldChar w:fldCharType="end"/>
        </w:r>
        <w:r w:rsidRPr="005F27CA" w:rsidDel="00CD7BBA">
          <w:rPr>
            <w:szCs w:val="24"/>
          </w:rPr>
          <w:delText>) it gives the User no less than twenty (20) Working Days’ notice.</w:delText>
        </w:r>
      </w:del>
    </w:p>
    <w:p w14:paraId="72CD0BF8" w14:textId="50109465" w:rsidR="00426F1D" w:rsidRPr="005F27CA" w:rsidDel="00CD7BBA" w:rsidRDefault="00426F1D">
      <w:pPr>
        <w:numPr>
          <w:ilvl w:val="2"/>
          <w:numId w:val="85"/>
        </w:numPr>
        <w:tabs>
          <w:tab w:val="clear" w:pos="2160"/>
          <w:tab w:val="clear" w:pos="2880"/>
          <w:tab w:val="clear" w:pos="3600"/>
          <w:tab w:val="clear" w:pos="4320"/>
          <w:tab w:val="clear" w:pos="5040"/>
          <w:tab w:val="clear" w:pos="9029"/>
        </w:tabs>
        <w:spacing w:after="230"/>
        <w:jc w:val="left"/>
        <w:outlineLvl w:val="0"/>
        <w:rPr>
          <w:del w:id="19225" w:author="Debbie Houldsworth" w:date="2020-05-06T07:34:00Z"/>
          <w:szCs w:val="24"/>
        </w:rPr>
        <w:pPrChange w:id="19226"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bookmarkStart w:id="19227" w:name="_Ref341385823"/>
      <w:bookmarkStart w:id="19228" w:name="_Toc40256582"/>
      <w:bookmarkStart w:id="19229" w:name="_Toc40257430"/>
      <w:bookmarkStart w:id="19230" w:name="_Toc40258246"/>
      <w:bookmarkStart w:id="19231" w:name="_Toc40259057"/>
      <w:bookmarkStart w:id="19232" w:name="_Toc40259862"/>
      <w:bookmarkStart w:id="19233" w:name="_Toc40260655"/>
      <w:bookmarkStart w:id="19234" w:name="_Toc40261447"/>
      <w:del w:id="19235" w:author="Debbie Houldsworth" w:date="2020-05-06T07:34:00Z">
        <w:r w:rsidRPr="005F27CA" w:rsidDel="00CD7BBA">
          <w:rPr>
            <w:szCs w:val="24"/>
          </w:rPr>
          <w:delText xml:space="preserve">Where the GDCC Licence has been Restricted under Clause </w:delText>
        </w:r>
        <w:r w:rsidRPr="005F27CA" w:rsidDel="00CD7BBA">
          <w:rPr>
            <w:szCs w:val="24"/>
          </w:rPr>
          <w:fldChar w:fldCharType="begin"/>
        </w:r>
        <w:r w:rsidRPr="005F27CA" w:rsidDel="00CD7BBA">
          <w:rPr>
            <w:szCs w:val="24"/>
          </w:rPr>
          <w:delInstrText xml:space="preserve"> REF _Ref341692820 \r \h  \* MERGEFORMAT </w:delInstrText>
        </w:r>
        <w:r w:rsidRPr="005F27CA" w:rsidDel="00CD7BBA">
          <w:rPr>
            <w:szCs w:val="24"/>
          </w:rPr>
        </w:r>
        <w:r w:rsidRPr="005F27CA" w:rsidDel="00CD7BBA">
          <w:rPr>
            <w:szCs w:val="24"/>
          </w:rPr>
          <w:fldChar w:fldCharType="separate"/>
        </w:r>
        <w:r w:rsidR="003A05AB" w:rsidDel="00CD7BBA">
          <w:rPr>
            <w:szCs w:val="24"/>
          </w:rPr>
          <w:delText>11.2.1</w:delText>
        </w:r>
        <w:r w:rsidRPr="005F27CA" w:rsidDel="00CD7BBA">
          <w:rPr>
            <w:szCs w:val="24"/>
          </w:rPr>
          <w:fldChar w:fldCharType="end"/>
        </w:r>
        <w:r w:rsidRPr="005F27CA" w:rsidDel="00CD7BBA">
          <w:rPr>
            <w:szCs w:val="24"/>
          </w:rPr>
          <w:delText xml:space="preserve"> and the relevant Restriction Event(s) ceases (or cease) to occur:</w:delText>
        </w:r>
        <w:bookmarkEnd w:id="19227"/>
        <w:bookmarkEnd w:id="19228"/>
        <w:bookmarkEnd w:id="19229"/>
        <w:bookmarkEnd w:id="19230"/>
        <w:bookmarkEnd w:id="19231"/>
        <w:bookmarkEnd w:id="19232"/>
        <w:bookmarkEnd w:id="19233"/>
        <w:bookmarkEnd w:id="19234"/>
      </w:del>
    </w:p>
    <w:p w14:paraId="3F51221A" w14:textId="215AFA53"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236" w:author="Debbie Houldsworth" w:date="2020-05-06T07:34:00Z"/>
          <w:szCs w:val="24"/>
        </w:rPr>
        <w:pPrChange w:id="19237"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9238" w:name="_Toc40256583"/>
      <w:bookmarkStart w:id="19239" w:name="_Toc40257431"/>
      <w:bookmarkStart w:id="19240" w:name="_Toc40258247"/>
      <w:bookmarkStart w:id="19241" w:name="_Toc40259058"/>
      <w:bookmarkStart w:id="19242" w:name="_Toc40259863"/>
      <w:bookmarkStart w:id="19243" w:name="_Toc40260656"/>
      <w:bookmarkStart w:id="19244" w:name="_Toc40261448"/>
      <w:del w:id="19245" w:author="Debbie Houldsworth" w:date="2020-05-06T07:34:00Z">
        <w:r w:rsidRPr="005F27CA" w:rsidDel="00CD7BBA">
          <w:rPr>
            <w:szCs w:val="24"/>
          </w:rPr>
          <w:delText>the Restriction shall automatically be lifted; and</w:delText>
        </w:r>
        <w:bookmarkEnd w:id="19238"/>
        <w:bookmarkEnd w:id="19239"/>
        <w:bookmarkEnd w:id="19240"/>
        <w:bookmarkEnd w:id="19241"/>
        <w:bookmarkEnd w:id="19242"/>
        <w:bookmarkEnd w:id="19243"/>
        <w:bookmarkEnd w:id="19244"/>
      </w:del>
    </w:p>
    <w:p w14:paraId="269626C6" w14:textId="0AA21912"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246" w:author="Debbie Houldsworth" w:date="2020-05-06T07:34:00Z"/>
          <w:szCs w:val="24"/>
        </w:rPr>
        <w:pPrChange w:id="19247"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9248" w:name="_Toc40256584"/>
      <w:bookmarkStart w:id="19249" w:name="_Toc40257432"/>
      <w:bookmarkStart w:id="19250" w:name="_Toc40258248"/>
      <w:bookmarkStart w:id="19251" w:name="_Toc40259059"/>
      <w:bookmarkStart w:id="19252" w:name="_Toc40259864"/>
      <w:bookmarkStart w:id="19253" w:name="_Toc40260657"/>
      <w:bookmarkStart w:id="19254" w:name="_Toc40261449"/>
      <w:del w:id="19255" w:author="Debbie Houldsworth" w:date="2020-05-06T07:34:00Z">
        <w:r w:rsidRPr="005F27CA" w:rsidDel="00CD7BBA">
          <w:rPr>
            <w:szCs w:val="24"/>
          </w:rPr>
          <w:delText>the GDCC Operator shall, within three (3) Working Days, notify the User by email.</w:delText>
        </w:r>
        <w:bookmarkEnd w:id="19248"/>
        <w:bookmarkEnd w:id="19249"/>
        <w:bookmarkEnd w:id="19250"/>
        <w:bookmarkEnd w:id="19251"/>
        <w:bookmarkEnd w:id="19252"/>
        <w:bookmarkEnd w:id="19253"/>
        <w:bookmarkEnd w:id="19254"/>
      </w:del>
    </w:p>
    <w:p w14:paraId="695A3FE9" w14:textId="63E34CE0" w:rsidR="00426F1D" w:rsidRPr="005F27CA" w:rsidDel="00CD7BBA" w:rsidRDefault="00426F1D">
      <w:pPr>
        <w:keepNext/>
        <w:numPr>
          <w:ilvl w:val="1"/>
          <w:numId w:val="85"/>
        </w:numPr>
        <w:tabs>
          <w:tab w:val="clear" w:pos="2160"/>
          <w:tab w:val="clear" w:pos="2880"/>
          <w:tab w:val="clear" w:pos="3600"/>
          <w:tab w:val="clear" w:pos="4320"/>
          <w:tab w:val="clear" w:pos="5040"/>
          <w:tab w:val="clear" w:pos="9029"/>
        </w:tabs>
        <w:spacing w:after="230"/>
        <w:jc w:val="left"/>
        <w:outlineLvl w:val="0"/>
        <w:rPr>
          <w:del w:id="19256" w:author="Debbie Houldsworth" w:date="2020-05-06T07:34:00Z"/>
          <w:b/>
          <w:szCs w:val="24"/>
        </w:rPr>
        <w:pPrChange w:id="19257" w:author="Debbie Houldsworth" w:date="2020-05-13T09:35:00Z">
          <w:pPr>
            <w:keepNext/>
            <w:numPr>
              <w:ilvl w:val="1"/>
              <w:numId w:val="85"/>
            </w:numPr>
            <w:tabs>
              <w:tab w:val="clear" w:pos="2160"/>
              <w:tab w:val="clear" w:pos="2880"/>
              <w:tab w:val="clear" w:pos="3600"/>
              <w:tab w:val="clear" w:pos="4320"/>
              <w:tab w:val="clear" w:pos="5040"/>
              <w:tab w:val="clear" w:pos="9029"/>
              <w:tab w:val="num" w:pos="720"/>
            </w:tabs>
            <w:spacing w:after="230"/>
            <w:ind w:left="720" w:hanging="720"/>
            <w:jc w:val="left"/>
            <w:outlineLvl w:val="1"/>
          </w:pPr>
        </w:pPrChange>
      </w:pPr>
      <w:bookmarkStart w:id="19258" w:name="_Toc40256585"/>
      <w:bookmarkStart w:id="19259" w:name="_Toc40257433"/>
      <w:bookmarkStart w:id="19260" w:name="_Toc40258249"/>
      <w:bookmarkStart w:id="19261" w:name="_Toc40259060"/>
      <w:bookmarkStart w:id="19262" w:name="_Toc40259865"/>
      <w:bookmarkStart w:id="19263" w:name="_Toc40260658"/>
      <w:bookmarkStart w:id="19264" w:name="_Toc40261450"/>
      <w:del w:id="19265" w:author="Debbie Houldsworth" w:date="2020-05-06T07:34:00Z">
        <w:r w:rsidRPr="005F27CA" w:rsidDel="00CD7BBA">
          <w:rPr>
            <w:b/>
            <w:szCs w:val="24"/>
          </w:rPr>
          <w:delText>GDCC Licence Suspension</w:delText>
        </w:r>
        <w:bookmarkEnd w:id="19258"/>
        <w:bookmarkEnd w:id="19259"/>
        <w:bookmarkEnd w:id="19260"/>
        <w:bookmarkEnd w:id="19261"/>
        <w:bookmarkEnd w:id="19262"/>
        <w:bookmarkEnd w:id="19263"/>
        <w:bookmarkEnd w:id="19264"/>
      </w:del>
    </w:p>
    <w:p w14:paraId="4652C082" w14:textId="1C9F455B" w:rsidR="00426F1D" w:rsidRPr="005F27CA" w:rsidDel="00CD7BBA" w:rsidRDefault="00426F1D">
      <w:pPr>
        <w:numPr>
          <w:ilvl w:val="2"/>
          <w:numId w:val="85"/>
        </w:numPr>
        <w:tabs>
          <w:tab w:val="clear" w:pos="2160"/>
          <w:tab w:val="clear" w:pos="2880"/>
          <w:tab w:val="clear" w:pos="3600"/>
          <w:tab w:val="clear" w:pos="4320"/>
          <w:tab w:val="clear" w:pos="5040"/>
          <w:tab w:val="clear" w:pos="9029"/>
        </w:tabs>
        <w:spacing w:after="230"/>
        <w:jc w:val="left"/>
        <w:outlineLvl w:val="0"/>
        <w:rPr>
          <w:del w:id="19266" w:author="Debbie Houldsworth" w:date="2020-05-06T07:34:00Z"/>
          <w:szCs w:val="24"/>
        </w:rPr>
        <w:pPrChange w:id="19267"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bookmarkStart w:id="19268" w:name="_Ref341701702"/>
      <w:bookmarkStart w:id="19269" w:name="_Toc40256586"/>
      <w:bookmarkStart w:id="19270" w:name="_Toc40257434"/>
      <w:bookmarkStart w:id="19271" w:name="_Toc40258250"/>
      <w:bookmarkStart w:id="19272" w:name="_Toc40259061"/>
      <w:bookmarkStart w:id="19273" w:name="_Toc40259866"/>
      <w:bookmarkStart w:id="19274" w:name="_Toc40260659"/>
      <w:bookmarkStart w:id="19275" w:name="_Toc40261451"/>
      <w:del w:id="19276" w:author="Debbie Houldsworth" w:date="2020-05-06T07:34:00Z">
        <w:r w:rsidRPr="005F27CA" w:rsidDel="00CD7BBA">
          <w:rPr>
            <w:szCs w:val="24"/>
          </w:rPr>
          <w:delText xml:space="preserve">Subject to Clause </w:delText>
        </w:r>
        <w:r w:rsidRPr="005F27CA" w:rsidDel="00CD7BBA">
          <w:rPr>
            <w:szCs w:val="24"/>
          </w:rPr>
          <w:fldChar w:fldCharType="begin"/>
        </w:r>
        <w:r w:rsidRPr="005F27CA" w:rsidDel="00CD7BBA">
          <w:rPr>
            <w:szCs w:val="24"/>
          </w:rPr>
          <w:delInstrText xml:space="preserve"> REF _Ref341692850 \r \h  \* MERGEFORMAT </w:delInstrText>
        </w:r>
        <w:r w:rsidRPr="005F27CA" w:rsidDel="00CD7BBA">
          <w:rPr>
            <w:szCs w:val="24"/>
          </w:rPr>
        </w:r>
        <w:r w:rsidRPr="005F27CA" w:rsidDel="00CD7BBA">
          <w:rPr>
            <w:szCs w:val="24"/>
          </w:rPr>
          <w:fldChar w:fldCharType="separate"/>
        </w:r>
        <w:r w:rsidR="003A05AB" w:rsidDel="00CD7BBA">
          <w:rPr>
            <w:szCs w:val="24"/>
          </w:rPr>
          <w:delText>11.3.2</w:delText>
        </w:r>
        <w:r w:rsidRPr="005F27CA" w:rsidDel="00CD7BBA">
          <w:rPr>
            <w:szCs w:val="24"/>
          </w:rPr>
          <w:fldChar w:fldCharType="end"/>
        </w:r>
        <w:r w:rsidRPr="005F27CA" w:rsidDel="00CD7BBA">
          <w:rPr>
            <w:szCs w:val="24"/>
          </w:rPr>
          <w:delText>, the GDCC Operator may Suspend the GDCC Licence in any of the following circumstances (</w:delText>
        </w:r>
        <w:r w:rsidRPr="005F27CA" w:rsidDel="00CD7BBA">
          <w:rPr>
            <w:b/>
            <w:bCs/>
            <w:szCs w:val="24"/>
          </w:rPr>
          <w:delText>Suspension Events</w:delText>
        </w:r>
        <w:r w:rsidRPr="005F27CA" w:rsidDel="00CD7BBA">
          <w:rPr>
            <w:szCs w:val="24"/>
          </w:rPr>
          <w:delText>):</w:delText>
        </w:r>
        <w:bookmarkEnd w:id="19268"/>
        <w:bookmarkEnd w:id="19269"/>
        <w:bookmarkEnd w:id="19270"/>
        <w:bookmarkEnd w:id="19271"/>
        <w:bookmarkEnd w:id="19272"/>
        <w:bookmarkEnd w:id="19273"/>
        <w:bookmarkEnd w:id="19274"/>
        <w:bookmarkEnd w:id="19275"/>
        <w:r w:rsidRPr="005F27CA" w:rsidDel="00CD7BBA">
          <w:rPr>
            <w:szCs w:val="24"/>
          </w:rPr>
          <w:delText xml:space="preserve"> </w:delText>
        </w:r>
      </w:del>
    </w:p>
    <w:p w14:paraId="6FB02685" w14:textId="55969CFA"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277" w:author="Debbie Houldsworth" w:date="2020-05-06T07:34:00Z"/>
          <w:szCs w:val="24"/>
        </w:rPr>
        <w:pPrChange w:id="19278"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9279" w:name="_Toc40256587"/>
      <w:bookmarkStart w:id="19280" w:name="_Toc40257435"/>
      <w:bookmarkStart w:id="19281" w:name="_Toc40258251"/>
      <w:bookmarkStart w:id="19282" w:name="_Toc40259062"/>
      <w:bookmarkStart w:id="19283" w:name="_Toc40259867"/>
      <w:bookmarkStart w:id="19284" w:name="_Toc40260660"/>
      <w:bookmarkStart w:id="19285" w:name="_Toc40261452"/>
      <w:del w:id="19286" w:author="Debbie Houldsworth" w:date="2020-05-06T07:34:00Z">
        <w:r w:rsidRPr="005F27CA" w:rsidDel="00CD7BBA">
          <w:rPr>
            <w:szCs w:val="24"/>
          </w:rPr>
          <w:delText>where an investigation by the GDCC Operator or its agents reveals that the User, or any of its employees, agents, consultants or contractors, has committed Misuse;</w:delText>
        </w:r>
        <w:bookmarkEnd w:id="19279"/>
        <w:bookmarkEnd w:id="19280"/>
        <w:bookmarkEnd w:id="19281"/>
        <w:bookmarkEnd w:id="19282"/>
        <w:bookmarkEnd w:id="19283"/>
        <w:bookmarkEnd w:id="19284"/>
        <w:bookmarkEnd w:id="19285"/>
      </w:del>
    </w:p>
    <w:p w14:paraId="53C2C0B7" w14:textId="6CAB101E"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287" w:author="Debbie Houldsworth" w:date="2020-05-06T07:34:00Z"/>
          <w:szCs w:val="24"/>
        </w:rPr>
        <w:pPrChange w:id="19288"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9289" w:name="_Toc40256588"/>
      <w:bookmarkStart w:id="19290" w:name="_Toc40257436"/>
      <w:bookmarkStart w:id="19291" w:name="_Toc40258252"/>
      <w:bookmarkStart w:id="19292" w:name="_Toc40259063"/>
      <w:bookmarkStart w:id="19293" w:name="_Toc40259868"/>
      <w:bookmarkStart w:id="19294" w:name="_Toc40260661"/>
      <w:bookmarkStart w:id="19295" w:name="_Toc40261453"/>
      <w:del w:id="19296" w:author="Debbie Houldsworth" w:date="2020-05-06T07:34:00Z">
        <w:r w:rsidRPr="005F27CA" w:rsidDel="00CD7BBA">
          <w:rPr>
            <w:szCs w:val="24"/>
          </w:rPr>
          <w:delText>the User is in material breach of any of its obligations under this Agreement, the GDAA or the MRA and, if capable of remedy, such breach is not remedied by the User within five (5) Working Days of receipt of written notice from the GDCC Operator;</w:delText>
        </w:r>
        <w:bookmarkEnd w:id="19289"/>
        <w:bookmarkEnd w:id="19290"/>
        <w:bookmarkEnd w:id="19291"/>
        <w:bookmarkEnd w:id="19292"/>
        <w:bookmarkEnd w:id="19293"/>
        <w:bookmarkEnd w:id="19294"/>
        <w:bookmarkEnd w:id="19295"/>
        <w:r w:rsidRPr="005F27CA" w:rsidDel="00CD7BBA">
          <w:rPr>
            <w:szCs w:val="24"/>
          </w:rPr>
          <w:delText xml:space="preserve"> </w:delText>
        </w:r>
      </w:del>
    </w:p>
    <w:p w14:paraId="716804D1" w14:textId="640463C5"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297" w:author="Debbie Houldsworth" w:date="2020-05-06T07:34:00Z"/>
          <w:szCs w:val="24"/>
        </w:rPr>
        <w:pPrChange w:id="19298"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9299" w:name="_Toc40256589"/>
      <w:bookmarkStart w:id="19300" w:name="_Toc40257437"/>
      <w:bookmarkStart w:id="19301" w:name="_Toc40258253"/>
      <w:bookmarkStart w:id="19302" w:name="_Toc40259064"/>
      <w:bookmarkStart w:id="19303" w:name="_Toc40259869"/>
      <w:bookmarkStart w:id="19304" w:name="_Toc40260662"/>
      <w:bookmarkStart w:id="19305" w:name="_Toc40261454"/>
      <w:del w:id="19306" w:author="Debbie Houldsworth" w:date="2020-05-06T07:34:00Z">
        <w:r w:rsidRPr="005F27CA" w:rsidDel="00CD7BBA">
          <w:rPr>
            <w:szCs w:val="24"/>
          </w:rPr>
          <w:delText>any of the User’s representations or warranties under this Agreement cease to be satisfied and, if the situation is capable of remedy, the situation is not remedied by the User within twenty (20) Working Days of receipt of notice from the GDCC Operator;</w:delText>
        </w:r>
        <w:bookmarkEnd w:id="19299"/>
        <w:bookmarkEnd w:id="19300"/>
        <w:bookmarkEnd w:id="19301"/>
        <w:bookmarkEnd w:id="19302"/>
        <w:bookmarkEnd w:id="19303"/>
        <w:bookmarkEnd w:id="19304"/>
        <w:bookmarkEnd w:id="19305"/>
      </w:del>
    </w:p>
    <w:p w14:paraId="3E8DCC0C" w14:textId="2E5A31AA"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307" w:author="Debbie Houldsworth" w:date="2020-05-06T07:34:00Z"/>
          <w:szCs w:val="24"/>
        </w:rPr>
        <w:pPrChange w:id="19308"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9309" w:name="_Toc40256590"/>
      <w:bookmarkStart w:id="19310" w:name="_Toc40257438"/>
      <w:bookmarkStart w:id="19311" w:name="_Toc40258254"/>
      <w:bookmarkStart w:id="19312" w:name="_Toc40259065"/>
      <w:bookmarkStart w:id="19313" w:name="_Toc40259870"/>
      <w:bookmarkStart w:id="19314" w:name="_Toc40260663"/>
      <w:bookmarkStart w:id="19315" w:name="_Toc40261455"/>
      <w:del w:id="19316" w:author="Debbie Houldsworth" w:date="2020-05-06T07:34:00Z">
        <w:r w:rsidRPr="005F27CA" w:rsidDel="00CD7BBA">
          <w:rPr>
            <w:szCs w:val="24"/>
          </w:rPr>
          <w:delText xml:space="preserve">the representation made by the User under Clause </w:delText>
        </w:r>
        <w:r w:rsidRPr="005F27CA" w:rsidDel="00CD7BBA">
          <w:rPr>
            <w:szCs w:val="24"/>
          </w:rPr>
          <w:fldChar w:fldCharType="begin"/>
        </w:r>
        <w:r w:rsidRPr="005F27CA" w:rsidDel="00CD7BBA">
          <w:rPr>
            <w:szCs w:val="24"/>
          </w:rPr>
          <w:delInstrText xml:space="preserve"> REF _Ref341530051 \w \h  \* MERGEFORMAT </w:delInstrText>
        </w:r>
        <w:r w:rsidRPr="005F27CA" w:rsidDel="00CD7BBA">
          <w:rPr>
            <w:szCs w:val="24"/>
          </w:rPr>
        </w:r>
        <w:r w:rsidRPr="005F27CA" w:rsidDel="00CD7BBA">
          <w:rPr>
            <w:szCs w:val="24"/>
          </w:rPr>
          <w:fldChar w:fldCharType="separate"/>
        </w:r>
        <w:r w:rsidR="003A05AB" w:rsidDel="00CD7BBA">
          <w:rPr>
            <w:szCs w:val="24"/>
          </w:rPr>
          <w:delText>2.1</w:delText>
        </w:r>
        <w:r w:rsidRPr="005F27CA" w:rsidDel="00CD7BBA">
          <w:rPr>
            <w:szCs w:val="24"/>
          </w:rPr>
          <w:fldChar w:fldCharType="end"/>
        </w:r>
        <w:r w:rsidRPr="005F27CA" w:rsidDel="00CD7BBA">
          <w:rPr>
            <w:szCs w:val="24"/>
          </w:rPr>
          <w:delText xml:space="preserve"> (</w:delText>
        </w:r>
        <w:r w:rsidRPr="005F27CA" w:rsidDel="00CD7BBA">
          <w:rPr>
            <w:i/>
            <w:iCs/>
            <w:szCs w:val="24"/>
          </w:rPr>
          <w:delText>User-specific warranties</w:delText>
        </w:r>
        <w:r w:rsidRPr="005F27CA" w:rsidDel="00CD7BBA">
          <w:rPr>
            <w:szCs w:val="24"/>
          </w:rPr>
          <w:delText>) ceases to be true and this is not remedied by the User within forty-eight (48) hours of receipt of written notice from the GDCC Operator;</w:delText>
        </w:r>
        <w:bookmarkEnd w:id="19309"/>
        <w:bookmarkEnd w:id="19310"/>
        <w:bookmarkEnd w:id="19311"/>
        <w:bookmarkEnd w:id="19312"/>
        <w:bookmarkEnd w:id="19313"/>
        <w:bookmarkEnd w:id="19314"/>
        <w:bookmarkEnd w:id="19315"/>
        <w:r w:rsidRPr="005F27CA" w:rsidDel="00CD7BBA">
          <w:rPr>
            <w:szCs w:val="24"/>
          </w:rPr>
          <w:delText xml:space="preserve"> </w:delText>
        </w:r>
      </w:del>
    </w:p>
    <w:p w14:paraId="60D9C797" w14:textId="2C5284A6"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317" w:author="Debbie Houldsworth" w:date="2020-05-06T07:34:00Z"/>
          <w:szCs w:val="24"/>
        </w:rPr>
        <w:pPrChange w:id="19318"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9319" w:name="_Toc40256591"/>
      <w:bookmarkStart w:id="19320" w:name="_Toc40257439"/>
      <w:bookmarkStart w:id="19321" w:name="_Toc40258255"/>
      <w:bookmarkStart w:id="19322" w:name="_Toc40259066"/>
      <w:bookmarkStart w:id="19323" w:name="_Toc40259871"/>
      <w:bookmarkStart w:id="19324" w:name="_Toc40260664"/>
      <w:bookmarkStart w:id="19325" w:name="_Toc40261456"/>
      <w:del w:id="19326" w:author="Debbie Houldsworth" w:date="2020-05-06T07:34:00Z">
        <w:r w:rsidRPr="005F27CA" w:rsidDel="00CD7BBA">
          <w:rPr>
            <w:szCs w:val="24"/>
          </w:rPr>
          <w:delText xml:space="preserve">an Insolvency Event in respect of the User; however, a resolution by the User or a court order that the User be wound up for the purpose of a </w:delText>
        </w:r>
        <w:r w:rsidRPr="005F27CA" w:rsidDel="00CD7BBA">
          <w:rPr>
            <w:i/>
            <w:iCs/>
            <w:szCs w:val="24"/>
          </w:rPr>
          <w:delText>bona fide</w:delText>
        </w:r>
        <w:r w:rsidRPr="005F27CA" w:rsidDel="00CD7BBA">
          <w:rPr>
            <w:szCs w:val="24"/>
          </w:rPr>
          <w:delText xml:space="preserve"> reconstruction or amalgamation will not amount to an Insolvency Event, provided the GDCC Operator has been informed of, and has consented to, the implementation of such reconstruction or amalgamation (the GDCC Operator will act reasonably in consenting to the implementation of such reconstruction or amalgamation);</w:delText>
        </w:r>
        <w:bookmarkEnd w:id="19319"/>
        <w:bookmarkEnd w:id="19320"/>
        <w:bookmarkEnd w:id="19321"/>
        <w:bookmarkEnd w:id="19322"/>
        <w:bookmarkEnd w:id="19323"/>
        <w:bookmarkEnd w:id="19324"/>
        <w:bookmarkEnd w:id="19325"/>
      </w:del>
    </w:p>
    <w:p w14:paraId="1DCAE6E4" w14:textId="427037D8" w:rsidR="00426F1D" w:rsidRPr="005F27CA" w:rsidDel="00CD7BBA" w:rsidRDefault="00426F1D">
      <w:pPr>
        <w:tabs>
          <w:tab w:val="clear" w:pos="2160"/>
          <w:tab w:val="clear" w:pos="2880"/>
          <w:tab w:val="clear" w:pos="3600"/>
          <w:tab w:val="clear" w:pos="4320"/>
          <w:tab w:val="clear" w:pos="5040"/>
          <w:tab w:val="clear" w:pos="9029"/>
        </w:tabs>
        <w:spacing w:after="230"/>
        <w:ind w:left="709"/>
        <w:jc w:val="left"/>
        <w:outlineLvl w:val="0"/>
        <w:rPr>
          <w:del w:id="19327" w:author="Debbie Houldsworth" w:date="2020-05-06T07:34:00Z"/>
          <w:szCs w:val="24"/>
        </w:rPr>
        <w:pPrChange w:id="19328" w:author="Debbie Houldsworth" w:date="2020-05-13T09:35:00Z">
          <w:pPr>
            <w:tabs>
              <w:tab w:val="clear" w:pos="2160"/>
              <w:tab w:val="clear" w:pos="2880"/>
              <w:tab w:val="clear" w:pos="3600"/>
              <w:tab w:val="clear" w:pos="4320"/>
              <w:tab w:val="clear" w:pos="5040"/>
              <w:tab w:val="clear" w:pos="9029"/>
            </w:tabs>
            <w:spacing w:after="230"/>
            <w:ind w:left="709"/>
            <w:jc w:val="left"/>
          </w:pPr>
        </w:pPrChange>
      </w:pPr>
      <w:del w:id="19329" w:author="Debbie Houldsworth" w:date="2020-05-06T07:34:00Z">
        <w:r w:rsidRPr="005F27CA" w:rsidDel="00CD7BBA">
          <w:rPr>
            <w:szCs w:val="24"/>
          </w:rPr>
          <w:delText>provided that it gives the User no less than twenty-four (24)hours notice.</w:delText>
        </w:r>
      </w:del>
    </w:p>
    <w:p w14:paraId="0C08760C" w14:textId="2EF27798" w:rsidR="00426F1D" w:rsidRPr="005F27CA" w:rsidDel="00CD7BBA" w:rsidRDefault="00426F1D">
      <w:pPr>
        <w:numPr>
          <w:ilvl w:val="2"/>
          <w:numId w:val="85"/>
        </w:numPr>
        <w:tabs>
          <w:tab w:val="clear" w:pos="2160"/>
          <w:tab w:val="clear" w:pos="2880"/>
          <w:tab w:val="clear" w:pos="3600"/>
          <w:tab w:val="clear" w:pos="4320"/>
          <w:tab w:val="clear" w:pos="5040"/>
          <w:tab w:val="clear" w:pos="9029"/>
        </w:tabs>
        <w:spacing w:after="230"/>
        <w:jc w:val="left"/>
        <w:outlineLvl w:val="0"/>
        <w:rPr>
          <w:del w:id="19330" w:author="Debbie Houldsworth" w:date="2020-05-06T07:34:00Z"/>
          <w:szCs w:val="24"/>
        </w:rPr>
        <w:pPrChange w:id="19331"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bookmarkStart w:id="19332" w:name="_Ref341692850"/>
      <w:bookmarkStart w:id="19333" w:name="_Toc40256592"/>
      <w:bookmarkStart w:id="19334" w:name="_Toc40257440"/>
      <w:bookmarkStart w:id="19335" w:name="_Toc40258256"/>
      <w:bookmarkStart w:id="19336" w:name="_Toc40259067"/>
      <w:bookmarkStart w:id="19337" w:name="_Toc40259872"/>
      <w:bookmarkStart w:id="19338" w:name="_Toc40260665"/>
      <w:bookmarkStart w:id="19339" w:name="_Toc40261457"/>
      <w:del w:id="19340" w:author="Debbie Houldsworth" w:date="2020-05-06T07:34:00Z">
        <w:r w:rsidRPr="005F27CA" w:rsidDel="00CD7BBA">
          <w:rPr>
            <w:szCs w:val="24"/>
          </w:rPr>
          <w:delText xml:space="preserve">Where the GDCC Licence has been Suspended under Clause </w:delText>
        </w:r>
        <w:r w:rsidRPr="005F27CA" w:rsidDel="00CD7BBA">
          <w:rPr>
            <w:szCs w:val="24"/>
          </w:rPr>
          <w:fldChar w:fldCharType="begin"/>
        </w:r>
        <w:r w:rsidRPr="005F27CA" w:rsidDel="00CD7BBA">
          <w:rPr>
            <w:szCs w:val="24"/>
          </w:rPr>
          <w:delInstrText xml:space="preserve"> REF _Ref341701702 \r \h  \* MERGEFORMAT </w:delInstrText>
        </w:r>
        <w:r w:rsidRPr="005F27CA" w:rsidDel="00CD7BBA">
          <w:rPr>
            <w:szCs w:val="24"/>
          </w:rPr>
        </w:r>
        <w:r w:rsidRPr="005F27CA" w:rsidDel="00CD7BBA">
          <w:rPr>
            <w:szCs w:val="24"/>
          </w:rPr>
          <w:fldChar w:fldCharType="separate"/>
        </w:r>
        <w:r w:rsidR="003A05AB" w:rsidDel="00CD7BBA">
          <w:rPr>
            <w:szCs w:val="24"/>
          </w:rPr>
          <w:delText>11.3.1</w:delText>
        </w:r>
        <w:r w:rsidRPr="005F27CA" w:rsidDel="00CD7BBA">
          <w:rPr>
            <w:szCs w:val="24"/>
          </w:rPr>
          <w:fldChar w:fldCharType="end"/>
        </w:r>
        <w:r w:rsidRPr="005F27CA" w:rsidDel="00CD7BBA">
          <w:rPr>
            <w:szCs w:val="24"/>
          </w:rPr>
          <w:delText xml:space="preserve"> and the relevant Suspension Event(s) has been remedied:</w:delText>
        </w:r>
        <w:bookmarkEnd w:id="19332"/>
        <w:bookmarkEnd w:id="19333"/>
        <w:bookmarkEnd w:id="19334"/>
        <w:bookmarkEnd w:id="19335"/>
        <w:bookmarkEnd w:id="19336"/>
        <w:bookmarkEnd w:id="19337"/>
        <w:bookmarkEnd w:id="19338"/>
        <w:bookmarkEnd w:id="19339"/>
      </w:del>
    </w:p>
    <w:p w14:paraId="3BA56D32" w14:textId="2174A67F"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341" w:author="Debbie Houldsworth" w:date="2020-05-06T07:34:00Z"/>
          <w:szCs w:val="24"/>
        </w:rPr>
        <w:pPrChange w:id="19342"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9343" w:name="_Toc40256593"/>
      <w:bookmarkStart w:id="19344" w:name="_Toc40257441"/>
      <w:bookmarkStart w:id="19345" w:name="_Toc40258257"/>
      <w:bookmarkStart w:id="19346" w:name="_Toc40259068"/>
      <w:bookmarkStart w:id="19347" w:name="_Toc40259873"/>
      <w:bookmarkStart w:id="19348" w:name="_Toc40260666"/>
      <w:bookmarkStart w:id="19349" w:name="_Toc40261458"/>
      <w:del w:id="19350" w:author="Debbie Houldsworth" w:date="2020-05-06T07:34:00Z">
        <w:r w:rsidRPr="005F27CA" w:rsidDel="00CD7BBA">
          <w:rPr>
            <w:szCs w:val="24"/>
          </w:rPr>
          <w:delText>the Suspension shall immediately be lifted; and</w:delText>
        </w:r>
        <w:bookmarkEnd w:id="19343"/>
        <w:bookmarkEnd w:id="19344"/>
        <w:bookmarkEnd w:id="19345"/>
        <w:bookmarkEnd w:id="19346"/>
        <w:bookmarkEnd w:id="19347"/>
        <w:bookmarkEnd w:id="19348"/>
        <w:bookmarkEnd w:id="19349"/>
      </w:del>
    </w:p>
    <w:p w14:paraId="545AF1E7" w14:textId="7DCBE752"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351" w:author="Debbie Houldsworth" w:date="2020-05-06T07:34:00Z"/>
          <w:szCs w:val="24"/>
        </w:rPr>
        <w:pPrChange w:id="19352"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9353" w:name="_Toc40256594"/>
      <w:bookmarkStart w:id="19354" w:name="_Toc40257442"/>
      <w:bookmarkStart w:id="19355" w:name="_Toc40258258"/>
      <w:bookmarkStart w:id="19356" w:name="_Toc40259069"/>
      <w:bookmarkStart w:id="19357" w:name="_Toc40259874"/>
      <w:bookmarkStart w:id="19358" w:name="_Toc40260667"/>
      <w:bookmarkStart w:id="19359" w:name="_Toc40261459"/>
      <w:del w:id="19360" w:author="Debbie Houldsworth" w:date="2020-05-06T07:34:00Z">
        <w:r w:rsidRPr="005F27CA" w:rsidDel="00CD7BBA">
          <w:rPr>
            <w:szCs w:val="24"/>
          </w:rPr>
          <w:delText>the GDCC Operator shall, within twenty-four (24) hours, notify the User by email.</w:delText>
        </w:r>
        <w:bookmarkEnd w:id="19353"/>
        <w:bookmarkEnd w:id="19354"/>
        <w:bookmarkEnd w:id="19355"/>
        <w:bookmarkEnd w:id="19356"/>
        <w:bookmarkEnd w:id="19357"/>
        <w:bookmarkEnd w:id="19358"/>
        <w:bookmarkEnd w:id="19359"/>
      </w:del>
    </w:p>
    <w:p w14:paraId="3FFF037C" w14:textId="54C655F2" w:rsidR="00426F1D" w:rsidRPr="005F27CA" w:rsidDel="00CD7BBA" w:rsidRDefault="00426F1D">
      <w:pPr>
        <w:numPr>
          <w:ilvl w:val="2"/>
          <w:numId w:val="85"/>
        </w:numPr>
        <w:tabs>
          <w:tab w:val="clear" w:pos="2160"/>
          <w:tab w:val="clear" w:pos="2880"/>
          <w:tab w:val="clear" w:pos="3600"/>
          <w:tab w:val="clear" w:pos="4320"/>
          <w:tab w:val="clear" w:pos="5040"/>
          <w:tab w:val="clear" w:pos="9029"/>
        </w:tabs>
        <w:spacing w:after="230"/>
        <w:jc w:val="left"/>
        <w:outlineLvl w:val="0"/>
        <w:rPr>
          <w:del w:id="19361" w:author="Debbie Houldsworth" w:date="2020-05-06T07:34:00Z"/>
          <w:szCs w:val="24"/>
        </w:rPr>
        <w:pPrChange w:id="19362"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bookmarkStart w:id="19363" w:name="_Toc40256595"/>
      <w:bookmarkStart w:id="19364" w:name="_Toc40257443"/>
      <w:bookmarkStart w:id="19365" w:name="_Toc40258259"/>
      <w:bookmarkStart w:id="19366" w:name="_Toc40259070"/>
      <w:bookmarkStart w:id="19367" w:name="_Toc40259875"/>
      <w:bookmarkStart w:id="19368" w:name="_Toc40260668"/>
      <w:bookmarkStart w:id="19369" w:name="_Toc40261460"/>
      <w:del w:id="19370" w:author="Debbie Houldsworth" w:date="2020-05-06T07:34:00Z">
        <w:r w:rsidRPr="005F27CA" w:rsidDel="00CD7BBA">
          <w:rPr>
            <w:szCs w:val="24"/>
          </w:rPr>
          <w:delText xml:space="preserve">Where the Parties enter into a new GDCC access agreement in accordance with Clause </w:delText>
        </w:r>
        <w:r w:rsidRPr="005F27CA" w:rsidDel="00CD7BBA">
          <w:rPr>
            <w:szCs w:val="24"/>
          </w:rPr>
          <w:fldChar w:fldCharType="begin"/>
        </w:r>
        <w:r w:rsidRPr="005F27CA" w:rsidDel="00CD7BBA">
          <w:rPr>
            <w:szCs w:val="24"/>
          </w:rPr>
          <w:delInstrText xml:space="preserve"> REF _Ref343859632 \r \h  \* MERGEFORMAT </w:delInstrText>
        </w:r>
        <w:r w:rsidRPr="005F27CA" w:rsidDel="00CD7BBA">
          <w:rPr>
            <w:szCs w:val="24"/>
          </w:rPr>
        </w:r>
        <w:r w:rsidRPr="005F27CA" w:rsidDel="00CD7BBA">
          <w:rPr>
            <w:szCs w:val="24"/>
          </w:rPr>
          <w:fldChar w:fldCharType="separate"/>
        </w:r>
        <w:r w:rsidR="003A05AB" w:rsidDel="00CD7BBA">
          <w:rPr>
            <w:szCs w:val="24"/>
          </w:rPr>
          <w:delText>3.2</w:delText>
        </w:r>
        <w:r w:rsidRPr="005F27CA" w:rsidDel="00CD7BBA">
          <w:rPr>
            <w:szCs w:val="24"/>
          </w:rPr>
          <w:fldChar w:fldCharType="end"/>
        </w:r>
        <w:r w:rsidRPr="005F27CA" w:rsidDel="00CD7BBA">
          <w:rPr>
            <w:szCs w:val="24"/>
          </w:rPr>
          <w:delText xml:space="preserve"> (</w:delText>
        </w:r>
        <w:r w:rsidRPr="005F27CA" w:rsidDel="00CD7BBA">
          <w:rPr>
            <w:i/>
            <w:iCs/>
            <w:szCs w:val="24"/>
          </w:rPr>
          <w:delText>Commencement and duration</w:delText>
        </w:r>
        <w:r w:rsidRPr="005F27CA" w:rsidDel="00CD7BBA">
          <w:rPr>
            <w:szCs w:val="24"/>
          </w:rPr>
          <w:delText>) and, on expiry of this Agreement, the User’s GDCC Licence was Restricted or Suspended, then such Restriction or Suspension shall continue in full force and effect under the new GDCC access agreement on the same terms, until the Restriction Event or Suspension Event (as applicable) has been remedied.</w:delText>
        </w:r>
        <w:bookmarkEnd w:id="19363"/>
        <w:bookmarkEnd w:id="19364"/>
        <w:bookmarkEnd w:id="19365"/>
        <w:bookmarkEnd w:id="19366"/>
        <w:bookmarkEnd w:id="19367"/>
        <w:bookmarkEnd w:id="19368"/>
        <w:bookmarkEnd w:id="19369"/>
        <w:r w:rsidRPr="005F27CA" w:rsidDel="00CD7BBA">
          <w:rPr>
            <w:szCs w:val="24"/>
          </w:rPr>
          <w:delText xml:space="preserve"> </w:delText>
        </w:r>
      </w:del>
    </w:p>
    <w:p w14:paraId="35357A59" w14:textId="72DEBB2E" w:rsidR="00426F1D" w:rsidRPr="005F27CA" w:rsidDel="00CD7BBA" w:rsidRDefault="00426F1D" w:rsidP="00CA4155">
      <w:pPr>
        <w:keepNext/>
        <w:numPr>
          <w:ilvl w:val="0"/>
          <w:numId w:val="85"/>
        </w:numPr>
        <w:tabs>
          <w:tab w:val="clear" w:pos="2160"/>
          <w:tab w:val="clear" w:pos="2880"/>
          <w:tab w:val="clear" w:pos="3600"/>
          <w:tab w:val="clear" w:pos="4320"/>
          <w:tab w:val="clear" w:pos="5040"/>
          <w:tab w:val="clear" w:pos="9029"/>
        </w:tabs>
        <w:spacing w:before="230" w:after="230"/>
        <w:jc w:val="left"/>
        <w:outlineLvl w:val="0"/>
        <w:rPr>
          <w:del w:id="19371" w:author="Debbie Houldsworth" w:date="2020-05-06T07:34:00Z"/>
          <w:b/>
          <w:szCs w:val="24"/>
        </w:rPr>
      </w:pPr>
      <w:bookmarkStart w:id="19372" w:name="_Toc345415322"/>
      <w:bookmarkStart w:id="19373" w:name="_Toc40256596"/>
      <w:bookmarkStart w:id="19374" w:name="_Toc40257444"/>
      <w:bookmarkStart w:id="19375" w:name="_Toc40258260"/>
      <w:bookmarkStart w:id="19376" w:name="_Toc40259071"/>
      <w:bookmarkStart w:id="19377" w:name="_Toc40259876"/>
      <w:bookmarkStart w:id="19378" w:name="_Toc40260669"/>
      <w:bookmarkStart w:id="19379" w:name="_Toc40261461"/>
      <w:bookmarkStart w:id="19380" w:name="_Ref341387457"/>
      <w:del w:id="19381" w:author="Debbie Houldsworth" w:date="2020-05-06T07:34:00Z">
        <w:r w:rsidRPr="005F27CA" w:rsidDel="00CD7BBA">
          <w:rPr>
            <w:b/>
            <w:szCs w:val="24"/>
          </w:rPr>
          <w:delText>Termination</w:delText>
        </w:r>
        <w:bookmarkEnd w:id="19372"/>
        <w:bookmarkEnd w:id="19373"/>
        <w:bookmarkEnd w:id="19374"/>
        <w:bookmarkEnd w:id="19375"/>
        <w:bookmarkEnd w:id="19376"/>
        <w:bookmarkEnd w:id="19377"/>
        <w:bookmarkEnd w:id="19378"/>
        <w:bookmarkEnd w:id="19379"/>
        <w:r w:rsidRPr="005F27CA" w:rsidDel="00CD7BBA">
          <w:rPr>
            <w:b/>
            <w:szCs w:val="24"/>
          </w:rPr>
          <w:delText xml:space="preserve"> </w:delText>
        </w:r>
        <w:bookmarkEnd w:id="19380"/>
      </w:del>
    </w:p>
    <w:p w14:paraId="5FA37B0D" w14:textId="0809CE2C"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19382" w:author="Debbie Houldsworth" w:date="2020-05-06T07:34:00Z"/>
          <w:b/>
          <w:szCs w:val="24"/>
        </w:rPr>
        <w:pPrChange w:id="19383"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19384" w:name="_Toc40256597"/>
      <w:bookmarkStart w:id="19385" w:name="_Toc40257445"/>
      <w:bookmarkStart w:id="19386" w:name="_Toc40258261"/>
      <w:bookmarkStart w:id="19387" w:name="_Toc40259072"/>
      <w:bookmarkStart w:id="19388" w:name="_Toc40259877"/>
      <w:bookmarkStart w:id="19389" w:name="_Toc40260670"/>
      <w:bookmarkStart w:id="19390" w:name="_Toc40261462"/>
      <w:bookmarkStart w:id="19391" w:name="_Ref177356039"/>
      <w:bookmarkStart w:id="19392" w:name="_Ref177267368"/>
      <w:del w:id="19393" w:author="Debbie Houldsworth" w:date="2020-05-06T07:34:00Z">
        <w:r w:rsidRPr="005F27CA" w:rsidDel="00CD7BBA">
          <w:rPr>
            <w:b/>
            <w:szCs w:val="24"/>
          </w:rPr>
          <w:delText>Supplier ceasing to be a party</w:delText>
        </w:r>
        <w:bookmarkEnd w:id="19384"/>
        <w:bookmarkEnd w:id="19385"/>
        <w:bookmarkEnd w:id="19386"/>
        <w:bookmarkEnd w:id="19387"/>
        <w:bookmarkEnd w:id="19388"/>
        <w:bookmarkEnd w:id="19389"/>
        <w:bookmarkEnd w:id="19390"/>
      </w:del>
    </w:p>
    <w:p w14:paraId="1DB48FF2" w14:textId="1021F9FA" w:rsidR="00426F1D" w:rsidRPr="005F27CA" w:rsidDel="00CD7BBA" w:rsidRDefault="00426F1D">
      <w:pPr>
        <w:numPr>
          <w:ilvl w:val="2"/>
          <w:numId w:val="85"/>
        </w:numPr>
        <w:tabs>
          <w:tab w:val="clear" w:pos="2160"/>
          <w:tab w:val="clear" w:pos="2880"/>
          <w:tab w:val="clear" w:pos="3600"/>
          <w:tab w:val="clear" w:pos="4320"/>
          <w:tab w:val="clear" w:pos="5040"/>
          <w:tab w:val="clear" w:pos="9029"/>
        </w:tabs>
        <w:spacing w:after="230"/>
        <w:jc w:val="left"/>
        <w:outlineLvl w:val="0"/>
        <w:rPr>
          <w:del w:id="19394" w:author="Debbie Houldsworth" w:date="2020-05-06T07:34:00Z"/>
          <w:szCs w:val="24"/>
        </w:rPr>
        <w:pPrChange w:id="19395"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bookmarkStart w:id="19396" w:name="_Toc40256598"/>
      <w:bookmarkStart w:id="19397" w:name="_Toc40257446"/>
      <w:bookmarkStart w:id="19398" w:name="_Toc40258262"/>
      <w:bookmarkStart w:id="19399" w:name="_Toc40259073"/>
      <w:bookmarkStart w:id="19400" w:name="_Toc40259878"/>
      <w:bookmarkStart w:id="19401" w:name="_Toc40260671"/>
      <w:bookmarkStart w:id="19402" w:name="_Toc40261463"/>
      <w:del w:id="19403" w:author="Debbie Houldsworth" w:date="2020-05-06T07:34:00Z">
        <w:r w:rsidRPr="005F27CA" w:rsidDel="00CD7BBA">
          <w:rPr>
            <w:szCs w:val="24"/>
          </w:rPr>
          <w:delText>Where a Supplier ceases to:</w:delText>
        </w:r>
        <w:bookmarkEnd w:id="19396"/>
        <w:bookmarkEnd w:id="19397"/>
        <w:bookmarkEnd w:id="19398"/>
        <w:bookmarkEnd w:id="19399"/>
        <w:bookmarkEnd w:id="19400"/>
        <w:bookmarkEnd w:id="19401"/>
        <w:bookmarkEnd w:id="19402"/>
      </w:del>
    </w:p>
    <w:p w14:paraId="3302F1CF" w14:textId="77A41A88"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404" w:author="Debbie Houldsworth" w:date="2020-05-06T07:34:00Z"/>
          <w:szCs w:val="24"/>
        </w:rPr>
        <w:pPrChange w:id="19405"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9406" w:name="_Toc40256599"/>
      <w:bookmarkStart w:id="19407" w:name="_Toc40257447"/>
      <w:bookmarkStart w:id="19408" w:name="_Toc40258263"/>
      <w:bookmarkStart w:id="19409" w:name="_Toc40259074"/>
      <w:bookmarkStart w:id="19410" w:name="_Toc40259879"/>
      <w:bookmarkStart w:id="19411" w:name="_Toc40260672"/>
      <w:bookmarkStart w:id="19412" w:name="_Toc40261464"/>
      <w:del w:id="19413" w:author="Debbie Houldsworth" w:date="2020-05-06T07:34:00Z">
        <w:r w:rsidRPr="005F27CA" w:rsidDel="00CD7BBA">
          <w:rPr>
            <w:szCs w:val="24"/>
          </w:rPr>
          <w:delText>be a party to the MRA; or</w:delText>
        </w:r>
        <w:bookmarkEnd w:id="19406"/>
        <w:bookmarkEnd w:id="19407"/>
        <w:bookmarkEnd w:id="19408"/>
        <w:bookmarkEnd w:id="19409"/>
        <w:bookmarkEnd w:id="19410"/>
        <w:bookmarkEnd w:id="19411"/>
        <w:bookmarkEnd w:id="19412"/>
        <w:r w:rsidRPr="005F27CA" w:rsidDel="00CD7BBA">
          <w:rPr>
            <w:szCs w:val="24"/>
          </w:rPr>
          <w:delText xml:space="preserve"> </w:delText>
        </w:r>
      </w:del>
    </w:p>
    <w:p w14:paraId="13036333" w14:textId="2B10E6FD"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414" w:author="Debbie Houldsworth" w:date="2020-05-06T07:34:00Z"/>
          <w:szCs w:val="24"/>
        </w:rPr>
        <w:pPrChange w:id="19415"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9416" w:name="_Toc40256600"/>
      <w:bookmarkStart w:id="19417" w:name="_Toc40257448"/>
      <w:bookmarkStart w:id="19418" w:name="_Toc40258264"/>
      <w:bookmarkStart w:id="19419" w:name="_Toc40259075"/>
      <w:bookmarkStart w:id="19420" w:name="_Toc40259880"/>
      <w:bookmarkStart w:id="19421" w:name="_Toc40260673"/>
      <w:bookmarkStart w:id="19422" w:name="_Toc40261465"/>
      <w:del w:id="19423" w:author="Debbie Houldsworth" w:date="2020-05-06T07:34:00Z">
        <w:r w:rsidRPr="005F27CA" w:rsidDel="00CD7BBA">
          <w:rPr>
            <w:szCs w:val="24"/>
          </w:rPr>
          <w:delText>hold an Electricity Supply Licence;</w:delText>
        </w:r>
        <w:bookmarkEnd w:id="19416"/>
        <w:bookmarkEnd w:id="19417"/>
        <w:bookmarkEnd w:id="19418"/>
        <w:bookmarkEnd w:id="19419"/>
        <w:bookmarkEnd w:id="19420"/>
        <w:bookmarkEnd w:id="19421"/>
        <w:bookmarkEnd w:id="19422"/>
        <w:r w:rsidRPr="005F27CA" w:rsidDel="00CD7BBA">
          <w:rPr>
            <w:szCs w:val="24"/>
          </w:rPr>
          <w:delText xml:space="preserve"> </w:delText>
        </w:r>
      </w:del>
    </w:p>
    <w:p w14:paraId="04015C92" w14:textId="65A29255" w:rsidR="00426F1D" w:rsidRPr="005F27CA" w:rsidDel="00CD7BBA" w:rsidRDefault="00426F1D">
      <w:pPr>
        <w:tabs>
          <w:tab w:val="clear" w:pos="2160"/>
          <w:tab w:val="clear" w:pos="2880"/>
          <w:tab w:val="clear" w:pos="3600"/>
          <w:tab w:val="clear" w:pos="4320"/>
          <w:tab w:val="clear" w:pos="5040"/>
          <w:tab w:val="clear" w:pos="9029"/>
        </w:tabs>
        <w:spacing w:after="230"/>
        <w:ind w:left="720"/>
        <w:jc w:val="left"/>
        <w:outlineLvl w:val="0"/>
        <w:rPr>
          <w:del w:id="19424" w:author="Debbie Houldsworth" w:date="2020-05-06T07:34:00Z"/>
          <w:szCs w:val="24"/>
        </w:rPr>
        <w:pPrChange w:id="19425" w:author="Debbie Houldsworth" w:date="2020-05-13T09:35:00Z">
          <w:pPr>
            <w:tabs>
              <w:tab w:val="clear" w:pos="2160"/>
              <w:tab w:val="clear" w:pos="2880"/>
              <w:tab w:val="clear" w:pos="3600"/>
              <w:tab w:val="clear" w:pos="4320"/>
              <w:tab w:val="clear" w:pos="5040"/>
              <w:tab w:val="clear" w:pos="9029"/>
            </w:tabs>
            <w:spacing w:after="230"/>
            <w:ind w:left="720"/>
            <w:jc w:val="left"/>
            <w:outlineLvl w:val="3"/>
          </w:pPr>
        </w:pPrChange>
      </w:pPr>
      <w:del w:id="19426" w:author="Debbie Houldsworth" w:date="2020-05-06T07:34:00Z">
        <w:r w:rsidRPr="005F27CA" w:rsidDel="00CD7BBA">
          <w:rPr>
            <w:szCs w:val="24"/>
          </w:rPr>
          <w:delText>that Supplier shall cease to be a Party.</w:delText>
        </w:r>
      </w:del>
    </w:p>
    <w:p w14:paraId="4348F3A1" w14:textId="28D4A571" w:rsidR="00426F1D" w:rsidRPr="005F27CA" w:rsidDel="00CD7BBA" w:rsidRDefault="00426F1D">
      <w:pPr>
        <w:tabs>
          <w:tab w:val="clear" w:pos="2160"/>
          <w:tab w:val="clear" w:pos="2880"/>
          <w:tab w:val="clear" w:pos="3600"/>
          <w:tab w:val="clear" w:pos="4320"/>
          <w:tab w:val="clear" w:pos="5040"/>
          <w:tab w:val="clear" w:pos="9029"/>
        </w:tabs>
        <w:spacing w:after="230"/>
        <w:ind w:left="720"/>
        <w:jc w:val="left"/>
        <w:outlineLvl w:val="0"/>
        <w:rPr>
          <w:del w:id="19427" w:author="Debbie Houldsworth" w:date="2020-05-06T07:34:00Z"/>
          <w:szCs w:val="24"/>
        </w:rPr>
        <w:pPrChange w:id="19428" w:author="Debbie Houldsworth" w:date="2020-05-13T09:35:00Z">
          <w:pPr>
            <w:tabs>
              <w:tab w:val="clear" w:pos="2160"/>
              <w:tab w:val="clear" w:pos="2880"/>
              <w:tab w:val="clear" w:pos="3600"/>
              <w:tab w:val="clear" w:pos="4320"/>
              <w:tab w:val="clear" w:pos="5040"/>
              <w:tab w:val="clear" w:pos="9029"/>
            </w:tabs>
            <w:spacing w:after="230"/>
            <w:ind w:left="720"/>
            <w:jc w:val="left"/>
            <w:outlineLvl w:val="3"/>
          </w:pPr>
        </w:pPrChange>
      </w:pPr>
    </w:p>
    <w:p w14:paraId="60B72FDE" w14:textId="2753DBF9"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19429" w:author="Debbie Houldsworth" w:date="2020-05-06T07:34:00Z"/>
          <w:b/>
          <w:szCs w:val="24"/>
        </w:rPr>
        <w:pPrChange w:id="19430"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19431" w:name="_Toc40256601"/>
      <w:bookmarkStart w:id="19432" w:name="_Toc40257449"/>
      <w:bookmarkStart w:id="19433" w:name="_Toc40258265"/>
      <w:bookmarkStart w:id="19434" w:name="_Toc40259076"/>
      <w:bookmarkStart w:id="19435" w:name="_Toc40259881"/>
      <w:bookmarkStart w:id="19436" w:name="_Toc40260674"/>
      <w:bookmarkStart w:id="19437" w:name="_Toc40261466"/>
      <w:del w:id="19438" w:author="Debbie Houldsworth" w:date="2020-05-06T07:34:00Z">
        <w:r w:rsidRPr="005F27CA" w:rsidDel="00CD7BBA">
          <w:rPr>
            <w:b/>
            <w:szCs w:val="24"/>
          </w:rPr>
          <w:delText>Termination by the User</w:delText>
        </w:r>
        <w:bookmarkEnd w:id="19431"/>
        <w:bookmarkEnd w:id="19432"/>
        <w:bookmarkEnd w:id="19433"/>
        <w:bookmarkEnd w:id="19434"/>
        <w:bookmarkEnd w:id="19435"/>
        <w:bookmarkEnd w:id="19436"/>
        <w:bookmarkEnd w:id="19437"/>
      </w:del>
    </w:p>
    <w:p w14:paraId="6EB44351" w14:textId="182F6499" w:rsidR="00426F1D" w:rsidRPr="005F27CA" w:rsidDel="00CD7BBA" w:rsidRDefault="00426F1D">
      <w:pPr>
        <w:numPr>
          <w:ilvl w:val="2"/>
          <w:numId w:val="85"/>
        </w:numPr>
        <w:tabs>
          <w:tab w:val="clear" w:pos="2160"/>
          <w:tab w:val="clear" w:pos="2880"/>
          <w:tab w:val="clear" w:pos="3600"/>
          <w:tab w:val="clear" w:pos="4320"/>
          <w:tab w:val="clear" w:pos="5040"/>
          <w:tab w:val="clear" w:pos="9029"/>
        </w:tabs>
        <w:spacing w:after="230"/>
        <w:jc w:val="left"/>
        <w:outlineLvl w:val="0"/>
        <w:rPr>
          <w:del w:id="19439" w:author="Debbie Houldsworth" w:date="2020-05-06T07:34:00Z"/>
          <w:szCs w:val="24"/>
        </w:rPr>
        <w:pPrChange w:id="19440"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bookmarkStart w:id="19441" w:name="_Toc40256602"/>
      <w:bookmarkStart w:id="19442" w:name="_Toc40257450"/>
      <w:bookmarkStart w:id="19443" w:name="_Toc40258266"/>
      <w:bookmarkStart w:id="19444" w:name="_Toc40259077"/>
      <w:bookmarkStart w:id="19445" w:name="_Toc40259882"/>
      <w:bookmarkStart w:id="19446" w:name="_Toc40260675"/>
      <w:bookmarkStart w:id="19447" w:name="_Toc40261467"/>
      <w:del w:id="19448" w:author="Debbie Houldsworth" w:date="2020-05-06T07:34:00Z">
        <w:r w:rsidRPr="005F27CA" w:rsidDel="00CD7BBA">
          <w:rPr>
            <w:szCs w:val="24"/>
          </w:rPr>
          <w:delText>The User may terminate this Agreement:</w:delText>
        </w:r>
        <w:bookmarkEnd w:id="19441"/>
        <w:bookmarkEnd w:id="19442"/>
        <w:bookmarkEnd w:id="19443"/>
        <w:bookmarkEnd w:id="19444"/>
        <w:bookmarkEnd w:id="19445"/>
        <w:bookmarkEnd w:id="19446"/>
        <w:bookmarkEnd w:id="19447"/>
      </w:del>
    </w:p>
    <w:p w14:paraId="14877B4E" w14:textId="5B3740D9"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449" w:author="Debbie Houldsworth" w:date="2020-05-06T07:34:00Z"/>
          <w:szCs w:val="24"/>
        </w:rPr>
        <w:pPrChange w:id="19450"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9451" w:name="_Toc40256603"/>
      <w:bookmarkStart w:id="19452" w:name="_Toc40257451"/>
      <w:bookmarkStart w:id="19453" w:name="_Toc40258267"/>
      <w:bookmarkStart w:id="19454" w:name="_Toc40259078"/>
      <w:bookmarkStart w:id="19455" w:name="_Toc40259883"/>
      <w:bookmarkStart w:id="19456" w:name="_Toc40260676"/>
      <w:bookmarkStart w:id="19457" w:name="_Toc40261468"/>
      <w:del w:id="19458" w:author="Debbie Houldsworth" w:date="2020-05-06T07:34:00Z">
        <w:r w:rsidRPr="005F27CA" w:rsidDel="00CD7BBA">
          <w:rPr>
            <w:szCs w:val="24"/>
          </w:rPr>
          <w:delText>upon no less than twenty (20) Working Days’ notice;</w:delText>
        </w:r>
        <w:bookmarkEnd w:id="19451"/>
        <w:bookmarkEnd w:id="19452"/>
        <w:bookmarkEnd w:id="19453"/>
        <w:bookmarkEnd w:id="19454"/>
        <w:bookmarkEnd w:id="19455"/>
        <w:bookmarkEnd w:id="19456"/>
        <w:bookmarkEnd w:id="19457"/>
      </w:del>
    </w:p>
    <w:p w14:paraId="2C9222FF" w14:textId="248E5A93"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459" w:author="Debbie Houldsworth" w:date="2020-05-06T07:34:00Z"/>
          <w:szCs w:val="24"/>
        </w:rPr>
        <w:pPrChange w:id="19460"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9461" w:name="_Toc40256604"/>
      <w:bookmarkStart w:id="19462" w:name="_Toc40257452"/>
      <w:bookmarkStart w:id="19463" w:name="_Toc40258268"/>
      <w:bookmarkStart w:id="19464" w:name="_Toc40259079"/>
      <w:bookmarkStart w:id="19465" w:name="_Toc40259884"/>
      <w:bookmarkStart w:id="19466" w:name="_Toc40260677"/>
      <w:bookmarkStart w:id="19467" w:name="_Toc40261469"/>
      <w:del w:id="19468" w:author="Debbie Houldsworth" w:date="2020-05-06T07:34:00Z">
        <w:r w:rsidRPr="005F27CA" w:rsidDel="00CD7BBA">
          <w:rPr>
            <w:szCs w:val="24"/>
          </w:rPr>
          <w:delText>on written notice, if the GDCC Operator commits a material breach of any of its obligations under this Agreement which is incapable of remedy</w:delText>
        </w:r>
        <w:bookmarkEnd w:id="19391"/>
        <w:r w:rsidRPr="005F27CA" w:rsidDel="00CD7BBA">
          <w:rPr>
            <w:szCs w:val="24"/>
          </w:rPr>
          <w:delText>;</w:delText>
        </w:r>
        <w:bookmarkEnd w:id="19461"/>
        <w:bookmarkEnd w:id="19462"/>
        <w:bookmarkEnd w:id="19463"/>
        <w:bookmarkEnd w:id="19464"/>
        <w:bookmarkEnd w:id="19465"/>
        <w:bookmarkEnd w:id="19466"/>
        <w:bookmarkEnd w:id="19467"/>
      </w:del>
    </w:p>
    <w:p w14:paraId="7D556B4C" w14:textId="67AAFAB9"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469" w:author="Debbie Houldsworth" w:date="2020-05-06T07:34:00Z"/>
          <w:szCs w:val="24"/>
        </w:rPr>
        <w:pPrChange w:id="19470"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9471" w:name="_Toc40256605"/>
      <w:bookmarkStart w:id="19472" w:name="_Toc40257453"/>
      <w:bookmarkStart w:id="19473" w:name="_Toc40258269"/>
      <w:bookmarkStart w:id="19474" w:name="_Toc40259080"/>
      <w:bookmarkStart w:id="19475" w:name="_Toc40259885"/>
      <w:bookmarkStart w:id="19476" w:name="_Toc40260678"/>
      <w:bookmarkStart w:id="19477" w:name="_Toc40261470"/>
      <w:del w:id="19478" w:author="Debbie Houldsworth" w:date="2020-05-06T07:34:00Z">
        <w:r w:rsidRPr="005F27CA" w:rsidDel="00CD7BBA">
          <w:rPr>
            <w:szCs w:val="24"/>
          </w:rPr>
          <w:delText>the GDCC Operator commits a material breach of any of its obligations under this Agreement which capable of remedy, but which is not remedied within fifteen (15) Working Days notice to the GDCC Operator.</w:delText>
        </w:r>
        <w:bookmarkEnd w:id="19471"/>
        <w:bookmarkEnd w:id="19472"/>
        <w:bookmarkEnd w:id="19473"/>
        <w:bookmarkEnd w:id="19474"/>
        <w:bookmarkEnd w:id="19475"/>
        <w:bookmarkEnd w:id="19476"/>
        <w:bookmarkEnd w:id="19477"/>
        <w:r w:rsidRPr="005F27CA" w:rsidDel="00CD7BBA">
          <w:rPr>
            <w:szCs w:val="24"/>
          </w:rPr>
          <w:delText xml:space="preserve"> </w:delText>
        </w:r>
      </w:del>
    </w:p>
    <w:p w14:paraId="51023A92" w14:textId="2503C84F"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19479" w:author="Debbie Houldsworth" w:date="2020-05-06T07:34:00Z"/>
          <w:b/>
          <w:szCs w:val="24"/>
        </w:rPr>
        <w:pPrChange w:id="19480"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19481" w:name="_Toc40256606"/>
      <w:bookmarkStart w:id="19482" w:name="_Toc40257454"/>
      <w:bookmarkStart w:id="19483" w:name="_Toc40258270"/>
      <w:bookmarkStart w:id="19484" w:name="_Toc40259081"/>
      <w:bookmarkStart w:id="19485" w:name="_Toc40259886"/>
      <w:bookmarkStart w:id="19486" w:name="_Toc40260679"/>
      <w:bookmarkStart w:id="19487" w:name="_Toc40261471"/>
      <w:del w:id="19488" w:author="Debbie Houldsworth" w:date="2020-05-06T07:34:00Z">
        <w:r w:rsidRPr="005F27CA" w:rsidDel="00CD7BBA">
          <w:rPr>
            <w:b/>
            <w:szCs w:val="24"/>
          </w:rPr>
          <w:delText>Consequences of termination</w:delText>
        </w:r>
        <w:bookmarkEnd w:id="19481"/>
        <w:bookmarkEnd w:id="19482"/>
        <w:bookmarkEnd w:id="19483"/>
        <w:bookmarkEnd w:id="19484"/>
        <w:bookmarkEnd w:id="19485"/>
        <w:bookmarkEnd w:id="19486"/>
        <w:bookmarkEnd w:id="19487"/>
      </w:del>
    </w:p>
    <w:p w14:paraId="5D8DC589" w14:textId="74AB60AE" w:rsidR="00426F1D" w:rsidRPr="005F27CA" w:rsidDel="00CD7BBA" w:rsidRDefault="00426F1D">
      <w:pPr>
        <w:numPr>
          <w:ilvl w:val="2"/>
          <w:numId w:val="85"/>
        </w:numPr>
        <w:tabs>
          <w:tab w:val="clear" w:pos="2160"/>
          <w:tab w:val="clear" w:pos="2880"/>
          <w:tab w:val="clear" w:pos="3600"/>
          <w:tab w:val="clear" w:pos="4320"/>
          <w:tab w:val="clear" w:pos="5040"/>
          <w:tab w:val="clear" w:pos="9029"/>
        </w:tabs>
        <w:spacing w:after="230"/>
        <w:jc w:val="left"/>
        <w:outlineLvl w:val="0"/>
        <w:rPr>
          <w:del w:id="19489" w:author="Debbie Houldsworth" w:date="2020-05-06T07:34:00Z"/>
          <w:szCs w:val="24"/>
        </w:rPr>
        <w:pPrChange w:id="19490"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bookmarkStart w:id="19491" w:name="_Toc40256607"/>
      <w:bookmarkStart w:id="19492" w:name="_Toc40257455"/>
      <w:bookmarkStart w:id="19493" w:name="_Toc40258271"/>
      <w:bookmarkStart w:id="19494" w:name="_Toc40259082"/>
      <w:bookmarkStart w:id="19495" w:name="_Toc40259887"/>
      <w:bookmarkStart w:id="19496" w:name="_Toc40260680"/>
      <w:bookmarkStart w:id="19497" w:name="_Toc40261472"/>
      <w:del w:id="19498" w:author="Debbie Houldsworth" w:date="2020-05-06T07:34:00Z">
        <w:r w:rsidRPr="005F27CA" w:rsidDel="00CD7BBA">
          <w:rPr>
            <w:szCs w:val="24"/>
          </w:rPr>
          <w:delText>On termination of this Agreement, the GDCC Licence shall come to an end with immediate effect and the User shall:</w:delText>
        </w:r>
        <w:bookmarkEnd w:id="19491"/>
        <w:bookmarkEnd w:id="19492"/>
        <w:bookmarkEnd w:id="19493"/>
        <w:bookmarkEnd w:id="19494"/>
        <w:bookmarkEnd w:id="19495"/>
        <w:bookmarkEnd w:id="19496"/>
        <w:bookmarkEnd w:id="19497"/>
      </w:del>
    </w:p>
    <w:p w14:paraId="22DFF216" w14:textId="03E2AE9A"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499" w:author="Debbie Houldsworth" w:date="2020-05-06T07:34:00Z"/>
          <w:szCs w:val="24"/>
        </w:rPr>
        <w:pPrChange w:id="19500"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9501" w:name="_Toc40256608"/>
      <w:bookmarkStart w:id="19502" w:name="_Toc40257456"/>
      <w:bookmarkStart w:id="19503" w:name="_Toc40258272"/>
      <w:bookmarkStart w:id="19504" w:name="_Toc40259083"/>
      <w:bookmarkStart w:id="19505" w:name="_Toc40259888"/>
      <w:bookmarkStart w:id="19506" w:name="_Toc40260681"/>
      <w:bookmarkStart w:id="19507" w:name="_Toc40261473"/>
      <w:del w:id="19508" w:author="Debbie Houldsworth" w:date="2020-05-06T07:34:00Z">
        <w:r w:rsidRPr="005F27CA" w:rsidDel="00CD7BBA">
          <w:rPr>
            <w:szCs w:val="24"/>
          </w:rPr>
          <w:delText>cease to have the right to use the GDCC; and</w:delText>
        </w:r>
        <w:bookmarkEnd w:id="19501"/>
        <w:bookmarkEnd w:id="19502"/>
        <w:bookmarkEnd w:id="19503"/>
        <w:bookmarkEnd w:id="19504"/>
        <w:bookmarkEnd w:id="19505"/>
        <w:bookmarkEnd w:id="19506"/>
        <w:bookmarkEnd w:id="19507"/>
        <w:r w:rsidRPr="005F27CA" w:rsidDel="00CD7BBA">
          <w:rPr>
            <w:szCs w:val="24"/>
          </w:rPr>
          <w:delText xml:space="preserve"> </w:delText>
        </w:r>
      </w:del>
    </w:p>
    <w:p w14:paraId="0456FD41" w14:textId="4CB45E8D"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509" w:author="Debbie Houldsworth" w:date="2020-05-06T07:34:00Z"/>
          <w:szCs w:val="24"/>
        </w:rPr>
        <w:pPrChange w:id="19510"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9511" w:name="_Toc40256609"/>
      <w:bookmarkStart w:id="19512" w:name="_Toc40257457"/>
      <w:bookmarkStart w:id="19513" w:name="_Toc40258273"/>
      <w:bookmarkStart w:id="19514" w:name="_Toc40259084"/>
      <w:bookmarkStart w:id="19515" w:name="_Toc40259889"/>
      <w:bookmarkStart w:id="19516" w:name="_Toc40260682"/>
      <w:bookmarkStart w:id="19517" w:name="_Toc40261474"/>
      <w:del w:id="19518" w:author="Debbie Houldsworth" w:date="2020-05-06T07:34:00Z">
        <w:r w:rsidRPr="005F27CA" w:rsidDel="00CD7BBA">
          <w:rPr>
            <w:szCs w:val="24"/>
          </w:rPr>
          <w:delText>stop using the GDCC and procure that all Authorised Persons stop using the GDCC.</w:delText>
        </w:r>
        <w:bookmarkEnd w:id="19511"/>
        <w:bookmarkEnd w:id="19512"/>
        <w:bookmarkEnd w:id="19513"/>
        <w:bookmarkEnd w:id="19514"/>
        <w:bookmarkEnd w:id="19515"/>
        <w:bookmarkEnd w:id="19516"/>
        <w:bookmarkEnd w:id="19517"/>
      </w:del>
    </w:p>
    <w:p w14:paraId="183E5020" w14:textId="0763662B" w:rsidR="00426F1D" w:rsidRPr="005F27CA" w:rsidDel="00CD7BBA" w:rsidRDefault="00426F1D">
      <w:pPr>
        <w:numPr>
          <w:ilvl w:val="2"/>
          <w:numId w:val="85"/>
        </w:numPr>
        <w:tabs>
          <w:tab w:val="clear" w:pos="2160"/>
          <w:tab w:val="clear" w:pos="2880"/>
          <w:tab w:val="clear" w:pos="3600"/>
          <w:tab w:val="clear" w:pos="4320"/>
          <w:tab w:val="clear" w:pos="5040"/>
          <w:tab w:val="clear" w:pos="9029"/>
        </w:tabs>
        <w:spacing w:after="230"/>
        <w:jc w:val="left"/>
        <w:outlineLvl w:val="0"/>
        <w:rPr>
          <w:del w:id="19519" w:author="Debbie Houldsworth" w:date="2020-05-06T07:34:00Z"/>
          <w:szCs w:val="24"/>
        </w:rPr>
        <w:pPrChange w:id="19520"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bookmarkStart w:id="19521" w:name="_Toc40256610"/>
      <w:bookmarkStart w:id="19522" w:name="_Toc40257458"/>
      <w:bookmarkStart w:id="19523" w:name="_Toc40258274"/>
      <w:bookmarkStart w:id="19524" w:name="_Toc40259085"/>
      <w:bookmarkStart w:id="19525" w:name="_Toc40259890"/>
      <w:bookmarkStart w:id="19526" w:name="_Toc40260683"/>
      <w:bookmarkStart w:id="19527" w:name="_Toc40261475"/>
      <w:bookmarkEnd w:id="19392"/>
      <w:del w:id="19528" w:author="Debbie Houldsworth" w:date="2020-05-06T07:34:00Z">
        <w:r w:rsidRPr="005F27CA" w:rsidDel="00CD7BBA">
          <w:rPr>
            <w:szCs w:val="24"/>
          </w:rPr>
          <w:delText>Termination of this Agreement, or a Supplier or the User ceasing to be a Party, shall be without prejudice to any other rights or remedies a Party may be entitled to under this Agreement or at law and shall not affect any accrued rights or liabilities of any Party nor the coming into force or continuance in force of any provision of this Agreement which is expressly or by implication intended to come into or continue in force on or after such termination.</w:delText>
        </w:r>
        <w:bookmarkEnd w:id="19521"/>
        <w:bookmarkEnd w:id="19522"/>
        <w:bookmarkEnd w:id="19523"/>
        <w:bookmarkEnd w:id="19524"/>
        <w:bookmarkEnd w:id="19525"/>
        <w:bookmarkEnd w:id="19526"/>
        <w:bookmarkEnd w:id="19527"/>
      </w:del>
    </w:p>
    <w:p w14:paraId="2994A73B" w14:textId="503DEBDC" w:rsidR="00426F1D" w:rsidRPr="005F27CA" w:rsidDel="00CD7BBA" w:rsidRDefault="00426F1D">
      <w:pPr>
        <w:numPr>
          <w:ilvl w:val="2"/>
          <w:numId w:val="85"/>
        </w:numPr>
        <w:tabs>
          <w:tab w:val="clear" w:pos="2160"/>
          <w:tab w:val="clear" w:pos="2880"/>
          <w:tab w:val="clear" w:pos="3600"/>
          <w:tab w:val="clear" w:pos="4320"/>
          <w:tab w:val="clear" w:pos="5040"/>
          <w:tab w:val="clear" w:pos="9029"/>
        </w:tabs>
        <w:spacing w:after="230"/>
        <w:jc w:val="left"/>
        <w:outlineLvl w:val="0"/>
        <w:rPr>
          <w:del w:id="19529" w:author="Debbie Houldsworth" w:date="2020-05-06T07:34:00Z"/>
          <w:szCs w:val="24"/>
        </w:rPr>
        <w:pPrChange w:id="19530"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bookmarkStart w:id="19531" w:name="_Ref283813629"/>
      <w:bookmarkStart w:id="19532" w:name="_Toc40256611"/>
      <w:bookmarkStart w:id="19533" w:name="_Toc40257459"/>
      <w:bookmarkStart w:id="19534" w:name="_Toc40258275"/>
      <w:bookmarkStart w:id="19535" w:name="_Toc40259086"/>
      <w:bookmarkStart w:id="19536" w:name="_Toc40259891"/>
      <w:bookmarkStart w:id="19537" w:name="_Toc40260684"/>
      <w:bookmarkStart w:id="19538" w:name="_Toc40261476"/>
      <w:del w:id="19539" w:author="Debbie Houldsworth" w:date="2020-05-06T07:34:00Z">
        <w:r w:rsidRPr="005F27CA" w:rsidDel="00CD7BBA">
          <w:rPr>
            <w:szCs w:val="24"/>
          </w:rPr>
          <w:delText>On termination of this Agreement</w:delText>
        </w:r>
        <w:bookmarkEnd w:id="19531"/>
        <w:r w:rsidRPr="005F27CA" w:rsidDel="00CD7BBA">
          <w:rPr>
            <w:szCs w:val="24"/>
          </w:rPr>
          <w:delText xml:space="preserve">, the provisions of Clauses </w:delText>
        </w:r>
        <w:r w:rsidRPr="005F27CA" w:rsidDel="00CD7BBA">
          <w:rPr>
            <w:szCs w:val="24"/>
          </w:rPr>
          <w:fldChar w:fldCharType="begin"/>
        </w:r>
        <w:r w:rsidRPr="005F27CA" w:rsidDel="00CD7BBA">
          <w:rPr>
            <w:szCs w:val="24"/>
          </w:rPr>
          <w:delInstrText xml:space="preserve"> REF _Ref341529155 \r \h  \* MERGEFORMAT </w:delInstrText>
        </w:r>
        <w:r w:rsidRPr="005F27CA" w:rsidDel="00CD7BBA">
          <w:rPr>
            <w:szCs w:val="24"/>
          </w:rPr>
        </w:r>
        <w:r w:rsidRPr="005F27CA" w:rsidDel="00CD7BBA">
          <w:rPr>
            <w:szCs w:val="24"/>
          </w:rPr>
          <w:fldChar w:fldCharType="separate"/>
        </w:r>
        <w:r w:rsidR="003A05AB" w:rsidDel="00CD7BBA">
          <w:rPr>
            <w:szCs w:val="24"/>
          </w:rPr>
          <w:delText>1</w:delText>
        </w:r>
        <w:r w:rsidRPr="005F27CA" w:rsidDel="00CD7BBA">
          <w:rPr>
            <w:szCs w:val="24"/>
          </w:rPr>
          <w:fldChar w:fldCharType="end"/>
        </w:r>
        <w:r w:rsidRPr="005F27CA" w:rsidDel="00CD7BBA">
          <w:rPr>
            <w:szCs w:val="24"/>
          </w:rPr>
          <w:delText xml:space="preserve"> (</w:delText>
        </w:r>
        <w:r w:rsidRPr="005F27CA" w:rsidDel="00CD7BBA">
          <w:rPr>
            <w:i/>
            <w:iCs/>
            <w:szCs w:val="24"/>
          </w:rPr>
          <w:delText>Definitions</w:delText>
        </w:r>
        <w:r w:rsidRPr="005F27CA" w:rsidDel="00CD7BBA">
          <w:rPr>
            <w:szCs w:val="24"/>
          </w:rPr>
          <w:delText xml:space="preserve">); </w:delText>
        </w:r>
        <w:r w:rsidRPr="005F27CA" w:rsidDel="00CD7BBA">
          <w:rPr>
            <w:szCs w:val="24"/>
          </w:rPr>
          <w:fldChar w:fldCharType="begin"/>
        </w:r>
        <w:r w:rsidRPr="005F27CA" w:rsidDel="00CD7BBA">
          <w:rPr>
            <w:szCs w:val="24"/>
          </w:rPr>
          <w:delInstrText xml:space="preserve"> REF _Ref343510364 \r \h  \* MERGEFORMAT </w:delInstrText>
        </w:r>
        <w:r w:rsidRPr="005F27CA" w:rsidDel="00CD7BBA">
          <w:rPr>
            <w:szCs w:val="24"/>
          </w:rPr>
        </w:r>
        <w:r w:rsidRPr="005F27CA" w:rsidDel="00CD7BBA">
          <w:rPr>
            <w:szCs w:val="24"/>
          </w:rPr>
          <w:fldChar w:fldCharType="separate"/>
        </w:r>
        <w:r w:rsidR="003A05AB" w:rsidDel="00CD7BBA">
          <w:rPr>
            <w:szCs w:val="24"/>
          </w:rPr>
          <w:delText>2.1(b)</w:delText>
        </w:r>
        <w:r w:rsidRPr="005F27CA" w:rsidDel="00CD7BBA">
          <w:rPr>
            <w:szCs w:val="24"/>
          </w:rPr>
          <w:fldChar w:fldCharType="end"/>
        </w:r>
        <w:r w:rsidRPr="005F27CA" w:rsidDel="00CD7BBA">
          <w:rPr>
            <w:szCs w:val="24"/>
          </w:rPr>
          <w:delText xml:space="preserve"> (</w:delText>
        </w:r>
        <w:r w:rsidRPr="005F27CA" w:rsidDel="00CD7BBA">
          <w:rPr>
            <w:i/>
            <w:iCs/>
            <w:szCs w:val="24"/>
          </w:rPr>
          <w:delText>User-specific warranties</w:delText>
        </w:r>
        <w:r w:rsidRPr="005F27CA" w:rsidDel="00CD7BBA">
          <w:rPr>
            <w:szCs w:val="24"/>
          </w:rPr>
          <w:delText xml:space="preserve">); </w:delText>
        </w:r>
        <w:r w:rsidRPr="005F27CA" w:rsidDel="00CD7BBA">
          <w:rPr>
            <w:szCs w:val="24"/>
          </w:rPr>
          <w:fldChar w:fldCharType="begin"/>
        </w:r>
        <w:r w:rsidRPr="005F27CA" w:rsidDel="00CD7BBA">
          <w:rPr>
            <w:szCs w:val="24"/>
          </w:rPr>
          <w:delInstrText xml:space="preserve"> REF _Ref341529173 \r \h  \* MERGEFORMAT </w:delInstrText>
        </w:r>
        <w:r w:rsidRPr="005F27CA" w:rsidDel="00CD7BBA">
          <w:rPr>
            <w:szCs w:val="24"/>
          </w:rPr>
        </w:r>
        <w:r w:rsidRPr="005F27CA" w:rsidDel="00CD7BBA">
          <w:rPr>
            <w:szCs w:val="24"/>
          </w:rPr>
          <w:fldChar w:fldCharType="separate"/>
        </w:r>
        <w:r w:rsidR="003A05AB" w:rsidDel="00CD7BBA">
          <w:rPr>
            <w:szCs w:val="24"/>
          </w:rPr>
          <w:delText>8</w:delText>
        </w:r>
        <w:r w:rsidRPr="005F27CA" w:rsidDel="00CD7BBA">
          <w:rPr>
            <w:szCs w:val="24"/>
          </w:rPr>
          <w:fldChar w:fldCharType="end"/>
        </w:r>
        <w:r w:rsidRPr="005F27CA" w:rsidDel="00CD7BBA">
          <w:rPr>
            <w:szCs w:val="24"/>
          </w:rPr>
          <w:delText xml:space="preserve"> (</w:delText>
        </w:r>
        <w:r w:rsidRPr="005F27CA" w:rsidDel="00CD7BBA">
          <w:rPr>
            <w:i/>
            <w:iCs/>
            <w:szCs w:val="24"/>
          </w:rPr>
          <w:delText>Liability</w:delText>
        </w:r>
        <w:r w:rsidRPr="005F27CA" w:rsidDel="00CD7BBA">
          <w:rPr>
            <w:szCs w:val="24"/>
          </w:rPr>
          <w:delText>); 10 (</w:delText>
        </w:r>
        <w:r w:rsidRPr="005F27CA" w:rsidDel="00CD7BBA">
          <w:rPr>
            <w:i/>
            <w:iCs/>
            <w:szCs w:val="24"/>
          </w:rPr>
          <w:delText>Billing and payment</w:delText>
        </w:r>
        <w:r w:rsidRPr="005F27CA" w:rsidDel="00CD7BBA">
          <w:rPr>
            <w:szCs w:val="24"/>
          </w:rPr>
          <w:delText xml:space="preserve">); </w:delText>
        </w:r>
        <w:r w:rsidRPr="005F27CA" w:rsidDel="00CD7BBA">
          <w:rPr>
            <w:szCs w:val="24"/>
          </w:rPr>
          <w:fldChar w:fldCharType="begin"/>
        </w:r>
        <w:r w:rsidRPr="005F27CA" w:rsidDel="00CD7BBA">
          <w:rPr>
            <w:szCs w:val="24"/>
          </w:rPr>
          <w:delInstrText xml:space="preserve"> REF _Ref341387457 \r \h  \* MERGEFORMAT </w:delInstrText>
        </w:r>
        <w:r w:rsidRPr="005F27CA" w:rsidDel="00CD7BBA">
          <w:rPr>
            <w:szCs w:val="24"/>
          </w:rPr>
        </w:r>
        <w:r w:rsidRPr="005F27CA" w:rsidDel="00CD7BBA">
          <w:rPr>
            <w:szCs w:val="24"/>
          </w:rPr>
          <w:fldChar w:fldCharType="separate"/>
        </w:r>
        <w:r w:rsidR="003A05AB" w:rsidDel="00CD7BBA">
          <w:rPr>
            <w:szCs w:val="24"/>
          </w:rPr>
          <w:delText>12</w:delText>
        </w:r>
        <w:r w:rsidRPr="005F27CA" w:rsidDel="00CD7BBA">
          <w:rPr>
            <w:szCs w:val="24"/>
          </w:rPr>
          <w:fldChar w:fldCharType="end"/>
        </w:r>
        <w:r w:rsidRPr="005F27CA" w:rsidDel="00CD7BBA">
          <w:rPr>
            <w:szCs w:val="24"/>
          </w:rPr>
          <w:delText xml:space="preserve"> (</w:delText>
        </w:r>
        <w:r w:rsidRPr="005F27CA" w:rsidDel="00CD7BBA">
          <w:rPr>
            <w:i/>
            <w:iCs/>
            <w:szCs w:val="24"/>
          </w:rPr>
          <w:delText>Termination</w:delText>
        </w:r>
        <w:r w:rsidRPr="005F27CA" w:rsidDel="00CD7BBA">
          <w:rPr>
            <w:szCs w:val="24"/>
          </w:rPr>
          <w:delText xml:space="preserve">); </w:delText>
        </w:r>
        <w:r w:rsidRPr="005F27CA" w:rsidDel="00CD7BBA">
          <w:rPr>
            <w:szCs w:val="24"/>
          </w:rPr>
          <w:fldChar w:fldCharType="begin"/>
        </w:r>
        <w:r w:rsidRPr="005F27CA" w:rsidDel="00CD7BBA">
          <w:rPr>
            <w:szCs w:val="24"/>
          </w:rPr>
          <w:delInstrText xml:space="preserve"> REF _Ref343510510 \r \h  \* MERGEFORMAT </w:delInstrText>
        </w:r>
        <w:r w:rsidRPr="005F27CA" w:rsidDel="00CD7BBA">
          <w:rPr>
            <w:szCs w:val="24"/>
          </w:rPr>
        </w:r>
        <w:r w:rsidRPr="005F27CA" w:rsidDel="00CD7BBA">
          <w:rPr>
            <w:szCs w:val="24"/>
          </w:rPr>
          <w:fldChar w:fldCharType="separate"/>
        </w:r>
        <w:r w:rsidR="003A05AB" w:rsidDel="00CD7BBA">
          <w:rPr>
            <w:szCs w:val="24"/>
          </w:rPr>
          <w:delText>14</w:delText>
        </w:r>
        <w:r w:rsidRPr="005F27CA" w:rsidDel="00CD7BBA">
          <w:rPr>
            <w:szCs w:val="24"/>
          </w:rPr>
          <w:fldChar w:fldCharType="end"/>
        </w:r>
        <w:r w:rsidRPr="005F27CA" w:rsidDel="00CD7BBA">
          <w:rPr>
            <w:szCs w:val="24"/>
          </w:rPr>
          <w:delText xml:space="preserve"> (</w:delText>
        </w:r>
        <w:r w:rsidRPr="005F27CA" w:rsidDel="00CD7BBA">
          <w:rPr>
            <w:i/>
            <w:iCs/>
            <w:szCs w:val="24"/>
          </w:rPr>
          <w:delText>Confidentiality</w:delText>
        </w:r>
        <w:r w:rsidRPr="005F27CA" w:rsidDel="00CD7BBA">
          <w:rPr>
            <w:szCs w:val="24"/>
          </w:rPr>
          <w:delText xml:space="preserve">); </w:delText>
        </w:r>
        <w:r w:rsidRPr="005F27CA" w:rsidDel="00CD7BBA">
          <w:rPr>
            <w:szCs w:val="24"/>
          </w:rPr>
          <w:fldChar w:fldCharType="begin"/>
        </w:r>
        <w:r w:rsidRPr="005F27CA" w:rsidDel="00CD7BBA">
          <w:rPr>
            <w:szCs w:val="24"/>
          </w:rPr>
          <w:delInstrText xml:space="preserve"> REF _Ref341457893 \r \h  \* MERGEFORMAT </w:delInstrText>
        </w:r>
        <w:r w:rsidRPr="005F27CA" w:rsidDel="00CD7BBA">
          <w:rPr>
            <w:szCs w:val="24"/>
          </w:rPr>
        </w:r>
        <w:r w:rsidRPr="005F27CA" w:rsidDel="00CD7BBA">
          <w:rPr>
            <w:szCs w:val="24"/>
          </w:rPr>
          <w:fldChar w:fldCharType="separate"/>
        </w:r>
        <w:r w:rsidR="003A05AB" w:rsidDel="00CD7BBA">
          <w:rPr>
            <w:szCs w:val="24"/>
          </w:rPr>
          <w:delText>15</w:delText>
        </w:r>
        <w:r w:rsidRPr="005F27CA" w:rsidDel="00CD7BBA">
          <w:rPr>
            <w:szCs w:val="24"/>
          </w:rPr>
          <w:fldChar w:fldCharType="end"/>
        </w:r>
        <w:r w:rsidRPr="005F27CA" w:rsidDel="00CD7BBA">
          <w:rPr>
            <w:szCs w:val="24"/>
          </w:rPr>
          <w:delText xml:space="preserve"> (</w:delText>
        </w:r>
        <w:r w:rsidRPr="005F27CA" w:rsidDel="00CD7BBA">
          <w:rPr>
            <w:i/>
            <w:iCs/>
            <w:szCs w:val="24"/>
          </w:rPr>
          <w:delText>Data protection and security</w:delText>
        </w:r>
        <w:r w:rsidRPr="005F27CA" w:rsidDel="00CD7BBA">
          <w:rPr>
            <w:szCs w:val="24"/>
          </w:rPr>
          <w:delText xml:space="preserve">); </w:delText>
        </w:r>
        <w:r w:rsidRPr="005F27CA" w:rsidDel="00CD7BBA">
          <w:rPr>
            <w:szCs w:val="24"/>
          </w:rPr>
          <w:fldChar w:fldCharType="begin"/>
        </w:r>
        <w:r w:rsidRPr="005F27CA" w:rsidDel="00CD7BBA">
          <w:rPr>
            <w:szCs w:val="24"/>
          </w:rPr>
          <w:delInstrText xml:space="preserve"> REF _Ref341529225 \r \h  \* MERGEFORMAT </w:delInstrText>
        </w:r>
        <w:r w:rsidRPr="005F27CA" w:rsidDel="00CD7BBA">
          <w:rPr>
            <w:szCs w:val="24"/>
          </w:rPr>
        </w:r>
        <w:r w:rsidRPr="005F27CA" w:rsidDel="00CD7BBA">
          <w:rPr>
            <w:szCs w:val="24"/>
          </w:rPr>
          <w:fldChar w:fldCharType="separate"/>
        </w:r>
        <w:r w:rsidR="003A05AB" w:rsidDel="00CD7BBA">
          <w:rPr>
            <w:szCs w:val="24"/>
          </w:rPr>
          <w:delText>16</w:delText>
        </w:r>
        <w:r w:rsidRPr="005F27CA" w:rsidDel="00CD7BBA">
          <w:rPr>
            <w:szCs w:val="24"/>
          </w:rPr>
          <w:fldChar w:fldCharType="end"/>
        </w:r>
        <w:r w:rsidRPr="005F27CA" w:rsidDel="00CD7BBA">
          <w:rPr>
            <w:szCs w:val="24"/>
          </w:rPr>
          <w:delText xml:space="preserve"> (</w:delText>
        </w:r>
        <w:r w:rsidRPr="005F27CA" w:rsidDel="00CD7BBA">
          <w:rPr>
            <w:i/>
            <w:iCs/>
            <w:szCs w:val="24"/>
          </w:rPr>
          <w:delText>Waivers</w:delText>
        </w:r>
        <w:r w:rsidRPr="005F27CA" w:rsidDel="00CD7BBA">
          <w:rPr>
            <w:szCs w:val="24"/>
          </w:rPr>
          <w:delText xml:space="preserve">); </w:delText>
        </w:r>
        <w:r w:rsidRPr="005F27CA" w:rsidDel="00CD7BBA">
          <w:rPr>
            <w:szCs w:val="24"/>
          </w:rPr>
          <w:fldChar w:fldCharType="begin"/>
        </w:r>
        <w:r w:rsidRPr="005F27CA" w:rsidDel="00CD7BBA">
          <w:rPr>
            <w:szCs w:val="24"/>
          </w:rPr>
          <w:delInstrText xml:space="preserve"> REF _Ref341529229 \r \h  \* MERGEFORMAT </w:delInstrText>
        </w:r>
        <w:r w:rsidRPr="005F27CA" w:rsidDel="00CD7BBA">
          <w:rPr>
            <w:szCs w:val="24"/>
          </w:rPr>
        </w:r>
        <w:r w:rsidRPr="005F27CA" w:rsidDel="00CD7BBA">
          <w:rPr>
            <w:szCs w:val="24"/>
          </w:rPr>
          <w:fldChar w:fldCharType="separate"/>
        </w:r>
        <w:r w:rsidR="003A05AB" w:rsidDel="00CD7BBA">
          <w:rPr>
            <w:szCs w:val="24"/>
          </w:rPr>
          <w:delText>17</w:delText>
        </w:r>
        <w:r w:rsidRPr="005F27CA" w:rsidDel="00CD7BBA">
          <w:rPr>
            <w:szCs w:val="24"/>
          </w:rPr>
          <w:fldChar w:fldCharType="end"/>
        </w:r>
        <w:r w:rsidRPr="005F27CA" w:rsidDel="00CD7BBA">
          <w:rPr>
            <w:szCs w:val="24"/>
          </w:rPr>
          <w:delText xml:space="preserve"> (</w:delText>
        </w:r>
        <w:r w:rsidRPr="005F27CA" w:rsidDel="00CD7BBA">
          <w:rPr>
            <w:i/>
            <w:iCs/>
            <w:szCs w:val="24"/>
          </w:rPr>
          <w:delText>Invalidity and severability</w:delText>
        </w:r>
        <w:r w:rsidRPr="005F27CA" w:rsidDel="00CD7BBA">
          <w:rPr>
            <w:szCs w:val="24"/>
          </w:rPr>
          <w:delText xml:space="preserve">); </w:delText>
        </w:r>
        <w:r w:rsidRPr="005F27CA" w:rsidDel="00CD7BBA">
          <w:rPr>
            <w:szCs w:val="24"/>
          </w:rPr>
          <w:fldChar w:fldCharType="begin"/>
        </w:r>
        <w:r w:rsidRPr="005F27CA" w:rsidDel="00CD7BBA">
          <w:rPr>
            <w:szCs w:val="24"/>
          </w:rPr>
          <w:delInstrText xml:space="preserve"> REF _Ref341435543 \r \h  \* MERGEFORMAT </w:delInstrText>
        </w:r>
        <w:r w:rsidRPr="005F27CA" w:rsidDel="00CD7BBA">
          <w:rPr>
            <w:szCs w:val="24"/>
          </w:rPr>
        </w:r>
        <w:r w:rsidRPr="005F27CA" w:rsidDel="00CD7BBA">
          <w:rPr>
            <w:szCs w:val="24"/>
          </w:rPr>
          <w:fldChar w:fldCharType="separate"/>
        </w:r>
        <w:r w:rsidR="003A05AB" w:rsidDel="00CD7BBA">
          <w:rPr>
            <w:szCs w:val="24"/>
          </w:rPr>
          <w:delText>19</w:delText>
        </w:r>
        <w:r w:rsidRPr="005F27CA" w:rsidDel="00CD7BBA">
          <w:rPr>
            <w:szCs w:val="24"/>
          </w:rPr>
          <w:fldChar w:fldCharType="end"/>
        </w:r>
        <w:r w:rsidRPr="005F27CA" w:rsidDel="00CD7BBA">
          <w:rPr>
            <w:szCs w:val="24"/>
          </w:rPr>
          <w:delText xml:space="preserve"> (</w:delText>
        </w:r>
        <w:r w:rsidRPr="005F27CA" w:rsidDel="00CD7BBA">
          <w:rPr>
            <w:i/>
            <w:iCs/>
            <w:szCs w:val="24"/>
          </w:rPr>
          <w:delText>Disputes</w:delText>
        </w:r>
        <w:r w:rsidRPr="005F27CA" w:rsidDel="00CD7BBA">
          <w:rPr>
            <w:szCs w:val="24"/>
          </w:rPr>
          <w:delText xml:space="preserve">); </w:delText>
        </w:r>
        <w:r w:rsidRPr="005F27CA" w:rsidDel="00CD7BBA">
          <w:rPr>
            <w:szCs w:val="24"/>
          </w:rPr>
          <w:fldChar w:fldCharType="begin"/>
        </w:r>
        <w:r w:rsidRPr="005F27CA" w:rsidDel="00CD7BBA">
          <w:rPr>
            <w:szCs w:val="24"/>
          </w:rPr>
          <w:delInstrText xml:space="preserve"> REF _Ref340989876 \r \h  \* MERGEFORMAT </w:delInstrText>
        </w:r>
        <w:r w:rsidRPr="005F27CA" w:rsidDel="00CD7BBA">
          <w:rPr>
            <w:szCs w:val="24"/>
          </w:rPr>
        </w:r>
        <w:r w:rsidRPr="005F27CA" w:rsidDel="00CD7BBA">
          <w:rPr>
            <w:szCs w:val="24"/>
          </w:rPr>
          <w:fldChar w:fldCharType="separate"/>
        </w:r>
        <w:r w:rsidR="003A05AB" w:rsidDel="00CD7BBA">
          <w:rPr>
            <w:szCs w:val="24"/>
          </w:rPr>
          <w:delText>20</w:delText>
        </w:r>
        <w:r w:rsidRPr="005F27CA" w:rsidDel="00CD7BBA">
          <w:rPr>
            <w:szCs w:val="24"/>
          </w:rPr>
          <w:fldChar w:fldCharType="end"/>
        </w:r>
        <w:r w:rsidRPr="005F27CA" w:rsidDel="00CD7BBA">
          <w:rPr>
            <w:szCs w:val="24"/>
          </w:rPr>
          <w:delText xml:space="preserve"> (</w:delText>
        </w:r>
        <w:r w:rsidRPr="005F27CA" w:rsidDel="00CD7BBA">
          <w:rPr>
            <w:i/>
            <w:iCs/>
            <w:szCs w:val="24"/>
          </w:rPr>
          <w:delText>Intellectual Property Rights</w:delText>
        </w:r>
        <w:r w:rsidRPr="005F27CA" w:rsidDel="00CD7BBA">
          <w:rPr>
            <w:szCs w:val="24"/>
          </w:rPr>
          <w:delText xml:space="preserve">); </w:delText>
        </w:r>
        <w:r w:rsidRPr="005F27CA" w:rsidDel="00CD7BBA">
          <w:rPr>
            <w:szCs w:val="24"/>
          </w:rPr>
          <w:fldChar w:fldCharType="begin"/>
        </w:r>
        <w:r w:rsidRPr="005F27CA" w:rsidDel="00CD7BBA">
          <w:rPr>
            <w:szCs w:val="24"/>
          </w:rPr>
          <w:delInstrText xml:space="preserve"> REF _Ref341529253 \r \h  \* MERGEFORMAT </w:delInstrText>
        </w:r>
        <w:r w:rsidRPr="005F27CA" w:rsidDel="00CD7BBA">
          <w:rPr>
            <w:szCs w:val="24"/>
          </w:rPr>
        </w:r>
        <w:r w:rsidRPr="005F27CA" w:rsidDel="00CD7BBA">
          <w:rPr>
            <w:szCs w:val="24"/>
          </w:rPr>
          <w:fldChar w:fldCharType="separate"/>
        </w:r>
        <w:r w:rsidR="003A05AB" w:rsidDel="00CD7BBA">
          <w:rPr>
            <w:szCs w:val="24"/>
          </w:rPr>
          <w:delText>21</w:delText>
        </w:r>
        <w:r w:rsidRPr="005F27CA" w:rsidDel="00CD7BBA">
          <w:rPr>
            <w:szCs w:val="24"/>
          </w:rPr>
          <w:fldChar w:fldCharType="end"/>
        </w:r>
        <w:r w:rsidRPr="005F27CA" w:rsidDel="00CD7BBA">
          <w:rPr>
            <w:szCs w:val="24"/>
          </w:rPr>
          <w:delText xml:space="preserve"> (</w:delText>
        </w:r>
        <w:r w:rsidRPr="005F27CA" w:rsidDel="00CD7BBA">
          <w:rPr>
            <w:i/>
            <w:iCs/>
            <w:szCs w:val="24"/>
          </w:rPr>
          <w:delText>General</w:delText>
        </w:r>
        <w:r w:rsidRPr="005F27CA" w:rsidDel="00CD7BBA">
          <w:rPr>
            <w:szCs w:val="24"/>
          </w:rPr>
          <w:delText xml:space="preserve">); </w:delText>
        </w:r>
        <w:r w:rsidRPr="005F27CA" w:rsidDel="00CD7BBA">
          <w:rPr>
            <w:szCs w:val="24"/>
          </w:rPr>
          <w:fldChar w:fldCharType="begin"/>
        </w:r>
        <w:r w:rsidRPr="005F27CA" w:rsidDel="00CD7BBA">
          <w:rPr>
            <w:szCs w:val="24"/>
          </w:rPr>
          <w:delInstrText xml:space="preserve"> REF _Ref341529261 \r \h  \* MERGEFORMAT </w:delInstrText>
        </w:r>
        <w:r w:rsidRPr="005F27CA" w:rsidDel="00CD7BBA">
          <w:rPr>
            <w:szCs w:val="24"/>
          </w:rPr>
        </w:r>
        <w:r w:rsidRPr="005F27CA" w:rsidDel="00CD7BBA">
          <w:rPr>
            <w:szCs w:val="24"/>
          </w:rPr>
          <w:fldChar w:fldCharType="separate"/>
        </w:r>
        <w:r w:rsidR="003A05AB" w:rsidDel="00CD7BBA">
          <w:rPr>
            <w:szCs w:val="24"/>
          </w:rPr>
          <w:delText>22</w:delText>
        </w:r>
        <w:r w:rsidRPr="005F27CA" w:rsidDel="00CD7BBA">
          <w:rPr>
            <w:szCs w:val="24"/>
          </w:rPr>
          <w:fldChar w:fldCharType="end"/>
        </w:r>
        <w:r w:rsidRPr="005F27CA" w:rsidDel="00CD7BBA">
          <w:rPr>
            <w:szCs w:val="24"/>
          </w:rPr>
          <w:delText xml:space="preserve"> (</w:delText>
        </w:r>
        <w:r w:rsidRPr="005F27CA" w:rsidDel="00CD7BBA">
          <w:rPr>
            <w:i/>
            <w:iCs/>
            <w:szCs w:val="24"/>
          </w:rPr>
          <w:delText>Changes to this Agreement</w:delText>
        </w:r>
        <w:r w:rsidRPr="005F27CA" w:rsidDel="00CD7BBA">
          <w:rPr>
            <w:szCs w:val="24"/>
          </w:rPr>
          <w:delText xml:space="preserve">); </w:delText>
        </w:r>
        <w:r w:rsidRPr="005F27CA" w:rsidDel="00CD7BBA">
          <w:rPr>
            <w:szCs w:val="24"/>
          </w:rPr>
          <w:fldChar w:fldCharType="begin"/>
        </w:r>
        <w:r w:rsidRPr="005F27CA" w:rsidDel="00CD7BBA">
          <w:rPr>
            <w:szCs w:val="24"/>
          </w:rPr>
          <w:delInstrText xml:space="preserve"> REF _Ref343864131 \r \h  \* MERGEFORMAT </w:delInstrText>
        </w:r>
        <w:r w:rsidRPr="005F27CA" w:rsidDel="00CD7BBA">
          <w:rPr>
            <w:szCs w:val="24"/>
          </w:rPr>
        </w:r>
        <w:r w:rsidRPr="005F27CA" w:rsidDel="00CD7BBA">
          <w:rPr>
            <w:szCs w:val="24"/>
          </w:rPr>
          <w:fldChar w:fldCharType="separate"/>
        </w:r>
        <w:r w:rsidR="003A05AB" w:rsidDel="00CD7BBA">
          <w:rPr>
            <w:szCs w:val="24"/>
          </w:rPr>
          <w:delText>23</w:delText>
        </w:r>
        <w:r w:rsidRPr="005F27CA" w:rsidDel="00CD7BBA">
          <w:rPr>
            <w:szCs w:val="24"/>
          </w:rPr>
          <w:fldChar w:fldCharType="end"/>
        </w:r>
        <w:r w:rsidRPr="005F27CA" w:rsidDel="00CD7BBA">
          <w:rPr>
            <w:szCs w:val="24"/>
          </w:rPr>
          <w:delText xml:space="preserve"> (</w:delText>
        </w:r>
        <w:r w:rsidRPr="005F27CA" w:rsidDel="00CD7BBA">
          <w:rPr>
            <w:i/>
            <w:iCs/>
            <w:szCs w:val="24"/>
          </w:rPr>
          <w:delText>Publicity</w:delText>
        </w:r>
        <w:r w:rsidRPr="005F27CA" w:rsidDel="00CD7BBA">
          <w:rPr>
            <w:szCs w:val="24"/>
          </w:rPr>
          <w:delText xml:space="preserve">); </w:delText>
        </w:r>
        <w:r w:rsidRPr="005F27CA" w:rsidDel="00CD7BBA">
          <w:rPr>
            <w:szCs w:val="24"/>
          </w:rPr>
          <w:fldChar w:fldCharType="begin"/>
        </w:r>
        <w:r w:rsidRPr="005F27CA" w:rsidDel="00CD7BBA">
          <w:rPr>
            <w:szCs w:val="24"/>
          </w:rPr>
          <w:delInstrText xml:space="preserve"> REF _Ref341441562 \r \h  \* MERGEFORMAT </w:delInstrText>
        </w:r>
        <w:r w:rsidRPr="005F27CA" w:rsidDel="00CD7BBA">
          <w:rPr>
            <w:szCs w:val="24"/>
          </w:rPr>
        </w:r>
        <w:r w:rsidRPr="005F27CA" w:rsidDel="00CD7BBA">
          <w:rPr>
            <w:szCs w:val="24"/>
          </w:rPr>
          <w:fldChar w:fldCharType="separate"/>
        </w:r>
        <w:r w:rsidR="003A05AB" w:rsidDel="00CD7BBA">
          <w:rPr>
            <w:szCs w:val="24"/>
          </w:rPr>
          <w:delText>24</w:delText>
        </w:r>
        <w:r w:rsidRPr="005F27CA" w:rsidDel="00CD7BBA">
          <w:rPr>
            <w:szCs w:val="24"/>
          </w:rPr>
          <w:fldChar w:fldCharType="end"/>
        </w:r>
        <w:r w:rsidRPr="005F27CA" w:rsidDel="00CD7BBA">
          <w:rPr>
            <w:szCs w:val="24"/>
          </w:rPr>
          <w:delText xml:space="preserve"> (</w:delText>
        </w:r>
        <w:r w:rsidRPr="005F27CA" w:rsidDel="00CD7BBA">
          <w:rPr>
            <w:i/>
            <w:iCs/>
            <w:szCs w:val="24"/>
          </w:rPr>
          <w:delText>Notices</w:delText>
        </w:r>
        <w:r w:rsidRPr="005F27CA" w:rsidDel="00CD7BBA">
          <w:rPr>
            <w:szCs w:val="24"/>
          </w:rPr>
          <w:delText xml:space="preserve">); </w:delText>
        </w:r>
        <w:r w:rsidRPr="005F27CA" w:rsidDel="00CD7BBA">
          <w:rPr>
            <w:szCs w:val="24"/>
          </w:rPr>
          <w:fldChar w:fldCharType="begin"/>
        </w:r>
        <w:r w:rsidRPr="005F27CA" w:rsidDel="00CD7BBA">
          <w:rPr>
            <w:szCs w:val="24"/>
          </w:rPr>
          <w:delInstrText xml:space="preserve"> REF _Ref341529185 \r \h  \* MERGEFORMAT </w:delInstrText>
        </w:r>
        <w:r w:rsidRPr="005F27CA" w:rsidDel="00CD7BBA">
          <w:rPr>
            <w:szCs w:val="24"/>
          </w:rPr>
        </w:r>
        <w:r w:rsidRPr="005F27CA" w:rsidDel="00CD7BBA">
          <w:rPr>
            <w:szCs w:val="24"/>
          </w:rPr>
          <w:fldChar w:fldCharType="separate"/>
        </w:r>
        <w:r w:rsidR="003A05AB" w:rsidDel="00CD7BBA">
          <w:rPr>
            <w:szCs w:val="24"/>
          </w:rPr>
          <w:delText>26</w:delText>
        </w:r>
        <w:r w:rsidRPr="005F27CA" w:rsidDel="00CD7BBA">
          <w:rPr>
            <w:szCs w:val="24"/>
          </w:rPr>
          <w:fldChar w:fldCharType="end"/>
        </w:r>
        <w:r w:rsidRPr="005F27CA" w:rsidDel="00CD7BBA">
          <w:rPr>
            <w:szCs w:val="24"/>
          </w:rPr>
          <w:delText xml:space="preserve"> (</w:delText>
        </w:r>
        <w:r w:rsidRPr="005F27CA" w:rsidDel="00CD7BBA">
          <w:rPr>
            <w:i/>
            <w:iCs/>
            <w:szCs w:val="24"/>
          </w:rPr>
          <w:delText>Anti-bribery</w:delText>
        </w:r>
        <w:r w:rsidRPr="005F27CA" w:rsidDel="00CD7BBA">
          <w:rPr>
            <w:szCs w:val="24"/>
          </w:rPr>
          <w:delText xml:space="preserve">); </w:delText>
        </w:r>
        <w:r w:rsidRPr="005F27CA" w:rsidDel="00CD7BBA">
          <w:rPr>
            <w:szCs w:val="24"/>
          </w:rPr>
          <w:fldChar w:fldCharType="begin"/>
        </w:r>
        <w:r w:rsidRPr="005F27CA" w:rsidDel="00CD7BBA">
          <w:rPr>
            <w:szCs w:val="24"/>
          </w:rPr>
          <w:delInstrText xml:space="preserve"> REF _Ref341529265 \r \h  \* MERGEFORMAT </w:delInstrText>
        </w:r>
        <w:r w:rsidRPr="005F27CA" w:rsidDel="00CD7BBA">
          <w:rPr>
            <w:szCs w:val="24"/>
          </w:rPr>
        </w:r>
        <w:r w:rsidRPr="005F27CA" w:rsidDel="00CD7BBA">
          <w:rPr>
            <w:szCs w:val="24"/>
          </w:rPr>
          <w:fldChar w:fldCharType="separate"/>
        </w:r>
        <w:r w:rsidR="003A05AB" w:rsidDel="00CD7BBA">
          <w:rPr>
            <w:szCs w:val="24"/>
          </w:rPr>
          <w:delText>27</w:delText>
        </w:r>
        <w:r w:rsidRPr="005F27CA" w:rsidDel="00CD7BBA">
          <w:rPr>
            <w:szCs w:val="24"/>
          </w:rPr>
          <w:fldChar w:fldCharType="end"/>
        </w:r>
        <w:r w:rsidRPr="005F27CA" w:rsidDel="00CD7BBA">
          <w:rPr>
            <w:szCs w:val="24"/>
          </w:rPr>
          <w:delText xml:space="preserve"> (</w:delText>
        </w:r>
        <w:r w:rsidRPr="005F27CA" w:rsidDel="00CD7BBA">
          <w:rPr>
            <w:i/>
            <w:iCs/>
            <w:szCs w:val="24"/>
          </w:rPr>
          <w:delText>Third party rights</w:delText>
        </w:r>
        <w:r w:rsidRPr="005F27CA" w:rsidDel="00CD7BBA">
          <w:rPr>
            <w:szCs w:val="24"/>
          </w:rPr>
          <w:delText xml:space="preserve">); </w:delText>
        </w:r>
        <w:r w:rsidRPr="005F27CA" w:rsidDel="00CD7BBA">
          <w:rPr>
            <w:szCs w:val="24"/>
          </w:rPr>
          <w:fldChar w:fldCharType="begin"/>
        </w:r>
        <w:r w:rsidRPr="005F27CA" w:rsidDel="00CD7BBA">
          <w:rPr>
            <w:szCs w:val="24"/>
          </w:rPr>
          <w:delInstrText xml:space="preserve"> REF _Ref343864278 \r \h  \* MERGEFORMAT </w:delInstrText>
        </w:r>
        <w:r w:rsidRPr="005F27CA" w:rsidDel="00CD7BBA">
          <w:rPr>
            <w:szCs w:val="24"/>
          </w:rPr>
        </w:r>
        <w:r w:rsidRPr="005F27CA" w:rsidDel="00CD7BBA">
          <w:rPr>
            <w:szCs w:val="24"/>
          </w:rPr>
          <w:fldChar w:fldCharType="separate"/>
        </w:r>
        <w:r w:rsidR="003A05AB" w:rsidDel="00CD7BBA">
          <w:rPr>
            <w:szCs w:val="24"/>
          </w:rPr>
          <w:delText>28</w:delText>
        </w:r>
        <w:r w:rsidRPr="005F27CA" w:rsidDel="00CD7BBA">
          <w:rPr>
            <w:szCs w:val="24"/>
          </w:rPr>
          <w:fldChar w:fldCharType="end"/>
        </w:r>
        <w:r w:rsidRPr="005F27CA" w:rsidDel="00CD7BBA">
          <w:rPr>
            <w:szCs w:val="24"/>
          </w:rPr>
          <w:delText xml:space="preserve"> (</w:delText>
        </w:r>
        <w:r w:rsidRPr="005F27CA" w:rsidDel="00CD7BBA">
          <w:rPr>
            <w:i/>
            <w:iCs/>
            <w:szCs w:val="24"/>
          </w:rPr>
          <w:delText>Governing law and jurisdiction</w:delText>
        </w:r>
        <w:r w:rsidRPr="005F27CA" w:rsidDel="00CD7BBA">
          <w:rPr>
            <w:szCs w:val="24"/>
          </w:rPr>
          <w:delText>); and any provision that expressly or by implication is intended to come into or remain in force on or after termination, will continue in full force and effect.</w:delText>
        </w:r>
        <w:bookmarkEnd w:id="19532"/>
        <w:bookmarkEnd w:id="19533"/>
        <w:bookmarkEnd w:id="19534"/>
        <w:bookmarkEnd w:id="19535"/>
        <w:bookmarkEnd w:id="19536"/>
        <w:bookmarkEnd w:id="19537"/>
        <w:bookmarkEnd w:id="19538"/>
      </w:del>
    </w:p>
    <w:p w14:paraId="46E04079" w14:textId="5680DD06" w:rsidR="00426F1D" w:rsidRPr="005F27CA" w:rsidDel="00CD7BBA" w:rsidRDefault="00426F1D" w:rsidP="00CA4155">
      <w:pPr>
        <w:keepNext/>
        <w:numPr>
          <w:ilvl w:val="0"/>
          <w:numId w:val="85"/>
        </w:numPr>
        <w:tabs>
          <w:tab w:val="clear" w:pos="2160"/>
          <w:tab w:val="clear" w:pos="2880"/>
          <w:tab w:val="clear" w:pos="3600"/>
          <w:tab w:val="clear" w:pos="4320"/>
          <w:tab w:val="clear" w:pos="5040"/>
          <w:tab w:val="clear" w:pos="9029"/>
        </w:tabs>
        <w:spacing w:before="230" w:after="230"/>
        <w:jc w:val="left"/>
        <w:outlineLvl w:val="0"/>
        <w:rPr>
          <w:del w:id="19540" w:author="Debbie Houldsworth" w:date="2020-05-06T07:34:00Z"/>
          <w:b/>
          <w:szCs w:val="24"/>
        </w:rPr>
      </w:pPr>
      <w:bookmarkStart w:id="19541" w:name="_Toc345415323"/>
      <w:bookmarkStart w:id="19542" w:name="_Toc40256612"/>
      <w:bookmarkStart w:id="19543" w:name="_Toc40257460"/>
      <w:bookmarkStart w:id="19544" w:name="_Toc40258276"/>
      <w:bookmarkStart w:id="19545" w:name="_Toc40259087"/>
      <w:bookmarkStart w:id="19546" w:name="_Toc40259892"/>
      <w:bookmarkStart w:id="19547" w:name="_Toc40260685"/>
      <w:bookmarkStart w:id="19548" w:name="_Toc40261477"/>
      <w:bookmarkStart w:id="19549" w:name="_Ref340826423"/>
      <w:del w:id="19550" w:author="Debbie Houldsworth" w:date="2020-05-06T07:34:00Z">
        <w:r w:rsidRPr="005F27CA" w:rsidDel="00CD7BBA">
          <w:rPr>
            <w:b/>
            <w:szCs w:val="24"/>
          </w:rPr>
          <w:delText>Misuse</w:delText>
        </w:r>
        <w:bookmarkEnd w:id="19541"/>
        <w:bookmarkEnd w:id="19542"/>
        <w:bookmarkEnd w:id="19543"/>
        <w:bookmarkEnd w:id="19544"/>
        <w:bookmarkEnd w:id="19545"/>
        <w:bookmarkEnd w:id="19546"/>
        <w:bookmarkEnd w:id="19547"/>
        <w:bookmarkEnd w:id="19548"/>
      </w:del>
    </w:p>
    <w:p w14:paraId="24164B15" w14:textId="15F8DAB4"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19551" w:author="Debbie Houldsworth" w:date="2020-05-06T07:34:00Z"/>
          <w:bCs/>
          <w:szCs w:val="24"/>
        </w:rPr>
        <w:pPrChange w:id="19552"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19553" w:name="_Toc40256613"/>
      <w:bookmarkStart w:id="19554" w:name="_Toc40257461"/>
      <w:bookmarkStart w:id="19555" w:name="_Toc40258277"/>
      <w:bookmarkStart w:id="19556" w:name="_Toc40259088"/>
      <w:bookmarkStart w:id="19557" w:name="_Toc40259893"/>
      <w:bookmarkStart w:id="19558" w:name="_Toc40260686"/>
      <w:bookmarkStart w:id="19559" w:name="_Toc40261478"/>
      <w:del w:id="19560" w:author="Debbie Houldsworth" w:date="2020-05-06T07:34:00Z">
        <w:r w:rsidRPr="005F27CA" w:rsidDel="00CD7BBA">
          <w:rPr>
            <w:bCs/>
            <w:szCs w:val="24"/>
          </w:rPr>
          <w:delText xml:space="preserve">Where any suspected Misuse comes to the attention of the GDCC Operator or any one or more of the Suppliers, including via a third party or via a security investigation (including as referred to in Clause </w:delText>
        </w:r>
        <w:r w:rsidRPr="005F27CA" w:rsidDel="00CD7BBA">
          <w:rPr>
            <w:bCs/>
            <w:szCs w:val="24"/>
          </w:rPr>
          <w:fldChar w:fldCharType="begin"/>
        </w:r>
        <w:r w:rsidRPr="005F27CA" w:rsidDel="00CD7BBA">
          <w:rPr>
            <w:bCs/>
            <w:szCs w:val="24"/>
          </w:rPr>
          <w:delInstrText xml:space="preserve"> REF _Ref343765373 \r \h  \* MERGEFORMAT </w:delInstrText>
        </w:r>
        <w:r w:rsidRPr="005F27CA" w:rsidDel="00CD7BBA">
          <w:rPr>
            <w:bCs/>
            <w:szCs w:val="24"/>
          </w:rPr>
        </w:r>
        <w:r w:rsidRPr="005F27CA" w:rsidDel="00CD7BBA">
          <w:rPr>
            <w:bCs/>
            <w:szCs w:val="24"/>
          </w:rPr>
          <w:fldChar w:fldCharType="separate"/>
        </w:r>
        <w:r w:rsidR="003A05AB" w:rsidDel="00CD7BBA">
          <w:rPr>
            <w:bCs/>
            <w:szCs w:val="24"/>
          </w:rPr>
          <w:delText>15.7</w:delText>
        </w:r>
        <w:r w:rsidRPr="005F27CA" w:rsidDel="00CD7BBA">
          <w:rPr>
            <w:bCs/>
            <w:szCs w:val="24"/>
          </w:rPr>
          <w:fldChar w:fldCharType="end"/>
        </w:r>
        <w:r w:rsidRPr="005F27CA" w:rsidDel="00CD7BBA">
          <w:rPr>
            <w:bCs/>
            <w:szCs w:val="24"/>
          </w:rPr>
          <w:delText xml:space="preserve"> (</w:delText>
        </w:r>
        <w:r w:rsidRPr="005F27CA" w:rsidDel="00CD7BBA">
          <w:rPr>
            <w:bCs/>
            <w:i/>
            <w:iCs/>
            <w:szCs w:val="24"/>
          </w:rPr>
          <w:delText>Data protection and security</w:delText>
        </w:r>
        <w:r w:rsidRPr="005F27CA" w:rsidDel="00CD7BBA">
          <w:rPr>
            <w:bCs/>
            <w:szCs w:val="24"/>
          </w:rPr>
          <w:delText>)), the User will co-operate with such investigation, including by making records available and, subject to receiving reasonable prior written notice, permitting access to its business sites where necessary.</w:delText>
        </w:r>
        <w:bookmarkEnd w:id="19553"/>
        <w:bookmarkEnd w:id="19554"/>
        <w:bookmarkEnd w:id="19555"/>
        <w:bookmarkEnd w:id="19556"/>
        <w:bookmarkEnd w:id="19557"/>
        <w:bookmarkEnd w:id="19558"/>
        <w:bookmarkEnd w:id="19559"/>
      </w:del>
    </w:p>
    <w:p w14:paraId="064B3867" w14:textId="070B4CA2"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19561" w:author="Debbie Houldsworth" w:date="2020-05-06T07:34:00Z"/>
          <w:bCs/>
          <w:szCs w:val="24"/>
        </w:rPr>
        <w:pPrChange w:id="19562"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19563" w:name="_Toc40256614"/>
      <w:bookmarkStart w:id="19564" w:name="_Toc40257462"/>
      <w:bookmarkStart w:id="19565" w:name="_Toc40258278"/>
      <w:bookmarkStart w:id="19566" w:name="_Toc40259089"/>
      <w:bookmarkStart w:id="19567" w:name="_Toc40259894"/>
      <w:bookmarkStart w:id="19568" w:name="_Toc40260687"/>
      <w:bookmarkStart w:id="19569" w:name="_Toc40261479"/>
      <w:del w:id="19570" w:author="Debbie Houldsworth" w:date="2020-05-06T07:34:00Z">
        <w:r w:rsidRPr="005F27CA" w:rsidDel="00CD7BBA">
          <w:rPr>
            <w:bCs/>
            <w:szCs w:val="24"/>
          </w:rPr>
          <w:delText>The User agrees to pay all reasonable costs associated with any investigation (where Misuse has been found) and pay any reasonable costs associated with any subsequent corrective actions that must be undertaken by the GDCC Operator to correct and/or mitigate the consequences of that Misuse, including but not limited to data corrective actions, and system and software changes required to correct such Misuse.</w:delText>
        </w:r>
        <w:bookmarkEnd w:id="19563"/>
        <w:bookmarkEnd w:id="19564"/>
        <w:bookmarkEnd w:id="19565"/>
        <w:bookmarkEnd w:id="19566"/>
        <w:bookmarkEnd w:id="19567"/>
        <w:bookmarkEnd w:id="19568"/>
        <w:bookmarkEnd w:id="19569"/>
      </w:del>
    </w:p>
    <w:p w14:paraId="0EBF7DBF" w14:textId="4F4A5345" w:rsidR="00426F1D" w:rsidRPr="005F27CA" w:rsidDel="00CD7BBA" w:rsidRDefault="00426F1D" w:rsidP="00CA4155">
      <w:pPr>
        <w:keepNext/>
        <w:numPr>
          <w:ilvl w:val="0"/>
          <w:numId w:val="85"/>
        </w:numPr>
        <w:tabs>
          <w:tab w:val="clear" w:pos="2160"/>
          <w:tab w:val="clear" w:pos="2880"/>
          <w:tab w:val="clear" w:pos="3600"/>
          <w:tab w:val="clear" w:pos="4320"/>
          <w:tab w:val="clear" w:pos="5040"/>
          <w:tab w:val="clear" w:pos="9029"/>
        </w:tabs>
        <w:spacing w:before="230" w:after="230"/>
        <w:jc w:val="left"/>
        <w:outlineLvl w:val="0"/>
        <w:rPr>
          <w:del w:id="19571" w:author="Debbie Houldsworth" w:date="2020-05-06T07:34:00Z"/>
          <w:b/>
          <w:szCs w:val="24"/>
        </w:rPr>
      </w:pPr>
      <w:bookmarkStart w:id="19572" w:name="_Ref341702841"/>
      <w:bookmarkStart w:id="19573" w:name="_Ref343510510"/>
      <w:bookmarkStart w:id="19574" w:name="_Ref343677054"/>
      <w:bookmarkStart w:id="19575" w:name="_Toc345415324"/>
      <w:bookmarkStart w:id="19576" w:name="_Toc40256615"/>
      <w:bookmarkStart w:id="19577" w:name="_Toc40257463"/>
      <w:bookmarkStart w:id="19578" w:name="_Toc40258279"/>
      <w:bookmarkStart w:id="19579" w:name="_Toc40259090"/>
      <w:bookmarkStart w:id="19580" w:name="_Toc40259895"/>
      <w:bookmarkStart w:id="19581" w:name="_Toc40260688"/>
      <w:bookmarkStart w:id="19582" w:name="_Toc40261480"/>
      <w:del w:id="19583" w:author="Debbie Houldsworth" w:date="2020-05-06T07:34:00Z">
        <w:r w:rsidRPr="005F27CA" w:rsidDel="00CD7BBA">
          <w:rPr>
            <w:b/>
            <w:szCs w:val="24"/>
          </w:rPr>
          <w:delText>Confidentiality</w:delText>
        </w:r>
        <w:bookmarkEnd w:id="19549"/>
        <w:bookmarkEnd w:id="19572"/>
        <w:bookmarkEnd w:id="19573"/>
        <w:bookmarkEnd w:id="19574"/>
        <w:bookmarkEnd w:id="19575"/>
        <w:bookmarkEnd w:id="19576"/>
        <w:bookmarkEnd w:id="19577"/>
        <w:bookmarkEnd w:id="19578"/>
        <w:bookmarkEnd w:id="19579"/>
        <w:bookmarkEnd w:id="19580"/>
        <w:bookmarkEnd w:id="19581"/>
        <w:bookmarkEnd w:id="19582"/>
      </w:del>
    </w:p>
    <w:p w14:paraId="6347AFF2" w14:textId="0E91B9A9"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19584" w:author="Debbie Houldsworth" w:date="2020-05-06T07:34:00Z"/>
          <w:bCs/>
          <w:szCs w:val="24"/>
        </w:rPr>
        <w:pPrChange w:id="19585"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19586" w:name="_Toc40256616"/>
      <w:bookmarkStart w:id="19587" w:name="_Toc40257464"/>
      <w:bookmarkStart w:id="19588" w:name="_Toc40258280"/>
      <w:bookmarkStart w:id="19589" w:name="_Toc40259091"/>
      <w:bookmarkStart w:id="19590" w:name="_Toc40259896"/>
      <w:bookmarkStart w:id="19591" w:name="_Toc40260689"/>
      <w:bookmarkStart w:id="19592" w:name="_Toc40261481"/>
      <w:del w:id="19593" w:author="Debbie Houldsworth" w:date="2020-05-06T07:34:00Z">
        <w:r w:rsidRPr="005F27CA" w:rsidDel="00CD7BBA">
          <w:rPr>
            <w:bCs/>
            <w:szCs w:val="24"/>
          </w:rPr>
          <w:delText>Each of the GDCC Operator and the Suppliers agrees not to process any User Data, and the User agrees not to process any GDCC Data (other than User Data), except as is necessary to perform its obligations in accordance with this Agreement.</w:delText>
        </w:r>
        <w:bookmarkEnd w:id="19586"/>
        <w:bookmarkEnd w:id="19587"/>
        <w:bookmarkEnd w:id="19588"/>
        <w:bookmarkEnd w:id="19589"/>
        <w:bookmarkEnd w:id="19590"/>
        <w:bookmarkEnd w:id="19591"/>
        <w:bookmarkEnd w:id="19592"/>
      </w:del>
    </w:p>
    <w:p w14:paraId="5035D385" w14:textId="364185BE"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19594" w:author="Debbie Houldsworth" w:date="2020-05-06T07:34:00Z"/>
          <w:bCs/>
          <w:szCs w:val="24"/>
        </w:rPr>
        <w:pPrChange w:id="19595"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19596" w:name="_Toc40256617"/>
      <w:bookmarkStart w:id="19597" w:name="_Toc40257465"/>
      <w:bookmarkStart w:id="19598" w:name="_Toc40258281"/>
      <w:bookmarkStart w:id="19599" w:name="_Toc40259092"/>
      <w:bookmarkStart w:id="19600" w:name="_Toc40259897"/>
      <w:bookmarkStart w:id="19601" w:name="_Toc40260690"/>
      <w:bookmarkStart w:id="19602" w:name="_Toc40261482"/>
      <w:del w:id="19603" w:author="Debbie Houldsworth" w:date="2020-05-06T07:34:00Z">
        <w:r w:rsidRPr="005F27CA" w:rsidDel="00CD7BBA">
          <w:rPr>
            <w:bCs/>
            <w:szCs w:val="24"/>
          </w:rPr>
          <w:delText xml:space="preserve">Each Party (the </w:delText>
        </w:r>
        <w:r w:rsidRPr="005F27CA" w:rsidDel="00CD7BBA">
          <w:rPr>
            <w:b/>
            <w:szCs w:val="24"/>
          </w:rPr>
          <w:delText>Receiving Party</w:delText>
        </w:r>
        <w:r w:rsidRPr="005F27CA" w:rsidDel="00CD7BBA">
          <w:rPr>
            <w:bCs/>
            <w:szCs w:val="24"/>
          </w:rPr>
          <w:delText xml:space="preserve">) undertakes to use the Confidential Information only for the purposes of fulfilling its obligations under this Agreement and in relation to the Green Deal generally and, unless the relevant Parties agree otherwise in writing, each Party agrees to keep confidential and not to disclose to any person any Confidential Information without the prior written consent of the relevant other Party (the </w:delText>
        </w:r>
        <w:r w:rsidRPr="005F27CA" w:rsidDel="00CD7BBA">
          <w:rPr>
            <w:b/>
            <w:szCs w:val="24"/>
          </w:rPr>
          <w:delText>Disclosing Party</w:delText>
        </w:r>
        <w:r w:rsidRPr="005F27CA" w:rsidDel="00CD7BBA">
          <w:rPr>
            <w:bCs/>
            <w:szCs w:val="24"/>
          </w:rPr>
          <w:delText>).</w:delText>
        </w:r>
        <w:bookmarkEnd w:id="19596"/>
        <w:bookmarkEnd w:id="19597"/>
        <w:bookmarkEnd w:id="19598"/>
        <w:bookmarkEnd w:id="19599"/>
        <w:bookmarkEnd w:id="19600"/>
        <w:bookmarkEnd w:id="19601"/>
        <w:bookmarkEnd w:id="19602"/>
        <w:r w:rsidRPr="005F27CA" w:rsidDel="00CD7BBA">
          <w:rPr>
            <w:bCs/>
            <w:szCs w:val="24"/>
          </w:rPr>
          <w:delText xml:space="preserve"> </w:delText>
        </w:r>
      </w:del>
    </w:p>
    <w:p w14:paraId="3C0071C7" w14:textId="55AF22F2"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19604" w:author="Debbie Houldsworth" w:date="2020-05-06T07:34:00Z"/>
          <w:bCs/>
          <w:szCs w:val="24"/>
        </w:rPr>
        <w:pPrChange w:id="19605"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19606" w:name="_Ref341693809"/>
      <w:bookmarkStart w:id="19607" w:name="_Toc40256618"/>
      <w:bookmarkStart w:id="19608" w:name="_Toc40257466"/>
      <w:bookmarkStart w:id="19609" w:name="_Toc40258282"/>
      <w:bookmarkStart w:id="19610" w:name="_Toc40259093"/>
      <w:bookmarkStart w:id="19611" w:name="_Toc40259898"/>
      <w:bookmarkStart w:id="19612" w:name="_Toc40260691"/>
      <w:bookmarkStart w:id="19613" w:name="_Toc40261483"/>
      <w:del w:id="19614" w:author="Debbie Houldsworth" w:date="2020-05-06T07:34:00Z">
        <w:r w:rsidRPr="005F27CA" w:rsidDel="00CD7BBA">
          <w:rPr>
            <w:bCs/>
            <w:szCs w:val="24"/>
          </w:rPr>
          <w:delText>The Receiving Party may disclose or permit the disclosure of Confidential Information:</w:delText>
        </w:r>
        <w:bookmarkEnd w:id="19606"/>
        <w:bookmarkEnd w:id="19607"/>
        <w:bookmarkEnd w:id="19608"/>
        <w:bookmarkEnd w:id="19609"/>
        <w:bookmarkEnd w:id="19610"/>
        <w:bookmarkEnd w:id="19611"/>
        <w:bookmarkEnd w:id="19612"/>
        <w:bookmarkEnd w:id="19613"/>
      </w:del>
    </w:p>
    <w:p w14:paraId="7819BEAC" w14:textId="5C43E271"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615" w:author="Debbie Houldsworth" w:date="2020-05-06T07:34:00Z"/>
          <w:szCs w:val="24"/>
        </w:rPr>
        <w:pPrChange w:id="19616"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9617" w:name="_Toc40256619"/>
      <w:bookmarkStart w:id="19618" w:name="_Toc40257467"/>
      <w:bookmarkStart w:id="19619" w:name="_Toc40258283"/>
      <w:bookmarkStart w:id="19620" w:name="_Toc40259094"/>
      <w:bookmarkStart w:id="19621" w:name="_Toc40259899"/>
      <w:bookmarkStart w:id="19622" w:name="_Toc40260692"/>
      <w:bookmarkStart w:id="19623" w:name="_Toc40261484"/>
      <w:del w:id="19624" w:author="Debbie Houldsworth" w:date="2020-05-06T07:34:00Z">
        <w:r w:rsidRPr="005F27CA" w:rsidDel="00CD7BBA">
          <w:rPr>
            <w:szCs w:val="24"/>
          </w:rPr>
          <w:delText xml:space="preserve">to its directors, officers, employees, agents, consultants, contractors and legal or other professional advisers (the </w:delText>
        </w:r>
        <w:r w:rsidRPr="005F27CA" w:rsidDel="00CD7BBA">
          <w:rPr>
            <w:b/>
            <w:bCs/>
            <w:szCs w:val="24"/>
          </w:rPr>
          <w:delText>Permitted Recipients</w:delText>
        </w:r>
        <w:r w:rsidRPr="005F27CA" w:rsidDel="00CD7BBA">
          <w:rPr>
            <w:szCs w:val="24"/>
          </w:rPr>
          <w:delText>), to the extent necessary to enable it or them to perform or cause to be performed or to enforce any of its rights or obligations under this Agreement;</w:delText>
        </w:r>
        <w:bookmarkEnd w:id="19617"/>
        <w:bookmarkEnd w:id="19618"/>
        <w:bookmarkEnd w:id="19619"/>
        <w:bookmarkEnd w:id="19620"/>
        <w:bookmarkEnd w:id="19621"/>
        <w:bookmarkEnd w:id="19622"/>
        <w:bookmarkEnd w:id="19623"/>
        <w:r w:rsidRPr="005F27CA" w:rsidDel="00CD7BBA">
          <w:rPr>
            <w:szCs w:val="24"/>
          </w:rPr>
          <w:delText xml:space="preserve"> </w:delText>
        </w:r>
      </w:del>
    </w:p>
    <w:p w14:paraId="0EB4D575" w14:textId="0DD0B5D6"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625" w:author="Debbie Houldsworth" w:date="2020-05-06T07:34:00Z"/>
          <w:szCs w:val="24"/>
        </w:rPr>
        <w:pPrChange w:id="19626"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9627" w:name="_Toc40256620"/>
      <w:bookmarkStart w:id="19628" w:name="_Toc40257468"/>
      <w:bookmarkStart w:id="19629" w:name="_Toc40258284"/>
      <w:bookmarkStart w:id="19630" w:name="_Toc40259095"/>
      <w:bookmarkStart w:id="19631" w:name="_Toc40259900"/>
      <w:bookmarkStart w:id="19632" w:name="_Toc40260693"/>
      <w:bookmarkStart w:id="19633" w:name="_Toc40261485"/>
      <w:del w:id="19634" w:author="Debbie Houldsworth" w:date="2020-05-06T07:34:00Z">
        <w:r w:rsidRPr="005F27CA" w:rsidDel="00CD7BBA">
          <w:rPr>
            <w:szCs w:val="24"/>
          </w:rPr>
          <w:delText>when required to do so by law; or by or pursuant to the rules or any order of any court, tribunal or agency of competent jurisdiction; or by any regulatory or governmental body having jurisdiction over it or to which it normally submits; or</w:delText>
        </w:r>
        <w:bookmarkEnd w:id="19627"/>
        <w:bookmarkEnd w:id="19628"/>
        <w:bookmarkEnd w:id="19629"/>
        <w:bookmarkEnd w:id="19630"/>
        <w:bookmarkEnd w:id="19631"/>
        <w:bookmarkEnd w:id="19632"/>
        <w:bookmarkEnd w:id="19633"/>
      </w:del>
    </w:p>
    <w:p w14:paraId="4A6D9E7A" w14:textId="4524B093"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635" w:author="Debbie Houldsworth" w:date="2020-05-06T07:34:00Z"/>
          <w:szCs w:val="24"/>
        </w:rPr>
        <w:pPrChange w:id="19636"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9637" w:name="_Toc40256621"/>
      <w:bookmarkStart w:id="19638" w:name="_Toc40257469"/>
      <w:bookmarkStart w:id="19639" w:name="_Toc40258285"/>
      <w:bookmarkStart w:id="19640" w:name="_Toc40259096"/>
      <w:bookmarkStart w:id="19641" w:name="_Toc40259901"/>
      <w:bookmarkStart w:id="19642" w:name="_Toc40260694"/>
      <w:bookmarkStart w:id="19643" w:name="_Toc40261486"/>
      <w:del w:id="19644" w:author="Debbie Houldsworth" w:date="2020-05-06T07:34:00Z">
        <w:r w:rsidRPr="005F27CA" w:rsidDel="00CD7BBA">
          <w:rPr>
            <w:szCs w:val="24"/>
          </w:rPr>
          <w:delText>where required to do so in connection with any requirement or request to provide the same to the Secretary of State or the Authority.</w:delText>
        </w:r>
        <w:bookmarkEnd w:id="19637"/>
        <w:bookmarkEnd w:id="19638"/>
        <w:bookmarkEnd w:id="19639"/>
        <w:bookmarkEnd w:id="19640"/>
        <w:bookmarkEnd w:id="19641"/>
        <w:bookmarkEnd w:id="19642"/>
        <w:bookmarkEnd w:id="19643"/>
      </w:del>
    </w:p>
    <w:p w14:paraId="6A659844" w14:textId="536A6962"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19645" w:author="Debbie Houldsworth" w:date="2020-05-06T07:34:00Z"/>
          <w:bCs/>
          <w:szCs w:val="24"/>
        </w:rPr>
        <w:pPrChange w:id="19646"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19647" w:name="_Toc40256622"/>
      <w:bookmarkStart w:id="19648" w:name="_Toc40257470"/>
      <w:bookmarkStart w:id="19649" w:name="_Toc40258286"/>
      <w:bookmarkStart w:id="19650" w:name="_Toc40259097"/>
      <w:bookmarkStart w:id="19651" w:name="_Toc40259902"/>
      <w:bookmarkStart w:id="19652" w:name="_Toc40260695"/>
      <w:bookmarkStart w:id="19653" w:name="_Toc40261487"/>
      <w:del w:id="19654" w:author="Debbie Houldsworth" w:date="2020-05-06T07:34:00Z">
        <w:r w:rsidRPr="005F27CA" w:rsidDel="00CD7BBA">
          <w:rPr>
            <w:bCs/>
            <w:szCs w:val="24"/>
          </w:rPr>
          <w:delText xml:space="preserve">The Receiving Party shall ensure that its Permitted Recipients who receive Confidential Information under Clause </w:delText>
        </w:r>
        <w:r w:rsidRPr="005F27CA" w:rsidDel="00CD7BBA">
          <w:rPr>
            <w:bCs/>
            <w:szCs w:val="24"/>
          </w:rPr>
          <w:fldChar w:fldCharType="begin"/>
        </w:r>
        <w:r w:rsidRPr="005F27CA" w:rsidDel="00CD7BBA">
          <w:rPr>
            <w:bCs/>
            <w:szCs w:val="24"/>
          </w:rPr>
          <w:delInstrText xml:space="preserve"> REF _Ref341693809 \r \h  \* MERGEFORMAT </w:delInstrText>
        </w:r>
        <w:r w:rsidRPr="005F27CA" w:rsidDel="00CD7BBA">
          <w:rPr>
            <w:bCs/>
            <w:szCs w:val="24"/>
          </w:rPr>
        </w:r>
        <w:r w:rsidRPr="005F27CA" w:rsidDel="00CD7BBA">
          <w:rPr>
            <w:bCs/>
            <w:szCs w:val="24"/>
          </w:rPr>
          <w:fldChar w:fldCharType="separate"/>
        </w:r>
        <w:r w:rsidR="003A05AB" w:rsidDel="00CD7BBA">
          <w:rPr>
            <w:bCs/>
            <w:szCs w:val="24"/>
          </w:rPr>
          <w:delText>14.3</w:delText>
        </w:r>
        <w:r w:rsidRPr="005F27CA" w:rsidDel="00CD7BBA">
          <w:rPr>
            <w:bCs/>
            <w:szCs w:val="24"/>
          </w:rPr>
          <w:fldChar w:fldCharType="end"/>
        </w:r>
        <w:r w:rsidRPr="005F27CA" w:rsidDel="00CD7BBA">
          <w:rPr>
            <w:bCs/>
            <w:szCs w:val="24"/>
          </w:rPr>
          <w:delText xml:space="preserve"> comply with the requirements of confidentiality set out in this Agreement in the same manner as if they were the Receiving Party.</w:delText>
        </w:r>
        <w:bookmarkEnd w:id="19647"/>
        <w:bookmarkEnd w:id="19648"/>
        <w:bookmarkEnd w:id="19649"/>
        <w:bookmarkEnd w:id="19650"/>
        <w:bookmarkEnd w:id="19651"/>
        <w:bookmarkEnd w:id="19652"/>
        <w:bookmarkEnd w:id="19653"/>
      </w:del>
    </w:p>
    <w:p w14:paraId="568F62C3" w14:textId="51C6856A"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19655" w:author="Debbie Houldsworth" w:date="2020-05-06T07:34:00Z"/>
          <w:bCs/>
          <w:szCs w:val="24"/>
        </w:rPr>
        <w:pPrChange w:id="19656"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19657" w:name="_Toc40256623"/>
      <w:bookmarkStart w:id="19658" w:name="_Toc40257471"/>
      <w:bookmarkStart w:id="19659" w:name="_Toc40258287"/>
      <w:bookmarkStart w:id="19660" w:name="_Toc40259098"/>
      <w:bookmarkStart w:id="19661" w:name="_Toc40259903"/>
      <w:bookmarkStart w:id="19662" w:name="_Toc40260696"/>
      <w:bookmarkStart w:id="19663" w:name="_Toc40261488"/>
      <w:del w:id="19664" w:author="Debbie Houldsworth" w:date="2020-05-06T07:34:00Z">
        <w:r w:rsidRPr="005F27CA" w:rsidDel="00CD7BBA">
          <w:rPr>
            <w:bCs/>
            <w:szCs w:val="24"/>
          </w:rPr>
          <w:delText xml:space="preserve">The provisions of this Clause </w:delText>
        </w:r>
        <w:r w:rsidRPr="005F27CA" w:rsidDel="00CD7BBA">
          <w:rPr>
            <w:bCs/>
            <w:szCs w:val="24"/>
          </w:rPr>
          <w:fldChar w:fldCharType="begin"/>
        </w:r>
        <w:r w:rsidRPr="005F27CA" w:rsidDel="00CD7BBA">
          <w:rPr>
            <w:bCs/>
            <w:szCs w:val="24"/>
          </w:rPr>
          <w:delInstrText xml:space="preserve"> REF _Ref341702841 \r \h  \* MERGEFORMAT </w:delInstrText>
        </w:r>
        <w:r w:rsidRPr="005F27CA" w:rsidDel="00CD7BBA">
          <w:rPr>
            <w:bCs/>
            <w:szCs w:val="24"/>
          </w:rPr>
        </w:r>
        <w:r w:rsidRPr="005F27CA" w:rsidDel="00CD7BBA">
          <w:rPr>
            <w:bCs/>
            <w:szCs w:val="24"/>
          </w:rPr>
          <w:fldChar w:fldCharType="separate"/>
        </w:r>
        <w:r w:rsidR="003A05AB" w:rsidDel="00CD7BBA">
          <w:rPr>
            <w:bCs/>
            <w:szCs w:val="24"/>
          </w:rPr>
          <w:delText>14</w:delText>
        </w:r>
        <w:r w:rsidRPr="005F27CA" w:rsidDel="00CD7BBA">
          <w:rPr>
            <w:bCs/>
            <w:szCs w:val="24"/>
          </w:rPr>
          <w:fldChar w:fldCharType="end"/>
        </w:r>
        <w:r w:rsidRPr="005F27CA" w:rsidDel="00CD7BBA">
          <w:rPr>
            <w:bCs/>
            <w:szCs w:val="24"/>
          </w:rPr>
          <w:delText xml:space="preserve"> shall not prevent the Receiving Party from disclosing any information that:</w:delText>
        </w:r>
        <w:bookmarkEnd w:id="19657"/>
        <w:bookmarkEnd w:id="19658"/>
        <w:bookmarkEnd w:id="19659"/>
        <w:bookmarkEnd w:id="19660"/>
        <w:bookmarkEnd w:id="19661"/>
        <w:bookmarkEnd w:id="19662"/>
        <w:bookmarkEnd w:id="19663"/>
      </w:del>
    </w:p>
    <w:p w14:paraId="55CCA88F" w14:textId="3B33C1F7"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665" w:author="Debbie Houldsworth" w:date="2020-05-06T07:34:00Z"/>
          <w:szCs w:val="24"/>
        </w:rPr>
        <w:pPrChange w:id="19666"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9667" w:name="_Toc40256624"/>
      <w:bookmarkStart w:id="19668" w:name="_Toc40257472"/>
      <w:bookmarkStart w:id="19669" w:name="_Toc40258288"/>
      <w:bookmarkStart w:id="19670" w:name="_Toc40259099"/>
      <w:bookmarkStart w:id="19671" w:name="_Toc40259904"/>
      <w:bookmarkStart w:id="19672" w:name="_Toc40260697"/>
      <w:bookmarkStart w:id="19673" w:name="_Toc40261489"/>
      <w:del w:id="19674" w:author="Debbie Houldsworth" w:date="2020-05-06T07:34:00Z">
        <w:r w:rsidRPr="005F27CA" w:rsidDel="00CD7BBA">
          <w:rPr>
            <w:szCs w:val="24"/>
          </w:rPr>
          <w:delText>was properly in the possession of the Receiving Party, with full right to disclose, prior to receiving it from the Disclosing Party;</w:delText>
        </w:r>
        <w:bookmarkEnd w:id="19667"/>
        <w:bookmarkEnd w:id="19668"/>
        <w:bookmarkEnd w:id="19669"/>
        <w:bookmarkEnd w:id="19670"/>
        <w:bookmarkEnd w:id="19671"/>
        <w:bookmarkEnd w:id="19672"/>
        <w:bookmarkEnd w:id="19673"/>
      </w:del>
    </w:p>
    <w:p w14:paraId="276B47FF" w14:textId="25FEAFD5"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675" w:author="Debbie Houldsworth" w:date="2020-05-06T07:34:00Z"/>
          <w:szCs w:val="24"/>
        </w:rPr>
        <w:pPrChange w:id="19676"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9677" w:name="_Toc40256625"/>
      <w:bookmarkStart w:id="19678" w:name="_Toc40257473"/>
      <w:bookmarkStart w:id="19679" w:name="_Toc40258289"/>
      <w:bookmarkStart w:id="19680" w:name="_Toc40259100"/>
      <w:bookmarkStart w:id="19681" w:name="_Toc40259905"/>
      <w:bookmarkStart w:id="19682" w:name="_Toc40260698"/>
      <w:bookmarkStart w:id="19683" w:name="_Toc40261490"/>
      <w:del w:id="19684" w:author="Debbie Houldsworth" w:date="2020-05-06T07:34:00Z">
        <w:r w:rsidRPr="005F27CA" w:rsidDel="00CD7BBA">
          <w:rPr>
            <w:szCs w:val="24"/>
          </w:rPr>
          <w:delText xml:space="preserve">is or subsequently comes into the public domain other than as a result of a breach of this Clause </w:delText>
        </w:r>
        <w:r w:rsidRPr="005F27CA" w:rsidDel="00CD7BBA">
          <w:rPr>
            <w:szCs w:val="24"/>
          </w:rPr>
          <w:fldChar w:fldCharType="begin"/>
        </w:r>
        <w:r w:rsidRPr="005F27CA" w:rsidDel="00CD7BBA">
          <w:rPr>
            <w:szCs w:val="24"/>
          </w:rPr>
          <w:delInstrText xml:space="preserve"> REF _Ref341702841 \r \h  \* MERGEFORMAT </w:delInstrText>
        </w:r>
        <w:r w:rsidRPr="005F27CA" w:rsidDel="00CD7BBA">
          <w:rPr>
            <w:szCs w:val="24"/>
          </w:rPr>
        </w:r>
        <w:r w:rsidRPr="005F27CA" w:rsidDel="00CD7BBA">
          <w:rPr>
            <w:szCs w:val="24"/>
          </w:rPr>
          <w:fldChar w:fldCharType="separate"/>
        </w:r>
        <w:r w:rsidR="003A05AB" w:rsidDel="00CD7BBA">
          <w:rPr>
            <w:szCs w:val="24"/>
          </w:rPr>
          <w:delText>14</w:delText>
        </w:r>
        <w:r w:rsidRPr="005F27CA" w:rsidDel="00CD7BBA">
          <w:rPr>
            <w:szCs w:val="24"/>
          </w:rPr>
          <w:fldChar w:fldCharType="end"/>
        </w:r>
        <w:r w:rsidRPr="005F27CA" w:rsidDel="00CD7BBA">
          <w:rPr>
            <w:szCs w:val="24"/>
          </w:rPr>
          <w:delText>;</w:delText>
        </w:r>
        <w:bookmarkEnd w:id="19677"/>
        <w:bookmarkEnd w:id="19678"/>
        <w:bookmarkEnd w:id="19679"/>
        <w:bookmarkEnd w:id="19680"/>
        <w:bookmarkEnd w:id="19681"/>
        <w:bookmarkEnd w:id="19682"/>
        <w:bookmarkEnd w:id="19683"/>
      </w:del>
    </w:p>
    <w:p w14:paraId="59B5D781" w14:textId="4B055649"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685" w:author="Debbie Houldsworth" w:date="2020-05-06T07:34:00Z"/>
          <w:szCs w:val="24"/>
        </w:rPr>
        <w:pPrChange w:id="19686"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9687" w:name="_Toc40256626"/>
      <w:bookmarkStart w:id="19688" w:name="_Toc40257474"/>
      <w:bookmarkStart w:id="19689" w:name="_Toc40258290"/>
      <w:bookmarkStart w:id="19690" w:name="_Toc40259101"/>
      <w:bookmarkStart w:id="19691" w:name="_Toc40259906"/>
      <w:bookmarkStart w:id="19692" w:name="_Toc40260699"/>
      <w:bookmarkStart w:id="19693" w:name="_Toc40261491"/>
      <w:del w:id="19694" w:author="Debbie Houldsworth" w:date="2020-05-06T07:34:00Z">
        <w:r w:rsidRPr="005F27CA" w:rsidDel="00CD7BBA">
          <w:rPr>
            <w:szCs w:val="24"/>
          </w:rPr>
          <w:delText>was independently developed by the Receiving Party; or</w:delText>
        </w:r>
        <w:bookmarkEnd w:id="19687"/>
        <w:bookmarkEnd w:id="19688"/>
        <w:bookmarkEnd w:id="19689"/>
        <w:bookmarkEnd w:id="19690"/>
        <w:bookmarkEnd w:id="19691"/>
        <w:bookmarkEnd w:id="19692"/>
        <w:bookmarkEnd w:id="19693"/>
      </w:del>
    </w:p>
    <w:p w14:paraId="30194FD9" w14:textId="7DD3B2CC"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695" w:author="Debbie Houldsworth" w:date="2020-05-06T07:34:00Z"/>
          <w:szCs w:val="24"/>
        </w:rPr>
        <w:pPrChange w:id="19696"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9697" w:name="_Toc40256627"/>
      <w:bookmarkStart w:id="19698" w:name="_Toc40257475"/>
      <w:bookmarkStart w:id="19699" w:name="_Toc40258291"/>
      <w:bookmarkStart w:id="19700" w:name="_Toc40259102"/>
      <w:bookmarkStart w:id="19701" w:name="_Toc40259907"/>
      <w:bookmarkStart w:id="19702" w:name="_Toc40260700"/>
      <w:bookmarkStart w:id="19703" w:name="_Toc40261492"/>
      <w:del w:id="19704" w:author="Debbie Houldsworth" w:date="2020-05-06T07:34:00Z">
        <w:r w:rsidRPr="005F27CA" w:rsidDel="00CD7BBA">
          <w:rPr>
            <w:szCs w:val="24"/>
          </w:rPr>
          <w:delText>was received from a third party which was free to divulge such information.</w:delText>
        </w:r>
        <w:bookmarkEnd w:id="19697"/>
        <w:bookmarkEnd w:id="19698"/>
        <w:bookmarkEnd w:id="19699"/>
        <w:bookmarkEnd w:id="19700"/>
        <w:bookmarkEnd w:id="19701"/>
        <w:bookmarkEnd w:id="19702"/>
        <w:bookmarkEnd w:id="19703"/>
      </w:del>
    </w:p>
    <w:p w14:paraId="56190575" w14:textId="3A943FF4"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19705" w:author="Debbie Houldsworth" w:date="2020-05-06T07:34:00Z"/>
          <w:bCs/>
          <w:szCs w:val="24"/>
        </w:rPr>
        <w:pPrChange w:id="19706"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19707" w:name="_Toc40256628"/>
      <w:bookmarkStart w:id="19708" w:name="_Toc40257476"/>
      <w:bookmarkStart w:id="19709" w:name="_Toc40258292"/>
      <w:bookmarkStart w:id="19710" w:name="_Toc40259103"/>
      <w:bookmarkStart w:id="19711" w:name="_Toc40259908"/>
      <w:bookmarkStart w:id="19712" w:name="_Toc40260701"/>
      <w:bookmarkStart w:id="19713" w:name="_Toc40261493"/>
      <w:del w:id="19714" w:author="Debbie Houldsworth" w:date="2020-05-06T07:34:00Z">
        <w:r w:rsidRPr="005F27CA" w:rsidDel="00CD7BBA">
          <w:rPr>
            <w:bCs/>
            <w:szCs w:val="24"/>
          </w:rPr>
          <w:delText xml:space="preserve">The obligations in this Clause </w:delText>
        </w:r>
        <w:r w:rsidRPr="005F27CA" w:rsidDel="00CD7BBA">
          <w:rPr>
            <w:bCs/>
            <w:szCs w:val="24"/>
          </w:rPr>
          <w:fldChar w:fldCharType="begin"/>
        </w:r>
        <w:r w:rsidRPr="005F27CA" w:rsidDel="00CD7BBA">
          <w:rPr>
            <w:bCs/>
            <w:szCs w:val="24"/>
          </w:rPr>
          <w:delInstrText xml:space="preserve"> REF _Ref341702841 \r \h  \* MERGEFORMAT </w:delInstrText>
        </w:r>
        <w:r w:rsidRPr="005F27CA" w:rsidDel="00CD7BBA">
          <w:rPr>
            <w:bCs/>
            <w:szCs w:val="24"/>
          </w:rPr>
        </w:r>
        <w:r w:rsidRPr="005F27CA" w:rsidDel="00CD7BBA">
          <w:rPr>
            <w:bCs/>
            <w:szCs w:val="24"/>
          </w:rPr>
          <w:fldChar w:fldCharType="separate"/>
        </w:r>
        <w:r w:rsidR="003A05AB" w:rsidDel="00CD7BBA">
          <w:rPr>
            <w:bCs/>
            <w:szCs w:val="24"/>
          </w:rPr>
          <w:delText>14</w:delText>
        </w:r>
        <w:r w:rsidRPr="005F27CA" w:rsidDel="00CD7BBA">
          <w:rPr>
            <w:bCs/>
            <w:szCs w:val="24"/>
          </w:rPr>
          <w:fldChar w:fldCharType="end"/>
        </w:r>
        <w:r w:rsidRPr="005F27CA" w:rsidDel="00CD7BBA">
          <w:rPr>
            <w:bCs/>
            <w:szCs w:val="24"/>
          </w:rPr>
          <w:delText xml:space="preserve"> shall continue to apply for seven (7) years after expiry or termination of this Agreement.</w:delText>
        </w:r>
        <w:bookmarkEnd w:id="19707"/>
        <w:bookmarkEnd w:id="19708"/>
        <w:bookmarkEnd w:id="19709"/>
        <w:bookmarkEnd w:id="19710"/>
        <w:bookmarkEnd w:id="19711"/>
        <w:bookmarkEnd w:id="19712"/>
        <w:bookmarkEnd w:id="19713"/>
        <w:r w:rsidRPr="005F27CA" w:rsidDel="00CD7BBA">
          <w:rPr>
            <w:bCs/>
            <w:szCs w:val="24"/>
          </w:rPr>
          <w:delText xml:space="preserve">  </w:delText>
        </w:r>
      </w:del>
    </w:p>
    <w:p w14:paraId="18F33A3D" w14:textId="195B27D7"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19715" w:author="Debbie Houldsworth" w:date="2020-05-06T07:34:00Z"/>
          <w:bCs/>
          <w:szCs w:val="24"/>
        </w:rPr>
        <w:pPrChange w:id="19716"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19717" w:name="_Toc40256629"/>
      <w:bookmarkStart w:id="19718" w:name="_Toc40257477"/>
      <w:bookmarkStart w:id="19719" w:name="_Toc40258293"/>
      <w:bookmarkStart w:id="19720" w:name="_Toc40259104"/>
      <w:bookmarkStart w:id="19721" w:name="_Toc40259909"/>
      <w:bookmarkStart w:id="19722" w:name="_Toc40260702"/>
      <w:bookmarkStart w:id="19723" w:name="_Toc40261494"/>
      <w:del w:id="19724" w:author="Debbie Houldsworth" w:date="2020-05-06T07:34:00Z">
        <w:r w:rsidRPr="005F27CA" w:rsidDel="00CD7BBA">
          <w:rPr>
            <w:bCs/>
            <w:szCs w:val="24"/>
          </w:rPr>
          <w:delText xml:space="preserve">Each Party shall promptly inform the Disclosing Party (or, in relation to the User’s obligation under this Clause </w:delText>
        </w:r>
        <w:r w:rsidRPr="005F27CA" w:rsidDel="00CD7BBA">
          <w:rPr>
            <w:bCs/>
            <w:szCs w:val="24"/>
          </w:rPr>
          <w:fldChar w:fldCharType="begin"/>
        </w:r>
        <w:r w:rsidRPr="005F27CA" w:rsidDel="00CD7BBA">
          <w:rPr>
            <w:bCs/>
            <w:szCs w:val="24"/>
          </w:rPr>
          <w:delInstrText xml:space="preserve"> REF _Ref341702841 \r \h  \* MERGEFORMAT </w:delInstrText>
        </w:r>
        <w:r w:rsidRPr="005F27CA" w:rsidDel="00CD7BBA">
          <w:rPr>
            <w:bCs/>
            <w:szCs w:val="24"/>
          </w:rPr>
        </w:r>
        <w:r w:rsidRPr="005F27CA" w:rsidDel="00CD7BBA">
          <w:rPr>
            <w:bCs/>
            <w:szCs w:val="24"/>
          </w:rPr>
          <w:fldChar w:fldCharType="separate"/>
        </w:r>
        <w:r w:rsidR="003A05AB" w:rsidDel="00CD7BBA">
          <w:rPr>
            <w:bCs/>
            <w:szCs w:val="24"/>
          </w:rPr>
          <w:delText>14</w:delText>
        </w:r>
        <w:r w:rsidRPr="005F27CA" w:rsidDel="00CD7BBA">
          <w:rPr>
            <w:bCs/>
            <w:szCs w:val="24"/>
          </w:rPr>
          <w:fldChar w:fldCharType="end"/>
        </w:r>
        <w:r w:rsidRPr="005F27CA" w:rsidDel="00CD7BBA">
          <w:rPr>
            <w:bCs/>
            <w:szCs w:val="24"/>
          </w:rPr>
          <w:delText>, inform MEC on behalf of the GDCC Operator) if it becomes aware of the possession, use or knowledge of any Confidential Information by any person not authorised to possess, use or have knowledge of such Confidential Information and shall at the request of the Disclosing Party provide such reasonable assistance as is required by that Party to mitigate any damage caused thereby.</w:delText>
        </w:r>
        <w:bookmarkEnd w:id="19717"/>
        <w:bookmarkEnd w:id="19718"/>
        <w:bookmarkEnd w:id="19719"/>
        <w:bookmarkEnd w:id="19720"/>
        <w:bookmarkEnd w:id="19721"/>
        <w:bookmarkEnd w:id="19722"/>
        <w:bookmarkEnd w:id="19723"/>
        <w:r w:rsidRPr="005F27CA" w:rsidDel="00CD7BBA">
          <w:rPr>
            <w:bCs/>
            <w:szCs w:val="24"/>
          </w:rPr>
          <w:delText xml:space="preserve"> </w:delText>
        </w:r>
      </w:del>
    </w:p>
    <w:p w14:paraId="460DFCBE" w14:textId="3508A62A"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19725" w:author="Debbie Houldsworth" w:date="2020-05-06T07:34:00Z"/>
          <w:bCs/>
          <w:szCs w:val="24"/>
        </w:rPr>
        <w:pPrChange w:id="19726"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19727" w:name="_Ref341696553"/>
      <w:bookmarkStart w:id="19728" w:name="_Toc40256630"/>
      <w:bookmarkStart w:id="19729" w:name="_Toc40257478"/>
      <w:bookmarkStart w:id="19730" w:name="_Toc40258294"/>
      <w:bookmarkStart w:id="19731" w:name="_Toc40259105"/>
      <w:bookmarkStart w:id="19732" w:name="_Toc40259910"/>
      <w:bookmarkStart w:id="19733" w:name="_Toc40260703"/>
      <w:bookmarkStart w:id="19734" w:name="_Toc40261495"/>
      <w:del w:id="19735" w:author="Debbie Houldsworth" w:date="2020-05-06T07:34:00Z">
        <w:r w:rsidRPr="005F27CA" w:rsidDel="00CD7BBA">
          <w:rPr>
            <w:bCs/>
            <w:szCs w:val="24"/>
          </w:rPr>
          <w:delText xml:space="preserve">Without prejudice to any other right or remedy available to the Disclosing Party, the Receiving Party shall indemnify the Disclosing Party and keep the Disclosing Party fully and effectively indemnified on demand against all costs, claims, demands, expenses and liabilities of whatsoever nature, which the Disclosing Party may incur or sustain as a result of the Receiving Party failing to comply with this Clause </w:delText>
        </w:r>
        <w:r w:rsidRPr="005F27CA" w:rsidDel="00CD7BBA">
          <w:rPr>
            <w:bCs/>
            <w:szCs w:val="24"/>
          </w:rPr>
          <w:fldChar w:fldCharType="begin"/>
        </w:r>
        <w:r w:rsidRPr="005F27CA" w:rsidDel="00CD7BBA">
          <w:rPr>
            <w:bCs/>
            <w:szCs w:val="24"/>
          </w:rPr>
          <w:delInstrText xml:space="preserve"> REF _Ref341702841 \r \h  \* MERGEFORMAT </w:delInstrText>
        </w:r>
        <w:r w:rsidRPr="005F27CA" w:rsidDel="00CD7BBA">
          <w:rPr>
            <w:bCs/>
            <w:szCs w:val="24"/>
          </w:rPr>
        </w:r>
        <w:r w:rsidRPr="005F27CA" w:rsidDel="00CD7BBA">
          <w:rPr>
            <w:bCs/>
            <w:szCs w:val="24"/>
          </w:rPr>
          <w:fldChar w:fldCharType="separate"/>
        </w:r>
        <w:r w:rsidR="003A05AB" w:rsidDel="00CD7BBA">
          <w:rPr>
            <w:bCs/>
            <w:szCs w:val="24"/>
          </w:rPr>
          <w:delText>14</w:delText>
        </w:r>
        <w:r w:rsidRPr="005F27CA" w:rsidDel="00CD7BBA">
          <w:rPr>
            <w:bCs/>
            <w:szCs w:val="24"/>
          </w:rPr>
          <w:fldChar w:fldCharType="end"/>
        </w:r>
        <w:r w:rsidRPr="005F27CA" w:rsidDel="00CD7BBA">
          <w:rPr>
            <w:bCs/>
            <w:szCs w:val="24"/>
          </w:rPr>
          <w:delText>.</w:delText>
        </w:r>
        <w:bookmarkEnd w:id="19727"/>
        <w:bookmarkEnd w:id="19728"/>
        <w:bookmarkEnd w:id="19729"/>
        <w:bookmarkEnd w:id="19730"/>
        <w:bookmarkEnd w:id="19731"/>
        <w:bookmarkEnd w:id="19732"/>
        <w:bookmarkEnd w:id="19733"/>
        <w:bookmarkEnd w:id="19734"/>
      </w:del>
    </w:p>
    <w:p w14:paraId="21A5E2E9" w14:textId="5A9908A7" w:rsidR="00426F1D" w:rsidRPr="005F27CA" w:rsidDel="00CD7BBA" w:rsidRDefault="00426F1D" w:rsidP="00CA4155">
      <w:pPr>
        <w:keepNext/>
        <w:numPr>
          <w:ilvl w:val="0"/>
          <w:numId w:val="85"/>
        </w:numPr>
        <w:tabs>
          <w:tab w:val="clear" w:pos="2160"/>
          <w:tab w:val="clear" w:pos="2880"/>
          <w:tab w:val="clear" w:pos="3600"/>
          <w:tab w:val="clear" w:pos="4320"/>
          <w:tab w:val="clear" w:pos="5040"/>
          <w:tab w:val="clear" w:pos="9029"/>
        </w:tabs>
        <w:spacing w:before="230" w:after="230"/>
        <w:jc w:val="left"/>
        <w:outlineLvl w:val="0"/>
        <w:rPr>
          <w:del w:id="19736" w:author="Debbie Houldsworth" w:date="2020-05-06T07:34:00Z"/>
          <w:b/>
          <w:szCs w:val="24"/>
        </w:rPr>
      </w:pPr>
      <w:bookmarkStart w:id="19737" w:name="_Ref341457893"/>
      <w:bookmarkStart w:id="19738" w:name="_Toc345415325"/>
      <w:bookmarkStart w:id="19739" w:name="_Toc40256631"/>
      <w:bookmarkStart w:id="19740" w:name="_Toc40257479"/>
      <w:bookmarkStart w:id="19741" w:name="_Toc40258295"/>
      <w:bookmarkStart w:id="19742" w:name="_Toc40259106"/>
      <w:bookmarkStart w:id="19743" w:name="_Toc40259911"/>
      <w:bookmarkStart w:id="19744" w:name="_Toc40260704"/>
      <w:bookmarkStart w:id="19745" w:name="_Toc40261496"/>
      <w:del w:id="19746" w:author="Debbie Houldsworth" w:date="2020-05-06T07:34:00Z">
        <w:r w:rsidRPr="005F27CA" w:rsidDel="00CD7BBA">
          <w:rPr>
            <w:b/>
            <w:szCs w:val="24"/>
          </w:rPr>
          <w:delText>Data protection and security</w:delText>
        </w:r>
        <w:bookmarkEnd w:id="19737"/>
        <w:bookmarkEnd w:id="19738"/>
        <w:bookmarkEnd w:id="19739"/>
        <w:bookmarkEnd w:id="19740"/>
        <w:bookmarkEnd w:id="19741"/>
        <w:bookmarkEnd w:id="19742"/>
        <w:bookmarkEnd w:id="19743"/>
        <w:bookmarkEnd w:id="19744"/>
        <w:bookmarkEnd w:id="19745"/>
      </w:del>
    </w:p>
    <w:p w14:paraId="73FECEF8" w14:textId="18028C1D"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19747" w:author="Debbie Houldsworth" w:date="2020-05-06T07:34:00Z"/>
          <w:bCs/>
          <w:szCs w:val="24"/>
        </w:rPr>
        <w:pPrChange w:id="19748"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19749" w:name="_Toc40256632"/>
      <w:bookmarkStart w:id="19750" w:name="_Toc40257480"/>
      <w:bookmarkStart w:id="19751" w:name="_Toc40258296"/>
      <w:bookmarkStart w:id="19752" w:name="_Toc40259107"/>
      <w:bookmarkStart w:id="19753" w:name="_Toc40259912"/>
      <w:bookmarkStart w:id="19754" w:name="_Toc40260705"/>
      <w:bookmarkStart w:id="19755" w:name="_Toc40261497"/>
      <w:del w:id="19756" w:author="Debbie Houldsworth" w:date="2020-05-06T07:34:00Z">
        <w:r w:rsidRPr="005F27CA" w:rsidDel="00CD7BBA">
          <w:rPr>
            <w:bCs/>
            <w:szCs w:val="24"/>
          </w:rPr>
          <w:delText>Each Party warrants that it has effected, and undertakes that it will during the Term effect and maintain, all such registrations as it is required to effect and maintain under the Data Protection Act to enable it lawfully to perform the obligations imposed on it by this Agreement.</w:delText>
        </w:r>
        <w:bookmarkEnd w:id="19749"/>
        <w:bookmarkEnd w:id="19750"/>
        <w:bookmarkEnd w:id="19751"/>
        <w:bookmarkEnd w:id="19752"/>
        <w:bookmarkEnd w:id="19753"/>
        <w:bookmarkEnd w:id="19754"/>
        <w:bookmarkEnd w:id="19755"/>
      </w:del>
    </w:p>
    <w:p w14:paraId="1157077E" w14:textId="0A482578"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19757" w:author="Debbie Houldsworth" w:date="2020-05-06T07:34:00Z"/>
          <w:bCs/>
          <w:szCs w:val="24"/>
        </w:rPr>
        <w:pPrChange w:id="19758"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19759" w:name="_Toc40256633"/>
      <w:bookmarkStart w:id="19760" w:name="_Toc40257481"/>
      <w:bookmarkStart w:id="19761" w:name="_Toc40258297"/>
      <w:bookmarkStart w:id="19762" w:name="_Toc40259108"/>
      <w:bookmarkStart w:id="19763" w:name="_Toc40259913"/>
      <w:bookmarkStart w:id="19764" w:name="_Toc40260706"/>
      <w:bookmarkStart w:id="19765" w:name="_Toc40261498"/>
      <w:del w:id="19766" w:author="Debbie Houldsworth" w:date="2020-05-06T07:34:00Z">
        <w:r w:rsidRPr="005F27CA" w:rsidDel="00CD7BBA">
          <w:rPr>
            <w:bCs/>
            <w:szCs w:val="24"/>
          </w:rPr>
          <w:delText>To the extent that a Party acts as Data Controller, that Party undertakes to comply with the Data Protection Act in performing this Agreement and otherwise in connection with the Green Deal.</w:delText>
        </w:r>
        <w:bookmarkEnd w:id="19759"/>
        <w:bookmarkEnd w:id="19760"/>
        <w:bookmarkEnd w:id="19761"/>
        <w:bookmarkEnd w:id="19762"/>
        <w:bookmarkEnd w:id="19763"/>
        <w:bookmarkEnd w:id="19764"/>
        <w:bookmarkEnd w:id="19765"/>
      </w:del>
    </w:p>
    <w:p w14:paraId="52C728F1" w14:textId="756715B9"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19767" w:author="Debbie Houldsworth" w:date="2020-05-06T07:34:00Z"/>
          <w:bCs/>
          <w:szCs w:val="24"/>
        </w:rPr>
        <w:pPrChange w:id="19768"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19769" w:name="_Toc40256634"/>
      <w:bookmarkStart w:id="19770" w:name="_Toc40257482"/>
      <w:bookmarkStart w:id="19771" w:name="_Toc40258298"/>
      <w:bookmarkStart w:id="19772" w:name="_Toc40259109"/>
      <w:bookmarkStart w:id="19773" w:name="_Toc40259914"/>
      <w:bookmarkStart w:id="19774" w:name="_Toc40260707"/>
      <w:bookmarkStart w:id="19775" w:name="_Toc40261499"/>
      <w:del w:id="19776" w:author="Debbie Houldsworth" w:date="2020-05-06T07:34:00Z">
        <w:r w:rsidRPr="005F27CA" w:rsidDel="00CD7BBA">
          <w:rPr>
            <w:bCs/>
            <w:szCs w:val="24"/>
          </w:rPr>
          <w:delText>For the purposes of this Agreement, the Parties acknowledge and agree that:</w:delText>
        </w:r>
        <w:bookmarkEnd w:id="19769"/>
        <w:bookmarkEnd w:id="19770"/>
        <w:bookmarkEnd w:id="19771"/>
        <w:bookmarkEnd w:id="19772"/>
        <w:bookmarkEnd w:id="19773"/>
        <w:bookmarkEnd w:id="19774"/>
        <w:bookmarkEnd w:id="19775"/>
      </w:del>
    </w:p>
    <w:p w14:paraId="3D7A79EC" w14:textId="4F46E2DD"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777" w:author="Debbie Houldsworth" w:date="2020-05-06T07:34:00Z"/>
          <w:szCs w:val="24"/>
        </w:rPr>
        <w:pPrChange w:id="19778"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9779" w:name="_Ref341457588"/>
      <w:bookmarkStart w:id="19780" w:name="_Toc40256635"/>
      <w:bookmarkStart w:id="19781" w:name="_Toc40257483"/>
      <w:bookmarkStart w:id="19782" w:name="_Toc40258299"/>
      <w:bookmarkStart w:id="19783" w:name="_Toc40259110"/>
      <w:bookmarkStart w:id="19784" w:name="_Toc40259915"/>
      <w:bookmarkStart w:id="19785" w:name="_Toc40260708"/>
      <w:bookmarkStart w:id="19786" w:name="_Toc40261500"/>
      <w:del w:id="19787" w:author="Debbie Houldsworth" w:date="2020-05-06T07:34:00Z">
        <w:r w:rsidRPr="005F27CA" w:rsidDel="00CD7BBA">
          <w:rPr>
            <w:szCs w:val="24"/>
          </w:rPr>
          <w:delText>regarding any User Data comprising Personal Data that are Processed by the GDCC Operator in connection with this Agreement, the GDCC Operator acts as Data Processor and the User acts as Data Controller;</w:delText>
        </w:r>
        <w:bookmarkEnd w:id="19779"/>
        <w:bookmarkEnd w:id="19780"/>
        <w:bookmarkEnd w:id="19781"/>
        <w:bookmarkEnd w:id="19782"/>
        <w:bookmarkEnd w:id="19783"/>
        <w:bookmarkEnd w:id="19784"/>
        <w:bookmarkEnd w:id="19785"/>
        <w:bookmarkEnd w:id="19786"/>
        <w:r w:rsidRPr="005F27CA" w:rsidDel="00CD7BBA">
          <w:rPr>
            <w:szCs w:val="24"/>
          </w:rPr>
          <w:delText xml:space="preserve">  </w:delText>
        </w:r>
      </w:del>
    </w:p>
    <w:p w14:paraId="1EA41A71" w14:textId="2B81DB6D"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788" w:author="Debbie Houldsworth" w:date="2020-05-06T07:34:00Z"/>
          <w:szCs w:val="24"/>
        </w:rPr>
        <w:pPrChange w:id="19789"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9790" w:name="_Toc40256636"/>
      <w:bookmarkStart w:id="19791" w:name="_Toc40257484"/>
      <w:bookmarkStart w:id="19792" w:name="_Toc40258300"/>
      <w:bookmarkStart w:id="19793" w:name="_Toc40259111"/>
      <w:bookmarkStart w:id="19794" w:name="_Toc40259916"/>
      <w:bookmarkStart w:id="19795" w:name="_Toc40260709"/>
      <w:bookmarkStart w:id="19796" w:name="_Toc40261501"/>
      <w:del w:id="19797" w:author="Debbie Houldsworth" w:date="2020-05-06T07:34:00Z">
        <w:r w:rsidRPr="005F27CA" w:rsidDel="00CD7BBA">
          <w:rPr>
            <w:szCs w:val="24"/>
          </w:rPr>
          <w:delText>regarding any GDCC Data (other than User Data) that are Processed by the User in connection with this Agreement, the GDCC Operator and the User act as joint Data Controllers;</w:delText>
        </w:r>
        <w:bookmarkEnd w:id="19790"/>
        <w:bookmarkEnd w:id="19791"/>
        <w:bookmarkEnd w:id="19792"/>
        <w:bookmarkEnd w:id="19793"/>
        <w:bookmarkEnd w:id="19794"/>
        <w:bookmarkEnd w:id="19795"/>
        <w:bookmarkEnd w:id="19796"/>
        <w:r w:rsidRPr="005F27CA" w:rsidDel="00CD7BBA">
          <w:rPr>
            <w:szCs w:val="24"/>
          </w:rPr>
          <w:delText xml:space="preserve"> </w:delText>
        </w:r>
      </w:del>
    </w:p>
    <w:p w14:paraId="18973460" w14:textId="4F87F4AE"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798" w:author="Debbie Houldsworth" w:date="2020-05-06T07:34:00Z"/>
          <w:szCs w:val="24"/>
        </w:rPr>
        <w:pPrChange w:id="19799"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9800" w:name="_Toc40256637"/>
      <w:bookmarkStart w:id="19801" w:name="_Toc40257485"/>
      <w:bookmarkStart w:id="19802" w:name="_Toc40258301"/>
      <w:bookmarkStart w:id="19803" w:name="_Toc40259112"/>
      <w:bookmarkStart w:id="19804" w:name="_Toc40259917"/>
      <w:bookmarkStart w:id="19805" w:name="_Toc40260710"/>
      <w:bookmarkStart w:id="19806" w:name="_Toc40261502"/>
      <w:del w:id="19807" w:author="Debbie Houldsworth" w:date="2020-05-06T07:34:00Z">
        <w:r w:rsidRPr="005F27CA" w:rsidDel="00CD7BBA">
          <w:rPr>
            <w:szCs w:val="24"/>
          </w:rPr>
          <w:delText xml:space="preserve">to the extent that the GDCC Operator acts as a Data Processor (as provided under paragraph </w:delText>
        </w:r>
        <w:r w:rsidRPr="005F27CA" w:rsidDel="00CD7BBA">
          <w:rPr>
            <w:szCs w:val="24"/>
          </w:rPr>
          <w:fldChar w:fldCharType="begin"/>
        </w:r>
        <w:r w:rsidRPr="005F27CA" w:rsidDel="00CD7BBA">
          <w:rPr>
            <w:szCs w:val="24"/>
          </w:rPr>
          <w:delInstrText xml:space="preserve"> REF _Ref341457588 \r \h  \* MERGEFORMAT </w:delInstrText>
        </w:r>
        <w:r w:rsidRPr="005F27CA" w:rsidDel="00CD7BBA">
          <w:rPr>
            <w:szCs w:val="24"/>
          </w:rPr>
        </w:r>
        <w:r w:rsidRPr="005F27CA" w:rsidDel="00CD7BBA">
          <w:rPr>
            <w:szCs w:val="24"/>
          </w:rPr>
          <w:fldChar w:fldCharType="separate"/>
        </w:r>
        <w:r w:rsidR="003A05AB" w:rsidDel="00CD7BBA">
          <w:rPr>
            <w:szCs w:val="24"/>
          </w:rPr>
          <w:delText>(a)</w:delText>
        </w:r>
        <w:r w:rsidRPr="005F27CA" w:rsidDel="00CD7BBA">
          <w:rPr>
            <w:szCs w:val="24"/>
          </w:rPr>
          <w:fldChar w:fldCharType="end"/>
        </w:r>
        <w:r w:rsidRPr="005F27CA" w:rsidDel="00CD7BBA">
          <w:rPr>
            <w:szCs w:val="24"/>
          </w:rPr>
          <w:delText>), the GDCC Operator shall:</w:delText>
        </w:r>
        <w:bookmarkEnd w:id="19800"/>
        <w:bookmarkEnd w:id="19801"/>
        <w:bookmarkEnd w:id="19802"/>
        <w:bookmarkEnd w:id="19803"/>
        <w:bookmarkEnd w:id="19804"/>
        <w:bookmarkEnd w:id="19805"/>
        <w:bookmarkEnd w:id="19806"/>
      </w:del>
    </w:p>
    <w:p w14:paraId="7BC0F9BF" w14:textId="27CE443F"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808" w:author="Debbie Houldsworth" w:date="2020-05-06T07:34:00Z"/>
          <w:szCs w:val="24"/>
        </w:rPr>
        <w:pPrChange w:id="19809" w:author="Debbie Houldsworth" w:date="2020-05-13T09:35:00Z">
          <w:pPr>
            <w:numPr>
              <w:ilvl w:val="4"/>
              <w:numId w:val="85"/>
            </w:numPr>
            <w:tabs>
              <w:tab w:val="clear" w:pos="2880"/>
              <w:tab w:val="clear" w:pos="3600"/>
              <w:tab w:val="clear" w:pos="4320"/>
              <w:tab w:val="clear" w:pos="5040"/>
              <w:tab w:val="clear" w:pos="9029"/>
              <w:tab w:val="num" w:pos="2160"/>
            </w:tabs>
            <w:spacing w:after="230"/>
            <w:ind w:left="2160" w:hanging="720"/>
            <w:jc w:val="left"/>
            <w:outlineLvl w:val="4"/>
          </w:pPr>
        </w:pPrChange>
      </w:pPr>
      <w:bookmarkStart w:id="19810" w:name="_Toc40256638"/>
      <w:bookmarkStart w:id="19811" w:name="_Toc40257486"/>
      <w:bookmarkStart w:id="19812" w:name="_Toc40258302"/>
      <w:bookmarkStart w:id="19813" w:name="_Toc40259113"/>
      <w:bookmarkStart w:id="19814" w:name="_Toc40259918"/>
      <w:bookmarkStart w:id="19815" w:name="_Toc40260711"/>
      <w:bookmarkStart w:id="19816" w:name="_Toc40261503"/>
      <w:del w:id="19817" w:author="Debbie Houldsworth" w:date="2020-05-06T07:34:00Z">
        <w:r w:rsidRPr="005F27CA" w:rsidDel="00CD7BBA">
          <w:rPr>
            <w:szCs w:val="24"/>
          </w:rPr>
          <w:delText>take appropriate technical and organisational measures to protect all User Data against unauthorised or unlawful Processing and against accidental loss, destruction, alteration or damage;</w:delText>
        </w:r>
        <w:bookmarkEnd w:id="19810"/>
        <w:bookmarkEnd w:id="19811"/>
        <w:bookmarkEnd w:id="19812"/>
        <w:bookmarkEnd w:id="19813"/>
        <w:bookmarkEnd w:id="19814"/>
        <w:bookmarkEnd w:id="19815"/>
        <w:bookmarkEnd w:id="19816"/>
      </w:del>
    </w:p>
    <w:p w14:paraId="353A2167" w14:textId="3DF80E56"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818" w:author="Debbie Houldsworth" w:date="2020-05-06T07:34:00Z"/>
          <w:szCs w:val="24"/>
        </w:rPr>
        <w:pPrChange w:id="19819" w:author="Debbie Houldsworth" w:date="2020-05-13T09:35:00Z">
          <w:pPr>
            <w:numPr>
              <w:ilvl w:val="4"/>
              <w:numId w:val="85"/>
            </w:numPr>
            <w:tabs>
              <w:tab w:val="clear" w:pos="2880"/>
              <w:tab w:val="clear" w:pos="3600"/>
              <w:tab w:val="clear" w:pos="4320"/>
              <w:tab w:val="clear" w:pos="5040"/>
              <w:tab w:val="clear" w:pos="9029"/>
              <w:tab w:val="num" w:pos="2160"/>
            </w:tabs>
            <w:spacing w:after="230"/>
            <w:ind w:left="2160" w:hanging="720"/>
            <w:jc w:val="left"/>
            <w:outlineLvl w:val="4"/>
          </w:pPr>
        </w:pPrChange>
      </w:pPr>
      <w:bookmarkStart w:id="19820" w:name="_Toc40256639"/>
      <w:bookmarkStart w:id="19821" w:name="_Toc40257487"/>
      <w:bookmarkStart w:id="19822" w:name="_Toc40258303"/>
      <w:bookmarkStart w:id="19823" w:name="_Toc40259114"/>
      <w:bookmarkStart w:id="19824" w:name="_Toc40259919"/>
      <w:bookmarkStart w:id="19825" w:name="_Toc40260712"/>
      <w:bookmarkStart w:id="19826" w:name="_Toc40261504"/>
      <w:del w:id="19827" w:author="Debbie Houldsworth" w:date="2020-05-06T07:34:00Z">
        <w:r w:rsidRPr="005F27CA" w:rsidDel="00CD7BBA">
          <w:rPr>
            <w:szCs w:val="24"/>
          </w:rPr>
          <w:delText>only Process User Data in the performance of its obligations under this Agreement or the Data Transfer Services Agreement (and, (i) in respect of each Supplier, under its Electricity Supply Licence, and (ii) in respect of each Green Deal Provider, under its Provider Authorisation) and act on the User’s instructions (such instructions being, as set out in this Agreement);</w:delText>
        </w:r>
        <w:bookmarkEnd w:id="19820"/>
        <w:bookmarkEnd w:id="19821"/>
        <w:bookmarkEnd w:id="19822"/>
        <w:bookmarkEnd w:id="19823"/>
        <w:bookmarkEnd w:id="19824"/>
        <w:bookmarkEnd w:id="19825"/>
        <w:bookmarkEnd w:id="19826"/>
      </w:del>
    </w:p>
    <w:p w14:paraId="12204091" w14:textId="10B6525F"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828" w:author="Debbie Houldsworth" w:date="2020-05-06T07:34:00Z"/>
          <w:szCs w:val="24"/>
        </w:rPr>
        <w:pPrChange w:id="19829" w:author="Debbie Houldsworth" w:date="2020-05-13T09:35:00Z">
          <w:pPr>
            <w:numPr>
              <w:ilvl w:val="4"/>
              <w:numId w:val="85"/>
            </w:numPr>
            <w:tabs>
              <w:tab w:val="clear" w:pos="2880"/>
              <w:tab w:val="clear" w:pos="3600"/>
              <w:tab w:val="clear" w:pos="4320"/>
              <w:tab w:val="clear" w:pos="5040"/>
              <w:tab w:val="clear" w:pos="9029"/>
              <w:tab w:val="num" w:pos="2160"/>
            </w:tabs>
            <w:spacing w:after="230"/>
            <w:ind w:left="2160" w:hanging="720"/>
            <w:jc w:val="left"/>
            <w:outlineLvl w:val="4"/>
          </w:pPr>
        </w:pPrChange>
      </w:pPr>
      <w:bookmarkStart w:id="19830" w:name="_Toc40256640"/>
      <w:bookmarkStart w:id="19831" w:name="_Toc40257488"/>
      <w:bookmarkStart w:id="19832" w:name="_Toc40258304"/>
      <w:bookmarkStart w:id="19833" w:name="_Toc40259115"/>
      <w:bookmarkStart w:id="19834" w:name="_Toc40259920"/>
      <w:bookmarkStart w:id="19835" w:name="_Toc40260713"/>
      <w:bookmarkStart w:id="19836" w:name="_Toc40261505"/>
      <w:del w:id="19837" w:author="Debbie Houldsworth" w:date="2020-05-06T07:34:00Z">
        <w:r w:rsidRPr="005F27CA" w:rsidDel="00CD7BBA">
          <w:rPr>
            <w:szCs w:val="24"/>
          </w:rPr>
          <w:delText>take reasonable steps to ensure the reliability of its employees who may have access to those data;</w:delText>
        </w:r>
        <w:bookmarkEnd w:id="19830"/>
        <w:bookmarkEnd w:id="19831"/>
        <w:bookmarkEnd w:id="19832"/>
        <w:bookmarkEnd w:id="19833"/>
        <w:bookmarkEnd w:id="19834"/>
        <w:bookmarkEnd w:id="19835"/>
        <w:bookmarkEnd w:id="19836"/>
      </w:del>
    </w:p>
    <w:p w14:paraId="7A59AD79" w14:textId="24575DE4"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838" w:author="Debbie Houldsworth" w:date="2020-05-06T07:34:00Z"/>
          <w:szCs w:val="24"/>
        </w:rPr>
        <w:pPrChange w:id="19839" w:author="Debbie Houldsworth" w:date="2020-05-13T09:35:00Z">
          <w:pPr>
            <w:numPr>
              <w:ilvl w:val="4"/>
              <w:numId w:val="85"/>
            </w:numPr>
            <w:tabs>
              <w:tab w:val="clear" w:pos="2880"/>
              <w:tab w:val="clear" w:pos="3600"/>
              <w:tab w:val="clear" w:pos="4320"/>
              <w:tab w:val="clear" w:pos="5040"/>
              <w:tab w:val="clear" w:pos="9029"/>
              <w:tab w:val="num" w:pos="2160"/>
            </w:tabs>
            <w:spacing w:after="230"/>
            <w:ind w:left="2160" w:hanging="720"/>
            <w:jc w:val="left"/>
            <w:outlineLvl w:val="4"/>
          </w:pPr>
        </w:pPrChange>
      </w:pPr>
      <w:bookmarkStart w:id="19840" w:name="_Toc40256641"/>
      <w:bookmarkStart w:id="19841" w:name="_Toc40257489"/>
      <w:bookmarkStart w:id="19842" w:name="_Toc40258305"/>
      <w:bookmarkStart w:id="19843" w:name="_Toc40259116"/>
      <w:bookmarkStart w:id="19844" w:name="_Toc40259921"/>
      <w:bookmarkStart w:id="19845" w:name="_Toc40260714"/>
      <w:bookmarkStart w:id="19846" w:name="_Toc40261506"/>
      <w:del w:id="19847" w:author="Debbie Houldsworth" w:date="2020-05-06T07:34:00Z">
        <w:r w:rsidRPr="005F27CA" w:rsidDel="00CD7BBA">
          <w:rPr>
            <w:szCs w:val="24"/>
          </w:rPr>
          <w:delText>provide, at its own cost, reasonable assistance to the User to enable it to comply with such obligations as are imposed on the User by the Data Protection Act, including responding to any data subject access requests received in respect of which the User is the Data Controller; and</w:delText>
        </w:r>
        <w:bookmarkEnd w:id="19840"/>
        <w:bookmarkEnd w:id="19841"/>
        <w:bookmarkEnd w:id="19842"/>
        <w:bookmarkEnd w:id="19843"/>
        <w:bookmarkEnd w:id="19844"/>
        <w:bookmarkEnd w:id="19845"/>
        <w:bookmarkEnd w:id="19846"/>
      </w:del>
    </w:p>
    <w:p w14:paraId="5D610101" w14:textId="230C7CFE"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848" w:author="Debbie Houldsworth" w:date="2020-05-06T07:34:00Z"/>
          <w:szCs w:val="24"/>
        </w:rPr>
        <w:pPrChange w:id="19849" w:author="Debbie Houldsworth" w:date="2020-05-13T09:35:00Z">
          <w:pPr>
            <w:numPr>
              <w:ilvl w:val="4"/>
              <w:numId w:val="85"/>
            </w:numPr>
            <w:tabs>
              <w:tab w:val="clear" w:pos="2880"/>
              <w:tab w:val="clear" w:pos="3600"/>
              <w:tab w:val="clear" w:pos="4320"/>
              <w:tab w:val="clear" w:pos="5040"/>
              <w:tab w:val="clear" w:pos="9029"/>
              <w:tab w:val="num" w:pos="2160"/>
            </w:tabs>
            <w:spacing w:after="230"/>
            <w:ind w:left="2160" w:hanging="720"/>
            <w:jc w:val="left"/>
            <w:outlineLvl w:val="4"/>
          </w:pPr>
        </w:pPrChange>
      </w:pPr>
      <w:bookmarkStart w:id="19850" w:name="_Toc40256642"/>
      <w:bookmarkStart w:id="19851" w:name="_Toc40257490"/>
      <w:bookmarkStart w:id="19852" w:name="_Toc40258306"/>
      <w:bookmarkStart w:id="19853" w:name="_Toc40259117"/>
      <w:bookmarkStart w:id="19854" w:name="_Toc40259922"/>
      <w:bookmarkStart w:id="19855" w:name="_Toc40260715"/>
      <w:bookmarkStart w:id="19856" w:name="_Toc40261507"/>
      <w:del w:id="19857" w:author="Debbie Houldsworth" w:date="2020-05-06T07:34:00Z">
        <w:r w:rsidRPr="005F27CA" w:rsidDel="00CD7BBA">
          <w:rPr>
            <w:szCs w:val="24"/>
          </w:rPr>
          <w:delText>not transfer any User Data to any country or territory outside the European Economic Area</w:delText>
        </w:r>
        <w:r w:rsidR="002C14C7" w:rsidDel="00CD7BBA">
          <w:rPr>
            <w:szCs w:val="24"/>
          </w:rPr>
          <w:delText xml:space="preserve"> and/or the United Kingdom</w:delText>
        </w:r>
        <w:r w:rsidRPr="005F27CA" w:rsidDel="00CD7BBA">
          <w:rPr>
            <w:szCs w:val="24"/>
          </w:rPr>
          <w:delText xml:space="preserve"> without the User’s prior written consent.</w:delText>
        </w:r>
        <w:bookmarkEnd w:id="19850"/>
        <w:bookmarkEnd w:id="19851"/>
        <w:bookmarkEnd w:id="19852"/>
        <w:bookmarkEnd w:id="19853"/>
        <w:bookmarkEnd w:id="19854"/>
        <w:bookmarkEnd w:id="19855"/>
        <w:bookmarkEnd w:id="19856"/>
      </w:del>
    </w:p>
    <w:p w14:paraId="6D705B8D" w14:textId="555E09B2"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858" w:author="Debbie Houldsworth" w:date="2020-05-06T07:34:00Z"/>
          <w:bCs/>
          <w:szCs w:val="24"/>
        </w:rPr>
        <w:pPrChange w:id="19859"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19860" w:name="_Ref341697466"/>
      <w:bookmarkStart w:id="19861" w:name="_Toc40256643"/>
      <w:bookmarkStart w:id="19862" w:name="_Toc40257491"/>
      <w:bookmarkStart w:id="19863" w:name="_Toc40258307"/>
      <w:bookmarkStart w:id="19864" w:name="_Toc40259118"/>
      <w:bookmarkStart w:id="19865" w:name="_Toc40259923"/>
      <w:bookmarkStart w:id="19866" w:name="_Toc40260716"/>
      <w:bookmarkStart w:id="19867" w:name="_Toc40261508"/>
      <w:del w:id="19868" w:author="Debbie Houldsworth" w:date="2020-05-06T07:34:00Z">
        <w:r w:rsidRPr="005F27CA" w:rsidDel="00CD7BBA">
          <w:rPr>
            <w:bCs/>
            <w:szCs w:val="24"/>
          </w:rPr>
          <w:delText>Each Party shall and shall ensure that its employees, sub-contractors and agents shall:</w:delText>
        </w:r>
        <w:bookmarkEnd w:id="19860"/>
        <w:bookmarkEnd w:id="19861"/>
        <w:bookmarkEnd w:id="19862"/>
        <w:bookmarkEnd w:id="19863"/>
        <w:bookmarkEnd w:id="19864"/>
        <w:bookmarkEnd w:id="19865"/>
        <w:bookmarkEnd w:id="19866"/>
        <w:bookmarkEnd w:id="19867"/>
        <w:r w:rsidRPr="005F27CA" w:rsidDel="00CD7BBA">
          <w:rPr>
            <w:bCs/>
            <w:szCs w:val="24"/>
          </w:rPr>
          <w:delText xml:space="preserve"> </w:delText>
        </w:r>
      </w:del>
    </w:p>
    <w:p w14:paraId="0A752869" w14:textId="7AF07DB9"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869" w:author="Debbie Houldsworth" w:date="2020-05-06T07:34:00Z"/>
          <w:szCs w:val="24"/>
        </w:rPr>
        <w:pPrChange w:id="19870"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9871" w:name="_Toc40256644"/>
      <w:bookmarkStart w:id="19872" w:name="_Toc40257492"/>
      <w:bookmarkStart w:id="19873" w:name="_Toc40258308"/>
      <w:bookmarkStart w:id="19874" w:name="_Toc40259119"/>
      <w:bookmarkStart w:id="19875" w:name="_Toc40259924"/>
      <w:bookmarkStart w:id="19876" w:name="_Toc40260717"/>
      <w:bookmarkStart w:id="19877" w:name="_Toc40261509"/>
      <w:del w:id="19878" w:author="Debbie Houldsworth" w:date="2020-05-06T07:34:00Z">
        <w:r w:rsidRPr="005F27CA" w:rsidDel="00CD7BBA">
          <w:rPr>
            <w:szCs w:val="24"/>
          </w:rPr>
          <w:delText>keep all GDCC Data in its possession or control secure, and shall use the security practices and systems (including interfacing systems) applicable to the use of the GDCC Data of the standard of a Reasonable and Prudent Operator to prevent, and take prompt and proper remedial action against, unauthorised access, copying, modification, storage, reproduction, display or distribution of the GDCC Data; and</w:delText>
        </w:r>
        <w:bookmarkEnd w:id="19871"/>
        <w:bookmarkEnd w:id="19872"/>
        <w:bookmarkEnd w:id="19873"/>
        <w:bookmarkEnd w:id="19874"/>
        <w:bookmarkEnd w:id="19875"/>
        <w:bookmarkEnd w:id="19876"/>
        <w:bookmarkEnd w:id="19877"/>
      </w:del>
    </w:p>
    <w:p w14:paraId="4B9C051B" w14:textId="412728E7"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879" w:author="Debbie Houldsworth" w:date="2020-05-06T07:36:00Z"/>
          <w:szCs w:val="24"/>
        </w:rPr>
        <w:pPrChange w:id="19880"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9881" w:name="_Ref343792145"/>
      <w:bookmarkStart w:id="19882" w:name="_Toc40256645"/>
      <w:bookmarkStart w:id="19883" w:name="_Toc40257493"/>
      <w:bookmarkStart w:id="19884" w:name="_Toc40258309"/>
      <w:bookmarkStart w:id="19885" w:name="_Toc40259120"/>
      <w:bookmarkStart w:id="19886" w:name="_Toc40259925"/>
      <w:bookmarkStart w:id="19887" w:name="_Toc40260718"/>
      <w:bookmarkStart w:id="19888" w:name="_Toc40261510"/>
      <w:del w:id="19889" w:author="Debbie Houldsworth" w:date="2020-05-06T07:36:00Z">
        <w:r w:rsidRPr="005F27CA" w:rsidDel="00CD7BBA">
          <w:rPr>
            <w:szCs w:val="24"/>
          </w:rPr>
          <w:delText>keep any Passwords in the strictest confidence, ensure those Passwords are not lent, shared, transferred or otherwise misused, and take all reasonable security precautions in the safekeeping of Passwords and in preventing their unauthorised disclosure to third parties.</w:delText>
        </w:r>
        <w:bookmarkEnd w:id="19881"/>
        <w:bookmarkEnd w:id="19882"/>
        <w:bookmarkEnd w:id="19883"/>
        <w:bookmarkEnd w:id="19884"/>
        <w:bookmarkEnd w:id="19885"/>
        <w:bookmarkEnd w:id="19886"/>
        <w:bookmarkEnd w:id="19887"/>
        <w:bookmarkEnd w:id="19888"/>
        <w:r w:rsidRPr="005F27CA" w:rsidDel="00CD7BBA">
          <w:rPr>
            <w:szCs w:val="24"/>
          </w:rPr>
          <w:delText xml:space="preserve"> </w:delText>
        </w:r>
      </w:del>
    </w:p>
    <w:p w14:paraId="3B7CC928" w14:textId="2F26CFDA"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890" w:author="Debbie Houldsworth" w:date="2020-05-06T07:36:00Z"/>
          <w:bCs/>
          <w:szCs w:val="24"/>
        </w:rPr>
        <w:pPrChange w:id="19891"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19892" w:name="_Ref343792461"/>
      <w:bookmarkStart w:id="19893" w:name="_Toc40256646"/>
      <w:bookmarkStart w:id="19894" w:name="_Toc40257494"/>
      <w:bookmarkStart w:id="19895" w:name="_Toc40258310"/>
      <w:bookmarkStart w:id="19896" w:name="_Toc40259121"/>
      <w:bookmarkStart w:id="19897" w:name="_Toc40259926"/>
      <w:bookmarkStart w:id="19898" w:name="_Toc40260719"/>
      <w:bookmarkStart w:id="19899" w:name="_Toc40261511"/>
      <w:del w:id="19900" w:author="Debbie Houldsworth" w:date="2020-05-06T07:36:00Z">
        <w:r w:rsidRPr="005F27CA" w:rsidDel="00CD7BBA">
          <w:rPr>
            <w:bCs/>
            <w:szCs w:val="24"/>
          </w:rPr>
          <w:delText>If any Party becomes aware of any unauthorised or unlawful Processing of, loss of, damage to, destruction or corruption of, or misuse of any GDCC Data, or of any security breach in connection with this Agreement that could compromise the security or integrity of the GDCC Data or otherwise adversely affect the GDCC Operator or any one or more of the Suppliers or any other authorised users of the GDCC or if any Party learns or suspects that a Password has been revealed to or obtained by any unauthorised person, that Party shall promptly notify MEC and fully co-operate with MEC to remedy the issue as soon as reasonably practicable.</w:delText>
        </w:r>
        <w:bookmarkEnd w:id="19892"/>
        <w:bookmarkEnd w:id="19893"/>
        <w:bookmarkEnd w:id="19894"/>
        <w:bookmarkEnd w:id="19895"/>
        <w:bookmarkEnd w:id="19896"/>
        <w:bookmarkEnd w:id="19897"/>
        <w:bookmarkEnd w:id="19898"/>
        <w:bookmarkEnd w:id="19899"/>
      </w:del>
    </w:p>
    <w:p w14:paraId="3D3DD009" w14:textId="098308AD"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901" w:author="Debbie Houldsworth" w:date="2020-05-06T07:36:00Z"/>
          <w:bCs/>
          <w:szCs w:val="24"/>
        </w:rPr>
        <w:pPrChange w:id="19902"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19903" w:name="_Toc40256647"/>
      <w:bookmarkStart w:id="19904" w:name="_Toc40257495"/>
      <w:bookmarkStart w:id="19905" w:name="_Toc40258311"/>
      <w:bookmarkStart w:id="19906" w:name="_Toc40259122"/>
      <w:bookmarkStart w:id="19907" w:name="_Toc40259927"/>
      <w:bookmarkStart w:id="19908" w:name="_Toc40260720"/>
      <w:bookmarkStart w:id="19909" w:name="_Toc40261512"/>
      <w:del w:id="19910" w:author="Debbie Houldsworth" w:date="2020-05-06T07:36:00Z">
        <w:r w:rsidRPr="005F27CA" w:rsidDel="00CD7BBA">
          <w:rPr>
            <w:bCs/>
            <w:szCs w:val="24"/>
          </w:rPr>
          <w:delText xml:space="preserve">The GDCC Operator shall promptly restore, re-constitute and/or re-construct any GDCC Data that have been lost, damaged, destroyed, corrupted, compromised or otherwise affected, as described in Clause </w:delText>
        </w:r>
        <w:r w:rsidRPr="005F27CA" w:rsidDel="00CD7BBA">
          <w:rPr>
            <w:bCs/>
            <w:szCs w:val="24"/>
          </w:rPr>
          <w:fldChar w:fldCharType="begin"/>
        </w:r>
        <w:r w:rsidRPr="005F27CA" w:rsidDel="00CD7BBA">
          <w:rPr>
            <w:bCs/>
            <w:szCs w:val="24"/>
          </w:rPr>
          <w:delInstrText xml:space="preserve"> REF _Ref341697466 \r \h  \* MERGEFORMAT </w:delInstrText>
        </w:r>
        <w:r w:rsidRPr="005F27CA" w:rsidDel="00CD7BBA">
          <w:rPr>
            <w:bCs/>
            <w:szCs w:val="24"/>
          </w:rPr>
        </w:r>
        <w:r w:rsidRPr="005F27CA" w:rsidDel="00CD7BBA">
          <w:rPr>
            <w:bCs/>
            <w:szCs w:val="24"/>
          </w:rPr>
          <w:fldChar w:fldCharType="separate"/>
        </w:r>
        <w:r w:rsidR="003A05AB" w:rsidDel="00CD7BBA">
          <w:rPr>
            <w:bCs/>
            <w:szCs w:val="24"/>
          </w:rPr>
          <w:delText>15.4</w:delText>
        </w:r>
        <w:r w:rsidRPr="005F27CA" w:rsidDel="00CD7BBA">
          <w:rPr>
            <w:bCs/>
            <w:szCs w:val="24"/>
          </w:rPr>
          <w:fldChar w:fldCharType="end"/>
        </w:r>
        <w:r w:rsidRPr="005F27CA" w:rsidDel="00CD7BBA">
          <w:rPr>
            <w:bCs/>
            <w:szCs w:val="24"/>
          </w:rPr>
          <w:delText>.</w:delText>
        </w:r>
        <w:bookmarkEnd w:id="19903"/>
        <w:bookmarkEnd w:id="19904"/>
        <w:bookmarkEnd w:id="19905"/>
        <w:bookmarkEnd w:id="19906"/>
        <w:bookmarkEnd w:id="19907"/>
        <w:bookmarkEnd w:id="19908"/>
        <w:bookmarkEnd w:id="19909"/>
      </w:del>
    </w:p>
    <w:p w14:paraId="0762AE35" w14:textId="52C4DCFD"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911" w:author="Debbie Houldsworth" w:date="2020-05-06T07:36:00Z"/>
          <w:bCs/>
          <w:szCs w:val="24"/>
        </w:rPr>
        <w:pPrChange w:id="19912"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19913" w:name="_Toc40256648"/>
      <w:bookmarkStart w:id="19914" w:name="_Toc40257496"/>
      <w:bookmarkStart w:id="19915" w:name="_Toc40258312"/>
      <w:bookmarkStart w:id="19916" w:name="_Toc40259123"/>
      <w:bookmarkStart w:id="19917" w:name="_Toc40259928"/>
      <w:bookmarkStart w:id="19918" w:name="_Toc40260721"/>
      <w:bookmarkStart w:id="19919" w:name="_Toc40261513"/>
      <w:bookmarkStart w:id="19920" w:name="_Ref343765373"/>
      <w:del w:id="19921" w:author="Debbie Houldsworth" w:date="2020-05-06T07:36:00Z">
        <w:r w:rsidRPr="005F27CA" w:rsidDel="00CD7BBA">
          <w:rPr>
            <w:bCs/>
            <w:szCs w:val="24"/>
          </w:rPr>
          <w:delText>The User agrees to:</w:delText>
        </w:r>
        <w:bookmarkEnd w:id="19913"/>
        <w:bookmarkEnd w:id="19914"/>
        <w:bookmarkEnd w:id="19915"/>
        <w:bookmarkEnd w:id="19916"/>
        <w:bookmarkEnd w:id="19917"/>
        <w:bookmarkEnd w:id="19918"/>
        <w:bookmarkEnd w:id="19919"/>
      </w:del>
    </w:p>
    <w:p w14:paraId="6FC1DEEC" w14:textId="5FAC0F4E"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922" w:author="Debbie Houldsworth" w:date="2020-05-06T07:36:00Z"/>
          <w:szCs w:val="24"/>
        </w:rPr>
        <w:pPrChange w:id="19923"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9924" w:name="_Toc40256649"/>
      <w:bookmarkStart w:id="19925" w:name="_Toc40257497"/>
      <w:bookmarkStart w:id="19926" w:name="_Toc40258313"/>
      <w:bookmarkStart w:id="19927" w:name="_Toc40259124"/>
      <w:bookmarkStart w:id="19928" w:name="_Toc40259929"/>
      <w:bookmarkStart w:id="19929" w:name="_Toc40260722"/>
      <w:bookmarkStart w:id="19930" w:name="_Toc40261514"/>
      <w:del w:id="19931" w:author="Debbie Houldsworth" w:date="2020-05-06T07:36:00Z">
        <w:r w:rsidRPr="005F27CA" w:rsidDel="00CD7BBA">
          <w:rPr>
            <w:szCs w:val="24"/>
          </w:rPr>
          <w:delText>co-operate with the GDCC Operator’s reasonable security investigations (including investigations conducted by MEC on behalf of the GDCC Operator)</w:delText>
        </w:r>
        <w:bookmarkEnd w:id="19920"/>
        <w:r w:rsidRPr="005F27CA" w:rsidDel="00CD7BBA">
          <w:rPr>
            <w:szCs w:val="24"/>
          </w:rPr>
          <w:delText>; and</w:delText>
        </w:r>
        <w:bookmarkEnd w:id="19924"/>
        <w:bookmarkEnd w:id="19925"/>
        <w:bookmarkEnd w:id="19926"/>
        <w:bookmarkEnd w:id="19927"/>
        <w:bookmarkEnd w:id="19928"/>
        <w:bookmarkEnd w:id="19929"/>
        <w:bookmarkEnd w:id="19930"/>
      </w:del>
    </w:p>
    <w:p w14:paraId="7B92025C" w14:textId="6E65105A"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932" w:author="Debbie Houldsworth" w:date="2020-05-06T07:36:00Z"/>
          <w:szCs w:val="24"/>
        </w:rPr>
        <w:pPrChange w:id="19933"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9934" w:name="_Toc40256650"/>
      <w:bookmarkStart w:id="19935" w:name="_Toc40257498"/>
      <w:bookmarkStart w:id="19936" w:name="_Toc40258314"/>
      <w:bookmarkStart w:id="19937" w:name="_Toc40259125"/>
      <w:bookmarkStart w:id="19938" w:name="_Toc40259930"/>
      <w:bookmarkStart w:id="19939" w:name="_Toc40260723"/>
      <w:bookmarkStart w:id="19940" w:name="_Toc40261515"/>
      <w:del w:id="19941" w:author="Debbie Houldsworth" w:date="2020-05-06T07:36:00Z">
        <w:r w:rsidRPr="005F27CA" w:rsidDel="00CD7BBA">
          <w:rPr>
            <w:szCs w:val="24"/>
          </w:rPr>
          <w:delText>pay the reasonable costs of conducting one such security investigation per calendar year.</w:delText>
        </w:r>
        <w:bookmarkEnd w:id="19934"/>
        <w:bookmarkEnd w:id="19935"/>
        <w:bookmarkEnd w:id="19936"/>
        <w:bookmarkEnd w:id="19937"/>
        <w:bookmarkEnd w:id="19938"/>
        <w:bookmarkEnd w:id="19939"/>
        <w:bookmarkEnd w:id="19940"/>
      </w:del>
    </w:p>
    <w:p w14:paraId="2B7182BA" w14:textId="4EF01A2E"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942" w:author="Debbie Houldsworth" w:date="2020-05-06T07:36:00Z"/>
          <w:bCs/>
          <w:szCs w:val="24"/>
        </w:rPr>
        <w:pPrChange w:id="19943"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19944" w:name="_Ref343792475"/>
      <w:bookmarkStart w:id="19945" w:name="_Toc40256651"/>
      <w:bookmarkStart w:id="19946" w:name="_Toc40257499"/>
      <w:bookmarkStart w:id="19947" w:name="_Toc40258315"/>
      <w:bookmarkStart w:id="19948" w:name="_Toc40259126"/>
      <w:bookmarkStart w:id="19949" w:name="_Toc40259931"/>
      <w:bookmarkStart w:id="19950" w:name="_Toc40260724"/>
      <w:bookmarkStart w:id="19951" w:name="_Toc40261516"/>
      <w:del w:id="19952" w:author="Debbie Houldsworth" w:date="2020-05-06T07:36:00Z">
        <w:r w:rsidRPr="005F27CA" w:rsidDel="00CD7BBA">
          <w:rPr>
            <w:bCs/>
            <w:szCs w:val="24"/>
          </w:rPr>
          <w:delText>No Party shall:</w:delText>
        </w:r>
        <w:bookmarkEnd w:id="19944"/>
        <w:bookmarkEnd w:id="19945"/>
        <w:bookmarkEnd w:id="19946"/>
        <w:bookmarkEnd w:id="19947"/>
        <w:bookmarkEnd w:id="19948"/>
        <w:bookmarkEnd w:id="19949"/>
        <w:bookmarkEnd w:id="19950"/>
        <w:bookmarkEnd w:id="19951"/>
      </w:del>
    </w:p>
    <w:p w14:paraId="3CB0E46D" w14:textId="1D5CFA1D"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953" w:author="Debbie Houldsworth" w:date="2020-05-06T07:36:00Z"/>
          <w:szCs w:val="24"/>
        </w:rPr>
        <w:pPrChange w:id="19954"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9955" w:name="_Toc40256652"/>
      <w:bookmarkStart w:id="19956" w:name="_Toc40257500"/>
      <w:bookmarkStart w:id="19957" w:name="_Toc40258316"/>
      <w:bookmarkStart w:id="19958" w:name="_Toc40259127"/>
      <w:bookmarkStart w:id="19959" w:name="_Toc40259932"/>
      <w:bookmarkStart w:id="19960" w:name="_Toc40260725"/>
      <w:bookmarkStart w:id="19961" w:name="_Toc40261517"/>
      <w:del w:id="19962" w:author="Debbie Houldsworth" w:date="2020-05-06T07:36:00Z">
        <w:r w:rsidRPr="005F27CA" w:rsidDel="00CD7BBA">
          <w:rPr>
            <w:szCs w:val="24"/>
          </w:rPr>
          <w:delText>knowingly introduce to the GDCC any viruses, Trojans, worms, logic bombs or other material that is malicious or technologically harmful;</w:delText>
        </w:r>
        <w:bookmarkEnd w:id="19955"/>
        <w:bookmarkEnd w:id="19956"/>
        <w:bookmarkEnd w:id="19957"/>
        <w:bookmarkEnd w:id="19958"/>
        <w:bookmarkEnd w:id="19959"/>
        <w:bookmarkEnd w:id="19960"/>
        <w:bookmarkEnd w:id="19961"/>
      </w:del>
    </w:p>
    <w:p w14:paraId="6937EEAE" w14:textId="19D64326"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963" w:author="Debbie Houldsworth" w:date="2020-05-06T07:36:00Z"/>
          <w:szCs w:val="24"/>
        </w:rPr>
        <w:pPrChange w:id="19964"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9965" w:name="_Toc40256653"/>
      <w:bookmarkStart w:id="19966" w:name="_Toc40257501"/>
      <w:bookmarkStart w:id="19967" w:name="_Toc40258317"/>
      <w:bookmarkStart w:id="19968" w:name="_Toc40259128"/>
      <w:bookmarkStart w:id="19969" w:name="_Toc40259933"/>
      <w:bookmarkStart w:id="19970" w:name="_Toc40260726"/>
      <w:bookmarkStart w:id="19971" w:name="_Toc40261518"/>
      <w:del w:id="19972" w:author="Debbie Houldsworth" w:date="2020-05-06T07:36:00Z">
        <w:r w:rsidRPr="005F27CA" w:rsidDel="00CD7BBA">
          <w:rPr>
            <w:szCs w:val="24"/>
          </w:rPr>
          <w:delText>attempt to gain unauthorised access to the GDCC, the server on which the GDCC is stored or any server, computer or database connected to the GDCC (including via the Data Transfer Network); or</w:delText>
        </w:r>
        <w:bookmarkEnd w:id="19965"/>
        <w:bookmarkEnd w:id="19966"/>
        <w:bookmarkEnd w:id="19967"/>
        <w:bookmarkEnd w:id="19968"/>
        <w:bookmarkEnd w:id="19969"/>
        <w:bookmarkEnd w:id="19970"/>
        <w:bookmarkEnd w:id="19971"/>
      </w:del>
    </w:p>
    <w:p w14:paraId="21CC752F" w14:textId="46BBFA36"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973" w:author="Debbie Houldsworth" w:date="2020-05-06T07:36:00Z"/>
          <w:szCs w:val="24"/>
        </w:rPr>
        <w:pPrChange w:id="19974"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19975" w:name="_Toc40256654"/>
      <w:bookmarkStart w:id="19976" w:name="_Toc40257502"/>
      <w:bookmarkStart w:id="19977" w:name="_Toc40258318"/>
      <w:bookmarkStart w:id="19978" w:name="_Toc40259129"/>
      <w:bookmarkStart w:id="19979" w:name="_Toc40259934"/>
      <w:bookmarkStart w:id="19980" w:name="_Toc40260727"/>
      <w:bookmarkStart w:id="19981" w:name="_Toc40261519"/>
      <w:del w:id="19982" w:author="Debbie Houldsworth" w:date="2020-05-06T07:36:00Z">
        <w:r w:rsidRPr="005F27CA" w:rsidDel="00CD7BBA">
          <w:rPr>
            <w:szCs w:val="24"/>
          </w:rPr>
          <w:delText>attack the GDCC via a denial-of-service attack or a distributed denial-of service attack.</w:delText>
        </w:r>
        <w:bookmarkEnd w:id="19975"/>
        <w:bookmarkEnd w:id="19976"/>
        <w:bookmarkEnd w:id="19977"/>
        <w:bookmarkEnd w:id="19978"/>
        <w:bookmarkEnd w:id="19979"/>
        <w:bookmarkEnd w:id="19980"/>
        <w:bookmarkEnd w:id="19981"/>
        <w:r w:rsidRPr="005F27CA" w:rsidDel="00CD7BBA">
          <w:rPr>
            <w:szCs w:val="24"/>
          </w:rPr>
          <w:delText xml:space="preserve"> </w:delText>
        </w:r>
      </w:del>
    </w:p>
    <w:p w14:paraId="3BB85C19" w14:textId="085531C9"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983" w:author="Debbie Houldsworth" w:date="2020-05-06T07:36:00Z"/>
          <w:szCs w:val="24"/>
        </w:rPr>
        <w:pPrChange w:id="19984" w:author="Debbie Houldsworth" w:date="2020-05-13T09:35:00Z">
          <w:pPr>
            <w:tabs>
              <w:tab w:val="clear" w:pos="2160"/>
              <w:tab w:val="clear" w:pos="2880"/>
              <w:tab w:val="clear" w:pos="3600"/>
              <w:tab w:val="clear" w:pos="4320"/>
              <w:tab w:val="clear" w:pos="5040"/>
              <w:tab w:val="clear" w:pos="9029"/>
            </w:tabs>
            <w:spacing w:after="230"/>
            <w:ind w:left="709"/>
            <w:jc w:val="left"/>
          </w:pPr>
        </w:pPrChange>
      </w:pPr>
      <w:bookmarkStart w:id="19985" w:name="_Toc40256655"/>
      <w:bookmarkStart w:id="19986" w:name="_Toc40257503"/>
      <w:bookmarkStart w:id="19987" w:name="_Toc40258319"/>
      <w:bookmarkStart w:id="19988" w:name="_Toc40259130"/>
      <w:bookmarkStart w:id="19989" w:name="_Toc40259935"/>
      <w:bookmarkStart w:id="19990" w:name="_Toc40260728"/>
      <w:bookmarkStart w:id="19991" w:name="_Toc40261520"/>
      <w:del w:id="19992" w:author="Debbie Houldsworth" w:date="2020-05-06T07:36:00Z">
        <w:r w:rsidRPr="005F27CA" w:rsidDel="00CD7BBA">
          <w:rPr>
            <w:szCs w:val="24"/>
          </w:rPr>
          <w:delText>By breaching this provision, a Party would commit a criminal offence under the Computer Misuse Act 1990 and any Party may report any such breach to the relevant law enforcement authorities and will co-operate with those authorities by disclosing the offending Party’s identity to them. In the event of such a breach by the User, the User’s right to use the GDCC will cease immediately.</w:delText>
        </w:r>
        <w:bookmarkEnd w:id="19985"/>
        <w:bookmarkEnd w:id="19986"/>
        <w:bookmarkEnd w:id="19987"/>
        <w:bookmarkEnd w:id="19988"/>
        <w:bookmarkEnd w:id="19989"/>
        <w:bookmarkEnd w:id="19990"/>
        <w:bookmarkEnd w:id="19991"/>
      </w:del>
    </w:p>
    <w:p w14:paraId="2AB2049F" w14:textId="7B737177"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19993" w:author="Debbie Houldsworth" w:date="2020-05-06T07:36:00Z"/>
          <w:bCs/>
          <w:szCs w:val="24"/>
        </w:rPr>
        <w:pPrChange w:id="19994"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19995" w:name="_Toc40256656"/>
      <w:bookmarkStart w:id="19996" w:name="_Toc40257504"/>
      <w:bookmarkStart w:id="19997" w:name="_Toc40258320"/>
      <w:bookmarkStart w:id="19998" w:name="_Toc40259131"/>
      <w:bookmarkStart w:id="19999" w:name="_Toc40259936"/>
      <w:bookmarkStart w:id="20000" w:name="_Toc40260729"/>
      <w:bookmarkStart w:id="20001" w:name="_Toc40261521"/>
      <w:del w:id="20002" w:author="Debbie Houldsworth" w:date="2020-05-06T07:36:00Z">
        <w:r w:rsidRPr="005F27CA" w:rsidDel="00CD7BBA">
          <w:rPr>
            <w:bCs/>
            <w:szCs w:val="24"/>
          </w:rPr>
          <w:delText>The GDCC Operator shall promptly notify the User of any enquiry, complaint, notice or other communication it receives from any Data Subject or any supervisory authority (including the Information Commissioner’s Office) in connection with any User Data or otherwise with this Agreement.</w:delText>
        </w:r>
        <w:bookmarkEnd w:id="19995"/>
        <w:bookmarkEnd w:id="19996"/>
        <w:bookmarkEnd w:id="19997"/>
        <w:bookmarkEnd w:id="19998"/>
        <w:bookmarkEnd w:id="19999"/>
        <w:bookmarkEnd w:id="20000"/>
        <w:bookmarkEnd w:id="20001"/>
      </w:del>
    </w:p>
    <w:p w14:paraId="0A6823ED" w14:textId="7638B21C"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20003" w:author="Debbie Houldsworth" w:date="2020-05-06T07:36:00Z"/>
          <w:bCs/>
          <w:szCs w:val="24"/>
        </w:rPr>
        <w:pPrChange w:id="20004"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20005" w:name="_Ref343792519"/>
      <w:bookmarkStart w:id="20006" w:name="_Toc40256657"/>
      <w:bookmarkStart w:id="20007" w:name="_Toc40257505"/>
      <w:bookmarkStart w:id="20008" w:name="_Toc40258321"/>
      <w:bookmarkStart w:id="20009" w:name="_Toc40259132"/>
      <w:bookmarkStart w:id="20010" w:name="_Toc40259937"/>
      <w:bookmarkStart w:id="20011" w:name="_Toc40260730"/>
      <w:bookmarkStart w:id="20012" w:name="_Toc40261522"/>
      <w:del w:id="20013" w:author="Debbie Houldsworth" w:date="2020-05-06T07:36:00Z">
        <w:r w:rsidRPr="005F27CA" w:rsidDel="00CD7BBA">
          <w:rPr>
            <w:bCs/>
            <w:szCs w:val="24"/>
          </w:rPr>
          <w:delText>Each of the GDCC Operator, the Suppliers and the User undertakes that it shall not Process any Personal Data collected by another participant in the Green Deal in connection with the Green Deal for any purposes other than performing its obligations and exercising its rights under this Agreement and, in particular, shall not, and shall not seek to collect consent from relevant Data Subjects to permit it to, Process such data for its own marketing purposes or commercial promotion without the prior written consent of that other participant in the Green Deal.</w:delText>
        </w:r>
        <w:bookmarkEnd w:id="20005"/>
        <w:bookmarkEnd w:id="20006"/>
        <w:bookmarkEnd w:id="20007"/>
        <w:bookmarkEnd w:id="20008"/>
        <w:bookmarkEnd w:id="20009"/>
        <w:bookmarkEnd w:id="20010"/>
        <w:bookmarkEnd w:id="20011"/>
        <w:bookmarkEnd w:id="20012"/>
      </w:del>
    </w:p>
    <w:p w14:paraId="5836FE9B" w14:textId="15FCE82B"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20014" w:author="Debbie Houldsworth" w:date="2020-05-06T07:36:00Z"/>
          <w:bCs/>
          <w:szCs w:val="24"/>
        </w:rPr>
        <w:pPrChange w:id="20015"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20016" w:name="_Ref341696560"/>
      <w:bookmarkStart w:id="20017" w:name="_Toc40256658"/>
      <w:bookmarkStart w:id="20018" w:name="_Toc40257506"/>
      <w:bookmarkStart w:id="20019" w:name="_Toc40258322"/>
      <w:bookmarkStart w:id="20020" w:name="_Toc40259133"/>
      <w:bookmarkStart w:id="20021" w:name="_Toc40259938"/>
      <w:bookmarkStart w:id="20022" w:name="_Toc40260731"/>
      <w:bookmarkStart w:id="20023" w:name="_Toc40261523"/>
      <w:del w:id="20024" w:author="Debbie Houldsworth" w:date="2020-05-06T07:36:00Z">
        <w:r w:rsidRPr="005F27CA" w:rsidDel="00CD7BBA">
          <w:rPr>
            <w:bCs/>
            <w:szCs w:val="24"/>
          </w:rPr>
          <w:delText xml:space="preserve">Each Party (the </w:delText>
        </w:r>
        <w:r w:rsidRPr="005F27CA" w:rsidDel="00CD7BBA">
          <w:rPr>
            <w:b/>
            <w:szCs w:val="24"/>
          </w:rPr>
          <w:delText>first Party</w:delText>
        </w:r>
        <w:r w:rsidRPr="005F27CA" w:rsidDel="00CD7BBA">
          <w:rPr>
            <w:bCs/>
            <w:szCs w:val="24"/>
          </w:rPr>
          <w:delText xml:space="preserve">) shall, without prejudice to any other right or remedy available to the other Party (the </w:delText>
        </w:r>
        <w:r w:rsidRPr="005F27CA" w:rsidDel="00CD7BBA">
          <w:rPr>
            <w:b/>
            <w:szCs w:val="24"/>
          </w:rPr>
          <w:delText>second Party</w:delText>
        </w:r>
        <w:r w:rsidRPr="005F27CA" w:rsidDel="00CD7BBA">
          <w:rPr>
            <w:bCs/>
            <w:szCs w:val="24"/>
          </w:rPr>
          <w:delText xml:space="preserve">), indemnify the second Party and keep the second Party fully and effectively indemnified on demand against all costs, claims, demands, expenses and liabilities of whatsoever nature, which the second Party may incur or sustain as a result of the first Party failing to comply with this Clause </w:delText>
        </w:r>
        <w:r w:rsidRPr="005F27CA" w:rsidDel="00CD7BBA">
          <w:rPr>
            <w:bCs/>
            <w:szCs w:val="24"/>
          </w:rPr>
          <w:fldChar w:fldCharType="begin"/>
        </w:r>
        <w:r w:rsidRPr="005F27CA" w:rsidDel="00CD7BBA">
          <w:rPr>
            <w:bCs/>
            <w:szCs w:val="24"/>
          </w:rPr>
          <w:delInstrText xml:space="preserve"> REF _Ref341457893 \r \h  \* MERGEFORMAT </w:delInstrText>
        </w:r>
        <w:r w:rsidRPr="005F27CA" w:rsidDel="00CD7BBA">
          <w:rPr>
            <w:bCs/>
            <w:szCs w:val="24"/>
          </w:rPr>
        </w:r>
        <w:r w:rsidRPr="005F27CA" w:rsidDel="00CD7BBA">
          <w:rPr>
            <w:bCs/>
            <w:szCs w:val="24"/>
          </w:rPr>
          <w:fldChar w:fldCharType="separate"/>
        </w:r>
        <w:r w:rsidR="003A05AB" w:rsidDel="00CD7BBA">
          <w:rPr>
            <w:bCs/>
            <w:szCs w:val="24"/>
          </w:rPr>
          <w:delText>15</w:delText>
        </w:r>
        <w:r w:rsidRPr="005F27CA" w:rsidDel="00CD7BBA">
          <w:rPr>
            <w:bCs/>
            <w:szCs w:val="24"/>
          </w:rPr>
          <w:fldChar w:fldCharType="end"/>
        </w:r>
        <w:r w:rsidRPr="005F27CA" w:rsidDel="00CD7BBA">
          <w:rPr>
            <w:bCs/>
            <w:szCs w:val="24"/>
          </w:rPr>
          <w:delText>.</w:delText>
        </w:r>
        <w:bookmarkEnd w:id="20016"/>
        <w:bookmarkEnd w:id="20017"/>
        <w:bookmarkEnd w:id="20018"/>
        <w:bookmarkEnd w:id="20019"/>
        <w:bookmarkEnd w:id="20020"/>
        <w:bookmarkEnd w:id="20021"/>
        <w:bookmarkEnd w:id="20022"/>
        <w:bookmarkEnd w:id="20023"/>
      </w:del>
    </w:p>
    <w:p w14:paraId="50D27366" w14:textId="5A54B5A7"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20025" w:author="Debbie Houldsworth" w:date="2020-05-06T07:36:00Z"/>
          <w:b/>
          <w:szCs w:val="24"/>
        </w:rPr>
        <w:pPrChange w:id="20026" w:author="Debbie Houldsworth" w:date="2020-05-13T09:35:00Z">
          <w:pPr>
            <w:keepNext/>
            <w:numPr>
              <w:numId w:val="85"/>
            </w:numPr>
            <w:tabs>
              <w:tab w:val="clear" w:pos="2160"/>
              <w:tab w:val="clear" w:pos="2880"/>
              <w:tab w:val="clear" w:pos="3600"/>
              <w:tab w:val="clear" w:pos="4320"/>
              <w:tab w:val="clear" w:pos="5040"/>
              <w:tab w:val="clear" w:pos="9029"/>
              <w:tab w:val="num" w:pos="720"/>
            </w:tabs>
            <w:spacing w:before="230" w:after="230"/>
            <w:ind w:left="720" w:hanging="720"/>
            <w:jc w:val="left"/>
            <w:outlineLvl w:val="0"/>
          </w:pPr>
        </w:pPrChange>
      </w:pPr>
      <w:bookmarkStart w:id="20027" w:name="_Ref341529225"/>
      <w:bookmarkStart w:id="20028" w:name="_Toc345415326"/>
      <w:bookmarkStart w:id="20029" w:name="_Toc40256659"/>
      <w:bookmarkStart w:id="20030" w:name="_Toc40257507"/>
      <w:bookmarkStart w:id="20031" w:name="_Toc40258323"/>
      <w:bookmarkStart w:id="20032" w:name="_Toc40259134"/>
      <w:bookmarkStart w:id="20033" w:name="_Toc40259939"/>
      <w:bookmarkStart w:id="20034" w:name="_Toc40260732"/>
      <w:bookmarkStart w:id="20035" w:name="_Toc40261524"/>
      <w:bookmarkStart w:id="20036" w:name="_Ref177267355"/>
      <w:del w:id="20037" w:author="Debbie Houldsworth" w:date="2020-05-06T07:36:00Z">
        <w:r w:rsidRPr="005F27CA" w:rsidDel="00CD7BBA">
          <w:rPr>
            <w:b/>
            <w:szCs w:val="24"/>
          </w:rPr>
          <w:delText>Waivers</w:delText>
        </w:r>
        <w:bookmarkEnd w:id="20027"/>
        <w:bookmarkEnd w:id="20028"/>
        <w:bookmarkEnd w:id="20029"/>
        <w:bookmarkEnd w:id="20030"/>
        <w:bookmarkEnd w:id="20031"/>
        <w:bookmarkEnd w:id="20032"/>
        <w:bookmarkEnd w:id="20033"/>
        <w:bookmarkEnd w:id="20034"/>
        <w:bookmarkEnd w:id="20035"/>
      </w:del>
    </w:p>
    <w:p w14:paraId="34A1E9E5" w14:textId="17881270"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20038" w:author="Debbie Houldsworth" w:date="2020-05-06T07:36:00Z"/>
          <w:b/>
          <w:szCs w:val="24"/>
        </w:rPr>
        <w:pPrChange w:id="20039" w:author="Debbie Houldsworth" w:date="2020-05-13T09:35:00Z">
          <w:pPr>
            <w:keepNext/>
            <w:numPr>
              <w:ilvl w:val="1"/>
              <w:numId w:val="85"/>
            </w:numPr>
            <w:tabs>
              <w:tab w:val="clear" w:pos="2160"/>
              <w:tab w:val="clear" w:pos="2880"/>
              <w:tab w:val="clear" w:pos="3600"/>
              <w:tab w:val="clear" w:pos="4320"/>
              <w:tab w:val="clear" w:pos="5040"/>
              <w:tab w:val="clear" w:pos="9029"/>
              <w:tab w:val="num" w:pos="720"/>
            </w:tabs>
            <w:spacing w:after="230"/>
            <w:ind w:left="720" w:hanging="720"/>
            <w:jc w:val="left"/>
            <w:outlineLvl w:val="1"/>
          </w:pPr>
        </w:pPrChange>
      </w:pPr>
      <w:bookmarkStart w:id="20040" w:name="_Toc40256660"/>
      <w:bookmarkStart w:id="20041" w:name="_Toc40257508"/>
      <w:bookmarkStart w:id="20042" w:name="_Toc40258324"/>
      <w:bookmarkStart w:id="20043" w:name="_Toc40259135"/>
      <w:bookmarkStart w:id="20044" w:name="_Toc40259940"/>
      <w:bookmarkStart w:id="20045" w:name="_Toc40260733"/>
      <w:bookmarkStart w:id="20046" w:name="_Toc40261525"/>
      <w:del w:id="20047" w:author="Debbie Houldsworth" w:date="2020-05-06T07:36:00Z">
        <w:r w:rsidRPr="005F27CA" w:rsidDel="00CD7BBA">
          <w:rPr>
            <w:b/>
            <w:szCs w:val="24"/>
          </w:rPr>
          <w:delText>Waiver must be in writing</w:delText>
        </w:r>
        <w:bookmarkEnd w:id="20040"/>
        <w:bookmarkEnd w:id="20041"/>
        <w:bookmarkEnd w:id="20042"/>
        <w:bookmarkEnd w:id="20043"/>
        <w:bookmarkEnd w:id="20044"/>
        <w:bookmarkEnd w:id="20045"/>
        <w:bookmarkEnd w:id="20046"/>
      </w:del>
    </w:p>
    <w:p w14:paraId="4296C7DD" w14:textId="6EA0B287"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20048" w:author="Debbie Houldsworth" w:date="2020-05-06T07:36:00Z"/>
          <w:szCs w:val="24"/>
        </w:rPr>
        <w:pPrChange w:id="20049"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bookmarkStart w:id="20050" w:name="_Toc40256661"/>
      <w:bookmarkStart w:id="20051" w:name="_Toc40257509"/>
      <w:bookmarkStart w:id="20052" w:name="_Toc40258325"/>
      <w:bookmarkStart w:id="20053" w:name="_Toc40259136"/>
      <w:bookmarkStart w:id="20054" w:name="_Toc40259941"/>
      <w:bookmarkStart w:id="20055" w:name="_Toc40260734"/>
      <w:bookmarkStart w:id="20056" w:name="_Toc40261526"/>
      <w:del w:id="20057" w:author="Debbie Houldsworth" w:date="2020-05-06T07:36:00Z">
        <w:r w:rsidRPr="005F27CA" w:rsidDel="00CD7BBA">
          <w:rPr>
            <w:szCs w:val="24"/>
          </w:rPr>
          <w:delText>If a Party breaches a term of this Agreement, the rights of each other Party arising from that breach cannot be waived except:</w:delText>
        </w:r>
        <w:bookmarkEnd w:id="20050"/>
        <w:bookmarkEnd w:id="20051"/>
        <w:bookmarkEnd w:id="20052"/>
        <w:bookmarkEnd w:id="20053"/>
        <w:bookmarkEnd w:id="20054"/>
        <w:bookmarkEnd w:id="20055"/>
        <w:bookmarkEnd w:id="20056"/>
      </w:del>
    </w:p>
    <w:p w14:paraId="2D7E42AD" w14:textId="3246F639"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20058" w:author="Debbie Houldsworth" w:date="2020-05-06T07:36:00Z"/>
          <w:szCs w:val="24"/>
        </w:rPr>
        <w:pPrChange w:id="20059"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20060" w:name="_Toc40256662"/>
      <w:bookmarkStart w:id="20061" w:name="_Toc40257510"/>
      <w:bookmarkStart w:id="20062" w:name="_Toc40258326"/>
      <w:bookmarkStart w:id="20063" w:name="_Toc40259137"/>
      <w:bookmarkStart w:id="20064" w:name="_Toc40259942"/>
      <w:bookmarkStart w:id="20065" w:name="_Toc40260735"/>
      <w:bookmarkStart w:id="20066" w:name="_Toc40261527"/>
      <w:del w:id="20067" w:author="Debbie Houldsworth" w:date="2020-05-06T07:36:00Z">
        <w:r w:rsidRPr="005F27CA" w:rsidDel="00CD7BBA">
          <w:rPr>
            <w:szCs w:val="24"/>
          </w:rPr>
          <w:delText>with the express written consent of the other Party; and</w:delText>
        </w:r>
        <w:bookmarkEnd w:id="20060"/>
        <w:bookmarkEnd w:id="20061"/>
        <w:bookmarkEnd w:id="20062"/>
        <w:bookmarkEnd w:id="20063"/>
        <w:bookmarkEnd w:id="20064"/>
        <w:bookmarkEnd w:id="20065"/>
        <w:bookmarkEnd w:id="20066"/>
        <w:r w:rsidRPr="005F27CA" w:rsidDel="00CD7BBA">
          <w:rPr>
            <w:szCs w:val="24"/>
          </w:rPr>
          <w:delText xml:space="preserve"> </w:delText>
        </w:r>
      </w:del>
    </w:p>
    <w:p w14:paraId="5FD0B512" w14:textId="022913AC"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20068" w:author="Debbie Houldsworth" w:date="2020-05-06T07:36:00Z"/>
          <w:szCs w:val="24"/>
        </w:rPr>
        <w:pPrChange w:id="20069"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20070" w:name="_Toc40256663"/>
      <w:bookmarkStart w:id="20071" w:name="_Toc40257511"/>
      <w:bookmarkStart w:id="20072" w:name="_Toc40258327"/>
      <w:bookmarkStart w:id="20073" w:name="_Toc40259138"/>
      <w:bookmarkStart w:id="20074" w:name="_Toc40259943"/>
      <w:bookmarkStart w:id="20075" w:name="_Toc40260736"/>
      <w:bookmarkStart w:id="20076" w:name="_Toc40261528"/>
      <w:del w:id="20077" w:author="Debbie Houldsworth" w:date="2020-05-06T07:36:00Z">
        <w:r w:rsidRPr="005F27CA" w:rsidDel="00CD7BBA">
          <w:rPr>
            <w:szCs w:val="24"/>
          </w:rPr>
          <w:delText>to the extent set out in that consent.</w:delText>
        </w:r>
        <w:bookmarkEnd w:id="20070"/>
        <w:bookmarkEnd w:id="20071"/>
        <w:bookmarkEnd w:id="20072"/>
        <w:bookmarkEnd w:id="20073"/>
        <w:bookmarkEnd w:id="20074"/>
        <w:bookmarkEnd w:id="20075"/>
        <w:bookmarkEnd w:id="20076"/>
      </w:del>
    </w:p>
    <w:p w14:paraId="64BF65A7" w14:textId="22D3F238"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20078" w:author="Debbie Houldsworth" w:date="2020-05-06T07:36:00Z"/>
          <w:szCs w:val="24"/>
        </w:rPr>
        <w:pPrChange w:id="20079"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bookmarkStart w:id="20080" w:name="_Toc40256664"/>
      <w:bookmarkStart w:id="20081" w:name="_Toc40257512"/>
      <w:bookmarkStart w:id="20082" w:name="_Toc40258328"/>
      <w:bookmarkStart w:id="20083" w:name="_Toc40259139"/>
      <w:bookmarkStart w:id="20084" w:name="_Toc40259944"/>
      <w:bookmarkStart w:id="20085" w:name="_Toc40260737"/>
      <w:bookmarkStart w:id="20086" w:name="_Toc40261529"/>
      <w:del w:id="20087" w:author="Debbie Houldsworth" w:date="2020-05-06T07:36:00Z">
        <w:r w:rsidRPr="005F27CA" w:rsidDel="00CD7BBA">
          <w:rPr>
            <w:szCs w:val="24"/>
          </w:rPr>
          <w:delText>Waiver of one breach does not waive or imply waiver of any further or other breach.</w:delText>
        </w:r>
        <w:bookmarkEnd w:id="20080"/>
        <w:bookmarkEnd w:id="20081"/>
        <w:bookmarkEnd w:id="20082"/>
        <w:bookmarkEnd w:id="20083"/>
        <w:bookmarkEnd w:id="20084"/>
        <w:bookmarkEnd w:id="20085"/>
        <w:bookmarkEnd w:id="20086"/>
      </w:del>
    </w:p>
    <w:p w14:paraId="1DABAA03" w14:textId="17942397" w:rsidR="00426F1D" w:rsidRPr="005F27CA" w:rsidDel="00D73898" w:rsidRDefault="00426F1D">
      <w:pPr>
        <w:tabs>
          <w:tab w:val="clear" w:pos="2160"/>
          <w:tab w:val="clear" w:pos="2880"/>
          <w:tab w:val="clear" w:pos="3600"/>
          <w:tab w:val="clear" w:pos="4320"/>
          <w:tab w:val="clear" w:pos="5040"/>
          <w:tab w:val="clear" w:pos="9029"/>
        </w:tabs>
        <w:spacing w:after="230"/>
        <w:ind w:left="709"/>
        <w:jc w:val="left"/>
        <w:outlineLvl w:val="0"/>
        <w:rPr>
          <w:del w:id="20088" w:author="Debbie Houldsworth" w:date="2020-05-12T16:52:00Z"/>
          <w:szCs w:val="24"/>
        </w:rPr>
        <w:pPrChange w:id="20089" w:author="Debbie Houldsworth" w:date="2020-05-13T09:35:00Z">
          <w:pPr>
            <w:tabs>
              <w:tab w:val="clear" w:pos="2160"/>
              <w:tab w:val="clear" w:pos="2880"/>
              <w:tab w:val="clear" w:pos="3600"/>
              <w:tab w:val="clear" w:pos="4320"/>
              <w:tab w:val="clear" w:pos="5040"/>
              <w:tab w:val="clear" w:pos="9029"/>
            </w:tabs>
            <w:spacing w:after="230"/>
            <w:ind w:left="709"/>
            <w:jc w:val="left"/>
          </w:pPr>
        </w:pPrChange>
      </w:pPr>
    </w:p>
    <w:p w14:paraId="5DA5EF9B" w14:textId="22D61F26"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20090" w:author="Debbie Houldsworth" w:date="2020-05-06T07:36:00Z"/>
          <w:b/>
          <w:szCs w:val="24"/>
        </w:rPr>
        <w:pPrChange w:id="20091"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20092" w:name="_Ref341697595"/>
      <w:bookmarkStart w:id="20093" w:name="_Toc40256665"/>
      <w:bookmarkStart w:id="20094" w:name="_Toc40257513"/>
      <w:bookmarkStart w:id="20095" w:name="_Toc40258329"/>
      <w:bookmarkStart w:id="20096" w:name="_Toc40259140"/>
      <w:bookmarkStart w:id="20097" w:name="_Toc40259945"/>
      <w:bookmarkStart w:id="20098" w:name="_Toc40260738"/>
      <w:bookmarkStart w:id="20099" w:name="_Toc40261530"/>
      <w:del w:id="20100" w:author="Debbie Houldsworth" w:date="2020-05-06T07:36:00Z">
        <w:r w:rsidRPr="005F27CA" w:rsidDel="00CD7BBA">
          <w:rPr>
            <w:b/>
            <w:szCs w:val="24"/>
          </w:rPr>
          <w:delText>Limited exercise is not a waiver</w:delText>
        </w:r>
        <w:bookmarkEnd w:id="20092"/>
        <w:bookmarkEnd w:id="20093"/>
        <w:bookmarkEnd w:id="20094"/>
        <w:bookmarkEnd w:id="20095"/>
        <w:bookmarkEnd w:id="20096"/>
        <w:bookmarkEnd w:id="20097"/>
        <w:bookmarkEnd w:id="20098"/>
        <w:bookmarkEnd w:id="20099"/>
      </w:del>
    </w:p>
    <w:p w14:paraId="41E60831" w14:textId="63641661" w:rsidR="00426F1D" w:rsidRPr="005F27CA" w:rsidDel="00CD7BBA" w:rsidRDefault="00426F1D">
      <w:pPr>
        <w:numPr>
          <w:ilvl w:val="2"/>
          <w:numId w:val="85"/>
        </w:numPr>
        <w:tabs>
          <w:tab w:val="clear" w:pos="2160"/>
          <w:tab w:val="clear" w:pos="2880"/>
          <w:tab w:val="clear" w:pos="3600"/>
          <w:tab w:val="clear" w:pos="4320"/>
          <w:tab w:val="clear" w:pos="5040"/>
          <w:tab w:val="clear" w:pos="9029"/>
        </w:tabs>
        <w:spacing w:after="230"/>
        <w:jc w:val="left"/>
        <w:outlineLvl w:val="0"/>
        <w:rPr>
          <w:del w:id="20101" w:author="Debbie Houldsworth" w:date="2020-05-06T07:36:00Z"/>
          <w:szCs w:val="24"/>
        </w:rPr>
        <w:pPrChange w:id="20102"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bookmarkStart w:id="20103" w:name="_Toc40256666"/>
      <w:bookmarkStart w:id="20104" w:name="_Toc40257514"/>
      <w:bookmarkStart w:id="20105" w:name="_Toc40258330"/>
      <w:bookmarkStart w:id="20106" w:name="_Toc40259141"/>
      <w:bookmarkStart w:id="20107" w:name="_Toc40259946"/>
      <w:bookmarkStart w:id="20108" w:name="_Toc40260739"/>
      <w:bookmarkStart w:id="20109" w:name="_Toc40261531"/>
      <w:del w:id="20110" w:author="Debbie Houldsworth" w:date="2020-05-06T07:36:00Z">
        <w:r w:rsidRPr="005F27CA" w:rsidDel="00CD7BBA">
          <w:rPr>
            <w:szCs w:val="24"/>
          </w:rPr>
          <w:delText xml:space="preserve">This Clause </w:delText>
        </w:r>
        <w:r w:rsidRPr="005F27CA" w:rsidDel="00CD7BBA">
          <w:rPr>
            <w:szCs w:val="24"/>
          </w:rPr>
          <w:fldChar w:fldCharType="begin"/>
        </w:r>
        <w:r w:rsidRPr="005F27CA" w:rsidDel="00CD7BBA">
          <w:rPr>
            <w:szCs w:val="24"/>
          </w:rPr>
          <w:delInstrText xml:space="preserve"> REF _Ref341697595 \r \h  \* MERGEFORMAT </w:delInstrText>
        </w:r>
        <w:r w:rsidRPr="005F27CA" w:rsidDel="00CD7BBA">
          <w:rPr>
            <w:szCs w:val="24"/>
          </w:rPr>
        </w:r>
        <w:r w:rsidRPr="005F27CA" w:rsidDel="00CD7BBA">
          <w:rPr>
            <w:szCs w:val="24"/>
          </w:rPr>
          <w:fldChar w:fldCharType="separate"/>
        </w:r>
        <w:r w:rsidR="003A05AB" w:rsidDel="00CD7BBA">
          <w:rPr>
            <w:szCs w:val="24"/>
          </w:rPr>
          <w:delText>16.2</w:delText>
        </w:r>
        <w:r w:rsidRPr="005F27CA" w:rsidDel="00CD7BBA">
          <w:rPr>
            <w:szCs w:val="24"/>
          </w:rPr>
          <w:fldChar w:fldCharType="end"/>
        </w:r>
        <w:r w:rsidRPr="005F27CA" w:rsidDel="00CD7BBA">
          <w:rPr>
            <w:szCs w:val="24"/>
          </w:rPr>
          <w:delText xml:space="preserve"> applies if a Party becomes entitled to exercise any right or remedy under this Agreement or by law or regulation.</w:delText>
        </w:r>
        <w:bookmarkEnd w:id="20103"/>
        <w:bookmarkEnd w:id="20104"/>
        <w:bookmarkEnd w:id="20105"/>
        <w:bookmarkEnd w:id="20106"/>
        <w:bookmarkEnd w:id="20107"/>
        <w:bookmarkEnd w:id="20108"/>
        <w:bookmarkEnd w:id="20109"/>
        <w:r w:rsidRPr="005F27CA" w:rsidDel="00CD7BBA">
          <w:rPr>
            <w:szCs w:val="24"/>
          </w:rPr>
          <w:delText xml:space="preserve">  </w:delText>
        </w:r>
      </w:del>
    </w:p>
    <w:p w14:paraId="30D51572" w14:textId="5CF828E4" w:rsidR="00426F1D" w:rsidRPr="005F27CA" w:rsidDel="00CD7BBA" w:rsidRDefault="00426F1D">
      <w:pPr>
        <w:numPr>
          <w:ilvl w:val="2"/>
          <w:numId w:val="85"/>
        </w:numPr>
        <w:tabs>
          <w:tab w:val="clear" w:pos="2160"/>
          <w:tab w:val="clear" w:pos="2880"/>
          <w:tab w:val="clear" w:pos="3600"/>
          <w:tab w:val="clear" w:pos="4320"/>
          <w:tab w:val="clear" w:pos="5040"/>
          <w:tab w:val="clear" w:pos="9029"/>
        </w:tabs>
        <w:spacing w:after="230"/>
        <w:jc w:val="left"/>
        <w:outlineLvl w:val="0"/>
        <w:rPr>
          <w:del w:id="20111" w:author="Debbie Houldsworth" w:date="2020-05-06T07:36:00Z"/>
          <w:szCs w:val="24"/>
        </w:rPr>
        <w:pPrChange w:id="20112"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bookmarkStart w:id="20113" w:name="_Toc40256667"/>
      <w:bookmarkStart w:id="20114" w:name="_Toc40257515"/>
      <w:bookmarkStart w:id="20115" w:name="_Toc40258331"/>
      <w:bookmarkStart w:id="20116" w:name="_Toc40259142"/>
      <w:bookmarkStart w:id="20117" w:name="_Toc40259947"/>
      <w:bookmarkStart w:id="20118" w:name="_Toc40260740"/>
      <w:bookmarkStart w:id="20119" w:name="_Toc40261532"/>
      <w:del w:id="20120" w:author="Debbie Houldsworth" w:date="2020-05-06T07:36:00Z">
        <w:r w:rsidRPr="005F27CA" w:rsidDel="00CD7BBA">
          <w:rPr>
            <w:szCs w:val="24"/>
          </w:rPr>
          <w:delText>No failure to exercise, no delay in exercise and no single or partial exercise of that right or remedy shall:</w:delText>
        </w:r>
        <w:bookmarkEnd w:id="20113"/>
        <w:bookmarkEnd w:id="20114"/>
        <w:bookmarkEnd w:id="20115"/>
        <w:bookmarkEnd w:id="20116"/>
        <w:bookmarkEnd w:id="20117"/>
        <w:bookmarkEnd w:id="20118"/>
        <w:bookmarkEnd w:id="20119"/>
      </w:del>
    </w:p>
    <w:p w14:paraId="79A4817D" w14:textId="06C9F8E7"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20121" w:author="Debbie Houldsworth" w:date="2020-05-06T07:36:00Z"/>
          <w:szCs w:val="24"/>
        </w:rPr>
        <w:pPrChange w:id="20122"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20123" w:name="_Toc40256668"/>
      <w:bookmarkStart w:id="20124" w:name="_Toc40257516"/>
      <w:bookmarkStart w:id="20125" w:name="_Toc40258332"/>
      <w:bookmarkStart w:id="20126" w:name="_Toc40259143"/>
      <w:bookmarkStart w:id="20127" w:name="_Toc40259948"/>
      <w:bookmarkStart w:id="20128" w:name="_Toc40260741"/>
      <w:bookmarkStart w:id="20129" w:name="_Toc40261533"/>
      <w:del w:id="20130" w:author="Debbie Houldsworth" w:date="2020-05-06T07:36:00Z">
        <w:r w:rsidRPr="005F27CA" w:rsidDel="00CD7BBA">
          <w:rPr>
            <w:szCs w:val="24"/>
          </w:rPr>
          <w:delText>adversely affect that right or remedy;</w:delText>
        </w:r>
        <w:bookmarkEnd w:id="20123"/>
        <w:bookmarkEnd w:id="20124"/>
        <w:bookmarkEnd w:id="20125"/>
        <w:bookmarkEnd w:id="20126"/>
        <w:bookmarkEnd w:id="20127"/>
        <w:bookmarkEnd w:id="20128"/>
        <w:bookmarkEnd w:id="20129"/>
      </w:del>
    </w:p>
    <w:p w14:paraId="370898C3" w14:textId="7A4BB5DE"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20131" w:author="Debbie Houldsworth" w:date="2020-05-06T07:36:00Z"/>
          <w:szCs w:val="24"/>
        </w:rPr>
        <w:pPrChange w:id="20132"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20133" w:name="_Toc40256669"/>
      <w:bookmarkStart w:id="20134" w:name="_Toc40257517"/>
      <w:bookmarkStart w:id="20135" w:name="_Toc40258333"/>
      <w:bookmarkStart w:id="20136" w:name="_Toc40259144"/>
      <w:bookmarkStart w:id="20137" w:name="_Toc40259949"/>
      <w:bookmarkStart w:id="20138" w:name="_Toc40260742"/>
      <w:bookmarkStart w:id="20139" w:name="_Toc40261534"/>
      <w:del w:id="20140" w:author="Debbie Houldsworth" w:date="2020-05-06T07:36:00Z">
        <w:r w:rsidRPr="005F27CA" w:rsidDel="00CD7BBA">
          <w:rPr>
            <w:szCs w:val="24"/>
          </w:rPr>
          <w:delText>waive it; or</w:delText>
        </w:r>
        <w:bookmarkEnd w:id="20133"/>
        <w:bookmarkEnd w:id="20134"/>
        <w:bookmarkEnd w:id="20135"/>
        <w:bookmarkEnd w:id="20136"/>
        <w:bookmarkEnd w:id="20137"/>
        <w:bookmarkEnd w:id="20138"/>
        <w:bookmarkEnd w:id="20139"/>
      </w:del>
    </w:p>
    <w:p w14:paraId="5FD95086" w14:textId="4EA7A80C"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20141" w:author="Debbie Houldsworth" w:date="2020-05-06T07:36:00Z"/>
          <w:szCs w:val="24"/>
        </w:rPr>
        <w:pPrChange w:id="20142"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20143" w:name="_Toc40256670"/>
      <w:bookmarkStart w:id="20144" w:name="_Toc40257518"/>
      <w:bookmarkStart w:id="20145" w:name="_Toc40258334"/>
      <w:bookmarkStart w:id="20146" w:name="_Toc40259145"/>
      <w:bookmarkStart w:id="20147" w:name="_Toc40259950"/>
      <w:bookmarkStart w:id="20148" w:name="_Toc40260743"/>
      <w:bookmarkStart w:id="20149" w:name="_Toc40261535"/>
      <w:del w:id="20150" w:author="Debbie Houldsworth" w:date="2020-05-06T07:36:00Z">
        <w:r w:rsidRPr="005F27CA" w:rsidDel="00CD7BBA">
          <w:rPr>
            <w:szCs w:val="24"/>
          </w:rPr>
          <w:delText>prevent any further exercise of it or of any other right or remedy;</w:delText>
        </w:r>
        <w:bookmarkEnd w:id="20143"/>
        <w:bookmarkEnd w:id="20144"/>
        <w:bookmarkEnd w:id="20145"/>
        <w:bookmarkEnd w:id="20146"/>
        <w:bookmarkEnd w:id="20147"/>
        <w:bookmarkEnd w:id="20148"/>
        <w:bookmarkEnd w:id="20149"/>
      </w:del>
    </w:p>
    <w:p w14:paraId="2EF2FCCC" w14:textId="5F5C3A9D" w:rsidR="00426F1D" w:rsidRPr="005F27CA" w:rsidDel="00CD7BBA" w:rsidRDefault="00426F1D">
      <w:pPr>
        <w:tabs>
          <w:tab w:val="clear" w:pos="2160"/>
          <w:tab w:val="clear" w:pos="2880"/>
          <w:tab w:val="clear" w:pos="3600"/>
          <w:tab w:val="clear" w:pos="4320"/>
          <w:tab w:val="clear" w:pos="5040"/>
          <w:tab w:val="clear" w:pos="9029"/>
        </w:tabs>
        <w:spacing w:after="230"/>
        <w:ind w:left="709"/>
        <w:jc w:val="left"/>
        <w:outlineLvl w:val="0"/>
        <w:rPr>
          <w:del w:id="20151" w:author="Debbie Houldsworth" w:date="2020-05-06T07:36:00Z"/>
          <w:szCs w:val="24"/>
        </w:rPr>
        <w:pPrChange w:id="20152" w:author="Debbie Houldsworth" w:date="2020-05-13T09:35:00Z">
          <w:pPr>
            <w:tabs>
              <w:tab w:val="clear" w:pos="2160"/>
              <w:tab w:val="clear" w:pos="2880"/>
              <w:tab w:val="clear" w:pos="3600"/>
              <w:tab w:val="clear" w:pos="4320"/>
              <w:tab w:val="clear" w:pos="5040"/>
              <w:tab w:val="clear" w:pos="9029"/>
            </w:tabs>
            <w:spacing w:after="230"/>
            <w:ind w:left="709"/>
            <w:jc w:val="left"/>
          </w:pPr>
        </w:pPrChange>
      </w:pPr>
      <w:del w:id="20153" w:author="Debbie Houldsworth" w:date="2020-05-06T07:36:00Z">
        <w:r w:rsidRPr="005F27CA" w:rsidDel="00CD7BBA">
          <w:rPr>
            <w:szCs w:val="24"/>
          </w:rPr>
          <w:delText>except to the extent the Parties have expressly agreed otherwise in writing.</w:delText>
        </w:r>
      </w:del>
    </w:p>
    <w:p w14:paraId="3AD8E8F7" w14:textId="1C1153D5" w:rsidR="00426F1D" w:rsidRPr="005F27CA" w:rsidDel="00CD7BBA" w:rsidRDefault="00426F1D">
      <w:pPr>
        <w:keepNext/>
        <w:numPr>
          <w:ilvl w:val="1"/>
          <w:numId w:val="85"/>
        </w:numPr>
        <w:tabs>
          <w:tab w:val="clear" w:pos="2160"/>
          <w:tab w:val="clear" w:pos="2880"/>
          <w:tab w:val="clear" w:pos="3600"/>
          <w:tab w:val="clear" w:pos="4320"/>
          <w:tab w:val="clear" w:pos="5040"/>
          <w:tab w:val="clear" w:pos="9029"/>
        </w:tabs>
        <w:spacing w:after="230"/>
        <w:jc w:val="left"/>
        <w:outlineLvl w:val="0"/>
        <w:rPr>
          <w:del w:id="20154" w:author="Debbie Houldsworth" w:date="2020-05-06T07:36:00Z"/>
          <w:b/>
          <w:szCs w:val="24"/>
          <w:lang w:val="en-US"/>
        </w:rPr>
        <w:pPrChange w:id="20155" w:author="Debbie Houldsworth" w:date="2020-05-13T09:35:00Z">
          <w:pPr>
            <w:keepNext/>
            <w:numPr>
              <w:ilvl w:val="1"/>
              <w:numId w:val="85"/>
            </w:numPr>
            <w:tabs>
              <w:tab w:val="clear" w:pos="2160"/>
              <w:tab w:val="clear" w:pos="2880"/>
              <w:tab w:val="clear" w:pos="3600"/>
              <w:tab w:val="clear" w:pos="4320"/>
              <w:tab w:val="clear" w:pos="5040"/>
              <w:tab w:val="clear" w:pos="9029"/>
              <w:tab w:val="num" w:pos="720"/>
            </w:tabs>
            <w:spacing w:after="230"/>
            <w:ind w:left="720" w:hanging="720"/>
            <w:jc w:val="left"/>
            <w:outlineLvl w:val="1"/>
          </w:pPr>
        </w:pPrChange>
      </w:pPr>
      <w:bookmarkStart w:id="20156" w:name="_Toc40256671"/>
      <w:bookmarkStart w:id="20157" w:name="_Toc40257519"/>
      <w:bookmarkStart w:id="20158" w:name="_Toc40258335"/>
      <w:bookmarkStart w:id="20159" w:name="_Toc40259146"/>
      <w:bookmarkStart w:id="20160" w:name="_Toc40259951"/>
      <w:bookmarkStart w:id="20161" w:name="_Toc40260744"/>
      <w:bookmarkStart w:id="20162" w:name="_Toc40261536"/>
      <w:del w:id="20163" w:author="Debbie Houldsworth" w:date="2020-05-06T07:36:00Z">
        <w:r w:rsidRPr="005F27CA" w:rsidDel="00CD7BBA">
          <w:rPr>
            <w:b/>
            <w:szCs w:val="24"/>
            <w:lang w:val="en-US"/>
          </w:rPr>
          <w:delText>Rights and remedies are cumulative</w:delText>
        </w:r>
        <w:bookmarkEnd w:id="20156"/>
        <w:bookmarkEnd w:id="20157"/>
        <w:bookmarkEnd w:id="20158"/>
        <w:bookmarkEnd w:id="20159"/>
        <w:bookmarkEnd w:id="20160"/>
        <w:bookmarkEnd w:id="20161"/>
        <w:bookmarkEnd w:id="20162"/>
      </w:del>
    </w:p>
    <w:p w14:paraId="2E6E10D1" w14:textId="5AF77162" w:rsidR="00426F1D" w:rsidRPr="005F27CA" w:rsidDel="00CD7BBA" w:rsidRDefault="00426F1D">
      <w:pPr>
        <w:tabs>
          <w:tab w:val="clear" w:pos="2160"/>
          <w:tab w:val="clear" w:pos="2880"/>
          <w:tab w:val="clear" w:pos="3600"/>
          <w:tab w:val="clear" w:pos="4320"/>
          <w:tab w:val="clear" w:pos="5040"/>
          <w:tab w:val="clear" w:pos="9029"/>
        </w:tabs>
        <w:spacing w:after="230"/>
        <w:ind w:left="709"/>
        <w:jc w:val="left"/>
        <w:outlineLvl w:val="0"/>
        <w:rPr>
          <w:del w:id="20164" w:author="Debbie Houldsworth" w:date="2020-05-06T07:36:00Z"/>
          <w:szCs w:val="24"/>
        </w:rPr>
        <w:pPrChange w:id="20165" w:author="Debbie Houldsworth" w:date="2020-05-13T09:35:00Z">
          <w:pPr>
            <w:tabs>
              <w:tab w:val="clear" w:pos="2160"/>
              <w:tab w:val="clear" w:pos="2880"/>
              <w:tab w:val="clear" w:pos="3600"/>
              <w:tab w:val="clear" w:pos="4320"/>
              <w:tab w:val="clear" w:pos="5040"/>
              <w:tab w:val="clear" w:pos="9029"/>
            </w:tabs>
            <w:spacing w:after="230"/>
            <w:ind w:left="709"/>
            <w:jc w:val="left"/>
          </w:pPr>
        </w:pPrChange>
      </w:pPr>
      <w:del w:id="20166" w:author="Debbie Houldsworth" w:date="2020-05-06T07:36:00Z">
        <w:r w:rsidRPr="005F27CA" w:rsidDel="00CD7BBA">
          <w:rPr>
            <w:szCs w:val="24"/>
          </w:rPr>
          <w:delText>The rights and remedies arising from this Agreement are cumulative.  They are not exclusive of any other rights or remedies provided by law or otherwise.</w:delText>
        </w:r>
      </w:del>
    </w:p>
    <w:p w14:paraId="4F87E789" w14:textId="044B6271" w:rsidR="00426F1D" w:rsidRPr="005F27CA" w:rsidDel="00CD7BBA" w:rsidRDefault="00426F1D" w:rsidP="00CA4155">
      <w:pPr>
        <w:keepNext/>
        <w:numPr>
          <w:ilvl w:val="0"/>
          <w:numId w:val="85"/>
        </w:numPr>
        <w:tabs>
          <w:tab w:val="clear" w:pos="2160"/>
          <w:tab w:val="clear" w:pos="2880"/>
          <w:tab w:val="clear" w:pos="3600"/>
          <w:tab w:val="clear" w:pos="4320"/>
          <w:tab w:val="clear" w:pos="5040"/>
          <w:tab w:val="clear" w:pos="9029"/>
        </w:tabs>
        <w:spacing w:before="230" w:after="230"/>
        <w:jc w:val="left"/>
        <w:outlineLvl w:val="0"/>
        <w:rPr>
          <w:del w:id="20167" w:author="Debbie Houldsworth" w:date="2020-05-06T07:36:00Z"/>
          <w:b/>
          <w:szCs w:val="24"/>
        </w:rPr>
      </w:pPr>
      <w:bookmarkStart w:id="20168" w:name="_Ref341529229"/>
      <w:bookmarkStart w:id="20169" w:name="_Toc345415327"/>
      <w:bookmarkStart w:id="20170" w:name="_Toc40256672"/>
      <w:bookmarkStart w:id="20171" w:name="_Toc40257520"/>
      <w:bookmarkStart w:id="20172" w:name="_Toc40258336"/>
      <w:bookmarkStart w:id="20173" w:name="_Toc40259147"/>
      <w:bookmarkStart w:id="20174" w:name="_Toc40259952"/>
      <w:bookmarkStart w:id="20175" w:name="_Toc40260745"/>
      <w:bookmarkStart w:id="20176" w:name="_Toc40261537"/>
      <w:del w:id="20177" w:author="Debbie Houldsworth" w:date="2020-05-06T07:36:00Z">
        <w:r w:rsidRPr="005F27CA" w:rsidDel="00CD7BBA">
          <w:rPr>
            <w:b/>
            <w:szCs w:val="24"/>
          </w:rPr>
          <w:delText>Invalidity and severability</w:delText>
        </w:r>
        <w:bookmarkEnd w:id="20168"/>
        <w:bookmarkEnd w:id="20169"/>
        <w:bookmarkEnd w:id="20170"/>
        <w:bookmarkEnd w:id="20171"/>
        <w:bookmarkEnd w:id="20172"/>
        <w:bookmarkEnd w:id="20173"/>
        <w:bookmarkEnd w:id="20174"/>
        <w:bookmarkEnd w:id="20175"/>
        <w:bookmarkEnd w:id="20176"/>
      </w:del>
    </w:p>
    <w:p w14:paraId="2BCA42CB" w14:textId="4EB40E10"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20178" w:author="Debbie Houldsworth" w:date="2020-05-06T07:36:00Z"/>
          <w:bCs/>
          <w:szCs w:val="24"/>
        </w:rPr>
        <w:pPrChange w:id="20179"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20180" w:name="_Ref341697612"/>
      <w:bookmarkStart w:id="20181" w:name="_Toc40256673"/>
      <w:bookmarkStart w:id="20182" w:name="_Toc40257521"/>
      <w:bookmarkStart w:id="20183" w:name="_Toc40258337"/>
      <w:bookmarkStart w:id="20184" w:name="_Toc40259148"/>
      <w:bookmarkStart w:id="20185" w:name="_Toc40259953"/>
      <w:bookmarkStart w:id="20186" w:name="_Toc40260746"/>
      <w:bookmarkStart w:id="20187" w:name="_Toc40261538"/>
      <w:del w:id="20188" w:author="Debbie Houldsworth" w:date="2020-05-06T07:36:00Z">
        <w:r w:rsidRPr="005F27CA" w:rsidDel="00CD7BBA">
          <w:rPr>
            <w:bCs/>
            <w:szCs w:val="24"/>
          </w:rPr>
          <w:delText>If any provision of this Agreement shall be held to be invalid or unenforceable by a judgment or decision of any court of competent jurisdiction or any authority (including the Secretary of State) whose decisions shall be binding on the Parties, the provision shall be deemed to be severable and the remainder of this Agreement shall remain valid and enforceable to the fullest extent permitted by law.</w:delText>
        </w:r>
        <w:bookmarkEnd w:id="20180"/>
        <w:bookmarkEnd w:id="20181"/>
        <w:bookmarkEnd w:id="20182"/>
        <w:bookmarkEnd w:id="20183"/>
        <w:bookmarkEnd w:id="20184"/>
        <w:bookmarkEnd w:id="20185"/>
        <w:bookmarkEnd w:id="20186"/>
        <w:bookmarkEnd w:id="20187"/>
      </w:del>
    </w:p>
    <w:p w14:paraId="09713F4A" w14:textId="091B2725"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20189" w:author="Debbie Houldsworth" w:date="2020-05-06T07:36:00Z"/>
          <w:bCs/>
          <w:szCs w:val="24"/>
        </w:rPr>
        <w:pPrChange w:id="20190"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20191" w:name="_Toc40256674"/>
      <w:bookmarkStart w:id="20192" w:name="_Toc40257522"/>
      <w:bookmarkStart w:id="20193" w:name="_Toc40258338"/>
      <w:bookmarkStart w:id="20194" w:name="_Toc40259149"/>
      <w:bookmarkStart w:id="20195" w:name="_Toc40259954"/>
      <w:bookmarkStart w:id="20196" w:name="_Toc40260747"/>
      <w:bookmarkStart w:id="20197" w:name="_Toc40261539"/>
      <w:del w:id="20198" w:author="Debbie Houldsworth" w:date="2020-05-06T07:36:00Z">
        <w:r w:rsidRPr="005F27CA" w:rsidDel="00CD7BBA">
          <w:rPr>
            <w:bCs/>
            <w:szCs w:val="24"/>
          </w:rPr>
          <w:delText xml:space="preserve">In the circumstances set out in Clause </w:delText>
        </w:r>
        <w:r w:rsidRPr="005F27CA" w:rsidDel="00CD7BBA">
          <w:rPr>
            <w:bCs/>
            <w:szCs w:val="24"/>
          </w:rPr>
          <w:fldChar w:fldCharType="begin"/>
        </w:r>
        <w:r w:rsidRPr="005F27CA" w:rsidDel="00CD7BBA">
          <w:rPr>
            <w:bCs/>
            <w:szCs w:val="24"/>
          </w:rPr>
          <w:delInstrText xml:space="preserve"> REF _Ref341697612 \r \h  \* MERGEFORMAT </w:delInstrText>
        </w:r>
        <w:r w:rsidRPr="005F27CA" w:rsidDel="00CD7BBA">
          <w:rPr>
            <w:bCs/>
            <w:szCs w:val="24"/>
          </w:rPr>
        </w:r>
        <w:r w:rsidRPr="005F27CA" w:rsidDel="00CD7BBA">
          <w:rPr>
            <w:bCs/>
            <w:szCs w:val="24"/>
          </w:rPr>
          <w:fldChar w:fldCharType="separate"/>
        </w:r>
        <w:r w:rsidR="003A05AB" w:rsidDel="00CD7BBA">
          <w:rPr>
            <w:bCs/>
            <w:szCs w:val="24"/>
          </w:rPr>
          <w:delText>17.1</w:delText>
        </w:r>
        <w:r w:rsidRPr="005F27CA" w:rsidDel="00CD7BBA">
          <w:rPr>
            <w:bCs/>
            <w:szCs w:val="24"/>
          </w:rPr>
          <w:fldChar w:fldCharType="end"/>
        </w:r>
        <w:r w:rsidRPr="005F27CA" w:rsidDel="00CD7BBA">
          <w:rPr>
            <w:bCs/>
            <w:szCs w:val="24"/>
          </w:rPr>
          <w:delText>, the Parties shall agree one or more provisions which may be substituted for the invalid or unenforceable provision.</w:delText>
        </w:r>
        <w:bookmarkEnd w:id="20191"/>
        <w:bookmarkEnd w:id="20192"/>
        <w:bookmarkEnd w:id="20193"/>
        <w:bookmarkEnd w:id="20194"/>
        <w:bookmarkEnd w:id="20195"/>
        <w:bookmarkEnd w:id="20196"/>
        <w:bookmarkEnd w:id="20197"/>
      </w:del>
    </w:p>
    <w:p w14:paraId="5895AFAE" w14:textId="6B0FF50E" w:rsidR="00426F1D" w:rsidRPr="005F27CA" w:rsidDel="00CD7BBA" w:rsidRDefault="00426F1D" w:rsidP="00CA4155">
      <w:pPr>
        <w:keepNext/>
        <w:numPr>
          <w:ilvl w:val="0"/>
          <w:numId w:val="85"/>
        </w:numPr>
        <w:tabs>
          <w:tab w:val="clear" w:pos="2160"/>
          <w:tab w:val="clear" w:pos="2880"/>
          <w:tab w:val="clear" w:pos="3600"/>
          <w:tab w:val="clear" w:pos="4320"/>
          <w:tab w:val="clear" w:pos="5040"/>
          <w:tab w:val="clear" w:pos="9029"/>
        </w:tabs>
        <w:spacing w:before="230" w:after="230"/>
        <w:ind w:left="709" w:hanging="709"/>
        <w:jc w:val="left"/>
        <w:outlineLvl w:val="0"/>
        <w:rPr>
          <w:del w:id="20199" w:author="Debbie Houldsworth" w:date="2020-05-06T07:36:00Z"/>
          <w:b/>
          <w:szCs w:val="24"/>
        </w:rPr>
      </w:pPr>
      <w:bookmarkStart w:id="20200" w:name="_Ref341692651"/>
      <w:bookmarkStart w:id="20201" w:name="_Toc345415328"/>
      <w:bookmarkStart w:id="20202" w:name="_Toc40256675"/>
      <w:bookmarkStart w:id="20203" w:name="_Toc40257523"/>
      <w:bookmarkStart w:id="20204" w:name="_Toc40258339"/>
      <w:bookmarkStart w:id="20205" w:name="_Toc40259150"/>
      <w:bookmarkStart w:id="20206" w:name="_Toc40259955"/>
      <w:bookmarkStart w:id="20207" w:name="_Toc40260748"/>
      <w:bookmarkStart w:id="20208" w:name="_Toc40261540"/>
      <w:del w:id="20209" w:author="Debbie Houldsworth" w:date="2020-05-06T07:36:00Z">
        <w:r w:rsidRPr="005F27CA" w:rsidDel="00CD7BBA">
          <w:rPr>
            <w:b/>
            <w:szCs w:val="24"/>
          </w:rPr>
          <w:delText>Warranties</w:delText>
        </w:r>
        <w:bookmarkEnd w:id="20200"/>
        <w:bookmarkEnd w:id="20201"/>
        <w:bookmarkEnd w:id="20202"/>
        <w:bookmarkEnd w:id="20203"/>
        <w:bookmarkEnd w:id="20204"/>
        <w:bookmarkEnd w:id="20205"/>
        <w:bookmarkEnd w:id="20206"/>
        <w:bookmarkEnd w:id="20207"/>
        <w:bookmarkEnd w:id="20208"/>
      </w:del>
    </w:p>
    <w:p w14:paraId="01819017" w14:textId="401CE7C0" w:rsidR="00426F1D" w:rsidRPr="005F27CA" w:rsidDel="00CD7BBA" w:rsidRDefault="00426F1D">
      <w:pPr>
        <w:tabs>
          <w:tab w:val="clear" w:pos="2160"/>
          <w:tab w:val="clear" w:pos="2880"/>
          <w:tab w:val="clear" w:pos="3600"/>
          <w:tab w:val="clear" w:pos="4320"/>
          <w:tab w:val="clear" w:pos="5040"/>
          <w:tab w:val="clear" w:pos="9029"/>
        </w:tabs>
        <w:spacing w:after="230"/>
        <w:ind w:left="709"/>
        <w:jc w:val="left"/>
        <w:outlineLvl w:val="0"/>
        <w:rPr>
          <w:del w:id="20210" w:author="Debbie Houldsworth" w:date="2020-05-06T07:36:00Z"/>
          <w:szCs w:val="24"/>
        </w:rPr>
        <w:pPrChange w:id="20211" w:author="Debbie Houldsworth" w:date="2020-05-13T09:35:00Z">
          <w:pPr>
            <w:tabs>
              <w:tab w:val="clear" w:pos="2160"/>
              <w:tab w:val="clear" w:pos="2880"/>
              <w:tab w:val="clear" w:pos="3600"/>
              <w:tab w:val="clear" w:pos="4320"/>
              <w:tab w:val="clear" w:pos="5040"/>
              <w:tab w:val="clear" w:pos="9029"/>
            </w:tabs>
            <w:spacing w:after="230"/>
            <w:ind w:left="709"/>
            <w:jc w:val="left"/>
          </w:pPr>
        </w:pPrChange>
      </w:pPr>
      <w:del w:id="20212" w:author="Debbie Houldsworth" w:date="2020-05-06T07:36:00Z">
        <w:r w:rsidRPr="005F27CA" w:rsidDel="00CD7BBA">
          <w:rPr>
            <w:szCs w:val="24"/>
          </w:rPr>
          <w:delText>The User represents and warrants to the GDCC Operator, and each Supplier represents and warrants to the User that:</w:delText>
        </w:r>
      </w:del>
    </w:p>
    <w:p w14:paraId="628168B8" w14:textId="467A04A7"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20213" w:author="Debbie Houldsworth" w:date="2020-05-06T07:36:00Z"/>
          <w:szCs w:val="24"/>
        </w:rPr>
        <w:pPrChange w:id="20214"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20215" w:name="_Toc40256676"/>
      <w:bookmarkStart w:id="20216" w:name="_Toc40257524"/>
      <w:bookmarkStart w:id="20217" w:name="_Toc40258340"/>
      <w:bookmarkStart w:id="20218" w:name="_Toc40259151"/>
      <w:bookmarkStart w:id="20219" w:name="_Toc40259956"/>
      <w:bookmarkStart w:id="20220" w:name="_Toc40260749"/>
      <w:bookmarkStart w:id="20221" w:name="_Toc40261541"/>
      <w:del w:id="20222" w:author="Debbie Houldsworth" w:date="2020-05-06T07:36:00Z">
        <w:r w:rsidRPr="005F27CA" w:rsidDel="00CD7BBA">
          <w:rPr>
            <w:szCs w:val="24"/>
          </w:rPr>
          <w:delText>it is duly organised and validly existing under the laws of the jurisdiction of its organisation or incorporation (and, if relevant under those laws, in good standing);</w:delText>
        </w:r>
        <w:bookmarkEnd w:id="20215"/>
        <w:bookmarkEnd w:id="20216"/>
        <w:bookmarkEnd w:id="20217"/>
        <w:bookmarkEnd w:id="20218"/>
        <w:bookmarkEnd w:id="20219"/>
        <w:bookmarkEnd w:id="20220"/>
        <w:bookmarkEnd w:id="20221"/>
        <w:r w:rsidRPr="005F27CA" w:rsidDel="00CD7BBA">
          <w:rPr>
            <w:szCs w:val="24"/>
          </w:rPr>
          <w:delText xml:space="preserve"> </w:delText>
        </w:r>
      </w:del>
    </w:p>
    <w:p w14:paraId="199B34B0" w14:textId="2055C5C3"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20223" w:author="Debbie Houldsworth" w:date="2020-05-06T07:36:00Z"/>
          <w:szCs w:val="24"/>
        </w:rPr>
        <w:pPrChange w:id="20224"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20225" w:name="_Ref341697658"/>
      <w:bookmarkStart w:id="20226" w:name="_Toc40256677"/>
      <w:bookmarkStart w:id="20227" w:name="_Toc40257525"/>
      <w:bookmarkStart w:id="20228" w:name="_Toc40258341"/>
      <w:bookmarkStart w:id="20229" w:name="_Toc40259152"/>
      <w:bookmarkStart w:id="20230" w:name="_Toc40259957"/>
      <w:bookmarkStart w:id="20231" w:name="_Toc40260750"/>
      <w:bookmarkStart w:id="20232" w:name="_Toc40261542"/>
      <w:del w:id="20233" w:author="Debbie Houldsworth" w:date="2020-05-06T07:36:00Z">
        <w:r w:rsidRPr="005F27CA" w:rsidDel="00CD7BBA">
          <w:rPr>
            <w:szCs w:val="24"/>
          </w:rPr>
          <w:delText>the execution, delivery and performance of the Agreement by it has been duly authorised by all necessary corporate action;</w:delText>
        </w:r>
        <w:bookmarkEnd w:id="20225"/>
        <w:bookmarkEnd w:id="20226"/>
        <w:bookmarkEnd w:id="20227"/>
        <w:bookmarkEnd w:id="20228"/>
        <w:bookmarkEnd w:id="20229"/>
        <w:bookmarkEnd w:id="20230"/>
        <w:bookmarkEnd w:id="20231"/>
        <w:bookmarkEnd w:id="20232"/>
        <w:r w:rsidRPr="005F27CA" w:rsidDel="00CD7BBA">
          <w:rPr>
            <w:szCs w:val="24"/>
          </w:rPr>
          <w:delText xml:space="preserve"> </w:delText>
        </w:r>
      </w:del>
    </w:p>
    <w:p w14:paraId="7240FAB5" w14:textId="555A17EE"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20234" w:author="Debbie Houldsworth" w:date="2020-05-06T07:36:00Z"/>
          <w:szCs w:val="24"/>
        </w:rPr>
        <w:pPrChange w:id="20235"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20236" w:name="_Toc40256678"/>
      <w:bookmarkStart w:id="20237" w:name="_Toc40257526"/>
      <w:bookmarkStart w:id="20238" w:name="_Toc40258342"/>
      <w:bookmarkStart w:id="20239" w:name="_Toc40259153"/>
      <w:bookmarkStart w:id="20240" w:name="_Toc40259958"/>
      <w:bookmarkStart w:id="20241" w:name="_Toc40260751"/>
      <w:bookmarkStart w:id="20242" w:name="_Toc40261543"/>
      <w:del w:id="20243" w:author="Debbie Houldsworth" w:date="2020-05-06T07:36:00Z">
        <w:r w:rsidRPr="005F27CA" w:rsidDel="00CD7BBA">
          <w:rPr>
            <w:szCs w:val="24"/>
          </w:rPr>
          <w:delText xml:space="preserve">the execution, delivery and performance referred to in Clause </w:delText>
        </w:r>
        <w:r w:rsidRPr="005F27CA" w:rsidDel="00CD7BBA">
          <w:rPr>
            <w:szCs w:val="24"/>
          </w:rPr>
          <w:fldChar w:fldCharType="begin"/>
        </w:r>
        <w:r w:rsidRPr="005F27CA" w:rsidDel="00CD7BBA">
          <w:rPr>
            <w:szCs w:val="24"/>
          </w:rPr>
          <w:delInstrText xml:space="preserve"> REF _Ref341692651 \r \h  \* MERGEFORMAT </w:delInstrText>
        </w:r>
        <w:r w:rsidRPr="005F27CA" w:rsidDel="00CD7BBA">
          <w:rPr>
            <w:szCs w:val="24"/>
          </w:rPr>
        </w:r>
        <w:r w:rsidRPr="005F27CA" w:rsidDel="00CD7BBA">
          <w:rPr>
            <w:szCs w:val="24"/>
          </w:rPr>
          <w:fldChar w:fldCharType="separate"/>
        </w:r>
        <w:r w:rsidR="003A05AB" w:rsidDel="00CD7BBA">
          <w:rPr>
            <w:szCs w:val="24"/>
          </w:rPr>
          <w:delText>18</w:delText>
        </w:r>
        <w:r w:rsidRPr="005F27CA" w:rsidDel="00CD7BBA">
          <w:rPr>
            <w:szCs w:val="24"/>
          </w:rPr>
          <w:fldChar w:fldCharType="end"/>
        </w:r>
        <w:r w:rsidRPr="005F27CA" w:rsidDel="00CD7BBA">
          <w:rPr>
            <w:szCs w:val="24"/>
          </w:rPr>
          <w:fldChar w:fldCharType="begin"/>
        </w:r>
        <w:r w:rsidRPr="005F27CA" w:rsidDel="00CD7BBA">
          <w:rPr>
            <w:szCs w:val="24"/>
          </w:rPr>
          <w:delInstrText xml:space="preserve"> REF _Ref341697658 \r \h  \* MERGEFORMAT </w:delInstrText>
        </w:r>
        <w:r w:rsidRPr="005F27CA" w:rsidDel="00CD7BBA">
          <w:rPr>
            <w:szCs w:val="24"/>
          </w:rPr>
        </w:r>
        <w:r w:rsidRPr="005F27CA" w:rsidDel="00CD7BBA">
          <w:rPr>
            <w:szCs w:val="24"/>
          </w:rPr>
          <w:fldChar w:fldCharType="separate"/>
        </w:r>
        <w:r w:rsidR="003A05AB" w:rsidDel="00CD7BBA">
          <w:rPr>
            <w:szCs w:val="24"/>
          </w:rPr>
          <w:delText>(b)</w:delText>
        </w:r>
        <w:r w:rsidRPr="005F27CA" w:rsidDel="00CD7BBA">
          <w:rPr>
            <w:szCs w:val="24"/>
          </w:rPr>
          <w:fldChar w:fldCharType="end"/>
        </w:r>
        <w:r w:rsidRPr="005F27CA" w:rsidDel="00CD7BBA">
          <w:rPr>
            <w:szCs w:val="24"/>
          </w:rPr>
          <w:delText>, do not violate or conflict with any law applicable to it, any provision of its constitutional documents, any order or judgment of any court or other agency of government applicable to it or any of its assets or any contractual restriction binding on or affecting it or any of its assets;</w:delText>
        </w:r>
        <w:bookmarkEnd w:id="20236"/>
        <w:bookmarkEnd w:id="20237"/>
        <w:bookmarkEnd w:id="20238"/>
        <w:bookmarkEnd w:id="20239"/>
        <w:bookmarkEnd w:id="20240"/>
        <w:bookmarkEnd w:id="20241"/>
        <w:bookmarkEnd w:id="20242"/>
        <w:r w:rsidRPr="005F27CA" w:rsidDel="00CD7BBA">
          <w:rPr>
            <w:szCs w:val="24"/>
          </w:rPr>
          <w:delText xml:space="preserve"> </w:delText>
        </w:r>
      </w:del>
    </w:p>
    <w:p w14:paraId="41DEE97D" w14:textId="1A72529B"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20244" w:author="Debbie Houldsworth" w:date="2020-05-06T07:36:00Z"/>
          <w:szCs w:val="24"/>
        </w:rPr>
        <w:pPrChange w:id="20245"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20246" w:name="_Toc40256679"/>
      <w:bookmarkStart w:id="20247" w:name="_Toc40257527"/>
      <w:bookmarkStart w:id="20248" w:name="_Toc40258343"/>
      <w:bookmarkStart w:id="20249" w:name="_Toc40259154"/>
      <w:bookmarkStart w:id="20250" w:name="_Toc40259959"/>
      <w:bookmarkStart w:id="20251" w:name="_Toc40260752"/>
      <w:bookmarkStart w:id="20252" w:name="_Toc40261544"/>
      <w:del w:id="20253" w:author="Debbie Houldsworth" w:date="2020-05-06T07:36:00Z">
        <w:r w:rsidRPr="005F27CA" w:rsidDel="00CD7BBA">
          <w:rPr>
            <w:szCs w:val="24"/>
          </w:rPr>
          <w:delText xml:space="preserve">subject to Clause </w:delText>
        </w:r>
        <w:r w:rsidRPr="005F27CA" w:rsidDel="00CD7BBA">
          <w:rPr>
            <w:szCs w:val="24"/>
          </w:rPr>
          <w:fldChar w:fldCharType="begin"/>
        </w:r>
        <w:r w:rsidRPr="005F27CA" w:rsidDel="00CD7BBA">
          <w:rPr>
            <w:szCs w:val="24"/>
          </w:rPr>
          <w:delInstrText xml:space="preserve"> REF _Ref341697080 \r \h  \* MERGEFORMAT </w:delInstrText>
        </w:r>
        <w:r w:rsidRPr="005F27CA" w:rsidDel="00CD7BBA">
          <w:rPr>
            <w:szCs w:val="24"/>
          </w:rPr>
        </w:r>
        <w:r w:rsidRPr="005F27CA" w:rsidDel="00CD7BBA">
          <w:rPr>
            <w:szCs w:val="24"/>
          </w:rPr>
          <w:fldChar w:fldCharType="separate"/>
        </w:r>
        <w:r w:rsidR="003A05AB" w:rsidDel="00CD7BBA">
          <w:rPr>
            <w:szCs w:val="24"/>
          </w:rPr>
          <w:delText>4</w:delText>
        </w:r>
        <w:r w:rsidRPr="005F27CA" w:rsidDel="00CD7BBA">
          <w:rPr>
            <w:szCs w:val="24"/>
          </w:rPr>
          <w:fldChar w:fldCharType="end"/>
        </w:r>
        <w:r w:rsidRPr="005F27CA" w:rsidDel="00CD7BBA">
          <w:rPr>
            <w:szCs w:val="24"/>
          </w:rPr>
          <w:delText xml:space="preserve"> (</w:delText>
        </w:r>
        <w:r w:rsidRPr="005F27CA" w:rsidDel="00CD7BBA">
          <w:rPr>
            <w:i/>
            <w:iCs/>
            <w:szCs w:val="24"/>
          </w:rPr>
          <w:delText>Grant of GDCC Licence</w:delText>
        </w:r>
        <w:r w:rsidRPr="005F27CA" w:rsidDel="00CD7BBA">
          <w:rPr>
            <w:szCs w:val="24"/>
          </w:rPr>
          <w:delText>), all governmental and other licences, authorisations, permits, consents and other approvals (if any) that are required to enable the Party to fulfil any of its obligations under this Agreement have been obtained and are in full force and effect and all conditions of any such authorisations ha</w:delText>
        </w:r>
        <w:r w:rsidRPr="005F27CA" w:rsidDel="00CD7BBA">
          <w:rPr>
            <w:szCs w:val="24"/>
          </w:rPr>
          <w:tab/>
          <w:delText>ve been complied with;</w:delText>
        </w:r>
        <w:bookmarkEnd w:id="20246"/>
        <w:bookmarkEnd w:id="20247"/>
        <w:bookmarkEnd w:id="20248"/>
        <w:bookmarkEnd w:id="20249"/>
        <w:bookmarkEnd w:id="20250"/>
        <w:bookmarkEnd w:id="20251"/>
        <w:bookmarkEnd w:id="20252"/>
        <w:r w:rsidRPr="005F27CA" w:rsidDel="00CD7BBA">
          <w:rPr>
            <w:szCs w:val="24"/>
          </w:rPr>
          <w:delText xml:space="preserve"> </w:delText>
        </w:r>
      </w:del>
    </w:p>
    <w:p w14:paraId="1FB04471" w14:textId="3EF632E0"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20254" w:author="Debbie Houldsworth" w:date="2020-05-06T07:36:00Z"/>
          <w:szCs w:val="24"/>
        </w:rPr>
        <w:pPrChange w:id="20255"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20256" w:name="_Toc40256680"/>
      <w:bookmarkStart w:id="20257" w:name="_Toc40257528"/>
      <w:bookmarkStart w:id="20258" w:name="_Toc40258344"/>
      <w:bookmarkStart w:id="20259" w:name="_Toc40259155"/>
      <w:bookmarkStart w:id="20260" w:name="_Toc40259960"/>
      <w:bookmarkStart w:id="20261" w:name="_Toc40260753"/>
      <w:bookmarkStart w:id="20262" w:name="_Toc40261545"/>
      <w:del w:id="20263" w:author="Debbie Houldsworth" w:date="2020-05-06T07:36:00Z">
        <w:r w:rsidRPr="005F27CA" w:rsidDel="00CD7BBA">
          <w:rPr>
            <w:szCs w:val="24"/>
          </w:rPr>
          <w:delText>no material breach of this Agreement or Insolvency Event has occurred with respect to it and no such event would occur as a result of its entering into or performing its obligations under this Agreement; and</w:delText>
        </w:r>
        <w:bookmarkEnd w:id="20256"/>
        <w:bookmarkEnd w:id="20257"/>
        <w:bookmarkEnd w:id="20258"/>
        <w:bookmarkEnd w:id="20259"/>
        <w:bookmarkEnd w:id="20260"/>
        <w:bookmarkEnd w:id="20261"/>
        <w:bookmarkEnd w:id="20262"/>
        <w:r w:rsidRPr="005F27CA" w:rsidDel="00CD7BBA">
          <w:rPr>
            <w:szCs w:val="24"/>
          </w:rPr>
          <w:delText xml:space="preserve"> </w:delText>
        </w:r>
      </w:del>
    </w:p>
    <w:p w14:paraId="483E6955" w14:textId="12DE939B"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20264" w:author="Debbie Houldsworth" w:date="2020-05-06T07:36:00Z"/>
          <w:szCs w:val="24"/>
        </w:rPr>
        <w:pPrChange w:id="20265"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20266" w:name="_Toc40256681"/>
      <w:bookmarkStart w:id="20267" w:name="_Toc40257529"/>
      <w:bookmarkStart w:id="20268" w:name="_Toc40258345"/>
      <w:bookmarkStart w:id="20269" w:name="_Toc40259156"/>
      <w:bookmarkStart w:id="20270" w:name="_Toc40259961"/>
      <w:bookmarkStart w:id="20271" w:name="_Toc40260754"/>
      <w:bookmarkStart w:id="20272" w:name="_Toc40261546"/>
      <w:del w:id="20273" w:author="Debbie Houldsworth" w:date="2020-05-06T07:36:00Z">
        <w:r w:rsidRPr="005F27CA" w:rsidDel="00CD7BBA">
          <w:rPr>
            <w:szCs w:val="24"/>
          </w:rPr>
          <w:delText>no litigation, arbitration or administrative proceeding at law or in equity or before any court, tribunal, governmental body, agency, official or arbitrator is pending or, so far as it is aware, threatened against it or any of its Affiliates which would, if adversely determined, result in a material adverse change in its financial condition that would adversely affect its ability to perform its obligations under this Agreement.</w:delText>
        </w:r>
        <w:bookmarkEnd w:id="20266"/>
        <w:bookmarkEnd w:id="20267"/>
        <w:bookmarkEnd w:id="20268"/>
        <w:bookmarkEnd w:id="20269"/>
        <w:bookmarkEnd w:id="20270"/>
        <w:bookmarkEnd w:id="20271"/>
        <w:bookmarkEnd w:id="20272"/>
      </w:del>
    </w:p>
    <w:p w14:paraId="1D5BCA42" w14:textId="6EC7B79E" w:rsidR="00426F1D" w:rsidRPr="005F27CA" w:rsidDel="00CD7BBA" w:rsidRDefault="00426F1D" w:rsidP="00CA4155">
      <w:pPr>
        <w:keepNext/>
        <w:numPr>
          <w:ilvl w:val="0"/>
          <w:numId w:val="85"/>
        </w:numPr>
        <w:tabs>
          <w:tab w:val="clear" w:pos="2160"/>
          <w:tab w:val="clear" w:pos="2880"/>
          <w:tab w:val="clear" w:pos="3600"/>
          <w:tab w:val="clear" w:pos="4320"/>
          <w:tab w:val="clear" w:pos="5040"/>
          <w:tab w:val="clear" w:pos="9029"/>
        </w:tabs>
        <w:spacing w:before="230" w:after="230"/>
        <w:jc w:val="left"/>
        <w:outlineLvl w:val="0"/>
        <w:rPr>
          <w:del w:id="20274" w:author="Debbie Houldsworth" w:date="2020-05-06T07:36:00Z"/>
          <w:b/>
          <w:szCs w:val="24"/>
        </w:rPr>
      </w:pPr>
      <w:bookmarkStart w:id="20275" w:name="_Ref341435543"/>
      <w:bookmarkStart w:id="20276" w:name="_Toc345415329"/>
      <w:bookmarkStart w:id="20277" w:name="_Toc40256682"/>
      <w:bookmarkStart w:id="20278" w:name="_Toc40257530"/>
      <w:bookmarkStart w:id="20279" w:name="_Toc40258346"/>
      <w:bookmarkStart w:id="20280" w:name="_Toc40259157"/>
      <w:bookmarkStart w:id="20281" w:name="_Toc40259962"/>
      <w:bookmarkStart w:id="20282" w:name="_Toc40260755"/>
      <w:bookmarkStart w:id="20283" w:name="_Toc40261547"/>
      <w:del w:id="20284" w:author="Debbie Houldsworth" w:date="2020-05-06T07:36:00Z">
        <w:r w:rsidRPr="005F27CA" w:rsidDel="00CD7BBA">
          <w:rPr>
            <w:b/>
            <w:szCs w:val="24"/>
          </w:rPr>
          <w:delText>Disputes</w:delText>
        </w:r>
        <w:bookmarkEnd w:id="20275"/>
        <w:bookmarkEnd w:id="20276"/>
        <w:bookmarkEnd w:id="20277"/>
        <w:bookmarkEnd w:id="20278"/>
        <w:bookmarkEnd w:id="20279"/>
        <w:bookmarkEnd w:id="20280"/>
        <w:bookmarkEnd w:id="20281"/>
        <w:bookmarkEnd w:id="20282"/>
        <w:bookmarkEnd w:id="20283"/>
        <w:r w:rsidRPr="005F27CA" w:rsidDel="00CD7BBA">
          <w:rPr>
            <w:b/>
            <w:szCs w:val="24"/>
          </w:rPr>
          <w:delText xml:space="preserve"> </w:delText>
        </w:r>
      </w:del>
    </w:p>
    <w:p w14:paraId="656AFA6D" w14:textId="42A6421A"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20285" w:author="Debbie Houldsworth" w:date="2020-05-06T07:36:00Z"/>
          <w:bCs/>
          <w:szCs w:val="24"/>
        </w:rPr>
        <w:pPrChange w:id="20286"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20287" w:name="_Toc40256683"/>
      <w:bookmarkStart w:id="20288" w:name="_Toc40257531"/>
      <w:bookmarkStart w:id="20289" w:name="_Toc40258347"/>
      <w:bookmarkStart w:id="20290" w:name="_Toc40259158"/>
      <w:bookmarkStart w:id="20291" w:name="_Toc40259963"/>
      <w:bookmarkStart w:id="20292" w:name="_Toc40260756"/>
      <w:bookmarkStart w:id="20293" w:name="_Toc40261548"/>
      <w:del w:id="20294" w:author="Debbie Houldsworth" w:date="2020-05-06T07:36:00Z">
        <w:r w:rsidRPr="005F27CA" w:rsidDel="00CD7BBA">
          <w:rPr>
            <w:bCs/>
            <w:szCs w:val="24"/>
          </w:rPr>
          <w:delText xml:space="preserve">Any dispute or difference of whatever nature and howsoever arising under, out of or relating to this Agreement (a </w:delText>
        </w:r>
        <w:r w:rsidRPr="005F27CA" w:rsidDel="00CD7BBA">
          <w:rPr>
            <w:b/>
            <w:szCs w:val="24"/>
          </w:rPr>
          <w:delText>Dispute</w:delText>
        </w:r>
        <w:r w:rsidRPr="005F27CA" w:rsidDel="00CD7BBA">
          <w:rPr>
            <w:bCs/>
            <w:szCs w:val="24"/>
          </w:rPr>
          <w:delText xml:space="preserve">) shall be resolved under this Clause </w:delText>
        </w:r>
        <w:r w:rsidRPr="005F27CA" w:rsidDel="00CD7BBA">
          <w:rPr>
            <w:bCs/>
            <w:szCs w:val="24"/>
          </w:rPr>
          <w:fldChar w:fldCharType="begin"/>
        </w:r>
        <w:r w:rsidRPr="005F27CA" w:rsidDel="00CD7BBA">
          <w:rPr>
            <w:bCs/>
            <w:szCs w:val="24"/>
          </w:rPr>
          <w:delInstrText xml:space="preserve"> REF _Ref341435543 \r \h  \* MERGEFORMAT </w:delInstrText>
        </w:r>
        <w:r w:rsidRPr="005F27CA" w:rsidDel="00CD7BBA">
          <w:rPr>
            <w:bCs/>
            <w:szCs w:val="24"/>
          </w:rPr>
        </w:r>
        <w:r w:rsidRPr="005F27CA" w:rsidDel="00CD7BBA">
          <w:rPr>
            <w:bCs/>
            <w:szCs w:val="24"/>
          </w:rPr>
          <w:fldChar w:fldCharType="separate"/>
        </w:r>
        <w:r w:rsidR="003A05AB" w:rsidDel="00CD7BBA">
          <w:rPr>
            <w:bCs/>
            <w:szCs w:val="24"/>
          </w:rPr>
          <w:delText>19</w:delText>
        </w:r>
        <w:r w:rsidRPr="005F27CA" w:rsidDel="00CD7BBA">
          <w:rPr>
            <w:bCs/>
            <w:szCs w:val="24"/>
          </w:rPr>
          <w:fldChar w:fldCharType="end"/>
        </w:r>
        <w:r w:rsidRPr="005F27CA" w:rsidDel="00CD7BBA">
          <w:rPr>
            <w:bCs/>
            <w:szCs w:val="24"/>
          </w:rPr>
          <w:delText xml:space="preserve"> (</w:delText>
        </w:r>
        <w:r w:rsidRPr="005F27CA" w:rsidDel="00CD7BBA">
          <w:rPr>
            <w:bCs/>
            <w:i/>
            <w:iCs/>
            <w:szCs w:val="24"/>
          </w:rPr>
          <w:delText>Disputes</w:delText>
        </w:r>
        <w:r w:rsidRPr="005F27CA" w:rsidDel="00CD7BBA">
          <w:rPr>
            <w:bCs/>
            <w:szCs w:val="24"/>
          </w:rPr>
          <w:delText>).</w:delText>
        </w:r>
        <w:bookmarkEnd w:id="20287"/>
        <w:bookmarkEnd w:id="20288"/>
        <w:bookmarkEnd w:id="20289"/>
        <w:bookmarkEnd w:id="20290"/>
        <w:bookmarkEnd w:id="20291"/>
        <w:bookmarkEnd w:id="20292"/>
        <w:bookmarkEnd w:id="20293"/>
        <w:r w:rsidRPr="005F27CA" w:rsidDel="00CD7BBA">
          <w:rPr>
            <w:bCs/>
            <w:szCs w:val="24"/>
          </w:rPr>
          <w:delText xml:space="preserve"> </w:delText>
        </w:r>
      </w:del>
    </w:p>
    <w:p w14:paraId="54160721" w14:textId="7B340DFF"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20295" w:author="Debbie Houldsworth" w:date="2020-05-06T07:36:00Z"/>
          <w:bCs/>
          <w:szCs w:val="24"/>
        </w:rPr>
        <w:pPrChange w:id="20296"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20297" w:name="_Toc40256684"/>
      <w:bookmarkStart w:id="20298" w:name="_Toc40257532"/>
      <w:bookmarkStart w:id="20299" w:name="_Toc40258348"/>
      <w:bookmarkStart w:id="20300" w:name="_Toc40259159"/>
      <w:bookmarkStart w:id="20301" w:name="_Toc40259964"/>
      <w:bookmarkStart w:id="20302" w:name="_Toc40260757"/>
      <w:bookmarkStart w:id="20303" w:name="_Toc40261549"/>
      <w:del w:id="20304" w:author="Debbie Houldsworth" w:date="2020-05-06T07:36:00Z">
        <w:r w:rsidRPr="005F27CA" w:rsidDel="00CD7BBA">
          <w:rPr>
            <w:bCs/>
            <w:szCs w:val="24"/>
          </w:rPr>
          <w:delText>The Parties shall, in good faith, endeavour to resolve Disputes within fifteen (15) Working Days.</w:delText>
        </w:r>
        <w:bookmarkEnd w:id="20297"/>
        <w:bookmarkEnd w:id="20298"/>
        <w:bookmarkEnd w:id="20299"/>
        <w:bookmarkEnd w:id="20300"/>
        <w:bookmarkEnd w:id="20301"/>
        <w:bookmarkEnd w:id="20302"/>
        <w:bookmarkEnd w:id="20303"/>
      </w:del>
    </w:p>
    <w:p w14:paraId="6C1C6D87" w14:textId="31B19B24"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20305" w:author="Debbie Houldsworth" w:date="2020-05-06T07:36:00Z"/>
          <w:bCs/>
          <w:szCs w:val="24"/>
        </w:rPr>
        <w:pPrChange w:id="20306"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20307" w:name="_Toc40256685"/>
      <w:bookmarkStart w:id="20308" w:name="_Toc40257533"/>
      <w:bookmarkStart w:id="20309" w:name="_Toc40258349"/>
      <w:bookmarkStart w:id="20310" w:name="_Toc40259160"/>
      <w:bookmarkStart w:id="20311" w:name="_Toc40259965"/>
      <w:bookmarkStart w:id="20312" w:name="_Toc40260758"/>
      <w:bookmarkStart w:id="20313" w:name="_Toc40261550"/>
      <w:del w:id="20314" w:author="Debbie Houldsworth" w:date="2020-05-06T07:36:00Z">
        <w:r w:rsidRPr="005F27CA" w:rsidDel="00CD7BBA">
          <w:rPr>
            <w:bCs/>
            <w:szCs w:val="24"/>
          </w:rPr>
          <w:delText>Where the Parties are unable to resolve a Dispute, it shall be referred to MEC who shall attempt to resolve such dispute in accordance with its authority under the MRA within fifteen (15) Working Days.</w:delText>
        </w:r>
        <w:bookmarkEnd w:id="20307"/>
        <w:bookmarkEnd w:id="20308"/>
        <w:bookmarkEnd w:id="20309"/>
        <w:bookmarkEnd w:id="20310"/>
        <w:bookmarkEnd w:id="20311"/>
        <w:bookmarkEnd w:id="20312"/>
        <w:bookmarkEnd w:id="20313"/>
      </w:del>
    </w:p>
    <w:p w14:paraId="19A2CD81" w14:textId="58F48F2E"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20315" w:author="Debbie Houldsworth" w:date="2020-05-06T07:36:00Z"/>
          <w:bCs/>
          <w:szCs w:val="24"/>
        </w:rPr>
        <w:pPrChange w:id="20316"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20317" w:name="_Ref315864535"/>
      <w:bookmarkStart w:id="20318" w:name="_Toc40256686"/>
      <w:bookmarkStart w:id="20319" w:name="_Toc40257534"/>
      <w:bookmarkStart w:id="20320" w:name="_Toc40258350"/>
      <w:bookmarkStart w:id="20321" w:name="_Toc40259161"/>
      <w:bookmarkStart w:id="20322" w:name="_Toc40259966"/>
      <w:bookmarkStart w:id="20323" w:name="_Toc40260759"/>
      <w:bookmarkStart w:id="20324" w:name="_Toc40261551"/>
      <w:del w:id="20325" w:author="Debbie Houldsworth" w:date="2020-05-06T07:36:00Z">
        <w:r w:rsidRPr="005F27CA" w:rsidDel="00CD7BBA">
          <w:rPr>
            <w:bCs/>
            <w:szCs w:val="24"/>
          </w:rPr>
          <w:delText xml:space="preserve">Subject to first complying with the provisions set out above in this Clause </w:delText>
        </w:r>
        <w:r w:rsidRPr="005F27CA" w:rsidDel="00CD7BBA">
          <w:rPr>
            <w:bCs/>
            <w:szCs w:val="24"/>
          </w:rPr>
          <w:fldChar w:fldCharType="begin"/>
        </w:r>
        <w:r w:rsidRPr="005F27CA" w:rsidDel="00CD7BBA">
          <w:rPr>
            <w:bCs/>
            <w:szCs w:val="24"/>
          </w:rPr>
          <w:delInstrText xml:space="preserve"> REF _Ref341435543 \r \h  \* MERGEFORMAT </w:delInstrText>
        </w:r>
        <w:r w:rsidRPr="005F27CA" w:rsidDel="00CD7BBA">
          <w:rPr>
            <w:bCs/>
            <w:szCs w:val="24"/>
          </w:rPr>
        </w:r>
        <w:r w:rsidRPr="005F27CA" w:rsidDel="00CD7BBA">
          <w:rPr>
            <w:bCs/>
            <w:szCs w:val="24"/>
          </w:rPr>
          <w:fldChar w:fldCharType="separate"/>
        </w:r>
        <w:r w:rsidR="003A05AB" w:rsidDel="00CD7BBA">
          <w:rPr>
            <w:bCs/>
            <w:szCs w:val="24"/>
          </w:rPr>
          <w:delText>19</w:delText>
        </w:r>
        <w:r w:rsidRPr="005F27CA" w:rsidDel="00CD7BBA">
          <w:rPr>
            <w:bCs/>
            <w:szCs w:val="24"/>
          </w:rPr>
          <w:fldChar w:fldCharType="end"/>
        </w:r>
        <w:r w:rsidRPr="005F27CA" w:rsidDel="00CD7BBA">
          <w:rPr>
            <w:bCs/>
            <w:szCs w:val="24"/>
          </w:rPr>
          <w:delText>, all disputes or claims arising out of or relating to this Agreement shall be subject to the exclusive jurisdiction of the English courts to which the Parties irrevocably submit.</w:delText>
        </w:r>
        <w:bookmarkEnd w:id="20317"/>
        <w:bookmarkEnd w:id="20318"/>
        <w:bookmarkEnd w:id="20319"/>
        <w:bookmarkEnd w:id="20320"/>
        <w:bookmarkEnd w:id="20321"/>
        <w:bookmarkEnd w:id="20322"/>
        <w:bookmarkEnd w:id="20323"/>
        <w:bookmarkEnd w:id="20324"/>
      </w:del>
    </w:p>
    <w:p w14:paraId="15B29247" w14:textId="5E85771C" w:rsidR="00426F1D" w:rsidRPr="005F27CA" w:rsidDel="00CD7BBA" w:rsidRDefault="00426F1D">
      <w:pPr>
        <w:keepNext/>
        <w:numPr>
          <w:ilvl w:val="1"/>
          <w:numId w:val="85"/>
        </w:numPr>
        <w:tabs>
          <w:tab w:val="clear" w:pos="2160"/>
          <w:tab w:val="clear" w:pos="2880"/>
          <w:tab w:val="clear" w:pos="3600"/>
          <w:tab w:val="clear" w:pos="4320"/>
          <w:tab w:val="clear" w:pos="5040"/>
          <w:tab w:val="clear" w:pos="9029"/>
        </w:tabs>
        <w:spacing w:after="230"/>
        <w:jc w:val="left"/>
        <w:outlineLvl w:val="0"/>
        <w:rPr>
          <w:del w:id="20326" w:author="Debbie Houldsworth" w:date="2020-05-06T07:36:00Z"/>
          <w:bCs/>
          <w:szCs w:val="24"/>
        </w:rPr>
        <w:pPrChange w:id="20327" w:author="Debbie Houldsworth" w:date="2020-05-13T09:35:00Z">
          <w:pPr>
            <w:keepNext/>
            <w:numPr>
              <w:ilvl w:val="1"/>
              <w:numId w:val="85"/>
            </w:numPr>
            <w:tabs>
              <w:tab w:val="clear" w:pos="2160"/>
              <w:tab w:val="clear" w:pos="2880"/>
              <w:tab w:val="clear" w:pos="3600"/>
              <w:tab w:val="clear" w:pos="4320"/>
              <w:tab w:val="clear" w:pos="5040"/>
              <w:tab w:val="clear" w:pos="9029"/>
              <w:tab w:val="num" w:pos="720"/>
            </w:tabs>
            <w:spacing w:after="230"/>
            <w:ind w:left="720" w:hanging="720"/>
            <w:jc w:val="left"/>
            <w:outlineLvl w:val="1"/>
          </w:pPr>
        </w:pPrChange>
      </w:pPr>
      <w:bookmarkStart w:id="20328" w:name="_Toc40256687"/>
      <w:bookmarkStart w:id="20329" w:name="_Toc40257535"/>
      <w:bookmarkStart w:id="20330" w:name="_Toc40258351"/>
      <w:bookmarkStart w:id="20331" w:name="_Toc40259162"/>
      <w:bookmarkStart w:id="20332" w:name="_Toc40259967"/>
      <w:bookmarkStart w:id="20333" w:name="_Toc40260760"/>
      <w:bookmarkStart w:id="20334" w:name="_Toc40261552"/>
      <w:del w:id="20335" w:author="Debbie Houldsworth" w:date="2020-05-06T07:36:00Z">
        <w:r w:rsidRPr="005F27CA" w:rsidDel="00CD7BBA">
          <w:rPr>
            <w:bCs/>
            <w:szCs w:val="24"/>
          </w:rPr>
          <w:delText>Where the User is a party to the GDAA, the Parties may agree to refer a Dispute instead to the dispute resolution procedure under the GDAA; in which case, the outcome of that procedure will be binding on the User, GDCC Operator and each of the Suppliers.</w:delText>
        </w:r>
        <w:bookmarkEnd w:id="20328"/>
        <w:bookmarkEnd w:id="20329"/>
        <w:bookmarkEnd w:id="20330"/>
        <w:bookmarkEnd w:id="20331"/>
        <w:bookmarkEnd w:id="20332"/>
        <w:bookmarkEnd w:id="20333"/>
        <w:bookmarkEnd w:id="20334"/>
      </w:del>
    </w:p>
    <w:p w14:paraId="7EA25B0C" w14:textId="075DE8EF" w:rsidR="00426F1D" w:rsidRPr="005F27CA" w:rsidDel="00CD7BBA" w:rsidRDefault="00426F1D" w:rsidP="00CA4155">
      <w:pPr>
        <w:keepNext/>
        <w:numPr>
          <w:ilvl w:val="0"/>
          <w:numId w:val="85"/>
        </w:numPr>
        <w:tabs>
          <w:tab w:val="clear" w:pos="2160"/>
          <w:tab w:val="clear" w:pos="2880"/>
          <w:tab w:val="clear" w:pos="3600"/>
          <w:tab w:val="clear" w:pos="4320"/>
          <w:tab w:val="clear" w:pos="5040"/>
          <w:tab w:val="clear" w:pos="9029"/>
        </w:tabs>
        <w:spacing w:before="230" w:after="230"/>
        <w:jc w:val="left"/>
        <w:outlineLvl w:val="0"/>
        <w:rPr>
          <w:del w:id="20336" w:author="Debbie Houldsworth" w:date="2020-05-06T07:36:00Z"/>
          <w:b/>
          <w:szCs w:val="24"/>
        </w:rPr>
      </w:pPr>
      <w:bookmarkStart w:id="20337" w:name="CL3"/>
      <w:bookmarkStart w:id="20338" w:name="CL4"/>
      <w:bookmarkStart w:id="20339" w:name="_Ref340989876"/>
      <w:bookmarkStart w:id="20340" w:name="_Toc345415330"/>
      <w:bookmarkStart w:id="20341" w:name="_Toc40256688"/>
      <w:bookmarkStart w:id="20342" w:name="_Toc40257536"/>
      <w:bookmarkStart w:id="20343" w:name="_Toc40258352"/>
      <w:bookmarkStart w:id="20344" w:name="_Toc40259163"/>
      <w:bookmarkStart w:id="20345" w:name="_Toc40259968"/>
      <w:bookmarkStart w:id="20346" w:name="_Toc40260761"/>
      <w:bookmarkStart w:id="20347" w:name="_Toc40261553"/>
      <w:bookmarkEnd w:id="20036"/>
      <w:bookmarkEnd w:id="20337"/>
      <w:bookmarkEnd w:id="20338"/>
      <w:del w:id="20348" w:author="Debbie Houldsworth" w:date="2020-05-06T07:36:00Z">
        <w:r w:rsidRPr="005F27CA" w:rsidDel="00CD7BBA">
          <w:rPr>
            <w:b/>
            <w:szCs w:val="24"/>
          </w:rPr>
          <w:delText>Intellectual Property</w:delText>
        </w:r>
        <w:bookmarkEnd w:id="20339"/>
        <w:r w:rsidRPr="005F27CA" w:rsidDel="00CD7BBA">
          <w:rPr>
            <w:b/>
            <w:szCs w:val="24"/>
          </w:rPr>
          <w:delText xml:space="preserve"> Rights</w:delText>
        </w:r>
        <w:bookmarkEnd w:id="20340"/>
        <w:bookmarkEnd w:id="20341"/>
        <w:bookmarkEnd w:id="20342"/>
        <w:bookmarkEnd w:id="20343"/>
        <w:bookmarkEnd w:id="20344"/>
        <w:bookmarkEnd w:id="20345"/>
        <w:bookmarkEnd w:id="20346"/>
        <w:bookmarkEnd w:id="20347"/>
      </w:del>
    </w:p>
    <w:p w14:paraId="358BD079" w14:textId="72E99549"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20349" w:author="Debbie Houldsworth" w:date="2020-05-06T07:36:00Z"/>
          <w:bCs/>
          <w:szCs w:val="24"/>
        </w:rPr>
        <w:pPrChange w:id="20350"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20351" w:name="_Toc40256689"/>
      <w:bookmarkStart w:id="20352" w:name="_Toc40257537"/>
      <w:bookmarkStart w:id="20353" w:name="_Toc40258353"/>
      <w:bookmarkStart w:id="20354" w:name="_Toc40259164"/>
      <w:bookmarkStart w:id="20355" w:name="_Toc40259969"/>
      <w:bookmarkStart w:id="20356" w:name="_Toc40260762"/>
      <w:bookmarkStart w:id="20357" w:name="_Toc40261554"/>
      <w:del w:id="20358" w:author="Debbie Houldsworth" w:date="2020-05-06T07:36:00Z">
        <w:r w:rsidRPr="005F27CA" w:rsidDel="00CD7BBA">
          <w:rPr>
            <w:bCs/>
            <w:szCs w:val="24"/>
          </w:rPr>
          <w:delText>This Agreement does not assign any IPR existing at or prior to the Commencement Date.  No Party may assert ownership over any other Party's pre-existing IPR.</w:delText>
        </w:r>
        <w:bookmarkEnd w:id="20351"/>
        <w:bookmarkEnd w:id="20352"/>
        <w:bookmarkEnd w:id="20353"/>
        <w:bookmarkEnd w:id="20354"/>
        <w:bookmarkEnd w:id="20355"/>
        <w:bookmarkEnd w:id="20356"/>
        <w:bookmarkEnd w:id="20357"/>
      </w:del>
    </w:p>
    <w:p w14:paraId="4FC98833" w14:textId="7EC6F1B2"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20359" w:author="Debbie Houldsworth" w:date="2020-05-06T07:36:00Z"/>
          <w:bCs/>
          <w:szCs w:val="24"/>
        </w:rPr>
        <w:pPrChange w:id="20360"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20361" w:name="_Toc40256690"/>
      <w:bookmarkStart w:id="20362" w:name="_Toc40257538"/>
      <w:bookmarkStart w:id="20363" w:name="_Toc40258354"/>
      <w:bookmarkStart w:id="20364" w:name="_Toc40259165"/>
      <w:bookmarkStart w:id="20365" w:name="_Toc40259970"/>
      <w:bookmarkStart w:id="20366" w:name="_Toc40260763"/>
      <w:bookmarkStart w:id="20367" w:name="_Toc40261555"/>
      <w:del w:id="20368" w:author="Debbie Houldsworth" w:date="2020-05-06T07:36:00Z">
        <w:r w:rsidRPr="005F27CA" w:rsidDel="00CD7BBA">
          <w:rPr>
            <w:bCs/>
            <w:szCs w:val="24"/>
          </w:rPr>
          <w:delText xml:space="preserve">Subject to Clause </w:delText>
        </w:r>
        <w:r w:rsidRPr="005F27CA" w:rsidDel="00CD7BBA">
          <w:rPr>
            <w:bCs/>
            <w:szCs w:val="24"/>
          </w:rPr>
          <w:fldChar w:fldCharType="begin"/>
        </w:r>
        <w:r w:rsidRPr="005F27CA" w:rsidDel="00CD7BBA">
          <w:rPr>
            <w:bCs/>
            <w:szCs w:val="24"/>
          </w:rPr>
          <w:delInstrText xml:space="preserve"> REF _Ref341528009 \r \h  \* MERGEFORMAT </w:delInstrText>
        </w:r>
        <w:r w:rsidRPr="005F27CA" w:rsidDel="00CD7BBA">
          <w:rPr>
            <w:bCs/>
            <w:szCs w:val="24"/>
          </w:rPr>
        </w:r>
        <w:r w:rsidRPr="005F27CA" w:rsidDel="00CD7BBA">
          <w:rPr>
            <w:bCs/>
            <w:szCs w:val="24"/>
          </w:rPr>
          <w:fldChar w:fldCharType="separate"/>
        </w:r>
        <w:r w:rsidR="003A05AB" w:rsidDel="00CD7BBA">
          <w:rPr>
            <w:bCs/>
            <w:szCs w:val="24"/>
          </w:rPr>
          <w:delText>20.4</w:delText>
        </w:r>
        <w:r w:rsidRPr="005F27CA" w:rsidDel="00CD7BBA">
          <w:rPr>
            <w:bCs/>
            <w:szCs w:val="24"/>
          </w:rPr>
          <w:fldChar w:fldCharType="end"/>
        </w:r>
        <w:r w:rsidRPr="005F27CA" w:rsidDel="00CD7BBA">
          <w:rPr>
            <w:bCs/>
            <w:szCs w:val="24"/>
          </w:rPr>
          <w:delText>, the GDCC Operator and/or their licensors shall retain all right, title and interest in all GDCC Operator IPR.  To the extent that any such right, title or interest vests in the User, it hereby assigns to the GDCC Operator (or their nominee) with full title guarantee by way of present and future assignment, all such right, title or interest (including all IPR).</w:delText>
        </w:r>
        <w:bookmarkEnd w:id="20361"/>
        <w:bookmarkEnd w:id="20362"/>
        <w:bookmarkEnd w:id="20363"/>
        <w:bookmarkEnd w:id="20364"/>
        <w:bookmarkEnd w:id="20365"/>
        <w:bookmarkEnd w:id="20366"/>
        <w:bookmarkEnd w:id="20367"/>
      </w:del>
    </w:p>
    <w:p w14:paraId="017AE8FE" w14:textId="2CF09ED2"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20369" w:author="Debbie Houldsworth" w:date="2020-05-06T07:36:00Z"/>
          <w:bCs/>
          <w:szCs w:val="24"/>
        </w:rPr>
        <w:pPrChange w:id="20370"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20371" w:name="_Toc40256691"/>
      <w:bookmarkStart w:id="20372" w:name="_Toc40257539"/>
      <w:bookmarkStart w:id="20373" w:name="_Toc40258355"/>
      <w:bookmarkStart w:id="20374" w:name="_Toc40259166"/>
      <w:bookmarkStart w:id="20375" w:name="_Toc40259971"/>
      <w:bookmarkStart w:id="20376" w:name="_Toc40260764"/>
      <w:bookmarkStart w:id="20377" w:name="_Toc40261556"/>
      <w:del w:id="20378" w:author="Debbie Houldsworth" w:date="2020-05-06T07:36:00Z">
        <w:r w:rsidRPr="005F27CA" w:rsidDel="00CD7BBA">
          <w:rPr>
            <w:bCs/>
            <w:szCs w:val="24"/>
          </w:rPr>
          <w:delText>The GDCC Operator hereby grants to the User for the duration of the Term, a non-exclusive, royalty-free, non-assignable, revocable licence to use, and sub-license (only on terms no less onerous than those set out in this Agreement) the use of, the GDCC Operator IPR in the United Kingdom, solely and to the extent necessary for the User to perform its obligations under this Agreement, under the GDAA and otherwise for the purposes of Green Deal, in accordance with the terms of this Agreement.</w:delText>
        </w:r>
        <w:bookmarkEnd w:id="20371"/>
        <w:bookmarkEnd w:id="20372"/>
        <w:bookmarkEnd w:id="20373"/>
        <w:bookmarkEnd w:id="20374"/>
        <w:bookmarkEnd w:id="20375"/>
        <w:bookmarkEnd w:id="20376"/>
        <w:bookmarkEnd w:id="20377"/>
      </w:del>
    </w:p>
    <w:p w14:paraId="6349114B" w14:textId="358AC86E"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20379" w:author="Debbie Houldsworth" w:date="2020-05-06T07:36:00Z"/>
          <w:bCs/>
          <w:szCs w:val="24"/>
        </w:rPr>
        <w:pPrChange w:id="20380"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20381" w:name="_Ref341528009"/>
      <w:bookmarkStart w:id="20382" w:name="_Toc40256692"/>
      <w:bookmarkStart w:id="20383" w:name="_Toc40257540"/>
      <w:bookmarkStart w:id="20384" w:name="_Toc40258356"/>
      <w:bookmarkStart w:id="20385" w:name="_Toc40259167"/>
      <w:bookmarkStart w:id="20386" w:name="_Toc40259972"/>
      <w:bookmarkStart w:id="20387" w:name="_Toc40260765"/>
      <w:bookmarkStart w:id="20388" w:name="_Toc40261557"/>
      <w:del w:id="20389" w:author="Debbie Houldsworth" w:date="2020-05-06T07:36:00Z">
        <w:r w:rsidRPr="005F27CA" w:rsidDel="00CD7BBA">
          <w:rPr>
            <w:bCs/>
            <w:szCs w:val="24"/>
          </w:rPr>
          <w:delText xml:space="preserve">Subject to Clause </w:delText>
        </w:r>
        <w:r w:rsidRPr="005F27CA" w:rsidDel="00CD7BBA">
          <w:rPr>
            <w:bCs/>
            <w:szCs w:val="24"/>
          </w:rPr>
          <w:fldChar w:fldCharType="begin"/>
        </w:r>
        <w:r w:rsidRPr="005F27CA" w:rsidDel="00CD7BBA">
          <w:rPr>
            <w:bCs/>
            <w:szCs w:val="24"/>
          </w:rPr>
          <w:delInstrText xml:space="preserve"> REF _Ref341528023 \r \h  \* MERGEFORMAT </w:delInstrText>
        </w:r>
        <w:r w:rsidRPr="005F27CA" w:rsidDel="00CD7BBA">
          <w:rPr>
            <w:bCs/>
            <w:szCs w:val="24"/>
          </w:rPr>
        </w:r>
        <w:r w:rsidRPr="005F27CA" w:rsidDel="00CD7BBA">
          <w:rPr>
            <w:bCs/>
            <w:szCs w:val="24"/>
          </w:rPr>
          <w:fldChar w:fldCharType="separate"/>
        </w:r>
        <w:r w:rsidR="003A05AB" w:rsidDel="00CD7BBA">
          <w:rPr>
            <w:bCs/>
            <w:szCs w:val="24"/>
          </w:rPr>
          <w:delText>20.6</w:delText>
        </w:r>
        <w:r w:rsidRPr="005F27CA" w:rsidDel="00CD7BBA">
          <w:rPr>
            <w:bCs/>
            <w:szCs w:val="24"/>
          </w:rPr>
          <w:fldChar w:fldCharType="end"/>
        </w:r>
        <w:r w:rsidRPr="005F27CA" w:rsidDel="00CD7BBA">
          <w:rPr>
            <w:bCs/>
            <w:szCs w:val="24"/>
          </w:rPr>
          <w:delText>, the User and/or its licensors shall retain all right, title and interest in all User Data, including all User IPR.  To the extent that any such right, title or interest vests in any one or more of the Suppliers, those Suppliers hereby assign to the User (or its nominee) with full title guarantee by way of present and future assignment, all such right, title or interest (including all IPR).</w:delText>
        </w:r>
        <w:bookmarkEnd w:id="20381"/>
        <w:bookmarkEnd w:id="20382"/>
        <w:bookmarkEnd w:id="20383"/>
        <w:bookmarkEnd w:id="20384"/>
        <w:bookmarkEnd w:id="20385"/>
        <w:bookmarkEnd w:id="20386"/>
        <w:bookmarkEnd w:id="20387"/>
        <w:bookmarkEnd w:id="20388"/>
      </w:del>
    </w:p>
    <w:p w14:paraId="05294CDB" w14:textId="795DCDB2"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20390" w:author="Debbie Houldsworth" w:date="2020-05-06T07:36:00Z"/>
          <w:bCs/>
          <w:szCs w:val="24"/>
        </w:rPr>
        <w:pPrChange w:id="20391"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20392" w:name="_Toc40256693"/>
      <w:bookmarkStart w:id="20393" w:name="_Toc40257541"/>
      <w:bookmarkStart w:id="20394" w:name="_Toc40258357"/>
      <w:bookmarkStart w:id="20395" w:name="_Toc40259168"/>
      <w:bookmarkStart w:id="20396" w:name="_Toc40259973"/>
      <w:bookmarkStart w:id="20397" w:name="_Toc40260766"/>
      <w:bookmarkStart w:id="20398" w:name="_Toc40261558"/>
      <w:del w:id="20399" w:author="Debbie Houldsworth" w:date="2020-05-06T07:36:00Z">
        <w:r w:rsidRPr="005F27CA" w:rsidDel="00CD7BBA">
          <w:rPr>
            <w:bCs/>
            <w:szCs w:val="24"/>
          </w:rPr>
          <w:delText>The User hereby grants to the GDCC Operator for the duration of the Term, a non-exclusive, royalty-free, non-assignable, revocable licence to use, and sub-license (only on terms no less onerous than those set out in this Agreement) the use of, the User IPR in the Territory, solely and to the extent necessary to perform their obligations under and in accordance with this Agreement and the GDAA.</w:delText>
        </w:r>
        <w:bookmarkEnd w:id="20392"/>
        <w:bookmarkEnd w:id="20393"/>
        <w:bookmarkEnd w:id="20394"/>
        <w:bookmarkEnd w:id="20395"/>
        <w:bookmarkEnd w:id="20396"/>
        <w:bookmarkEnd w:id="20397"/>
        <w:bookmarkEnd w:id="20398"/>
      </w:del>
    </w:p>
    <w:p w14:paraId="1C762E00" w14:textId="5958DEAA"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20400" w:author="Debbie Houldsworth" w:date="2020-05-06T07:36:00Z"/>
          <w:bCs/>
          <w:szCs w:val="24"/>
        </w:rPr>
        <w:pPrChange w:id="20401"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20402" w:name="_Ref341528023"/>
      <w:bookmarkStart w:id="20403" w:name="_Toc40256694"/>
      <w:bookmarkStart w:id="20404" w:name="_Toc40257542"/>
      <w:bookmarkStart w:id="20405" w:name="_Toc40258358"/>
      <w:bookmarkStart w:id="20406" w:name="_Toc40259169"/>
      <w:bookmarkStart w:id="20407" w:name="_Toc40259974"/>
      <w:bookmarkStart w:id="20408" w:name="_Toc40260767"/>
      <w:bookmarkStart w:id="20409" w:name="_Toc40261559"/>
      <w:del w:id="20410" w:author="Debbie Houldsworth" w:date="2020-05-06T07:36:00Z">
        <w:r w:rsidRPr="005F27CA" w:rsidDel="00CD7BBA">
          <w:rPr>
            <w:bCs/>
            <w:szCs w:val="24"/>
          </w:rPr>
          <w:delText>Subject to the IPR, Confidential Information and other rights the GDCC Operator or its licensors have under or in connection with this Agreement, any Derived Data created by or on behalf of the User shall, as between the Parties, be deemed to be User IPR.</w:delText>
        </w:r>
        <w:bookmarkEnd w:id="20402"/>
        <w:bookmarkEnd w:id="20403"/>
        <w:bookmarkEnd w:id="20404"/>
        <w:bookmarkEnd w:id="20405"/>
        <w:bookmarkEnd w:id="20406"/>
        <w:bookmarkEnd w:id="20407"/>
        <w:bookmarkEnd w:id="20408"/>
        <w:bookmarkEnd w:id="20409"/>
      </w:del>
    </w:p>
    <w:p w14:paraId="7CCF7191" w14:textId="00CF9461" w:rsidR="00426F1D" w:rsidRPr="005F27CA" w:rsidDel="00CD7BBA" w:rsidRDefault="00426F1D">
      <w:pPr>
        <w:keepNext/>
        <w:numPr>
          <w:ilvl w:val="1"/>
          <w:numId w:val="85"/>
        </w:numPr>
        <w:tabs>
          <w:tab w:val="clear" w:pos="2160"/>
          <w:tab w:val="clear" w:pos="2880"/>
          <w:tab w:val="clear" w:pos="3600"/>
          <w:tab w:val="clear" w:pos="4320"/>
          <w:tab w:val="clear" w:pos="5040"/>
          <w:tab w:val="clear" w:pos="9029"/>
        </w:tabs>
        <w:spacing w:after="230"/>
        <w:jc w:val="left"/>
        <w:outlineLvl w:val="0"/>
        <w:rPr>
          <w:del w:id="20411" w:author="Debbie Houldsworth" w:date="2020-05-06T07:36:00Z"/>
          <w:bCs/>
          <w:szCs w:val="24"/>
        </w:rPr>
        <w:pPrChange w:id="20412" w:author="Debbie Houldsworth" w:date="2020-05-13T09:35:00Z">
          <w:pPr>
            <w:keepNext/>
            <w:numPr>
              <w:ilvl w:val="1"/>
              <w:numId w:val="85"/>
            </w:numPr>
            <w:tabs>
              <w:tab w:val="clear" w:pos="2160"/>
              <w:tab w:val="clear" w:pos="2880"/>
              <w:tab w:val="clear" w:pos="3600"/>
              <w:tab w:val="clear" w:pos="4320"/>
              <w:tab w:val="clear" w:pos="5040"/>
              <w:tab w:val="clear" w:pos="9029"/>
              <w:tab w:val="num" w:pos="720"/>
            </w:tabs>
            <w:spacing w:after="230"/>
            <w:ind w:left="720" w:hanging="720"/>
            <w:jc w:val="left"/>
            <w:outlineLvl w:val="1"/>
          </w:pPr>
        </w:pPrChange>
      </w:pPr>
      <w:bookmarkStart w:id="20413" w:name="_Ref341696366"/>
      <w:bookmarkStart w:id="20414" w:name="_Toc40256695"/>
      <w:bookmarkStart w:id="20415" w:name="_Toc40257543"/>
      <w:bookmarkStart w:id="20416" w:name="_Toc40258359"/>
      <w:bookmarkStart w:id="20417" w:name="_Toc40259170"/>
      <w:bookmarkStart w:id="20418" w:name="_Toc40259975"/>
      <w:bookmarkStart w:id="20419" w:name="_Toc40260768"/>
      <w:bookmarkStart w:id="20420" w:name="_Toc40261560"/>
      <w:del w:id="20421" w:author="Debbie Houldsworth" w:date="2020-05-06T07:36:00Z">
        <w:r w:rsidRPr="005F27CA" w:rsidDel="00CD7BBA">
          <w:rPr>
            <w:bCs/>
            <w:szCs w:val="24"/>
          </w:rPr>
          <w:delText xml:space="preserve">Each Party (the </w:delText>
        </w:r>
        <w:r w:rsidRPr="005F27CA" w:rsidDel="00CD7BBA">
          <w:rPr>
            <w:b/>
            <w:szCs w:val="24"/>
          </w:rPr>
          <w:delText>first Party</w:delText>
        </w:r>
        <w:r w:rsidRPr="005F27CA" w:rsidDel="00CD7BBA">
          <w:rPr>
            <w:bCs/>
            <w:szCs w:val="24"/>
          </w:rPr>
          <w:delText xml:space="preserve">) shall, without prejudice to any other right or remedy available to the other Party (the </w:delText>
        </w:r>
        <w:r w:rsidRPr="005F27CA" w:rsidDel="00CD7BBA">
          <w:rPr>
            <w:b/>
            <w:szCs w:val="24"/>
          </w:rPr>
          <w:delText>second Party</w:delText>
        </w:r>
        <w:r w:rsidRPr="005F27CA" w:rsidDel="00CD7BBA">
          <w:rPr>
            <w:bCs/>
            <w:szCs w:val="24"/>
          </w:rPr>
          <w:delText xml:space="preserve">), indemnify the second Party and keep the second Party fully and effectively indemnified on demand against all costs, claims, demands, expenses and liabilities of whatsoever nature, which the second Party may incur or sustain as a result of any claim that the first Party's IPR licensed to the second Party under this Clause </w:delText>
        </w:r>
        <w:r w:rsidRPr="005F27CA" w:rsidDel="00CD7BBA">
          <w:rPr>
            <w:bCs/>
            <w:szCs w:val="24"/>
          </w:rPr>
          <w:fldChar w:fldCharType="begin"/>
        </w:r>
        <w:r w:rsidRPr="005F27CA" w:rsidDel="00CD7BBA">
          <w:rPr>
            <w:bCs/>
            <w:szCs w:val="24"/>
          </w:rPr>
          <w:delInstrText xml:space="preserve"> REF _Ref340989876 \r \h  \* MERGEFORMAT </w:delInstrText>
        </w:r>
        <w:r w:rsidRPr="005F27CA" w:rsidDel="00CD7BBA">
          <w:rPr>
            <w:bCs/>
            <w:szCs w:val="24"/>
          </w:rPr>
        </w:r>
        <w:r w:rsidRPr="005F27CA" w:rsidDel="00CD7BBA">
          <w:rPr>
            <w:bCs/>
            <w:szCs w:val="24"/>
          </w:rPr>
          <w:fldChar w:fldCharType="separate"/>
        </w:r>
        <w:r w:rsidR="003A05AB" w:rsidDel="00CD7BBA">
          <w:rPr>
            <w:bCs/>
            <w:szCs w:val="24"/>
          </w:rPr>
          <w:delText>20</w:delText>
        </w:r>
        <w:r w:rsidRPr="005F27CA" w:rsidDel="00CD7BBA">
          <w:rPr>
            <w:bCs/>
            <w:szCs w:val="24"/>
          </w:rPr>
          <w:fldChar w:fldCharType="end"/>
        </w:r>
        <w:r w:rsidRPr="005F27CA" w:rsidDel="00CD7BBA">
          <w:rPr>
            <w:bCs/>
            <w:szCs w:val="24"/>
          </w:rPr>
          <w:delText xml:space="preserve"> infringes any third party's IPR.  This liability of the first Party shall be unlimited.</w:delText>
        </w:r>
        <w:bookmarkEnd w:id="20413"/>
        <w:bookmarkEnd w:id="20414"/>
        <w:bookmarkEnd w:id="20415"/>
        <w:bookmarkEnd w:id="20416"/>
        <w:bookmarkEnd w:id="20417"/>
        <w:bookmarkEnd w:id="20418"/>
        <w:bookmarkEnd w:id="20419"/>
        <w:bookmarkEnd w:id="20420"/>
      </w:del>
    </w:p>
    <w:p w14:paraId="3D44B107" w14:textId="4805296E" w:rsidR="00426F1D" w:rsidRPr="005F27CA" w:rsidDel="00CD7BBA" w:rsidRDefault="00426F1D" w:rsidP="00CA4155">
      <w:pPr>
        <w:keepNext/>
        <w:numPr>
          <w:ilvl w:val="0"/>
          <w:numId w:val="85"/>
        </w:numPr>
        <w:tabs>
          <w:tab w:val="clear" w:pos="2160"/>
          <w:tab w:val="clear" w:pos="2880"/>
          <w:tab w:val="clear" w:pos="3600"/>
          <w:tab w:val="clear" w:pos="4320"/>
          <w:tab w:val="clear" w:pos="5040"/>
          <w:tab w:val="clear" w:pos="9029"/>
        </w:tabs>
        <w:spacing w:before="230" w:after="230"/>
        <w:jc w:val="left"/>
        <w:outlineLvl w:val="0"/>
        <w:rPr>
          <w:del w:id="20422" w:author="Debbie Houldsworth" w:date="2020-05-06T07:36:00Z"/>
          <w:b/>
          <w:szCs w:val="24"/>
        </w:rPr>
      </w:pPr>
      <w:bookmarkStart w:id="20423" w:name="_Ref341529253"/>
      <w:bookmarkStart w:id="20424" w:name="_Toc345415331"/>
      <w:bookmarkStart w:id="20425" w:name="_Toc40256696"/>
      <w:bookmarkStart w:id="20426" w:name="_Toc40257544"/>
      <w:bookmarkStart w:id="20427" w:name="_Toc40258360"/>
      <w:bookmarkStart w:id="20428" w:name="_Toc40259171"/>
      <w:bookmarkStart w:id="20429" w:name="_Toc40259976"/>
      <w:bookmarkStart w:id="20430" w:name="_Toc40260769"/>
      <w:bookmarkStart w:id="20431" w:name="_Toc40261561"/>
      <w:del w:id="20432" w:author="Debbie Houldsworth" w:date="2020-05-06T07:36:00Z">
        <w:r w:rsidRPr="005F27CA" w:rsidDel="00CD7BBA">
          <w:rPr>
            <w:b/>
            <w:szCs w:val="24"/>
          </w:rPr>
          <w:delText>General</w:delText>
        </w:r>
        <w:bookmarkEnd w:id="20423"/>
        <w:bookmarkEnd w:id="20424"/>
        <w:bookmarkEnd w:id="20425"/>
        <w:bookmarkEnd w:id="20426"/>
        <w:bookmarkEnd w:id="20427"/>
        <w:bookmarkEnd w:id="20428"/>
        <w:bookmarkEnd w:id="20429"/>
        <w:bookmarkEnd w:id="20430"/>
        <w:bookmarkEnd w:id="20431"/>
      </w:del>
    </w:p>
    <w:p w14:paraId="0F481C02" w14:textId="5E9D8E09"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20433" w:author="Debbie Houldsworth" w:date="2020-05-06T07:36:00Z"/>
          <w:bCs/>
          <w:szCs w:val="24"/>
        </w:rPr>
        <w:pPrChange w:id="20434"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20435" w:name="_Toc40256697"/>
      <w:bookmarkStart w:id="20436" w:name="_Toc40257545"/>
      <w:bookmarkStart w:id="20437" w:name="_Toc40258361"/>
      <w:bookmarkStart w:id="20438" w:name="_Toc40259172"/>
      <w:bookmarkStart w:id="20439" w:name="_Toc40259977"/>
      <w:bookmarkStart w:id="20440" w:name="_Toc40260770"/>
      <w:bookmarkStart w:id="20441" w:name="_Toc40261562"/>
      <w:bookmarkStart w:id="20442" w:name="_Ref177363878"/>
      <w:del w:id="20443" w:author="Debbie Houldsworth" w:date="2020-05-06T07:36:00Z">
        <w:r w:rsidRPr="005F27CA" w:rsidDel="00CD7BBA">
          <w:rPr>
            <w:bCs/>
            <w:szCs w:val="24"/>
          </w:rPr>
          <w:delText>This Agreement (as amended from time to time) contains the entire agreement and understanding between the Parties relating to its subject matter and supersedes any previous agreements, arrangements, undertakings or proposals, written or oral, between them.  Each Party confirms that, except as provided in this Agreement and without prejudice to any liability for fraudulent misrepresentation or fraudulent concealment, it has not relied on any representation, warranty or undertaking that is not contained in this Agreement or any document referred to in it.</w:delText>
        </w:r>
        <w:bookmarkEnd w:id="20435"/>
        <w:bookmarkEnd w:id="20436"/>
        <w:bookmarkEnd w:id="20437"/>
        <w:bookmarkEnd w:id="20438"/>
        <w:bookmarkEnd w:id="20439"/>
        <w:bookmarkEnd w:id="20440"/>
        <w:bookmarkEnd w:id="20441"/>
        <w:r w:rsidRPr="005F27CA" w:rsidDel="00CD7BBA">
          <w:rPr>
            <w:bCs/>
            <w:szCs w:val="24"/>
          </w:rPr>
          <w:delText xml:space="preserve">  </w:delText>
        </w:r>
        <w:bookmarkEnd w:id="20442"/>
      </w:del>
    </w:p>
    <w:p w14:paraId="5C67309F" w14:textId="1E996654"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20444" w:author="Debbie Houldsworth" w:date="2020-05-06T07:36:00Z"/>
          <w:bCs/>
          <w:szCs w:val="24"/>
        </w:rPr>
        <w:pPrChange w:id="20445"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20446" w:name="_Toc40256698"/>
      <w:bookmarkStart w:id="20447" w:name="_Toc40257546"/>
      <w:bookmarkStart w:id="20448" w:name="_Toc40258362"/>
      <w:bookmarkStart w:id="20449" w:name="_Toc40259173"/>
      <w:bookmarkStart w:id="20450" w:name="_Toc40259978"/>
      <w:bookmarkStart w:id="20451" w:name="_Toc40260771"/>
      <w:bookmarkStart w:id="20452" w:name="_Toc40261563"/>
      <w:del w:id="20453" w:author="Debbie Houldsworth" w:date="2020-05-06T07:36:00Z">
        <w:r w:rsidRPr="005F27CA" w:rsidDel="00CD7BBA">
          <w:rPr>
            <w:bCs/>
            <w:szCs w:val="24"/>
          </w:rPr>
          <w:delText>Each Party agrees that the only rights and remedies available to it arising out of or in connection with any warranties, statements, promises or representations will be for breach of contract and irrevocably and unconditionally waives any right it may have to any claim, rights or remedies including any right to rescind this Agreement which it might otherwise have had in relation to them.</w:delText>
        </w:r>
        <w:bookmarkEnd w:id="20446"/>
        <w:bookmarkEnd w:id="20447"/>
        <w:bookmarkEnd w:id="20448"/>
        <w:bookmarkEnd w:id="20449"/>
        <w:bookmarkEnd w:id="20450"/>
        <w:bookmarkEnd w:id="20451"/>
        <w:bookmarkEnd w:id="20452"/>
        <w:r w:rsidRPr="005F27CA" w:rsidDel="00CD7BBA">
          <w:rPr>
            <w:bCs/>
            <w:szCs w:val="24"/>
          </w:rPr>
          <w:delText xml:space="preserve"> </w:delText>
        </w:r>
      </w:del>
    </w:p>
    <w:p w14:paraId="7DC130EE" w14:textId="5BC41893"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20454" w:author="Debbie Houldsworth" w:date="2020-05-06T07:36:00Z"/>
          <w:bCs/>
          <w:szCs w:val="24"/>
        </w:rPr>
        <w:pPrChange w:id="20455"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20456" w:name="_Toc40256699"/>
      <w:bookmarkStart w:id="20457" w:name="_Toc40257547"/>
      <w:bookmarkStart w:id="20458" w:name="_Toc40258363"/>
      <w:bookmarkStart w:id="20459" w:name="_Toc40259174"/>
      <w:bookmarkStart w:id="20460" w:name="_Toc40259979"/>
      <w:bookmarkStart w:id="20461" w:name="_Toc40260772"/>
      <w:bookmarkStart w:id="20462" w:name="_Toc40261564"/>
      <w:del w:id="20463" w:author="Debbie Houldsworth" w:date="2020-05-06T07:36:00Z">
        <w:r w:rsidRPr="005F27CA" w:rsidDel="00CD7BBA">
          <w:rPr>
            <w:bCs/>
            <w:szCs w:val="24"/>
          </w:rPr>
          <w:delText>All warranties, conditions, terms and representations not set out in this Agreement whether implied by statute or otherwise are excluded to the extent permitted by law.</w:delText>
        </w:r>
        <w:bookmarkEnd w:id="20456"/>
        <w:bookmarkEnd w:id="20457"/>
        <w:bookmarkEnd w:id="20458"/>
        <w:bookmarkEnd w:id="20459"/>
        <w:bookmarkEnd w:id="20460"/>
        <w:bookmarkEnd w:id="20461"/>
        <w:bookmarkEnd w:id="20462"/>
      </w:del>
    </w:p>
    <w:p w14:paraId="777F0D3F" w14:textId="08B3CC18"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20464" w:author="Debbie Houldsworth" w:date="2020-05-06T07:36:00Z"/>
          <w:bCs/>
          <w:szCs w:val="24"/>
        </w:rPr>
        <w:pPrChange w:id="20465"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20466" w:name="_Toc40256700"/>
      <w:bookmarkStart w:id="20467" w:name="_Toc40257548"/>
      <w:bookmarkStart w:id="20468" w:name="_Toc40258364"/>
      <w:bookmarkStart w:id="20469" w:name="_Toc40259175"/>
      <w:bookmarkStart w:id="20470" w:name="_Toc40259980"/>
      <w:bookmarkStart w:id="20471" w:name="_Toc40260773"/>
      <w:bookmarkStart w:id="20472" w:name="_Toc40261565"/>
      <w:del w:id="20473" w:author="Debbie Houldsworth" w:date="2020-05-06T07:36:00Z">
        <w:r w:rsidRPr="005F27CA" w:rsidDel="00CD7BBA">
          <w:rPr>
            <w:bCs/>
            <w:szCs w:val="24"/>
          </w:rPr>
          <w:delText>The rights and remedies contained in this Agreement are cumulative and not exclusive of any rights or remedies provided by law.</w:delText>
        </w:r>
        <w:bookmarkEnd w:id="20466"/>
        <w:bookmarkEnd w:id="20467"/>
        <w:bookmarkEnd w:id="20468"/>
        <w:bookmarkEnd w:id="20469"/>
        <w:bookmarkEnd w:id="20470"/>
        <w:bookmarkEnd w:id="20471"/>
        <w:bookmarkEnd w:id="20472"/>
      </w:del>
    </w:p>
    <w:p w14:paraId="602C3494" w14:textId="42234C9E"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20474" w:author="Debbie Houldsworth" w:date="2020-05-06T07:36:00Z"/>
          <w:bCs/>
          <w:szCs w:val="24"/>
        </w:rPr>
        <w:pPrChange w:id="20475"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20476" w:name="_Toc40256701"/>
      <w:bookmarkStart w:id="20477" w:name="_Toc40257549"/>
      <w:bookmarkStart w:id="20478" w:name="_Toc40258365"/>
      <w:bookmarkStart w:id="20479" w:name="_Toc40259176"/>
      <w:bookmarkStart w:id="20480" w:name="_Toc40259981"/>
      <w:bookmarkStart w:id="20481" w:name="_Toc40260774"/>
      <w:bookmarkStart w:id="20482" w:name="_Toc40261566"/>
      <w:del w:id="20483" w:author="Debbie Houldsworth" w:date="2020-05-06T07:36:00Z">
        <w:r w:rsidRPr="005F27CA" w:rsidDel="00CD7BBA">
          <w:rPr>
            <w:bCs/>
            <w:szCs w:val="24"/>
          </w:rPr>
          <w:delText>As between the User on the one hand and the GDCC Operator and each Supplier on the other, nothing in this Agreement shall be construed as creating a partnership or joint venture of any kind between the Parties or as constituting any Party as the agent of another Party for any purpose whatsoever and no Party shall have the authority or power to bind another Party or to contract in the name of or create a liability against another Party in any way or for any purpose.</w:delText>
        </w:r>
        <w:bookmarkEnd w:id="20476"/>
        <w:bookmarkEnd w:id="20477"/>
        <w:bookmarkEnd w:id="20478"/>
        <w:bookmarkEnd w:id="20479"/>
        <w:bookmarkEnd w:id="20480"/>
        <w:bookmarkEnd w:id="20481"/>
        <w:bookmarkEnd w:id="20482"/>
      </w:del>
    </w:p>
    <w:p w14:paraId="1AE9F400" w14:textId="37C1EF45"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20484" w:author="Debbie Houldsworth" w:date="2020-05-06T07:36:00Z"/>
          <w:bCs/>
          <w:szCs w:val="24"/>
        </w:rPr>
        <w:pPrChange w:id="20485"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20486" w:name="_Toc40256702"/>
      <w:bookmarkStart w:id="20487" w:name="_Toc40257550"/>
      <w:bookmarkStart w:id="20488" w:name="_Toc40258366"/>
      <w:bookmarkStart w:id="20489" w:name="_Toc40259177"/>
      <w:bookmarkStart w:id="20490" w:name="_Toc40259982"/>
      <w:bookmarkStart w:id="20491" w:name="_Toc40260775"/>
      <w:bookmarkStart w:id="20492" w:name="_Toc40261567"/>
      <w:del w:id="20493" w:author="Debbie Houldsworth" w:date="2020-05-06T07:36:00Z">
        <w:r w:rsidRPr="005F27CA" w:rsidDel="00CD7BBA">
          <w:rPr>
            <w:bCs/>
            <w:szCs w:val="24"/>
          </w:rPr>
          <w:delText>This Agreement may be executed in any number of counterparts, each of which when executed shall constitute an original of this Agreement, but all the counterparts together constitute the same Agreement. No counterpart shall be effective until each Party has executed at least one counterpart.</w:delText>
        </w:r>
        <w:bookmarkEnd w:id="20486"/>
        <w:bookmarkEnd w:id="20487"/>
        <w:bookmarkEnd w:id="20488"/>
        <w:bookmarkEnd w:id="20489"/>
        <w:bookmarkEnd w:id="20490"/>
        <w:bookmarkEnd w:id="20491"/>
        <w:bookmarkEnd w:id="20492"/>
      </w:del>
    </w:p>
    <w:p w14:paraId="1C425C80" w14:textId="625F35BE"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20494" w:author="Debbie Houldsworth" w:date="2020-05-06T07:36:00Z"/>
          <w:bCs/>
          <w:szCs w:val="24"/>
        </w:rPr>
        <w:pPrChange w:id="20495"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20496" w:name="_Ref283815845"/>
      <w:bookmarkStart w:id="20497" w:name="_Toc40256703"/>
      <w:bookmarkStart w:id="20498" w:name="_Toc40257551"/>
      <w:bookmarkStart w:id="20499" w:name="_Toc40258367"/>
      <w:bookmarkStart w:id="20500" w:name="_Toc40259178"/>
      <w:bookmarkStart w:id="20501" w:name="_Toc40259983"/>
      <w:bookmarkStart w:id="20502" w:name="_Toc40260776"/>
      <w:bookmarkStart w:id="20503" w:name="_Toc40261568"/>
      <w:del w:id="20504" w:author="Debbie Houldsworth" w:date="2020-05-06T07:36:00Z">
        <w:r w:rsidRPr="005F27CA" w:rsidDel="00CD7BBA">
          <w:rPr>
            <w:bCs/>
            <w:szCs w:val="24"/>
          </w:rPr>
          <w:delText>The User may not assign, transfer, charge or otherwise dispose of all or any of its rights and responsibilities under this Agreement, except as permitted under this Agreement or under the GDAA.</w:delText>
        </w:r>
        <w:bookmarkEnd w:id="20496"/>
        <w:bookmarkEnd w:id="20497"/>
        <w:bookmarkEnd w:id="20498"/>
        <w:bookmarkEnd w:id="20499"/>
        <w:bookmarkEnd w:id="20500"/>
        <w:bookmarkEnd w:id="20501"/>
        <w:bookmarkEnd w:id="20502"/>
        <w:bookmarkEnd w:id="20503"/>
      </w:del>
    </w:p>
    <w:p w14:paraId="38E34C54" w14:textId="549CC173"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20505" w:author="Debbie Houldsworth" w:date="2020-05-06T07:36:00Z"/>
          <w:bCs/>
          <w:szCs w:val="24"/>
        </w:rPr>
        <w:pPrChange w:id="20506"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20507" w:name="_Toc40256704"/>
      <w:bookmarkStart w:id="20508" w:name="_Toc40257552"/>
      <w:bookmarkStart w:id="20509" w:name="_Toc40258368"/>
      <w:bookmarkStart w:id="20510" w:name="_Toc40259179"/>
      <w:bookmarkStart w:id="20511" w:name="_Toc40259984"/>
      <w:bookmarkStart w:id="20512" w:name="_Toc40260777"/>
      <w:bookmarkStart w:id="20513" w:name="_Toc40261569"/>
      <w:del w:id="20514" w:author="Debbie Houldsworth" w:date="2020-05-06T07:36:00Z">
        <w:r w:rsidRPr="005F27CA" w:rsidDel="00CD7BBA">
          <w:rPr>
            <w:bCs/>
            <w:szCs w:val="24"/>
          </w:rPr>
          <w:delText>A Party may sub-contract any or all of its obligations under this Agreement as it in its absolute discretion sees fit.  For the avoidance of doubt, that Party shall be responsible for its obligations under this Agreement that are performed by any sub-contractor, agent or consultant and for the acts or omissions of each sub-contractor, agent or consultant as if they were acts or omissions of the Party.</w:delText>
        </w:r>
        <w:bookmarkEnd w:id="20507"/>
        <w:bookmarkEnd w:id="20508"/>
        <w:bookmarkEnd w:id="20509"/>
        <w:bookmarkEnd w:id="20510"/>
        <w:bookmarkEnd w:id="20511"/>
        <w:bookmarkEnd w:id="20512"/>
        <w:bookmarkEnd w:id="20513"/>
        <w:r w:rsidRPr="005F27CA" w:rsidDel="00CD7BBA">
          <w:rPr>
            <w:bCs/>
            <w:szCs w:val="24"/>
            <w:vertAlign w:val="superscript"/>
          </w:rPr>
          <w:delText xml:space="preserve"> </w:delText>
        </w:r>
      </w:del>
    </w:p>
    <w:p w14:paraId="02F40457" w14:textId="171F2DC9" w:rsidR="00426F1D" w:rsidRPr="005F27CA" w:rsidDel="00CD7BBA" w:rsidRDefault="00426F1D" w:rsidP="00CA4155">
      <w:pPr>
        <w:keepNext/>
        <w:numPr>
          <w:ilvl w:val="0"/>
          <w:numId w:val="85"/>
        </w:numPr>
        <w:tabs>
          <w:tab w:val="clear" w:pos="2160"/>
          <w:tab w:val="clear" w:pos="2880"/>
          <w:tab w:val="clear" w:pos="3600"/>
          <w:tab w:val="clear" w:pos="4320"/>
          <w:tab w:val="clear" w:pos="5040"/>
          <w:tab w:val="clear" w:pos="9029"/>
        </w:tabs>
        <w:spacing w:before="230" w:after="230"/>
        <w:jc w:val="left"/>
        <w:outlineLvl w:val="0"/>
        <w:rPr>
          <w:del w:id="20515" w:author="Debbie Houldsworth" w:date="2020-05-06T07:36:00Z"/>
          <w:b/>
          <w:szCs w:val="24"/>
        </w:rPr>
      </w:pPr>
      <w:bookmarkStart w:id="20516" w:name="_Ref343782794"/>
      <w:bookmarkStart w:id="20517" w:name="_Toc345415332"/>
      <w:bookmarkStart w:id="20518" w:name="_Toc40256705"/>
      <w:bookmarkStart w:id="20519" w:name="_Toc40257553"/>
      <w:bookmarkStart w:id="20520" w:name="_Toc40258369"/>
      <w:bookmarkStart w:id="20521" w:name="_Toc40259180"/>
      <w:bookmarkStart w:id="20522" w:name="_Toc40259985"/>
      <w:bookmarkStart w:id="20523" w:name="_Toc40260778"/>
      <w:bookmarkStart w:id="20524" w:name="_Toc40261570"/>
      <w:bookmarkStart w:id="20525" w:name="_Ref341529261"/>
      <w:del w:id="20526" w:author="Debbie Houldsworth" w:date="2020-05-06T07:36:00Z">
        <w:r w:rsidRPr="005F27CA" w:rsidDel="00CD7BBA">
          <w:rPr>
            <w:b/>
            <w:szCs w:val="24"/>
          </w:rPr>
          <w:delText>Changes to this Agreement</w:delText>
        </w:r>
        <w:bookmarkEnd w:id="20516"/>
        <w:bookmarkEnd w:id="20517"/>
        <w:bookmarkEnd w:id="20518"/>
        <w:bookmarkEnd w:id="20519"/>
        <w:bookmarkEnd w:id="20520"/>
        <w:bookmarkEnd w:id="20521"/>
        <w:bookmarkEnd w:id="20522"/>
        <w:bookmarkEnd w:id="20523"/>
        <w:bookmarkEnd w:id="20524"/>
      </w:del>
    </w:p>
    <w:p w14:paraId="66573E91" w14:textId="78E2C421" w:rsidR="00426F1D" w:rsidRPr="005F27CA" w:rsidDel="00CD7BBA" w:rsidRDefault="00426F1D">
      <w:pPr>
        <w:keepNext/>
        <w:numPr>
          <w:ilvl w:val="1"/>
          <w:numId w:val="85"/>
        </w:numPr>
        <w:tabs>
          <w:tab w:val="clear" w:pos="2160"/>
          <w:tab w:val="clear" w:pos="2880"/>
          <w:tab w:val="clear" w:pos="3600"/>
          <w:tab w:val="clear" w:pos="4320"/>
          <w:tab w:val="clear" w:pos="5040"/>
          <w:tab w:val="clear" w:pos="9029"/>
        </w:tabs>
        <w:spacing w:after="230"/>
        <w:jc w:val="left"/>
        <w:outlineLvl w:val="0"/>
        <w:rPr>
          <w:del w:id="20527" w:author="Debbie Houldsworth" w:date="2020-05-06T07:36:00Z"/>
          <w:bCs/>
          <w:szCs w:val="24"/>
        </w:rPr>
        <w:pPrChange w:id="20528" w:author="Debbie Houldsworth" w:date="2020-05-13T09:35:00Z">
          <w:pPr>
            <w:keepNext/>
            <w:numPr>
              <w:ilvl w:val="1"/>
              <w:numId w:val="85"/>
            </w:numPr>
            <w:tabs>
              <w:tab w:val="clear" w:pos="2160"/>
              <w:tab w:val="clear" w:pos="2880"/>
              <w:tab w:val="clear" w:pos="3600"/>
              <w:tab w:val="clear" w:pos="4320"/>
              <w:tab w:val="clear" w:pos="5040"/>
              <w:tab w:val="clear" w:pos="9029"/>
              <w:tab w:val="num" w:pos="720"/>
            </w:tabs>
            <w:spacing w:after="230"/>
            <w:ind w:left="720" w:hanging="720"/>
            <w:jc w:val="left"/>
            <w:outlineLvl w:val="1"/>
          </w:pPr>
        </w:pPrChange>
      </w:pPr>
      <w:bookmarkStart w:id="20529" w:name="_Toc40256706"/>
      <w:bookmarkStart w:id="20530" w:name="_Toc40257554"/>
      <w:bookmarkStart w:id="20531" w:name="_Toc40258370"/>
      <w:bookmarkStart w:id="20532" w:name="_Toc40259181"/>
      <w:bookmarkStart w:id="20533" w:name="_Toc40259986"/>
      <w:bookmarkStart w:id="20534" w:name="_Toc40260779"/>
      <w:bookmarkStart w:id="20535" w:name="_Toc40261571"/>
      <w:del w:id="20536" w:author="Debbie Houldsworth" w:date="2020-05-06T07:36:00Z">
        <w:r w:rsidRPr="005F27CA" w:rsidDel="00CD7BBA">
          <w:rPr>
            <w:bCs/>
            <w:szCs w:val="24"/>
          </w:rPr>
          <w:delText xml:space="preserve">No Party may amend or change this Agreement without the consent of the other Parties and the other authorised users of the GDCC, obtained in accordance with this Clause </w:delText>
        </w:r>
        <w:r w:rsidRPr="005F27CA" w:rsidDel="00CD7BBA">
          <w:rPr>
            <w:bCs/>
            <w:szCs w:val="24"/>
          </w:rPr>
          <w:fldChar w:fldCharType="begin"/>
        </w:r>
        <w:r w:rsidRPr="005F27CA" w:rsidDel="00CD7BBA">
          <w:rPr>
            <w:bCs/>
            <w:szCs w:val="24"/>
          </w:rPr>
          <w:delInstrText xml:space="preserve"> REF _Ref343782794 \r \h  \* MERGEFORMAT </w:delInstrText>
        </w:r>
        <w:r w:rsidRPr="005F27CA" w:rsidDel="00CD7BBA">
          <w:rPr>
            <w:bCs/>
            <w:szCs w:val="24"/>
          </w:rPr>
        </w:r>
        <w:r w:rsidRPr="005F27CA" w:rsidDel="00CD7BBA">
          <w:rPr>
            <w:bCs/>
            <w:szCs w:val="24"/>
          </w:rPr>
          <w:fldChar w:fldCharType="separate"/>
        </w:r>
        <w:r w:rsidR="003A05AB" w:rsidDel="00CD7BBA">
          <w:rPr>
            <w:bCs/>
            <w:szCs w:val="24"/>
          </w:rPr>
          <w:delText>22</w:delText>
        </w:r>
        <w:r w:rsidRPr="005F27CA" w:rsidDel="00CD7BBA">
          <w:rPr>
            <w:bCs/>
            <w:szCs w:val="24"/>
          </w:rPr>
          <w:fldChar w:fldCharType="end"/>
        </w:r>
        <w:r w:rsidRPr="005F27CA" w:rsidDel="00CD7BBA">
          <w:rPr>
            <w:bCs/>
            <w:szCs w:val="24"/>
          </w:rPr>
          <w:delText>.</w:delText>
        </w:r>
        <w:bookmarkEnd w:id="20529"/>
        <w:bookmarkEnd w:id="20530"/>
        <w:bookmarkEnd w:id="20531"/>
        <w:bookmarkEnd w:id="20532"/>
        <w:bookmarkEnd w:id="20533"/>
        <w:bookmarkEnd w:id="20534"/>
        <w:bookmarkEnd w:id="20535"/>
      </w:del>
    </w:p>
    <w:p w14:paraId="3C082D06" w14:textId="5FC950C1" w:rsidR="00426F1D" w:rsidRPr="005F27CA" w:rsidDel="00CD7BBA" w:rsidRDefault="00426F1D">
      <w:pPr>
        <w:keepNext/>
        <w:numPr>
          <w:ilvl w:val="1"/>
          <w:numId w:val="85"/>
        </w:numPr>
        <w:tabs>
          <w:tab w:val="clear" w:pos="2160"/>
          <w:tab w:val="clear" w:pos="2880"/>
          <w:tab w:val="clear" w:pos="3600"/>
          <w:tab w:val="clear" w:pos="4320"/>
          <w:tab w:val="clear" w:pos="5040"/>
          <w:tab w:val="clear" w:pos="9029"/>
        </w:tabs>
        <w:spacing w:after="230"/>
        <w:jc w:val="left"/>
        <w:outlineLvl w:val="0"/>
        <w:rPr>
          <w:del w:id="20537" w:author="Debbie Houldsworth" w:date="2020-05-06T07:36:00Z"/>
          <w:bCs/>
          <w:szCs w:val="24"/>
        </w:rPr>
        <w:pPrChange w:id="20538" w:author="Debbie Houldsworth" w:date="2020-05-13T09:35:00Z">
          <w:pPr>
            <w:keepNext/>
            <w:numPr>
              <w:ilvl w:val="1"/>
              <w:numId w:val="85"/>
            </w:numPr>
            <w:tabs>
              <w:tab w:val="clear" w:pos="2160"/>
              <w:tab w:val="clear" w:pos="2880"/>
              <w:tab w:val="clear" w:pos="3600"/>
              <w:tab w:val="clear" w:pos="4320"/>
              <w:tab w:val="clear" w:pos="5040"/>
              <w:tab w:val="clear" w:pos="9029"/>
              <w:tab w:val="num" w:pos="720"/>
            </w:tabs>
            <w:spacing w:after="230"/>
            <w:ind w:left="720" w:hanging="720"/>
            <w:jc w:val="left"/>
            <w:outlineLvl w:val="1"/>
          </w:pPr>
        </w:pPrChange>
      </w:pPr>
      <w:bookmarkStart w:id="20539" w:name="_Ref345409170"/>
      <w:bookmarkStart w:id="20540" w:name="_Toc40256707"/>
      <w:bookmarkStart w:id="20541" w:name="_Toc40257555"/>
      <w:bookmarkStart w:id="20542" w:name="_Toc40258371"/>
      <w:bookmarkStart w:id="20543" w:name="_Toc40259182"/>
      <w:bookmarkStart w:id="20544" w:name="_Toc40259987"/>
      <w:bookmarkStart w:id="20545" w:name="_Toc40260780"/>
      <w:bookmarkStart w:id="20546" w:name="_Toc40261572"/>
      <w:del w:id="20547" w:author="Debbie Houldsworth" w:date="2020-05-06T07:36:00Z">
        <w:r w:rsidRPr="005F27CA" w:rsidDel="00CD7BBA">
          <w:rPr>
            <w:bCs/>
            <w:szCs w:val="24"/>
          </w:rPr>
          <w:delText>Any Party that wishes to change this Agreement may submit a change proposal to MEC, requesting that such change be made; and the GDCC Operator shall procure that MEC shall notify such change for consideration to all Suppliers and other authorised users of the GDCC within fifteen (15) Working Days of the request being made, and provide a deadline for approval (which shall be no less than twenty (20) Working Days).</w:delText>
        </w:r>
        <w:bookmarkEnd w:id="20539"/>
        <w:bookmarkEnd w:id="20540"/>
        <w:bookmarkEnd w:id="20541"/>
        <w:bookmarkEnd w:id="20542"/>
        <w:bookmarkEnd w:id="20543"/>
        <w:bookmarkEnd w:id="20544"/>
        <w:bookmarkEnd w:id="20545"/>
        <w:bookmarkEnd w:id="20546"/>
      </w:del>
    </w:p>
    <w:p w14:paraId="20B422B0" w14:textId="342A4BA6" w:rsidR="00426F1D" w:rsidRPr="005F27CA" w:rsidDel="00CD7BBA" w:rsidRDefault="00426F1D">
      <w:pPr>
        <w:keepNext/>
        <w:numPr>
          <w:ilvl w:val="1"/>
          <w:numId w:val="85"/>
        </w:numPr>
        <w:tabs>
          <w:tab w:val="clear" w:pos="2160"/>
          <w:tab w:val="clear" w:pos="2880"/>
          <w:tab w:val="clear" w:pos="3600"/>
          <w:tab w:val="clear" w:pos="4320"/>
          <w:tab w:val="clear" w:pos="5040"/>
          <w:tab w:val="clear" w:pos="9029"/>
        </w:tabs>
        <w:spacing w:after="230"/>
        <w:jc w:val="left"/>
        <w:outlineLvl w:val="0"/>
        <w:rPr>
          <w:del w:id="20548" w:author="Debbie Houldsworth" w:date="2020-05-06T07:36:00Z"/>
          <w:bCs/>
          <w:szCs w:val="24"/>
        </w:rPr>
        <w:pPrChange w:id="20549" w:author="Debbie Houldsworth" w:date="2020-05-13T09:35:00Z">
          <w:pPr>
            <w:keepNext/>
            <w:numPr>
              <w:ilvl w:val="1"/>
              <w:numId w:val="85"/>
            </w:numPr>
            <w:tabs>
              <w:tab w:val="clear" w:pos="2160"/>
              <w:tab w:val="clear" w:pos="2880"/>
              <w:tab w:val="clear" w:pos="3600"/>
              <w:tab w:val="clear" w:pos="4320"/>
              <w:tab w:val="clear" w:pos="5040"/>
              <w:tab w:val="clear" w:pos="9029"/>
              <w:tab w:val="num" w:pos="720"/>
            </w:tabs>
            <w:spacing w:after="230"/>
            <w:ind w:left="720" w:hanging="720"/>
            <w:jc w:val="left"/>
            <w:outlineLvl w:val="1"/>
          </w:pPr>
        </w:pPrChange>
      </w:pPr>
      <w:bookmarkStart w:id="20550" w:name="_Toc40256708"/>
      <w:bookmarkStart w:id="20551" w:name="_Toc40257556"/>
      <w:bookmarkStart w:id="20552" w:name="_Toc40258372"/>
      <w:bookmarkStart w:id="20553" w:name="_Toc40259183"/>
      <w:bookmarkStart w:id="20554" w:name="_Toc40259988"/>
      <w:bookmarkStart w:id="20555" w:name="_Toc40260781"/>
      <w:bookmarkStart w:id="20556" w:name="_Toc40261573"/>
      <w:del w:id="20557" w:author="Debbie Houldsworth" w:date="2020-05-06T07:36:00Z">
        <w:r w:rsidRPr="005F27CA" w:rsidDel="00CD7BBA">
          <w:rPr>
            <w:bCs/>
            <w:szCs w:val="24"/>
          </w:rPr>
          <w:delText>Each Party shall in good faith give due consideration to any change proposal.</w:delText>
        </w:r>
        <w:bookmarkEnd w:id="20550"/>
        <w:bookmarkEnd w:id="20551"/>
        <w:bookmarkEnd w:id="20552"/>
        <w:bookmarkEnd w:id="20553"/>
        <w:bookmarkEnd w:id="20554"/>
        <w:bookmarkEnd w:id="20555"/>
        <w:bookmarkEnd w:id="20556"/>
      </w:del>
    </w:p>
    <w:p w14:paraId="39A375CE" w14:textId="7DD65186" w:rsidR="00426F1D" w:rsidRPr="005F27CA" w:rsidDel="00CD7BBA" w:rsidRDefault="00426F1D">
      <w:pPr>
        <w:keepNext/>
        <w:numPr>
          <w:ilvl w:val="1"/>
          <w:numId w:val="85"/>
        </w:numPr>
        <w:tabs>
          <w:tab w:val="clear" w:pos="2160"/>
          <w:tab w:val="clear" w:pos="2880"/>
          <w:tab w:val="clear" w:pos="3600"/>
          <w:tab w:val="clear" w:pos="4320"/>
          <w:tab w:val="clear" w:pos="5040"/>
          <w:tab w:val="clear" w:pos="9029"/>
        </w:tabs>
        <w:spacing w:after="230"/>
        <w:jc w:val="left"/>
        <w:outlineLvl w:val="0"/>
        <w:rPr>
          <w:del w:id="20558" w:author="Debbie Houldsworth" w:date="2020-05-06T07:36:00Z"/>
          <w:bCs/>
          <w:szCs w:val="24"/>
        </w:rPr>
        <w:pPrChange w:id="20559" w:author="Debbie Houldsworth" w:date="2020-05-13T09:35:00Z">
          <w:pPr>
            <w:keepNext/>
            <w:numPr>
              <w:ilvl w:val="1"/>
              <w:numId w:val="85"/>
            </w:numPr>
            <w:tabs>
              <w:tab w:val="clear" w:pos="2160"/>
              <w:tab w:val="clear" w:pos="2880"/>
              <w:tab w:val="clear" w:pos="3600"/>
              <w:tab w:val="clear" w:pos="4320"/>
              <w:tab w:val="clear" w:pos="5040"/>
              <w:tab w:val="clear" w:pos="9029"/>
              <w:tab w:val="num" w:pos="720"/>
            </w:tabs>
            <w:spacing w:after="230"/>
            <w:ind w:left="720" w:hanging="720"/>
            <w:jc w:val="left"/>
            <w:outlineLvl w:val="1"/>
          </w:pPr>
        </w:pPrChange>
      </w:pPr>
      <w:bookmarkStart w:id="20560" w:name="_Toc40256709"/>
      <w:bookmarkStart w:id="20561" w:name="_Toc40257557"/>
      <w:bookmarkStart w:id="20562" w:name="_Toc40258373"/>
      <w:bookmarkStart w:id="20563" w:name="_Toc40259184"/>
      <w:bookmarkStart w:id="20564" w:name="_Toc40259989"/>
      <w:bookmarkStart w:id="20565" w:name="_Toc40260782"/>
      <w:bookmarkStart w:id="20566" w:name="_Toc40261574"/>
      <w:del w:id="20567" w:author="Debbie Houldsworth" w:date="2020-05-06T07:36:00Z">
        <w:r w:rsidRPr="005F27CA" w:rsidDel="00CD7BBA">
          <w:rPr>
            <w:bCs/>
            <w:szCs w:val="24"/>
          </w:rPr>
          <w:delText>Provided no Party and no other authorised user of the GDCC objects to the change proposal by the deadline set by MEC, all Parties shall be deemed to have accepted and agreed to the change proposal; and this Agreement shall be amended accordingly.</w:delText>
        </w:r>
        <w:bookmarkEnd w:id="20560"/>
        <w:bookmarkEnd w:id="20561"/>
        <w:bookmarkEnd w:id="20562"/>
        <w:bookmarkEnd w:id="20563"/>
        <w:bookmarkEnd w:id="20564"/>
        <w:bookmarkEnd w:id="20565"/>
        <w:bookmarkEnd w:id="20566"/>
      </w:del>
    </w:p>
    <w:p w14:paraId="4EEB3EB2" w14:textId="5C16223E" w:rsidR="00426F1D" w:rsidRPr="005F27CA" w:rsidDel="00CD7BBA" w:rsidRDefault="00426F1D">
      <w:pPr>
        <w:keepNext/>
        <w:numPr>
          <w:ilvl w:val="1"/>
          <w:numId w:val="85"/>
        </w:numPr>
        <w:tabs>
          <w:tab w:val="clear" w:pos="2160"/>
          <w:tab w:val="clear" w:pos="2880"/>
          <w:tab w:val="clear" w:pos="3600"/>
          <w:tab w:val="clear" w:pos="4320"/>
          <w:tab w:val="clear" w:pos="5040"/>
          <w:tab w:val="clear" w:pos="9029"/>
        </w:tabs>
        <w:spacing w:after="230"/>
        <w:jc w:val="left"/>
        <w:outlineLvl w:val="0"/>
        <w:rPr>
          <w:del w:id="20568" w:author="Debbie Houldsworth" w:date="2020-05-06T07:36:00Z"/>
          <w:bCs/>
          <w:szCs w:val="24"/>
        </w:rPr>
        <w:pPrChange w:id="20569" w:author="Debbie Houldsworth" w:date="2020-05-13T09:35:00Z">
          <w:pPr>
            <w:keepNext/>
            <w:numPr>
              <w:ilvl w:val="1"/>
              <w:numId w:val="85"/>
            </w:numPr>
            <w:tabs>
              <w:tab w:val="clear" w:pos="2160"/>
              <w:tab w:val="clear" w:pos="2880"/>
              <w:tab w:val="clear" w:pos="3600"/>
              <w:tab w:val="clear" w:pos="4320"/>
              <w:tab w:val="clear" w:pos="5040"/>
              <w:tab w:val="clear" w:pos="9029"/>
              <w:tab w:val="num" w:pos="720"/>
            </w:tabs>
            <w:spacing w:after="230"/>
            <w:ind w:left="720" w:hanging="720"/>
            <w:jc w:val="left"/>
            <w:outlineLvl w:val="1"/>
          </w:pPr>
        </w:pPrChange>
      </w:pPr>
      <w:bookmarkStart w:id="20570" w:name="_Toc40256710"/>
      <w:bookmarkStart w:id="20571" w:name="_Toc40257558"/>
      <w:bookmarkStart w:id="20572" w:name="_Toc40258374"/>
      <w:bookmarkStart w:id="20573" w:name="_Toc40259185"/>
      <w:bookmarkStart w:id="20574" w:name="_Toc40259990"/>
      <w:bookmarkStart w:id="20575" w:name="_Toc40260783"/>
      <w:bookmarkStart w:id="20576" w:name="_Toc40261575"/>
      <w:del w:id="20577" w:author="Debbie Houldsworth" w:date="2020-05-06T07:36:00Z">
        <w:r w:rsidRPr="005F27CA" w:rsidDel="00CD7BBA">
          <w:rPr>
            <w:bCs/>
            <w:szCs w:val="24"/>
          </w:rPr>
          <w:delText xml:space="preserve">Where any change to this Agreement has been agreed in accordance with this Clause </w:delText>
        </w:r>
        <w:r w:rsidRPr="005F27CA" w:rsidDel="00CD7BBA">
          <w:rPr>
            <w:bCs/>
            <w:szCs w:val="24"/>
          </w:rPr>
          <w:fldChar w:fldCharType="begin"/>
        </w:r>
        <w:r w:rsidRPr="005F27CA" w:rsidDel="00CD7BBA">
          <w:rPr>
            <w:bCs/>
            <w:szCs w:val="24"/>
          </w:rPr>
          <w:delInstrText xml:space="preserve"> REF _Ref343782794 \r \h  \* MERGEFORMAT </w:delInstrText>
        </w:r>
        <w:r w:rsidRPr="005F27CA" w:rsidDel="00CD7BBA">
          <w:rPr>
            <w:bCs/>
            <w:szCs w:val="24"/>
          </w:rPr>
        </w:r>
        <w:r w:rsidRPr="005F27CA" w:rsidDel="00CD7BBA">
          <w:rPr>
            <w:bCs/>
            <w:szCs w:val="24"/>
          </w:rPr>
          <w:fldChar w:fldCharType="separate"/>
        </w:r>
        <w:r w:rsidR="003A05AB" w:rsidDel="00CD7BBA">
          <w:rPr>
            <w:bCs/>
            <w:szCs w:val="24"/>
          </w:rPr>
          <w:delText>22</w:delText>
        </w:r>
        <w:r w:rsidRPr="005F27CA" w:rsidDel="00CD7BBA">
          <w:rPr>
            <w:bCs/>
            <w:szCs w:val="24"/>
          </w:rPr>
          <w:fldChar w:fldCharType="end"/>
        </w:r>
        <w:r w:rsidRPr="005F27CA" w:rsidDel="00CD7BBA">
          <w:rPr>
            <w:bCs/>
            <w:szCs w:val="24"/>
          </w:rPr>
          <w:delText>, the GDCC Operator shall propose a corresponding change to Part 2 of Schedule 15 of the MRA, in accordance with the MRA change procedures.</w:delText>
        </w:r>
        <w:bookmarkEnd w:id="20570"/>
        <w:bookmarkEnd w:id="20571"/>
        <w:bookmarkEnd w:id="20572"/>
        <w:bookmarkEnd w:id="20573"/>
        <w:bookmarkEnd w:id="20574"/>
        <w:bookmarkEnd w:id="20575"/>
        <w:bookmarkEnd w:id="20576"/>
      </w:del>
    </w:p>
    <w:p w14:paraId="31D10ADB" w14:textId="36B37700" w:rsidR="00426F1D" w:rsidRPr="005F27CA" w:rsidDel="00CD7BBA" w:rsidRDefault="00426F1D" w:rsidP="00CA4155">
      <w:pPr>
        <w:keepNext/>
        <w:numPr>
          <w:ilvl w:val="0"/>
          <w:numId w:val="85"/>
        </w:numPr>
        <w:tabs>
          <w:tab w:val="clear" w:pos="2160"/>
          <w:tab w:val="clear" w:pos="2880"/>
          <w:tab w:val="clear" w:pos="3600"/>
          <w:tab w:val="clear" w:pos="4320"/>
          <w:tab w:val="clear" w:pos="5040"/>
          <w:tab w:val="clear" w:pos="9029"/>
        </w:tabs>
        <w:spacing w:before="230" w:after="230"/>
        <w:jc w:val="left"/>
        <w:outlineLvl w:val="0"/>
        <w:rPr>
          <w:del w:id="20578" w:author="Debbie Houldsworth" w:date="2020-05-06T07:36:00Z"/>
          <w:b/>
          <w:szCs w:val="24"/>
        </w:rPr>
      </w:pPr>
      <w:bookmarkStart w:id="20579" w:name="_Ref343864131"/>
      <w:bookmarkStart w:id="20580" w:name="_Toc345415333"/>
      <w:bookmarkStart w:id="20581" w:name="_Toc40256711"/>
      <w:bookmarkStart w:id="20582" w:name="_Toc40257559"/>
      <w:bookmarkStart w:id="20583" w:name="_Toc40258375"/>
      <w:bookmarkStart w:id="20584" w:name="_Toc40259186"/>
      <w:bookmarkStart w:id="20585" w:name="_Toc40259991"/>
      <w:bookmarkStart w:id="20586" w:name="_Toc40260784"/>
      <w:bookmarkStart w:id="20587" w:name="_Toc40261576"/>
      <w:del w:id="20588" w:author="Debbie Houldsworth" w:date="2020-05-06T07:36:00Z">
        <w:r w:rsidRPr="005F27CA" w:rsidDel="00CD7BBA">
          <w:rPr>
            <w:b/>
            <w:szCs w:val="24"/>
          </w:rPr>
          <w:delText>Publicity</w:delText>
        </w:r>
        <w:bookmarkEnd w:id="20525"/>
        <w:bookmarkEnd w:id="20579"/>
        <w:bookmarkEnd w:id="20580"/>
        <w:bookmarkEnd w:id="20581"/>
        <w:bookmarkEnd w:id="20582"/>
        <w:bookmarkEnd w:id="20583"/>
        <w:bookmarkEnd w:id="20584"/>
        <w:bookmarkEnd w:id="20585"/>
        <w:bookmarkEnd w:id="20586"/>
        <w:bookmarkEnd w:id="20587"/>
      </w:del>
    </w:p>
    <w:p w14:paraId="3B9A4562" w14:textId="186DCCB4"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20589" w:author="Debbie Houldsworth" w:date="2020-05-06T07:36:00Z"/>
          <w:bCs/>
          <w:szCs w:val="24"/>
        </w:rPr>
        <w:pPrChange w:id="20590"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20591" w:name="_Toc40256712"/>
      <w:bookmarkStart w:id="20592" w:name="_Toc40257560"/>
      <w:bookmarkStart w:id="20593" w:name="_Toc40258376"/>
      <w:bookmarkStart w:id="20594" w:name="_Toc40259187"/>
      <w:bookmarkStart w:id="20595" w:name="_Toc40259992"/>
      <w:bookmarkStart w:id="20596" w:name="_Toc40260785"/>
      <w:bookmarkStart w:id="20597" w:name="_Toc40261577"/>
      <w:del w:id="20598" w:author="Debbie Houldsworth" w:date="2020-05-06T07:36:00Z">
        <w:r w:rsidRPr="005F27CA" w:rsidDel="00CD7BBA">
          <w:rPr>
            <w:bCs/>
            <w:szCs w:val="24"/>
          </w:rPr>
          <w:delText>The User shall not, without the prior written consent of the GDCC Operator (such consent not to be unreasonably withheld or delayed) use or refer to any trade mark, trade name or brand of the GDCC Operator or any Supplier or any of their agents.</w:delText>
        </w:r>
        <w:bookmarkEnd w:id="20591"/>
        <w:bookmarkEnd w:id="20592"/>
        <w:bookmarkEnd w:id="20593"/>
        <w:bookmarkEnd w:id="20594"/>
        <w:bookmarkEnd w:id="20595"/>
        <w:bookmarkEnd w:id="20596"/>
        <w:bookmarkEnd w:id="20597"/>
      </w:del>
    </w:p>
    <w:p w14:paraId="28648191" w14:textId="225E4B0E"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20599" w:author="Debbie Houldsworth" w:date="2020-05-06T07:36:00Z"/>
          <w:bCs/>
          <w:szCs w:val="24"/>
        </w:rPr>
        <w:pPrChange w:id="20600"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20601" w:name="_Toc40256713"/>
      <w:bookmarkStart w:id="20602" w:name="_Toc40257561"/>
      <w:bookmarkStart w:id="20603" w:name="_Toc40258377"/>
      <w:bookmarkStart w:id="20604" w:name="_Toc40259188"/>
      <w:bookmarkStart w:id="20605" w:name="_Toc40259993"/>
      <w:bookmarkStart w:id="20606" w:name="_Toc40260786"/>
      <w:bookmarkStart w:id="20607" w:name="_Toc40261578"/>
      <w:del w:id="20608" w:author="Debbie Houldsworth" w:date="2020-05-06T07:36:00Z">
        <w:r w:rsidRPr="005F27CA" w:rsidDel="00CD7BBA">
          <w:rPr>
            <w:bCs/>
            <w:szCs w:val="24"/>
          </w:rPr>
          <w:delText>The User hereby agrees that the GDCC Operator may publicise the User’s name and address as detailed within this Agreement and as reasonably deemed appropriate by the GDCC Operator on the MRASCo Website.</w:delText>
        </w:r>
        <w:bookmarkEnd w:id="20601"/>
        <w:bookmarkEnd w:id="20602"/>
        <w:bookmarkEnd w:id="20603"/>
        <w:bookmarkEnd w:id="20604"/>
        <w:bookmarkEnd w:id="20605"/>
        <w:bookmarkEnd w:id="20606"/>
        <w:bookmarkEnd w:id="20607"/>
      </w:del>
    </w:p>
    <w:p w14:paraId="32CB5DA9" w14:textId="3C099A70" w:rsidR="00426F1D" w:rsidRPr="005F27CA" w:rsidDel="00CD7BBA" w:rsidRDefault="00426F1D" w:rsidP="00CA4155">
      <w:pPr>
        <w:keepNext/>
        <w:numPr>
          <w:ilvl w:val="0"/>
          <w:numId w:val="85"/>
        </w:numPr>
        <w:tabs>
          <w:tab w:val="clear" w:pos="2160"/>
          <w:tab w:val="clear" w:pos="2880"/>
          <w:tab w:val="clear" w:pos="3600"/>
          <w:tab w:val="clear" w:pos="4320"/>
          <w:tab w:val="clear" w:pos="5040"/>
          <w:tab w:val="clear" w:pos="9029"/>
        </w:tabs>
        <w:spacing w:before="230" w:after="230"/>
        <w:jc w:val="left"/>
        <w:outlineLvl w:val="0"/>
        <w:rPr>
          <w:del w:id="20609" w:author="Debbie Houldsworth" w:date="2020-05-06T07:36:00Z"/>
          <w:b/>
          <w:szCs w:val="24"/>
        </w:rPr>
      </w:pPr>
      <w:bookmarkStart w:id="20610" w:name="_Ref341441562"/>
      <w:bookmarkStart w:id="20611" w:name="_Toc345415334"/>
      <w:bookmarkStart w:id="20612" w:name="_Toc40256714"/>
      <w:bookmarkStart w:id="20613" w:name="_Toc40257562"/>
      <w:bookmarkStart w:id="20614" w:name="_Toc40258378"/>
      <w:bookmarkStart w:id="20615" w:name="_Toc40259189"/>
      <w:bookmarkStart w:id="20616" w:name="_Toc40259994"/>
      <w:bookmarkStart w:id="20617" w:name="_Toc40260787"/>
      <w:bookmarkStart w:id="20618" w:name="_Toc40261579"/>
      <w:del w:id="20619" w:author="Debbie Houldsworth" w:date="2020-05-06T07:36:00Z">
        <w:r w:rsidRPr="005F27CA" w:rsidDel="00CD7BBA">
          <w:rPr>
            <w:b/>
            <w:szCs w:val="24"/>
          </w:rPr>
          <w:delText>Notices</w:delText>
        </w:r>
        <w:bookmarkEnd w:id="20610"/>
        <w:bookmarkEnd w:id="20611"/>
        <w:bookmarkEnd w:id="20612"/>
        <w:bookmarkEnd w:id="20613"/>
        <w:bookmarkEnd w:id="20614"/>
        <w:bookmarkEnd w:id="20615"/>
        <w:bookmarkEnd w:id="20616"/>
        <w:bookmarkEnd w:id="20617"/>
        <w:bookmarkEnd w:id="20618"/>
      </w:del>
    </w:p>
    <w:p w14:paraId="3ED4E8E6" w14:textId="77A35973"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20620" w:author="Debbie Houldsworth" w:date="2020-05-06T07:36:00Z"/>
          <w:bCs/>
          <w:szCs w:val="24"/>
        </w:rPr>
        <w:pPrChange w:id="20621"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20622" w:name="_Toc40256715"/>
      <w:bookmarkStart w:id="20623" w:name="_Toc40257563"/>
      <w:bookmarkStart w:id="20624" w:name="_Toc40258379"/>
      <w:bookmarkStart w:id="20625" w:name="_Toc40259190"/>
      <w:bookmarkStart w:id="20626" w:name="_Toc40259995"/>
      <w:bookmarkStart w:id="20627" w:name="_Toc40260788"/>
      <w:bookmarkStart w:id="20628" w:name="_Toc40261580"/>
      <w:del w:id="20629" w:author="Debbie Houldsworth" w:date="2020-05-06T07:36:00Z">
        <w:r w:rsidRPr="005F27CA" w:rsidDel="00CD7BBA">
          <w:rPr>
            <w:bCs/>
            <w:szCs w:val="24"/>
          </w:rPr>
          <w:delText>Any notice or other communication to be made by one Party to the other under or in connection with this Agreement shall be delivered to the other Party as follows:</w:delText>
        </w:r>
        <w:bookmarkEnd w:id="20622"/>
        <w:bookmarkEnd w:id="20623"/>
        <w:bookmarkEnd w:id="20624"/>
        <w:bookmarkEnd w:id="20625"/>
        <w:bookmarkEnd w:id="20626"/>
        <w:bookmarkEnd w:id="20627"/>
        <w:bookmarkEnd w:id="20628"/>
        <w:r w:rsidRPr="005F27CA" w:rsidDel="00CD7BBA">
          <w:rPr>
            <w:bCs/>
            <w:szCs w:val="24"/>
          </w:rPr>
          <w:delText xml:space="preserve"> </w:delText>
        </w:r>
      </w:del>
    </w:p>
    <w:p w14:paraId="08F7847E" w14:textId="5FE5EA83"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20630" w:author="Debbie Houldsworth" w:date="2020-05-06T07:36:00Z"/>
          <w:szCs w:val="24"/>
        </w:rPr>
        <w:pPrChange w:id="20631"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20632" w:name="_Toc40256716"/>
      <w:bookmarkStart w:id="20633" w:name="_Toc40257564"/>
      <w:bookmarkStart w:id="20634" w:name="_Toc40258380"/>
      <w:bookmarkStart w:id="20635" w:name="_Toc40259191"/>
      <w:bookmarkStart w:id="20636" w:name="_Toc40259996"/>
      <w:bookmarkStart w:id="20637" w:name="_Toc40260789"/>
      <w:bookmarkStart w:id="20638" w:name="_Toc40261581"/>
      <w:del w:id="20639" w:author="Debbie Houldsworth" w:date="2020-05-06T07:36:00Z">
        <w:r w:rsidRPr="005F27CA" w:rsidDel="00CD7BBA">
          <w:rPr>
            <w:szCs w:val="24"/>
          </w:rPr>
          <w:delText>if to the GDCC Operator:</w:delText>
        </w:r>
        <w:bookmarkEnd w:id="20632"/>
        <w:bookmarkEnd w:id="20633"/>
        <w:bookmarkEnd w:id="20634"/>
        <w:bookmarkEnd w:id="20635"/>
        <w:bookmarkEnd w:id="20636"/>
        <w:bookmarkEnd w:id="20637"/>
        <w:bookmarkEnd w:id="20638"/>
      </w:del>
    </w:p>
    <w:p w14:paraId="1AA28D73" w14:textId="6148692E" w:rsidR="00426F1D" w:rsidRPr="005F27CA" w:rsidDel="00CD7BBA" w:rsidRDefault="00426F1D">
      <w:pPr>
        <w:numPr>
          <w:ilvl w:val="0"/>
          <w:numId w:val="14"/>
        </w:numPr>
        <w:tabs>
          <w:tab w:val="clear" w:pos="709"/>
          <w:tab w:val="clear" w:pos="2160"/>
          <w:tab w:val="clear" w:pos="2880"/>
          <w:tab w:val="clear" w:pos="3600"/>
          <w:tab w:val="clear" w:pos="4320"/>
          <w:tab w:val="clear" w:pos="5040"/>
          <w:tab w:val="clear" w:pos="9029"/>
          <w:tab w:val="num" w:pos="360"/>
        </w:tabs>
        <w:ind w:left="1418" w:firstLine="0"/>
        <w:jc w:val="left"/>
        <w:outlineLvl w:val="0"/>
        <w:rPr>
          <w:del w:id="20640" w:author="Debbie Houldsworth" w:date="2020-05-06T07:36:00Z"/>
          <w:szCs w:val="24"/>
        </w:rPr>
        <w:pPrChange w:id="20641" w:author="Debbie Houldsworth" w:date="2020-05-13T09:35:00Z">
          <w:pPr>
            <w:numPr>
              <w:numId w:val="14"/>
            </w:numPr>
            <w:tabs>
              <w:tab w:val="clear" w:pos="2160"/>
              <w:tab w:val="clear" w:pos="2880"/>
              <w:tab w:val="clear" w:pos="3600"/>
              <w:tab w:val="clear" w:pos="4320"/>
              <w:tab w:val="clear" w:pos="5040"/>
              <w:tab w:val="clear" w:pos="9029"/>
              <w:tab w:val="num" w:pos="360"/>
              <w:tab w:val="num" w:pos="709"/>
            </w:tabs>
            <w:ind w:left="1418" w:hanging="709"/>
            <w:jc w:val="left"/>
          </w:pPr>
        </w:pPrChange>
      </w:pPr>
      <w:bookmarkStart w:id="20642" w:name="_Toc40256717"/>
      <w:bookmarkStart w:id="20643" w:name="_Toc40257565"/>
      <w:bookmarkStart w:id="20644" w:name="_Toc40258381"/>
      <w:bookmarkStart w:id="20645" w:name="_Toc40259192"/>
      <w:bookmarkStart w:id="20646" w:name="_Toc40259997"/>
      <w:bookmarkStart w:id="20647" w:name="_Toc40260790"/>
      <w:bookmarkStart w:id="20648" w:name="_Toc40261582"/>
      <w:del w:id="20649" w:author="Debbie Houldsworth" w:date="2020-05-06T07:36:00Z">
        <w:r w:rsidRPr="005F27CA" w:rsidDel="00CD7BBA">
          <w:rPr>
            <w:szCs w:val="24"/>
          </w:rPr>
          <w:delText>GDCC Central Administration Service</w:delText>
        </w:r>
        <w:bookmarkEnd w:id="20642"/>
        <w:bookmarkEnd w:id="20643"/>
        <w:bookmarkEnd w:id="20644"/>
        <w:bookmarkEnd w:id="20645"/>
        <w:bookmarkEnd w:id="20646"/>
        <w:bookmarkEnd w:id="20647"/>
        <w:bookmarkEnd w:id="20648"/>
      </w:del>
    </w:p>
    <w:p w14:paraId="691926AD" w14:textId="0F5CD8D4" w:rsidR="00426F1D" w:rsidRPr="005F27CA" w:rsidDel="00CD7BBA" w:rsidRDefault="00426F1D">
      <w:pPr>
        <w:numPr>
          <w:ilvl w:val="0"/>
          <w:numId w:val="14"/>
        </w:numPr>
        <w:tabs>
          <w:tab w:val="clear" w:pos="709"/>
          <w:tab w:val="clear" w:pos="2160"/>
          <w:tab w:val="clear" w:pos="2880"/>
          <w:tab w:val="clear" w:pos="3600"/>
          <w:tab w:val="clear" w:pos="4320"/>
          <w:tab w:val="clear" w:pos="5040"/>
          <w:tab w:val="clear" w:pos="9029"/>
          <w:tab w:val="num" w:pos="360"/>
        </w:tabs>
        <w:ind w:left="1418" w:firstLine="0"/>
        <w:jc w:val="left"/>
        <w:outlineLvl w:val="0"/>
        <w:rPr>
          <w:del w:id="20650" w:author="Debbie Houldsworth" w:date="2020-05-06T07:36:00Z"/>
          <w:szCs w:val="24"/>
        </w:rPr>
        <w:pPrChange w:id="20651" w:author="Debbie Houldsworth" w:date="2020-05-13T09:35:00Z">
          <w:pPr>
            <w:numPr>
              <w:numId w:val="14"/>
            </w:numPr>
            <w:tabs>
              <w:tab w:val="clear" w:pos="2160"/>
              <w:tab w:val="clear" w:pos="2880"/>
              <w:tab w:val="clear" w:pos="3600"/>
              <w:tab w:val="clear" w:pos="4320"/>
              <w:tab w:val="clear" w:pos="5040"/>
              <w:tab w:val="clear" w:pos="9029"/>
              <w:tab w:val="num" w:pos="360"/>
              <w:tab w:val="num" w:pos="709"/>
            </w:tabs>
            <w:ind w:left="1418" w:hanging="709"/>
            <w:jc w:val="left"/>
          </w:pPr>
        </w:pPrChange>
      </w:pPr>
      <w:bookmarkStart w:id="20652" w:name="_Toc40256718"/>
      <w:bookmarkStart w:id="20653" w:name="_Toc40257566"/>
      <w:bookmarkStart w:id="20654" w:name="_Toc40258382"/>
      <w:bookmarkStart w:id="20655" w:name="_Toc40259193"/>
      <w:bookmarkStart w:id="20656" w:name="_Toc40259998"/>
      <w:bookmarkStart w:id="20657" w:name="_Toc40260791"/>
      <w:bookmarkStart w:id="20658" w:name="_Toc40261583"/>
      <w:del w:id="20659" w:author="Debbie Houldsworth" w:date="2020-05-06T07:36:00Z">
        <w:r w:rsidRPr="005F27CA" w:rsidDel="00CD7BBA">
          <w:rPr>
            <w:szCs w:val="24"/>
          </w:rPr>
          <w:delText>c/o MRASCo Ltd</w:delText>
        </w:r>
        <w:bookmarkEnd w:id="20652"/>
        <w:bookmarkEnd w:id="20653"/>
        <w:bookmarkEnd w:id="20654"/>
        <w:bookmarkEnd w:id="20655"/>
        <w:bookmarkEnd w:id="20656"/>
        <w:bookmarkEnd w:id="20657"/>
        <w:bookmarkEnd w:id="20658"/>
      </w:del>
    </w:p>
    <w:p w14:paraId="04EDBA01" w14:textId="0351DC86" w:rsidR="00426F1D" w:rsidRPr="005F27CA" w:rsidDel="00CD7BBA" w:rsidRDefault="00426F1D">
      <w:pPr>
        <w:numPr>
          <w:ilvl w:val="0"/>
          <w:numId w:val="14"/>
        </w:numPr>
        <w:tabs>
          <w:tab w:val="clear" w:pos="709"/>
          <w:tab w:val="clear" w:pos="2160"/>
          <w:tab w:val="clear" w:pos="2880"/>
          <w:tab w:val="clear" w:pos="3600"/>
          <w:tab w:val="clear" w:pos="4320"/>
          <w:tab w:val="clear" w:pos="5040"/>
          <w:tab w:val="clear" w:pos="9029"/>
          <w:tab w:val="num" w:pos="360"/>
        </w:tabs>
        <w:ind w:left="1418" w:firstLine="0"/>
        <w:jc w:val="left"/>
        <w:outlineLvl w:val="0"/>
        <w:rPr>
          <w:del w:id="20660" w:author="Debbie Houldsworth" w:date="2020-05-06T07:36:00Z"/>
          <w:szCs w:val="24"/>
        </w:rPr>
        <w:pPrChange w:id="20661" w:author="Debbie Houldsworth" w:date="2020-05-13T09:35:00Z">
          <w:pPr>
            <w:numPr>
              <w:numId w:val="14"/>
            </w:numPr>
            <w:tabs>
              <w:tab w:val="clear" w:pos="2160"/>
              <w:tab w:val="clear" w:pos="2880"/>
              <w:tab w:val="clear" w:pos="3600"/>
              <w:tab w:val="clear" w:pos="4320"/>
              <w:tab w:val="clear" w:pos="5040"/>
              <w:tab w:val="clear" w:pos="9029"/>
              <w:tab w:val="num" w:pos="360"/>
              <w:tab w:val="num" w:pos="709"/>
            </w:tabs>
            <w:ind w:left="1418" w:hanging="709"/>
            <w:jc w:val="left"/>
          </w:pPr>
        </w:pPrChange>
      </w:pPr>
      <w:bookmarkStart w:id="20662" w:name="_Toc40256719"/>
      <w:bookmarkStart w:id="20663" w:name="_Toc40257567"/>
      <w:bookmarkStart w:id="20664" w:name="_Toc40258383"/>
      <w:bookmarkStart w:id="20665" w:name="_Toc40259194"/>
      <w:bookmarkStart w:id="20666" w:name="_Toc40259999"/>
      <w:bookmarkStart w:id="20667" w:name="_Toc40260792"/>
      <w:bookmarkStart w:id="20668" w:name="_Toc40261584"/>
      <w:del w:id="20669" w:author="Debbie Houldsworth" w:date="2020-05-06T07:36:00Z">
        <w:r w:rsidRPr="005F27CA" w:rsidDel="00CD7BBA">
          <w:rPr>
            <w:szCs w:val="24"/>
          </w:rPr>
          <w:delText>[Address as held in Companies House]</w:delText>
        </w:r>
        <w:bookmarkEnd w:id="20662"/>
        <w:bookmarkEnd w:id="20663"/>
        <w:bookmarkEnd w:id="20664"/>
        <w:bookmarkEnd w:id="20665"/>
        <w:bookmarkEnd w:id="20666"/>
        <w:bookmarkEnd w:id="20667"/>
        <w:bookmarkEnd w:id="20668"/>
      </w:del>
    </w:p>
    <w:p w14:paraId="2F057535" w14:textId="00DEE569" w:rsidR="00426F1D" w:rsidRPr="005F27CA" w:rsidDel="00CD7BBA" w:rsidRDefault="00426F1D">
      <w:pPr>
        <w:numPr>
          <w:ilvl w:val="0"/>
          <w:numId w:val="14"/>
        </w:numPr>
        <w:tabs>
          <w:tab w:val="clear" w:pos="709"/>
          <w:tab w:val="clear" w:pos="2160"/>
          <w:tab w:val="clear" w:pos="2880"/>
          <w:tab w:val="clear" w:pos="3600"/>
          <w:tab w:val="clear" w:pos="4320"/>
          <w:tab w:val="clear" w:pos="5040"/>
          <w:tab w:val="clear" w:pos="9029"/>
          <w:tab w:val="num" w:pos="360"/>
        </w:tabs>
        <w:ind w:left="1418" w:firstLine="0"/>
        <w:jc w:val="left"/>
        <w:outlineLvl w:val="0"/>
        <w:rPr>
          <w:del w:id="20670" w:author="Debbie Houldsworth" w:date="2020-05-06T07:36:00Z"/>
          <w:szCs w:val="24"/>
        </w:rPr>
        <w:pPrChange w:id="20671" w:author="Debbie Houldsworth" w:date="2020-05-13T09:35:00Z">
          <w:pPr>
            <w:numPr>
              <w:numId w:val="14"/>
            </w:numPr>
            <w:tabs>
              <w:tab w:val="clear" w:pos="2160"/>
              <w:tab w:val="clear" w:pos="2880"/>
              <w:tab w:val="clear" w:pos="3600"/>
              <w:tab w:val="clear" w:pos="4320"/>
              <w:tab w:val="clear" w:pos="5040"/>
              <w:tab w:val="clear" w:pos="9029"/>
              <w:tab w:val="num" w:pos="360"/>
              <w:tab w:val="num" w:pos="709"/>
            </w:tabs>
            <w:ind w:left="1418" w:hanging="709"/>
            <w:jc w:val="left"/>
          </w:pPr>
        </w:pPrChange>
      </w:pPr>
      <w:bookmarkStart w:id="20672" w:name="_Toc40256720"/>
      <w:bookmarkStart w:id="20673" w:name="_Toc40257568"/>
      <w:bookmarkStart w:id="20674" w:name="_Toc40258384"/>
      <w:bookmarkStart w:id="20675" w:name="_Toc40259195"/>
      <w:bookmarkStart w:id="20676" w:name="_Toc40260000"/>
      <w:bookmarkStart w:id="20677" w:name="_Toc40260793"/>
      <w:bookmarkStart w:id="20678" w:name="_Toc40261585"/>
      <w:del w:id="20679" w:author="Debbie Houldsworth" w:date="2020-05-06T07:36:00Z">
        <w:r w:rsidRPr="005F27CA" w:rsidDel="00CD7BBA">
          <w:rPr>
            <w:szCs w:val="24"/>
          </w:rPr>
          <w:delText>Company No. 03490321</w:delText>
        </w:r>
        <w:bookmarkEnd w:id="20672"/>
        <w:bookmarkEnd w:id="20673"/>
        <w:bookmarkEnd w:id="20674"/>
        <w:bookmarkEnd w:id="20675"/>
        <w:bookmarkEnd w:id="20676"/>
        <w:bookmarkEnd w:id="20677"/>
        <w:bookmarkEnd w:id="20678"/>
      </w:del>
    </w:p>
    <w:p w14:paraId="7F6E389C" w14:textId="02139BD4" w:rsidR="00426F1D" w:rsidRPr="005F27CA" w:rsidDel="00CD7BBA" w:rsidRDefault="00426F1D">
      <w:pPr>
        <w:numPr>
          <w:ilvl w:val="0"/>
          <w:numId w:val="14"/>
        </w:numPr>
        <w:tabs>
          <w:tab w:val="clear" w:pos="709"/>
          <w:tab w:val="clear" w:pos="2160"/>
          <w:tab w:val="clear" w:pos="2880"/>
          <w:tab w:val="clear" w:pos="3600"/>
          <w:tab w:val="clear" w:pos="4320"/>
          <w:tab w:val="clear" w:pos="5040"/>
          <w:tab w:val="clear" w:pos="9029"/>
          <w:tab w:val="num" w:pos="360"/>
        </w:tabs>
        <w:ind w:left="1418" w:firstLine="0"/>
        <w:jc w:val="left"/>
        <w:outlineLvl w:val="0"/>
        <w:rPr>
          <w:del w:id="20680" w:author="Debbie Houldsworth" w:date="2020-05-06T07:36:00Z"/>
          <w:szCs w:val="24"/>
        </w:rPr>
        <w:pPrChange w:id="20681" w:author="Debbie Houldsworth" w:date="2020-05-13T09:35:00Z">
          <w:pPr>
            <w:numPr>
              <w:numId w:val="14"/>
            </w:numPr>
            <w:tabs>
              <w:tab w:val="clear" w:pos="2160"/>
              <w:tab w:val="clear" w:pos="2880"/>
              <w:tab w:val="clear" w:pos="3600"/>
              <w:tab w:val="clear" w:pos="4320"/>
              <w:tab w:val="clear" w:pos="5040"/>
              <w:tab w:val="clear" w:pos="9029"/>
              <w:tab w:val="num" w:pos="360"/>
              <w:tab w:val="num" w:pos="709"/>
            </w:tabs>
            <w:ind w:left="1418" w:hanging="709"/>
            <w:jc w:val="left"/>
          </w:pPr>
        </w:pPrChange>
      </w:pPr>
      <w:bookmarkStart w:id="20682" w:name="_Toc40256721"/>
      <w:bookmarkStart w:id="20683" w:name="_Toc40257569"/>
      <w:bookmarkStart w:id="20684" w:name="_Toc40258385"/>
      <w:bookmarkStart w:id="20685" w:name="_Toc40259196"/>
      <w:bookmarkStart w:id="20686" w:name="_Toc40260001"/>
      <w:bookmarkStart w:id="20687" w:name="_Toc40260794"/>
      <w:bookmarkStart w:id="20688" w:name="_Toc40261586"/>
      <w:bookmarkEnd w:id="20682"/>
      <w:bookmarkEnd w:id="20683"/>
      <w:bookmarkEnd w:id="20684"/>
      <w:bookmarkEnd w:id="20685"/>
      <w:bookmarkEnd w:id="20686"/>
      <w:bookmarkEnd w:id="20687"/>
      <w:bookmarkEnd w:id="20688"/>
    </w:p>
    <w:p w14:paraId="427EA804" w14:textId="54D99F36" w:rsidR="00426F1D" w:rsidRPr="005F27CA" w:rsidDel="00CD7BBA" w:rsidRDefault="00426F1D">
      <w:pPr>
        <w:numPr>
          <w:ilvl w:val="0"/>
          <w:numId w:val="14"/>
        </w:numPr>
        <w:tabs>
          <w:tab w:val="clear" w:pos="709"/>
          <w:tab w:val="clear" w:pos="2160"/>
          <w:tab w:val="clear" w:pos="2880"/>
          <w:tab w:val="clear" w:pos="3600"/>
          <w:tab w:val="clear" w:pos="4320"/>
          <w:tab w:val="clear" w:pos="5040"/>
          <w:tab w:val="clear" w:pos="9029"/>
          <w:tab w:val="num" w:pos="360"/>
        </w:tabs>
        <w:spacing w:after="230"/>
        <w:ind w:left="1418" w:firstLine="0"/>
        <w:jc w:val="left"/>
        <w:outlineLvl w:val="0"/>
        <w:rPr>
          <w:del w:id="20689" w:author="Debbie Houldsworth" w:date="2020-05-06T07:36:00Z"/>
          <w:szCs w:val="24"/>
        </w:rPr>
        <w:pPrChange w:id="20690" w:author="Debbie Houldsworth" w:date="2020-05-13T09:35:00Z">
          <w:pPr>
            <w:numPr>
              <w:numId w:val="14"/>
            </w:numPr>
            <w:tabs>
              <w:tab w:val="clear" w:pos="2160"/>
              <w:tab w:val="clear" w:pos="2880"/>
              <w:tab w:val="clear" w:pos="3600"/>
              <w:tab w:val="clear" w:pos="4320"/>
              <w:tab w:val="clear" w:pos="5040"/>
              <w:tab w:val="clear" w:pos="9029"/>
              <w:tab w:val="num" w:pos="360"/>
              <w:tab w:val="num" w:pos="709"/>
            </w:tabs>
            <w:spacing w:after="230"/>
            <w:ind w:left="1418" w:hanging="709"/>
            <w:jc w:val="left"/>
          </w:pPr>
        </w:pPrChange>
      </w:pPr>
      <w:bookmarkStart w:id="20691" w:name="_Toc40256722"/>
      <w:bookmarkStart w:id="20692" w:name="_Toc40257570"/>
      <w:bookmarkStart w:id="20693" w:name="_Toc40258386"/>
      <w:bookmarkStart w:id="20694" w:name="_Toc40259197"/>
      <w:bookmarkStart w:id="20695" w:name="_Toc40260002"/>
      <w:bookmarkStart w:id="20696" w:name="_Toc40260795"/>
      <w:bookmarkStart w:id="20697" w:name="_Toc40261587"/>
      <w:del w:id="20698" w:author="Debbie Houldsworth" w:date="2020-05-06T07:36:00Z">
        <w:r w:rsidRPr="005F27CA" w:rsidDel="00CD7BBA">
          <w:rPr>
            <w:szCs w:val="24"/>
          </w:rPr>
          <w:delText>Email:</w:delText>
        </w:r>
        <w:r w:rsidRPr="005F27CA" w:rsidDel="00CD7BBA">
          <w:rPr>
            <w:szCs w:val="24"/>
          </w:rPr>
          <w:tab/>
          <w:delText>gdcc@gemserv.com</w:delText>
        </w:r>
        <w:bookmarkEnd w:id="20691"/>
        <w:bookmarkEnd w:id="20692"/>
        <w:bookmarkEnd w:id="20693"/>
        <w:bookmarkEnd w:id="20694"/>
        <w:bookmarkEnd w:id="20695"/>
        <w:bookmarkEnd w:id="20696"/>
        <w:bookmarkEnd w:id="20697"/>
      </w:del>
    </w:p>
    <w:p w14:paraId="1000784C" w14:textId="7355C4D7"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20699" w:author="Debbie Houldsworth" w:date="2020-05-06T07:36:00Z"/>
          <w:szCs w:val="24"/>
        </w:rPr>
        <w:pPrChange w:id="20700"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20701" w:name="_Toc40256723"/>
      <w:bookmarkStart w:id="20702" w:name="_Toc40257571"/>
      <w:bookmarkStart w:id="20703" w:name="_Toc40258387"/>
      <w:bookmarkStart w:id="20704" w:name="_Toc40259198"/>
      <w:bookmarkStart w:id="20705" w:name="_Toc40260003"/>
      <w:bookmarkStart w:id="20706" w:name="_Toc40260796"/>
      <w:bookmarkStart w:id="20707" w:name="_Toc40261588"/>
      <w:del w:id="20708" w:author="Debbie Houldsworth" w:date="2020-05-06T07:36:00Z">
        <w:r w:rsidRPr="005F27CA" w:rsidDel="00CD7BBA">
          <w:rPr>
            <w:szCs w:val="24"/>
          </w:rPr>
          <w:delText xml:space="preserve">if to the User, it shall be delivered on behalf of the GDCC Operator by MEC to the contact person specified in Part 2 of </w:delText>
        </w:r>
        <w:r w:rsidR="00150DB8" w:rsidDel="00CD7BBA">
          <w:rPr>
            <w:szCs w:val="24"/>
          </w:rPr>
          <w:delText>0</w:delText>
        </w:r>
        <w:r w:rsidRPr="005F27CA" w:rsidDel="00CD7BBA">
          <w:rPr>
            <w:szCs w:val="24"/>
          </w:rPr>
          <w:delText>(</w:delText>
        </w:r>
        <w:r w:rsidRPr="005F27CA" w:rsidDel="00CD7BBA">
          <w:rPr>
            <w:i/>
            <w:iCs/>
            <w:szCs w:val="24"/>
          </w:rPr>
          <w:delText>Contract and User details</w:delText>
        </w:r>
        <w:r w:rsidRPr="005F27CA" w:rsidDel="00CD7BBA">
          <w:rPr>
            <w:szCs w:val="24"/>
          </w:rPr>
          <w:delText>) (or to any such other contact as may from time to time be notified by the User to the GDCC Operator).</w:delText>
        </w:r>
        <w:bookmarkEnd w:id="20701"/>
        <w:bookmarkEnd w:id="20702"/>
        <w:bookmarkEnd w:id="20703"/>
        <w:bookmarkEnd w:id="20704"/>
        <w:bookmarkEnd w:id="20705"/>
        <w:bookmarkEnd w:id="20706"/>
        <w:bookmarkEnd w:id="20707"/>
      </w:del>
    </w:p>
    <w:p w14:paraId="7D13C316" w14:textId="3F39D61B" w:rsidR="00426F1D" w:rsidRPr="005F27CA" w:rsidDel="00CD7BBA" w:rsidRDefault="00426F1D">
      <w:pPr>
        <w:keepNext/>
        <w:numPr>
          <w:ilvl w:val="1"/>
          <w:numId w:val="85"/>
        </w:numPr>
        <w:tabs>
          <w:tab w:val="clear" w:pos="2160"/>
          <w:tab w:val="clear" w:pos="2880"/>
          <w:tab w:val="clear" w:pos="3600"/>
          <w:tab w:val="clear" w:pos="4320"/>
          <w:tab w:val="clear" w:pos="5040"/>
          <w:tab w:val="clear" w:pos="9029"/>
        </w:tabs>
        <w:spacing w:after="230"/>
        <w:ind w:left="709" w:hanging="709"/>
        <w:jc w:val="left"/>
        <w:outlineLvl w:val="0"/>
        <w:rPr>
          <w:del w:id="20709" w:author="Debbie Houldsworth" w:date="2020-05-06T07:36:00Z"/>
          <w:bCs/>
          <w:szCs w:val="24"/>
        </w:rPr>
        <w:pPrChange w:id="20710" w:author="Debbie Houldsworth" w:date="2020-05-13T09:35:00Z">
          <w:pPr>
            <w:keepNext/>
            <w:numPr>
              <w:ilvl w:val="1"/>
              <w:numId w:val="85"/>
            </w:numPr>
            <w:tabs>
              <w:tab w:val="clear" w:pos="2160"/>
              <w:tab w:val="clear" w:pos="2880"/>
              <w:tab w:val="clear" w:pos="3600"/>
              <w:tab w:val="clear" w:pos="4320"/>
              <w:tab w:val="clear" w:pos="5040"/>
              <w:tab w:val="clear" w:pos="9029"/>
              <w:tab w:val="num" w:pos="720"/>
            </w:tabs>
            <w:spacing w:after="230"/>
            <w:ind w:left="709" w:hanging="709"/>
            <w:jc w:val="left"/>
            <w:outlineLvl w:val="1"/>
          </w:pPr>
        </w:pPrChange>
      </w:pPr>
      <w:bookmarkStart w:id="20711" w:name="_Toc40256724"/>
      <w:bookmarkStart w:id="20712" w:name="_Toc40257572"/>
      <w:bookmarkStart w:id="20713" w:name="_Toc40258388"/>
      <w:bookmarkStart w:id="20714" w:name="_Toc40259199"/>
      <w:bookmarkStart w:id="20715" w:name="_Toc40260004"/>
      <w:bookmarkStart w:id="20716" w:name="_Toc40260797"/>
      <w:bookmarkStart w:id="20717" w:name="_Toc40261589"/>
      <w:del w:id="20718" w:author="Debbie Houldsworth" w:date="2020-05-06T07:36:00Z">
        <w:r w:rsidRPr="005F27CA" w:rsidDel="00CD7BBA">
          <w:rPr>
            <w:bCs/>
            <w:szCs w:val="24"/>
          </w:rPr>
          <w:delText>Unless otherwise expressly stated, notices may be given by email.  A notice given by email is effective only when received by the intended recipient in a readable form.</w:delText>
        </w:r>
        <w:bookmarkEnd w:id="20711"/>
        <w:bookmarkEnd w:id="20712"/>
        <w:bookmarkEnd w:id="20713"/>
        <w:bookmarkEnd w:id="20714"/>
        <w:bookmarkEnd w:id="20715"/>
        <w:bookmarkEnd w:id="20716"/>
        <w:bookmarkEnd w:id="20717"/>
      </w:del>
    </w:p>
    <w:p w14:paraId="7A302E21" w14:textId="5411182F" w:rsidR="00426F1D" w:rsidRPr="005F27CA" w:rsidDel="00CD7BBA" w:rsidRDefault="00426F1D">
      <w:pPr>
        <w:keepNext/>
        <w:numPr>
          <w:ilvl w:val="1"/>
          <w:numId w:val="85"/>
        </w:numPr>
        <w:tabs>
          <w:tab w:val="clear" w:pos="2160"/>
          <w:tab w:val="clear" w:pos="2880"/>
          <w:tab w:val="clear" w:pos="3600"/>
          <w:tab w:val="clear" w:pos="4320"/>
          <w:tab w:val="clear" w:pos="5040"/>
          <w:tab w:val="clear" w:pos="9029"/>
        </w:tabs>
        <w:spacing w:after="230"/>
        <w:jc w:val="left"/>
        <w:outlineLvl w:val="0"/>
        <w:rPr>
          <w:del w:id="20719" w:author="Debbie Houldsworth" w:date="2020-05-06T07:36:00Z"/>
          <w:bCs/>
          <w:szCs w:val="24"/>
        </w:rPr>
        <w:pPrChange w:id="20720" w:author="Debbie Houldsworth" w:date="2020-05-13T09:35:00Z">
          <w:pPr>
            <w:keepNext/>
            <w:numPr>
              <w:ilvl w:val="1"/>
              <w:numId w:val="85"/>
            </w:numPr>
            <w:tabs>
              <w:tab w:val="clear" w:pos="2160"/>
              <w:tab w:val="clear" w:pos="2880"/>
              <w:tab w:val="clear" w:pos="3600"/>
              <w:tab w:val="clear" w:pos="4320"/>
              <w:tab w:val="clear" w:pos="5040"/>
              <w:tab w:val="clear" w:pos="9029"/>
              <w:tab w:val="num" w:pos="720"/>
            </w:tabs>
            <w:spacing w:after="230"/>
            <w:ind w:left="720" w:hanging="720"/>
            <w:jc w:val="left"/>
            <w:outlineLvl w:val="1"/>
          </w:pPr>
        </w:pPrChange>
      </w:pPr>
      <w:bookmarkStart w:id="20721" w:name="_Toc40256725"/>
      <w:bookmarkStart w:id="20722" w:name="_Toc40257573"/>
      <w:bookmarkStart w:id="20723" w:name="_Toc40258389"/>
      <w:bookmarkStart w:id="20724" w:name="_Toc40259200"/>
      <w:bookmarkStart w:id="20725" w:name="_Toc40260005"/>
      <w:bookmarkStart w:id="20726" w:name="_Toc40260798"/>
      <w:bookmarkStart w:id="20727" w:name="_Toc40261590"/>
      <w:del w:id="20728" w:author="Debbie Houldsworth" w:date="2020-05-06T07:36:00Z">
        <w:r w:rsidRPr="005F27CA" w:rsidDel="00CD7BBA">
          <w:rPr>
            <w:bCs/>
            <w:szCs w:val="24"/>
          </w:rPr>
          <w:delText>Where a notice is expressly required to be given in writing and it is:</w:delText>
        </w:r>
        <w:bookmarkEnd w:id="20721"/>
        <w:bookmarkEnd w:id="20722"/>
        <w:bookmarkEnd w:id="20723"/>
        <w:bookmarkEnd w:id="20724"/>
        <w:bookmarkEnd w:id="20725"/>
        <w:bookmarkEnd w:id="20726"/>
        <w:bookmarkEnd w:id="20727"/>
      </w:del>
    </w:p>
    <w:p w14:paraId="2566B408" w14:textId="6C181DAE"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20729" w:author="Debbie Houldsworth" w:date="2020-05-06T07:36:00Z"/>
          <w:szCs w:val="24"/>
        </w:rPr>
        <w:pPrChange w:id="20730"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20731" w:name="_Toc40256726"/>
      <w:bookmarkStart w:id="20732" w:name="_Toc40257574"/>
      <w:bookmarkStart w:id="20733" w:name="_Toc40258390"/>
      <w:bookmarkStart w:id="20734" w:name="_Toc40259201"/>
      <w:bookmarkStart w:id="20735" w:name="_Toc40260006"/>
      <w:bookmarkStart w:id="20736" w:name="_Toc40260799"/>
      <w:bookmarkStart w:id="20737" w:name="_Toc40261591"/>
      <w:del w:id="20738" w:author="Debbie Houldsworth" w:date="2020-05-06T07:36:00Z">
        <w:r w:rsidRPr="005F27CA" w:rsidDel="00CD7BBA">
          <w:rPr>
            <w:szCs w:val="24"/>
          </w:rPr>
          <w:delText>delivered by hand, it is effective at delivery;</w:delText>
        </w:r>
        <w:bookmarkEnd w:id="20731"/>
        <w:bookmarkEnd w:id="20732"/>
        <w:bookmarkEnd w:id="20733"/>
        <w:bookmarkEnd w:id="20734"/>
        <w:bookmarkEnd w:id="20735"/>
        <w:bookmarkEnd w:id="20736"/>
        <w:bookmarkEnd w:id="20737"/>
      </w:del>
    </w:p>
    <w:p w14:paraId="70155D1D" w14:textId="114DC4BA"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20739" w:author="Debbie Houldsworth" w:date="2020-05-06T07:36:00Z"/>
          <w:szCs w:val="24"/>
        </w:rPr>
        <w:pPrChange w:id="20740"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20741" w:name="_Toc40256727"/>
      <w:bookmarkStart w:id="20742" w:name="_Toc40257575"/>
      <w:bookmarkStart w:id="20743" w:name="_Toc40258391"/>
      <w:bookmarkStart w:id="20744" w:name="_Toc40259202"/>
      <w:bookmarkStart w:id="20745" w:name="_Toc40260007"/>
      <w:bookmarkStart w:id="20746" w:name="_Toc40260800"/>
      <w:bookmarkStart w:id="20747" w:name="_Toc40261592"/>
      <w:del w:id="20748" w:author="Debbie Houldsworth" w:date="2020-05-06T07:36:00Z">
        <w:r w:rsidRPr="005F27CA" w:rsidDel="00CD7BBA">
          <w:rPr>
            <w:szCs w:val="24"/>
          </w:rPr>
          <w:delText>sent by fax, it is effective on the next Working Day after the fax was sent; and</w:delText>
        </w:r>
        <w:bookmarkEnd w:id="20741"/>
        <w:bookmarkEnd w:id="20742"/>
        <w:bookmarkEnd w:id="20743"/>
        <w:bookmarkEnd w:id="20744"/>
        <w:bookmarkEnd w:id="20745"/>
        <w:bookmarkEnd w:id="20746"/>
        <w:bookmarkEnd w:id="20747"/>
      </w:del>
    </w:p>
    <w:p w14:paraId="7EA202F0" w14:textId="3D0D0A41"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20749" w:author="Debbie Houldsworth" w:date="2020-05-06T07:36:00Z"/>
          <w:szCs w:val="24"/>
        </w:rPr>
        <w:pPrChange w:id="20750"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20751" w:name="_Toc40256728"/>
      <w:bookmarkStart w:id="20752" w:name="_Toc40257576"/>
      <w:bookmarkStart w:id="20753" w:name="_Toc40258392"/>
      <w:bookmarkStart w:id="20754" w:name="_Toc40259203"/>
      <w:bookmarkStart w:id="20755" w:name="_Toc40260008"/>
      <w:bookmarkStart w:id="20756" w:name="_Toc40260801"/>
      <w:bookmarkStart w:id="20757" w:name="_Toc40261593"/>
      <w:del w:id="20758" w:author="Debbie Houldsworth" w:date="2020-05-06T07:36:00Z">
        <w:r w:rsidRPr="005F27CA" w:rsidDel="00CD7BBA">
          <w:rPr>
            <w:szCs w:val="24"/>
          </w:rPr>
          <w:delText>sent by post, it is effective:</w:delText>
        </w:r>
        <w:bookmarkEnd w:id="20751"/>
        <w:bookmarkEnd w:id="20752"/>
        <w:bookmarkEnd w:id="20753"/>
        <w:bookmarkEnd w:id="20754"/>
        <w:bookmarkEnd w:id="20755"/>
        <w:bookmarkEnd w:id="20756"/>
        <w:bookmarkEnd w:id="20757"/>
      </w:del>
    </w:p>
    <w:p w14:paraId="2857B67D" w14:textId="4EFB3ED9" w:rsidR="00426F1D" w:rsidRPr="005F27CA" w:rsidDel="00CD7BBA" w:rsidRDefault="00426F1D">
      <w:pPr>
        <w:numPr>
          <w:ilvl w:val="4"/>
          <w:numId w:val="85"/>
        </w:numPr>
        <w:tabs>
          <w:tab w:val="clear" w:pos="2880"/>
          <w:tab w:val="clear" w:pos="3600"/>
          <w:tab w:val="clear" w:pos="4320"/>
          <w:tab w:val="clear" w:pos="5040"/>
          <w:tab w:val="clear" w:pos="9029"/>
        </w:tabs>
        <w:spacing w:after="230"/>
        <w:jc w:val="left"/>
        <w:outlineLvl w:val="0"/>
        <w:rPr>
          <w:del w:id="20759" w:author="Debbie Houldsworth" w:date="2020-05-06T07:36:00Z"/>
          <w:szCs w:val="24"/>
        </w:rPr>
        <w:pPrChange w:id="20760" w:author="Debbie Houldsworth" w:date="2020-05-13T09:35:00Z">
          <w:pPr>
            <w:numPr>
              <w:ilvl w:val="4"/>
              <w:numId w:val="85"/>
            </w:numPr>
            <w:tabs>
              <w:tab w:val="clear" w:pos="2880"/>
              <w:tab w:val="clear" w:pos="3600"/>
              <w:tab w:val="clear" w:pos="4320"/>
              <w:tab w:val="clear" w:pos="5040"/>
              <w:tab w:val="clear" w:pos="9029"/>
              <w:tab w:val="num" w:pos="2160"/>
            </w:tabs>
            <w:spacing w:after="230"/>
            <w:ind w:left="2160" w:hanging="720"/>
            <w:jc w:val="left"/>
            <w:outlineLvl w:val="4"/>
          </w:pPr>
        </w:pPrChange>
      </w:pPr>
      <w:bookmarkStart w:id="20761" w:name="_Toc40256729"/>
      <w:bookmarkStart w:id="20762" w:name="_Toc40257577"/>
      <w:bookmarkStart w:id="20763" w:name="_Toc40258393"/>
      <w:bookmarkStart w:id="20764" w:name="_Toc40259204"/>
      <w:bookmarkStart w:id="20765" w:name="_Toc40260009"/>
      <w:bookmarkStart w:id="20766" w:name="_Toc40260802"/>
      <w:bookmarkStart w:id="20767" w:name="_Toc40261594"/>
      <w:del w:id="20768" w:author="Debbie Houldsworth" w:date="2020-05-06T07:36:00Z">
        <w:r w:rsidRPr="005F27CA" w:rsidDel="00CD7BBA">
          <w:rPr>
            <w:szCs w:val="24"/>
          </w:rPr>
          <w:delText>(for UK mail) on the second Working Day after posting; and</w:delText>
        </w:r>
        <w:bookmarkEnd w:id="20761"/>
        <w:bookmarkEnd w:id="20762"/>
        <w:bookmarkEnd w:id="20763"/>
        <w:bookmarkEnd w:id="20764"/>
        <w:bookmarkEnd w:id="20765"/>
        <w:bookmarkEnd w:id="20766"/>
        <w:bookmarkEnd w:id="20767"/>
      </w:del>
    </w:p>
    <w:p w14:paraId="48009248" w14:textId="777FF916" w:rsidR="00426F1D" w:rsidRPr="005F27CA" w:rsidDel="00CD7BBA" w:rsidRDefault="00426F1D">
      <w:pPr>
        <w:numPr>
          <w:ilvl w:val="4"/>
          <w:numId w:val="85"/>
        </w:numPr>
        <w:tabs>
          <w:tab w:val="clear" w:pos="2880"/>
          <w:tab w:val="clear" w:pos="3600"/>
          <w:tab w:val="clear" w:pos="4320"/>
          <w:tab w:val="clear" w:pos="5040"/>
          <w:tab w:val="clear" w:pos="9029"/>
        </w:tabs>
        <w:spacing w:after="230"/>
        <w:jc w:val="left"/>
        <w:outlineLvl w:val="0"/>
        <w:rPr>
          <w:del w:id="20769" w:author="Debbie Houldsworth" w:date="2020-05-06T07:36:00Z"/>
          <w:szCs w:val="24"/>
        </w:rPr>
        <w:pPrChange w:id="20770" w:author="Debbie Houldsworth" w:date="2020-05-13T09:35:00Z">
          <w:pPr>
            <w:numPr>
              <w:ilvl w:val="4"/>
              <w:numId w:val="85"/>
            </w:numPr>
            <w:tabs>
              <w:tab w:val="clear" w:pos="2880"/>
              <w:tab w:val="clear" w:pos="3600"/>
              <w:tab w:val="clear" w:pos="4320"/>
              <w:tab w:val="clear" w:pos="5040"/>
              <w:tab w:val="clear" w:pos="9029"/>
              <w:tab w:val="num" w:pos="2160"/>
            </w:tabs>
            <w:spacing w:after="230"/>
            <w:ind w:left="2160" w:hanging="720"/>
            <w:jc w:val="left"/>
            <w:outlineLvl w:val="4"/>
          </w:pPr>
        </w:pPrChange>
      </w:pPr>
      <w:bookmarkStart w:id="20771" w:name="_Toc40256730"/>
      <w:bookmarkStart w:id="20772" w:name="_Toc40257578"/>
      <w:bookmarkStart w:id="20773" w:name="_Toc40258394"/>
      <w:bookmarkStart w:id="20774" w:name="_Toc40259205"/>
      <w:bookmarkStart w:id="20775" w:name="_Toc40260010"/>
      <w:bookmarkStart w:id="20776" w:name="_Toc40260803"/>
      <w:bookmarkStart w:id="20777" w:name="_Toc40261595"/>
      <w:del w:id="20778" w:author="Debbie Houldsworth" w:date="2020-05-06T07:36:00Z">
        <w:r w:rsidRPr="005F27CA" w:rsidDel="00CD7BBA">
          <w:rPr>
            <w:szCs w:val="24"/>
          </w:rPr>
          <w:delText>(for international mail) on the seventh Working Day after posting.</w:delText>
        </w:r>
        <w:bookmarkEnd w:id="20771"/>
        <w:bookmarkEnd w:id="20772"/>
        <w:bookmarkEnd w:id="20773"/>
        <w:bookmarkEnd w:id="20774"/>
        <w:bookmarkEnd w:id="20775"/>
        <w:bookmarkEnd w:id="20776"/>
        <w:bookmarkEnd w:id="20777"/>
        <w:r w:rsidRPr="005F27CA" w:rsidDel="00CD7BBA">
          <w:rPr>
            <w:szCs w:val="24"/>
          </w:rPr>
          <w:delText xml:space="preserve">  </w:delText>
        </w:r>
      </w:del>
    </w:p>
    <w:p w14:paraId="58F8A8D3" w14:textId="53F38FB6" w:rsidR="00426F1D" w:rsidRPr="005F27CA" w:rsidDel="00CD7BBA" w:rsidRDefault="00426F1D">
      <w:pPr>
        <w:numPr>
          <w:ilvl w:val="2"/>
          <w:numId w:val="85"/>
        </w:numPr>
        <w:tabs>
          <w:tab w:val="clear" w:pos="2160"/>
          <w:tab w:val="clear" w:pos="2880"/>
          <w:tab w:val="clear" w:pos="3600"/>
          <w:tab w:val="clear" w:pos="4320"/>
          <w:tab w:val="clear" w:pos="5040"/>
          <w:tab w:val="clear" w:pos="9029"/>
        </w:tabs>
        <w:spacing w:after="230"/>
        <w:jc w:val="left"/>
        <w:outlineLvl w:val="0"/>
        <w:rPr>
          <w:del w:id="20779" w:author="Debbie Houldsworth" w:date="2020-05-06T07:36:00Z"/>
          <w:szCs w:val="24"/>
        </w:rPr>
        <w:pPrChange w:id="20780" w:author="Debbie Houldsworth" w:date="2020-05-13T09:35:00Z">
          <w:pPr>
            <w:numPr>
              <w:ilvl w:val="2"/>
              <w:numId w:val="85"/>
            </w:numPr>
            <w:tabs>
              <w:tab w:val="clear" w:pos="2160"/>
              <w:tab w:val="clear" w:pos="2880"/>
              <w:tab w:val="clear" w:pos="3600"/>
              <w:tab w:val="clear" w:pos="4320"/>
              <w:tab w:val="clear" w:pos="5040"/>
              <w:tab w:val="clear" w:pos="9029"/>
              <w:tab w:val="num" w:pos="720"/>
            </w:tabs>
            <w:spacing w:after="230"/>
            <w:ind w:left="720" w:hanging="720"/>
            <w:jc w:val="left"/>
            <w:outlineLvl w:val="2"/>
          </w:pPr>
        </w:pPrChange>
      </w:pPr>
      <w:bookmarkStart w:id="20781" w:name="_Toc40256731"/>
      <w:bookmarkStart w:id="20782" w:name="_Toc40257579"/>
      <w:bookmarkStart w:id="20783" w:name="_Toc40258395"/>
      <w:bookmarkStart w:id="20784" w:name="_Toc40259206"/>
      <w:bookmarkStart w:id="20785" w:name="_Toc40260011"/>
      <w:bookmarkStart w:id="20786" w:name="_Toc40260804"/>
      <w:bookmarkStart w:id="20787" w:name="_Toc40261596"/>
      <w:del w:id="20788" w:author="Debbie Houldsworth" w:date="2020-05-06T07:36:00Z">
        <w:r w:rsidRPr="005F27CA" w:rsidDel="00CD7BBA">
          <w:rPr>
            <w:szCs w:val="24"/>
          </w:rPr>
          <w:delText xml:space="preserve">For the purpose of this Clause </w:delText>
        </w:r>
        <w:r w:rsidRPr="005F27CA" w:rsidDel="00CD7BBA">
          <w:rPr>
            <w:szCs w:val="24"/>
          </w:rPr>
          <w:fldChar w:fldCharType="begin"/>
        </w:r>
        <w:r w:rsidRPr="005F27CA" w:rsidDel="00CD7BBA">
          <w:rPr>
            <w:szCs w:val="24"/>
          </w:rPr>
          <w:delInstrText xml:space="preserve"> REF _Ref341441562 \r \h  \* MERGEFORMAT </w:delInstrText>
        </w:r>
        <w:r w:rsidRPr="005F27CA" w:rsidDel="00CD7BBA">
          <w:rPr>
            <w:szCs w:val="24"/>
          </w:rPr>
        </w:r>
        <w:r w:rsidRPr="005F27CA" w:rsidDel="00CD7BBA">
          <w:rPr>
            <w:szCs w:val="24"/>
          </w:rPr>
          <w:fldChar w:fldCharType="separate"/>
        </w:r>
        <w:r w:rsidR="003A05AB" w:rsidDel="00CD7BBA">
          <w:rPr>
            <w:szCs w:val="24"/>
          </w:rPr>
          <w:delText>24</w:delText>
        </w:r>
        <w:r w:rsidRPr="005F27CA" w:rsidDel="00CD7BBA">
          <w:rPr>
            <w:szCs w:val="24"/>
          </w:rPr>
          <w:fldChar w:fldCharType="end"/>
        </w:r>
        <w:r w:rsidRPr="005F27CA" w:rsidDel="00CD7BBA">
          <w:rPr>
            <w:szCs w:val="24"/>
          </w:rPr>
          <w:delText xml:space="preserve"> and calculating deemed receipt all references to time are to local time in the place of deemed receipt.</w:delText>
        </w:r>
        <w:bookmarkEnd w:id="20781"/>
        <w:bookmarkEnd w:id="20782"/>
        <w:bookmarkEnd w:id="20783"/>
        <w:bookmarkEnd w:id="20784"/>
        <w:bookmarkEnd w:id="20785"/>
        <w:bookmarkEnd w:id="20786"/>
        <w:bookmarkEnd w:id="20787"/>
      </w:del>
    </w:p>
    <w:p w14:paraId="56718A3B" w14:textId="0115E6D5" w:rsidR="00426F1D" w:rsidRPr="005F27CA" w:rsidDel="00CD7BBA" w:rsidRDefault="00426F1D" w:rsidP="00CA4155">
      <w:pPr>
        <w:keepNext/>
        <w:numPr>
          <w:ilvl w:val="0"/>
          <w:numId w:val="85"/>
        </w:numPr>
        <w:tabs>
          <w:tab w:val="clear" w:pos="2160"/>
          <w:tab w:val="clear" w:pos="2880"/>
          <w:tab w:val="clear" w:pos="3600"/>
          <w:tab w:val="clear" w:pos="4320"/>
          <w:tab w:val="clear" w:pos="5040"/>
          <w:tab w:val="clear" w:pos="9029"/>
        </w:tabs>
        <w:spacing w:before="230" w:after="230"/>
        <w:jc w:val="left"/>
        <w:outlineLvl w:val="0"/>
        <w:rPr>
          <w:del w:id="20789" w:author="Debbie Houldsworth" w:date="2020-05-06T07:36:00Z"/>
          <w:b/>
          <w:szCs w:val="24"/>
        </w:rPr>
      </w:pPr>
      <w:bookmarkStart w:id="20790" w:name="_Ref341441666"/>
      <w:bookmarkStart w:id="20791" w:name="_Toc345415335"/>
      <w:bookmarkStart w:id="20792" w:name="_Toc40256732"/>
      <w:bookmarkStart w:id="20793" w:name="_Toc40257580"/>
      <w:bookmarkStart w:id="20794" w:name="_Toc40258396"/>
      <w:bookmarkStart w:id="20795" w:name="_Toc40259207"/>
      <w:bookmarkStart w:id="20796" w:name="_Toc40260012"/>
      <w:bookmarkStart w:id="20797" w:name="_Toc40260805"/>
      <w:bookmarkStart w:id="20798" w:name="_Toc40261597"/>
      <w:del w:id="20799" w:author="Debbie Houldsworth" w:date="2020-05-06T07:36:00Z">
        <w:r w:rsidRPr="005F27CA" w:rsidDel="00CD7BBA">
          <w:rPr>
            <w:b/>
            <w:szCs w:val="24"/>
          </w:rPr>
          <w:delText>Force majeure</w:delText>
        </w:r>
        <w:bookmarkEnd w:id="20790"/>
        <w:bookmarkEnd w:id="20791"/>
        <w:bookmarkEnd w:id="20792"/>
        <w:bookmarkEnd w:id="20793"/>
        <w:bookmarkEnd w:id="20794"/>
        <w:bookmarkEnd w:id="20795"/>
        <w:bookmarkEnd w:id="20796"/>
        <w:bookmarkEnd w:id="20797"/>
        <w:bookmarkEnd w:id="20798"/>
      </w:del>
    </w:p>
    <w:p w14:paraId="5CD0E2A2" w14:textId="69D5FA9D"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jc w:val="left"/>
        <w:outlineLvl w:val="0"/>
        <w:rPr>
          <w:del w:id="20800" w:author="Debbie Houldsworth" w:date="2020-05-06T07:36:00Z"/>
          <w:bCs/>
          <w:szCs w:val="24"/>
        </w:rPr>
        <w:pPrChange w:id="20801"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20" w:hanging="720"/>
            <w:jc w:val="left"/>
            <w:outlineLvl w:val="1"/>
          </w:pPr>
        </w:pPrChange>
      </w:pPr>
      <w:bookmarkStart w:id="20802" w:name="_Toc40256733"/>
      <w:bookmarkStart w:id="20803" w:name="_Toc40257581"/>
      <w:bookmarkStart w:id="20804" w:name="_Toc40258397"/>
      <w:bookmarkStart w:id="20805" w:name="_Toc40259208"/>
      <w:bookmarkStart w:id="20806" w:name="_Toc40260013"/>
      <w:bookmarkStart w:id="20807" w:name="_Toc40260806"/>
      <w:bookmarkStart w:id="20808" w:name="_Toc40261598"/>
      <w:bookmarkStart w:id="20809" w:name="_Ref157498648"/>
      <w:bookmarkStart w:id="20810" w:name="_Ref393168806"/>
      <w:bookmarkStart w:id="20811" w:name="_Ref151453260"/>
      <w:del w:id="20812" w:author="Debbie Houldsworth" w:date="2020-05-06T07:36:00Z">
        <w:r w:rsidRPr="005F27CA" w:rsidDel="00CD7BBA">
          <w:rPr>
            <w:bCs/>
            <w:szCs w:val="24"/>
          </w:rPr>
          <w:delText xml:space="preserve">A Party will not be in breach of this Agreement nor be liable for any failure or delay in performance of any obligations under this Agreement (and the date for performance of the obligations affected will be extended accordingly) as a result of Force Majeure, provided that such Party complies with the obligations set out in this Clause </w:delText>
        </w:r>
        <w:r w:rsidRPr="005F27CA" w:rsidDel="00CD7BBA">
          <w:rPr>
            <w:bCs/>
            <w:szCs w:val="24"/>
          </w:rPr>
          <w:fldChar w:fldCharType="begin"/>
        </w:r>
        <w:r w:rsidRPr="005F27CA" w:rsidDel="00CD7BBA">
          <w:rPr>
            <w:bCs/>
            <w:szCs w:val="24"/>
          </w:rPr>
          <w:delInstrText xml:space="preserve"> REF _Ref341441666 \r \h  \* MERGEFORMAT </w:delInstrText>
        </w:r>
        <w:r w:rsidRPr="005F27CA" w:rsidDel="00CD7BBA">
          <w:rPr>
            <w:bCs/>
            <w:szCs w:val="24"/>
          </w:rPr>
        </w:r>
        <w:r w:rsidRPr="005F27CA" w:rsidDel="00CD7BBA">
          <w:rPr>
            <w:bCs/>
            <w:szCs w:val="24"/>
          </w:rPr>
          <w:fldChar w:fldCharType="separate"/>
        </w:r>
        <w:r w:rsidR="003A05AB" w:rsidDel="00CD7BBA">
          <w:rPr>
            <w:bCs/>
            <w:szCs w:val="24"/>
          </w:rPr>
          <w:delText>25</w:delText>
        </w:r>
        <w:r w:rsidRPr="005F27CA" w:rsidDel="00CD7BBA">
          <w:rPr>
            <w:bCs/>
            <w:szCs w:val="24"/>
          </w:rPr>
          <w:fldChar w:fldCharType="end"/>
        </w:r>
        <w:bookmarkStart w:id="20813" w:name="_Ref157498982"/>
        <w:bookmarkStart w:id="20814" w:name="_Ref153687120"/>
        <w:r w:rsidRPr="005F27CA" w:rsidDel="00CD7BBA">
          <w:rPr>
            <w:bCs/>
            <w:szCs w:val="24"/>
          </w:rPr>
          <w:delText>.</w:delText>
        </w:r>
        <w:bookmarkEnd w:id="20802"/>
        <w:bookmarkEnd w:id="20803"/>
        <w:bookmarkEnd w:id="20804"/>
        <w:bookmarkEnd w:id="20805"/>
        <w:bookmarkEnd w:id="20806"/>
        <w:bookmarkEnd w:id="20807"/>
        <w:bookmarkEnd w:id="20808"/>
      </w:del>
    </w:p>
    <w:p w14:paraId="54933B97" w14:textId="20E7EEED"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jc w:val="left"/>
        <w:outlineLvl w:val="0"/>
        <w:rPr>
          <w:del w:id="20815" w:author="Debbie Houldsworth" w:date="2020-05-06T07:36:00Z"/>
          <w:bCs/>
          <w:szCs w:val="24"/>
        </w:rPr>
        <w:pPrChange w:id="20816"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20" w:hanging="720"/>
            <w:jc w:val="left"/>
            <w:outlineLvl w:val="1"/>
          </w:pPr>
        </w:pPrChange>
      </w:pPr>
      <w:bookmarkStart w:id="20817" w:name="_Toc40256734"/>
      <w:bookmarkStart w:id="20818" w:name="_Toc40257582"/>
      <w:bookmarkStart w:id="20819" w:name="_Toc40258398"/>
      <w:bookmarkStart w:id="20820" w:name="_Toc40259209"/>
      <w:bookmarkStart w:id="20821" w:name="_Toc40260014"/>
      <w:bookmarkStart w:id="20822" w:name="_Toc40260807"/>
      <w:bookmarkStart w:id="20823" w:name="_Toc40261599"/>
      <w:del w:id="20824" w:author="Debbie Houldsworth" w:date="2020-05-06T07:36:00Z">
        <w:r w:rsidRPr="005F27CA" w:rsidDel="00CD7BBA">
          <w:rPr>
            <w:bCs/>
            <w:szCs w:val="24"/>
          </w:rPr>
          <w:delText>A Force Majeure will not entitle any Party to terminate this Agreement.</w:delText>
        </w:r>
        <w:bookmarkEnd w:id="20817"/>
        <w:bookmarkEnd w:id="20818"/>
        <w:bookmarkEnd w:id="20819"/>
        <w:bookmarkEnd w:id="20820"/>
        <w:bookmarkEnd w:id="20821"/>
        <w:bookmarkEnd w:id="20822"/>
        <w:bookmarkEnd w:id="20823"/>
        <w:r w:rsidRPr="005F27CA" w:rsidDel="00CD7BBA">
          <w:rPr>
            <w:bCs/>
            <w:szCs w:val="24"/>
          </w:rPr>
          <w:delText xml:space="preserve"> </w:delText>
        </w:r>
        <w:bookmarkEnd w:id="20813"/>
        <w:bookmarkEnd w:id="20814"/>
      </w:del>
    </w:p>
    <w:p w14:paraId="2F61E86C" w14:textId="48839C59"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jc w:val="left"/>
        <w:outlineLvl w:val="0"/>
        <w:rPr>
          <w:del w:id="20825" w:author="Debbie Houldsworth" w:date="2020-05-06T07:36:00Z"/>
          <w:bCs/>
          <w:szCs w:val="24"/>
        </w:rPr>
        <w:pPrChange w:id="20826"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20" w:hanging="720"/>
            <w:jc w:val="left"/>
            <w:outlineLvl w:val="1"/>
          </w:pPr>
        </w:pPrChange>
      </w:pPr>
      <w:bookmarkStart w:id="20827" w:name="_Toc40256735"/>
      <w:bookmarkStart w:id="20828" w:name="_Toc40257583"/>
      <w:bookmarkStart w:id="20829" w:name="_Toc40258399"/>
      <w:bookmarkStart w:id="20830" w:name="_Toc40259210"/>
      <w:bookmarkStart w:id="20831" w:name="_Toc40260015"/>
      <w:bookmarkStart w:id="20832" w:name="_Toc40260808"/>
      <w:bookmarkStart w:id="20833" w:name="_Toc40261600"/>
      <w:del w:id="20834" w:author="Debbie Houldsworth" w:date="2020-05-06T07:36:00Z">
        <w:r w:rsidRPr="005F27CA" w:rsidDel="00CD7BBA">
          <w:rPr>
            <w:bCs/>
            <w:szCs w:val="24"/>
          </w:rPr>
          <w:delText>Each Party shall have in place at all times whilst this Agreement is in force a business continuity plan which it shall implement immediately on awareness of a Force Majeure.</w:delText>
        </w:r>
        <w:bookmarkEnd w:id="20827"/>
        <w:bookmarkEnd w:id="20828"/>
        <w:bookmarkEnd w:id="20829"/>
        <w:bookmarkEnd w:id="20830"/>
        <w:bookmarkEnd w:id="20831"/>
        <w:bookmarkEnd w:id="20832"/>
        <w:bookmarkEnd w:id="20833"/>
        <w:r w:rsidRPr="005F27CA" w:rsidDel="00CD7BBA">
          <w:rPr>
            <w:bCs/>
            <w:szCs w:val="24"/>
          </w:rPr>
          <w:delText xml:space="preserve"> </w:delText>
        </w:r>
      </w:del>
    </w:p>
    <w:p w14:paraId="5A1E4588" w14:textId="008752A3"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jc w:val="left"/>
        <w:outlineLvl w:val="0"/>
        <w:rPr>
          <w:del w:id="20835" w:author="Debbie Houldsworth" w:date="2020-05-06T07:36:00Z"/>
          <w:bCs/>
          <w:szCs w:val="24"/>
        </w:rPr>
        <w:pPrChange w:id="20836"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20" w:hanging="720"/>
            <w:jc w:val="left"/>
            <w:outlineLvl w:val="1"/>
          </w:pPr>
        </w:pPrChange>
      </w:pPr>
      <w:bookmarkStart w:id="20837" w:name="_Toc40256736"/>
      <w:bookmarkStart w:id="20838" w:name="_Toc40257584"/>
      <w:bookmarkStart w:id="20839" w:name="_Toc40258400"/>
      <w:bookmarkStart w:id="20840" w:name="_Toc40259211"/>
      <w:bookmarkStart w:id="20841" w:name="_Toc40260016"/>
      <w:bookmarkStart w:id="20842" w:name="_Toc40260809"/>
      <w:bookmarkStart w:id="20843" w:name="_Toc40261601"/>
      <w:del w:id="20844" w:author="Debbie Houldsworth" w:date="2020-05-06T07:36:00Z">
        <w:r w:rsidRPr="005F27CA" w:rsidDel="00CD7BBA">
          <w:rPr>
            <w:bCs/>
            <w:szCs w:val="24"/>
          </w:rPr>
          <w:delText>The Party affected by Force Majeure shall immediately notify the other in writing of the matters constituting the Force Majeure and shall keep that Party fully informed of their continuance and of any relevant change of circumstances whilst such Force Majeure continues.</w:delText>
        </w:r>
        <w:bookmarkEnd w:id="20809"/>
        <w:bookmarkEnd w:id="20837"/>
        <w:bookmarkEnd w:id="20838"/>
        <w:bookmarkEnd w:id="20839"/>
        <w:bookmarkEnd w:id="20840"/>
        <w:bookmarkEnd w:id="20841"/>
        <w:bookmarkEnd w:id="20842"/>
        <w:bookmarkEnd w:id="20843"/>
      </w:del>
    </w:p>
    <w:p w14:paraId="565E6B7D" w14:textId="63F6FA6D"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jc w:val="left"/>
        <w:outlineLvl w:val="0"/>
        <w:rPr>
          <w:del w:id="20845" w:author="Debbie Houldsworth" w:date="2020-05-06T07:36:00Z"/>
          <w:bCs/>
          <w:szCs w:val="24"/>
        </w:rPr>
        <w:pPrChange w:id="20846"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20" w:hanging="720"/>
            <w:jc w:val="left"/>
            <w:outlineLvl w:val="1"/>
          </w:pPr>
        </w:pPrChange>
      </w:pPr>
      <w:bookmarkStart w:id="20847" w:name="_Ref151453264"/>
      <w:bookmarkStart w:id="20848" w:name="_Toc40256737"/>
      <w:bookmarkStart w:id="20849" w:name="_Toc40257585"/>
      <w:bookmarkStart w:id="20850" w:name="_Toc40258401"/>
      <w:bookmarkStart w:id="20851" w:name="_Toc40259212"/>
      <w:bookmarkStart w:id="20852" w:name="_Toc40260017"/>
      <w:bookmarkStart w:id="20853" w:name="_Toc40260810"/>
      <w:bookmarkStart w:id="20854" w:name="_Toc40261602"/>
      <w:del w:id="20855" w:author="Debbie Houldsworth" w:date="2020-05-06T07:36:00Z">
        <w:r w:rsidRPr="005F27CA" w:rsidDel="00CD7BBA">
          <w:rPr>
            <w:bCs/>
            <w:szCs w:val="24"/>
          </w:rPr>
          <w:delText>The Party affected by Force Majeure shall take all reasonable steps available to it to minimise its effects on the performance of its obligations under this Agreement.</w:delText>
        </w:r>
        <w:bookmarkStart w:id="20856" w:name="CL2"/>
        <w:bookmarkEnd w:id="20810"/>
        <w:bookmarkEnd w:id="20811"/>
        <w:bookmarkEnd w:id="20847"/>
        <w:bookmarkEnd w:id="20848"/>
        <w:bookmarkEnd w:id="20849"/>
        <w:bookmarkEnd w:id="20850"/>
        <w:bookmarkEnd w:id="20851"/>
        <w:bookmarkEnd w:id="20852"/>
        <w:bookmarkEnd w:id="20853"/>
        <w:bookmarkEnd w:id="20854"/>
        <w:bookmarkEnd w:id="20856"/>
      </w:del>
    </w:p>
    <w:p w14:paraId="7F4E88A0" w14:textId="20C2F43E" w:rsidR="00426F1D" w:rsidRPr="005F27CA" w:rsidDel="00CD7BBA" w:rsidRDefault="00426F1D" w:rsidP="00CA4155">
      <w:pPr>
        <w:keepNext/>
        <w:numPr>
          <w:ilvl w:val="0"/>
          <w:numId w:val="85"/>
        </w:numPr>
        <w:tabs>
          <w:tab w:val="clear" w:pos="2160"/>
          <w:tab w:val="clear" w:pos="2880"/>
          <w:tab w:val="clear" w:pos="3600"/>
          <w:tab w:val="clear" w:pos="4320"/>
          <w:tab w:val="clear" w:pos="5040"/>
          <w:tab w:val="clear" w:pos="9029"/>
        </w:tabs>
        <w:spacing w:before="230" w:after="230"/>
        <w:jc w:val="left"/>
        <w:outlineLvl w:val="0"/>
        <w:rPr>
          <w:del w:id="20857" w:author="Debbie Houldsworth" w:date="2020-05-06T07:36:00Z"/>
          <w:b/>
          <w:szCs w:val="24"/>
        </w:rPr>
      </w:pPr>
      <w:bookmarkStart w:id="20858" w:name="_Toc336458213"/>
      <w:bookmarkStart w:id="20859" w:name="_Toc336458475"/>
      <w:bookmarkStart w:id="20860" w:name="_Ref341529185"/>
      <w:bookmarkStart w:id="20861" w:name="_Toc345415336"/>
      <w:bookmarkStart w:id="20862" w:name="_Toc40256738"/>
      <w:bookmarkStart w:id="20863" w:name="_Toc40257586"/>
      <w:bookmarkStart w:id="20864" w:name="_Toc40258402"/>
      <w:bookmarkStart w:id="20865" w:name="_Toc40259213"/>
      <w:bookmarkStart w:id="20866" w:name="_Toc40260018"/>
      <w:bookmarkStart w:id="20867" w:name="_Toc40260811"/>
      <w:bookmarkStart w:id="20868" w:name="_Toc40261603"/>
      <w:del w:id="20869" w:author="Debbie Houldsworth" w:date="2020-05-06T07:36:00Z">
        <w:r w:rsidRPr="005F27CA" w:rsidDel="00CD7BBA">
          <w:rPr>
            <w:b/>
            <w:szCs w:val="24"/>
          </w:rPr>
          <w:delText>Anti-bribery</w:delText>
        </w:r>
        <w:bookmarkEnd w:id="20858"/>
        <w:bookmarkEnd w:id="20859"/>
        <w:bookmarkEnd w:id="20860"/>
        <w:bookmarkEnd w:id="20861"/>
        <w:bookmarkEnd w:id="20862"/>
        <w:bookmarkEnd w:id="20863"/>
        <w:bookmarkEnd w:id="20864"/>
        <w:bookmarkEnd w:id="20865"/>
        <w:bookmarkEnd w:id="20866"/>
        <w:bookmarkEnd w:id="20867"/>
        <w:bookmarkEnd w:id="20868"/>
      </w:del>
    </w:p>
    <w:p w14:paraId="02DC69C0" w14:textId="78891AD7"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jc w:val="left"/>
        <w:outlineLvl w:val="0"/>
        <w:rPr>
          <w:del w:id="20870" w:author="Debbie Houldsworth" w:date="2020-05-06T07:36:00Z"/>
          <w:bCs/>
          <w:szCs w:val="24"/>
        </w:rPr>
        <w:pPrChange w:id="20871"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20" w:hanging="720"/>
            <w:jc w:val="left"/>
            <w:outlineLvl w:val="1"/>
          </w:pPr>
        </w:pPrChange>
      </w:pPr>
      <w:bookmarkStart w:id="20872" w:name="_Toc40256739"/>
      <w:bookmarkStart w:id="20873" w:name="_Toc40257587"/>
      <w:bookmarkStart w:id="20874" w:name="_Toc40258403"/>
      <w:bookmarkStart w:id="20875" w:name="_Toc40259214"/>
      <w:bookmarkStart w:id="20876" w:name="_Toc40260019"/>
      <w:bookmarkStart w:id="20877" w:name="_Toc40260812"/>
      <w:bookmarkStart w:id="20878" w:name="_Toc40261604"/>
      <w:del w:id="20879" w:author="Debbie Houldsworth" w:date="2020-05-06T07:36:00Z">
        <w:r w:rsidRPr="005F27CA" w:rsidDel="00CD7BBA">
          <w:rPr>
            <w:bCs/>
            <w:szCs w:val="24"/>
          </w:rPr>
          <w:delText>Each Party warrants that it has complied, and undertakes that it will continue to comply with, all anti-bribery and anti-corruption legislation applicable to it, including the Bribery Act 2010, and shall use reasonable endeavours to procure that its officers, employees, directors, agents and representatives comply with all such laws.</w:delText>
        </w:r>
        <w:bookmarkEnd w:id="20872"/>
        <w:bookmarkEnd w:id="20873"/>
        <w:bookmarkEnd w:id="20874"/>
        <w:bookmarkEnd w:id="20875"/>
        <w:bookmarkEnd w:id="20876"/>
        <w:bookmarkEnd w:id="20877"/>
        <w:bookmarkEnd w:id="20878"/>
      </w:del>
    </w:p>
    <w:p w14:paraId="5CD19588" w14:textId="67455978" w:rsidR="00426F1D" w:rsidRPr="005F27CA" w:rsidDel="00CD7BBA" w:rsidRDefault="00426F1D">
      <w:pPr>
        <w:numPr>
          <w:ilvl w:val="1"/>
          <w:numId w:val="85"/>
        </w:numPr>
        <w:tabs>
          <w:tab w:val="clear" w:pos="2160"/>
          <w:tab w:val="clear" w:pos="2880"/>
          <w:tab w:val="clear" w:pos="3600"/>
          <w:tab w:val="clear" w:pos="4320"/>
          <w:tab w:val="clear" w:pos="5040"/>
          <w:tab w:val="clear" w:pos="9029"/>
        </w:tabs>
        <w:spacing w:after="230"/>
        <w:jc w:val="left"/>
        <w:outlineLvl w:val="0"/>
        <w:rPr>
          <w:del w:id="20880" w:author="Debbie Houldsworth" w:date="2020-05-06T07:36:00Z"/>
          <w:bCs/>
          <w:szCs w:val="24"/>
        </w:rPr>
        <w:pPrChange w:id="20881" w:author="Debbie Houldsworth" w:date="2020-05-13T09:35:00Z">
          <w:pPr>
            <w:numPr>
              <w:ilvl w:val="1"/>
              <w:numId w:val="85"/>
            </w:numPr>
            <w:tabs>
              <w:tab w:val="clear" w:pos="2160"/>
              <w:tab w:val="clear" w:pos="2880"/>
              <w:tab w:val="clear" w:pos="3600"/>
              <w:tab w:val="clear" w:pos="4320"/>
              <w:tab w:val="clear" w:pos="5040"/>
              <w:tab w:val="clear" w:pos="9029"/>
              <w:tab w:val="num" w:pos="720"/>
            </w:tabs>
            <w:spacing w:after="230"/>
            <w:ind w:left="720" w:hanging="720"/>
            <w:jc w:val="left"/>
            <w:outlineLvl w:val="1"/>
          </w:pPr>
        </w:pPrChange>
      </w:pPr>
      <w:bookmarkStart w:id="20882" w:name="_Toc40256740"/>
      <w:bookmarkStart w:id="20883" w:name="_Toc40257588"/>
      <w:bookmarkStart w:id="20884" w:name="_Toc40258404"/>
      <w:bookmarkStart w:id="20885" w:name="_Toc40259215"/>
      <w:bookmarkStart w:id="20886" w:name="_Toc40260020"/>
      <w:bookmarkStart w:id="20887" w:name="_Toc40260813"/>
      <w:bookmarkStart w:id="20888" w:name="_Toc40261605"/>
      <w:del w:id="20889" w:author="Debbie Houldsworth" w:date="2020-05-06T07:36:00Z">
        <w:r w:rsidRPr="005F27CA" w:rsidDel="00CD7BBA">
          <w:rPr>
            <w:bCs/>
            <w:szCs w:val="24"/>
          </w:rPr>
          <w:delText>Each Party shall maintain policies and procedures dealing with bribery and corruption which that Party (acting reasonably) believes are proportionate to the risks or bribery and corruption to which that Party is exposed.  Each Party shall supply a copy of all such written policies and procedures, and (if practicable) a written summary of any that are not in writing, to any other Party upon that other Party's request.</w:delText>
        </w:r>
        <w:bookmarkEnd w:id="20882"/>
        <w:bookmarkEnd w:id="20883"/>
        <w:bookmarkEnd w:id="20884"/>
        <w:bookmarkEnd w:id="20885"/>
        <w:bookmarkEnd w:id="20886"/>
        <w:bookmarkEnd w:id="20887"/>
        <w:bookmarkEnd w:id="20888"/>
      </w:del>
    </w:p>
    <w:p w14:paraId="6F6277BE" w14:textId="0C7ED544" w:rsidR="00426F1D" w:rsidRPr="005F27CA" w:rsidDel="00CD7BBA" w:rsidRDefault="00426F1D" w:rsidP="00CA4155">
      <w:pPr>
        <w:keepNext/>
        <w:numPr>
          <w:ilvl w:val="0"/>
          <w:numId w:val="85"/>
        </w:numPr>
        <w:tabs>
          <w:tab w:val="clear" w:pos="2160"/>
          <w:tab w:val="clear" w:pos="2880"/>
          <w:tab w:val="clear" w:pos="3600"/>
          <w:tab w:val="clear" w:pos="4320"/>
          <w:tab w:val="clear" w:pos="5040"/>
          <w:tab w:val="clear" w:pos="9029"/>
        </w:tabs>
        <w:spacing w:before="230" w:after="230"/>
        <w:jc w:val="left"/>
        <w:outlineLvl w:val="0"/>
        <w:rPr>
          <w:del w:id="20890" w:author="Debbie Houldsworth" w:date="2020-05-06T07:35:00Z"/>
          <w:b/>
          <w:szCs w:val="24"/>
        </w:rPr>
      </w:pPr>
      <w:bookmarkStart w:id="20891" w:name="_Toc345415337"/>
      <w:bookmarkStart w:id="20892" w:name="_Toc40256741"/>
      <w:bookmarkStart w:id="20893" w:name="_Toc40257589"/>
      <w:bookmarkStart w:id="20894" w:name="_Toc40258405"/>
      <w:bookmarkStart w:id="20895" w:name="_Toc40259216"/>
      <w:bookmarkStart w:id="20896" w:name="_Toc40260021"/>
      <w:bookmarkStart w:id="20897" w:name="_Toc40260814"/>
      <w:bookmarkStart w:id="20898" w:name="_Toc40261606"/>
      <w:bookmarkStart w:id="20899" w:name="_Ref341529265"/>
      <w:del w:id="20900" w:author="Debbie Houldsworth" w:date="2020-05-06T07:35:00Z">
        <w:r w:rsidRPr="005F27CA" w:rsidDel="00CD7BBA">
          <w:rPr>
            <w:b/>
            <w:szCs w:val="24"/>
          </w:rPr>
          <w:delText>Third party rights</w:delText>
        </w:r>
        <w:bookmarkEnd w:id="20891"/>
        <w:bookmarkEnd w:id="20892"/>
        <w:bookmarkEnd w:id="20893"/>
        <w:bookmarkEnd w:id="20894"/>
        <w:bookmarkEnd w:id="20895"/>
        <w:bookmarkEnd w:id="20896"/>
        <w:bookmarkEnd w:id="20897"/>
        <w:bookmarkEnd w:id="20898"/>
      </w:del>
    </w:p>
    <w:p w14:paraId="2F98B61A" w14:textId="1BBD9211" w:rsidR="00426F1D" w:rsidRPr="005F27CA" w:rsidDel="00CD7BBA" w:rsidRDefault="00426F1D">
      <w:pPr>
        <w:keepNext/>
        <w:numPr>
          <w:ilvl w:val="1"/>
          <w:numId w:val="85"/>
        </w:numPr>
        <w:tabs>
          <w:tab w:val="clear" w:pos="2160"/>
          <w:tab w:val="clear" w:pos="2880"/>
          <w:tab w:val="clear" w:pos="3600"/>
          <w:tab w:val="clear" w:pos="4320"/>
          <w:tab w:val="clear" w:pos="5040"/>
          <w:tab w:val="clear" w:pos="9029"/>
        </w:tabs>
        <w:spacing w:after="230"/>
        <w:jc w:val="left"/>
        <w:outlineLvl w:val="0"/>
        <w:rPr>
          <w:del w:id="20901" w:author="Debbie Houldsworth" w:date="2020-05-06T07:35:00Z"/>
          <w:bCs/>
          <w:szCs w:val="24"/>
        </w:rPr>
        <w:pPrChange w:id="20902" w:author="Debbie Houldsworth" w:date="2020-05-13T09:35:00Z">
          <w:pPr>
            <w:keepNext/>
            <w:numPr>
              <w:ilvl w:val="1"/>
              <w:numId w:val="85"/>
            </w:numPr>
            <w:tabs>
              <w:tab w:val="clear" w:pos="2160"/>
              <w:tab w:val="clear" w:pos="2880"/>
              <w:tab w:val="clear" w:pos="3600"/>
              <w:tab w:val="clear" w:pos="4320"/>
              <w:tab w:val="clear" w:pos="5040"/>
              <w:tab w:val="clear" w:pos="9029"/>
              <w:tab w:val="num" w:pos="720"/>
            </w:tabs>
            <w:spacing w:after="230"/>
            <w:ind w:left="720" w:hanging="720"/>
            <w:jc w:val="left"/>
            <w:outlineLvl w:val="1"/>
          </w:pPr>
        </w:pPrChange>
      </w:pPr>
      <w:bookmarkStart w:id="20903" w:name="_Toc40256742"/>
      <w:bookmarkStart w:id="20904" w:name="_Toc40257590"/>
      <w:bookmarkStart w:id="20905" w:name="_Toc40258406"/>
      <w:bookmarkStart w:id="20906" w:name="_Toc40259217"/>
      <w:bookmarkStart w:id="20907" w:name="_Toc40260022"/>
      <w:bookmarkStart w:id="20908" w:name="_Toc40260815"/>
      <w:bookmarkStart w:id="20909" w:name="_Toc40261607"/>
      <w:del w:id="20910" w:author="Debbie Houldsworth" w:date="2020-05-06T07:35:00Z">
        <w:r w:rsidRPr="005F27CA" w:rsidDel="00CD7BBA">
          <w:rPr>
            <w:bCs/>
            <w:szCs w:val="24"/>
          </w:rPr>
          <w:delText xml:space="preserve">Subject to Clause </w:delText>
        </w:r>
        <w:r w:rsidRPr="005F27CA" w:rsidDel="00CD7BBA">
          <w:rPr>
            <w:bCs/>
            <w:szCs w:val="24"/>
          </w:rPr>
          <w:fldChar w:fldCharType="begin"/>
        </w:r>
        <w:r w:rsidRPr="005F27CA" w:rsidDel="00CD7BBA">
          <w:rPr>
            <w:bCs/>
            <w:szCs w:val="24"/>
          </w:rPr>
          <w:delInstrText xml:space="preserve"> REF _Ref345408137 \r \h  \* MERGEFORMAT </w:delInstrText>
        </w:r>
        <w:r w:rsidRPr="005F27CA" w:rsidDel="00CD7BBA">
          <w:rPr>
            <w:bCs/>
            <w:szCs w:val="24"/>
          </w:rPr>
        </w:r>
        <w:r w:rsidRPr="005F27CA" w:rsidDel="00CD7BBA">
          <w:rPr>
            <w:bCs/>
            <w:szCs w:val="24"/>
          </w:rPr>
          <w:fldChar w:fldCharType="separate"/>
        </w:r>
        <w:r w:rsidR="003A05AB" w:rsidDel="00CD7BBA">
          <w:rPr>
            <w:bCs/>
            <w:szCs w:val="24"/>
          </w:rPr>
          <w:delText>27.2</w:delText>
        </w:r>
        <w:r w:rsidRPr="005F27CA" w:rsidDel="00CD7BBA">
          <w:rPr>
            <w:bCs/>
            <w:szCs w:val="24"/>
          </w:rPr>
          <w:fldChar w:fldCharType="end"/>
        </w:r>
        <w:r w:rsidRPr="005F27CA" w:rsidDel="00CD7BBA">
          <w:rPr>
            <w:bCs/>
            <w:szCs w:val="24"/>
          </w:rPr>
          <w:delText>, a person who is not Party may not enforce any term of this Agreement under the Contracts (Rights of Third Parties) Act 1999.</w:delText>
        </w:r>
        <w:bookmarkEnd w:id="20903"/>
        <w:bookmarkEnd w:id="20904"/>
        <w:bookmarkEnd w:id="20905"/>
        <w:bookmarkEnd w:id="20906"/>
        <w:bookmarkEnd w:id="20907"/>
        <w:bookmarkEnd w:id="20908"/>
        <w:bookmarkEnd w:id="20909"/>
      </w:del>
    </w:p>
    <w:p w14:paraId="108EC383" w14:textId="369C2062" w:rsidR="00426F1D" w:rsidRPr="005F27CA" w:rsidDel="00CD7BBA" w:rsidRDefault="00426F1D">
      <w:pPr>
        <w:keepNext/>
        <w:numPr>
          <w:ilvl w:val="1"/>
          <w:numId w:val="85"/>
        </w:numPr>
        <w:tabs>
          <w:tab w:val="clear" w:pos="2160"/>
          <w:tab w:val="clear" w:pos="2880"/>
          <w:tab w:val="clear" w:pos="3600"/>
          <w:tab w:val="clear" w:pos="4320"/>
          <w:tab w:val="clear" w:pos="5040"/>
          <w:tab w:val="clear" w:pos="9029"/>
        </w:tabs>
        <w:spacing w:after="230"/>
        <w:jc w:val="left"/>
        <w:outlineLvl w:val="0"/>
        <w:rPr>
          <w:del w:id="20911" w:author="Debbie Houldsworth" w:date="2020-05-06T07:35:00Z"/>
          <w:bCs/>
          <w:szCs w:val="24"/>
        </w:rPr>
        <w:pPrChange w:id="20912" w:author="Debbie Houldsworth" w:date="2020-05-13T09:35:00Z">
          <w:pPr>
            <w:keepNext/>
            <w:numPr>
              <w:ilvl w:val="1"/>
              <w:numId w:val="85"/>
            </w:numPr>
            <w:tabs>
              <w:tab w:val="clear" w:pos="2160"/>
              <w:tab w:val="clear" w:pos="2880"/>
              <w:tab w:val="clear" w:pos="3600"/>
              <w:tab w:val="clear" w:pos="4320"/>
              <w:tab w:val="clear" w:pos="5040"/>
              <w:tab w:val="clear" w:pos="9029"/>
              <w:tab w:val="num" w:pos="720"/>
            </w:tabs>
            <w:spacing w:after="230"/>
            <w:ind w:left="720" w:hanging="720"/>
            <w:jc w:val="left"/>
            <w:outlineLvl w:val="1"/>
          </w:pPr>
        </w:pPrChange>
      </w:pPr>
      <w:bookmarkStart w:id="20913" w:name="_Toc40256743"/>
      <w:bookmarkStart w:id="20914" w:name="_Toc40257591"/>
      <w:bookmarkStart w:id="20915" w:name="_Toc40258407"/>
      <w:bookmarkStart w:id="20916" w:name="_Toc40259218"/>
      <w:bookmarkStart w:id="20917" w:name="_Toc40260023"/>
      <w:bookmarkStart w:id="20918" w:name="_Toc40260816"/>
      <w:bookmarkStart w:id="20919" w:name="_Toc40261608"/>
      <w:bookmarkStart w:id="20920" w:name="_Ref345408137"/>
      <w:del w:id="20921" w:author="Debbie Houldsworth" w:date="2020-05-06T07:35:00Z">
        <w:r w:rsidRPr="005F27CA" w:rsidDel="00CD7BBA">
          <w:rPr>
            <w:bCs/>
            <w:szCs w:val="24"/>
          </w:rPr>
          <w:delText xml:space="preserve">Clause </w:delText>
        </w:r>
        <w:r w:rsidRPr="005F27CA" w:rsidDel="00CD7BBA">
          <w:rPr>
            <w:bCs/>
            <w:szCs w:val="24"/>
          </w:rPr>
          <w:fldChar w:fldCharType="begin"/>
        </w:r>
        <w:r w:rsidRPr="005F27CA" w:rsidDel="00CD7BBA">
          <w:rPr>
            <w:bCs/>
            <w:szCs w:val="24"/>
          </w:rPr>
          <w:delInstrText xml:space="preserve"> REF _Ref345408929 \r \h  \* MERGEFORMAT </w:delInstrText>
        </w:r>
        <w:r w:rsidRPr="005F27CA" w:rsidDel="00CD7BBA">
          <w:rPr>
            <w:bCs/>
            <w:szCs w:val="24"/>
          </w:rPr>
        </w:r>
        <w:r w:rsidRPr="005F27CA" w:rsidDel="00CD7BBA">
          <w:rPr>
            <w:bCs/>
            <w:szCs w:val="24"/>
          </w:rPr>
          <w:fldChar w:fldCharType="separate"/>
        </w:r>
        <w:r w:rsidR="003A05AB" w:rsidDel="00CD7BBA">
          <w:rPr>
            <w:bCs/>
            <w:szCs w:val="24"/>
          </w:rPr>
          <w:delText>8.5</w:delText>
        </w:r>
        <w:r w:rsidRPr="005F27CA" w:rsidDel="00CD7BBA">
          <w:rPr>
            <w:bCs/>
            <w:szCs w:val="24"/>
          </w:rPr>
          <w:fldChar w:fldCharType="end"/>
        </w:r>
        <w:r w:rsidRPr="005F27CA" w:rsidDel="00CD7BBA">
          <w:rPr>
            <w:bCs/>
            <w:szCs w:val="24"/>
          </w:rPr>
          <w:delText xml:space="preserve"> (</w:delText>
        </w:r>
        <w:r w:rsidRPr="005F27CA" w:rsidDel="00CD7BBA">
          <w:rPr>
            <w:bCs/>
            <w:i/>
            <w:iCs/>
            <w:szCs w:val="24"/>
          </w:rPr>
          <w:delText>MEC and MRASCo</w:delText>
        </w:r>
        <w:r w:rsidRPr="005F27CA" w:rsidDel="00CD7BBA">
          <w:rPr>
            <w:bCs/>
            <w:szCs w:val="24"/>
          </w:rPr>
          <w:delText xml:space="preserve">) contains terms expressly for the benefit of the persons listed in paragraphs </w:delText>
        </w:r>
        <w:r w:rsidR="00923236" w:rsidDel="00CD7BBA">
          <w:rPr>
            <w:bCs/>
            <w:szCs w:val="24"/>
          </w:rPr>
          <w:delText>6.52.1</w:delText>
        </w:r>
        <w:r w:rsidRPr="005F27CA" w:rsidDel="00CD7BBA">
          <w:rPr>
            <w:bCs/>
            <w:szCs w:val="24"/>
          </w:rPr>
          <w:delText xml:space="preserve"> to </w:delText>
        </w:r>
        <w:r w:rsidRPr="005F27CA" w:rsidDel="00CD7BBA">
          <w:rPr>
            <w:bCs/>
            <w:szCs w:val="24"/>
          </w:rPr>
          <w:fldChar w:fldCharType="begin"/>
        </w:r>
        <w:r w:rsidRPr="005F27CA" w:rsidDel="00CD7BBA">
          <w:rPr>
            <w:bCs/>
            <w:szCs w:val="24"/>
          </w:rPr>
          <w:delInstrText xml:space="preserve"> REF _Ref345415059 \r \h  \* MERGEFORMAT </w:delInstrText>
        </w:r>
        <w:r w:rsidRPr="005F27CA" w:rsidDel="00CD7BBA">
          <w:rPr>
            <w:bCs/>
            <w:szCs w:val="24"/>
          </w:rPr>
        </w:r>
        <w:r w:rsidRPr="005F27CA" w:rsidDel="00CD7BBA">
          <w:rPr>
            <w:bCs/>
            <w:szCs w:val="24"/>
          </w:rPr>
          <w:fldChar w:fldCharType="separate"/>
        </w:r>
        <w:r w:rsidR="003A05AB" w:rsidDel="00CD7BBA">
          <w:rPr>
            <w:bCs/>
            <w:szCs w:val="24"/>
          </w:rPr>
          <w:delText>8.5.1(f)</w:delText>
        </w:r>
        <w:r w:rsidRPr="005F27CA" w:rsidDel="00CD7BBA">
          <w:rPr>
            <w:bCs/>
            <w:szCs w:val="24"/>
          </w:rPr>
          <w:fldChar w:fldCharType="end"/>
        </w:r>
        <w:r w:rsidRPr="005F27CA" w:rsidDel="00CD7BBA">
          <w:rPr>
            <w:bCs/>
            <w:szCs w:val="24"/>
          </w:rPr>
          <w:delText xml:space="preserve"> of that Clause.  Under the Contracts (Rights of Third Parties) Act 1999, those persons may, therefore, enforce the terms in that Clause </w:delText>
        </w:r>
        <w:r w:rsidRPr="005F27CA" w:rsidDel="00CD7BBA">
          <w:rPr>
            <w:bCs/>
            <w:szCs w:val="24"/>
          </w:rPr>
          <w:fldChar w:fldCharType="begin"/>
        </w:r>
        <w:r w:rsidRPr="005F27CA" w:rsidDel="00CD7BBA">
          <w:rPr>
            <w:bCs/>
            <w:szCs w:val="24"/>
          </w:rPr>
          <w:delInstrText xml:space="preserve"> REF _Ref345408929 \r \h  \* MERGEFORMAT </w:delInstrText>
        </w:r>
        <w:r w:rsidRPr="005F27CA" w:rsidDel="00CD7BBA">
          <w:rPr>
            <w:bCs/>
            <w:szCs w:val="24"/>
          </w:rPr>
        </w:r>
        <w:r w:rsidRPr="005F27CA" w:rsidDel="00CD7BBA">
          <w:rPr>
            <w:bCs/>
            <w:szCs w:val="24"/>
          </w:rPr>
          <w:fldChar w:fldCharType="separate"/>
        </w:r>
        <w:r w:rsidR="003A05AB" w:rsidDel="00CD7BBA">
          <w:rPr>
            <w:bCs/>
            <w:szCs w:val="24"/>
          </w:rPr>
          <w:delText>8.5</w:delText>
        </w:r>
        <w:r w:rsidRPr="005F27CA" w:rsidDel="00CD7BBA">
          <w:rPr>
            <w:bCs/>
            <w:szCs w:val="24"/>
          </w:rPr>
          <w:fldChar w:fldCharType="end"/>
        </w:r>
        <w:r w:rsidRPr="005F27CA" w:rsidDel="00CD7BBA">
          <w:rPr>
            <w:bCs/>
            <w:szCs w:val="24"/>
          </w:rPr>
          <w:delText xml:space="preserve"> (</w:delText>
        </w:r>
        <w:r w:rsidRPr="005F27CA" w:rsidDel="00CD7BBA">
          <w:rPr>
            <w:bCs/>
            <w:i/>
            <w:iCs/>
            <w:szCs w:val="24"/>
          </w:rPr>
          <w:delText>MEC and MRASCo</w:delText>
        </w:r>
        <w:r w:rsidRPr="005F27CA" w:rsidDel="00CD7BBA">
          <w:rPr>
            <w:bCs/>
            <w:szCs w:val="24"/>
          </w:rPr>
          <w:delText>).</w:delText>
        </w:r>
        <w:bookmarkEnd w:id="20913"/>
        <w:bookmarkEnd w:id="20914"/>
        <w:bookmarkEnd w:id="20915"/>
        <w:bookmarkEnd w:id="20916"/>
        <w:bookmarkEnd w:id="20917"/>
        <w:bookmarkEnd w:id="20918"/>
        <w:bookmarkEnd w:id="20919"/>
      </w:del>
    </w:p>
    <w:p w14:paraId="4FEF37AE" w14:textId="4CC6FB97" w:rsidR="00426F1D" w:rsidRPr="005F27CA" w:rsidDel="00CD7BBA" w:rsidRDefault="00426F1D">
      <w:pPr>
        <w:keepNext/>
        <w:numPr>
          <w:ilvl w:val="1"/>
          <w:numId w:val="85"/>
        </w:numPr>
        <w:tabs>
          <w:tab w:val="clear" w:pos="2160"/>
          <w:tab w:val="clear" w:pos="2880"/>
          <w:tab w:val="clear" w:pos="3600"/>
          <w:tab w:val="clear" w:pos="4320"/>
          <w:tab w:val="clear" w:pos="5040"/>
          <w:tab w:val="clear" w:pos="9029"/>
        </w:tabs>
        <w:spacing w:after="230"/>
        <w:jc w:val="left"/>
        <w:outlineLvl w:val="0"/>
        <w:rPr>
          <w:del w:id="20922" w:author="Debbie Houldsworth" w:date="2020-05-06T07:35:00Z"/>
          <w:bCs/>
          <w:szCs w:val="24"/>
        </w:rPr>
        <w:pPrChange w:id="20923" w:author="Debbie Houldsworth" w:date="2020-05-13T09:35:00Z">
          <w:pPr>
            <w:keepNext/>
            <w:numPr>
              <w:ilvl w:val="1"/>
              <w:numId w:val="85"/>
            </w:numPr>
            <w:tabs>
              <w:tab w:val="clear" w:pos="2160"/>
              <w:tab w:val="clear" w:pos="2880"/>
              <w:tab w:val="clear" w:pos="3600"/>
              <w:tab w:val="clear" w:pos="4320"/>
              <w:tab w:val="clear" w:pos="5040"/>
              <w:tab w:val="clear" w:pos="9029"/>
              <w:tab w:val="num" w:pos="720"/>
            </w:tabs>
            <w:spacing w:after="230"/>
            <w:ind w:left="720" w:hanging="720"/>
            <w:jc w:val="left"/>
            <w:outlineLvl w:val="1"/>
          </w:pPr>
        </w:pPrChange>
      </w:pPr>
      <w:bookmarkStart w:id="20924" w:name="_DV_C204"/>
      <w:bookmarkStart w:id="20925" w:name="_Toc40256744"/>
      <w:bookmarkStart w:id="20926" w:name="_Toc40257592"/>
      <w:bookmarkStart w:id="20927" w:name="_Toc40258408"/>
      <w:bookmarkStart w:id="20928" w:name="_Toc40259219"/>
      <w:bookmarkStart w:id="20929" w:name="_Toc40260024"/>
      <w:bookmarkStart w:id="20930" w:name="_Toc40260817"/>
      <w:bookmarkStart w:id="20931" w:name="_Toc40261609"/>
      <w:del w:id="20932" w:author="Debbie Houldsworth" w:date="2020-05-06T07:35:00Z">
        <w:r w:rsidRPr="005F27CA" w:rsidDel="00CD7BBA">
          <w:rPr>
            <w:bCs/>
            <w:szCs w:val="24"/>
          </w:rPr>
          <w:delText xml:space="preserve">Clause </w:delText>
        </w:r>
        <w:r w:rsidRPr="005F27CA" w:rsidDel="00CD7BBA">
          <w:rPr>
            <w:bCs/>
            <w:szCs w:val="24"/>
          </w:rPr>
          <w:fldChar w:fldCharType="begin"/>
        </w:r>
        <w:r w:rsidRPr="005F27CA" w:rsidDel="00CD7BBA">
          <w:rPr>
            <w:bCs/>
            <w:szCs w:val="24"/>
          </w:rPr>
          <w:delInstrText xml:space="preserve"> REF _Ref345408929 \r \h  \* MERGEFORMAT </w:delInstrText>
        </w:r>
        <w:r w:rsidRPr="005F27CA" w:rsidDel="00CD7BBA">
          <w:rPr>
            <w:bCs/>
            <w:szCs w:val="24"/>
          </w:rPr>
        </w:r>
        <w:r w:rsidRPr="005F27CA" w:rsidDel="00CD7BBA">
          <w:rPr>
            <w:bCs/>
            <w:szCs w:val="24"/>
          </w:rPr>
          <w:fldChar w:fldCharType="separate"/>
        </w:r>
        <w:r w:rsidR="003A05AB" w:rsidDel="00CD7BBA">
          <w:rPr>
            <w:bCs/>
            <w:szCs w:val="24"/>
          </w:rPr>
          <w:delText>8.5</w:delText>
        </w:r>
        <w:r w:rsidRPr="005F27CA" w:rsidDel="00CD7BBA">
          <w:rPr>
            <w:bCs/>
            <w:szCs w:val="24"/>
          </w:rPr>
          <w:fldChar w:fldCharType="end"/>
        </w:r>
        <w:r w:rsidRPr="005F27CA" w:rsidDel="00CD7BBA">
          <w:rPr>
            <w:bCs/>
            <w:szCs w:val="24"/>
          </w:rPr>
          <w:delText xml:space="preserve"> (</w:delText>
        </w:r>
        <w:r w:rsidRPr="005F27CA" w:rsidDel="00CD7BBA">
          <w:rPr>
            <w:bCs/>
            <w:i/>
            <w:iCs/>
            <w:szCs w:val="24"/>
          </w:rPr>
          <w:delText>MEC and MRASCo</w:delText>
        </w:r>
        <w:r w:rsidRPr="005F27CA" w:rsidDel="00CD7BBA">
          <w:rPr>
            <w:bCs/>
            <w:szCs w:val="24"/>
          </w:rPr>
          <w:delText>) may not be changed, unless, at the time of the change:</w:delText>
        </w:r>
        <w:bookmarkStart w:id="20933" w:name="_DV_C205"/>
        <w:bookmarkEnd w:id="20924"/>
        <w:bookmarkEnd w:id="20925"/>
        <w:bookmarkEnd w:id="20926"/>
        <w:bookmarkEnd w:id="20927"/>
        <w:bookmarkEnd w:id="20928"/>
        <w:bookmarkEnd w:id="20929"/>
        <w:bookmarkEnd w:id="20930"/>
        <w:bookmarkEnd w:id="20931"/>
      </w:del>
    </w:p>
    <w:p w14:paraId="2737E5CE" w14:textId="677A3A89"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20934" w:author="Debbie Houldsworth" w:date="2020-05-06T07:35:00Z"/>
          <w:szCs w:val="24"/>
        </w:rPr>
        <w:pPrChange w:id="20935"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20936" w:name="_DV_C206"/>
      <w:bookmarkStart w:id="20937" w:name="_Toc40256745"/>
      <w:bookmarkStart w:id="20938" w:name="_Toc40257593"/>
      <w:bookmarkStart w:id="20939" w:name="_Toc40258409"/>
      <w:bookmarkStart w:id="20940" w:name="_Toc40259220"/>
      <w:bookmarkStart w:id="20941" w:name="_Toc40260025"/>
      <w:bookmarkStart w:id="20942" w:name="_Toc40260818"/>
      <w:bookmarkStart w:id="20943" w:name="_Toc40261610"/>
      <w:bookmarkEnd w:id="20933"/>
      <w:del w:id="20944" w:author="Debbie Houldsworth" w:date="2020-05-06T07:35:00Z">
        <w:r w:rsidRPr="005F27CA" w:rsidDel="00CD7BBA">
          <w:rPr>
            <w:szCs w:val="24"/>
          </w:rPr>
          <w:delText xml:space="preserve">no person listed in paragraphs </w:delText>
        </w:r>
        <w:r w:rsidR="00923236" w:rsidDel="00CD7BBA">
          <w:rPr>
            <w:szCs w:val="24"/>
          </w:rPr>
          <w:delText>6.52.1</w:delText>
        </w:r>
        <w:r w:rsidRPr="005F27CA" w:rsidDel="00CD7BBA">
          <w:rPr>
            <w:szCs w:val="24"/>
          </w:rPr>
          <w:delText xml:space="preserve"> to </w:delText>
        </w:r>
        <w:r w:rsidRPr="005F27CA" w:rsidDel="00CD7BBA">
          <w:rPr>
            <w:szCs w:val="24"/>
          </w:rPr>
          <w:fldChar w:fldCharType="begin"/>
        </w:r>
        <w:r w:rsidRPr="005F27CA" w:rsidDel="00CD7BBA">
          <w:rPr>
            <w:szCs w:val="24"/>
          </w:rPr>
          <w:delInstrText xml:space="preserve"> REF _Ref345415059 \r \h  \* MERGEFORMAT </w:delInstrText>
        </w:r>
        <w:r w:rsidRPr="005F27CA" w:rsidDel="00CD7BBA">
          <w:rPr>
            <w:szCs w:val="24"/>
          </w:rPr>
        </w:r>
        <w:r w:rsidRPr="005F27CA" w:rsidDel="00CD7BBA">
          <w:rPr>
            <w:szCs w:val="24"/>
          </w:rPr>
          <w:fldChar w:fldCharType="separate"/>
        </w:r>
        <w:r w:rsidR="003A05AB" w:rsidDel="00CD7BBA">
          <w:rPr>
            <w:szCs w:val="24"/>
          </w:rPr>
          <w:delText>8.5.1(f)</w:delText>
        </w:r>
        <w:r w:rsidRPr="005F27CA" w:rsidDel="00CD7BBA">
          <w:rPr>
            <w:szCs w:val="24"/>
          </w:rPr>
          <w:fldChar w:fldCharType="end"/>
        </w:r>
        <w:r w:rsidRPr="005F27CA" w:rsidDel="00CD7BBA">
          <w:rPr>
            <w:szCs w:val="24"/>
          </w:rPr>
          <w:delText xml:space="preserve"> of Clause </w:delText>
        </w:r>
        <w:r w:rsidRPr="005F27CA" w:rsidDel="00CD7BBA">
          <w:rPr>
            <w:szCs w:val="24"/>
          </w:rPr>
          <w:fldChar w:fldCharType="begin"/>
        </w:r>
        <w:r w:rsidRPr="005F27CA" w:rsidDel="00CD7BBA">
          <w:rPr>
            <w:szCs w:val="24"/>
          </w:rPr>
          <w:delInstrText xml:space="preserve"> REF _Ref345411849 \r \h  \* MERGEFORMAT </w:delInstrText>
        </w:r>
        <w:r w:rsidRPr="005F27CA" w:rsidDel="00CD7BBA">
          <w:rPr>
            <w:szCs w:val="24"/>
          </w:rPr>
        </w:r>
        <w:r w:rsidRPr="005F27CA" w:rsidDel="00CD7BBA">
          <w:rPr>
            <w:szCs w:val="24"/>
          </w:rPr>
          <w:fldChar w:fldCharType="separate"/>
        </w:r>
        <w:r w:rsidR="003A05AB" w:rsidDel="00CD7BBA">
          <w:rPr>
            <w:szCs w:val="24"/>
          </w:rPr>
          <w:delText>8.5</w:delText>
        </w:r>
        <w:r w:rsidRPr="005F27CA" w:rsidDel="00CD7BBA">
          <w:rPr>
            <w:szCs w:val="24"/>
          </w:rPr>
          <w:fldChar w:fldCharType="end"/>
        </w:r>
        <w:r w:rsidRPr="005F27CA" w:rsidDel="00CD7BBA">
          <w:rPr>
            <w:szCs w:val="24"/>
          </w:rPr>
          <w:delText xml:space="preserve"> would suffer any material adverse impact; or</w:delText>
        </w:r>
        <w:bookmarkStart w:id="20945" w:name="_DV_C207"/>
        <w:bookmarkEnd w:id="20936"/>
        <w:bookmarkEnd w:id="20937"/>
        <w:bookmarkEnd w:id="20938"/>
        <w:bookmarkEnd w:id="20939"/>
        <w:bookmarkEnd w:id="20940"/>
        <w:bookmarkEnd w:id="20941"/>
        <w:bookmarkEnd w:id="20942"/>
        <w:bookmarkEnd w:id="20943"/>
      </w:del>
    </w:p>
    <w:p w14:paraId="2677D047" w14:textId="04AFC366" w:rsidR="00426F1D" w:rsidRPr="005F27CA" w:rsidDel="00CD7BBA" w:rsidRDefault="00426F1D">
      <w:pPr>
        <w:numPr>
          <w:ilvl w:val="3"/>
          <w:numId w:val="85"/>
        </w:numPr>
        <w:tabs>
          <w:tab w:val="clear" w:pos="2160"/>
          <w:tab w:val="clear" w:pos="2880"/>
          <w:tab w:val="clear" w:pos="3600"/>
          <w:tab w:val="clear" w:pos="4320"/>
          <w:tab w:val="clear" w:pos="5040"/>
          <w:tab w:val="clear" w:pos="9029"/>
        </w:tabs>
        <w:spacing w:after="230"/>
        <w:jc w:val="left"/>
        <w:outlineLvl w:val="0"/>
        <w:rPr>
          <w:del w:id="20946" w:author="Debbie Houldsworth" w:date="2020-05-06T07:35:00Z"/>
          <w:szCs w:val="24"/>
        </w:rPr>
        <w:pPrChange w:id="20947" w:author="Debbie Houldsworth" w:date="2020-05-13T09:35:00Z">
          <w:pPr>
            <w:numPr>
              <w:ilvl w:val="3"/>
              <w:numId w:val="85"/>
            </w:numPr>
            <w:tabs>
              <w:tab w:val="clear" w:pos="2160"/>
              <w:tab w:val="clear" w:pos="2880"/>
              <w:tab w:val="clear" w:pos="3600"/>
              <w:tab w:val="clear" w:pos="4320"/>
              <w:tab w:val="clear" w:pos="5040"/>
              <w:tab w:val="clear" w:pos="9029"/>
              <w:tab w:val="num" w:pos="1440"/>
            </w:tabs>
            <w:spacing w:after="230"/>
            <w:ind w:left="1440" w:hanging="720"/>
            <w:jc w:val="left"/>
            <w:outlineLvl w:val="3"/>
          </w:pPr>
        </w:pPrChange>
      </w:pPr>
      <w:bookmarkStart w:id="20948" w:name="_Toc40256746"/>
      <w:bookmarkStart w:id="20949" w:name="_Toc40257594"/>
      <w:bookmarkStart w:id="20950" w:name="_Toc40258410"/>
      <w:bookmarkStart w:id="20951" w:name="_Toc40259221"/>
      <w:bookmarkStart w:id="20952" w:name="_Toc40260026"/>
      <w:bookmarkStart w:id="20953" w:name="_Toc40260819"/>
      <w:bookmarkStart w:id="20954" w:name="_Toc40261611"/>
      <w:del w:id="20955" w:author="Debbie Houldsworth" w:date="2020-05-06T07:35:00Z">
        <w:r w:rsidRPr="005F27CA" w:rsidDel="00CD7BBA">
          <w:rPr>
            <w:szCs w:val="24"/>
          </w:rPr>
          <w:delText xml:space="preserve">MEC gives written consent, provided that consent shall be deemed to have been given if no response is received within twenty (20) Working Days of MEC receiving a change proposal for the proposed change pursuant to Clause </w:delText>
        </w:r>
        <w:r w:rsidRPr="005F27CA" w:rsidDel="00CD7BBA">
          <w:rPr>
            <w:szCs w:val="24"/>
          </w:rPr>
          <w:fldChar w:fldCharType="begin"/>
        </w:r>
        <w:r w:rsidRPr="005F27CA" w:rsidDel="00CD7BBA">
          <w:rPr>
            <w:szCs w:val="24"/>
          </w:rPr>
          <w:delInstrText xml:space="preserve"> REF _Ref345409170 \r \h  \* MERGEFORMAT </w:delInstrText>
        </w:r>
        <w:r w:rsidRPr="005F27CA" w:rsidDel="00CD7BBA">
          <w:rPr>
            <w:szCs w:val="24"/>
          </w:rPr>
        </w:r>
        <w:r w:rsidRPr="005F27CA" w:rsidDel="00CD7BBA">
          <w:rPr>
            <w:szCs w:val="24"/>
          </w:rPr>
          <w:fldChar w:fldCharType="separate"/>
        </w:r>
        <w:r w:rsidR="003A05AB" w:rsidDel="00CD7BBA">
          <w:rPr>
            <w:szCs w:val="24"/>
          </w:rPr>
          <w:delText>22.2</w:delText>
        </w:r>
        <w:r w:rsidRPr="005F27CA" w:rsidDel="00CD7BBA">
          <w:rPr>
            <w:szCs w:val="24"/>
          </w:rPr>
          <w:fldChar w:fldCharType="end"/>
        </w:r>
        <w:r w:rsidRPr="005F27CA" w:rsidDel="00CD7BBA">
          <w:rPr>
            <w:szCs w:val="24"/>
          </w:rPr>
          <w:delText xml:space="preserve"> (</w:delText>
        </w:r>
        <w:r w:rsidRPr="005F27CA" w:rsidDel="00CD7BBA">
          <w:rPr>
            <w:i/>
            <w:iCs/>
            <w:szCs w:val="24"/>
          </w:rPr>
          <w:delText>Changes to this Agreement</w:delText>
        </w:r>
        <w:r w:rsidRPr="005F27CA" w:rsidDel="00CD7BBA">
          <w:rPr>
            <w:szCs w:val="24"/>
          </w:rPr>
          <w:delText>).</w:delText>
        </w:r>
        <w:bookmarkEnd w:id="20948"/>
        <w:bookmarkEnd w:id="20949"/>
        <w:bookmarkEnd w:id="20950"/>
        <w:bookmarkEnd w:id="20951"/>
        <w:bookmarkEnd w:id="20952"/>
        <w:bookmarkEnd w:id="20953"/>
        <w:bookmarkEnd w:id="20954"/>
      </w:del>
    </w:p>
    <w:p w14:paraId="5D7DEF5C" w14:textId="3F32A15E" w:rsidR="00426F1D" w:rsidRPr="005F27CA" w:rsidDel="00CD7BBA" w:rsidRDefault="00426F1D" w:rsidP="00CA4155">
      <w:pPr>
        <w:keepNext/>
        <w:numPr>
          <w:ilvl w:val="0"/>
          <w:numId w:val="85"/>
        </w:numPr>
        <w:tabs>
          <w:tab w:val="clear" w:pos="2160"/>
          <w:tab w:val="clear" w:pos="2880"/>
          <w:tab w:val="clear" w:pos="3600"/>
          <w:tab w:val="clear" w:pos="4320"/>
          <w:tab w:val="clear" w:pos="5040"/>
          <w:tab w:val="clear" w:pos="9029"/>
        </w:tabs>
        <w:spacing w:before="230" w:after="230"/>
        <w:jc w:val="left"/>
        <w:outlineLvl w:val="0"/>
        <w:rPr>
          <w:del w:id="20956" w:author="Debbie Houldsworth" w:date="2020-05-06T07:35:00Z"/>
          <w:b/>
          <w:szCs w:val="24"/>
        </w:rPr>
      </w:pPr>
      <w:bookmarkStart w:id="20957" w:name="_Ref343864278"/>
      <w:bookmarkStart w:id="20958" w:name="_Toc345415338"/>
      <w:bookmarkStart w:id="20959" w:name="_Toc40256747"/>
      <w:bookmarkStart w:id="20960" w:name="_Toc40257595"/>
      <w:bookmarkStart w:id="20961" w:name="_Toc40258411"/>
      <w:bookmarkStart w:id="20962" w:name="_Toc40259222"/>
      <w:bookmarkStart w:id="20963" w:name="_Toc40260027"/>
      <w:bookmarkStart w:id="20964" w:name="_Toc40260820"/>
      <w:bookmarkStart w:id="20965" w:name="_Toc40261612"/>
      <w:bookmarkEnd w:id="20920"/>
      <w:bookmarkEnd w:id="20945"/>
      <w:del w:id="20966" w:author="Debbie Houldsworth" w:date="2020-05-06T07:35:00Z">
        <w:r w:rsidRPr="005F27CA" w:rsidDel="00CD7BBA">
          <w:rPr>
            <w:b/>
            <w:szCs w:val="24"/>
          </w:rPr>
          <w:delText>Governing law and jurisdiction</w:delText>
        </w:r>
        <w:bookmarkEnd w:id="20899"/>
        <w:bookmarkEnd w:id="20957"/>
        <w:bookmarkEnd w:id="20958"/>
        <w:bookmarkEnd w:id="20959"/>
        <w:bookmarkEnd w:id="20960"/>
        <w:bookmarkEnd w:id="20961"/>
        <w:bookmarkEnd w:id="20962"/>
        <w:bookmarkEnd w:id="20963"/>
        <w:bookmarkEnd w:id="20964"/>
        <w:bookmarkEnd w:id="20965"/>
      </w:del>
    </w:p>
    <w:p w14:paraId="435485C5" w14:textId="766C2831" w:rsidR="00426F1D" w:rsidRPr="005F27CA" w:rsidDel="00CD7BBA" w:rsidRDefault="00426F1D">
      <w:pPr>
        <w:tabs>
          <w:tab w:val="clear" w:pos="2160"/>
          <w:tab w:val="clear" w:pos="2880"/>
          <w:tab w:val="clear" w:pos="3600"/>
          <w:tab w:val="clear" w:pos="4320"/>
          <w:tab w:val="clear" w:pos="5040"/>
          <w:tab w:val="clear" w:pos="9029"/>
        </w:tabs>
        <w:spacing w:after="230"/>
        <w:ind w:left="709"/>
        <w:jc w:val="left"/>
        <w:outlineLvl w:val="0"/>
        <w:rPr>
          <w:del w:id="20967" w:author="Debbie Houldsworth" w:date="2020-05-06T07:35:00Z"/>
          <w:szCs w:val="24"/>
        </w:rPr>
        <w:pPrChange w:id="20968" w:author="Debbie Houldsworth" w:date="2020-05-13T09:35:00Z">
          <w:pPr>
            <w:tabs>
              <w:tab w:val="clear" w:pos="2160"/>
              <w:tab w:val="clear" w:pos="2880"/>
              <w:tab w:val="clear" w:pos="3600"/>
              <w:tab w:val="clear" w:pos="4320"/>
              <w:tab w:val="clear" w:pos="5040"/>
              <w:tab w:val="clear" w:pos="9029"/>
            </w:tabs>
            <w:spacing w:after="230"/>
            <w:ind w:left="709"/>
            <w:jc w:val="left"/>
          </w:pPr>
        </w:pPrChange>
      </w:pPr>
      <w:del w:id="20969" w:author="Debbie Houldsworth" w:date="2020-05-06T07:35:00Z">
        <w:r w:rsidRPr="005F27CA" w:rsidDel="00CD7BBA">
          <w:rPr>
            <w:szCs w:val="24"/>
          </w:rPr>
          <w:delText>English law governs this Agreement and its interpretation and the parties irrevocably agree that the English courts have exclusive jurisdiction to settle any dispute (whether contractual or non-contractual) arising out of or in connection with this Agreement. Each party agrees to waive any objection to the English courts, whether on the grounds of venue or that the forum is not appropriate.</w:delText>
        </w:r>
      </w:del>
    </w:p>
    <w:p w14:paraId="1C9CBF3E" w14:textId="1B6B1493"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0970" w:author="Debbie Houldsworth" w:date="2020-05-06T07:35:00Z"/>
          <w:b/>
          <w:szCs w:val="24"/>
        </w:rPr>
        <w:pPrChange w:id="20971" w:author="Debbie Houldsworth" w:date="2020-05-13T09:35:00Z">
          <w:pPr>
            <w:tabs>
              <w:tab w:val="clear" w:pos="2160"/>
              <w:tab w:val="clear" w:pos="2880"/>
              <w:tab w:val="clear" w:pos="3600"/>
              <w:tab w:val="clear" w:pos="4320"/>
              <w:tab w:val="clear" w:pos="5040"/>
              <w:tab w:val="clear" w:pos="9029"/>
            </w:tabs>
            <w:spacing w:after="240"/>
            <w:jc w:val="left"/>
          </w:pPr>
        </w:pPrChange>
      </w:pPr>
      <w:del w:id="20972" w:author="Debbie Houldsworth" w:date="2020-05-12T16:53:00Z">
        <w:r w:rsidRPr="005F27CA" w:rsidDel="00D73898">
          <w:rPr>
            <w:b/>
            <w:szCs w:val="24"/>
          </w:rPr>
          <w:br w:type="page"/>
        </w:r>
      </w:del>
      <w:del w:id="20973" w:author="Debbie Houldsworth" w:date="2020-05-12T16:52:00Z">
        <w:r w:rsidRPr="005F27CA" w:rsidDel="00D73898">
          <w:rPr>
            <w:b/>
            <w:szCs w:val="24"/>
          </w:rPr>
          <w:delText xml:space="preserve"> </w:delText>
        </w:r>
      </w:del>
      <w:bookmarkStart w:id="20974" w:name="_Ref341465069"/>
      <w:bookmarkStart w:id="20975" w:name="_Toc345415339"/>
      <w:del w:id="20976" w:author="Debbie Houldsworth" w:date="2020-05-06T07:35:00Z">
        <w:r w:rsidRPr="005F27CA" w:rsidDel="00CD7BBA">
          <w:rPr>
            <w:b/>
            <w:szCs w:val="24"/>
          </w:rPr>
          <w:delText>Schedule 1 - Contract and User details</w:delText>
        </w:r>
        <w:bookmarkEnd w:id="20974"/>
        <w:bookmarkEnd w:id="20975"/>
        <w:r w:rsidRPr="005F27CA" w:rsidDel="00CD7BBA">
          <w:rPr>
            <w:b/>
            <w:szCs w:val="24"/>
          </w:rPr>
          <w:delText xml:space="preserve"> </w:delText>
        </w:r>
      </w:del>
    </w:p>
    <w:p w14:paraId="44617DD9" w14:textId="269BB903"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0977" w:author="Debbie Houldsworth" w:date="2020-05-06T07:35:00Z"/>
          <w:b/>
          <w:bCs/>
          <w:szCs w:val="24"/>
          <w:u w:val="single"/>
        </w:rPr>
        <w:pPrChange w:id="20978" w:author="Debbie Houldsworth" w:date="2020-05-13T09:35:00Z">
          <w:pPr>
            <w:tabs>
              <w:tab w:val="clear" w:pos="2160"/>
              <w:tab w:val="clear" w:pos="2880"/>
              <w:tab w:val="clear" w:pos="3600"/>
              <w:tab w:val="clear" w:pos="4320"/>
              <w:tab w:val="clear" w:pos="5040"/>
              <w:tab w:val="clear" w:pos="9029"/>
            </w:tabs>
            <w:spacing w:after="230"/>
            <w:jc w:val="left"/>
          </w:pPr>
        </w:pPrChange>
      </w:pPr>
      <w:del w:id="20979" w:author="Debbie Houldsworth" w:date="2020-05-06T07:35:00Z">
        <w:r w:rsidRPr="005F27CA" w:rsidDel="00CD7BBA">
          <w:rPr>
            <w:b/>
            <w:bCs/>
            <w:szCs w:val="24"/>
            <w:u w:val="single"/>
          </w:rPr>
          <w:delText>Part 1:  Annual Service Fee</w:delText>
        </w:r>
      </w:del>
    </w:p>
    <w:p w14:paraId="6B25BCE1" w14:textId="32832E8C"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0980" w:author="Debbie Houldsworth" w:date="2020-05-06T07:35:00Z"/>
          <w:szCs w:val="24"/>
        </w:rPr>
        <w:pPrChange w:id="20981" w:author="Debbie Houldsworth" w:date="2020-05-13T09:35:00Z">
          <w:pPr>
            <w:tabs>
              <w:tab w:val="clear" w:pos="2160"/>
              <w:tab w:val="clear" w:pos="2880"/>
              <w:tab w:val="clear" w:pos="3600"/>
              <w:tab w:val="clear" w:pos="4320"/>
              <w:tab w:val="clear" w:pos="5040"/>
              <w:tab w:val="clear" w:pos="9029"/>
            </w:tabs>
            <w:spacing w:after="230"/>
            <w:jc w:val="left"/>
          </w:pPr>
        </w:pPrChange>
      </w:pPr>
      <w:del w:id="20982" w:author="Debbie Houldsworth" w:date="2020-05-06T07:35:00Z">
        <w:r w:rsidRPr="005F27CA" w:rsidDel="00CD7BBA">
          <w:rPr>
            <w:szCs w:val="24"/>
          </w:rPr>
          <w:delText>Zero</w:delText>
        </w:r>
      </w:del>
    </w:p>
    <w:p w14:paraId="21CBF5C8" w14:textId="6D9D71E5"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0983" w:author="Debbie Houldsworth" w:date="2020-05-06T07:35:00Z"/>
          <w:szCs w:val="24"/>
        </w:rPr>
        <w:pPrChange w:id="20984" w:author="Debbie Houldsworth" w:date="2020-05-13T09:35:00Z">
          <w:pPr>
            <w:tabs>
              <w:tab w:val="clear" w:pos="2160"/>
              <w:tab w:val="clear" w:pos="2880"/>
              <w:tab w:val="clear" w:pos="3600"/>
              <w:tab w:val="clear" w:pos="4320"/>
              <w:tab w:val="clear" w:pos="5040"/>
              <w:tab w:val="clear" w:pos="9029"/>
            </w:tabs>
            <w:spacing w:after="230"/>
            <w:jc w:val="left"/>
          </w:pPr>
        </w:pPrChange>
      </w:pPr>
    </w:p>
    <w:p w14:paraId="28A0BED1" w14:textId="1B6EB0AF"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0985" w:author="Debbie Houldsworth" w:date="2020-05-06T07:35:00Z"/>
          <w:b/>
          <w:bCs/>
          <w:szCs w:val="24"/>
          <w:u w:val="single"/>
        </w:rPr>
        <w:pPrChange w:id="20986" w:author="Debbie Houldsworth" w:date="2020-05-13T09:35:00Z">
          <w:pPr>
            <w:tabs>
              <w:tab w:val="clear" w:pos="2160"/>
              <w:tab w:val="clear" w:pos="2880"/>
              <w:tab w:val="clear" w:pos="3600"/>
              <w:tab w:val="clear" w:pos="4320"/>
              <w:tab w:val="clear" w:pos="5040"/>
              <w:tab w:val="clear" w:pos="9029"/>
            </w:tabs>
            <w:spacing w:after="230"/>
            <w:jc w:val="left"/>
          </w:pPr>
        </w:pPrChange>
      </w:pPr>
      <w:del w:id="20987" w:author="Debbie Houldsworth" w:date="2020-05-06T07:35:00Z">
        <w:r w:rsidRPr="005F27CA" w:rsidDel="00CD7BBA">
          <w:rPr>
            <w:b/>
            <w:bCs/>
            <w:szCs w:val="24"/>
            <w:u w:val="single"/>
          </w:rPr>
          <w:delText>Part 2:  User</w:delText>
        </w:r>
      </w:del>
    </w:p>
    <w:p w14:paraId="39C52481" w14:textId="136DF16C"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0988" w:author="Debbie Houldsworth" w:date="2020-05-06T07:35:00Z"/>
          <w:szCs w:val="24"/>
        </w:rPr>
        <w:pPrChange w:id="20989" w:author="Debbie Houldsworth" w:date="2020-05-13T09:35:00Z">
          <w:pPr>
            <w:tabs>
              <w:tab w:val="clear" w:pos="2160"/>
              <w:tab w:val="clear" w:pos="2880"/>
              <w:tab w:val="clear" w:pos="3600"/>
              <w:tab w:val="clear" w:pos="4320"/>
              <w:tab w:val="clear" w:pos="5040"/>
              <w:tab w:val="clear" w:pos="9029"/>
            </w:tabs>
            <w:spacing w:after="230"/>
            <w:jc w:val="left"/>
          </w:pPr>
        </w:pPrChange>
      </w:pPr>
      <w:del w:id="20990" w:author="Debbie Houldsworth" w:date="2020-05-06T07:35:00Z">
        <w:r w:rsidRPr="005F27CA" w:rsidDel="00CD7BBA">
          <w:rPr>
            <w:b/>
            <w:bCs/>
            <w:szCs w:val="24"/>
          </w:rPr>
          <w:delText>Details:</w:delText>
        </w:r>
        <w:r w:rsidRPr="005F27CA" w:rsidDel="00CD7BBA">
          <w:rPr>
            <w:szCs w:val="24"/>
          </w:rPr>
          <w:tab/>
          <w:delText>[</w:delText>
        </w:r>
        <w:r w:rsidRPr="005F27CA" w:rsidDel="00CD7BBA">
          <w:rPr>
            <w:i/>
            <w:iCs/>
            <w:szCs w:val="24"/>
          </w:rPr>
          <w:delText>Name, registered number and registered or principal office</w:delText>
        </w:r>
        <w:r w:rsidRPr="005F27CA" w:rsidDel="00CD7BBA">
          <w:rPr>
            <w:szCs w:val="24"/>
          </w:rPr>
          <w:delText>]</w:delText>
        </w:r>
      </w:del>
    </w:p>
    <w:p w14:paraId="5B1634C4" w14:textId="640A3889"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0991" w:author="Debbie Houldsworth" w:date="2020-05-06T07:35:00Z"/>
          <w:szCs w:val="24"/>
        </w:rPr>
        <w:pPrChange w:id="20992" w:author="Debbie Houldsworth" w:date="2020-05-13T09:35:00Z">
          <w:pPr>
            <w:tabs>
              <w:tab w:val="clear" w:pos="2160"/>
              <w:tab w:val="clear" w:pos="2880"/>
              <w:tab w:val="clear" w:pos="3600"/>
              <w:tab w:val="clear" w:pos="4320"/>
              <w:tab w:val="clear" w:pos="5040"/>
              <w:tab w:val="clear" w:pos="9029"/>
            </w:tabs>
            <w:spacing w:after="230"/>
            <w:jc w:val="left"/>
          </w:pPr>
        </w:pPrChange>
      </w:pPr>
      <w:del w:id="20993" w:author="Debbie Houldsworth" w:date="2020-05-06T07:35:00Z">
        <w:r w:rsidRPr="005F27CA" w:rsidDel="00CD7BBA">
          <w:rPr>
            <w:b/>
            <w:bCs/>
            <w:szCs w:val="24"/>
          </w:rPr>
          <w:delText>Capacity:</w:delText>
        </w:r>
        <w:r w:rsidRPr="005F27CA" w:rsidDel="00CD7BBA">
          <w:rPr>
            <w:b/>
            <w:bCs/>
            <w:szCs w:val="24"/>
          </w:rPr>
          <w:tab/>
        </w:r>
        <w:r w:rsidRPr="005F27CA" w:rsidDel="00CD7BBA">
          <w:rPr>
            <w:szCs w:val="24"/>
          </w:rPr>
          <w:delText>[</w:delText>
        </w:r>
        <w:r w:rsidRPr="005F27CA" w:rsidDel="00CD7BBA">
          <w:rPr>
            <w:i/>
            <w:iCs/>
            <w:szCs w:val="24"/>
          </w:rPr>
          <w:delText>Green Deal Licensee</w:delText>
        </w:r>
        <w:r w:rsidRPr="005F27CA" w:rsidDel="00CD7BBA">
          <w:rPr>
            <w:szCs w:val="24"/>
          </w:rPr>
          <w:delText>] / [</w:delText>
        </w:r>
        <w:r w:rsidRPr="005F27CA" w:rsidDel="00CD7BBA">
          <w:rPr>
            <w:i/>
            <w:iCs/>
            <w:szCs w:val="24"/>
          </w:rPr>
          <w:delText>Green Deal Provider</w:delText>
        </w:r>
        <w:r w:rsidRPr="005F27CA" w:rsidDel="00CD7BBA">
          <w:rPr>
            <w:szCs w:val="24"/>
          </w:rPr>
          <w:delText>] / [</w:delText>
        </w:r>
        <w:r w:rsidRPr="005F27CA" w:rsidDel="00CD7BBA">
          <w:rPr>
            <w:i/>
            <w:iCs/>
            <w:szCs w:val="24"/>
          </w:rPr>
          <w:delText>Finance Party</w:delText>
        </w:r>
        <w:r w:rsidRPr="005F27CA" w:rsidDel="00CD7BBA">
          <w:rPr>
            <w:szCs w:val="24"/>
          </w:rPr>
          <w:delText>]</w:delText>
        </w:r>
      </w:del>
    </w:p>
    <w:p w14:paraId="7DF31D1D" w14:textId="510857F0"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0994" w:author="Debbie Houldsworth" w:date="2020-05-06T07:35:00Z"/>
          <w:szCs w:val="24"/>
        </w:rPr>
        <w:pPrChange w:id="20995" w:author="Debbie Houldsworth" w:date="2020-05-13T09:35:00Z">
          <w:pPr>
            <w:numPr>
              <w:numId w:val="14"/>
            </w:numPr>
            <w:tabs>
              <w:tab w:val="clear" w:pos="2160"/>
              <w:tab w:val="clear" w:pos="2880"/>
              <w:tab w:val="clear" w:pos="3600"/>
              <w:tab w:val="clear" w:pos="4320"/>
              <w:tab w:val="clear" w:pos="5040"/>
              <w:tab w:val="clear" w:pos="9029"/>
              <w:tab w:val="num" w:pos="360"/>
              <w:tab w:val="num" w:pos="709"/>
            </w:tabs>
            <w:spacing w:after="230"/>
            <w:ind w:left="1418" w:hanging="709"/>
            <w:jc w:val="left"/>
          </w:pPr>
        </w:pPrChange>
      </w:pPr>
      <w:del w:id="20996" w:author="Debbie Houldsworth" w:date="2020-05-06T07:35:00Z">
        <w:r w:rsidRPr="005F27CA" w:rsidDel="00CD7BBA">
          <w:rPr>
            <w:szCs w:val="24"/>
          </w:rPr>
          <w:delText>[</w:delText>
        </w:r>
        <w:r w:rsidRPr="005F27CA" w:rsidDel="00CD7BBA">
          <w:rPr>
            <w:i/>
            <w:iCs/>
            <w:szCs w:val="24"/>
          </w:rPr>
          <w:delText>Licensed Gas Supplier</w:delText>
        </w:r>
        <w:r w:rsidRPr="005F27CA" w:rsidDel="00CD7BBA">
          <w:rPr>
            <w:szCs w:val="24"/>
          </w:rPr>
          <w:delText xml:space="preserve">] </w:delText>
        </w:r>
      </w:del>
    </w:p>
    <w:p w14:paraId="72B0E089" w14:textId="7B280750"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0997" w:author="Debbie Houldsworth" w:date="2020-05-06T07:35:00Z"/>
          <w:szCs w:val="24"/>
        </w:rPr>
        <w:pPrChange w:id="20998" w:author="Debbie Houldsworth" w:date="2020-05-13T09:35:00Z">
          <w:pPr>
            <w:numPr>
              <w:numId w:val="14"/>
            </w:numPr>
            <w:tabs>
              <w:tab w:val="clear" w:pos="2160"/>
              <w:tab w:val="clear" w:pos="2880"/>
              <w:tab w:val="clear" w:pos="3600"/>
              <w:tab w:val="clear" w:pos="4320"/>
              <w:tab w:val="clear" w:pos="5040"/>
              <w:tab w:val="clear" w:pos="9029"/>
              <w:tab w:val="num" w:pos="360"/>
              <w:tab w:val="num" w:pos="709"/>
            </w:tabs>
            <w:spacing w:after="230"/>
            <w:ind w:left="1418" w:hanging="709"/>
            <w:jc w:val="left"/>
          </w:pPr>
        </w:pPrChange>
      </w:pPr>
      <w:del w:id="20999" w:author="Debbie Houldsworth" w:date="2020-05-06T07:35:00Z">
        <w:r w:rsidRPr="005F27CA" w:rsidDel="00CD7BBA">
          <w:rPr>
            <w:szCs w:val="24"/>
          </w:rPr>
          <w:delText>[</w:delText>
        </w:r>
        <w:r w:rsidRPr="005F27CA" w:rsidDel="00CD7BBA">
          <w:rPr>
            <w:i/>
            <w:iCs/>
            <w:szCs w:val="24"/>
          </w:rPr>
          <w:delText>Licensed Distributor</w:delText>
        </w:r>
        <w:r w:rsidRPr="005F27CA" w:rsidDel="00CD7BBA">
          <w:rPr>
            <w:szCs w:val="24"/>
          </w:rPr>
          <w:delText>] / [</w:delText>
        </w:r>
        <w:r w:rsidRPr="005F27CA" w:rsidDel="00CD7BBA">
          <w:rPr>
            <w:i/>
            <w:iCs/>
            <w:szCs w:val="24"/>
          </w:rPr>
          <w:delText>MPAS Agent</w:delText>
        </w:r>
        <w:r w:rsidRPr="005F27CA" w:rsidDel="00CD7BBA">
          <w:rPr>
            <w:szCs w:val="24"/>
          </w:rPr>
          <w:delText>]</w:delText>
        </w:r>
      </w:del>
    </w:p>
    <w:p w14:paraId="06A2E37B" w14:textId="55F0ED63"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1000" w:author="Debbie Houldsworth" w:date="2020-05-06T07:35:00Z"/>
          <w:szCs w:val="24"/>
        </w:rPr>
        <w:pPrChange w:id="21001" w:author="Debbie Houldsworth" w:date="2020-05-13T09:35:00Z">
          <w:pPr>
            <w:tabs>
              <w:tab w:val="clear" w:pos="2160"/>
              <w:tab w:val="clear" w:pos="2880"/>
              <w:tab w:val="clear" w:pos="3600"/>
              <w:tab w:val="clear" w:pos="4320"/>
              <w:tab w:val="clear" w:pos="5040"/>
              <w:tab w:val="clear" w:pos="9029"/>
            </w:tabs>
            <w:spacing w:after="230"/>
            <w:ind w:left="698" w:firstLine="720"/>
            <w:jc w:val="left"/>
          </w:pPr>
        </w:pPrChange>
      </w:pPr>
      <w:del w:id="21002" w:author="Debbie Houldsworth" w:date="2020-05-06T07:35:00Z">
        <w:r w:rsidRPr="005F27CA" w:rsidDel="00CD7BBA">
          <w:rPr>
            <w:szCs w:val="24"/>
          </w:rPr>
          <w:delText>[</w:delText>
        </w:r>
        <w:r w:rsidRPr="005F27CA" w:rsidDel="00CD7BBA">
          <w:rPr>
            <w:i/>
            <w:szCs w:val="24"/>
          </w:rPr>
          <w:delText>Remittance Processor</w:delText>
        </w:r>
        <w:r w:rsidRPr="005F27CA" w:rsidDel="00CD7BBA">
          <w:rPr>
            <w:szCs w:val="24"/>
          </w:rPr>
          <w:delText>]</w:delText>
        </w:r>
      </w:del>
    </w:p>
    <w:p w14:paraId="31FD94F7" w14:textId="4B489EFA"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1003" w:author="Debbie Houldsworth" w:date="2020-05-06T07:35:00Z"/>
          <w:szCs w:val="24"/>
        </w:rPr>
        <w:pPrChange w:id="21004" w:author="Debbie Houldsworth" w:date="2020-05-13T09:35:00Z">
          <w:pPr>
            <w:tabs>
              <w:tab w:val="clear" w:pos="2160"/>
              <w:tab w:val="clear" w:pos="2880"/>
              <w:tab w:val="clear" w:pos="3600"/>
              <w:tab w:val="clear" w:pos="4320"/>
              <w:tab w:val="clear" w:pos="5040"/>
              <w:tab w:val="clear" w:pos="9029"/>
            </w:tabs>
            <w:spacing w:after="230"/>
            <w:ind w:left="698" w:firstLine="720"/>
            <w:jc w:val="left"/>
          </w:pPr>
        </w:pPrChange>
      </w:pPr>
      <w:del w:id="21005" w:author="Debbie Houldsworth" w:date="2020-05-06T07:35:00Z">
        <w:r w:rsidRPr="005F27CA" w:rsidDel="00CD7BBA">
          <w:rPr>
            <w:szCs w:val="24"/>
          </w:rPr>
          <w:delText>[</w:delText>
        </w:r>
        <w:r w:rsidRPr="005F27CA" w:rsidDel="00CD7BBA">
          <w:rPr>
            <w:i/>
            <w:iCs/>
            <w:szCs w:val="24"/>
          </w:rPr>
          <w:delText>Energy Savings Advice Service</w:delText>
        </w:r>
        <w:r w:rsidRPr="005F27CA" w:rsidDel="00CD7BBA">
          <w:rPr>
            <w:szCs w:val="24"/>
          </w:rPr>
          <w:delText>]</w:delText>
        </w:r>
      </w:del>
    </w:p>
    <w:p w14:paraId="684892CE" w14:textId="54D4ECDC"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1006" w:author="Debbie Houldsworth" w:date="2020-05-06T07:35:00Z"/>
          <w:szCs w:val="24"/>
        </w:rPr>
        <w:pPrChange w:id="21007" w:author="Debbie Houldsworth" w:date="2020-05-13T09:35:00Z">
          <w:pPr>
            <w:tabs>
              <w:tab w:val="clear" w:pos="2160"/>
              <w:tab w:val="clear" w:pos="2880"/>
              <w:tab w:val="clear" w:pos="3600"/>
              <w:tab w:val="clear" w:pos="4320"/>
              <w:tab w:val="clear" w:pos="5040"/>
              <w:tab w:val="clear" w:pos="9029"/>
            </w:tabs>
            <w:spacing w:after="230"/>
            <w:ind w:left="698" w:firstLine="720"/>
            <w:jc w:val="left"/>
          </w:pPr>
        </w:pPrChange>
      </w:pPr>
      <w:del w:id="21008" w:author="Debbie Houldsworth" w:date="2020-05-06T07:35:00Z">
        <w:r w:rsidRPr="005F27CA" w:rsidDel="00CD7BBA">
          <w:rPr>
            <w:szCs w:val="24"/>
          </w:rPr>
          <w:delText>[</w:delText>
        </w:r>
        <w:r w:rsidRPr="005F27CA" w:rsidDel="00CD7BBA">
          <w:rPr>
            <w:i/>
            <w:iCs/>
            <w:szCs w:val="24"/>
          </w:rPr>
          <w:delText>Government Incentive Scheme Administrator</w:delText>
        </w:r>
        <w:r w:rsidRPr="005F27CA" w:rsidDel="00CD7BBA">
          <w:rPr>
            <w:szCs w:val="24"/>
          </w:rPr>
          <w:delText>]</w:delText>
        </w:r>
      </w:del>
    </w:p>
    <w:p w14:paraId="4334E930" w14:textId="5E512778"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1009" w:author="Debbie Houldsworth" w:date="2020-05-06T07:35:00Z"/>
          <w:b/>
          <w:bCs/>
          <w:szCs w:val="24"/>
        </w:rPr>
        <w:pPrChange w:id="21010" w:author="Debbie Houldsworth" w:date="2020-05-13T09:35:00Z">
          <w:pPr>
            <w:tabs>
              <w:tab w:val="clear" w:pos="2160"/>
              <w:tab w:val="clear" w:pos="2880"/>
              <w:tab w:val="clear" w:pos="3600"/>
              <w:tab w:val="clear" w:pos="4320"/>
              <w:tab w:val="clear" w:pos="5040"/>
              <w:tab w:val="clear" w:pos="9029"/>
            </w:tabs>
            <w:spacing w:after="230"/>
            <w:jc w:val="left"/>
          </w:pPr>
        </w:pPrChange>
      </w:pPr>
      <w:del w:id="21011" w:author="Debbie Houldsworth" w:date="2020-05-06T07:35:00Z">
        <w:r w:rsidRPr="005F27CA" w:rsidDel="00CD7BBA">
          <w:rPr>
            <w:b/>
            <w:bCs/>
            <w:szCs w:val="24"/>
          </w:rPr>
          <w:delText>Contact:</w:delText>
        </w:r>
        <w:r w:rsidRPr="005F27CA" w:rsidDel="00CD7BBA">
          <w:rPr>
            <w:b/>
            <w:bCs/>
            <w:szCs w:val="24"/>
          </w:rPr>
          <w:tab/>
        </w:r>
        <w:r w:rsidRPr="005F27CA" w:rsidDel="00CD7BBA">
          <w:rPr>
            <w:szCs w:val="24"/>
          </w:rPr>
          <w:delText>[</w:delText>
        </w:r>
        <w:r w:rsidRPr="005F27CA" w:rsidDel="00CD7BBA">
          <w:rPr>
            <w:i/>
            <w:iCs/>
            <w:szCs w:val="24"/>
          </w:rPr>
          <w:delText xml:space="preserve">contact person’s name (including title and department), telephone number and email </w:delText>
        </w:r>
        <w:r w:rsidRPr="005F27CA" w:rsidDel="00CD7BBA">
          <w:rPr>
            <w:i/>
            <w:iCs/>
            <w:szCs w:val="24"/>
          </w:rPr>
          <w:tab/>
        </w:r>
        <w:r w:rsidRPr="005F27CA" w:rsidDel="00CD7BBA">
          <w:rPr>
            <w:i/>
            <w:iCs/>
            <w:szCs w:val="24"/>
          </w:rPr>
          <w:tab/>
          <w:delText>address</w:delText>
        </w:r>
        <w:r w:rsidRPr="005F27CA" w:rsidDel="00CD7BBA">
          <w:rPr>
            <w:szCs w:val="24"/>
          </w:rPr>
          <w:delText>]</w:delText>
        </w:r>
      </w:del>
    </w:p>
    <w:p w14:paraId="5FE2B60B" w14:textId="6A641FFA"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1012" w:author="Debbie Houldsworth" w:date="2020-05-06T07:35:00Z"/>
          <w:szCs w:val="24"/>
        </w:rPr>
        <w:pPrChange w:id="21013" w:author="Debbie Houldsworth" w:date="2020-05-13T09:35:00Z">
          <w:pPr>
            <w:tabs>
              <w:tab w:val="clear" w:pos="2160"/>
              <w:tab w:val="clear" w:pos="2880"/>
              <w:tab w:val="clear" w:pos="3600"/>
              <w:tab w:val="clear" w:pos="4320"/>
              <w:tab w:val="clear" w:pos="5040"/>
              <w:tab w:val="clear" w:pos="9029"/>
            </w:tabs>
            <w:spacing w:after="230"/>
            <w:jc w:val="left"/>
          </w:pPr>
        </w:pPrChange>
      </w:pPr>
    </w:p>
    <w:p w14:paraId="176EBB82" w14:textId="0674DB23"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1014" w:author="Debbie Houldsworth" w:date="2020-05-06T07:35:00Z"/>
          <w:b/>
          <w:bCs/>
          <w:szCs w:val="24"/>
          <w:u w:val="single"/>
        </w:rPr>
        <w:pPrChange w:id="21015" w:author="Debbie Houldsworth" w:date="2020-05-13T09:35:00Z">
          <w:pPr>
            <w:tabs>
              <w:tab w:val="clear" w:pos="2160"/>
              <w:tab w:val="clear" w:pos="2880"/>
              <w:tab w:val="clear" w:pos="3600"/>
              <w:tab w:val="clear" w:pos="4320"/>
              <w:tab w:val="clear" w:pos="5040"/>
              <w:tab w:val="clear" w:pos="9029"/>
            </w:tabs>
            <w:spacing w:after="230"/>
            <w:jc w:val="left"/>
          </w:pPr>
        </w:pPrChange>
      </w:pPr>
      <w:del w:id="21016" w:author="Debbie Houldsworth" w:date="2020-05-06T07:35:00Z">
        <w:r w:rsidRPr="005F27CA" w:rsidDel="00CD7BBA">
          <w:rPr>
            <w:b/>
            <w:bCs/>
            <w:szCs w:val="24"/>
            <w:u w:val="single"/>
          </w:rPr>
          <w:delText>Part 3:  Suppliers comprising the GDCC Operator</w:delText>
        </w:r>
      </w:del>
    </w:p>
    <w:p w14:paraId="0E1C3934" w14:textId="576DC9FB" w:rsidR="00426F1D" w:rsidRPr="005F27CA" w:rsidDel="00D73898" w:rsidRDefault="00426F1D">
      <w:pPr>
        <w:tabs>
          <w:tab w:val="clear" w:pos="2160"/>
          <w:tab w:val="clear" w:pos="2880"/>
          <w:tab w:val="clear" w:pos="3600"/>
          <w:tab w:val="clear" w:pos="4320"/>
          <w:tab w:val="clear" w:pos="5040"/>
          <w:tab w:val="clear" w:pos="9029"/>
        </w:tabs>
        <w:spacing w:after="240"/>
        <w:jc w:val="left"/>
        <w:outlineLvl w:val="0"/>
        <w:rPr>
          <w:del w:id="21017" w:author="Debbie Houldsworth" w:date="2020-05-12T16:52:00Z"/>
          <w:szCs w:val="24"/>
        </w:rPr>
        <w:pPrChange w:id="21018" w:author="Debbie Houldsworth" w:date="2020-05-13T09:35:00Z">
          <w:pPr>
            <w:tabs>
              <w:tab w:val="clear" w:pos="2160"/>
              <w:tab w:val="clear" w:pos="2880"/>
              <w:tab w:val="clear" w:pos="3600"/>
              <w:tab w:val="clear" w:pos="4320"/>
              <w:tab w:val="clear" w:pos="5040"/>
              <w:tab w:val="clear" w:pos="9029"/>
            </w:tabs>
            <w:spacing w:after="230"/>
            <w:jc w:val="left"/>
          </w:pPr>
        </w:pPrChange>
      </w:pPr>
      <w:del w:id="21019" w:author="Debbie Houldsworth" w:date="2020-05-06T07:35:00Z">
        <w:r w:rsidRPr="005F27CA" w:rsidDel="00CD7BBA">
          <w:rPr>
            <w:szCs w:val="24"/>
          </w:rPr>
          <w:delText>All MRA Supplier parties, as listed and published by the GDCC Operator from time to time on the MRASCo Website.</w:delText>
        </w:r>
      </w:del>
    </w:p>
    <w:p w14:paraId="6BCB4499" w14:textId="29EA75CE" w:rsidR="00426F1D" w:rsidRPr="005F27CA" w:rsidDel="00D73898" w:rsidRDefault="00426F1D">
      <w:pPr>
        <w:tabs>
          <w:tab w:val="clear" w:pos="2160"/>
          <w:tab w:val="clear" w:pos="2880"/>
          <w:tab w:val="clear" w:pos="3600"/>
          <w:tab w:val="clear" w:pos="4320"/>
          <w:tab w:val="clear" w:pos="5040"/>
          <w:tab w:val="clear" w:pos="9029"/>
        </w:tabs>
        <w:spacing w:after="240"/>
        <w:jc w:val="left"/>
        <w:outlineLvl w:val="0"/>
        <w:rPr>
          <w:del w:id="21020" w:author="Debbie Houldsworth" w:date="2020-05-12T16:52:00Z"/>
          <w:szCs w:val="24"/>
        </w:rPr>
        <w:pPrChange w:id="21021" w:author="Debbie Houldsworth" w:date="2020-05-13T09:35:00Z">
          <w:pPr>
            <w:tabs>
              <w:tab w:val="clear" w:pos="2160"/>
              <w:tab w:val="clear" w:pos="2880"/>
              <w:tab w:val="clear" w:pos="3600"/>
              <w:tab w:val="clear" w:pos="4320"/>
              <w:tab w:val="clear" w:pos="5040"/>
              <w:tab w:val="clear" w:pos="9029"/>
            </w:tabs>
            <w:spacing w:after="230"/>
            <w:jc w:val="left"/>
          </w:pPr>
        </w:pPrChange>
      </w:pPr>
    </w:p>
    <w:p w14:paraId="70139113" w14:textId="22B62E96" w:rsidR="00426F1D" w:rsidRPr="005F27CA" w:rsidDel="00D73898" w:rsidRDefault="00426F1D">
      <w:pPr>
        <w:tabs>
          <w:tab w:val="clear" w:pos="2160"/>
          <w:tab w:val="clear" w:pos="2880"/>
          <w:tab w:val="clear" w:pos="3600"/>
          <w:tab w:val="clear" w:pos="4320"/>
          <w:tab w:val="clear" w:pos="5040"/>
          <w:tab w:val="clear" w:pos="9029"/>
        </w:tabs>
        <w:spacing w:after="240"/>
        <w:jc w:val="left"/>
        <w:outlineLvl w:val="0"/>
        <w:rPr>
          <w:del w:id="21022" w:author="Debbie Houldsworth" w:date="2020-05-12T16:52:00Z"/>
          <w:szCs w:val="24"/>
        </w:rPr>
        <w:pPrChange w:id="21023" w:author="Debbie Houldsworth" w:date="2020-05-13T09:35:00Z">
          <w:pPr>
            <w:tabs>
              <w:tab w:val="clear" w:pos="2160"/>
              <w:tab w:val="clear" w:pos="2880"/>
              <w:tab w:val="clear" w:pos="3600"/>
              <w:tab w:val="clear" w:pos="4320"/>
              <w:tab w:val="clear" w:pos="5040"/>
              <w:tab w:val="clear" w:pos="9029"/>
            </w:tabs>
            <w:spacing w:after="230"/>
            <w:jc w:val="left"/>
          </w:pPr>
        </w:pPrChange>
      </w:pPr>
    </w:p>
    <w:p w14:paraId="39B16A88" w14:textId="422606A9" w:rsidR="00426F1D" w:rsidRPr="005F27CA" w:rsidDel="00D73898" w:rsidRDefault="00426F1D">
      <w:pPr>
        <w:tabs>
          <w:tab w:val="clear" w:pos="2160"/>
          <w:tab w:val="clear" w:pos="2880"/>
          <w:tab w:val="clear" w:pos="3600"/>
          <w:tab w:val="clear" w:pos="4320"/>
          <w:tab w:val="clear" w:pos="5040"/>
          <w:tab w:val="clear" w:pos="9029"/>
        </w:tabs>
        <w:spacing w:after="240"/>
        <w:jc w:val="left"/>
        <w:outlineLvl w:val="0"/>
        <w:rPr>
          <w:del w:id="21024" w:author="Debbie Houldsworth" w:date="2020-05-12T16:52:00Z"/>
          <w:szCs w:val="24"/>
        </w:rPr>
        <w:pPrChange w:id="21025" w:author="Debbie Houldsworth" w:date="2020-05-13T09:35:00Z">
          <w:pPr>
            <w:tabs>
              <w:tab w:val="clear" w:pos="2160"/>
              <w:tab w:val="clear" w:pos="2880"/>
              <w:tab w:val="clear" w:pos="3600"/>
              <w:tab w:val="clear" w:pos="4320"/>
              <w:tab w:val="clear" w:pos="5040"/>
              <w:tab w:val="clear" w:pos="9029"/>
            </w:tabs>
            <w:spacing w:after="230"/>
            <w:jc w:val="left"/>
          </w:pPr>
        </w:pPrChange>
      </w:pPr>
    </w:p>
    <w:p w14:paraId="6650BB25" w14:textId="47DA56E3" w:rsidR="00426F1D" w:rsidRPr="005F27CA" w:rsidDel="00D73898" w:rsidRDefault="00426F1D">
      <w:pPr>
        <w:tabs>
          <w:tab w:val="clear" w:pos="2160"/>
          <w:tab w:val="clear" w:pos="2880"/>
          <w:tab w:val="clear" w:pos="3600"/>
          <w:tab w:val="clear" w:pos="4320"/>
          <w:tab w:val="clear" w:pos="5040"/>
          <w:tab w:val="clear" w:pos="9029"/>
        </w:tabs>
        <w:spacing w:after="240"/>
        <w:jc w:val="left"/>
        <w:outlineLvl w:val="0"/>
        <w:rPr>
          <w:del w:id="21026" w:author="Debbie Houldsworth" w:date="2020-05-12T16:52:00Z"/>
          <w:szCs w:val="24"/>
        </w:rPr>
        <w:pPrChange w:id="21027" w:author="Debbie Houldsworth" w:date="2020-05-13T09:35:00Z">
          <w:pPr>
            <w:tabs>
              <w:tab w:val="clear" w:pos="2160"/>
              <w:tab w:val="clear" w:pos="2880"/>
              <w:tab w:val="clear" w:pos="3600"/>
              <w:tab w:val="clear" w:pos="4320"/>
              <w:tab w:val="clear" w:pos="5040"/>
              <w:tab w:val="clear" w:pos="9029"/>
            </w:tabs>
            <w:spacing w:after="230"/>
            <w:jc w:val="left"/>
          </w:pPr>
        </w:pPrChange>
      </w:pPr>
    </w:p>
    <w:p w14:paraId="42286F2E" w14:textId="3421114D" w:rsidR="00426F1D" w:rsidRPr="005F27CA" w:rsidDel="00D73898" w:rsidRDefault="00426F1D">
      <w:pPr>
        <w:pStyle w:val="Leader"/>
        <w:outlineLvl w:val="0"/>
        <w:rPr>
          <w:del w:id="21028" w:author="Debbie Houldsworth" w:date="2020-05-12T16:53:00Z"/>
        </w:rPr>
        <w:sectPr w:rsidR="00426F1D" w:rsidRPr="005F27CA" w:rsidDel="00D73898" w:rsidSect="00595498">
          <w:headerReference w:type="even" r:id="rId72"/>
          <w:footerReference w:type="even" r:id="rId73"/>
          <w:footerReference w:type="default" r:id="rId74"/>
          <w:headerReference w:type="first" r:id="rId75"/>
          <w:footerReference w:type="first" r:id="rId76"/>
          <w:pgSz w:w="11909" w:h="16834" w:code="9"/>
          <w:pgMar w:top="1440" w:right="1440" w:bottom="1440" w:left="1440" w:header="720" w:footer="720" w:gutter="0"/>
          <w:paperSrc w:first="259" w:other="259"/>
          <w:cols w:space="720"/>
          <w:docGrid w:linePitch="299"/>
        </w:sectPr>
        <w:pPrChange w:id="21031" w:author="Debbie Houldsworth" w:date="2020-05-13T09:35:00Z">
          <w:pPr>
            <w:tabs>
              <w:tab w:val="clear" w:pos="2160"/>
              <w:tab w:val="clear" w:pos="2880"/>
              <w:tab w:val="clear" w:pos="3600"/>
              <w:tab w:val="clear" w:pos="4320"/>
              <w:tab w:val="clear" w:pos="5040"/>
              <w:tab w:val="clear" w:pos="9029"/>
            </w:tabs>
            <w:spacing w:after="240"/>
            <w:jc w:val="left"/>
          </w:pPr>
        </w:pPrChange>
      </w:pPr>
    </w:p>
    <w:p w14:paraId="243E1167" w14:textId="6D34E642"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1032" w:author="Debbie Houldsworth" w:date="2020-05-06T07:35:00Z"/>
          <w:b/>
          <w:szCs w:val="24"/>
        </w:rPr>
        <w:pPrChange w:id="21033" w:author="Debbie Houldsworth" w:date="2020-05-13T09:35:00Z">
          <w:pPr>
            <w:tabs>
              <w:tab w:val="clear" w:pos="2160"/>
              <w:tab w:val="clear" w:pos="2880"/>
              <w:tab w:val="clear" w:pos="3600"/>
              <w:tab w:val="clear" w:pos="4320"/>
              <w:tab w:val="clear" w:pos="5040"/>
              <w:tab w:val="clear" w:pos="9029"/>
            </w:tabs>
            <w:spacing w:after="240"/>
            <w:jc w:val="left"/>
          </w:pPr>
        </w:pPrChange>
      </w:pPr>
      <w:del w:id="21034" w:author="Debbie Houldsworth" w:date="2020-05-06T07:35:00Z">
        <w:r w:rsidRPr="005F27CA" w:rsidDel="00CD7BBA">
          <w:rPr>
            <w:b/>
            <w:szCs w:val="24"/>
          </w:rPr>
          <w:delText xml:space="preserve"> </w:delText>
        </w:r>
        <w:bookmarkStart w:id="21035" w:name="_Toc345415340"/>
        <w:bookmarkStart w:id="21036" w:name="_Ref341388457"/>
        <w:r w:rsidRPr="005F27CA" w:rsidDel="00CD7BBA">
          <w:rPr>
            <w:b/>
            <w:szCs w:val="24"/>
          </w:rPr>
          <w:delText>Schedule 2 - GDCC access rights</w:delText>
        </w:r>
        <w:bookmarkEnd w:id="21035"/>
        <w:r w:rsidRPr="005F27CA" w:rsidDel="00CD7BBA">
          <w:rPr>
            <w:b/>
            <w:szCs w:val="24"/>
          </w:rPr>
          <w:delText xml:space="preserve"> </w:delText>
        </w:r>
        <w:bookmarkEnd w:id="21036"/>
      </w:del>
    </w:p>
    <w:p w14:paraId="7C2E6026" w14:textId="5D64B088" w:rsidR="00426F1D" w:rsidRPr="005F27CA" w:rsidDel="00CD7BBA" w:rsidRDefault="00426F1D">
      <w:pPr>
        <w:tabs>
          <w:tab w:val="clear" w:pos="2160"/>
          <w:tab w:val="clear" w:pos="2880"/>
          <w:tab w:val="clear" w:pos="3600"/>
          <w:tab w:val="clear" w:pos="4320"/>
          <w:tab w:val="clear" w:pos="5040"/>
          <w:tab w:val="clear" w:pos="9029"/>
        </w:tabs>
        <w:spacing w:after="230"/>
        <w:jc w:val="left"/>
        <w:outlineLvl w:val="0"/>
        <w:rPr>
          <w:del w:id="21037" w:author="Debbie Houldsworth" w:date="2020-05-06T07:35:00Z"/>
          <w:szCs w:val="24"/>
        </w:rPr>
        <w:pPrChange w:id="21038" w:author="Debbie Houldsworth" w:date="2020-05-13T09:35:00Z">
          <w:pPr>
            <w:tabs>
              <w:tab w:val="clear" w:pos="2160"/>
              <w:tab w:val="clear" w:pos="2880"/>
              <w:tab w:val="clear" w:pos="3600"/>
              <w:tab w:val="clear" w:pos="4320"/>
              <w:tab w:val="clear" w:pos="5040"/>
              <w:tab w:val="clear" w:pos="9029"/>
            </w:tabs>
            <w:spacing w:after="230"/>
            <w:jc w:val="left"/>
          </w:pPr>
        </w:pPrChange>
      </w:pPr>
      <w:bookmarkStart w:id="21039" w:name="_Toc341385719"/>
      <w:del w:id="21040" w:author="Debbie Houldsworth" w:date="2020-05-06T07:35:00Z">
        <w:r w:rsidRPr="005F27CA" w:rsidDel="00CD7BBA">
          <w:rPr>
            <w:szCs w:val="24"/>
          </w:rPr>
          <w:delText>1.</w:delText>
        </w:r>
        <w:r w:rsidRPr="005F27CA" w:rsidDel="00CD7BBA">
          <w:rPr>
            <w:szCs w:val="24"/>
          </w:rPr>
          <w:tab/>
        </w:r>
        <w:r w:rsidRPr="005F27CA" w:rsidDel="00CD7BBA">
          <w:rPr>
            <w:b/>
            <w:bCs/>
            <w:szCs w:val="24"/>
          </w:rPr>
          <w:delText>GDCC access rights</w:delText>
        </w:r>
        <w:bookmarkEnd w:id="21039"/>
      </w:del>
    </w:p>
    <w:p w14:paraId="1A2B99CD" w14:textId="42706D50" w:rsidR="00426F1D" w:rsidRPr="005F27CA" w:rsidDel="00CD7BBA" w:rsidRDefault="00426F1D">
      <w:pPr>
        <w:tabs>
          <w:tab w:val="clear" w:pos="2160"/>
          <w:tab w:val="clear" w:pos="2880"/>
          <w:tab w:val="clear" w:pos="3600"/>
          <w:tab w:val="clear" w:pos="4320"/>
          <w:tab w:val="clear" w:pos="5040"/>
          <w:tab w:val="clear" w:pos="9029"/>
        </w:tabs>
        <w:spacing w:after="230"/>
        <w:ind w:left="720" w:hanging="720"/>
        <w:jc w:val="left"/>
        <w:outlineLvl w:val="0"/>
        <w:rPr>
          <w:del w:id="21041" w:author="Debbie Houldsworth" w:date="2020-05-06T07:35:00Z"/>
          <w:szCs w:val="24"/>
        </w:rPr>
        <w:pPrChange w:id="21042" w:author="Debbie Houldsworth" w:date="2020-05-13T09:35:00Z">
          <w:pPr>
            <w:tabs>
              <w:tab w:val="clear" w:pos="2160"/>
              <w:tab w:val="clear" w:pos="2880"/>
              <w:tab w:val="clear" w:pos="3600"/>
              <w:tab w:val="clear" w:pos="4320"/>
              <w:tab w:val="clear" w:pos="5040"/>
              <w:tab w:val="clear" w:pos="9029"/>
            </w:tabs>
            <w:spacing w:after="230"/>
            <w:ind w:left="720" w:hanging="720"/>
            <w:jc w:val="left"/>
          </w:pPr>
        </w:pPrChange>
      </w:pPr>
      <w:del w:id="21043" w:author="Debbie Houldsworth" w:date="2020-05-06T07:35:00Z">
        <w:r w:rsidRPr="005F27CA" w:rsidDel="00CD7BBA">
          <w:rPr>
            <w:szCs w:val="24"/>
          </w:rPr>
          <w:delText>1.1</w:delText>
        </w:r>
        <w:r w:rsidRPr="005F27CA" w:rsidDel="00CD7BBA">
          <w:rPr>
            <w:szCs w:val="24"/>
          </w:rPr>
          <w:tab/>
          <w:delText xml:space="preserve">For the purposes of Clause </w:delText>
        </w:r>
        <w:r w:rsidRPr="005F27CA" w:rsidDel="00CD7BBA">
          <w:rPr>
            <w:szCs w:val="24"/>
          </w:rPr>
          <w:fldChar w:fldCharType="begin"/>
        </w:r>
        <w:r w:rsidRPr="005F27CA" w:rsidDel="00CD7BBA">
          <w:rPr>
            <w:szCs w:val="24"/>
          </w:rPr>
          <w:delInstrText xml:space="preserve"> REF _Ref341697080 \r \h  \* MERGEFORMAT </w:delInstrText>
        </w:r>
        <w:r w:rsidRPr="005F27CA" w:rsidDel="00CD7BBA">
          <w:rPr>
            <w:szCs w:val="24"/>
          </w:rPr>
        </w:r>
        <w:r w:rsidRPr="005F27CA" w:rsidDel="00CD7BBA">
          <w:rPr>
            <w:szCs w:val="24"/>
          </w:rPr>
          <w:fldChar w:fldCharType="separate"/>
        </w:r>
        <w:r w:rsidR="003A05AB" w:rsidDel="00CD7BBA">
          <w:rPr>
            <w:szCs w:val="24"/>
          </w:rPr>
          <w:delText>4</w:delText>
        </w:r>
        <w:r w:rsidRPr="005F27CA" w:rsidDel="00CD7BBA">
          <w:rPr>
            <w:szCs w:val="24"/>
          </w:rPr>
          <w:fldChar w:fldCharType="end"/>
        </w:r>
        <w:r w:rsidRPr="005F27CA" w:rsidDel="00CD7BBA">
          <w:rPr>
            <w:szCs w:val="24"/>
          </w:rPr>
          <w:delText xml:space="preserve"> (</w:delText>
        </w:r>
        <w:r w:rsidRPr="005F27CA" w:rsidDel="00CD7BBA">
          <w:rPr>
            <w:i/>
            <w:iCs/>
            <w:szCs w:val="24"/>
          </w:rPr>
          <w:delText>Grant of GDCC Licence</w:delText>
        </w:r>
        <w:r w:rsidRPr="005F27CA" w:rsidDel="00CD7BBA">
          <w:rPr>
            <w:szCs w:val="24"/>
          </w:rPr>
          <w:delText>), the User’s access rights shall be determined by reference to its User Type and the Purpose, as set out below.</w:delText>
        </w:r>
      </w:del>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3544"/>
        <w:gridCol w:w="3863"/>
      </w:tblGrid>
      <w:tr w:rsidR="00426F1D" w:rsidRPr="005F27CA" w:rsidDel="00CD7BBA" w14:paraId="1805A49F" w14:textId="1B886F8A" w:rsidTr="00426F1D">
        <w:trPr>
          <w:cantSplit/>
          <w:del w:id="21044" w:author="Debbie Houldsworth" w:date="2020-05-06T07:35:00Z"/>
        </w:trPr>
        <w:tc>
          <w:tcPr>
            <w:tcW w:w="1701" w:type="dxa"/>
            <w:tcBorders>
              <w:top w:val="nil"/>
              <w:left w:val="nil"/>
              <w:bottom w:val="single" w:sz="4" w:space="0" w:color="auto"/>
            </w:tcBorders>
          </w:tcPr>
          <w:p w14:paraId="15B81B07" w14:textId="6E1E6EA0" w:rsidR="00426F1D" w:rsidRPr="005F27CA" w:rsidDel="00CD7BBA" w:rsidRDefault="00426F1D">
            <w:pPr>
              <w:tabs>
                <w:tab w:val="clear" w:pos="2160"/>
                <w:tab w:val="clear" w:pos="2880"/>
                <w:tab w:val="clear" w:pos="3600"/>
                <w:tab w:val="clear" w:pos="4320"/>
                <w:tab w:val="clear" w:pos="5040"/>
                <w:tab w:val="clear" w:pos="9029"/>
              </w:tabs>
              <w:spacing w:before="120" w:after="120"/>
              <w:jc w:val="left"/>
              <w:outlineLvl w:val="0"/>
              <w:rPr>
                <w:del w:id="21045" w:author="Debbie Houldsworth" w:date="2020-05-06T07:35:00Z"/>
                <w:b/>
                <w:bCs/>
                <w:szCs w:val="24"/>
              </w:rPr>
              <w:pPrChange w:id="21046" w:author="Debbie Houldsworth" w:date="2020-05-13T09:35:00Z">
                <w:pPr>
                  <w:tabs>
                    <w:tab w:val="clear" w:pos="2160"/>
                    <w:tab w:val="clear" w:pos="2880"/>
                    <w:tab w:val="clear" w:pos="3600"/>
                    <w:tab w:val="clear" w:pos="4320"/>
                    <w:tab w:val="clear" w:pos="5040"/>
                    <w:tab w:val="clear" w:pos="9029"/>
                  </w:tabs>
                  <w:spacing w:before="120" w:after="120"/>
                  <w:jc w:val="left"/>
                </w:pPr>
              </w:pPrChange>
            </w:pPr>
          </w:p>
        </w:tc>
        <w:tc>
          <w:tcPr>
            <w:tcW w:w="7407" w:type="dxa"/>
            <w:gridSpan w:val="2"/>
            <w:tcBorders>
              <w:bottom w:val="single" w:sz="4" w:space="0" w:color="auto"/>
            </w:tcBorders>
            <w:shd w:val="clear" w:color="auto" w:fill="E6E6E6"/>
          </w:tcPr>
          <w:p w14:paraId="52F18EF1" w14:textId="7203EC2D" w:rsidR="00426F1D" w:rsidRPr="005F27CA" w:rsidDel="00CD7BBA" w:rsidRDefault="00426F1D">
            <w:pPr>
              <w:tabs>
                <w:tab w:val="clear" w:pos="2160"/>
                <w:tab w:val="clear" w:pos="2880"/>
                <w:tab w:val="clear" w:pos="3600"/>
                <w:tab w:val="clear" w:pos="4320"/>
                <w:tab w:val="clear" w:pos="5040"/>
                <w:tab w:val="clear" w:pos="9029"/>
              </w:tabs>
              <w:spacing w:before="120" w:after="120"/>
              <w:jc w:val="center"/>
              <w:outlineLvl w:val="0"/>
              <w:rPr>
                <w:del w:id="21047" w:author="Debbie Houldsworth" w:date="2020-05-06T07:35:00Z"/>
                <w:b/>
                <w:bCs/>
                <w:szCs w:val="24"/>
              </w:rPr>
              <w:pPrChange w:id="21048" w:author="Debbie Houldsworth" w:date="2020-05-13T09:35:00Z">
                <w:pPr>
                  <w:tabs>
                    <w:tab w:val="clear" w:pos="2160"/>
                    <w:tab w:val="clear" w:pos="2880"/>
                    <w:tab w:val="clear" w:pos="3600"/>
                    <w:tab w:val="clear" w:pos="4320"/>
                    <w:tab w:val="clear" w:pos="5040"/>
                    <w:tab w:val="clear" w:pos="9029"/>
                  </w:tabs>
                  <w:spacing w:before="120" w:after="120"/>
                  <w:jc w:val="center"/>
                </w:pPr>
              </w:pPrChange>
            </w:pPr>
            <w:del w:id="21049" w:author="Debbie Houldsworth" w:date="2020-05-06T07:35:00Z">
              <w:r w:rsidRPr="005F27CA" w:rsidDel="00CD7BBA">
                <w:rPr>
                  <w:b/>
                  <w:bCs/>
                  <w:szCs w:val="24"/>
                </w:rPr>
                <w:delText>Purpose</w:delText>
              </w:r>
            </w:del>
          </w:p>
        </w:tc>
      </w:tr>
      <w:tr w:rsidR="00426F1D" w:rsidRPr="005F27CA" w:rsidDel="00CD7BBA" w14:paraId="3E04C5BA" w14:textId="7B737246" w:rsidTr="00426F1D">
        <w:trPr>
          <w:del w:id="21050" w:author="Debbie Houldsworth" w:date="2020-05-06T07:35:00Z"/>
        </w:trPr>
        <w:tc>
          <w:tcPr>
            <w:tcW w:w="1701" w:type="dxa"/>
            <w:tcBorders>
              <w:left w:val="single" w:sz="4" w:space="0" w:color="auto"/>
              <w:bottom w:val="single" w:sz="4" w:space="0" w:color="auto"/>
            </w:tcBorders>
            <w:shd w:val="clear" w:color="auto" w:fill="E6E6E6"/>
          </w:tcPr>
          <w:p w14:paraId="2B891EE9" w14:textId="143B10A8" w:rsidR="00426F1D" w:rsidRPr="005F27CA" w:rsidDel="00CD7BBA" w:rsidRDefault="00426F1D">
            <w:pPr>
              <w:tabs>
                <w:tab w:val="clear" w:pos="2160"/>
                <w:tab w:val="clear" w:pos="2880"/>
                <w:tab w:val="clear" w:pos="3600"/>
                <w:tab w:val="clear" w:pos="4320"/>
                <w:tab w:val="clear" w:pos="5040"/>
                <w:tab w:val="clear" w:pos="9029"/>
              </w:tabs>
              <w:spacing w:before="120" w:after="120"/>
              <w:jc w:val="left"/>
              <w:outlineLvl w:val="0"/>
              <w:rPr>
                <w:del w:id="21051" w:author="Debbie Houldsworth" w:date="2020-05-06T07:35:00Z"/>
                <w:b/>
                <w:bCs/>
                <w:szCs w:val="24"/>
              </w:rPr>
              <w:pPrChange w:id="21052" w:author="Debbie Houldsworth" w:date="2020-05-13T09:35:00Z">
                <w:pPr>
                  <w:tabs>
                    <w:tab w:val="clear" w:pos="2160"/>
                    <w:tab w:val="clear" w:pos="2880"/>
                    <w:tab w:val="clear" w:pos="3600"/>
                    <w:tab w:val="clear" w:pos="4320"/>
                    <w:tab w:val="clear" w:pos="5040"/>
                    <w:tab w:val="clear" w:pos="9029"/>
                  </w:tabs>
                  <w:spacing w:before="120" w:after="120"/>
                  <w:jc w:val="left"/>
                </w:pPr>
              </w:pPrChange>
            </w:pPr>
            <w:del w:id="21053" w:author="Debbie Houldsworth" w:date="2020-05-06T07:35:00Z">
              <w:r w:rsidRPr="005F27CA" w:rsidDel="00CD7BBA">
                <w:rPr>
                  <w:b/>
                  <w:bCs/>
                  <w:szCs w:val="24"/>
                </w:rPr>
                <w:delText>User Type</w:delText>
              </w:r>
            </w:del>
          </w:p>
        </w:tc>
        <w:tc>
          <w:tcPr>
            <w:tcW w:w="3544" w:type="dxa"/>
            <w:shd w:val="clear" w:color="auto" w:fill="F3F3F3"/>
          </w:tcPr>
          <w:p w14:paraId="46739E7F" w14:textId="05D36B93" w:rsidR="00426F1D" w:rsidRPr="005F27CA" w:rsidDel="00CD7BBA" w:rsidRDefault="00426F1D">
            <w:pPr>
              <w:tabs>
                <w:tab w:val="clear" w:pos="2160"/>
                <w:tab w:val="clear" w:pos="2880"/>
                <w:tab w:val="clear" w:pos="3600"/>
                <w:tab w:val="clear" w:pos="4320"/>
                <w:tab w:val="clear" w:pos="5040"/>
                <w:tab w:val="clear" w:pos="9029"/>
              </w:tabs>
              <w:spacing w:before="120" w:after="120"/>
              <w:jc w:val="center"/>
              <w:outlineLvl w:val="0"/>
              <w:rPr>
                <w:del w:id="21054" w:author="Debbie Houldsworth" w:date="2020-05-06T07:35:00Z"/>
                <w:b/>
                <w:bCs/>
                <w:szCs w:val="24"/>
              </w:rPr>
              <w:pPrChange w:id="21055" w:author="Debbie Houldsworth" w:date="2020-05-13T09:35:00Z">
                <w:pPr>
                  <w:tabs>
                    <w:tab w:val="clear" w:pos="2160"/>
                    <w:tab w:val="clear" w:pos="2880"/>
                    <w:tab w:val="clear" w:pos="3600"/>
                    <w:tab w:val="clear" w:pos="4320"/>
                    <w:tab w:val="clear" w:pos="5040"/>
                    <w:tab w:val="clear" w:pos="9029"/>
                  </w:tabs>
                  <w:spacing w:before="120" w:after="120"/>
                  <w:jc w:val="center"/>
                </w:pPr>
              </w:pPrChange>
            </w:pPr>
            <w:del w:id="21056" w:author="Debbie Houldsworth" w:date="2020-05-06T07:35:00Z">
              <w:r w:rsidRPr="005F27CA" w:rsidDel="00CD7BBA">
                <w:rPr>
                  <w:b/>
                  <w:bCs/>
                  <w:szCs w:val="24"/>
                </w:rPr>
                <w:delText>via the DTN</w:delText>
              </w:r>
            </w:del>
          </w:p>
        </w:tc>
        <w:tc>
          <w:tcPr>
            <w:tcW w:w="3863" w:type="dxa"/>
            <w:shd w:val="clear" w:color="auto" w:fill="F3F3F3"/>
          </w:tcPr>
          <w:p w14:paraId="5C943D69" w14:textId="1A103950" w:rsidR="00426F1D" w:rsidRPr="005F27CA" w:rsidDel="00CD7BBA" w:rsidRDefault="00426F1D">
            <w:pPr>
              <w:tabs>
                <w:tab w:val="clear" w:pos="2160"/>
                <w:tab w:val="clear" w:pos="2880"/>
                <w:tab w:val="clear" w:pos="3600"/>
                <w:tab w:val="clear" w:pos="4320"/>
                <w:tab w:val="clear" w:pos="5040"/>
                <w:tab w:val="clear" w:pos="9029"/>
              </w:tabs>
              <w:spacing w:before="120" w:after="120"/>
              <w:jc w:val="center"/>
              <w:outlineLvl w:val="0"/>
              <w:rPr>
                <w:del w:id="21057" w:author="Debbie Houldsworth" w:date="2020-05-06T07:35:00Z"/>
                <w:b/>
                <w:bCs/>
                <w:szCs w:val="24"/>
              </w:rPr>
              <w:pPrChange w:id="21058" w:author="Debbie Houldsworth" w:date="2020-05-13T09:35:00Z">
                <w:pPr>
                  <w:tabs>
                    <w:tab w:val="clear" w:pos="2160"/>
                    <w:tab w:val="clear" w:pos="2880"/>
                    <w:tab w:val="clear" w:pos="3600"/>
                    <w:tab w:val="clear" w:pos="4320"/>
                    <w:tab w:val="clear" w:pos="5040"/>
                    <w:tab w:val="clear" w:pos="9029"/>
                  </w:tabs>
                  <w:spacing w:before="120" w:after="120"/>
                  <w:jc w:val="center"/>
                </w:pPr>
              </w:pPrChange>
            </w:pPr>
            <w:del w:id="21059" w:author="Debbie Houldsworth" w:date="2020-05-06T07:35:00Z">
              <w:r w:rsidRPr="005F27CA" w:rsidDel="00CD7BBA">
                <w:rPr>
                  <w:b/>
                  <w:bCs/>
                  <w:szCs w:val="24"/>
                </w:rPr>
                <w:delText>via the GDCC Operator’s web portal</w:delText>
              </w:r>
            </w:del>
          </w:p>
        </w:tc>
      </w:tr>
      <w:tr w:rsidR="00426F1D" w:rsidRPr="005F27CA" w:rsidDel="00CD7BBA" w14:paraId="033D59E3" w14:textId="5CEFDD43" w:rsidTr="00426F1D">
        <w:trPr>
          <w:del w:id="21060" w:author="Debbie Houldsworth" w:date="2020-05-06T07:35:00Z"/>
        </w:trPr>
        <w:tc>
          <w:tcPr>
            <w:tcW w:w="1701" w:type="dxa"/>
            <w:shd w:val="clear" w:color="auto" w:fill="F3F3F3"/>
          </w:tcPr>
          <w:p w14:paraId="58224F94" w14:textId="402D49C4" w:rsidR="00426F1D" w:rsidRPr="005F27CA" w:rsidDel="00CD7BBA" w:rsidRDefault="00426F1D">
            <w:pPr>
              <w:tabs>
                <w:tab w:val="clear" w:pos="2160"/>
                <w:tab w:val="clear" w:pos="2880"/>
                <w:tab w:val="clear" w:pos="3600"/>
                <w:tab w:val="clear" w:pos="4320"/>
                <w:tab w:val="clear" w:pos="5040"/>
                <w:tab w:val="clear" w:pos="9029"/>
              </w:tabs>
              <w:spacing w:before="120" w:after="120"/>
              <w:jc w:val="left"/>
              <w:outlineLvl w:val="0"/>
              <w:rPr>
                <w:del w:id="21061" w:author="Debbie Houldsworth" w:date="2020-05-06T07:35:00Z"/>
                <w:b/>
                <w:bCs/>
                <w:szCs w:val="24"/>
              </w:rPr>
              <w:pPrChange w:id="21062" w:author="Debbie Houldsworth" w:date="2020-05-13T09:35:00Z">
                <w:pPr>
                  <w:tabs>
                    <w:tab w:val="clear" w:pos="2160"/>
                    <w:tab w:val="clear" w:pos="2880"/>
                    <w:tab w:val="clear" w:pos="3600"/>
                    <w:tab w:val="clear" w:pos="4320"/>
                    <w:tab w:val="clear" w:pos="5040"/>
                    <w:tab w:val="clear" w:pos="9029"/>
                  </w:tabs>
                  <w:spacing w:before="120" w:after="120"/>
                  <w:jc w:val="left"/>
                </w:pPr>
              </w:pPrChange>
            </w:pPr>
            <w:del w:id="21063" w:author="Debbie Houldsworth" w:date="2020-05-06T07:35:00Z">
              <w:r w:rsidRPr="005F27CA" w:rsidDel="00CD7BBA">
                <w:rPr>
                  <w:b/>
                  <w:bCs/>
                  <w:szCs w:val="24"/>
                </w:rPr>
                <w:delText xml:space="preserve">Green Deal Licensee </w:delText>
              </w:r>
            </w:del>
          </w:p>
          <w:p w14:paraId="3753C6E5" w14:textId="2473BF18" w:rsidR="00426F1D" w:rsidRPr="005F27CA" w:rsidDel="00CD7BBA" w:rsidRDefault="00426F1D">
            <w:pPr>
              <w:tabs>
                <w:tab w:val="clear" w:pos="2160"/>
                <w:tab w:val="clear" w:pos="2880"/>
                <w:tab w:val="clear" w:pos="3600"/>
                <w:tab w:val="clear" w:pos="4320"/>
                <w:tab w:val="clear" w:pos="5040"/>
                <w:tab w:val="clear" w:pos="9029"/>
              </w:tabs>
              <w:spacing w:before="120" w:after="120"/>
              <w:jc w:val="left"/>
              <w:outlineLvl w:val="0"/>
              <w:rPr>
                <w:del w:id="21064" w:author="Debbie Houldsworth" w:date="2020-05-06T07:35:00Z"/>
                <w:b/>
                <w:bCs/>
                <w:szCs w:val="24"/>
              </w:rPr>
              <w:pPrChange w:id="21065" w:author="Debbie Houldsworth" w:date="2020-05-13T09:35:00Z">
                <w:pPr>
                  <w:tabs>
                    <w:tab w:val="clear" w:pos="2160"/>
                    <w:tab w:val="clear" w:pos="2880"/>
                    <w:tab w:val="clear" w:pos="3600"/>
                    <w:tab w:val="clear" w:pos="4320"/>
                    <w:tab w:val="clear" w:pos="5040"/>
                    <w:tab w:val="clear" w:pos="9029"/>
                  </w:tabs>
                  <w:spacing w:before="120" w:after="120"/>
                  <w:jc w:val="left"/>
                </w:pPr>
              </w:pPrChange>
            </w:pPr>
          </w:p>
        </w:tc>
        <w:tc>
          <w:tcPr>
            <w:tcW w:w="3544" w:type="dxa"/>
          </w:tcPr>
          <w:p w14:paraId="240208C6" w14:textId="7111ACFA" w:rsidR="00426F1D" w:rsidRPr="005F27CA" w:rsidDel="00CD7BBA" w:rsidRDefault="00426F1D">
            <w:pPr>
              <w:tabs>
                <w:tab w:val="clear" w:pos="2160"/>
                <w:tab w:val="clear" w:pos="2880"/>
                <w:tab w:val="clear" w:pos="3600"/>
                <w:tab w:val="clear" w:pos="4320"/>
                <w:tab w:val="clear" w:pos="5040"/>
                <w:tab w:val="clear" w:pos="9029"/>
              </w:tabs>
              <w:spacing w:after="120"/>
              <w:jc w:val="left"/>
              <w:outlineLvl w:val="0"/>
              <w:rPr>
                <w:del w:id="21066" w:author="Debbie Houldsworth" w:date="2020-05-06T07:35:00Z"/>
                <w:szCs w:val="24"/>
              </w:rPr>
              <w:pPrChange w:id="21067" w:author="Debbie Houldsworth" w:date="2020-05-13T09:35:00Z">
                <w:pPr>
                  <w:tabs>
                    <w:tab w:val="clear" w:pos="2160"/>
                    <w:tab w:val="clear" w:pos="2880"/>
                    <w:tab w:val="clear" w:pos="3600"/>
                    <w:tab w:val="clear" w:pos="4320"/>
                    <w:tab w:val="clear" w:pos="5040"/>
                    <w:tab w:val="clear" w:pos="9029"/>
                  </w:tabs>
                  <w:spacing w:after="120"/>
                  <w:jc w:val="left"/>
                </w:pPr>
              </w:pPrChange>
            </w:pPr>
            <w:del w:id="21068" w:author="Debbie Houldsworth" w:date="2020-05-06T07:35:00Z">
              <w:r w:rsidRPr="005F27CA" w:rsidDel="00CD7BBA">
                <w:rPr>
                  <w:szCs w:val="24"/>
                </w:rPr>
                <w:delText>In accordance with the GDAA and the MRA: (a) access, send and receive GDCC Data; (b) create Derived Data and input them to the GDCC.</w:delText>
              </w:r>
            </w:del>
          </w:p>
        </w:tc>
        <w:tc>
          <w:tcPr>
            <w:tcW w:w="3863" w:type="dxa"/>
          </w:tcPr>
          <w:p w14:paraId="7D1755A3" w14:textId="082A61A0" w:rsidR="00426F1D" w:rsidRPr="005F27CA" w:rsidDel="00CD7BBA" w:rsidRDefault="00426F1D">
            <w:pPr>
              <w:tabs>
                <w:tab w:val="clear" w:pos="2160"/>
                <w:tab w:val="clear" w:pos="2880"/>
                <w:tab w:val="clear" w:pos="3600"/>
                <w:tab w:val="clear" w:pos="4320"/>
                <w:tab w:val="clear" w:pos="5040"/>
                <w:tab w:val="clear" w:pos="9029"/>
              </w:tabs>
              <w:spacing w:after="120"/>
              <w:jc w:val="left"/>
              <w:outlineLvl w:val="0"/>
              <w:rPr>
                <w:del w:id="21069" w:author="Debbie Houldsworth" w:date="2020-05-06T07:35:00Z"/>
                <w:szCs w:val="24"/>
              </w:rPr>
              <w:pPrChange w:id="21070" w:author="Debbie Houldsworth" w:date="2020-05-13T09:35:00Z">
                <w:pPr>
                  <w:tabs>
                    <w:tab w:val="clear" w:pos="2160"/>
                    <w:tab w:val="clear" w:pos="2880"/>
                    <w:tab w:val="clear" w:pos="3600"/>
                    <w:tab w:val="clear" w:pos="4320"/>
                    <w:tab w:val="clear" w:pos="5040"/>
                    <w:tab w:val="clear" w:pos="9029"/>
                  </w:tabs>
                  <w:spacing w:after="120"/>
                  <w:jc w:val="left"/>
                </w:pPr>
              </w:pPrChange>
            </w:pPr>
            <w:del w:id="21071" w:author="Debbie Houldsworth" w:date="2020-05-06T07:35:00Z">
              <w:r w:rsidRPr="005F27CA" w:rsidDel="00CD7BBA">
                <w:rPr>
                  <w:szCs w:val="24"/>
                </w:rPr>
                <w:delText>Access and view GDCC Data identified in the Annex to this Schedule.</w:delText>
              </w:r>
            </w:del>
          </w:p>
        </w:tc>
      </w:tr>
      <w:tr w:rsidR="00426F1D" w:rsidRPr="005F27CA" w:rsidDel="00CD7BBA" w14:paraId="5DFD1B2E" w14:textId="643A359A" w:rsidTr="00426F1D">
        <w:trPr>
          <w:del w:id="21072" w:author="Debbie Houldsworth" w:date="2020-05-06T07:35:00Z"/>
        </w:trPr>
        <w:tc>
          <w:tcPr>
            <w:tcW w:w="1701" w:type="dxa"/>
            <w:shd w:val="clear" w:color="auto" w:fill="F3F3F3"/>
          </w:tcPr>
          <w:p w14:paraId="63ADFCC1" w14:textId="4C57D140" w:rsidR="00426F1D" w:rsidRPr="005F27CA" w:rsidDel="00CD7BBA" w:rsidRDefault="00426F1D">
            <w:pPr>
              <w:tabs>
                <w:tab w:val="clear" w:pos="2160"/>
                <w:tab w:val="clear" w:pos="2880"/>
                <w:tab w:val="clear" w:pos="3600"/>
                <w:tab w:val="clear" w:pos="4320"/>
                <w:tab w:val="clear" w:pos="5040"/>
                <w:tab w:val="clear" w:pos="9029"/>
              </w:tabs>
              <w:spacing w:before="120" w:after="120"/>
              <w:jc w:val="left"/>
              <w:outlineLvl w:val="0"/>
              <w:rPr>
                <w:del w:id="21073" w:author="Debbie Houldsworth" w:date="2020-05-06T07:35:00Z"/>
                <w:b/>
                <w:bCs/>
                <w:szCs w:val="24"/>
              </w:rPr>
              <w:pPrChange w:id="21074" w:author="Debbie Houldsworth" w:date="2020-05-13T09:35:00Z">
                <w:pPr>
                  <w:tabs>
                    <w:tab w:val="clear" w:pos="2160"/>
                    <w:tab w:val="clear" w:pos="2880"/>
                    <w:tab w:val="clear" w:pos="3600"/>
                    <w:tab w:val="clear" w:pos="4320"/>
                    <w:tab w:val="clear" w:pos="5040"/>
                    <w:tab w:val="clear" w:pos="9029"/>
                  </w:tabs>
                  <w:spacing w:before="120" w:after="120"/>
                  <w:jc w:val="left"/>
                </w:pPr>
              </w:pPrChange>
            </w:pPr>
            <w:del w:id="21075" w:author="Debbie Houldsworth" w:date="2020-05-06T07:35:00Z">
              <w:r w:rsidRPr="005F27CA" w:rsidDel="00CD7BBA">
                <w:rPr>
                  <w:b/>
                  <w:bCs/>
                  <w:szCs w:val="24"/>
                </w:rPr>
                <w:delText>Green Deal Provider</w:delText>
              </w:r>
            </w:del>
          </w:p>
          <w:p w14:paraId="24C66729" w14:textId="60035C97" w:rsidR="00426F1D" w:rsidRPr="005F27CA" w:rsidDel="00CD7BBA" w:rsidRDefault="00426F1D">
            <w:pPr>
              <w:tabs>
                <w:tab w:val="clear" w:pos="2160"/>
                <w:tab w:val="clear" w:pos="2880"/>
                <w:tab w:val="clear" w:pos="3600"/>
                <w:tab w:val="clear" w:pos="4320"/>
                <w:tab w:val="clear" w:pos="5040"/>
                <w:tab w:val="clear" w:pos="9029"/>
              </w:tabs>
              <w:spacing w:before="120" w:after="120"/>
              <w:jc w:val="left"/>
              <w:outlineLvl w:val="0"/>
              <w:rPr>
                <w:del w:id="21076" w:author="Debbie Houldsworth" w:date="2020-05-06T07:35:00Z"/>
                <w:b/>
                <w:bCs/>
                <w:szCs w:val="24"/>
              </w:rPr>
              <w:pPrChange w:id="21077" w:author="Debbie Houldsworth" w:date="2020-05-13T09:35:00Z">
                <w:pPr>
                  <w:tabs>
                    <w:tab w:val="clear" w:pos="2160"/>
                    <w:tab w:val="clear" w:pos="2880"/>
                    <w:tab w:val="clear" w:pos="3600"/>
                    <w:tab w:val="clear" w:pos="4320"/>
                    <w:tab w:val="clear" w:pos="5040"/>
                    <w:tab w:val="clear" w:pos="9029"/>
                  </w:tabs>
                  <w:spacing w:before="120" w:after="120"/>
                  <w:jc w:val="left"/>
                </w:pPr>
              </w:pPrChange>
            </w:pPr>
          </w:p>
        </w:tc>
        <w:tc>
          <w:tcPr>
            <w:tcW w:w="3544" w:type="dxa"/>
          </w:tcPr>
          <w:p w14:paraId="6A7061B7" w14:textId="36BEC612" w:rsidR="00426F1D" w:rsidRPr="005F27CA" w:rsidDel="00CD7BBA" w:rsidRDefault="00426F1D">
            <w:pPr>
              <w:tabs>
                <w:tab w:val="clear" w:pos="2160"/>
                <w:tab w:val="clear" w:pos="2880"/>
                <w:tab w:val="clear" w:pos="3600"/>
                <w:tab w:val="clear" w:pos="4320"/>
                <w:tab w:val="clear" w:pos="5040"/>
                <w:tab w:val="clear" w:pos="9029"/>
              </w:tabs>
              <w:spacing w:after="120"/>
              <w:jc w:val="left"/>
              <w:outlineLvl w:val="0"/>
              <w:rPr>
                <w:del w:id="21078" w:author="Debbie Houldsworth" w:date="2020-05-06T07:35:00Z"/>
                <w:szCs w:val="24"/>
              </w:rPr>
              <w:pPrChange w:id="21079" w:author="Debbie Houldsworth" w:date="2020-05-13T09:35:00Z">
                <w:pPr>
                  <w:tabs>
                    <w:tab w:val="clear" w:pos="2160"/>
                    <w:tab w:val="clear" w:pos="2880"/>
                    <w:tab w:val="clear" w:pos="3600"/>
                    <w:tab w:val="clear" w:pos="4320"/>
                    <w:tab w:val="clear" w:pos="5040"/>
                    <w:tab w:val="clear" w:pos="9029"/>
                  </w:tabs>
                  <w:spacing w:after="120"/>
                  <w:jc w:val="left"/>
                </w:pPr>
              </w:pPrChange>
            </w:pPr>
            <w:del w:id="21080" w:author="Debbie Houldsworth" w:date="2020-05-06T07:35:00Z">
              <w:r w:rsidRPr="005F27CA" w:rsidDel="00CD7BBA">
                <w:rPr>
                  <w:szCs w:val="24"/>
                </w:rPr>
                <w:delText xml:space="preserve">In accordance with the GDAA: (a) access, send and receive GDCC Data; (b) create Derived Data and input them to the GDCC. </w:delText>
              </w:r>
            </w:del>
          </w:p>
        </w:tc>
        <w:tc>
          <w:tcPr>
            <w:tcW w:w="3863" w:type="dxa"/>
          </w:tcPr>
          <w:p w14:paraId="746190CE" w14:textId="4A7E240F" w:rsidR="00426F1D" w:rsidRPr="005F27CA" w:rsidDel="00CD7BBA" w:rsidRDefault="00426F1D">
            <w:pPr>
              <w:tabs>
                <w:tab w:val="clear" w:pos="2160"/>
                <w:tab w:val="clear" w:pos="2880"/>
                <w:tab w:val="clear" w:pos="3600"/>
                <w:tab w:val="clear" w:pos="4320"/>
                <w:tab w:val="clear" w:pos="5040"/>
                <w:tab w:val="clear" w:pos="9029"/>
              </w:tabs>
              <w:spacing w:after="120"/>
              <w:jc w:val="left"/>
              <w:outlineLvl w:val="0"/>
              <w:rPr>
                <w:del w:id="21081" w:author="Debbie Houldsworth" w:date="2020-05-06T07:35:00Z"/>
                <w:szCs w:val="24"/>
              </w:rPr>
              <w:pPrChange w:id="21082" w:author="Debbie Houldsworth" w:date="2020-05-13T09:35:00Z">
                <w:pPr>
                  <w:tabs>
                    <w:tab w:val="clear" w:pos="2160"/>
                    <w:tab w:val="clear" w:pos="2880"/>
                    <w:tab w:val="clear" w:pos="3600"/>
                    <w:tab w:val="clear" w:pos="4320"/>
                    <w:tab w:val="clear" w:pos="5040"/>
                    <w:tab w:val="clear" w:pos="9029"/>
                  </w:tabs>
                  <w:spacing w:after="120"/>
                  <w:jc w:val="left"/>
                </w:pPr>
              </w:pPrChange>
            </w:pPr>
            <w:del w:id="21083" w:author="Debbie Houldsworth" w:date="2020-05-06T07:35:00Z">
              <w:r w:rsidRPr="005F27CA" w:rsidDel="00CD7BBA">
                <w:rPr>
                  <w:szCs w:val="24"/>
                </w:rPr>
                <w:delText>Access and view GDCC Data identified in the Annex to this Schedule.</w:delText>
              </w:r>
            </w:del>
          </w:p>
        </w:tc>
      </w:tr>
      <w:tr w:rsidR="00426F1D" w:rsidRPr="005F27CA" w:rsidDel="00CD7BBA" w14:paraId="13289F11" w14:textId="1C3A2673" w:rsidTr="00426F1D">
        <w:trPr>
          <w:del w:id="21084" w:author="Debbie Houldsworth" w:date="2020-05-06T07:35:00Z"/>
        </w:trPr>
        <w:tc>
          <w:tcPr>
            <w:tcW w:w="1701" w:type="dxa"/>
            <w:shd w:val="clear" w:color="auto" w:fill="F3F3F3"/>
          </w:tcPr>
          <w:p w14:paraId="5208A6BA" w14:textId="07AFA7D8" w:rsidR="00426F1D" w:rsidRPr="005F27CA" w:rsidDel="00CD7BBA" w:rsidRDefault="00426F1D">
            <w:pPr>
              <w:tabs>
                <w:tab w:val="clear" w:pos="2160"/>
                <w:tab w:val="clear" w:pos="2880"/>
                <w:tab w:val="clear" w:pos="3600"/>
                <w:tab w:val="clear" w:pos="4320"/>
                <w:tab w:val="clear" w:pos="5040"/>
                <w:tab w:val="clear" w:pos="9029"/>
              </w:tabs>
              <w:spacing w:before="120" w:after="120"/>
              <w:jc w:val="left"/>
              <w:outlineLvl w:val="0"/>
              <w:rPr>
                <w:del w:id="21085" w:author="Debbie Houldsworth" w:date="2020-05-06T07:35:00Z"/>
                <w:b/>
                <w:bCs/>
                <w:szCs w:val="24"/>
              </w:rPr>
              <w:pPrChange w:id="21086" w:author="Debbie Houldsworth" w:date="2020-05-13T09:35:00Z">
                <w:pPr>
                  <w:tabs>
                    <w:tab w:val="clear" w:pos="2160"/>
                    <w:tab w:val="clear" w:pos="2880"/>
                    <w:tab w:val="clear" w:pos="3600"/>
                    <w:tab w:val="clear" w:pos="4320"/>
                    <w:tab w:val="clear" w:pos="5040"/>
                    <w:tab w:val="clear" w:pos="9029"/>
                  </w:tabs>
                  <w:spacing w:before="120" w:after="120"/>
                  <w:jc w:val="left"/>
                </w:pPr>
              </w:pPrChange>
            </w:pPr>
            <w:del w:id="21087" w:author="Debbie Houldsworth" w:date="2020-05-06T07:35:00Z">
              <w:r w:rsidRPr="005F27CA" w:rsidDel="00CD7BBA">
                <w:rPr>
                  <w:b/>
                  <w:bCs/>
                  <w:szCs w:val="24"/>
                </w:rPr>
                <w:delText>Finance Party</w:delText>
              </w:r>
            </w:del>
          </w:p>
          <w:p w14:paraId="30F10071" w14:textId="78C6B48D" w:rsidR="00426F1D" w:rsidRPr="005F27CA" w:rsidDel="00CD7BBA" w:rsidRDefault="00426F1D">
            <w:pPr>
              <w:tabs>
                <w:tab w:val="clear" w:pos="2160"/>
                <w:tab w:val="clear" w:pos="2880"/>
                <w:tab w:val="clear" w:pos="3600"/>
                <w:tab w:val="clear" w:pos="4320"/>
                <w:tab w:val="clear" w:pos="5040"/>
                <w:tab w:val="clear" w:pos="9029"/>
              </w:tabs>
              <w:spacing w:before="120" w:after="120"/>
              <w:jc w:val="left"/>
              <w:outlineLvl w:val="0"/>
              <w:rPr>
                <w:del w:id="21088" w:author="Debbie Houldsworth" w:date="2020-05-06T07:35:00Z"/>
                <w:b/>
                <w:bCs/>
                <w:szCs w:val="24"/>
              </w:rPr>
              <w:pPrChange w:id="21089" w:author="Debbie Houldsworth" w:date="2020-05-13T09:35:00Z">
                <w:pPr>
                  <w:tabs>
                    <w:tab w:val="clear" w:pos="2160"/>
                    <w:tab w:val="clear" w:pos="2880"/>
                    <w:tab w:val="clear" w:pos="3600"/>
                    <w:tab w:val="clear" w:pos="4320"/>
                    <w:tab w:val="clear" w:pos="5040"/>
                    <w:tab w:val="clear" w:pos="9029"/>
                  </w:tabs>
                  <w:spacing w:before="120" w:after="120"/>
                  <w:jc w:val="left"/>
                </w:pPr>
              </w:pPrChange>
            </w:pPr>
          </w:p>
        </w:tc>
        <w:tc>
          <w:tcPr>
            <w:tcW w:w="3544" w:type="dxa"/>
          </w:tcPr>
          <w:p w14:paraId="28AAC4D8" w14:textId="571D3D47" w:rsidR="00426F1D" w:rsidRPr="005F27CA" w:rsidDel="00CD7BBA" w:rsidRDefault="00426F1D">
            <w:pPr>
              <w:tabs>
                <w:tab w:val="clear" w:pos="2160"/>
                <w:tab w:val="clear" w:pos="2880"/>
                <w:tab w:val="clear" w:pos="3600"/>
                <w:tab w:val="clear" w:pos="4320"/>
                <w:tab w:val="clear" w:pos="5040"/>
                <w:tab w:val="clear" w:pos="9029"/>
              </w:tabs>
              <w:spacing w:after="120"/>
              <w:jc w:val="left"/>
              <w:outlineLvl w:val="0"/>
              <w:rPr>
                <w:del w:id="21090" w:author="Debbie Houldsworth" w:date="2020-05-06T07:35:00Z"/>
                <w:szCs w:val="24"/>
              </w:rPr>
              <w:pPrChange w:id="21091" w:author="Debbie Houldsworth" w:date="2020-05-13T09:35:00Z">
                <w:pPr>
                  <w:tabs>
                    <w:tab w:val="clear" w:pos="2160"/>
                    <w:tab w:val="clear" w:pos="2880"/>
                    <w:tab w:val="clear" w:pos="3600"/>
                    <w:tab w:val="clear" w:pos="4320"/>
                    <w:tab w:val="clear" w:pos="5040"/>
                    <w:tab w:val="clear" w:pos="9029"/>
                  </w:tabs>
                  <w:spacing w:after="120"/>
                  <w:jc w:val="left"/>
                </w:pPr>
              </w:pPrChange>
            </w:pPr>
            <w:del w:id="21092" w:author="Debbie Houldsworth" w:date="2020-05-06T07:35:00Z">
              <w:r w:rsidRPr="005F27CA" w:rsidDel="00CD7BBA">
                <w:rPr>
                  <w:szCs w:val="24"/>
                </w:rPr>
                <w:delText>Subject to paragraph 1.2 below:</w:delText>
              </w:r>
            </w:del>
          </w:p>
          <w:p w14:paraId="3A4E6B7C" w14:textId="29F40999" w:rsidR="00426F1D" w:rsidRPr="005F27CA" w:rsidDel="00CD7BBA" w:rsidRDefault="00426F1D">
            <w:pPr>
              <w:tabs>
                <w:tab w:val="clear" w:pos="2160"/>
                <w:tab w:val="clear" w:pos="2880"/>
                <w:tab w:val="clear" w:pos="3600"/>
                <w:tab w:val="clear" w:pos="4320"/>
                <w:tab w:val="clear" w:pos="5040"/>
                <w:tab w:val="clear" w:pos="9029"/>
              </w:tabs>
              <w:spacing w:after="120"/>
              <w:jc w:val="left"/>
              <w:outlineLvl w:val="0"/>
              <w:rPr>
                <w:del w:id="21093" w:author="Debbie Houldsworth" w:date="2020-05-06T07:35:00Z"/>
                <w:szCs w:val="24"/>
              </w:rPr>
              <w:pPrChange w:id="21094" w:author="Debbie Houldsworth" w:date="2020-05-13T09:35:00Z">
                <w:pPr>
                  <w:tabs>
                    <w:tab w:val="clear" w:pos="2160"/>
                    <w:tab w:val="clear" w:pos="2880"/>
                    <w:tab w:val="clear" w:pos="3600"/>
                    <w:tab w:val="clear" w:pos="4320"/>
                    <w:tab w:val="clear" w:pos="5040"/>
                    <w:tab w:val="clear" w:pos="9029"/>
                  </w:tabs>
                  <w:spacing w:after="120"/>
                  <w:jc w:val="left"/>
                </w:pPr>
              </w:pPrChange>
            </w:pPr>
            <w:del w:id="21095" w:author="Debbie Houldsworth" w:date="2020-05-06T07:35:00Z">
              <w:r w:rsidRPr="005F27CA" w:rsidDel="00CD7BBA">
                <w:rPr>
                  <w:szCs w:val="24"/>
                </w:rPr>
                <w:delText>In accordance with the GDAA: (a) access, send and receive GDCC Data; (b) create Derived Data and input them to the GDCC.</w:delText>
              </w:r>
            </w:del>
          </w:p>
        </w:tc>
        <w:tc>
          <w:tcPr>
            <w:tcW w:w="3863" w:type="dxa"/>
          </w:tcPr>
          <w:p w14:paraId="6D7E45CB" w14:textId="14C76C5F" w:rsidR="00426F1D" w:rsidRPr="005F27CA" w:rsidDel="00CD7BBA" w:rsidRDefault="00426F1D">
            <w:pPr>
              <w:tabs>
                <w:tab w:val="clear" w:pos="2160"/>
                <w:tab w:val="clear" w:pos="2880"/>
                <w:tab w:val="clear" w:pos="3600"/>
                <w:tab w:val="clear" w:pos="4320"/>
                <w:tab w:val="clear" w:pos="5040"/>
                <w:tab w:val="clear" w:pos="9029"/>
              </w:tabs>
              <w:spacing w:after="120"/>
              <w:jc w:val="left"/>
              <w:outlineLvl w:val="0"/>
              <w:rPr>
                <w:del w:id="21096" w:author="Debbie Houldsworth" w:date="2020-05-06T07:35:00Z"/>
                <w:szCs w:val="24"/>
              </w:rPr>
              <w:pPrChange w:id="21097" w:author="Debbie Houldsworth" w:date="2020-05-13T09:35:00Z">
                <w:pPr>
                  <w:tabs>
                    <w:tab w:val="clear" w:pos="2160"/>
                    <w:tab w:val="clear" w:pos="2880"/>
                    <w:tab w:val="clear" w:pos="3600"/>
                    <w:tab w:val="clear" w:pos="4320"/>
                    <w:tab w:val="clear" w:pos="5040"/>
                    <w:tab w:val="clear" w:pos="9029"/>
                  </w:tabs>
                  <w:spacing w:after="120"/>
                  <w:jc w:val="left"/>
                </w:pPr>
              </w:pPrChange>
            </w:pPr>
            <w:del w:id="21098" w:author="Debbie Houldsworth" w:date="2020-05-06T07:35:00Z">
              <w:r w:rsidRPr="005F27CA" w:rsidDel="00CD7BBA">
                <w:rPr>
                  <w:szCs w:val="24"/>
                </w:rPr>
                <w:delText>Subject to paragraph 1.2 below:</w:delText>
              </w:r>
            </w:del>
          </w:p>
          <w:p w14:paraId="20485D1B" w14:textId="1523DF4C" w:rsidR="00426F1D" w:rsidRPr="005F27CA" w:rsidDel="00CD7BBA" w:rsidRDefault="00426F1D">
            <w:pPr>
              <w:tabs>
                <w:tab w:val="clear" w:pos="2160"/>
                <w:tab w:val="clear" w:pos="2880"/>
                <w:tab w:val="clear" w:pos="3600"/>
                <w:tab w:val="clear" w:pos="4320"/>
                <w:tab w:val="clear" w:pos="5040"/>
                <w:tab w:val="clear" w:pos="9029"/>
              </w:tabs>
              <w:spacing w:after="120"/>
              <w:jc w:val="left"/>
              <w:outlineLvl w:val="0"/>
              <w:rPr>
                <w:del w:id="21099" w:author="Debbie Houldsworth" w:date="2020-05-06T07:35:00Z"/>
                <w:szCs w:val="24"/>
              </w:rPr>
              <w:pPrChange w:id="21100" w:author="Debbie Houldsworth" w:date="2020-05-13T09:35:00Z">
                <w:pPr>
                  <w:tabs>
                    <w:tab w:val="clear" w:pos="2160"/>
                    <w:tab w:val="clear" w:pos="2880"/>
                    <w:tab w:val="clear" w:pos="3600"/>
                    <w:tab w:val="clear" w:pos="4320"/>
                    <w:tab w:val="clear" w:pos="5040"/>
                    <w:tab w:val="clear" w:pos="9029"/>
                  </w:tabs>
                  <w:spacing w:after="120"/>
                  <w:jc w:val="left"/>
                </w:pPr>
              </w:pPrChange>
            </w:pPr>
            <w:del w:id="21101" w:author="Debbie Houldsworth" w:date="2020-05-06T07:35:00Z">
              <w:r w:rsidRPr="005F27CA" w:rsidDel="00CD7BBA">
                <w:rPr>
                  <w:szCs w:val="24"/>
                </w:rPr>
                <w:delText>Access and view GDCC Data identified in the Annex to this Schedule.</w:delText>
              </w:r>
            </w:del>
          </w:p>
        </w:tc>
      </w:tr>
      <w:tr w:rsidR="00426F1D" w:rsidRPr="005F27CA" w:rsidDel="00CD7BBA" w14:paraId="77E0B178" w14:textId="2EF49348" w:rsidTr="00426F1D">
        <w:trPr>
          <w:del w:id="21102" w:author="Debbie Houldsworth" w:date="2020-05-06T07:35:00Z"/>
        </w:trPr>
        <w:tc>
          <w:tcPr>
            <w:tcW w:w="1701" w:type="dxa"/>
            <w:shd w:val="clear" w:color="auto" w:fill="F3F3F3"/>
          </w:tcPr>
          <w:p w14:paraId="186B02E1" w14:textId="5C81861B" w:rsidR="00426F1D" w:rsidRPr="005F27CA" w:rsidDel="00CD7BBA" w:rsidRDefault="00426F1D">
            <w:pPr>
              <w:tabs>
                <w:tab w:val="clear" w:pos="2160"/>
                <w:tab w:val="clear" w:pos="2880"/>
                <w:tab w:val="clear" w:pos="3600"/>
                <w:tab w:val="clear" w:pos="4320"/>
                <w:tab w:val="clear" w:pos="5040"/>
                <w:tab w:val="clear" w:pos="9029"/>
              </w:tabs>
              <w:spacing w:before="120" w:after="120"/>
              <w:jc w:val="left"/>
              <w:outlineLvl w:val="0"/>
              <w:rPr>
                <w:del w:id="21103" w:author="Debbie Houldsworth" w:date="2020-05-06T07:35:00Z"/>
                <w:b/>
                <w:bCs/>
                <w:szCs w:val="24"/>
              </w:rPr>
              <w:pPrChange w:id="21104" w:author="Debbie Houldsworth" w:date="2020-05-13T09:35:00Z">
                <w:pPr>
                  <w:tabs>
                    <w:tab w:val="clear" w:pos="2160"/>
                    <w:tab w:val="clear" w:pos="2880"/>
                    <w:tab w:val="clear" w:pos="3600"/>
                    <w:tab w:val="clear" w:pos="4320"/>
                    <w:tab w:val="clear" w:pos="5040"/>
                    <w:tab w:val="clear" w:pos="9029"/>
                  </w:tabs>
                  <w:spacing w:before="120" w:after="120"/>
                  <w:jc w:val="left"/>
                </w:pPr>
              </w:pPrChange>
            </w:pPr>
            <w:del w:id="21105" w:author="Debbie Houldsworth" w:date="2020-05-06T07:35:00Z">
              <w:r w:rsidRPr="005F27CA" w:rsidDel="00CD7BBA">
                <w:rPr>
                  <w:b/>
                  <w:bCs/>
                  <w:szCs w:val="24"/>
                </w:rPr>
                <w:delText>Licensed Distributor</w:delText>
              </w:r>
            </w:del>
          </w:p>
        </w:tc>
        <w:tc>
          <w:tcPr>
            <w:tcW w:w="3544" w:type="dxa"/>
          </w:tcPr>
          <w:p w14:paraId="5C5A31F3" w14:textId="131DAE08" w:rsidR="00426F1D" w:rsidRPr="005F27CA" w:rsidDel="00CD7BBA" w:rsidRDefault="00426F1D">
            <w:pPr>
              <w:tabs>
                <w:tab w:val="clear" w:pos="2160"/>
                <w:tab w:val="clear" w:pos="2880"/>
                <w:tab w:val="clear" w:pos="3600"/>
                <w:tab w:val="clear" w:pos="4320"/>
                <w:tab w:val="clear" w:pos="5040"/>
                <w:tab w:val="clear" w:pos="9029"/>
              </w:tabs>
              <w:spacing w:after="120"/>
              <w:jc w:val="left"/>
              <w:outlineLvl w:val="0"/>
              <w:rPr>
                <w:del w:id="21106" w:author="Debbie Houldsworth" w:date="2020-05-06T07:35:00Z"/>
                <w:szCs w:val="24"/>
              </w:rPr>
              <w:pPrChange w:id="21107" w:author="Debbie Houldsworth" w:date="2020-05-13T09:35:00Z">
                <w:pPr>
                  <w:tabs>
                    <w:tab w:val="clear" w:pos="2160"/>
                    <w:tab w:val="clear" w:pos="2880"/>
                    <w:tab w:val="clear" w:pos="3600"/>
                    <w:tab w:val="clear" w:pos="4320"/>
                    <w:tab w:val="clear" w:pos="5040"/>
                    <w:tab w:val="clear" w:pos="9029"/>
                  </w:tabs>
                  <w:spacing w:after="120"/>
                  <w:jc w:val="left"/>
                </w:pPr>
              </w:pPrChange>
            </w:pPr>
            <w:del w:id="21108" w:author="Debbie Houldsworth" w:date="2020-05-06T07:35:00Z">
              <w:r w:rsidRPr="005F27CA" w:rsidDel="00CD7BBA">
                <w:rPr>
                  <w:szCs w:val="24"/>
                </w:rPr>
                <w:delText>In accordance with the MRA, access, send and receive GDCC Data.</w:delText>
              </w:r>
            </w:del>
          </w:p>
        </w:tc>
        <w:tc>
          <w:tcPr>
            <w:tcW w:w="3863" w:type="dxa"/>
          </w:tcPr>
          <w:p w14:paraId="0B3B2AAC" w14:textId="3B831620" w:rsidR="00426F1D" w:rsidRPr="005F27CA" w:rsidDel="00CD7BBA" w:rsidRDefault="00426F1D">
            <w:pPr>
              <w:tabs>
                <w:tab w:val="clear" w:pos="2160"/>
                <w:tab w:val="clear" w:pos="2880"/>
                <w:tab w:val="clear" w:pos="3600"/>
                <w:tab w:val="clear" w:pos="4320"/>
                <w:tab w:val="clear" w:pos="5040"/>
                <w:tab w:val="clear" w:pos="9029"/>
              </w:tabs>
              <w:spacing w:after="120"/>
              <w:jc w:val="left"/>
              <w:outlineLvl w:val="0"/>
              <w:rPr>
                <w:del w:id="21109" w:author="Debbie Houldsworth" w:date="2020-05-06T07:35:00Z"/>
                <w:szCs w:val="24"/>
              </w:rPr>
              <w:pPrChange w:id="21110" w:author="Debbie Houldsworth" w:date="2020-05-13T09:35:00Z">
                <w:pPr>
                  <w:tabs>
                    <w:tab w:val="clear" w:pos="2160"/>
                    <w:tab w:val="clear" w:pos="2880"/>
                    <w:tab w:val="clear" w:pos="3600"/>
                    <w:tab w:val="clear" w:pos="4320"/>
                    <w:tab w:val="clear" w:pos="5040"/>
                    <w:tab w:val="clear" w:pos="9029"/>
                  </w:tabs>
                  <w:spacing w:after="120"/>
                  <w:jc w:val="left"/>
                </w:pPr>
              </w:pPrChange>
            </w:pPr>
            <w:del w:id="21111" w:author="Debbie Houldsworth" w:date="2020-05-06T07:35:00Z">
              <w:r w:rsidRPr="005F27CA" w:rsidDel="00CD7BBA">
                <w:rPr>
                  <w:szCs w:val="24"/>
                </w:rPr>
                <w:delText>Access and view GDCC Data identified in the Annex to this Schedule.</w:delText>
              </w:r>
            </w:del>
          </w:p>
        </w:tc>
      </w:tr>
      <w:tr w:rsidR="00426F1D" w:rsidRPr="005F27CA" w:rsidDel="00CD7BBA" w14:paraId="30C4DFA9" w14:textId="2E5A3F26" w:rsidTr="00426F1D">
        <w:trPr>
          <w:del w:id="21112" w:author="Debbie Houldsworth" w:date="2020-05-06T07:35:00Z"/>
        </w:trPr>
        <w:tc>
          <w:tcPr>
            <w:tcW w:w="1701" w:type="dxa"/>
            <w:shd w:val="clear" w:color="auto" w:fill="F3F3F3"/>
          </w:tcPr>
          <w:p w14:paraId="02053026" w14:textId="0DF767ED" w:rsidR="00426F1D" w:rsidRPr="005F27CA" w:rsidDel="00CD7BBA" w:rsidRDefault="00426F1D">
            <w:pPr>
              <w:tabs>
                <w:tab w:val="clear" w:pos="2160"/>
                <w:tab w:val="clear" w:pos="2880"/>
                <w:tab w:val="clear" w:pos="3600"/>
                <w:tab w:val="clear" w:pos="4320"/>
                <w:tab w:val="clear" w:pos="5040"/>
                <w:tab w:val="clear" w:pos="9029"/>
              </w:tabs>
              <w:spacing w:before="120" w:after="120"/>
              <w:jc w:val="left"/>
              <w:outlineLvl w:val="0"/>
              <w:rPr>
                <w:del w:id="21113" w:author="Debbie Houldsworth" w:date="2020-05-06T07:35:00Z"/>
                <w:b/>
                <w:bCs/>
                <w:szCs w:val="24"/>
              </w:rPr>
              <w:pPrChange w:id="21114" w:author="Debbie Houldsworth" w:date="2020-05-13T09:35:00Z">
                <w:pPr>
                  <w:tabs>
                    <w:tab w:val="clear" w:pos="2160"/>
                    <w:tab w:val="clear" w:pos="2880"/>
                    <w:tab w:val="clear" w:pos="3600"/>
                    <w:tab w:val="clear" w:pos="4320"/>
                    <w:tab w:val="clear" w:pos="5040"/>
                    <w:tab w:val="clear" w:pos="9029"/>
                  </w:tabs>
                  <w:spacing w:before="120" w:after="120"/>
                  <w:jc w:val="left"/>
                </w:pPr>
              </w:pPrChange>
            </w:pPr>
            <w:del w:id="21115" w:author="Debbie Houldsworth" w:date="2020-05-06T07:35:00Z">
              <w:r w:rsidRPr="005F27CA" w:rsidDel="00CD7BBA">
                <w:rPr>
                  <w:b/>
                  <w:bCs/>
                  <w:szCs w:val="24"/>
                </w:rPr>
                <w:delText>MPAS Agent</w:delText>
              </w:r>
            </w:del>
          </w:p>
        </w:tc>
        <w:tc>
          <w:tcPr>
            <w:tcW w:w="3544" w:type="dxa"/>
          </w:tcPr>
          <w:p w14:paraId="1C14D67B" w14:textId="1E7FCC05" w:rsidR="00426F1D" w:rsidRPr="005F27CA" w:rsidDel="00CD7BBA" w:rsidRDefault="00426F1D">
            <w:pPr>
              <w:tabs>
                <w:tab w:val="clear" w:pos="2160"/>
                <w:tab w:val="clear" w:pos="2880"/>
                <w:tab w:val="clear" w:pos="3600"/>
                <w:tab w:val="clear" w:pos="4320"/>
                <w:tab w:val="clear" w:pos="5040"/>
                <w:tab w:val="clear" w:pos="9029"/>
              </w:tabs>
              <w:spacing w:after="120"/>
              <w:jc w:val="left"/>
              <w:outlineLvl w:val="0"/>
              <w:rPr>
                <w:del w:id="21116" w:author="Debbie Houldsworth" w:date="2020-05-06T07:35:00Z"/>
                <w:szCs w:val="24"/>
              </w:rPr>
              <w:pPrChange w:id="21117" w:author="Debbie Houldsworth" w:date="2020-05-13T09:35:00Z">
                <w:pPr>
                  <w:tabs>
                    <w:tab w:val="clear" w:pos="2160"/>
                    <w:tab w:val="clear" w:pos="2880"/>
                    <w:tab w:val="clear" w:pos="3600"/>
                    <w:tab w:val="clear" w:pos="4320"/>
                    <w:tab w:val="clear" w:pos="5040"/>
                    <w:tab w:val="clear" w:pos="9029"/>
                  </w:tabs>
                  <w:spacing w:after="120"/>
                  <w:jc w:val="left"/>
                </w:pPr>
              </w:pPrChange>
            </w:pPr>
            <w:del w:id="21118" w:author="Debbie Houldsworth" w:date="2020-05-06T07:35:00Z">
              <w:r w:rsidRPr="005F27CA" w:rsidDel="00CD7BBA">
                <w:rPr>
                  <w:szCs w:val="24"/>
                </w:rPr>
                <w:delText>In accordance with the MRA, access, send and receive GDCC Data.</w:delText>
              </w:r>
            </w:del>
          </w:p>
        </w:tc>
        <w:tc>
          <w:tcPr>
            <w:tcW w:w="3863" w:type="dxa"/>
          </w:tcPr>
          <w:p w14:paraId="6674FAC2" w14:textId="7124DDB4" w:rsidR="00426F1D" w:rsidRPr="005F27CA" w:rsidDel="00CD7BBA" w:rsidRDefault="00426F1D">
            <w:pPr>
              <w:tabs>
                <w:tab w:val="clear" w:pos="2160"/>
                <w:tab w:val="clear" w:pos="2880"/>
                <w:tab w:val="clear" w:pos="3600"/>
                <w:tab w:val="clear" w:pos="4320"/>
                <w:tab w:val="clear" w:pos="5040"/>
                <w:tab w:val="clear" w:pos="9029"/>
              </w:tabs>
              <w:spacing w:after="120"/>
              <w:jc w:val="left"/>
              <w:outlineLvl w:val="0"/>
              <w:rPr>
                <w:del w:id="21119" w:author="Debbie Houldsworth" w:date="2020-05-06T07:35:00Z"/>
                <w:szCs w:val="24"/>
              </w:rPr>
              <w:pPrChange w:id="21120" w:author="Debbie Houldsworth" w:date="2020-05-13T09:35:00Z">
                <w:pPr>
                  <w:tabs>
                    <w:tab w:val="clear" w:pos="2160"/>
                    <w:tab w:val="clear" w:pos="2880"/>
                    <w:tab w:val="clear" w:pos="3600"/>
                    <w:tab w:val="clear" w:pos="4320"/>
                    <w:tab w:val="clear" w:pos="5040"/>
                    <w:tab w:val="clear" w:pos="9029"/>
                  </w:tabs>
                  <w:spacing w:after="120"/>
                  <w:jc w:val="left"/>
                </w:pPr>
              </w:pPrChange>
            </w:pPr>
            <w:del w:id="21121" w:author="Debbie Houldsworth" w:date="2020-05-06T07:35:00Z">
              <w:r w:rsidRPr="005F27CA" w:rsidDel="00CD7BBA">
                <w:rPr>
                  <w:szCs w:val="24"/>
                </w:rPr>
                <w:delText>Access and view GDCC Data identified in the Annex to this Schedule.</w:delText>
              </w:r>
            </w:del>
          </w:p>
        </w:tc>
      </w:tr>
      <w:tr w:rsidR="00426F1D" w:rsidRPr="005F27CA" w:rsidDel="00CD7BBA" w14:paraId="4513EF5C" w14:textId="68B4E235" w:rsidTr="00426F1D">
        <w:trPr>
          <w:del w:id="21122" w:author="Debbie Houldsworth" w:date="2020-05-06T07:35:00Z"/>
        </w:trPr>
        <w:tc>
          <w:tcPr>
            <w:tcW w:w="1701" w:type="dxa"/>
            <w:shd w:val="clear" w:color="auto" w:fill="F3F3F3"/>
          </w:tcPr>
          <w:p w14:paraId="0BC5218D" w14:textId="1BCF4923" w:rsidR="00426F1D" w:rsidRPr="005F27CA" w:rsidDel="00CD7BBA" w:rsidRDefault="00426F1D">
            <w:pPr>
              <w:tabs>
                <w:tab w:val="clear" w:pos="2160"/>
                <w:tab w:val="clear" w:pos="2880"/>
                <w:tab w:val="clear" w:pos="3600"/>
                <w:tab w:val="clear" w:pos="4320"/>
                <w:tab w:val="clear" w:pos="5040"/>
                <w:tab w:val="clear" w:pos="9029"/>
              </w:tabs>
              <w:spacing w:before="120" w:after="120"/>
              <w:jc w:val="left"/>
              <w:outlineLvl w:val="0"/>
              <w:rPr>
                <w:del w:id="21123" w:author="Debbie Houldsworth" w:date="2020-05-06T07:35:00Z"/>
                <w:b/>
                <w:bCs/>
                <w:szCs w:val="24"/>
              </w:rPr>
              <w:pPrChange w:id="21124" w:author="Debbie Houldsworth" w:date="2020-05-13T09:35:00Z">
                <w:pPr>
                  <w:tabs>
                    <w:tab w:val="clear" w:pos="2160"/>
                    <w:tab w:val="clear" w:pos="2880"/>
                    <w:tab w:val="clear" w:pos="3600"/>
                    <w:tab w:val="clear" w:pos="4320"/>
                    <w:tab w:val="clear" w:pos="5040"/>
                    <w:tab w:val="clear" w:pos="9029"/>
                  </w:tabs>
                  <w:spacing w:before="120" w:after="120"/>
                  <w:jc w:val="left"/>
                </w:pPr>
              </w:pPrChange>
            </w:pPr>
            <w:del w:id="21125" w:author="Debbie Houldsworth" w:date="2020-05-06T07:35:00Z">
              <w:r w:rsidRPr="005F27CA" w:rsidDel="00CD7BBA">
                <w:rPr>
                  <w:b/>
                  <w:bCs/>
                  <w:szCs w:val="24"/>
                </w:rPr>
                <w:delText>Remittance Processor</w:delText>
              </w:r>
            </w:del>
          </w:p>
          <w:p w14:paraId="24A4D8D2" w14:textId="7A357204" w:rsidR="00426F1D" w:rsidRPr="005F27CA" w:rsidDel="00CD7BBA" w:rsidRDefault="00426F1D">
            <w:pPr>
              <w:tabs>
                <w:tab w:val="clear" w:pos="2160"/>
                <w:tab w:val="clear" w:pos="2880"/>
                <w:tab w:val="clear" w:pos="3600"/>
                <w:tab w:val="clear" w:pos="4320"/>
                <w:tab w:val="clear" w:pos="5040"/>
                <w:tab w:val="clear" w:pos="9029"/>
              </w:tabs>
              <w:spacing w:before="120" w:after="120"/>
              <w:jc w:val="left"/>
              <w:outlineLvl w:val="0"/>
              <w:rPr>
                <w:del w:id="21126" w:author="Debbie Houldsworth" w:date="2020-05-06T07:35:00Z"/>
                <w:b/>
                <w:bCs/>
                <w:szCs w:val="24"/>
              </w:rPr>
              <w:pPrChange w:id="21127" w:author="Debbie Houldsworth" w:date="2020-05-13T09:35:00Z">
                <w:pPr>
                  <w:tabs>
                    <w:tab w:val="clear" w:pos="2160"/>
                    <w:tab w:val="clear" w:pos="2880"/>
                    <w:tab w:val="clear" w:pos="3600"/>
                    <w:tab w:val="clear" w:pos="4320"/>
                    <w:tab w:val="clear" w:pos="5040"/>
                    <w:tab w:val="clear" w:pos="9029"/>
                  </w:tabs>
                  <w:spacing w:before="120" w:after="120"/>
                  <w:jc w:val="left"/>
                </w:pPr>
              </w:pPrChange>
            </w:pPr>
          </w:p>
        </w:tc>
        <w:tc>
          <w:tcPr>
            <w:tcW w:w="3544" w:type="dxa"/>
          </w:tcPr>
          <w:p w14:paraId="631EA569" w14:textId="242B1984" w:rsidR="00426F1D" w:rsidRPr="005F27CA" w:rsidDel="00CD7BBA" w:rsidRDefault="00426F1D">
            <w:pPr>
              <w:tabs>
                <w:tab w:val="clear" w:pos="2160"/>
                <w:tab w:val="clear" w:pos="2880"/>
                <w:tab w:val="clear" w:pos="3600"/>
                <w:tab w:val="clear" w:pos="4320"/>
                <w:tab w:val="clear" w:pos="5040"/>
                <w:tab w:val="clear" w:pos="9029"/>
              </w:tabs>
              <w:spacing w:after="120"/>
              <w:jc w:val="left"/>
              <w:outlineLvl w:val="0"/>
              <w:rPr>
                <w:del w:id="21128" w:author="Debbie Houldsworth" w:date="2020-05-06T07:35:00Z"/>
                <w:szCs w:val="24"/>
              </w:rPr>
              <w:pPrChange w:id="21129" w:author="Debbie Houldsworth" w:date="2020-05-13T09:35:00Z">
                <w:pPr>
                  <w:tabs>
                    <w:tab w:val="clear" w:pos="2160"/>
                    <w:tab w:val="clear" w:pos="2880"/>
                    <w:tab w:val="clear" w:pos="3600"/>
                    <w:tab w:val="clear" w:pos="4320"/>
                    <w:tab w:val="clear" w:pos="5040"/>
                    <w:tab w:val="clear" w:pos="9029"/>
                  </w:tabs>
                  <w:spacing w:after="120"/>
                  <w:jc w:val="left"/>
                </w:pPr>
              </w:pPrChange>
            </w:pPr>
            <w:del w:id="21130" w:author="Debbie Houldsworth" w:date="2020-05-06T07:35:00Z">
              <w:r w:rsidRPr="005F27CA" w:rsidDel="00CD7BBA">
                <w:rPr>
                  <w:szCs w:val="24"/>
                </w:rPr>
                <w:delText>Access, send and receive GDCC Data, via the DTN, for the purposes envisaged for “Remittance Processors” in the GDAA.</w:delText>
              </w:r>
            </w:del>
          </w:p>
        </w:tc>
        <w:tc>
          <w:tcPr>
            <w:tcW w:w="3863" w:type="dxa"/>
          </w:tcPr>
          <w:p w14:paraId="29BCA508" w14:textId="4FF442D6" w:rsidR="00426F1D" w:rsidRPr="005F27CA" w:rsidDel="00CD7BBA" w:rsidRDefault="00426F1D">
            <w:pPr>
              <w:tabs>
                <w:tab w:val="clear" w:pos="2160"/>
                <w:tab w:val="clear" w:pos="2880"/>
                <w:tab w:val="clear" w:pos="3600"/>
                <w:tab w:val="clear" w:pos="4320"/>
                <w:tab w:val="clear" w:pos="5040"/>
                <w:tab w:val="clear" w:pos="9029"/>
              </w:tabs>
              <w:spacing w:after="120"/>
              <w:jc w:val="left"/>
              <w:outlineLvl w:val="0"/>
              <w:rPr>
                <w:del w:id="21131" w:author="Debbie Houldsworth" w:date="2020-05-06T07:35:00Z"/>
                <w:szCs w:val="24"/>
              </w:rPr>
              <w:pPrChange w:id="21132" w:author="Debbie Houldsworth" w:date="2020-05-13T09:35:00Z">
                <w:pPr>
                  <w:tabs>
                    <w:tab w:val="clear" w:pos="2160"/>
                    <w:tab w:val="clear" w:pos="2880"/>
                    <w:tab w:val="clear" w:pos="3600"/>
                    <w:tab w:val="clear" w:pos="4320"/>
                    <w:tab w:val="clear" w:pos="5040"/>
                    <w:tab w:val="clear" w:pos="9029"/>
                  </w:tabs>
                  <w:spacing w:after="120"/>
                  <w:jc w:val="left"/>
                </w:pPr>
              </w:pPrChange>
            </w:pPr>
            <w:del w:id="21133" w:author="Debbie Houldsworth" w:date="2020-05-06T07:35:00Z">
              <w:r w:rsidRPr="005F27CA" w:rsidDel="00CD7BBA">
                <w:rPr>
                  <w:szCs w:val="24"/>
                </w:rPr>
                <w:delText>Access and view GDCC Data as set out in the Annex to this Schedule, for the purposes envisaged for “Remittance Processors” in the GDAA.</w:delText>
              </w:r>
            </w:del>
          </w:p>
        </w:tc>
      </w:tr>
      <w:tr w:rsidR="00426F1D" w:rsidRPr="005F27CA" w:rsidDel="00CD7BBA" w14:paraId="177CC9C9" w14:textId="7CFD7A3A" w:rsidTr="00426F1D">
        <w:trPr>
          <w:del w:id="21134" w:author="Debbie Houldsworth" w:date="2020-05-06T07:35:00Z"/>
        </w:trPr>
        <w:tc>
          <w:tcPr>
            <w:tcW w:w="1701" w:type="dxa"/>
            <w:shd w:val="clear" w:color="auto" w:fill="F3F3F3"/>
          </w:tcPr>
          <w:p w14:paraId="28D272E4" w14:textId="56770662" w:rsidR="00426F1D" w:rsidRPr="005F27CA" w:rsidDel="00CD7BBA" w:rsidRDefault="00426F1D">
            <w:pPr>
              <w:tabs>
                <w:tab w:val="clear" w:pos="2160"/>
                <w:tab w:val="clear" w:pos="2880"/>
                <w:tab w:val="clear" w:pos="3600"/>
                <w:tab w:val="clear" w:pos="4320"/>
                <w:tab w:val="clear" w:pos="5040"/>
                <w:tab w:val="clear" w:pos="9029"/>
              </w:tabs>
              <w:spacing w:before="120" w:after="120"/>
              <w:jc w:val="left"/>
              <w:outlineLvl w:val="0"/>
              <w:rPr>
                <w:del w:id="21135" w:author="Debbie Houldsworth" w:date="2020-05-06T07:35:00Z"/>
                <w:b/>
                <w:bCs/>
                <w:szCs w:val="24"/>
              </w:rPr>
              <w:pPrChange w:id="21136" w:author="Debbie Houldsworth" w:date="2020-05-13T09:35:00Z">
                <w:pPr>
                  <w:tabs>
                    <w:tab w:val="clear" w:pos="2160"/>
                    <w:tab w:val="clear" w:pos="2880"/>
                    <w:tab w:val="clear" w:pos="3600"/>
                    <w:tab w:val="clear" w:pos="4320"/>
                    <w:tab w:val="clear" w:pos="5040"/>
                    <w:tab w:val="clear" w:pos="9029"/>
                  </w:tabs>
                  <w:spacing w:before="120" w:after="120"/>
                  <w:jc w:val="left"/>
                </w:pPr>
              </w:pPrChange>
            </w:pPr>
            <w:del w:id="21137" w:author="Debbie Houldsworth" w:date="2020-05-06T07:35:00Z">
              <w:r w:rsidRPr="005F27CA" w:rsidDel="00CD7BBA">
                <w:rPr>
                  <w:b/>
                  <w:bCs/>
                  <w:szCs w:val="24"/>
                </w:rPr>
                <w:delText>Licensed Gas Supplier</w:delText>
              </w:r>
            </w:del>
          </w:p>
        </w:tc>
        <w:tc>
          <w:tcPr>
            <w:tcW w:w="3544" w:type="dxa"/>
          </w:tcPr>
          <w:p w14:paraId="2C8E5FD5" w14:textId="4BBA2928" w:rsidR="00426F1D" w:rsidRPr="005F27CA" w:rsidDel="00CD7BBA" w:rsidRDefault="00426F1D">
            <w:pPr>
              <w:tabs>
                <w:tab w:val="clear" w:pos="2160"/>
                <w:tab w:val="clear" w:pos="2880"/>
                <w:tab w:val="clear" w:pos="3600"/>
                <w:tab w:val="clear" w:pos="4320"/>
                <w:tab w:val="clear" w:pos="5040"/>
                <w:tab w:val="clear" w:pos="9029"/>
              </w:tabs>
              <w:spacing w:after="120"/>
              <w:jc w:val="left"/>
              <w:outlineLvl w:val="0"/>
              <w:rPr>
                <w:del w:id="21138" w:author="Debbie Houldsworth" w:date="2020-05-06T07:35:00Z"/>
                <w:szCs w:val="24"/>
              </w:rPr>
              <w:pPrChange w:id="21139" w:author="Debbie Houldsworth" w:date="2020-05-13T09:35:00Z">
                <w:pPr>
                  <w:tabs>
                    <w:tab w:val="clear" w:pos="2160"/>
                    <w:tab w:val="clear" w:pos="2880"/>
                    <w:tab w:val="clear" w:pos="3600"/>
                    <w:tab w:val="clear" w:pos="4320"/>
                    <w:tab w:val="clear" w:pos="5040"/>
                    <w:tab w:val="clear" w:pos="9029"/>
                  </w:tabs>
                  <w:spacing w:after="120"/>
                  <w:jc w:val="left"/>
                </w:pPr>
              </w:pPrChange>
            </w:pPr>
            <w:del w:id="21140" w:author="Debbie Houldsworth" w:date="2020-05-06T07:35:00Z">
              <w:r w:rsidRPr="005F27CA" w:rsidDel="00CD7BBA">
                <w:rPr>
                  <w:szCs w:val="24"/>
                </w:rPr>
                <w:delText>None</w:delText>
              </w:r>
            </w:del>
          </w:p>
        </w:tc>
        <w:tc>
          <w:tcPr>
            <w:tcW w:w="3863" w:type="dxa"/>
          </w:tcPr>
          <w:p w14:paraId="6CFF4166" w14:textId="395E9817" w:rsidR="00426F1D" w:rsidRPr="005F27CA" w:rsidDel="00CD7BBA" w:rsidRDefault="00426F1D">
            <w:pPr>
              <w:tabs>
                <w:tab w:val="clear" w:pos="2160"/>
                <w:tab w:val="clear" w:pos="2880"/>
                <w:tab w:val="clear" w:pos="3600"/>
                <w:tab w:val="clear" w:pos="4320"/>
                <w:tab w:val="clear" w:pos="5040"/>
                <w:tab w:val="clear" w:pos="9029"/>
              </w:tabs>
              <w:spacing w:after="120"/>
              <w:jc w:val="left"/>
              <w:outlineLvl w:val="0"/>
              <w:rPr>
                <w:del w:id="21141" w:author="Debbie Houldsworth" w:date="2020-05-06T07:35:00Z"/>
                <w:szCs w:val="24"/>
              </w:rPr>
              <w:pPrChange w:id="21142" w:author="Debbie Houldsworth" w:date="2020-05-13T09:35:00Z">
                <w:pPr>
                  <w:tabs>
                    <w:tab w:val="clear" w:pos="2160"/>
                    <w:tab w:val="clear" w:pos="2880"/>
                    <w:tab w:val="clear" w:pos="3600"/>
                    <w:tab w:val="clear" w:pos="4320"/>
                    <w:tab w:val="clear" w:pos="5040"/>
                    <w:tab w:val="clear" w:pos="9029"/>
                  </w:tabs>
                  <w:spacing w:after="120"/>
                  <w:jc w:val="left"/>
                </w:pPr>
              </w:pPrChange>
            </w:pPr>
            <w:del w:id="21143" w:author="Debbie Houldsworth" w:date="2020-05-06T07:35:00Z">
              <w:r w:rsidRPr="005F27CA" w:rsidDel="00CD7BBA">
                <w:rPr>
                  <w:szCs w:val="24"/>
                </w:rPr>
                <w:delText>Access and view GDCC Data as set out in the Annex to this Schedule, for the purposes of Standard Condition 19C of its Gas Supply Licence.</w:delText>
              </w:r>
            </w:del>
          </w:p>
        </w:tc>
      </w:tr>
      <w:tr w:rsidR="00426F1D" w:rsidRPr="005F27CA" w:rsidDel="00CD7BBA" w14:paraId="53BD7890" w14:textId="38CB2F28" w:rsidTr="00426F1D">
        <w:trPr>
          <w:del w:id="21144" w:author="Debbie Houldsworth" w:date="2020-05-06T07:35:00Z"/>
        </w:trPr>
        <w:tc>
          <w:tcPr>
            <w:tcW w:w="1701" w:type="dxa"/>
            <w:shd w:val="clear" w:color="auto" w:fill="F3F3F3"/>
          </w:tcPr>
          <w:p w14:paraId="2955F4DE" w14:textId="74333EBF" w:rsidR="00426F1D" w:rsidRPr="005F27CA" w:rsidDel="00CD7BBA" w:rsidRDefault="00426F1D">
            <w:pPr>
              <w:tabs>
                <w:tab w:val="clear" w:pos="2160"/>
                <w:tab w:val="clear" w:pos="2880"/>
                <w:tab w:val="clear" w:pos="3600"/>
                <w:tab w:val="clear" w:pos="4320"/>
                <w:tab w:val="clear" w:pos="5040"/>
                <w:tab w:val="clear" w:pos="9029"/>
              </w:tabs>
              <w:spacing w:before="120" w:after="120"/>
              <w:jc w:val="left"/>
              <w:outlineLvl w:val="0"/>
              <w:rPr>
                <w:del w:id="21145" w:author="Debbie Houldsworth" w:date="2020-05-06T07:35:00Z"/>
                <w:b/>
                <w:bCs/>
                <w:szCs w:val="24"/>
              </w:rPr>
              <w:pPrChange w:id="21146" w:author="Debbie Houldsworth" w:date="2020-05-13T09:35:00Z">
                <w:pPr>
                  <w:tabs>
                    <w:tab w:val="clear" w:pos="2160"/>
                    <w:tab w:val="clear" w:pos="2880"/>
                    <w:tab w:val="clear" w:pos="3600"/>
                    <w:tab w:val="clear" w:pos="4320"/>
                    <w:tab w:val="clear" w:pos="5040"/>
                    <w:tab w:val="clear" w:pos="9029"/>
                  </w:tabs>
                  <w:spacing w:before="120" w:after="120"/>
                  <w:jc w:val="left"/>
                </w:pPr>
              </w:pPrChange>
            </w:pPr>
            <w:del w:id="21147" w:author="Debbie Houldsworth" w:date="2020-05-06T07:35:00Z">
              <w:r w:rsidRPr="005F27CA" w:rsidDel="00CD7BBA">
                <w:rPr>
                  <w:b/>
                  <w:bCs/>
                  <w:szCs w:val="24"/>
                </w:rPr>
                <w:delText>Energy Savings Advice Service</w:delText>
              </w:r>
            </w:del>
          </w:p>
        </w:tc>
        <w:tc>
          <w:tcPr>
            <w:tcW w:w="3544" w:type="dxa"/>
          </w:tcPr>
          <w:p w14:paraId="619FC21C" w14:textId="7773DF54" w:rsidR="00426F1D" w:rsidRPr="005F27CA" w:rsidDel="00CD7BBA" w:rsidRDefault="00426F1D">
            <w:pPr>
              <w:tabs>
                <w:tab w:val="clear" w:pos="2160"/>
                <w:tab w:val="clear" w:pos="2880"/>
                <w:tab w:val="clear" w:pos="3600"/>
                <w:tab w:val="clear" w:pos="4320"/>
                <w:tab w:val="clear" w:pos="5040"/>
                <w:tab w:val="clear" w:pos="9029"/>
              </w:tabs>
              <w:spacing w:after="120"/>
              <w:jc w:val="left"/>
              <w:outlineLvl w:val="0"/>
              <w:rPr>
                <w:del w:id="21148" w:author="Debbie Houldsworth" w:date="2020-05-06T07:35:00Z"/>
                <w:szCs w:val="24"/>
              </w:rPr>
              <w:pPrChange w:id="21149" w:author="Debbie Houldsworth" w:date="2020-05-13T09:35:00Z">
                <w:pPr>
                  <w:tabs>
                    <w:tab w:val="clear" w:pos="2160"/>
                    <w:tab w:val="clear" w:pos="2880"/>
                    <w:tab w:val="clear" w:pos="3600"/>
                    <w:tab w:val="clear" w:pos="4320"/>
                    <w:tab w:val="clear" w:pos="5040"/>
                    <w:tab w:val="clear" w:pos="9029"/>
                  </w:tabs>
                  <w:spacing w:after="120"/>
                  <w:jc w:val="left"/>
                </w:pPr>
              </w:pPrChange>
            </w:pPr>
            <w:del w:id="21150" w:author="Debbie Houldsworth" w:date="2020-05-06T07:35:00Z">
              <w:r w:rsidRPr="005F27CA" w:rsidDel="00CD7BBA">
                <w:rPr>
                  <w:szCs w:val="24"/>
                </w:rPr>
                <w:delText>None</w:delText>
              </w:r>
            </w:del>
          </w:p>
        </w:tc>
        <w:tc>
          <w:tcPr>
            <w:tcW w:w="3863" w:type="dxa"/>
          </w:tcPr>
          <w:p w14:paraId="48E6A7BA" w14:textId="29122967" w:rsidR="00426F1D" w:rsidRPr="005F27CA" w:rsidDel="00CD7BBA" w:rsidRDefault="00426F1D">
            <w:pPr>
              <w:tabs>
                <w:tab w:val="clear" w:pos="2160"/>
                <w:tab w:val="clear" w:pos="2880"/>
                <w:tab w:val="clear" w:pos="3600"/>
                <w:tab w:val="clear" w:pos="4320"/>
                <w:tab w:val="clear" w:pos="5040"/>
                <w:tab w:val="clear" w:pos="9029"/>
              </w:tabs>
              <w:spacing w:after="120"/>
              <w:jc w:val="left"/>
              <w:outlineLvl w:val="0"/>
              <w:rPr>
                <w:del w:id="21151" w:author="Debbie Houldsworth" w:date="2020-05-06T07:35:00Z"/>
                <w:szCs w:val="24"/>
              </w:rPr>
              <w:pPrChange w:id="21152" w:author="Debbie Houldsworth" w:date="2020-05-13T09:35:00Z">
                <w:pPr>
                  <w:tabs>
                    <w:tab w:val="clear" w:pos="2160"/>
                    <w:tab w:val="clear" w:pos="2880"/>
                    <w:tab w:val="clear" w:pos="3600"/>
                    <w:tab w:val="clear" w:pos="4320"/>
                    <w:tab w:val="clear" w:pos="5040"/>
                    <w:tab w:val="clear" w:pos="9029"/>
                  </w:tabs>
                  <w:spacing w:after="120"/>
                  <w:jc w:val="left"/>
                </w:pPr>
              </w:pPrChange>
            </w:pPr>
            <w:del w:id="21153" w:author="Debbie Houldsworth" w:date="2020-05-06T07:35:00Z">
              <w:r w:rsidRPr="005F27CA" w:rsidDel="00CD7BBA">
                <w:rPr>
                  <w:szCs w:val="24"/>
                </w:rPr>
                <w:delText>Access and view GDCC Data identified in the Annex to this Schedule.</w:delText>
              </w:r>
            </w:del>
          </w:p>
        </w:tc>
      </w:tr>
      <w:tr w:rsidR="00426F1D" w:rsidRPr="005F27CA" w:rsidDel="00CD7BBA" w14:paraId="41FBD5AE" w14:textId="7B951222" w:rsidTr="00426F1D">
        <w:trPr>
          <w:del w:id="21154" w:author="Debbie Houldsworth" w:date="2020-05-06T07:35:00Z"/>
        </w:trPr>
        <w:tc>
          <w:tcPr>
            <w:tcW w:w="1701" w:type="dxa"/>
            <w:shd w:val="clear" w:color="auto" w:fill="F3F3F3"/>
          </w:tcPr>
          <w:p w14:paraId="26C71F08" w14:textId="0A31F0D6" w:rsidR="00426F1D" w:rsidRPr="005F27CA" w:rsidDel="00CD7BBA" w:rsidRDefault="00426F1D" w:rsidP="0070174E">
            <w:pPr>
              <w:tabs>
                <w:tab w:val="clear" w:pos="2160"/>
                <w:tab w:val="clear" w:pos="2880"/>
                <w:tab w:val="clear" w:pos="3600"/>
                <w:tab w:val="clear" w:pos="4320"/>
                <w:tab w:val="clear" w:pos="5040"/>
                <w:tab w:val="clear" w:pos="9029"/>
              </w:tabs>
              <w:spacing w:before="120" w:after="120"/>
              <w:jc w:val="left"/>
              <w:rPr>
                <w:del w:id="21155" w:author="Debbie Houldsworth" w:date="2020-05-06T07:35:00Z"/>
                <w:b/>
                <w:bCs/>
                <w:szCs w:val="24"/>
              </w:rPr>
            </w:pPr>
            <w:del w:id="21156" w:author="Debbie Houldsworth" w:date="2020-05-06T07:35:00Z">
              <w:r w:rsidRPr="005F27CA" w:rsidDel="00CD7BBA">
                <w:rPr>
                  <w:b/>
                  <w:bCs/>
                  <w:szCs w:val="24"/>
                </w:rPr>
                <w:delText>Green Deal Government Incentive Scheme Administrator</w:delText>
              </w:r>
            </w:del>
          </w:p>
        </w:tc>
        <w:tc>
          <w:tcPr>
            <w:tcW w:w="3544" w:type="dxa"/>
          </w:tcPr>
          <w:p w14:paraId="3FFE2CE7" w14:textId="10AE437E" w:rsidR="00426F1D" w:rsidRPr="005F27CA" w:rsidDel="00CD7BBA" w:rsidRDefault="00426F1D" w:rsidP="0070174E">
            <w:pPr>
              <w:tabs>
                <w:tab w:val="clear" w:pos="2160"/>
                <w:tab w:val="clear" w:pos="2880"/>
                <w:tab w:val="clear" w:pos="3600"/>
                <w:tab w:val="clear" w:pos="4320"/>
                <w:tab w:val="clear" w:pos="5040"/>
                <w:tab w:val="clear" w:pos="9029"/>
              </w:tabs>
              <w:spacing w:after="120"/>
              <w:jc w:val="left"/>
              <w:rPr>
                <w:del w:id="21157" w:author="Debbie Houldsworth" w:date="2020-05-06T07:35:00Z"/>
                <w:szCs w:val="24"/>
              </w:rPr>
            </w:pPr>
            <w:del w:id="21158" w:author="Debbie Houldsworth" w:date="2020-05-06T07:35:00Z">
              <w:r w:rsidRPr="005F27CA" w:rsidDel="00CD7BBA">
                <w:rPr>
                  <w:szCs w:val="24"/>
                </w:rPr>
                <w:delText>None</w:delText>
              </w:r>
            </w:del>
          </w:p>
        </w:tc>
        <w:tc>
          <w:tcPr>
            <w:tcW w:w="3863" w:type="dxa"/>
          </w:tcPr>
          <w:p w14:paraId="150D8033" w14:textId="61A1144F" w:rsidR="00426F1D" w:rsidRPr="005F27CA" w:rsidDel="00CD7BBA" w:rsidRDefault="00426F1D" w:rsidP="0070174E">
            <w:pPr>
              <w:tabs>
                <w:tab w:val="clear" w:pos="2160"/>
                <w:tab w:val="clear" w:pos="2880"/>
                <w:tab w:val="clear" w:pos="3600"/>
                <w:tab w:val="clear" w:pos="4320"/>
                <w:tab w:val="clear" w:pos="5040"/>
                <w:tab w:val="clear" w:pos="9029"/>
              </w:tabs>
              <w:spacing w:after="120"/>
              <w:jc w:val="left"/>
              <w:rPr>
                <w:del w:id="21159" w:author="Debbie Houldsworth" w:date="2020-05-06T07:35:00Z"/>
                <w:szCs w:val="24"/>
              </w:rPr>
            </w:pPr>
            <w:del w:id="21160" w:author="Debbie Houldsworth" w:date="2020-05-06T07:35:00Z">
              <w:r w:rsidRPr="005F27CA" w:rsidDel="00CD7BBA">
                <w:rPr>
                  <w:szCs w:val="24"/>
                </w:rPr>
                <w:delText>Access and view GDCC Data identified in the Annex to this Schedule.</w:delText>
              </w:r>
            </w:del>
          </w:p>
        </w:tc>
      </w:tr>
    </w:tbl>
    <w:p w14:paraId="7541540B" w14:textId="20E590B9" w:rsidR="00426F1D" w:rsidRPr="005F27CA" w:rsidDel="00CD7BBA" w:rsidRDefault="00426F1D" w:rsidP="0070174E">
      <w:pPr>
        <w:tabs>
          <w:tab w:val="clear" w:pos="2160"/>
          <w:tab w:val="clear" w:pos="2880"/>
          <w:tab w:val="clear" w:pos="3600"/>
          <w:tab w:val="clear" w:pos="4320"/>
          <w:tab w:val="clear" w:pos="5040"/>
          <w:tab w:val="clear" w:pos="9029"/>
        </w:tabs>
        <w:spacing w:after="230"/>
        <w:jc w:val="left"/>
        <w:rPr>
          <w:del w:id="21161" w:author="Debbie Houldsworth" w:date="2020-05-06T07:35:00Z"/>
          <w:szCs w:val="24"/>
        </w:rPr>
      </w:pPr>
    </w:p>
    <w:p w14:paraId="6642100C" w14:textId="22B93D03" w:rsidR="00426F1D" w:rsidRPr="005F27CA" w:rsidDel="00CD7BBA" w:rsidRDefault="00426F1D" w:rsidP="0070174E">
      <w:pPr>
        <w:tabs>
          <w:tab w:val="clear" w:pos="2160"/>
          <w:tab w:val="clear" w:pos="2880"/>
          <w:tab w:val="clear" w:pos="3600"/>
          <w:tab w:val="clear" w:pos="4320"/>
          <w:tab w:val="clear" w:pos="5040"/>
          <w:tab w:val="clear" w:pos="9029"/>
        </w:tabs>
        <w:spacing w:after="230"/>
        <w:ind w:left="720" w:hanging="720"/>
        <w:jc w:val="left"/>
        <w:rPr>
          <w:del w:id="21162" w:author="Debbie Houldsworth" w:date="2020-05-06T07:35:00Z"/>
          <w:szCs w:val="24"/>
        </w:rPr>
      </w:pPr>
      <w:del w:id="21163" w:author="Debbie Houldsworth" w:date="2020-05-06T07:35:00Z">
        <w:r w:rsidRPr="005F27CA" w:rsidDel="00CD7BBA">
          <w:rPr>
            <w:szCs w:val="24"/>
          </w:rPr>
          <w:delText>1.2</w:delText>
        </w:r>
        <w:r w:rsidRPr="005F27CA" w:rsidDel="00CD7BBA">
          <w:rPr>
            <w:szCs w:val="24"/>
          </w:rPr>
          <w:tab/>
          <w:delText>Where the User’s User Type is “Finance Party”, its GDCC Licence shall not come into effect until such time that a Green Deal Provider sends a notification to the GDCC under Clause 16.4.1 of the GDAA, in respect of that User.</w:delText>
        </w:r>
      </w:del>
    </w:p>
    <w:p w14:paraId="0F6E857D" w14:textId="162C7CB3" w:rsidR="00426F1D" w:rsidRPr="005F27CA" w:rsidDel="00D73898" w:rsidRDefault="00426F1D" w:rsidP="0070174E">
      <w:pPr>
        <w:numPr>
          <w:ilvl w:val="4"/>
          <w:numId w:val="85"/>
        </w:numPr>
        <w:tabs>
          <w:tab w:val="clear" w:pos="2880"/>
          <w:tab w:val="clear" w:pos="3600"/>
          <w:tab w:val="clear" w:pos="4320"/>
          <w:tab w:val="clear" w:pos="5040"/>
          <w:tab w:val="clear" w:pos="9029"/>
        </w:tabs>
        <w:spacing w:after="230"/>
        <w:jc w:val="left"/>
        <w:outlineLvl w:val="4"/>
        <w:rPr>
          <w:del w:id="21164" w:author="Debbie Houldsworth" w:date="2020-05-12T16:53:00Z"/>
          <w:szCs w:val="24"/>
        </w:rPr>
        <w:sectPr w:rsidR="00426F1D" w:rsidRPr="005F27CA" w:rsidDel="00D73898">
          <w:pgSz w:w="11909" w:h="16834" w:code="9"/>
          <w:pgMar w:top="1440" w:right="1440" w:bottom="1440" w:left="1440" w:header="720" w:footer="720" w:gutter="0"/>
          <w:paperSrc w:first="259" w:other="259"/>
          <w:cols w:space="720"/>
          <w:docGrid w:linePitch="299"/>
        </w:sectPr>
      </w:pPr>
      <w:bookmarkStart w:id="21165" w:name="a653438"/>
      <w:bookmarkStart w:id="21166" w:name="a920471"/>
      <w:bookmarkStart w:id="21167" w:name="a781613"/>
      <w:bookmarkEnd w:id="21165"/>
      <w:bookmarkEnd w:id="21166"/>
      <w:bookmarkEnd w:id="21167"/>
    </w:p>
    <w:p w14:paraId="1E03B9D2" w14:textId="32546773" w:rsidR="00426F1D" w:rsidRPr="005F27CA" w:rsidDel="00CD7BBA" w:rsidRDefault="00426F1D" w:rsidP="0070174E">
      <w:pPr>
        <w:tabs>
          <w:tab w:val="clear" w:pos="2160"/>
          <w:tab w:val="clear" w:pos="2880"/>
          <w:tab w:val="clear" w:pos="3600"/>
          <w:tab w:val="clear" w:pos="4320"/>
          <w:tab w:val="clear" w:pos="5040"/>
          <w:tab w:val="clear" w:pos="9029"/>
        </w:tabs>
        <w:spacing w:after="230"/>
        <w:jc w:val="left"/>
        <w:rPr>
          <w:del w:id="21168" w:author="Debbie Houldsworth" w:date="2020-05-06T07:35:00Z"/>
          <w:b/>
          <w:bCs/>
          <w:szCs w:val="24"/>
        </w:rPr>
      </w:pPr>
      <w:del w:id="21169" w:author="Debbie Houldsworth" w:date="2020-05-06T07:35:00Z">
        <w:r w:rsidRPr="005F27CA" w:rsidDel="00CD7BBA">
          <w:rPr>
            <w:b/>
            <w:bCs/>
            <w:szCs w:val="24"/>
          </w:rPr>
          <w:delText>Annex – Web portal access rights</w:delText>
        </w:r>
      </w:del>
    </w:p>
    <w:tbl>
      <w:tblPr>
        <w:tblW w:w="15300" w:type="dxa"/>
        <w:tblInd w:w="-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00"/>
        <w:gridCol w:w="1396"/>
        <w:gridCol w:w="851"/>
        <w:gridCol w:w="1275"/>
        <w:gridCol w:w="1276"/>
        <w:gridCol w:w="992"/>
        <w:gridCol w:w="1276"/>
        <w:gridCol w:w="1559"/>
        <w:gridCol w:w="1276"/>
        <w:gridCol w:w="1399"/>
      </w:tblGrid>
      <w:tr w:rsidR="00426F1D" w:rsidRPr="005F27CA" w:rsidDel="00CD7BBA" w14:paraId="1B1CF29D" w14:textId="01F1C036" w:rsidTr="00426F1D">
        <w:trPr>
          <w:cantSplit/>
          <w:del w:id="21170" w:author="Debbie Houldsworth" w:date="2020-05-06T07:35:00Z"/>
        </w:trPr>
        <w:tc>
          <w:tcPr>
            <w:tcW w:w="4000" w:type="dxa"/>
            <w:tcBorders>
              <w:top w:val="nil"/>
              <w:left w:val="nil"/>
              <w:bottom w:val="single" w:sz="4" w:space="0" w:color="000000"/>
            </w:tcBorders>
            <w:tcMar>
              <w:top w:w="57" w:type="dxa"/>
              <w:left w:w="57" w:type="dxa"/>
              <w:right w:w="57" w:type="dxa"/>
            </w:tcMar>
            <w:vAlign w:val="center"/>
          </w:tcPr>
          <w:p w14:paraId="0FFC639E" w14:textId="1552AF2F" w:rsidR="00426F1D" w:rsidRPr="005F27CA" w:rsidDel="00CD7BBA" w:rsidRDefault="00426F1D" w:rsidP="0070174E">
            <w:pPr>
              <w:keepLines/>
              <w:tabs>
                <w:tab w:val="clear" w:pos="2160"/>
                <w:tab w:val="clear" w:pos="2880"/>
                <w:tab w:val="clear" w:pos="3600"/>
                <w:tab w:val="clear" w:pos="4320"/>
                <w:tab w:val="clear" w:pos="5040"/>
                <w:tab w:val="clear" w:pos="9029"/>
              </w:tabs>
              <w:spacing w:line="288" w:lineRule="auto"/>
              <w:jc w:val="center"/>
              <w:rPr>
                <w:del w:id="21171" w:author="Debbie Houldsworth" w:date="2020-05-06T07:35:00Z"/>
                <w:b/>
                <w:szCs w:val="24"/>
              </w:rPr>
            </w:pPr>
            <w:del w:id="21172" w:author="Debbie Houldsworth" w:date="2020-05-06T07:35:00Z">
              <w:r w:rsidRPr="005F27CA" w:rsidDel="00CD7BBA">
                <w:rPr>
                  <w:b/>
                  <w:szCs w:val="24"/>
                </w:rPr>
                <w:delText xml:space="preserve">             </w:delText>
              </w:r>
            </w:del>
          </w:p>
        </w:tc>
        <w:tc>
          <w:tcPr>
            <w:tcW w:w="11300" w:type="dxa"/>
            <w:gridSpan w:val="9"/>
            <w:tcBorders>
              <w:bottom w:val="single" w:sz="4" w:space="0" w:color="000000"/>
            </w:tcBorders>
            <w:shd w:val="clear" w:color="auto" w:fill="E6E6E6"/>
            <w:tcMar>
              <w:top w:w="57" w:type="dxa"/>
              <w:left w:w="57" w:type="dxa"/>
              <w:right w:w="57" w:type="dxa"/>
            </w:tcMar>
            <w:vAlign w:val="center"/>
          </w:tcPr>
          <w:p w14:paraId="60864BF5" w14:textId="395B6300" w:rsidR="00426F1D" w:rsidRPr="005F27CA" w:rsidDel="00CD7BBA" w:rsidRDefault="00426F1D" w:rsidP="0070174E">
            <w:pPr>
              <w:keepLines/>
              <w:tabs>
                <w:tab w:val="clear" w:pos="2160"/>
                <w:tab w:val="clear" w:pos="2880"/>
                <w:tab w:val="clear" w:pos="3600"/>
                <w:tab w:val="clear" w:pos="4320"/>
                <w:tab w:val="clear" w:pos="5040"/>
                <w:tab w:val="clear" w:pos="9029"/>
              </w:tabs>
              <w:spacing w:line="288" w:lineRule="auto"/>
              <w:jc w:val="center"/>
              <w:rPr>
                <w:del w:id="21173" w:author="Debbie Houldsworth" w:date="2020-05-06T07:35:00Z"/>
                <w:b/>
                <w:szCs w:val="24"/>
              </w:rPr>
            </w:pPr>
            <w:del w:id="21174" w:author="Debbie Houldsworth" w:date="2020-05-06T07:35:00Z">
              <w:r w:rsidRPr="005F27CA" w:rsidDel="00CD7BBA">
                <w:rPr>
                  <w:b/>
                  <w:szCs w:val="24"/>
                </w:rPr>
                <w:delText>User Type</w:delText>
              </w:r>
            </w:del>
          </w:p>
        </w:tc>
      </w:tr>
      <w:tr w:rsidR="00426F1D" w:rsidRPr="005F27CA" w:rsidDel="00CD7BBA" w14:paraId="1695A2F9" w14:textId="2108F38F" w:rsidTr="00426F1D">
        <w:tblPrEx>
          <w:tblLook w:val="0000" w:firstRow="0" w:lastRow="0" w:firstColumn="0" w:lastColumn="0" w:noHBand="0" w:noVBand="0"/>
        </w:tblPrEx>
        <w:trPr>
          <w:del w:id="21175" w:author="Debbie Houldsworth" w:date="2020-05-06T07:35:00Z"/>
        </w:trPr>
        <w:tc>
          <w:tcPr>
            <w:tcW w:w="4000" w:type="dxa"/>
            <w:tcBorders>
              <w:top w:val="single" w:sz="4" w:space="0" w:color="000000"/>
              <w:left w:val="single" w:sz="4" w:space="0" w:color="000000"/>
              <w:bottom w:val="single" w:sz="4" w:space="0" w:color="000000"/>
              <w:right w:val="single" w:sz="4" w:space="0" w:color="000000"/>
            </w:tcBorders>
            <w:shd w:val="clear" w:color="auto" w:fill="BFBFBF"/>
            <w:tcMar>
              <w:top w:w="57" w:type="dxa"/>
              <w:left w:w="57" w:type="dxa"/>
              <w:right w:w="57" w:type="dxa"/>
            </w:tcMar>
            <w:vAlign w:val="center"/>
          </w:tcPr>
          <w:p w14:paraId="40942722" w14:textId="46396CF5"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176" w:author="Debbie Houldsworth" w:date="2020-05-06T07:35:00Z"/>
                <w:b/>
                <w:szCs w:val="24"/>
              </w:rPr>
              <w:pPrChange w:id="21177"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178" w:author="Debbie Houldsworth" w:date="2020-05-06T07:35:00Z">
              <w:r w:rsidRPr="005F27CA" w:rsidDel="00CD7BBA">
                <w:rPr>
                  <w:b/>
                  <w:szCs w:val="24"/>
                </w:rPr>
                <w:delText xml:space="preserve">Data </w:delText>
              </w:r>
            </w:del>
          </w:p>
        </w:tc>
        <w:tc>
          <w:tcPr>
            <w:tcW w:w="1396" w:type="dxa"/>
            <w:tcBorders>
              <w:top w:val="single" w:sz="4" w:space="0" w:color="000000"/>
              <w:left w:val="single" w:sz="4" w:space="0" w:color="000000"/>
              <w:bottom w:val="single" w:sz="4" w:space="0" w:color="000000"/>
              <w:right w:val="single" w:sz="4" w:space="0" w:color="000000"/>
            </w:tcBorders>
            <w:shd w:val="clear" w:color="auto" w:fill="BFBFBF"/>
            <w:tcMar>
              <w:top w:w="57" w:type="dxa"/>
              <w:left w:w="57" w:type="dxa"/>
              <w:right w:w="57" w:type="dxa"/>
            </w:tcMar>
            <w:vAlign w:val="center"/>
          </w:tcPr>
          <w:p w14:paraId="0EAE22BD" w14:textId="3E7D2740"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179" w:author="Debbie Houldsworth" w:date="2020-05-06T07:35:00Z"/>
                <w:b/>
                <w:szCs w:val="24"/>
              </w:rPr>
              <w:pPrChange w:id="21180"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181" w:author="Debbie Houldsworth" w:date="2020-05-06T07:35:00Z">
              <w:r w:rsidRPr="005F27CA" w:rsidDel="00CD7BBA">
                <w:rPr>
                  <w:b/>
                  <w:szCs w:val="24"/>
                </w:rPr>
                <w:delText>Distribution Businesses</w:delText>
              </w:r>
            </w:del>
          </w:p>
        </w:tc>
        <w:tc>
          <w:tcPr>
            <w:tcW w:w="851" w:type="dxa"/>
            <w:tcBorders>
              <w:top w:val="single" w:sz="4" w:space="0" w:color="000000"/>
              <w:left w:val="single" w:sz="4" w:space="0" w:color="000000"/>
              <w:bottom w:val="single" w:sz="4" w:space="0" w:color="000000"/>
              <w:right w:val="single" w:sz="4" w:space="0" w:color="000000"/>
            </w:tcBorders>
            <w:shd w:val="clear" w:color="auto" w:fill="BFBFBF"/>
            <w:tcMar>
              <w:top w:w="57" w:type="dxa"/>
              <w:left w:w="57" w:type="dxa"/>
              <w:right w:w="57" w:type="dxa"/>
            </w:tcMar>
            <w:vAlign w:val="center"/>
          </w:tcPr>
          <w:p w14:paraId="497768E7" w14:textId="5805D944"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182" w:author="Debbie Houldsworth" w:date="2020-05-06T07:35:00Z"/>
                <w:b/>
                <w:szCs w:val="24"/>
              </w:rPr>
              <w:pPrChange w:id="21183"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184" w:author="Debbie Houldsworth" w:date="2020-05-06T07:35:00Z">
              <w:r w:rsidRPr="005F27CA" w:rsidDel="00CD7BBA">
                <w:rPr>
                  <w:b/>
                  <w:szCs w:val="24"/>
                </w:rPr>
                <w:delText>MPAS Agents</w:delText>
              </w:r>
            </w:del>
          </w:p>
        </w:tc>
        <w:tc>
          <w:tcPr>
            <w:tcW w:w="1275" w:type="dxa"/>
            <w:tcBorders>
              <w:top w:val="single" w:sz="4" w:space="0" w:color="000000"/>
              <w:left w:val="single" w:sz="4" w:space="0" w:color="000000"/>
              <w:bottom w:val="single" w:sz="4" w:space="0" w:color="000000"/>
              <w:right w:val="single" w:sz="4" w:space="0" w:color="000000"/>
            </w:tcBorders>
            <w:shd w:val="clear" w:color="auto" w:fill="BFBFBF"/>
            <w:tcMar>
              <w:top w:w="57" w:type="dxa"/>
              <w:left w:w="57" w:type="dxa"/>
              <w:right w:w="57" w:type="dxa"/>
            </w:tcMar>
            <w:vAlign w:val="center"/>
          </w:tcPr>
          <w:p w14:paraId="05004142" w14:textId="334163BD"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185" w:author="Debbie Houldsworth" w:date="2020-05-06T07:35:00Z"/>
                <w:b/>
                <w:szCs w:val="24"/>
              </w:rPr>
              <w:pPrChange w:id="21186"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187" w:author="Debbie Houldsworth" w:date="2020-05-06T07:35:00Z">
              <w:r w:rsidRPr="005F27CA" w:rsidDel="00CD7BBA">
                <w:rPr>
                  <w:b/>
                  <w:szCs w:val="24"/>
                </w:rPr>
                <w:delText>Green Deal Licensees</w:delText>
              </w:r>
            </w:del>
          </w:p>
        </w:tc>
        <w:tc>
          <w:tcPr>
            <w:tcW w:w="12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5D4448F" w14:textId="740859D4"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188" w:author="Debbie Houldsworth" w:date="2020-05-06T07:35:00Z"/>
                <w:b/>
                <w:szCs w:val="24"/>
              </w:rPr>
              <w:pPrChange w:id="21189"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190" w:author="Debbie Houldsworth" w:date="2020-05-06T07:35:00Z">
              <w:r w:rsidRPr="005F27CA" w:rsidDel="00CD7BBA">
                <w:rPr>
                  <w:b/>
                  <w:szCs w:val="24"/>
                </w:rPr>
                <w:delText>Green Deal Providers</w:delText>
              </w:r>
            </w:del>
          </w:p>
        </w:tc>
        <w:tc>
          <w:tcPr>
            <w:tcW w:w="9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B571C01" w14:textId="4997B693"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191" w:author="Debbie Houldsworth" w:date="2020-05-06T07:35:00Z"/>
                <w:b/>
                <w:szCs w:val="24"/>
              </w:rPr>
              <w:pPrChange w:id="21192"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193" w:author="Debbie Houldsworth" w:date="2020-05-06T07:35:00Z">
              <w:r w:rsidRPr="005F27CA" w:rsidDel="00CD7BBA">
                <w:rPr>
                  <w:b/>
                  <w:szCs w:val="24"/>
                </w:rPr>
                <w:delText>Finance</w:delText>
              </w:r>
            </w:del>
          </w:p>
          <w:p w14:paraId="07DA4E86" w14:textId="6C85BF2E"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194" w:author="Debbie Houldsworth" w:date="2020-05-06T07:35:00Z"/>
                <w:b/>
                <w:szCs w:val="24"/>
              </w:rPr>
              <w:pPrChange w:id="21195"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196" w:author="Debbie Houldsworth" w:date="2020-05-06T07:35:00Z">
              <w:r w:rsidRPr="005F27CA" w:rsidDel="00CD7BBA">
                <w:rPr>
                  <w:b/>
                  <w:szCs w:val="24"/>
                </w:rPr>
                <w:delText>Parties</w:delText>
              </w:r>
            </w:del>
          </w:p>
        </w:tc>
        <w:tc>
          <w:tcPr>
            <w:tcW w:w="12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D031D68" w14:textId="57A120B0"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197" w:author="Debbie Houldsworth" w:date="2020-05-06T07:35:00Z"/>
                <w:b/>
                <w:szCs w:val="24"/>
              </w:rPr>
              <w:pPrChange w:id="21198"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199" w:author="Debbie Houldsworth" w:date="2020-05-06T07:35:00Z">
              <w:r w:rsidRPr="005F27CA" w:rsidDel="00CD7BBA">
                <w:rPr>
                  <w:b/>
                  <w:szCs w:val="24"/>
                </w:rPr>
                <w:delText>Remittance</w:delText>
              </w:r>
            </w:del>
          </w:p>
          <w:p w14:paraId="5B8BF77F" w14:textId="717D655C"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200" w:author="Debbie Houldsworth" w:date="2020-05-06T07:35:00Z"/>
                <w:b/>
                <w:szCs w:val="24"/>
              </w:rPr>
              <w:pPrChange w:id="21201"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202" w:author="Debbie Houldsworth" w:date="2020-05-06T07:35:00Z">
              <w:r w:rsidRPr="005F27CA" w:rsidDel="00CD7BBA">
                <w:rPr>
                  <w:b/>
                  <w:szCs w:val="24"/>
                </w:rPr>
                <w:delText>Processors</w:delText>
              </w:r>
            </w:del>
          </w:p>
        </w:tc>
        <w:tc>
          <w:tcPr>
            <w:tcW w:w="155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3A29F60" w14:textId="7875F563"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203" w:author="Debbie Houldsworth" w:date="2020-05-06T07:35:00Z"/>
                <w:b/>
                <w:szCs w:val="24"/>
              </w:rPr>
              <w:pPrChange w:id="21204"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205" w:author="Debbie Houldsworth" w:date="2020-05-06T07:35:00Z">
              <w:r w:rsidRPr="005F27CA" w:rsidDel="00CD7BBA">
                <w:rPr>
                  <w:b/>
                  <w:szCs w:val="24"/>
                </w:rPr>
                <w:delText xml:space="preserve"> Energy Savings Advice Service</w:delText>
              </w:r>
            </w:del>
          </w:p>
        </w:tc>
        <w:tc>
          <w:tcPr>
            <w:tcW w:w="12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0C8F05B" w14:textId="0B7DDDDB"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206" w:author="Debbie Houldsworth" w:date="2020-05-06T07:35:00Z"/>
                <w:b/>
                <w:szCs w:val="24"/>
              </w:rPr>
              <w:pPrChange w:id="21207"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208" w:author="Debbie Houldsworth" w:date="2020-05-06T07:35:00Z">
              <w:r w:rsidRPr="005F27CA" w:rsidDel="00CD7BBA">
                <w:rPr>
                  <w:b/>
                  <w:szCs w:val="24"/>
                </w:rPr>
                <w:delText>Licensed Gas Suppliers</w:delText>
              </w:r>
            </w:del>
          </w:p>
        </w:tc>
        <w:tc>
          <w:tcPr>
            <w:tcW w:w="1399" w:type="dxa"/>
            <w:tcBorders>
              <w:top w:val="single" w:sz="4" w:space="0" w:color="000000"/>
              <w:left w:val="single" w:sz="4" w:space="0" w:color="000000"/>
              <w:bottom w:val="single" w:sz="4" w:space="0" w:color="000000"/>
              <w:right w:val="single" w:sz="4" w:space="0" w:color="000000"/>
            </w:tcBorders>
            <w:shd w:val="clear" w:color="auto" w:fill="BFBFBF"/>
          </w:tcPr>
          <w:p w14:paraId="27B99BAA" w14:textId="0FD2B225"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209" w:author="Debbie Houldsworth" w:date="2020-05-06T07:35:00Z"/>
                <w:b/>
                <w:szCs w:val="24"/>
              </w:rPr>
              <w:pPrChange w:id="21210"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211" w:author="Debbie Houldsworth" w:date="2020-05-06T07:35:00Z">
              <w:r w:rsidRPr="005F27CA" w:rsidDel="00CD7BBA">
                <w:rPr>
                  <w:b/>
                  <w:szCs w:val="24"/>
                </w:rPr>
                <w:delText>Government Incentive Scheme</w:delText>
              </w:r>
            </w:del>
          </w:p>
        </w:tc>
      </w:tr>
      <w:tr w:rsidR="00426F1D" w:rsidRPr="005F27CA" w:rsidDel="00CD7BBA" w14:paraId="1EE04200" w14:textId="3CE2E669" w:rsidTr="00426F1D">
        <w:tblPrEx>
          <w:tblLook w:val="0000" w:firstRow="0" w:lastRow="0" w:firstColumn="0" w:lastColumn="0" w:noHBand="0" w:noVBand="0"/>
        </w:tblPrEx>
        <w:trPr>
          <w:del w:id="21212" w:author="Debbie Houldsworth" w:date="2020-05-06T07:35:00Z"/>
        </w:trPr>
        <w:tc>
          <w:tcPr>
            <w:tcW w:w="4000" w:type="dxa"/>
            <w:tcBorders>
              <w:top w:val="single" w:sz="4" w:space="0" w:color="000000"/>
              <w:left w:val="single" w:sz="4" w:space="0" w:color="000000"/>
              <w:bottom w:val="single" w:sz="4" w:space="0" w:color="000000"/>
              <w:right w:val="single" w:sz="4" w:space="0" w:color="000000"/>
            </w:tcBorders>
            <w:tcMar>
              <w:top w:w="57" w:type="dxa"/>
              <w:left w:w="57" w:type="dxa"/>
              <w:right w:w="57" w:type="dxa"/>
            </w:tcMar>
            <w:vAlign w:val="center"/>
          </w:tcPr>
          <w:p w14:paraId="0599F89C" w14:textId="4356DD0F"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left"/>
              <w:outlineLvl w:val="0"/>
              <w:rPr>
                <w:del w:id="21213" w:author="Debbie Houldsworth" w:date="2020-05-06T07:35:00Z"/>
                <w:szCs w:val="24"/>
              </w:rPr>
              <w:pPrChange w:id="21214" w:author="Debbie Houldsworth" w:date="2020-05-13T09:35:00Z">
                <w:pPr>
                  <w:keepLines/>
                  <w:tabs>
                    <w:tab w:val="clear" w:pos="2160"/>
                    <w:tab w:val="clear" w:pos="2880"/>
                    <w:tab w:val="clear" w:pos="3600"/>
                    <w:tab w:val="clear" w:pos="4320"/>
                    <w:tab w:val="clear" w:pos="5040"/>
                    <w:tab w:val="clear" w:pos="9029"/>
                  </w:tabs>
                  <w:spacing w:line="288" w:lineRule="auto"/>
                  <w:jc w:val="left"/>
                </w:pPr>
              </w:pPrChange>
            </w:pPr>
            <w:del w:id="21215" w:author="Debbie Houldsworth" w:date="2020-05-06T07:35:00Z">
              <w:r w:rsidRPr="005F27CA" w:rsidDel="00CD7BBA">
                <w:rPr>
                  <w:szCs w:val="24"/>
                </w:rPr>
                <w:delText>Green Deal Plan details (including, but not limited to, Green Deal Plan ID, Green Deal Plan End Date, Green Deal MPAN Core and Status)</w:delText>
              </w:r>
            </w:del>
          </w:p>
        </w:tc>
        <w:tc>
          <w:tcPr>
            <w:tcW w:w="1396" w:type="dxa"/>
            <w:tcBorders>
              <w:top w:val="single" w:sz="4" w:space="0" w:color="000000"/>
              <w:left w:val="single" w:sz="4" w:space="0" w:color="000000"/>
              <w:bottom w:val="single" w:sz="4" w:space="0" w:color="000000"/>
              <w:right w:val="single" w:sz="4" w:space="0" w:color="000000"/>
            </w:tcBorders>
            <w:tcMar>
              <w:top w:w="57" w:type="dxa"/>
              <w:left w:w="57" w:type="dxa"/>
              <w:right w:w="57" w:type="dxa"/>
            </w:tcMar>
            <w:vAlign w:val="center"/>
          </w:tcPr>
          <w:p w14:paraId="7EE33D74" w14:textId="0F61B12C"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216" w:author="Debbie Houldsworth" w:date="2020-05-06T07:35:00Z"/>
                <w:b/>
                <w:szCs w:val="24"/>
              </w:rPr>
              <w:pPrChange w:id="21217"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218" w:author="Debbie Houldsworth" w:date="2020-05-06T07:35:00Z">
              <w:r w:rsidRPr="005F27CA" w:rsidDel="00CD7BBA">
                <w:rPr>
                  <w:b/>
                  <w:szCs w:val="24"/>
                </w:rPr>
                <w:delText>X</w:delText>
              </w:r>
            </w:del>
          </w:p>
        </w:tc>
        <w:tc>
          <w:tcPr>
            <w:tcW w:w="851" w:type="dxa"/>
            <w:tcBorders>
              <w:top w:val="single" w:sz="4" w:space="0" w:color="000000"/>
              <w:left w:val="single" w:sz="4" w:space="0" w:color="000000"/>
              <w:bottom w:val="single" w:sz="4" w:space="0" w:color="000000"/>
              <w:right w:val="single" w:sz="4" w:space="0" w:color="000000"/>
            </w:tcBorders>
            <w:tcMar>
              <w:top w:w="57" w:type="dxa"/>
              <w:left w:w="57" w:type="dxa"/>
              <w:right w:w="57" w:type="dxa"/>
            </w:tcMar>
            <w:vAlign w:val="center"/>
          </w:tcPr>
          <w:p w14:paraId="6EB9819A" w14:textId="11617002"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219" w:author="Debbie Houldsworth" w:date="2020-05-06T07:35:00Z"/>
                <w:b/>
                <w:szCs w:val="24"/>
              </w:rPr>
              <w:pPrChange w:id="21220"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221" w:author="Debbie Houldsworth" w:date="2020-05-06T07:35:00Z">
              <w:r w:rsidRPr="005F27CA" w:rsidDel="00CD7BBA">
                <w:rPr>
                  <w:b/>
                  <w:szCs w:val="24"/>
                </w:rPr>
                <w:delText>X</w:delText>
              </w:r>
            </w:del>
          </w:p>
        </w:tc>
        <w:tc>
          <w:tcPr>
            <w:tcW w:w="1275" w:type="dxa"/>
            <w:tcBorders>
              <w:top w:val="single" w:sz="4" w:space="0" w:color="000000"/>
              <w:left w:val="single" w:sz="4" w:space="0" w:color="000000"/>
              <w:bottom w:val="single" w:sz="4" w:space="0" w:color="000000"/>
              <w:right w:val="single" w:sz="4" w:space="0" w:color="000000"/>
            </w:tcBorders>
            <w:tcMar>
              <w:top w:w="57" w:type="dxa"/>
              <w:left w:w="57" w:type="dxa"/>
              <w:right w:w="57" w:type="dxa"/>
            </w:tcMar>
            <w:vAlign w:val="center"/>
          </w:tcPr>
          <w:p w14:paraId="5DADD187" w14:textId="0169134B"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222" w:author="Debbie Houldsworth" w:date="2020-05-06T07:35:00Z"/>
                <w:b/>
                <w:szCs w:val="24"/>
              </w:rPr>
              <w:pPrChange w:id="21223"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224" w:author="Debbie Houldsworth" w:date="2020-05-06T07:35:00Z">
              <w:r w:rsidRPr="005F27CA" w:rsidDel="00CD7BBA">
                <w:rPr>
                  <w:b/>
                  <w:szCs w:val="24"/>
                </w:rPr>
                <w:delText>X</w:delText>
              </w:r>
            </w:del>
          </w:p>
        </w:tc>
        <w:tc>
          <w:tcPr>
            <w:tcW w:w="1276" w:type="dxa"/>
            <w:tcBorders>
              <w:top w:val="single" w:sz="4" w:space="0" w:color="000000"/>
              <w:left w:val="single" w:sz="4" w:space="0" w:color="000000"/>
              <w:bottom w:val="single" w:sz="4" w:space="0" w:color="000000"/>
              <w:right w:val="single" w:sz="4" w:space="0" w:color="000000"/>
            </w:tcBorders>
            <w:vAlign w:val="center"/>
          </w:tcPr>
          <w:p w14:paraId="704C0720" w14:textId="598F0212"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225" w:author="Debbie Houldsworth" w:date="2020-05-06T07:35:00Z"/>
                <w:b/>
                <w:szCs w:val="24"/>
              </w:rPr>
              <w:pPrChange w:id="21226"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227" w:author="Debbie Houldsworth" w:date="2020-05-06T07:35:00Z">
              <w:r w:rsidRPr="005F27CA" w:rsidDel="00CD7BBA">
                <w:rPr>
                  <w:b/>
                  <w:szCs w:val="24"/>
                </w:rPr>
                <w:delText>X</w:delText>
              </w:r>
            </w:del>
          </w:p>
        </w:tc>
        <w:tc>
          <w:tcPr>
            <w:tcW w:w="992" w:type="dxa"/>
            <w:tcBorders>
              <w:top w:val="single" w:sz="4" w:space="0" w:color="000000"/>
              <w:left w:val="single" w:sz="4" w:space="0" w:color="000000"/>
              <w:bottom w:val="single" w:sz="4" w:space="0" w:color="000000"/>
              <w:right w:val="single" w:sz="4" w:space="0" w:color="000000"/>
            </w:tcBorders>
            <w:vAlign w:val="center"/>
          </w:tcPr>
          <w:p w14:paraId="2FBA43B9" w14:textId="26597A3A"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228" w:author="Debbie Houldsworth" w:date="2020-05-06T07:35:00Z"/>
                <w:b/>
                <w:szCs w:val="24"/>
              </w:rPr>
              <w:pPrChange w:id="21229"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230" w:author="Debbie Houldsworth" w:date="2020-05-06T07:35:00Z">
              <w:r w:rsidRPr="005F27CA" w:rsidDel="00CD7BBA">
                <w:rPr>
                  <w:b/>
                  <w:szCs w:val="24"/>
                </w:rPr>
                <w:delText>X</w:delText>
              </w:r>
            </w:del>
          </w:p>
        </w:tc>
        <w:tc>
          <w:tcPr>
            <w:tcW w:w="1276" w:type="dxa"/>
            <w:tcBorders>
              <w:top w:val="single" w:sz="4" w:space="0" w:color="000000"/>
              <w:left w:val="single" w:sz="4" w:space="0" w:color="000000"/>
              <w:bottom w:val="single" w:sz="4" w:space="0" w:color="000000"/>
              <w:right w:val="single" w:sz="4" w:space="0" w:color="000000"/>
            </w:tcBorders>
            <w:vAlign w:val="center"/>
          </w:tcPr>
          <w:p w14:paraId="17C4D5AB" w14:textId="51457CB1"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231" w:author="Debbie Houldsworth" w:date="2020-05-06T07:35:00Z"/>
                <w:b/>
                <w:szCs w:val="24"/>
              </w:rPr>
              <w:pPrChange w:id="21232"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233" w:author="Debbie Houldsworth" w:date="2020-05-06T07:35:00Z">
              <w:r w:rsidRPr="005F27CA" w:rsidDel="00CD7BBA">
                <w:rPr>
                  <w:b/>
                  <w:szCs w:val="24"/>
                </w:rPr>
                <w:delText>X</w:delText>
              </w:r>
            </w:del>
          </w:p>
        </w:tc>
        <w:tc>
          <w:tcPr>
            <w:tcW w:w="1559" w:type="dxa"/>
            <w:tcBorders>
              <w:top w:val="single" w:sz="4" w:space="0" w:color="000000"/>
              <w:left w:val="single" w:sz="4" w:space="0" w:color="000000"/>
              <w:bottom w:val="single" w:sz="4" w:space="0" w:color="000000"/>
              <w:right w:val="single" w:sz="4" w:space="0" w:color="000000"/>
            </w:tcBorders>
            <w:vAlign w:val="center"/>
          </w:tcPr>
          <w:p w14:paraId="7545C334" w14:textId="7391B207"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234" w:author="Debbie Houldsworth" w:date="2020-05-06T07:35:00Z"/>
                <w:b/>
                <w:szCs w:val="24"/>
              </w:rPr>
              <w:pPrChange w:id="21235"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236" w:author="Debbie Houldsworth" w:date="2020-05-06T07:35:00Z">
              <w:r w:rsidRPr="005F27CA" w:rsidDel="00CD7BBA">
                <w:rPr>
                  <w:b/>
                  <w:szCs w:val="24"/>
                </w:rPr>
                <w:delText>X</w:delText>
              </w:r>
            </w:del>
          </w:p>
        </w:tc>
        <w:tc>
          <w:tcPr>
            <w:tcW w:w="1276" w:type="dxa"/>
            <w:tcBorders>
              <w:top w:val="single" w:sz="4" w:space="0" w:color="000000"/>
              <w:left w:val="single" w:sz="4" w:space="0" w:color="000000"/>
              <w:bottom w:val="single" w:sz="4" w:space="0" w:color="000000"/>
              <w:right w:val="single" w:sz="4" w:space="0" w:color="000000"/>
            </w:tcBorders>
            <w:vAlign w:val="center"/>
          </w:tcPr>
          <w:p w14:paraId="105EAA0A" w14:textId="1FC69B8D"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237" w:author="Debbie Houldsworth" w:date="2020-05-06T07:35:00Z"/>
                <w:b/>
                <w:szCs w:val="24"/>
              </w:rPr>
              <w:pPrChange w:id="21238"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239" w:author="Debbie Houldsworth" w:date="2020-05-06T07:35:00Z">
              <w:r w:rsidRPr="005F27CA" w:rsidDel="00CD7BBA">
                <w:rPr>
                  <w:b/>
                  <w:szCs w:val="24"/>
                </w:rPr>
                <w:delText>X</w:delText>
              </w:r>
            </w:del>
          </w:p>
        </w:tc>
        <w:tc>
          <w:tcPr>
            <w:tcW w:w="1399" w:type="dxa"/>
            <w:tcBorders>
              <w:top w:val="single" w:sz="4" w:space="0" w:color="000000"/>
              <w:left w:val="single" w:sz="4" w:space="0" w:color="000000"/>
              <w:bottom w:val="single" w:sz="4" w:space="0" w:color="000000"/>
              <w:right w:val="single" w:sz="4" w:space="0" w:color="000000"/>
            </w:tcBorders>
            <w:vAlign w:val="center"/>
          </w:tcPr>
          <w:p w14:paraId="1AADF6C2" w14:textId="370E5BC2"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240" w:author="Debbie Houldsworth" w:date="2020-05-06T07:35:00Z"/>
                <w:b/>
                <w:szCs w:val="24"/>
              </w:rPr>
              <w:pPrChange w:id="21241"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242" w:author="Debbie Houldsworth" w:date="2020-05-06T07:35:00Z">
              <w:r w:rsidRPr="005F27CA" w:rsidDel="00CD7BBA">
                <w:rPr>
                  <w:b/>
                  <w:szCs w:val="24"/>
                </w:rPr>
                <w:delText>X</w:delText>
              </w:r>
            </w:del>
          </w:p>
        </w:tc>
      </w:tr>
      <w:tr w:rsidR="00426F1D" w:rsidRPr="005F27CA" w:rsidDel="00CD7BBA" w14:paraId="450481D7" w14:textId="603B5FE6" w:rsidTr="00426F1D">
        <w:tblPrEx>
          <w:tblLook w:val="0000" w:firstRow="0" w:lastRow="0" w:firstColumn="0" w:lastColumn="0" w:noHBand="0" w:noVBand="0"/>
        </w:tblPrEx>
        <w:trPr>
          <w:del w:id="21243" w:author="Debbie Houldsworth" w:date="2020-05-06T07:35:00Z"/>
        </w:trPr>
        <w:tc>
          <w:tcPr>
            <w:tcW w:w="4000" w:type="dxa"/>
            <w:tcBorders>
              <w:top w:val="single" w:sz="4" w:space="0" w:color="000000"/>
              <w:left w:val="single" w:sz="4" w:space="0" w:color="000000"/>
              <w:bottom w:val="single" w:sz="4" w:space="0" w:color="000000"/>
              <w:right w:val="single" w:sz="4" w:space="0" w:color="000000"/>
            </w:tcBorders>
            <w:tcMar>
              <w:top w:w="57" w:type="dxa"/>
              <w:left w:w="57" w:type="dxa"/>
              <w:right w:w="57" w:type="dxa"/>
            </w:tcMar>
            <w:vAlign w:val="center"/>
          </w:tcPr>
          <w:p w14:paraId="1C50C575" w14:textId="1F4844FB"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left"/>
              <w:outlineLvl w:val="0"/>
              <w:rPr>
                <w:del w:id="21244" w:author="Debbie Houldsworth" w:date="2020-05-06T07:35:00Z"/>
                <w:szCs w:val="24"/>
              </w:rPr>
              <w:pPrChange w:id="21245" w:author="Debbie Houldsworth" w:date="2020-05-13T09:35:00Z">
                <w:pPr>
                  <w:keepLines/>
                  <w:tabs>
                    <w:tab w:val="clear" w:pos="2160"/>
                    <w:tab w:val="clear" w:pos="2880"/>
                    <w:tab w:val="clear" w:pos="3600"/>
                    <w:tab w:val="clear" w:pos="4320"/>
                    <w:tab w:val="clear" w:pos="5040"/>
                    <w:tab w:val="clear" w:pos="9029"/>
                  </w:tabs>
                  <w:spacing w:line="288" w:lineRule="auto"/>
                  <w:jc w:val="left"/>
                </w:pPr>
              </w:pPrChange>
            </w:pPr>
            <w:del w:id="21246" w:author="Debbie Houldsworth" w:date="2020-05-06T07:35:00Z">
              <w:r w:rsidRPr="005F27CA" w:rsidDel="00CD7BBA">
                <w:rPr>
                  <w:szCs w:val="24"/>
                </w:rPr>
                <w:delText>Identity of organisations relating to a Green Deal Plan (including, but not limited to, Green Deal Provider, Green Deal Licensee and Remittance Processor)</w:delText>
              </w:r>
            </w:del>
          </w:p>
        </w:tc>
        <w:tc>
          <w:tcPr>
            <w:tcW w:w="1396" w:type="dxa"/>
            <w:tcBorders>
              <w:top w:val="single" w:sz="4" w:space="0" w:color="000000"/>
              <w:left w:val="single" w:sz="4" w:space="0" w:color="000000"/>
              <w:bottom w:val="single" w:sz="4" w:space="0" w:color="000000"/>
              <w:right w:val="single" w:sz="4" w:space="0" w:color="000000"/>
            </w:tcBorders>
            <w:tcMar>
              <w:top w:w="57" w:type="dxa"/>
              <w:left w:w="57" w:type="dxa"/>
              <w:right w:w="57" w:type="dxa"/>
            </w:tcMar>
            <w:vAlign w:val="center"/>
          </w:tcPr>
          <w:p w14:paraId="61B3C99B" w14:textId="328B039D"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247" w:author="Debbie Houldsworth" w:date="2020-05-06T07:35:00Z"/>
                <w:b/>
                <w:szCs w:val="24"/>
              </w:rPr>
              <w:pPrChange w:id="21248"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p>
        </w:tc>
        <w:tc>
          <w:tcPr>
            <w:tcW w:w="851" w:type="dxa"/>
            <w:tcBorders>
              <w:top w:val="single" w:sz="4" w:space="0" w:color="000000"/>
              <w:left w:val="single" w:sz="4" w:space="0" w:color="000000"/>
              <w:bottom w:val="single" w:sz="4" w:space="0" w:color="000000"/>
              <w:right w:val="single" w:sz="4" w:space="0" w:color="000000"/>
            </w:tcBorders>
            <w:tcMar>
              <w:top w:w="57" w:type="dxa"/>
              <w:left w:w="57" w:type="dxa"/>
              <w:right w:w="57" w:type="dxa"/>
            </w:tcMar>
            <w:vAlign w:val="center"/>
          </w:tcPr>
          <w:p w14:paraId="494A30AD" w14:textId="1A165AE1"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249" w:author="Debbie Houldsworth" w:date="2020-05-06T07:35:00Z"/>
                <w:b/>
                <w:szCs w:val="24"/>
              </w:rPr>
              <w:pPrChange w:id="21250"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p>
        </w:tc>
        <w:tc>
          <w:tcPr>
            <w:tcW w:w="1275" w:type="dxa"/>
            <w:tcBorders>
              <w:top w:val="single" w:sz="4" w:space="0" w:color="000000"/>
              <w:left w:val="single" w:sz="4" w:space="0" w:color="000000"/>
              <w:bottom w:val="single" w:sz="4" w:space="0" w:color="000000"/>
              <w:right w:val="single" w:sz="4" w:space="0" w:color="000000"/>
            </w:tcBorders>
            <w:tcMar>
              <w:top w:w="57" w:type="dxa"/>
              <w:left w:w="57" w:type="dxa"/>
              <w:right w:w="57" w:type="dxa"/>
            </w:tcMar>
            <w:vAlign w:val="center"/>
          </w:tcPr>
          <w:p w14:paraId="3E3A2FDE" w14:textId="03A6F811"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251" w:author="Debbie Houldsworth" w:date="2020-05-06T07:35:00Z"/>
                <w:b/>
                <w:szCs w:val="24"/>
              </w:rPr>
              <w:pPrChange w:id="21252"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253" w:author="Debbie Houldsworth" w:date="2020-05-06T07:35:00Z">
              <w:r w:rsidRPr="005F27CA" w:rsidDel="00CD7BBA">
                <w:rPr>
                  <w:b/>
                  <w:szCs w:val="24"/>
                </w:rPr>
                <w:delText>X</w:delText>
              </w:r>
            </w:del>
          </w:p>
        </w:tc>
        <w:tc>
          <w:tcPr>
            <w:tcW w:w="1276" w:type="dxa"/>
            <w:tcBorders>
              <w:top w:val="single" w:sz="4" w:space="0" w:color="000000"/>
              <w:left w:val="single" w:sz="4" w:space="0" w:color="000000"/>
              <w:bottom w:val="single" w:sz="4" w:space="0" w:color="000000"/>
              <w:right w:val="single" w:sz="4" w:space="0" w:color="000000"/>
            </w:tcBorders>
            <w:vAlign w:val="center"/>
          </w:tcPr>
          <w:p w14:paraId="594B3B60" w14:textId="5DC1B8C5"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254" w:author="Debbie Houldsworth" w:date="2020-05-06T07:35:00Z"/>
                <w:b/>
                <w:szCs w:val="24"/>
              </w:rPr>
              <w:pPrChange w:id="21255"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256" w:author="Debbie Houldsworth" w:date="2020-05-06T07:35:00Z">
              <w:r w:rsidRPr="005F27CA" w:rsidDel="00CD7BBA">
                <w:rPr>
                  <w:b/>
                  <w:szCs w:val="24"/>
                </w:rPr>
                <w:delText>X</w:delText>
              </w:r>
            </w:del>
          </w:p>
        </w:tc>
        <w:tc>
          <w:tcPr>
            <w:tcW w:w="992" w:type="dxa"/>
            <w:tcBorders>
              <w:top w:val="single" w:sz="4" w:space="0" w:color="000000"/>
              <w:left w:val="single" w:sz="4" w:space="0" w:color="000000"/>
              <w:bottom w:val="single" w:sz="4" w:space="0" w:color="000000"/>
              <w:right w:val="single" w:sz="4" w:space="0" w:color="000000"/>
            </w:tcBorders>
            <w:vAlign w:val="center"/>
          </w:tcPr>
          <w:p w14:paraId="3631C903" w14:textId="306C4159"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257" w:author="Debbie Houldsworth" w:date="2020-05-06T07:35:00Z"/>
                <w:b/>
                <w:szCs w:val="24"/>
              </w:rPr>
              <w:pPrChange w:id="21258"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259" w:author="Debbie Houldsworth" w:date="2020-05-06T07:35:00Z">
              <w:r w:rsidRPr="005F27CA" w:rsidDel="00CD7BBA">
                <w:rPr>
                  <w:b/>
                  <w:szCs w:val="24"/>
                </w:rPr>
                <w:delText>X</w:delText>
              </w:r>
            </w:del>
          </w:p>
        </w:tc>
        <w:tc>
          <w:tcPr>
            <w:tcW w:w="1276" w:type="dxa"/>
            <w:tcBorders>
              <w:top w:val="single" w:sz="4" w:space="0" w:color="000000"/>
              <w:left w:val="single" w:sz="4" w:space="0" w:color="000000"/>
              <w:bottom w:val="single" w:sz="4" w:space="0" w:color="000000"/>
              <w:right w:val="single" w:sz="4" w:space="0" w:color="000000"/>
            </w:tcBorders>
            <w:vAlign w:val="center"/>
          </w:tcPr>
          <w:p w14:paraId="2EF94A96" w14:textId="43C78448"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260" w:author="Debbie Houldsworth" w:date="2020-05-06T07:35:00Z"/>
                <w:b/>
                <w:szCs w:val="24"/>
              </w:rPr>
              <w:pPrChange w:id="21261"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262" w:author="Debbie Houldsworth" w:date="2020-05-06T07:35:00Z">
              <w:r w:rsidRPr="005F27CA" w:rsidDel="00CD7BBA">
                <w:rPr>
                  <w:b/>
                  <w:szCs w:val="24"/>
                </w:rPr>
                <w:delText>X</w:delText>
              </w:r>
            </w:del>
          </w:p>
        </w:tc>
        <w:tc>
          <w:tcPr>
            <w:tcW w:w="1559" w:type="dxa"/>
            <w:tcBorders>
              <w:top w:val="single" w:sz="4" w:space="0" w:color="000000"/>
              <w:left w:val="single" w:sz="4" w:space="0" w:color="000000"/>
              <w:bottom w:val="single" w:sz="4" w:space="0" w:color="000000"/>
              <w:right w:val="single" w:sz="4" w:space="0" w:color="000000"/>
            </w:tcBorders>
            <w:vAlign w:val="center"/>
          </w:tcPr>
          <w:p w14:paraId="2CAF35CF" w14:textId="749D28BD"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263" w:author="Debbie Houldsworth" w:date="2020-05-06T07:35:00Z"/>
                <w:b/>
                <w:szCs w:val="24"/>
              </w:rPr>
              <w:pPrChange w:id="21264"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265" w:author="Debbie Houldsworth" w:date="2020-05-06T07:35:00Z">
              <w:r w:rsidRPr="005F27CA" w:rsidDel="00CD7BBA">
                <w:rPr>
                  <w:b/>
                  <w:szCs w:val="24"/>
                </w:rPr>
                <w:delText>X</w:delText>
              </w:r>
            </w:del>
          </w:p>
        </w:tc>
        <w:tc>
          <w:tcPr>
            <w:tcW w:w="1276" w:type="dxa"/>
            <w:tcBorders>
              <w:top w:val="single" w:sz="4" w:space="0" w:color="000000"/>
              <w:left w:val="single" w:sz="4" w:space="0" w:color="000000"/>
              <w:bottom w:val="single" w:sz="4" w:space="0" w:color="000000"/>
              <w:right w:val="single" w:sz="4" w:space="0" w:color="000000"/>
            </w:tcBorders>
            <w:vAlign w:val="center"/>
          </w:tcPr>
          <w:p w14:paraId="58B00D74" w14:textId="4C30C7AE"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266" w:author="Debbie Houldsworth" w:date="2020-05-06T07:35:00Z"/>
                <w:b/>
                <w:szCs w:val="24"/>
              </w:rPr>
              <w:pPrChange w:id="21267"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p>
        </w:tc>
        <w:tc>
          <w:tcPr>
            <w:tcW w:w="1399" w:type="dxa"/>
            <w:tcBorders>
              <w:top w:val="single" w:sz="4" w:space="0" w:color="000000"/>
              <w:left w:val="single" w:sz="4" w:space="0" w:color="000000"/>
              <w:bottom w:val="single" w:sz="4" w:space="0" w:color="000000"/>
              <w:right w:val="single" w:sz="4" w:space="0" w:color="000000"/>
            </w:tcBorders>
            <w:vAlign w:val="center"/>
          </w:tcPr>
          <w:p w14:paraId="75011160" w14:textId="0F418942"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268" w:author="Debbie Houldsworth" w:date="2020-05-06T07:35:00Z"/>
                <w:b/>
                <w:szCs w:val="24"/>
              </w:rPr>
              <w:pPrChange w:id="21269"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270" w:author="Debbie Houldsworth" w:date="2020-05-06T07:35:00Z">
              <w:r w:rsidRPr="005F27CA" w:rsidDel="00CD7BBA">
                <w:rPr>
                  <w:b/>
                  <w:szCs w:val="24"/>
                </w:rPr>
                <w:delText>X</w:delText>
              </w:r>
            </w:del>
          </w:p>
        </w:tc>
      </w:tr>
      <w:tr w:rsidR="00426F1D" w:rsidRPr="005F27CA" w:rsidDel="00CD7BBA" w14:paraId="2DA4ADEB" w14:textId="49984DDF" w:rsidTr="00426F1D">
        <w:tblPrEx>
          <w:tblLook w:val="0000" w:firstRow="0" w:lastRow="0" w:firstColumn="0" w:lastColumn="0" w:noHBand="0" w:noVBand="0"/>
        </w:tblPrEx>
        <w:trPr>
          <w:del w:id="21271" w:author="Debbie Houldsworth" w:date="2020-05-06T07:35:00Z"/>
        </w:trPr>
        <w:tc>
          <w:tcPr>
            <w:tcW w:w="4000" w:type="dxa"/>
            <w:tcBorders>
              <w:top w:val="single" w:sz="4" w:space="0" w:color="000000"/>
              <w:left w:val="single" w:sz="4" w:space="0" w:color="000000"/>
              <w:bottom w:val="single" w:sz="4" w:space="0" w:color="000000"/>
              <w:right w:val="single" w:sz="4" w:space="0" w:color="000000"/>
            </w:tcBorders>
            <w:tcMar>
              <w:top w:w="57" w:type="dxa"/>
              <w:left w:w="57" w:type="dxa"/>
              <w:right w:w="57" w:type="dxa"/>
            </w:tcMar>
            <w:vAlign w:val="center"/>
          </w:tcPr>
          <w:p w14:paraId="58F5F995" w14:textId="46E4CEEC"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left"/>
              <w:outlineLvl w:val="0"/>
              <w:rPr>
                <w:del w:id="21272" w:author="Debbie Houldsworth" w:date="2020-05-06T07:35:00Z"/>
                <w:szCs w:val="24"/>
              </w:rPr>
              <w:pPrChange w:id="21273" w:author="Debbie Houldsworth" w:date="2020-05-13T09:35:00Z">
                <w:pPr>
                  <w:keepLines/>
                  <w:tabs>
                    <w:tab w:val="clear" w:pos="2160"/>
                    <w:tab w:val="clear" w:pos="2880"/>
                    <w:tab w:val="clear" w:pos="3600"/>
                    <w:tab w:val="clear" w:pos="4320"/>
                    <w:tab w:val="clear" w:pos="5040"/>
                    <w:tab w:val="clear" w:pos="9029"/>
                  </w:tabs>
                  <w:spacing w:line="288" w:lineRule="auto"/>
                  <w:jc w:val="left"/>
                </w:pPr>
              </w:pPrChange>
            </w:pPr>
            <w:del w:id="21274" w:author="Debbie Houldsworth" w:date="2020-05-06T07:35:00Z">
              <w:r w:rsidRPr="005F27CA" w:rsidDel="00CD7BBA">
                <w:rPr>
                  <w:szCs w:val="24"/>
                </w:rPr>
                <w:delText>History of Green Deal Provider(s) relating to a Green Deal Plan</w:delText>
              </w:r>
            </w:del>
          </w:p>
        </w:tc>
        <w:tc>
          <w:tcPr>
            <w:tcW w:w="1396" w:type="dxa"/>
            <w:tcBorders>
              <w:top w:val="single" w:sz="4" w:space="0" w:color="000000"/>
              <w:left w:val="single" w:sz="4" w:space="0" w:color="000000"/>
              <w:bottom w:val="single" w:sz="4" w:space="0" w:color="000000"/>
              <w:right w:val="single" w:sz="4" w:space="0" w:color="000000"/>
            </w:tcBorders>
            <w:tcMar>
              <w:top w:w="57" w:type="dxa"/>
              <w:left w:w="57" w:type="dxa"/>
              <w:right w:w="57" w:type="dxa"/>
            </w:tcMar>
            <w:vAlign w:val="center"/>
          </w:tcPr>
          <w:p w14:paraId="6F74B938" w14:textId="52E31331"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275" w:author="Debbie Houldsworth" w:date="2020-05-06T07:35:00Z"/>
                <w:b/>
                <w:szCs w:val="24"/>
              </w:rPr>
              <w:pPrChange w:id="21276"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p>
        </w:tc>
        <w:tc>
          <w:tcPr>
            <w:tcW w:w="851" w:type="dxa"/>
            <w:tcBorders>
              <w:top w:val="single" w:sz="4" w:space="0" w:color="000000"/>
              <w:left w:val="single" w:sz="4" w:space="0" w:color="000000"/>
              <w:bottom w:val="single" w:sz="4" w:space="0" w:color="000000"/>
              <w:right w:val="single" w:sz="4" w:space="0" w:color="000000"/>
            </w:tcBorders>
            <w:tcMar>
              <w:top w:w="57" w:type="dxa"/>
              <w:left w:w="57" w:type="dxa"/>
              <w:right w:w="57" w:type="dxa"/>
            </w:tcMar>
            <w:vAlign w:val="center"/>
          </w:tcPr>
          <w:p w14:paraId="6BF28F5A" w14:textId="6C64285F"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277" w:author="Debbie Houldsworth" w:date="2020-05-06T07:35:00Z"/>
                <w:b/>
                <w:szCs w:val="24"/>
              </w:rPr>
              <w:pPrChange w:id="21278"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p>
        </w:tc>
        <w:tc>
          <w:tcPr>
            <w:tcW w:w="1275" w:type="dxa"/>
            <w:tcBorders>
              <w:top w:val="single" w:sz="4" w:space="0" w:color="000000"/>
              <w:left w:val="single" w:sz="4" w:space="0" w:color="000000"/>
              <w:bottom w:val="single" w:sz="4" w:space="0" w:color="000000"/>
              <w:right w:val="single" w:sz="4" w:space="0" w:color="000000"/>
            </w:tcBorders>
            <w:tcMar>
              <w:top w:w="57" w:type="dxa"/>
              <w:left w:w="57" w:type="dxa"/>
              <w:right w:w="57" w:type="dxa"/>
            </w:tcMar>
            <w:vAlign w:val="center"/>
          </w:tcPr>
          <w:p w14:paraId="53727332" w14:textId="62BBD6AD"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279" w:author="Debbie Houldsworth" w:date="2020-05-06T07:35:00Z"/>
                <w:b/>
                <w:szCs w:val="24"/>
              </w:rPr>
              <w:pPrChange w:id="21280"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281" w:author="Debbie Houldsworth" w:date="2020-05-06T07:35:00Z">
              <w:r w:rsidRPr="005F27CA" w:rsidDel="00CD7BBA">
                <w:rPr>
                  <w:b/>
                  <w:szCs w:val="24"/>
                </w:rPr>
                <w:delText>X</w:delText>
              </w:r>
            </w:del>
          </w:p>
        </w:tc>
        <w:tc>
          <w:tcPr>
            <w:tcW w:w="1276" w:type="dxa"/>
            <w:tcBorders>
              <w:top w:val="single" w:sz="4" w:space="0" w:color="000000"/>
              <w:left w:val="single" w:sz="4" w:space="0" w:color="000000"/>
              <w:bottom w:val="single" w:sz="4" w:space="0" w:color="000000"/>
              <w:right w:val="single" w:sz="4" w:space="0" w:color="000000"/>
            </w:tcBorders>
            <w:vAlign w:val="center"/>
          </w:tcPr>
          <w:p w14:paraId="68BA169C" w14:textId="1A671415"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282" w:author="Debbie Houldsworth" w:date="2020-05-06T07:35:00Z"/>
                <w:b/>
                <w:szCs w:val="24"/>
              </w:rPr>
              <w:pPrChange w:id="21283"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284" w:author="Debbie Houldsworth" w:date="2020-05-06T07:35:00Z">
              <w:r w:rsidRPr="005F27CA" w:rsidDel="00CD7BBA">
                <w:rPr>
                  <w:b/>
                  <w:szCs w:val="24"/>
                </w:rPr>
                <w:delText>X</w:delText>
              </w:r>
            </w:del>
          </w:p>
        </w:tc>
        <w:tc>
          <w:tcPr>
            <w:tcW w:w="992" w:type="dxa"/>
            <w:tcBorders>
              <w:top w:val="single" w:sz="4" w:space="0" w:color="000000"/>
              <w:left w:val="single" w:sz="4" w:space="0" w:color="000000"/>
              <w:bottom w:val="single" w:sz="4" w:space="0" w:color="000000"/>
              <w:right w:val="single" w:sz="4" w:space="0" w:color="000000"/>
            </w:tcBorders>
            <w:vAlign w:val="center"/>
          </w:tcPr>
          <w:p w14:paraId="46024985" w14:textId="09D850B3"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285" w:author="Debbie Houldsworth" w:date="2020-05-06T07:35:00Z"/>
                <w:b/>
                <w:szCs w:val="24"/>
              </w:rPr>
              <w:pPrChange w:id="21286"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287" w:author="Debbie Houldsworth" w:date="2020-05-06T07:35:00Z">
              <w:r w:rsidRPr="005F27CA" w:rsidDel="00CD7BBA">
                <w:rPr>
                  <w:b/>
                  <w:szCs w:val="24"/>
                </w:rPr>
                <w:delText>X</w:delText>
              </w:r>
            </w:del>
          </w:p>
        </w:tc>
        <w:tc>
          <w:tcPr>
            <w:tcW w:w="1276" w:type="dxa"/>
            <w:tcBorders>
              <w:top w:val="single" w:sz="4" w:space="0" w:color="000000"/>
              <w:left w:val="single" w:sz="4" w:space="0" w:color="000000"/>
              <w:bottom w:val="single" w:sz="4" w:space="0" w:color="000000"/>
              <w:right w:val="single" w:sz="4" w:space="0" w:color="000000"/>
            </w:tcBorders>
            <w:vAlign w:val="center"/>
          </w:tcPr>
          <w:p w14:paraId="60CB4DE7" w14:textId="770404FA"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288" w:author="Debbie Houldsworth" w:date="2020-05-06T07:35:00Z"/>
                <w:b/>
                <w:szCs w:val="24"/>
              </w:rPr>
              <w:pPrChange w:id="21289"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290" w:author="Debbie Houldsworth" w:date="2020-05-06T07:35:00Z">
              <w:r w:rsidRPr="005F27CA" w:rsidDel="00CD7BBA">
                <w:rPr>
                  <w:b/>
                  <w:szCs w:val="24"/>
                </w:rPr>
                <w:delText>X</w:delText>
              </w:r>
            </w:del>
          </w:p>
        </w:tc>
        <w:tc>
          <w:tcPr>
            <w:tcW w:w="1559" w:type="dxa"/>
            <w:tcBorders>
              <w:top w:val="single" w:sz="4" w:space="0" w:color="000000"/>
              <w:left w:val="single" w:sz="4" w:space="0" w:color="000000"/>
              <w:bottom w:val="single" w:sz="4" w:space="0" w:color="000000"/>
              <w:right w:val="single" w:sz="4" w:space="0" w:color="000000"/>
            </w:tcBorders>
            <w:vAlign w:val="center"/>
          </w:tcPr>
          <w:p w14:paraId="727887E8" w14:textId="5DE065AB"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291" w:author="Debbie Houldsworth" w:date="2020-05-06T07:35:00Z"/>
                <w:b/>
                <w:szCs w:val="24"/>
              </w:rPr>
              <w:pPrChange w:id="21292"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293" w:author="Debbie Houldsworth" w:date="2020-05-06T07:35:00Z">
              <w:r w:rsidRPr="005F27CA" w:rsidDel="00CD7BBA">
                <w:rPr>
                  <w:b/>
                  <w:szCs w:val="24"/>
                </w:rPr>
                <w:delText>X</w:delText>
              </w:r>
            </w:del>
          </w:p>
        </w:tc>
        <w:tc>
          <w:tcPr>
            <w:tcW w:w="1276" w:type="dxa"/>
            <w:tcBorders>
              <w:top w:val="single" w:sz="4" w:space="0" w:color="000000"/>
              <w:left w:val="single" w:sz="4" w:space="0" w:color="000000"/>
              <w:bottom w:val="single" w:sz="4" w:space="0" w:color="000000"/>
              <w:right w:val="single" w:sz="4" w:space="0" w:color="000000"/>
            </w:tcBorders>
            <w:vAlign w:val="center"/>
          </w:tcPr>
          <w:p w14:paraId="1502CC31" w14:textId="04A93B00"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294" w:author="Debbie Houldsworth" w:date="2020-05-06T07:35:00Z"/>
                <w:b/>
                <w:szCs w:val="24"/>
              </w:rPr>
              <w:pPrChange w:id="21295"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p>
        </w:tc>
        <w:tc>
          <w:tcPr>
            <w:tcW w:w="1399" w:type="dxa"/>
            <w:tcBorders>
              <w:top w:val="single" w:sz="4" w:space="0" w:color="000000"/>
              <w:left w:val="single" w:sz="4" w:space="0" w:color="000000"/>
              <w:bottom w:val="single" w:sz="4" w:space="0" w:color="000000"/>
              <w:right w:val="single" w:sz="4" w:space="0" w:color="000000"/>
            </w:tcBorders>
            <w:vAlign w:val="center"/>
          </w:tcPr>
          <w:p w14:paraId="27601F7C" w14:textId="6DC56A9F"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296" w:author="Debbie Houldsworth" w:date="2020-05-06T07:35:00Z"/>
                <w:b/>
                <w:szCs w:val="24"/>
              </w:rPr>
              <w:pPrChange w:id="21297"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298" w:author="Debbie Houldsworth" w:date="2020-05-06T07:35:00Z">
              <w:r w:rsidRPr="005F27CA" w:rsidDel="00CD7BBA">
                <w:rPr>
                  <w:b/>
                  <w:szCs w:val="24"/>
                </w:rPr>
                <w:delText>X</w:delText>
              </w:r>
            </w:del>
          </w:p>
        </w:tc>
      </w:tr>
      <w:tr w:rsidR="00426F1D" w:rsidRPr="005F27CA" w:rsidDel="00CD7BBA" w14:paraId="647E9CCD" w14:textId="063F3649" w:rsidTr="00426F1D">
        <w:tblPrEx>
          <w:tblLook w:val="0000" w:firstRow="0" w:lastRow="0" w:firstColumn="0" w:lastColumn="0" w:noHBand="0" w:noVBand="0"/>
        </w:tblPrEx>
        <w:trPr>
          <w:del w:id="21299" w:author="Debbie Houldsworth" w:date="2020-05-06T07:35:00Z"/>
        </w:trPr>
        <w:tc>
          <w:tcPr>
            <w:tcW w:w="4000" w:type="dxa"/>
            <w:tcBorders>
              <w:top w:val="single" w:sz="4" w:space="0" w:color="000000"/>
              <w:left w:val="single" w:sz="4" w:space="0" w:color="000000"/>
              <w:bottom w:val="single" w:sz="4" w:space="0" w:color="000000"/>
              <w:right w:val="single" w:sz="4" w:space="0" w:color="000000"/>
            </w:tcBorders>
            <w:tcMar>
              <w:top w:w="57" w:type="dxa"/>
              <w:left w:w="57" w:type="dxa"/>
              <w:right w:w="57" w:type="dxa"/>
            </w:tcMar>
            <w:vAlign w:val="center"/>
          </w:tcPr>
          <w:p w14:paraId="21B0C9FE" w14:textId="067E9A7E"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left"/>
              <w:outlineLvl w:val="0"/>
              <w:rPr>
                <w:del w:id="21300" w:author="Debbie Houldsworth" w:date="2020-05-06T07:35:00Z"/>
                <w:szCs w:val="24"/>
              </w:rPr>
              <w:pPrChange w:id="21301" w:author="Debbie Houldsworth" w:date="2020-05-13T09:35:00Z">
                <w:pPr>
                  <w:keepLines/>
                  <w:tabs>
                    <w:tab w:val="clear" w:pos="2160"/>
                    <w:tab w:val="clear" w:pos="2880"/>
                    <w:tab w:val="clear" w:pos="3600"/>
                    <w:tab w:val="clear" w:pos="4320"/>
                    <w:tab w:val="clear" w:pos="5040"/>
                    <w:tab w:val="clear" w:pos="9029"/>
                  </w:tabs>
                  <w:spacing w:line="288" w:lineRule="auto"/>
                  <w:jc w:val="left"/>
                </w:pPr>
              </w:pPrChange>
            </w:pPr>
            <w:del w:id="21302" w:author="Debbie Houldsworth" w:date="2020-05-06T07:35:00Z">
              <w:r w:rsidRPr="005F27CA" w:rsidDel="00CD7BBA">
                <w:rPr>
                  <w:szCs w:val="24"/>
                </w:rPr>
                <w:delText>History of Green Deal Licensee(s) relating to a Green Deal Plan</w:delText>
              </w:r>
            </w:del>
          </w:p>
        </w:tc>
        <w:tc>
          <w:tcPr>
            <w:tcW w:w="1396" w:type="dxa"/>
            <w:tcBorders>
              <w:top w:val="single" w:sz="4" w:space="0" w:color="000000"/>
              <w:left w:val="single" w:sz="4" w:space="0" w:color="000000"/>
              <w:bottom w:val="single" w:sz="4" w:space="0" w:color="000000"/>
              <w:right w:val="single" w:sz="4" w:space="0" w:color="000000"/>
            </w:tcBorders>
            <w:tcMar>
              <w:top w:w="57" w:type="dxa"/>
              <w:left w:w="57" w:type="dxa"/>
              <w:right w:w="57" w:type="dxa"/>
            </w:tcMar>
            <w:vAlign w:val="center"/>
          </w:tcPr>
          <w:p w14:paraId="1641E2E7" w14:textId="41F97591"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303" w:author="Debbie Houldsworth" w:date="2020-05-06T07:35:00Z"/>
                <w:b/>
                <w:szCs w:val="24"/>
              </w:rPr>
              <w:pPrChange w:id="21304"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p>
        </w:tc>
        <w:tc>
          <w:tcPr>
            <w:tcW w:w="851" w:type="dxa"/>
            <w:tcBorders>
              <w:top w:val="single" w:sz="4" w:space="0" w:color="000000"/>
              <w:left w:val="single" w:sz="4" w:space="0" w:color="000000"/>
              <w:bottom w:val="single" w:sz="4" w:space="0" w:color="000000"/>
              <w:right w:val="single" w:sz="4" w:space="0" w:color="000000"/>
            </w:tcBorders>
            <w:tcMar>
              <w:top w:w="57" w:type="dxa"/>
              <w:left w:w="57" w:type="dxa"/>
              <w:right w:w="57" w:type="dxa"/>
            </w:tcMar>
            <w:vAlign w:val="center"/>
          </w:tcPr>
          <w:p w14:paraId="78AA7249" w14:textId="1A201272"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305" w:author="Debbie Houldsworth" w:date="2020-05-06T07:35:00Z"/>
                <w:b/>
                <w:szCs w:val="24"/>
              </w:rPr>
              <w:pPrChange w:id="21306"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p>
        </w:tc>
        <w:tc>
          <w:tcPr>
            <w:tcW w:w="1275" w:type="dxa"/>
            <w:tcBorders>
              <w:top w:val="single" w:sz="4" w:space="0" w:color="000000"/>
              <w:left w:val="single" w:sz="4" w:space="0" w:color="000000"/>
              <w:bottom w:val="single" w:sz="4" w:space="0" w:color="000000"/>
              <w:right w:val="single" w:sz="4" w:space="0" w:color="000000"/>
            </w:tcBorders>
            <w:tcMar>
              <w:top w:w="57" w:type="dxa"/>
              <w:left w:w="57" w:type="dxa"/>
              <w:right w:w="57" w:type="dxa"/>
            </w:tcMar>
            <w:vAlign w:val="center"/>
          </w:tcPr>
          <w:p w14:paraId="3DEF4777" w14:textId="011CF000"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307" w:author="Debbie Houldsworth" w:date="2020-05-06T07:35:00Z"/>
                <w:b/>
                <w:szCs w:val="24"/>
              </w:rPr>
              <w:pPrChange w:id="21308"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309" w:author="Debbie Houldsworth" w:date="2020-05-06T07:35:00Z">
              <w:r w:rsidRPr="005F27CA" w:rsidDel="00CD7BBA">
                <w:rPr>
                  <w:b/>
                  <w:szCs w:val="24"/>
                </w:rPr>
                <w:delText>X</w:delText>
              </w:r>
            </w:del>
          </w:p>
        </w:tc>
        <w:tc>
          <w:tcPr>
            <w:tcW w:w="1276" w:type="dxa"/>
            <w:tcBorders>
              <w:top w:val="single" w:sz="4" w:space="0" w:color="000000"/>
              <w:left w:val="single" w:sz="4" w:space="0" w:color="000000"/>
              <w:bottom w:val="single" w:sz="4" w:space="0" w:color="000000"/>
              <w:right w:val="single" w:sz="4" w:space="0" w:color="000000"/>
            </w:tcBorders>
            <w:vAlign w:val="center"/>
          </w:tcPr>
          <w:p w14:paraId="1F957E45" w14:textId="1FEB7D57"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310" w:author="Debbie Houldsworth" w:date="2020-05-06T07:35:00Z"/>
                <w:b/>
                <w:szCs w:val="24"/>
              </w:rPr>
              <w:pPrChange w:id="21311"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312" w:author="Debbie Houldsworth" w:date="2020-05-06T07:35:00Z">
              <w:r w:rsidRPr="005F27CA" w:rsidDel="00CD7BBA">
                <w:rPr>
                  <w:b/>
                  <w:szCs w:val="24"/>
                </w:rPr>
                <w:delText>X</w:delText>
              </w:r>
            </w:del>
          </w:p>
        </w:tc>
        <w:tc>
          <w:tcPr>
            <w:tcW w:w="992" w:type="dxa"/>
            <w:tcBorders>
              <w:top w:val="single" w:sz="4" w:space="0" w:color="000000"/>
              <w:left w:val="single" w:sz="4" w:space="0" w:color="000000"/>
              <w:bottom w:val="single" w:sz="4" w:space="0" w:color="000000"/>
              <w:right w:val="single" w:sz="4" w:space="0" w:color="000000"/>
            </w:tcBorders>
            <w:vAlign w:val="center"/>
          </w:tcPr>
          <w:p w14:paraId="4519CEF8" w14:textId="73696804"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313" w:author="Debbie Houldsworth" w:date="2020-05-06T07:35:00Z"/>
                <w:b/>
                <w:szCs w:val="24"/>
              </w:rPr>
              <w:pPrChange w:id="21314"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315" w:author="Debbie Houldsworth" w:date="2020-05-06T07:35:00Z">
              <w:r w:rsidRPr="005F27CA" w:rsidDel="00CD7BBA">
                <w:rPr>
                  <w:b/>
                  <w:szCs w:val="24"/>
                </w:rPr>
                <w:delText>X</w:delText>
              </w:r>
            </w:del>
          </w:p>
        </w:tc>
        <w:tc>
          <w:tcPr>
            <w:tcW w:w="1276" w:type="dxa"/>
            <w:tcBorders>
              <w:top w:val="single" w:sz="4" w:space="0" w:color="000000"/>
              <w:left w:val="single" w:sz="4" w:space="0" w:color="000000"/>
              <w:bottom w:val="single" w:sz="4" w:space="0" w:color="000000"/>
              <w:right w:val="single" w:sz="4" w:space="0" w:color="000000"/>
            </w:tcBorders>
            <w:vAlign w:val="center"/>
          </w:tcPr>
          <w:p w14:paraId="0A25D8E3" w14:textId="76FECDC0"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316" w:author="Debbie Houldsworth" w:date="2020-05-06T07:35:00Z"/>
                <w:b/>
                <w:szCs w:val="24"/>
              </w:rPr>
              <w:pPrChange w:id="21317"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318" w:author="Debbie Houldsworth" w:date="2020-05-06T07:35:00Z">
              <w:r w:rsidRPr="005F27CA" w:rsidDel="00CD7BBA">
                <w:rPr>
                  <w:b/>
                  <w:szCs w:val="24"/>
                </w:rPr>
                <w:delText>X</w:delText>
              </w:r>
            </w:del>
          </w:p>
        </w:tc>
        <w:tc>
          <w:tcPr>
            <w:tcW w:w="1559" w:type="dxa"/>
            <w:tcBorders>
              <w:top w:val="single" w:sz="4" w:space="0" w:color="000000"/>
              <w:left w:val="single" w:sz="4" w:space="0" w:color="000000"/>
              <w:bottom w:val="single" w:sz="4" w:space="0" w:color="000000"/>
              <w:right w:val="single" w:sz="4" w:space="0" w:color="000000"/>
            </w:tcBorders>
            <w:vAlign w:val="center"/>
          </w:tcPr>
          <w:p w14:paraId="68FE394E" w14:textId="287D2590"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319" w:author="Debbie Houldsworth" w:date="2020-05-06T07:35:00Z"/>
                <w:b/>
                <w:szCs w:val="24"/>
              </w:rPr>
              <w:pPrChange w:id="21320"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321" w:author="Debbie Houldsworth" w:date="2020-05-06T07:35:00Z">
              <w:r w:rsidRPr="005F27CA" w:rsidDel="00CD7BBA">
                <w:rPr>
                  <w:b/>
                  <w:szCs w:val="24"/>
                </w:rPr>
                <w:delText>X</w:delText>
              </w:r>
            </w:del>
          </w:p>
        </w:tc>
        <w:tc>
          <w:tcPr>
            <w:tcW w:w="1276" w:type="dxa"/>
            <w:tcBorders>
              <w:top w:val="single" w:sz="4" w:space="0" w:color="000000"/>
              <w:left w:val="single" w:sz="4" w:space="0" w:color="000000"/>
              <w:bottom w:val="single" w:sz="4" w:space="0" w:color="000000"/>
              <w:right w:val="single" w:sz="4" w:space="0" w:color="000000"/>
            </w:tcBorders>
            <w:vAlign w:val="center"/>
          </w:tcPr>
          <w:p w14:paraId="7BE9520E" w14:textId="6416CCCB"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322" w:author="Debbie Houldsworth" w:date="2020-05-06T07:35:00Z"/>
                <w:b/>
                <w:szCs w:val="24"/>
              </w:rPr>
              <w:pPrChange w:id="21323"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p>
        </w:tc>
        <w:tc>
          <w:tcPr>
            <w:tcW w:w="1399" w:type="dxa"/>
            <w:tcBorders>
              <w:top w:val="single" w:sz="4" w:space="0" w:color="000000"/>
              <w:left w:val="single" w:sz="4" w:space="0" w:color="000000"/>
              <w:bottom w:val="single" w:sz="4" w:space="0" w:color="000000"/>
              <w:right w:val="single" w:sz="4" w:space="0" w:color="000000"/>
            </w:tcBorders>
          </w:tcPr>
          <w:p w14:paraId="40FDD26E" w14:textId="59BB6C86"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324" w:author="Debbie Houldsworth" w:date="2020-05-06T07:35:00Z"/>
                <w:b/>
                <w:szCs w:val="24"/>
              </w:rPr>
              <w:pPrChange w:id="21325"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p>
        </w:tc>
      </w:tr>
      <w:tr w:rsidR="00426F1D" w:rsidRPr="005F27CA" w:rsidDel="00CD7BBA" w14:paraId="49929E4A" w14:textId="3CD6D80D" w:rsidTr="00426F1D">
        <w:tblPrEx>
          <w:tblLook w:val="0000" w:firstRow="0" w:lastRow="0" w:firstColumn="0" w:lastColumn="0" w:noHBand="0" w:noVBand="0"/>
        </w:tblPrEx>
        <w:trPr>
          <w:del w:id="21326" w:author="Debbie Houldsworth" w:date="2020-05-06T07:35:00Z"/>
        </w:trPr>
        <w:tc>
          <w:tcPr>
            <w:tcW w:w="4000" w:type="dxa"/>
            <w:tcBorders>
              <w:top w:val="single" w:sz="4" w:space="0" w:color="000000"/>
              <w:left w:val="single" w:sz="4" w:space="0" w:color="000000"/>
              <w:bottom w:val="single" w:sz="4" w:space="0" w:color="000000"/>
              <w:right w:val="single" w:sz="4" w:space="0" w:color="000000"/>
            </w:tcBorders>
            <w:tcMar>
              <w:top w:w="57" w:type="dxa"/>
              <w:left w:w="57" w:type="dxa"/>
              <w:right w:w="57" w:type="dxa"/>
            </w:tcMar>
            <w:vAlign w:val="center"/>
          </w:tcPr>
          <w:p w14:paraId="68525251" w14:textId="1C0D2809"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left"/>
              <w:outlineLvl w:val="0"/>
              <w:rPr>
                <w:del w:id="21327" w:author="Debbie Houldsworth" w:date="2020-05-06T07:35:00Z"/>
                <w:szCs w:val="24"/>
              </w:rPr>
              <w:pPrChange w:id="21328" w:author="Debbie Houldsworth" w:date="2020-05-13T09:35:00Z">
                <w:pPr>
                  <w:keepLines/>
                  <w:tabs>
                    <w:tab w:val="clear" w:pos="2160"/>
                    <w:tab w:val="clear" w:pos="2880"/>
                    <w:tab w:val="clear" w:pos="3600"/>
                    <w:tab w:val="clear" w:pos="4320"/>
                    <w:tab w:val="clear" w:pos="5040"/>
                    <w:tab w:val="clear" w:pos="9029"/>
                  </w:tabs>
                  <w:spacing w:line="288" w:lineRule="auto"/>
                  <w:jc w:val="left"/>
                </w:pPr>
              </w:pPrChange>
            </w:pPr>
            <w:del w:id="21329" w:author="Debbie Houldsworth" w:date="2020-05-06T07:35:00Z">
              <w:r w:rsidRPr="005F27CA" w:rsidDel="00CD7BBA">
                <w:rPr>
                  <w:szCs w:val="24"/>
                </w:rPr>
                <w:delText>Default Bill Payer details for a Green Deal Plan (including, but not limited to, name and address)</w:delText>
              </w:r>
            </w:del>
          </w:p>
        </w:tc>
        <w:tc>
          <w:tcPr>
            <w:tcW w:w="1396" w:type="dxa"/>
            <w:tcBorders>
              <w:top w:val="single" w:sz="4" w:space="0" w:color="000000"/>
              <w:left w:val="single" w:sz="4" w:space="0" w:color="000000"/>
              <w:bottom w:val="single" w:sz="4" w:space="0" w:color="000000"/>
              <w:right w:val="single" w:sz="4" w:space="0" w:color="000000"/>
            </w:tcBorders>
            <w:tcMar>
              <w:top w:w="57" w:type="dxa"/>
              <w:left w:w="57" w:type="dxa"/>
              <w:right w:w="57" w:type="dxa"/>
            </w:tcMar>
            <w:vAlign w:val="center"/>
          </w:tcPr>
          <w:p w14:paraId="392CD234" w14:textId="3FC59D36"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330" w:author="Debbie Houldsworth" w:date="2020-05-06T07:35:00Z"/>
                <w:b/>
                <w:szCs w:val="24"/>
              </w:rPr>
              <w:pPrChange w:id="21331"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p>
        </w:tc>
        <w:tc>
          <w:tcPr>
            <w:tcW w:w="851" w:type="dxa"/>
            <w:tcBorders>
              <w:top w:val="single" w:sz="4" w:space="0" w:color="000000"/>
              <w:left w:val="single" w:sz="4" w:space="0" w:color="000000"/>
              <w:bottom w:val="single" w:sz="4" w:space="0" w:color="000000"/>
              <w:right w:val="single" w:sz="4" w:space="0" w:color="000000"/>
            </w:tcBorders>
            <w:tcMar>
              <w:top w:w="57" w:type="dxa"/>
              <w:left w:w="57" w:type="dxa"/>
              <w:right w:w="57" w:type="dxa"/>
            </w:tcMar>
            <w:vAlign w:val="center"/>
          </w:tcPr>
          <w:p w14:paraId="0788FA7F" w14:textId="1B2D0673"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332" w:author="Debbie Houldsworth" w:date="2020-05-06T07:35:00Z"/>
                <w:b/>
                <w:szCs w:val="24"/>
              </w:rPr>
              <w:pPrChange w:id="21333"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p>
        </w:tc>
        <w:tc>
          <w:tcPr>
            <w:tcW w:w="1275" w:type="dxa"/>
            <w:tcBorders>
              <w:top w:val="single" w:sz="4" w:space="0" w:color="000000"/>
              <w:left w:val="single" w:sz="4" w:space="0" w:color="000000"/>
              <w:bottom w:val="single" w:sz="4" w:space="0" w:color="000000"/>
              <w:right w:val="single" w:sz="4" w:space="0" w:color="000000"/>
            </w:tcBorders>
            <w:tcMar>
              <w:top w:w="57" w:type="dxa"/>
              <w:left w:w="57" w:type="dxa"/>
              <w:right w:w="57" w:type="dxa"/>
            </w:tcMar>
            <w:vAlign w:val="center"/>
          </w:tcPr>
          <w:p w14:paraId="2CFE994E" w14:textId="735AC23E"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334" w:author="Debbie Houldsworth" w:date="2020-05-06T07:35:00Z"/>
                <w:b/>
                <w:szCs w:val="24"/>
              </w:rPr>
              <w:pPrChange w:id="21335"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336" w:author="Debbie Houldsworth" w:date="2020-05-06T07:35:00Z">
              <w:r w:rsidRPr="005F27CA" w:rsidDel="00CD7BBA">
                <w:rPr>
                  <w:b/>
                  <w:szCs w:val="24"/>
                </w:rPr>
                <w:delText>X</w:delText>
              </w:r>
            </w:del>
          </w:p>
        </w:tc>
        <w:tc>
          <w:tcPr>
            <w:tcW w:w="1276" w:type="dxa"/>
            <w:tcBorders>
              <w:top w:val="single" w:sz="4" w:space="0" w:color="000000"/>
              <w:left w:val="single" w:sz="4" w:space="0" w:color="000000"/>
              <w:bottom w:val="single" w:sz="4" w:space="0" w:color="000000"/>
              <w:right w:val="single" w:sz="4" w:space="0" w:color="000000"/>
            </w:tcBorders>
            <w:vAlign w:val="center"/>
          </w:tcPr>
          <w:p w14:paraId="3E4BFD88" w14:textId="0E787643"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337" w:author="Debbie Houldsworth" w:date="2020-05-06T07:35:00Z"/>
                <w:b/>
                <w:szCs w:val="24"/>
              </w:rPr>
              <w:pPrChange w:id="21338"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339" w:author="Debbie Houldsworth" w:date="2020-05-06T07:35:00Z">
              <w:r w:rsidRPr="005F27CA" w:rsidDel="00CD7BBA">
                <w:rPr>
                  <w:b/>
                  <w:szCs w:val="24"/>
                </w:rPr>
                <w:delText>X</w:delText>
              </w:r>
            </w:del>
          </w:p>
        </w:tc>
        <w:tc>
          <w:tcPr>
            <w:tcW w:w="992" w:type="dxa"/>
            <w:tcBorders>
              <w:top w:val="single" w:sz="4" w:space="0" w:color="000000"/>
              <w:left w:val="single" w:sz="4" w:space="0" w:color="000000"/>
              <w:bottom w:val="single" w:sz="4" w:space="0" w:color="000000"/>
              <w:right w:val="single" w:sz="4" w:space="0" w:color="000000"/>
            </w:tcBorders>
            <w:vAlign w:val="center"/>
          </w:tcPr>
          <w:p w14:paraId="044A2D17" w14:textId="267A8642"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340" w:author="Debbie Houldsworth" w:date="2020-05-06T07:35:00Z"/>
                <w:b/>
                <w:szCs w:val="24"/>
              </w:rPr>
              <w:pPrChange w:id="21341"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342" w:author="Debbie Houldsworth" w:date="2020-05-06T07:35:00Z">
              <w:r w:rsidRPr="005F27CA" w:rsidDel="00CD7BBA">
                <w:rPr>
                  <w:b/>
                  <w:szCs w:val="24"/>
                </w:rPr>
                <w:delText>X</w:delText>
              </w:r>
            </w:del>
          </w:p>
        </w:tc>
        <w:tc>
          <w:tcPr>
            <w:tcW w:w="1276" w:type="dxa"/>
            <w:tcBorders>
              <w:top w:val="single" w:sz="4" w:space="0" w:color="000000"/>
              <w:left w:val="single" w:sz="4" w:space="0" w:color="000000"/>
              <w:bottom w:val="single" w:sz="4" w:space="0" w:color="000000"/>
              <w:right w:val="single" w:sz="4" w:space="0" w:color="000000"/>
            </w:tcBorders>
          </w:tcPr>
          <w:p w14:paraId="2CB0874D" w14:textId="457D5197"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343" w:author="Debbie Houldsworth" w:date="2020-05-06T07:35:00Z"/>
                <w:b/>
                <w:szCs w:val="24"/>
              </w:rPr>
              <w:pPrChange w:id="21344"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p>
        </w:tc>
        <w:tc>
          <w:tcPr>
            <w:tcW w:w="1559" w:type="dxa"/>
            <w:tcBorders>
              <w:top w:val="single" w:sz="4" w:space="0" w:color="000000"/>
              <w:left w:val="single" w:sz="4" w:space="0" w:color="000000"/>
              <w:bottom w:val="single" w:sz="4" w:space="0" w:color="000000"/>
              <w:right w:val="single" w:sz="4" w:space="0" w:color="000000"/>
            </w:tcBorders>
            <w:vAlign w:val="center"/>
          </w:tcPr>
          <w:p w14:paraId="0B435471" w14:textId="73AFEFDC"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345" w:author="Debbie Houldsworth" w:date="2020-05-06T07:35:00Z"/>
                <w:b/>
                <w:szCs w:val="24"/>
              </w:rPr>
              <w:pPrChange w:id="21346"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p>
        </w:tc>
        <w:tc>
          <w:tcPr>
            <w:tcW w:w="1276" w:type="dxa"/>
            <w:tcBorders>
              <w:top w:val="single" w:sz="4" w:space="0" w:color="000000"/>
              <w:left w:val="single" w:sz="4" w:space="0" w:color="000000"/>
              <w:bottom w:val="single" w:sz="4" w:space="0" w:color="000000"/>
              <w:right w:val="single" w:sz="4" w:space="0" w:color="000000"/>
            </w:tcBorders>
            <w:vAlign w:val="center"/>
          </w:tcPr>
          <w:p w14:paraId="310B20C2" w14:textId="3F91BB3D"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347" w:author="Debbie Houldsworth" w:date="2020-05-06T07:35:00Z"/>
                <w:b/>
                <w:szCs w:val="24"/>
              </w:rPr>
              <w:pPrChange w:id="21348"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p>
        </w:tc>
        <w:tc>
          <w:tcPr>
            <w:tcW w:w="1399" w:type="dxa"/>
            <w:tcBorders>
              <w:top w:val="single" w:sz="4" w:space="0" w:color="000000"/>
              <w:left w:val="single" w:sz="4" w:space="0" w:color="000000"/>
              <w:bottom w:val="single" w:sz="4" w:space="0" w:color="000000"/>
              <w:right w:val="single" w:sz="4" w:space="0" w:color="000000"/>
            </w:tcBorders>
          </w:tcPr>
          <w:p w14:paraId="12F484AD" w14:textId="54C8F7CA"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349" w:author="Debbie Houldsworth" w:date="2020-05-06T07:35:00Z"/>
                <w:b/>
                <w:szCs w:val="24"/>
              </w:rPr>
              <w:pPrChange w:id="21350"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p>
        </w:tc>
      </w:tr>
      <w:tr w:rsidR="00426F1D" w:rsidRPr="005F27CA" w:rsidDel="00CD7BBA" w14:paraId="4C39BB8B" w14:textId="2C75F736" w:rsidTr="00426F1D">
        <w:tblPrEx>
          <w:tblLook w:val="0000" w:firstRow="0" w:lastRow="0" w:firstColumn="0" w:lastColumn="0" w:noHBand="0" w:noVBand="0"/>
        </w:tblPrEx>
        <w:trPr>
          <w:del w:id="21351" w:author="Debbie Houldsworth" w:date="2020-05-06T07:35:00Z"/>
        </w:trPr>
        <w:tc>
          <w:tcPr>
            <w:tcW w:w="4000" w:type="dxa"/>
            <w:tcBorders>
              <w:top w:val="single" w:sz="4" w:space="0" w:color="000000"/>
              <w:left w:val="single" w:sz="4" w:space="0" w:color="000000"/>
              <w:bottom w:val="single" w:sz="4" w:space="0" w:color="000000"/>
              <w:right w:val="single" w:sz="4" w:space="0" w:color="000000"/>
            </w:tcBorders>
            <w:tcMar>
              <w:top w:w="57" w:type="dxa"/>
              <w:left w:w="57" w:type="dxa"/>
              <w:right w:w="57" w:type="dxa"/>
            </w:tcMar>
            <w:vAlign w:val="center"/>
          </w:tcPr>
          <w:p w14:paraId="18CF54A0" w14:textId="02B8CC66"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left"/>
              <w:outlineLvl w:val="0"/>
              <w:rPr>
                <w:del w:id="21352" w:author="Debbie Houldsworth" w:date="2020-05-06T07:35:00Z"/>
                <w:szCs w:val="24"/>
              </w:rPr>
              <w:pPrChange w:id="21353" w:author="Debbie Houldsworth" w:date="2020-05-13T09:35:00Z">
                <w:pPr>
                  <w:keepLines/>
                  <w:tabs>
                    <w:tab w:val="clear" w:pos="2160"/>
                    <w:tab w:val="clear" w:pos="2880"/>
                    <w:tab w:val="clear" w:pos="3600"/>
                    <w:tab w:val="clear" w:pos="4320"/>
                    <w:tab w:val="clear" w:pos="5040"/>
                    <w:tab w:val="clear" w:pos="9029"/>
                  </w:tabs>
                  <w:spacing w:line="288" w:lineRule="auto"/>
                  <w:jc w:val="left"/>
                </w:pPr>
              </w:pPrChange>
            </w:pPr>
            <w:del w:id="21354" w:author="Debbie Houldsworth" w:date="2020-05-06T07:35:00Z">
              <w:r w:rsidRPr="005F27CA" w:rsidDel="00CD7BBA">
                <w:rPr>
                  <w:szCs w:val="24"/>
                </w:rPr>
                <w:delText>Savings information for a Green Deal Plan (including, but not limited to, Green Deal Electricity Savings, Green Deal Gas Savings and Green Deal Other Fuel Savings)</w:delText>
              </w:r>
            </w:del>
          </w:p>
        </w:tc>
        <w:tc>
          <w:tcPr>
            <w:tcW w:w="1396" w:type="dxa"/>
            <w:tcBorders>
              <w:top w:val="single" w:sz="4" w:space="0" w:color="000000"/>
              <w:left w:val="single" w:sz="4" w:space="0" w:color="000000"/>
              <w:bottom w:val="single" w:sz="4" w:space="0" w:color="000000"/>
              <w:right w:val="single" w:sz="4" w:space="0" w:color="000000"/>
            </w:tcBorders>
            <w:tcMar>
              <w:top w:w="57" w:type="dxa"/>
              <w:left w:w="57" w:type="dxa"/>
              <w:right w:w="57" w:type="dxa"/>
            </w:tcMar>
            <w:vAlign w:val="center"/>
          </w:tcPr>
          <w:p w14:paraId="64EE4C80" w14:textId="06861011"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355" w:author="Debbie Houldsworth" w:date="2020-05-06T07:35:00Z"/>
                <w:b/>
                <w:szCs w:val="24"/>
              </w:rPr>
              <w:pPrChange w:id="21356"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p>
        </w:tc>
        <w:tc>
          <w:tcPr>
            <w:tcW w:w="851" w:type="dxa"/>
            <w:tcBorders>
              <w:top w:val="single" w:sz="4" w:space="0" w:color="000000"/>
              <w:left w:val="single" w:sz="4" w:space="0" w:color="000000"/>
              <w:bottom w:val="single" w:sz="4" w:space="0" w:color="000000"/>
              <w:right w:val="single" w:sz="4" w:space="0" w:color="000000"/>
            </w:tcBorders>
            <w:tcMar>
              <w:top w:w="57" w:type="dxa"/>
              <w:left w:w="57" w:type="dxa"/>
              <w:right w:w="57" w:type="dxa"/>
            </w:tcMar>
            <w:vAlign w:val="center"/>
          </w:tcPr>
          <w:p w14:paraId="24F9A431" w14:textId="602319B1"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357" w:author="Debbie Houldsworth" w:date="2020-05-06T07:35:00Z"/>
                <w:b/>
                <w:szCs w:val="24"/>
              </w:rPr>
              <w:pPrChange w:id="21358"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p>
        </w:tc>
        <w:tc>
          <w:tcPr>
            <w:tcW w:w="1275" w:type="dxa"/>
            <w:tcBorders>
              <w:top w:val="single" w:sz="4" w:space="0" w:color="000000"/>
              <w:left w:val="single" w:sz="4" w:space="0" w:color="000000"/>
              <w:bottom w:val="single" w:sz="4" w:space="0" w:color="000000"/>
              <w:right w:val="single" w:sz="4" w:space="0" w:color="000000"/>
            </w:tcBorders>
            <w:tcMar>
              <w:top w:w="57" w:type="dxa"/>
              <w:left w:w="57" w:type="dxa"/>
              <w:right w:w="57" w:type="dxa"/>
            </w:tcMar>
            <w:vAlign w:val="center"/>
          </w:tcPr>
          <w:p w14:paraId="181CAF8A" w14:textId="60D0ABA1"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359" w:author="Debbie Houldsworth" w:date="2020-05-06T07:35:00Z"/>
                <w:b/>
                <w:szCs w:val="24"/>
              </w:rPr>
              <w:pPrChange w:id="21360"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361" w:author="Debbie Houldsworth" w:date="2020-05-06T07:35:00Z">
              <w:r w:rsidRPr="005F27CA" w:rsidDel="00CD7BBA">
                <w:rPr>
                  <w:b/>
                  <w:szCs w:val="24"/>
                </w:rPr>
                <w:delText>X</w:delText>
              </w:r>
            </w:del>
          </w:p>
        </w:tc>
        <w:tc>
          <w:tcPr>
            <w:tcW w:w="1276" w:type="dxa"/>
            <w:tcBorders>
              <w:top w:val="single" w:sz="4" w:space="0" w:color="000000"/>
              <w:left w:val="single" w:sz="4" w:space="0" w:color="000000"/>
              <w:bottom w:val="single" w:sz="4" w:space="0" w:color="000000"/>
              <w:right w:val="single" w:sz="4" w:space="0" w:color="000000"/>
            </w:tcBorders>
            <w:vAlign w:val="center"/>
          </w:tcPr>
          <w:p w14:paraId="1F86FC67" w14:textId="1B913F00"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362" w:author="Debbie Houldsworth" w:date="2020-05-06T07:35:00Z"/>
                <w:b/>
                <w:szCs w:val="24"/>
              </w:rPr>
              <w:pPrChange w:id="21363"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364" w:author="Debbie Houldsworth" w:date="2020-05-06T07:35:00Z">
              <w:r w:rsidRPr="005F27CA" w:rsidDel="00CD7BBA">
                <w:rPr>
                  <w:b/>
                  <w:szCs w:val="24"/>
                </w:rPr>
                <w:delText>X</w:delText>
              </w:r>
            </w:del>
          </w:p>
        </w:tc>
        <w:tc>
          <w:tcPr>
            <w:tcW w:w="992" w:type="dxa"/>
            <w:tcBorders>
              <w:top w:val="single" w:sz="4" w:space="0" w:color="000000"/>
              <w:left w:val="single" w:sz="4" w:space="0" w:color="000000"/>
              <w:bottom w:val="single" w:sz="4" w:space="0" w:color="000000"/>
              <w:right w:val="single" w:sz="4" w:space="0" w:color="000000"/>
            </w:tcBorders>
            <w:vAlign w:val="center"/>
          </w:tcPr>
          <w:p w14:paraId="188DC8E6" w14:textId="35AFF767"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365" w:author="Debbie Houldsworth" w:date="2020-05-06T07:35:00Z"/>
                <w:b/>
                <w:szCs w:val="24"/>
              </w:rPr>
              <w:pPrChange w:id="21366"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367" w:author="Debbie Houldsworth" w:date="2020-05-06T07:35:00Z">
              <w:r w:rsidRPr="005F27CA" w:rsidDel="00CD7BBA">
                <w:rPr>
                  <w:b/>
                  <w:szCs w:val="24"/>
                </w:rPr>
                <w:delText>X</w:delText>
              </w:r>
            </w:del>
          </w:p>
        </w:tc>
        <w:tc>
          <w:tcPr>
            <w:tcW w:w="1276" w:type="dxa"/>
            <w:tcBorders>
              <w:top w:val="single" w:sz="4" w:space="0" w:color="000000"/>
              <w:left w:val="single" w:sz="4" w:space="0" w:color="000000"/>
              <w:bottom w:val="single" w:sz="4" w:space="0" w:color="000000"/>
              <w:right w:val="single" w:sz="4" w:space="0" w:color="000000"/>
            </w:tcBorders>
            <w:vAlign w:val="center"/>
          </w:tcPr>
          <w:p w14:paraId="1260CBFE" w14:textId="3AB3011C"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368" w:author="Debbie Houldsworth" w:date="2020-05-06T07:35:00Z"/>
                <w:b/>
                <w:szCs w:val="24"/>
              </w:rPr>
              <w:pPrChange w:id="21369"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p>
        </w:tc>
        <w:tc>
          <w:tcPr>
            <w:tcW w:w="1559" w:type="dxa"/>
            <w:tcBorders>
              <w:top w:val="single" w:sz="4" w:space="0" w:color="000000"/>
              <w:left w:val="single" w:sz="4" w:space="0" w:color="000000"/>
              <w:bottom w:val="single" w:sz="4" w:space="0" w:color="000000"/>
              <w:right w:val="single" w:sz="4" w:space="0" w:color="000000"/>
            </w:tcBorders>
            <w:vAlign w:val="center"/>
          </w:tcPr>
          <w:p w14:paraId="267E77BD" w14:textId="76383F49"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370" w:author="Debbie Houldsworth" w:date="2020-05-06T07:35:00Z"/>
                <w:b/>
                <w:szCs w:val="24"/>
              </w:rPr>
              <w:pPrChange w:id="21371"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372" w:author="Debbie Houldsworth" w:date="2020-05-06T07:35:00Z">
              <w:r w:rsidRPr="005F27CA" w:rsidDel="00CD7BBA">
                <w:rPr>
                  <w:b/>
                  <w:szCs w:val="24"/>
                </w:rPr>
                <w:delText>X</w:delText>
              </w:r>
            </w:del>
          </w:p>
        </w:tc>
        <w:tc>
          <w:tcPr>
            <w:tcW w:w="1276" w:type="dxa"/>
            <w:tcBorders>
              <w:top w:val="single" w:sz="4" w:space="0" w:color="000000"/>
              <w:left w:val="single" w:sz="4" w:space="0" w:color="000000"/>
              <w:bottom w:val="single" w:sz="4" w:space="0" w:color="000000"/>
              <w:right w:val="single" w:sz="4" w:space="0" w:color="000000"/>
            </w:tcBorders>
            <w:vAlign w:val="center"/>
          </w:tcPr>
          <w:p w14:paraId="5CC4446E" w14:textId="560E0F78"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373" w:author="Debbie Houldsworth" w:date="2020-05-06T07:35:00Z"/>
                <w:b/>
                <w:szCs w:val="24"/>
              </w:rPr>
              <w:pPrChange w:id="21374"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375" w:author="Debbie Houldsworth" w:date="2020-05-06T07:35:00Z">
              <w:r w:rsidRPr="005F27CA" w:rsidDel="00CD7BBA">
                <w:rPr>
                  <w:b/>
                  <w:szCs w:val="24"/>
                </w:rPr>
                <w:delText>X</w:delText>
              </w:r>
            </w:del>
          </w:p>
        </w:tc>
        <w:tc>
          <w:tcPr>
            <w:tcW w:w="1399" w:type="dxa"/>
            <w:tcBorders>
              <w:top w:val="single" w:sz="4" w:space="0" w:color="000000"/>
              <w:left w:val="single" w:sz="4" w:space="0" w:color="000000"/>
              <w:bottom w:val="single" w:sz="4" w:space="0" w:color="000000"/>
              <w:right w:val="single" w:sz="4" w:space="0" w:color="000000"/>
            </w:tcBorders>
            <w:vAlign w:val="center"/>
          </w:tcPr>
          <w:p w14:paraId="708227B2" w14:textId="74744B34"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376" w:author="Debbie Houldsworth" w:date="2020-05-06T07:35:00Z"/>
                <w:b/>
                <w:szCs w:val="24"/>
              </w:rPr>
              <w:pPrChange w:id="21377"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p>
        </w:tc>
      </w:tr>
      <w:tr w:rsidR="00426F1D" w:rsidRPr="005F27CA" w:rsidDel="00CD7BBA" w14:paraId="10DAD42F" w14:textId="478DF9D7" w:rsidTr="00426F1D">
        <w:tblPrEx>
          <w:tblLook w:val="0000" w:firstRow="0" w:lastRow="0" w:firstColumn="0" w:lastColumn="0" w:noHBand="0" w:noVBand="0"/>
        </w:tblPrEx>
        <w:trPr>
          <w:del w:id="21378" w:author="Debbie Houldsworth" w:date="2020-05-06T07:35:00Z"/>
        </w:trPr>
        <w:tc>
          <w:tcPr>
            <w:tcW w:w="4000" w:type="dxa"/>
            <w:tcBorders>
              <w:top w:val="single" w:sz="4" w:space="0" w:color="000000"/>
              <w:left w:val="single" w:sz="4" w:space="0" w:color="000000"/>
              <w:bottom w:val="single" w:sz="4" w:space="0" w:color="000000"/>
              <w:right w:val="single" w:sz="4" w:space="0" w:color="000000"/>
            </w:tcBorders>
            <w:tcMar>
              <w:top w:w="57" w:type="dxa"/>
              <w:left w:w="57" w:type="dxa"/>
              <w:right w:w="57" w:type="dxa"/>
            </w:tcMar>
            <w:vAlign w:val="center"/>
          </w:tcPr>
          <w:p w14:paraId="5DDCA247" w14:textId="76BA8381"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left"/>
              <w:outlineLvl w:val="0"/>
              <w:rPr>
                <w:del w:id="21379" w:author="Debbie Houldsworth" w:date="2020-05-06T07:35:00Z"/>
                <w:szCs w:val="24"/>
              </w:rPr>
              <w:pPrChange w:id="21380" w:author="Debbie Houldsworth" w:date="2020-05-13T09:35:00Z">
                <w:pPr>
                  <w:keepLines/>
                  <w:tabs>
                    <w:tab w:val="clear" w:pos="2160"/>
                    <w:tab w:val="clear" w:pos="2880"/>
                    <w:tab w:val="clear" w:pos="3600"/>
                    <w:tab w:val="clear" w:pos="4320"/>
                    <w:tab w:val="clear" w:pos="5040"/>
                    <w:tab w:val="clear" w:pos="9029"/>
                  </w:tabs>
                  <w:spacing w:line="288" w:lineRule="auto"/>
                  <w:jc w:val="left"/>
                </w:pPr>
              </w:pPrChange>
            </w:pPr>
            <w:del w:id="21381" w:author="Debbie Houldsworth" w:date="2020-05-06T07:35:00Z">
              <w:r w:rsidRPr="005F27CA" w:rsidDel="00CD7BBA">
                <w:rPr>
                  <w:szCs w:val="24"/>
                </w:rPr>
                <w:delText>Charge information for a Green Deal Plan (including, but not limited to, Daily Green Deal Charge, Green Deal Charge Start Date and Green Deal Charge End Date for each Charge Period)</w:delText>
              </w:r>
            </w:del>
          </w:p>
        </w:tc>
        <w:tc>
          <w:tcPr>
            <w:tcW w:w="1396" w:type="dxa"/>
            <w:tcBorders>
              <w:top w:val="single" w:sz="4" w:space="0" w:color="000000"/>
              <w:left w:val="single" w:sz="4" w:space="0" w:color="000000"/>
              <w:bottom w:val="single" w:sz="4" w:space="0" w:color="000000"/>
              <w:right w:val="single" w:sz="4" w:space="0" w:color="000000"/>
            </w:tcBorders>
            <w:tcMar>
              <w:top w:w="57" w:type="dxa"/>
              <w:left w:w="57" w:type="dxa"/>
              <w:right w:w="57" w:type="dxa"/>
            </w:tcMar>
            <w:vAlign w:val="center"/>
          </w:tcPr>
          <w:p w14:paraId="744A7560" w14:textId="6C53E82B"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382" w:author="Debbie Houldsworth" w:date="2020-05-06T07:35:00Z"/>
                <w:b/>
                <w:szCs w:val="24"/>
              </w:rPr>
              <w:pPrChange w:id="21383"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p>
        </w:tc>
        <w:tc>
          <w:tcPr>
            <w:tcW w:w="851" w:type="dxa"/>
            <w:tcBorders>
              <w:top w:val="single" w:sz="4" w:space="0" w:color="000000"/>
              <w:left w:val="single" w:sz="4" w:space="0" w:color="000000"/>
              <w:bottom w:val="single" w:sz="4" w:space="0" w:color="000000"/>
              <w:right w:val="single" w:sz="4" w:space="0" w:color="000000"/>
            </w:tcBorders>
            <w:tcMar>
              <w:top w:w="57" w:type="dxa"/>
              <w:left w:w="57" w:type="dxa"/>
              <w:right w:w="57" w:type="dxa"/>
            </w:tcMar>
            <w:vAlign w:val="center"/>
          </w:tcPr>
          <w:p w14:paraId="6785E02E" w14:textId="69FEA0A5"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384" w:author="Debbie Houldsworth" w:date="2020-05-06T07:35:00Z"/>
                <w:b/>
                <w:szCs w:val="24"/>
              </w:rPr>
              <w:pPrChange w:id="21385"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p>
        </w:tc>
        <w:tc>
          <w:tcPr>
            <w:tcW w:w="1275" w:type="dxa"/>
            <w:tcBorders>
              <w:top w:val="single" w:sz="4" w:space="0" w:color="000000"/>
              <w:left w:val="single" w:sz="4" w:space="0" w:color="000000"/>
              <w:bottom w:val="single" w:sz="4" w:space="0" w:color="000000"/>
              <w:right w:val="single" w:sz="4" w:space="0" w:color="000000"/>
            </w:tcBorders>
            <w:tcMar>
              <w:top w:w="57" w:type="dxa"/>
              <w:left w:w="57" w:type="dxa"/>
              <w:right w:w="57" w:type="dxa"/>
            </w:tcMar>
            <w:vAlign w:val="center"/>
          </w:tcPr>
          <w:p w14:paraId="15F62BBD" w14:textId="250A1F27"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386" w:author="Debbie Houldsworth" w:date="2020-05-06T07:35:00Z"/>
                <w:b/>
                <w:szCs w:val="24"/>
              </w:rPr>
              <w:pPrChange w:id="21387"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388" w:author="Debbie Houldsworth" w:date="2020-05-06T07:35:00Z">
              <w:r w:rsidRPr="005F27CA" w:rsidDel="00CD7BBA">
                <w:rPr>
                  <w:b/>
                  <w:szCs w:val="24"/>
                </w:rPr>
                <w:delText>X</w:delText>
              </w:r>
            </w:del>
          </w:p>
        </w:tc>
        <w:tc>
          <w:tcPr>
            <w:tcW w:w="1276" w:type="dxa"/>
            <w:tcBorders>
              <w:top w:val="single" w:sz="4" w:space="0" w:color="000000"/>
              <w:left w:val="single" w:sz="4" w:space="0" w:color="000000"/>
              <w:bottom w:val="single" w:sz="4" w:space="0" w:color="000000"/>
              <w:right w:val="single" w:sz="4" w:space="0" w:color="000000"/>
            </w:tcBorders>
            <w:vAlign w:val="center"/>
          </w:tcPr>
          <w:p w14:paraId="1FF8C223" w14:textId="621F8D2E"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389" w:author="Debbie Houldsworth" w:date="2020-05-06T07:35:00Z"/>
                <w:b/>
                <w:szCs w:val="24"/>
              </w:rPr>
              <w:pPrChange w:id="21390"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391" w:author="Debbie Houldsworth" w:date="2020-05-06T07:35:00Z">
              <w:r w:rsidRPr="005F27CA" w:rsidDel="00CD7BBA">
                <w:rPr>
                  <w:b/>
                  <w:szCs w:val="24"/>
                </w:rPr>
                <w:delText>X</w:delText>
              </w:r>
            </w:del>
          </w:p>
        </w:tc>
        <w:tc>
          <w:tcPr>
            <w:tcW w:w="992" w:type="dxa"/>
            <w:tcBorders>
              <w:top w:val="single" w:sz="4" w:space="0" w:color="000000"/>
              <w:left w:val="single" w:sz="4" w:space="0" w:color="000000"/>
              <w:bottom w:val="single" w:sz="4" w:space="0" w:color="000000"/>
              <w:right w:val="single" w:sz="4" w:space="0" w:color="000000"/>
            </w:tcBorders>
            <w:vAlign w:val="center"/>
          </w:tcPr>
          <w:p w14:paraId="253C6F57" w14:textId="6877ACDC"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392" w:author="Debbie Houldsworth" w:date="2020-05-06T07:35:00Z"/>
                <w:b/>
                <w:szCs w:val="24"/>
              </w:rPr>
              <w:pPrChange w:id="21393"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394" w:author="Debbie Houldsworth" w:date="2020-05-06T07:35:00Z">
              <w:r w:rsidRPr="005F27CA" w:rsidDel="00CD7BBA">
                <w:rPr>
                  <w:b/>
                  <w:szCs w:val="24"/>
                </w:rPr>
                <w:delText>X</w:delText>
              </w:r>
            </w:del>
          </w:p>
        </w:tc>
        <w:tc>
          <w:tcPr>
            <w:tcW w:w="1276" w:type="dxa"/>
            <w:tcBorders>
              <w:top w:val="single" w:sz="4" w:space="0" w:color="000000"/>
              <w:left w:val="single" w:sz="4" w:space="0" w:color="000000"/>
              <w:bottom w:val="single" w:sz="4" w:space="0" w:color="000000"/>
              <w:right w:val="single" w:sz="4" w:space="0" w:color="000000"/>
            </w:tcBorders>
            <w:vAlign w:val="center"/>
          </w:tcPr>
          <w:p w14:paraId="1A88200B" w14:textId="7C8A7AB7"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395" w:author="Debbie Houldsworth" w:date="2020-05-06T07:35:00Z"/>
                <w:b/>
                <w:szCs w:val="24"/>
              </w:rPr>
              <w:pPrChange w:id="21396"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397" w:author="Debbie Houldsworth" w:date="2020-05-06T07:35:00Z">
              <w:r w:rsidRPr="005F27CA" w:rsidDel="00CD7BBA">
                <w:rPr>
                  <w:b/>
                  <w:szCs w:val="24"/>
                </w:rPr>
                <w:delText>X</w:delText>
              </w:r>
            </w:del>
          </w:p>
        </w:tc>
        <w:tc>
          <w:tcPr>
            <w:tcW w:w="1559" w:type="dxa"/>
            <w:tcBorders>
              <w:top w:val="single" w:sz="4" w:space="0" w:color="000000"/>
              <w:left w:val="single" w:sz="4" w:space="0" w:color="000000"/>
              <w:bottom w:val="single" w:sz="4" w:space="0" w:color="000000"/>
              <w:right w:val="single" w:sz="4" w:space="0" w:color="000000"/>
            </w:tcBorders>
            <w:vAlign w:val="center"/>
          </w:tcPr>
          <w:p w14:paraId="73420BC0" w14:textId="01D86647"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398" w:author="Debbie Houldsworth" w:date="2020-05-06T07:35:00Z"/>
                <w:b/>
                <w:szCs w:val="24"/>
              </w:rPr>
              <w:pPrChange w:id="21399"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400" w:author="Debbie Houldsworth" w:date="2020-05-06T07:35:00Z">
              <w:r w:rsidRPr="005F27CA" w:rsidDel="00CD7BBA">
                <w:rPr>
                  <w:b/>
                  <w:szCs w:val="24"/>
                </w:rPr>
                <w:delText>X</w:delText>
              </w:r>
            </w:del>
          </w:p>
        </w:tc>
        <w:tc>
          <w:tcPr>
            <w:tcW w:w="1276" w:type="dxa"/>
            <w:tcBorders>
              <w:top w:val="single" w:sz="4" w:space="0" w:color="000000"/>
              <w:left w:val="single" w:sz="4" w:space="0" w:color="000000"/>
              <w:bottom w:val="single" w:sz="4" w:space="0" w:color="000000"/>
              <w:right w:val="single" w:sz="4" w:space="0" w:color="000000"/>
            </w:tcBorders>
            <w:vAlign w:val="center"/>
          </w:tcPr>
          <w:p w14:paraId="47C9C913" w14:textId="65D854DC"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401" w:author="Debbie Houldsworth" w:date="2020-05-06T07:35:00Z"/>
                <w:b/>
                <w:szCs w:val="24"/>
              </w:rPr>
              <w:pPrChange w:id="21402"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p>
        </w:tc>
        <w:tc>
          <w:tcPr>
            <w:tcW w:w="1399" w:type="dxa"/>
            <w:tcBorders>
              <w:top w:val="single" w:sz="4" w:space="0" w:color="000000"/>
              <w:left w:val="single" w:sz="4" w:space="0" w:color="000000"/>
              <w:bottom w:val="single" w:sz="4" w:space="0" w:color="000000"/>
              <w:right w:val="single" w:sz="4" w:space="0" w:color="000000"/>
            </w:tcBorders>
            <w:vAlign w:val="center"/>
          </w:tcPr>
          <w:p w14:paraId="2333AF5A" w14:textId="20BE8200" w:rsidR="00426F1D" w:rsidRPr="005F27CA" w:rsidDel="00CD7BBA" w:rsidRDefault="00426F1D">
            <w:pPr>
              <w:keepLines/>
              <w:tabs>
                <w:tab w:val="clear" w:pos="2160"/>
                <w:tab w:val="clear" w:pos="2880"/>
                <w:tab w:val="clear" w:pos="3600"/>
                <w:tab w:val="clear" w:pos="4320"/>
                <w:tab w:val="clear" w:pos="5040"/>
                <w:tab w:val="clear" w:pos="9029"/>
              </w:tabs>
              <w:spacing w:line="288" w:lineRule="auto"/>
              <w:jc w:val="center"/>
              <w:outlineLvl w:val="0"/>
              <w:rPr>
                <w:del w:id="21403" w:author="Debbie Houldsworth" w:date="2020-05-06T07:35:00Z"/>
                <w:b/>
                <w:szCs w:val="24"/>
              </w:rPr>
              <w:pPrChange w:id="21404" w:author="Debbie Houldsworth" w:date="2020-05-13T09:35:00Z">
                <w:pPr>
                  <w:keepLines/>
                  <w:tabs>
                    <w:tab w:val="clear" w:pos="2160"/>
                    <w:tab w:val="clear" w:pos="2880"/>
                    <w:tab w:val="clear" w:pos="3600"/>
                    <w:tab w:val="clear" w:pos="4320"/>
                    <w:tab w:val="clear" w:pos="5040"/>
                    <w:tab w:val="clear" w:pos="9029"/>
                  </w:tabs>
                  <w:spacing w:line="288" w:lineRule="auto"/>
                  <w:jc w:val="center"/>
                </w:pPr>
              </w:pPrChange>
            </w:pPr>
            <w:del w:id="21405" w:author="Debbie Houldsworth" w:date="2020-05-06T07:35:00Z">
              <w:r w:rsidRPr="005F27CA" w:rsidDel="00CD7BBA">
                <w:rPr>
                  <w:b/>
                  <w:szCs w:val="24"/>
                </w:rPr>
                <w:delText>X</w:delText>
              </w:r>
            </w:del>
          </w:p>
        </w:tc>
      </w:tr>
    </w:tbl>
    <w:p w14:paraId="360AC34D" w14:textId="2CB67DA8" w:rsidR="00426F1D" w:rsidRPr="005F27CA" w:rsidDel="00CD7BBA" w:rsidRDefault="00426F1D">
      <w:pPr>
        <w:tabs>
          <w:tab w:val="clear" w:pos="2160"/>
          <w:tab w:val="clear" w:pos="2880"/>
          <w:tab w:val="clear" w:pos="3600"/>
          <w:tab w:val="clear" w:pos="4320"/>
          <w:tab w:val="clear" w:pos="5040"/>
          <w:tab w:val="clear" w:pos="9029"/>
        </w:tabs>
        <w:jc w:val="left"/>
        <w:outlineLvl w:val="0"/>
        <w:rPr>
          <w:del w:id="21406" w:author="Debbie Houldsworth" w:date="2020-05-06T07:35:00Z"/>
          <w:szCs w:val="24"/>
        </w:rPr>
        <w:pPrChange w:id="21407" w:author="Debbie Houldsworth" w:date="2020-05-13T09:35:00Z">
          <w:pPr>
            <w:tabs>
              <w:tab w:val="clear" w:pos="2160"/>
              <w:tab w:val="clear" w:pos="2880"/>
              <w:tab w:val="clear" w:pos="3600"/>
              <w:tab w:val="clear" w:pos="4320"/>
              <w:tab w:val="clear" w:pos="5040"/>
              <w:tab w:val="clear" w:pos="9029"/>
            </w:tabs>
            <w:jc w:val="left"/>
          </w:pPr>
        </w:pPrChange>
      </w:pPr>
    </w:p>
    <w:p w14:paraId="55F32B9A" w14:textId="6FFF539F" w:rsidR="00426F1D" w:rsidRPr="005F27CA" w:rsidDel="00CD7BBA" w:rsidRDefault="00426F1D">
      <w:pPr>
        <w:tabs>
          <w:tab w:val="clear" w:pos="2160"/>
          <w:tab w:val="clear" w:pos="2880"/>
          <w:tab w:val="clear" w:pos="3600"/>
          <w:tab w:val="clear" w:pos="4320"/>
          <w:tab w:val="clear" w:pos="5040"/>
          <w:tab w:val="clear" w:pos="9029"/>
          <w:tab w:val="left" w:pos="900"/>
        </w:tabs>
        <w:jc w:val="left"/>
        <w:outlineLvl w:val="0"/>
        <w:rPr>
          <w:del w:id="21408" w:author="Debbie Houldsworth" w:date="2020-05-06T07:35:00Z"/>
          <w:b/>
          <w:bCs/>
          <w:szCs w:val="24"/>
        </w:rPr>
        <w:pPrChange w:id="21409" w:author="Debbie Houldsworth" w:date="2020-05-13T09:35:00Z">
          <w:pPr>
            <w:tabs>
              <w:tab w:val="clear" w:pos="2160"/>
              <w:tab w:val="clear" w:pos="2880"/>
              <w:tab w:val="clear" w:pos="3600"/>
              <w:tab w:val="clear" w:pos="4320"/>
              <w:tab w:val="clear" w:pos="5040"/>
              <w:tab w:val="clear" w:pos="9029"/>
              <w:tab w:val="left" w:pos="900"/>
            </w:tabs>
            <w:jc w:val="left"/>
          </w:pPr>
        </w:pPrChange>
      </w:pPr>
    </w:p>
    <w:p w14:paraId="6CDC897C" w14:textId="62FE6662" w:rsidR="00426F1D" w:rsidRPr="005F27CA" w:rsidDel="00CD7BBA" w:rsidRDefault="00426F1D">
      <w:pPr>
        <w:tabs>
          <w:tab w:val="clear" w:pos="2160"/>
          <w:tab w:val="clear" w:pos="2880"/>
          <w:tab w:val="clear" w:pos="3600"/>
          <w:tab w:val="clear" w:pos="4320"/>
          <w:tab w:val="clear" w:pos="5040"/>
          <w:tab w:val="clear" w:pos="9029"/>
          <w:tab w:val="left" w:pos="900"/>
        </w:tabs>
        <w:jc w:val="left"/>
        <w:outlineLvl w:val="0"/>
        <w:rPr>
          <w:del w:id="21410" w:author="Debbie Houldsworth" w:date="2020-05-06T07:35:00Z"/>
          <w:szCs w:val="24"/>
        </w:rPr>
        <w:pPrChange w:id="21411" w:author="Debbie Houldsworth" w:date="2020-05-13T09:35:00Z">
          <w:pPr>
            <w:tabs>
              <w:tab w:val="clear" w:pos="2160"/>
              <w:tab w:val="clear" w:pos="2880"/>
              <w:tab w:val="clear" w:pos="3600"/>
              <w:tab w:val="clear" w:pos="4320"/>
              <w:tab w:val="clear" w:pos="5040"/>
              <w:tab w:val="clear" w:pos="9029"/>
              <w:tab w:val="left" w:pos="900"/>
            </w:tabs>
            <w:jc w:val="left"/>
          </w:pPr>
        </w:pPrChange>
      </w:pPr>
      <w:del w:id="21412" w:author="Debbie Houldsworth" w:date="2020-05-06T07:35:00Z">
        <w:r w:rsidRPr="005F27CA" w:rsidDel="00CD7BBA">
          <w:rPr>
            <w:b/>
            <w:bCs/>
            <w:szCs w:val="24"/>
          </w:rPr>
          <w:delText xml:space="preserve">NOTES:  </w:delText>
        </w:r>
        <w:r w:rsidRPr="005F27CA" w:rsidDel="00CD7BBA">
          <w:rPr>
            <w:b/>
            <w:bCs/>
            <w:szCs w:val="24"/>
          </w:rPr>
          <w:tab/>
        </w:r>
        <w:r w:rsidRPr="005F27CA" w:rsidDel="00CD7BBA">
          <w:rPr>
            <w:szCs w:val="24"/>
          </w:rPr>
          <w:delText xml:space="preserve">(1) “X” denotes web access rights when accessing via the GDCC Operator’s web portal. </w:delText>
        </w:r>
      </w:del>
    </w:p>
    <w:p w14:paraId="63935261" w14:textId="63E19E0B" w:rsidR="00426F1D" w:rsidRPr="005F27CA" w:rsidDel="00CD7BBA" w:rsidRDefault="00426F1D">
      <w:pPr>
        <w:tabs>
          <w:tab w:val="clear" w:pos="2160"/>
          <w:tab w:val="clear" w:pos="2880"/>
          <w:tab w:val="clear" w:pos="3600"/>
          <w:tab w:val="clear" w:pos="4320"/>
          <w:tab w:val="clear" w:pos="5040"/>
          <w:tab w:val="clear" w:pos="9029"/>
          <w:tab w:val="left" w:pos="900"/>
        </w:tabs>
        <w:jc w:val="left"/>
        <w:outlineLvl w:val="0"/>
        <w:rPr>
          <w:del w:id="21413" w:author="Debbie Houldsworth" w:date="2020-05-06T07:35:00Z"/>
          <w:b/>
          <w:bCs/>
          <w:szCs w:val="24"/>
        </w:rPr>
        <w:sectPr w:rsidR="00426F1D" w:rsidRPr="005F27CA" w:rsidDel="00CD7BBA">
          <w:headerReference w:type="even" r:id="rId77"/>
          <w:footerReference w:type="even" r:id="rId78"/>
          <w:footerReference w:type="default" r:id="rId79"/>
          <w:headerReference w:type="first" r:id="rId80"/>
          <w:footerReference w:type="first" r:id="rId81"/>
          <w:pgSz w:w="16834" w:h="11909" w:orient="landscape" w:code="9"/>
          <w:pgMar w:top="1440" w:right="1440" w:bottom="1440" w:left="1440" w:header="720" w:footer="720" w:gutter="0"/>
          <w:paperSrc w:first="259" w:other="259"/>
          <w:cols w:space="720"/>
          <w:docGrid w:linePitch="299"/>
        </w:sectPr>
        <w:pPrChange w:id="21414" w:author="Debbie Houldsworth" w:date="2020-05-13T09:35:00Z">
          <w:pPr>
            <w:tabs>
              <w:tab w:val="clear" w:pos="2160"/>
              <w:tab w:val="clear" w:pos="2880"/>
              <w:tab w:val="clear" w:pos="3600"/>
              <w:tab w:val="clear" w:pos="4320"/>
              <w:tab w:val="clear" w:pos="5040"/>
              <w:tab w:val="clear" w:pos="9029"/>
              <w:tab w:val="left" w:pos="900"/>
            </w:tabs>
            <w:jc w:val="left"/>
          </w:pPr>
        </w:pPrChange>
      </w:pPr>
      <w:del w:id="21415" w:author="Debbie Houldsworth" w:date="2020-05-06T07:35:00Z">
        <w:r w:rsidRPr="005F27CA" w:rsidDel="00CD7BBA">
          <w:rPr>
            <w:szCs w:val="24"/>
          </w:rPr>
          <w:tab/>
          <w:delText>(2) Capitalised Terms in the column “GDCC Data” have the meanings given in Clause 1.1 of, and paragraph 2.2 of Schedule 3 to, the GDAA.</w:delText>
        </w:r>
      </w:del>
    </w:p>
    <w:p w14:paraId="25CC48A7" w14:textId="4188319F" w:rsidR="00426F1D" w:rsidRPr="005F27CA" w:rsidDel="00D73898" w:rsidRDefault="00426F1D">
      <w:pPr>
        <w:tabs>
          <w:tab w:val="clear" w:pos="2160"/>
          <w:tab w:val="clear" w:pos="2880"/>
          <w:tab w:val="clear" w:pos="3600"/>
          <w:tab w:val="clear" w:pos="4320"/>
          <w:tab w:val="clear" w:pos="5040"/>
          <w:tab w:val="clear" w:pos="9029"/>
        </w:tabs>
        <w:spacing w:after="240"/>
        <w:jc w:val="left"/>
        <w:outlineLvl w:val="0"/>
        <w:rPr>
          <w:del w:id="21416" w:author="Debbie Houldsworth" w:date="2020-05-12T16:53:00Z"/>
          <w:b/>
          <w:szCs w:val="24"/>
        </w:rPr>
        <w:pPrChange w:id="21417" w:author="Debbie Houldsworth" w:date="2020-05-13T09:35:00Z">
          <w:pPr>
            <w:tabs>
              <w:tab w:val="clear" w:pos="2160"/>
              <w:tab w:val="clear" w:pos="2880"/>
              <w:tab w:val="clear" w:pos="3600"/>
              <w:tab w:val="clear" w:pos="4320"/>
              <w:tab w:val="clear" w:pos="5040"/>
              <w:tab w:val="clear" w:pos="9029"/>
            </w:tabs>
            <w:spacing w:after="240"/>
            <w:jc w:val="left"/>
          </w:pPr>
        </w:pPrChange>
      </w:pPr>
      <w:del w:id="21418" w:author="Debbie Houldsworth" w:date="2020-05-06T07:35:00Z">
        <w:r w:rsidRPr="005F27CA" w:rsidDel="00CD7BBA">
          <w:rPr>
            <w:b/>
            <w:szCs w:val="24"/>
          </w:rPr>
          <w:delText xml:space="preserve"> </w:delText>
        </w:r>
      </w:del>
      <w:bookmarkStart w:id="21419" w:name="_Ref341696708"/>
      <w:bookmarkStart w:id="21420" w:name="_Ref341696764"/>
      <w:bookmarkStart w:id="21421" w:name="_Ref341696845"/>
      <w:bookmarkStart w:id="21422" w:name="_Toc345415341"/>
      <w:del w:id="21423" w:author="Debbie Houldsworth" w:date="2020-05-06T07:34:00Z">
        <w:r w:rsidRPr="005F27CA" w:rsidDel="00CD7BBA">
          <w:rPr>
            <w:b/>
            <w:szCs w:val="24"/>
          </w:rPr>
          <w:delText>Schedule 3 - GDCC Service Levels</w:delText>
        </w:r>
      </w:del>
      <w:bookmarkEnd w:id="21419"/>
      <w:bookmarkEnd w:id="21420"/>
      <w:bookmarkEnd w:id="21421"/>
      <w:bookmarkEnd w:id="21422"/>
    </w:p>
    <w:p w14:paraId="290BFA59" w14:textId="08A32D31"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1424" w:author="Debbie Houldsworth" w:date="2020-05-06T07:34:00Z"/>
          <w:szCs w:val="24"/>
        </w:rPr>
        <w:pPrChange w:id="21425" w:author="Debbie Houldsworth" w:date="2020-05-13T09:35:00Z">
          <w:pPr>
            <w:tabs>
              <w:tab w:val="clear" w:pos="2160"/>
              <w:tab w:val="clear" w:pos="2880"/>
              <w:tab w:val="clear" w:pos="3600"/>
              <w:tab w:val="clear" w:pos="4320"/>
              <w:tab w:val="clear" w:pos="5040"/>
              <w:tab w:val="clear" w:pos="9029"/>
            </w:tabs>
            <w:spacing w:after="230"/>
            <w:jc w:val="left"/>
          </w:pPr>
        </w:pPrChange>
      </w:pPr>
      <w:del w:id="21426" w:author="Debbie Houldsworth" w:date="2020-05-06T07:34:00Z">
        <w:r w:rsidRPr="005F27CA" w:rsidDel="00CD7BBA">
          <w:rPr>
            <w:szCs w:val="24"/>
          </w:rPr>
          <w:delText xml:space="preserve">This Schedule shall only apply in accordance with Clause </w:delText>
        </w:r>
        <w:r w:rsidRPr="005F27CA" w:rsidDel="00CD7BBA">
          <w:rPr>
            <w:szCs w:val="24"/>
          </w:rPr>
          <w:fldChar w:fldCharType="begin"/>
        </w:r>
        <w:r w:rsidRPr="005F27CA" w:rsidDel="00CD7BBA">
          <w:rPr>
            <w:szCs w:val="24"/>
          </w:rPr>
          <w:delInstrText xml:space="preserve"> REF _Ref341385734 \r \h  \* MERGEFORMAT </w:delInstrText>
        </w:r>
        <w:r w:rsidRPr="005F27CA" w:rsidDel="00CD7BBA">
          <w:rPr>
            <w:szCs w:val="24"/>
          </w:rPr>
        </w:r>
        <w:r w:rsidRPr="005F27CA" w:rsidDel="00CD7BBA">
          <w:rPr>
            <w:szCs w:val="24"/>
          </w:rPr>
          <w:fldChar w:fldCharType="separate"/>
        </w:r>
        <w:r w:rsidR="003A05AB" w:rsidDel="00CD7BBA">
          <w:rPr>
            <w:szCs w:val="24"/>
          </w:rPr>
          <w:delText>7</w:delText>
        </w:r>
        <w:r w:rsidRPr="005F27CA" w:rsidDel="00CD7BBA">
          <w:rPr>
            <w:szCs w:val="24"/>
          </w:rPr>
          <w:fldChar w:fldCharType="end"/>
        </w:r>
        <w:r w:rsidRPr="005F27CA" w:rsidDel="00CD7BBA">
          <w:rPr>
            <w:szCs w:val="24"/>
          </w:rPr>
          <w:delText xml:space="preserve"> (</w:delText>
        </w:r>
        <w:r w:rsidRPr="005F27CA" w:rsidDel="00CD7BBA">
          <w:rPr>
            <w:i/>
            <w:iCs/>
            <w:szCs w:val="24"/>
          </w:rPr>
          <w:delText>GDCC Service Levels</w:delText>
        </w:r>
        <w:r w:rsidRPr="005F27CA" w:rsidDel="00CD7BBA">
          <w:rPr>
            <w:szCs w:val="24"/>
          </w:rPr>
          <w:delText>).</w:delText>
        </w:r>
      </w:del>
    </w:p>
    <w:p w14:paraId="4B8FED57" w14:textId="68884E97"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1427" w:author="Debbie Houldsworth" w:date="2020-05-06T07:34:00Z"/>
          <w:b/>
          <w:bCs/>
          <w:szCs w:val="24"/>
        </w:rPr>
        <w:pPrChange w:id="21428" w:author="Debbie Houldsworth" w:date="2020-05-13T09:35:00Z">
          <w:pPr>
            <w:tabs>
              <w:tab w:val="clear" w:pos="2160"/>
              <w:tab w:val="clear" w:pos="2880"/>
              <w:tab w:val="clear" w:pos="3600"/>
              <w:tab w:val="clear" w:pos="4320"/>
              <w:tab w:val="clear" w:pos="5040"/>
              <w:tab w:val="clear" w:pos="9029"/>
            </w:tabs>
            <w:spacing w:after="220" w:line="360" w:lineRule="auto"/>
          </w:pPr>
        </w:pPrChange>
      </w:pPr>
      <w:bookmarkStart w:id="21429" w:name="_Toc341385722"/>
      <w:del w:id="21430" w:author="Debbie Houldsworth" w:date="2020-05-06T07:34:00Z">
        <w:r w:rsidRPr="005F27CA" w:rsidDel="00CD7BBA">
          <w:rPr>
            <w:b/>
            <w:bCs/>
            <w:szCs w:val="24"/>
          </w:rPr>
          <w:delText>1</w:delText>
        </w:r>
        <w:r w:rsidRPr="005F27CA" w:rsidDel="00CD7BBA">
          <w:rPr>
            <w:szCs w:val="24"/>
          </w:rPr>
          <w:tab/>
        </w:r>
        <w:r w:rsidRPr="005F27CA" w:rsidDel="00CD7BBA">
          <w:rPr>
            <w:b/>
            <w:bCs/>
            <w:szCs w:val="24"/>
          </w:rPr>
          <w:delText>Service Levels</w:delText>
        </w:r>
        <w:bookmarkEnd w:id="21429"/>
      </w:del>
    </w:p>
    <w:p w14:paraId="6B91079B" w14:textId="79C16649" w:rsidR="00426F1D" w:rsidRPr="005F27CA" w:rsidDel="00D73898" w:rsidRDefault="00426F1D">
      <w:pPr>
        <w:tabs>
          <w:tab w:val="clear" w:pos="2160"/>
          <w:tab w:val="clear" w:pos="2880"/>
          <w:tab w:val="clear" w:pos="3600"/>
          <w:tab w:val="clear" w:pos="4320"/>
          <w:tab w:val="clear" w:pos="5040"/>
          <w:tab w:val="clear" w:pos="9029"/>
        </w:tabs>
        <w:spacing w:after="240"/>
        <w:jc w:val="left"/>
        <w:outlineLvl w:val="0"/>
        <w:rPr>
          <w:del w:id="21431" w:author="Debbie Houldsworth" w:date="2020-05-12T16:53:00Z"/>
          <w:b/>
          <w:bCs/>
          <w:szCs w:val="24"/>
        </w:rPr>
        <w:pPrChange w:id="21432" w:author="Debbie Houldsworth" w:date="2020-05-13T09:35:00Z">
          <w:pPr>
            <w:tabs>
              <w:tab w:val="clear" w:pos="2160"/>
              <w:tab w:val="clear" w:pos="2880"/>
              <w:tab w:val="clear" w:pos="3600"/>
              <w:tab w:val="clear" w:pos="4320"/>
              <w:tab w:val="clear" w:pos="5040"/>
              <w:tab w:val="clear" w:pos="9029"/>
            </w:tabs>
            <w:spacing w:after="230"/>
            <w:jc w:val="left"/>
          </w:pPr>
        </w:pPrChange>
      </w:pPr>
      <w:del w:id="21433" w:author="Debbie Houldsworth" w:date="2020-05-06T07:34:00Z">
        <w:r w:rsidRPr="005F27CA" w:rsidDel="00CD7BBA">
          <w:rPr>
            <w:b/>
            <w:bCs/>
            <w:szCs w:val="24"/>
          </w:rPr>
          <w:delText>(a)  Daily GDCC Availability</w:delText>
        </w:r>
      </w:del>
      <w:del w:id="21434" w:author="Debbie Houldsworth" w:date="2020-05-12T16:53:00Z">
        <w:r w:rsidRPr="005F27CA" w:rsidDel="00D73898">
          <w:rPr>
            <w:b/>
            <w:bCs/>
            <w:szCs w:val="24"/>
          </w:rPr>
          <w:delText xml:space="preserve"> </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Change w:id="21435" w:author="Debbie Houldsworth" w:date="2020-05-06T07:34: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PrChange>
      </w:tblPr>
      <w:tblGrid>
        <w:gridCol w:w="1680"/>
        <w:gridCol w:w="3295"/>
        <w:gridCol w:w="2123"/>
        <w:gridCol w:w="1921"/>
        <w:tblGridChange w:id="21436">
          <w:tblGrid>
            <w:gridCol w:w="1680"/>
            <w:gridCol w:w="3295"/>
            <w:gridCol w:w="2123"/>
            <w:gridCol w:w="1921"/>
          </w:tblGrid>
        </w:tblGridChange>
      </w:tblGrid>
      <w:tr w:rsidR="00426F1D" w:rsidRPr="005F27CA" w:rsidDel="00D73898" w14:paraId="1A46A3CF" w14:textId="038762EF" w:rsidTr="00CD7BBA">
        <w:trPr>
          <w:del w:id="21437" w:author="Debbie Houldsworth" w:date="2020-05-12T16:53:00Z"/>
        </w:trPr>
        <w:tc>
          <w:tcPr>
            <w:tcW w:w="1680" w:type="dxa"/>
            <w:shd w:val="clear" w:color="auto" w:fill="F3F3F3"/>
            <w:tcPrChange w:id="21438" w:author="Debbie Houldsworth" w:date="2020-05-06T07:34:00Z">
              <w:tcPr>
                <w:tcW w:w="1688" w:type="dxa"/>
                <w:shd w:val="clear" w:color="auto" w:fill="F3F3F3"/>
              </w:tcPr>
            </w:tcPrChange>
          </w:tcPr>
          <w:p w14:paraId="35DDBFD1" w14:textId="794BEBDA" w:rsidR="00426F1D" w:rsidRPr="005F27CA" w:rsidDel="00D73898" w:rsidRDefault="00426F1D">
            <w:pPr>
              <w:tabs>
                <w:tab w:val="clear" w:pos="2160"/>
                <w:tab w:val="clear" w:pos="2880"/>
                <w:tab w:val="clear" w:pos="3600"/>
                <w:tab w:val="clear" w:pos="4320"/>
                <w:tab w:val="clear" w:pos="5040"/>
                <w:tab w:val="clear" w:pos="9029"/>
              </w:tabs>
              <w:spacing w:after="240"/>
              <w:jc w:val="left"/>
              <w:outlineLvl w:val="0"/>
              <w:rPr>
                <w:del w:id="21439" w:author="Debbie Houldsworth" w:date="2020-05-12T16:53:00Z"/>
                <w:b/>
                <w:bCs/>
                <w:szCs w:val="24"/>
              </w:rPr>
              <w:pPrChange w:id="21440" w:author="Debbie Houldsworth" w:date="2020-05-13T09:35:00Z">
                <w:pPr>
                  <w:tabs>
                    <w:tab w:val="clear" w:pos="2160"/>
                    <w:tab w:val="clear" w:pos="2880"/>
                    <w:tab w:val="clear" w:pos="3600"/>
                    <w:tab w:val="clear" w:pos="4320"/>
                    <w:tab w:val="clear" w:pos="5040"/>
                    <w:tab w:val="clear" w:pos="9029"/>
                  </w:tabs>
                  <w:spacing w:after="230"/>
                  <w:jc w:val="left"/>
                </w:pPr>
              </w:pPrChange>
            </w:pPr>
            <w:del w:id="21441" w:author="Debbie Houldsworth" w:date="2020-05-12T16:53:00Z">
              <w:r w:rsidRPr="005F27CA" w:rsidDel="00D73898">
                <w:rPr>
                  <w:b/>
                  <w:bCs/>
                  <w:szCs w:val="24"/>
                </w:rPr>
                <w:delText>Area</w:delText>
              </w:r>
            </w:del>
          </w:p>
        </w:tc>
        <w:tc>
          <w:tcPr>
            <w:tcW w:w="3295" w:type="dxa"/>
            <w:shd w:val="clear" w:color="auto" w:fill="F3F3F3"/>
            <w:tcPrChange w:id="21442" w:author="Debbie Houldsworth" w:date="2020-05-06T07:34:00Z">
              <w:tcPr>
                <w:tcW w:w="3420" w:type="dxa"/>
                <w:shd w:val="clear" w:color="auto" w:fill="F3F3F3"/>
              </w:tcPr>
            </w:tcPrChange>
          </w:tcPr>
          <w:p w14:paraId="17148E2B" w14:textId="5D63FD14" w:rsidR="00426F1D" w:rsidRPr="005F27CA" w:rsidDel="00D73898" w:rsidRDefault="00426F1D">
            <w:pPr>
              <w:tabs>
                <w:tab w:val="clear" w:pos="2160"/>
                <w:tab w:val="clear" w:pos="2880"/>
                <w:tab w:val="clear" w:pos="3600"/>
                <w:tab w:val="clear" w:pos="4320"/>
                <w:tab w:val="clear" w:pos="5040"/>
                <w:tab w:val="clear" w:pos="9029"/>
              </w:tabs>
              <w:spacing w:after="240"/>
              <w:jc w:val="left"/>
              <w:outlineLvl w:val="0"/>
              <w:rPr>
                <w:del w:id="21443" w:author="Debbie Houldsworth" w:date="2020-05-12T16:53:00Z"/>
                <w:b/>
                <w:bCs/>
                <w:szCs w:val="24"/>
              </w:rPr>
              <w:pPrChange w:id="21444" w:author="Debbie Houldsworth" w:date="2020-05-13T09:35:00Z">
                <w:pPr>
                  <w:tabs>
                    <w:tab w:val="clear" w:pos="2160"/>
                    <w:tab w:val="clear" w:pos="2880"/>
                    <w:tab w:val="clear" w:pos="3600"/>
                    <w:tab w:val="clear" w:pos="4320"/>
                    <w:tab w:val="clear" w:pos="5040"/>
                    <w:tab w:val="clear" w:pos="9029"/>
                  </w:tabs>
                  <w:spacing w:after="230"/>
                  <w:jc w:val="left"/>
                </w:pPr>
              </w:pPrChange>
            </w:pPr>
            <w:del w:id="21445" w:author="Debbie Houldsworth" w:date="2020-05-12T16:53:00Z">
              <w:r w:rsidRPr="005F27CA" w:rsidDel="00D73898">
                <w:rPr>
                  <w:b/>
                  <w:bCs/>
                  <w:szCs w:val="24"/>
                </w:rPr>
                <w:delText>Service Description</w:delText>
              </w:r>
            </w:del>
          </w:p>
        </w:tc>
        <w:tc>
          <w:tcPr>
            <w:tcW w:w="2123" w:type="dxa"/>
            <w:shd w:val="clear" w:color="auto" w:fill="F3F3F3"/>
            <w:tcPrChange w:id="21446" w:author="Debbie Houldsworth" w:date="2020-05-06T07:34:00Z">
              <w:tcPr>
                <w:tcW w:w="2200" w:type="dxa"/>
                <w:shd w:val="clear" w:color="auto" w:fill="F3F3F3"/>
              </w:tcPr>
            </w:tcPrChange>
          </w:tcPr>
          <w:p w14:paraId="0A9EC7EA" w14:textId="32E8D0C2" w:rsidR="00426F1D" w:rsidRPr="005F27CA" w:rsidDel="00D73898" w:rsidRDefault="00426F1D">
            <w:pPr>
              <w:tabs>
                <w:tab w:val="clear" w:pos="2160"/>
                <w:tab w:val="clear" w:pos="2880"/>
                <w:tab w:val="clear" w:pos="3600"/>
                <w:tab w:val="clear" w:pos="4320"/>
                <w:tab w:val="clear" w:pos="5040"/>
                <w:tab w:val="clear" w:pos="9029"/>
              </w:tabs>
              <w:spacing w:after="240"/>
              <w:jc w:val="left"/>
              <w:outlineLvl w:val="0"/>
              <w:rPr>
                <w:del w:id="21447" w:author="Debbie Houldsworth" w:date="2020-05-12T16:53:00Z"/>
                <w:b/>
                <w:bCs/>
                <w:szCs w:val="24"/>
              </w:rPr>
              <w:pPrChange w:id="21448" w:author="Debbie Houldsworth" w:date="2020-05-13T09:35:00Z">
                <w:pPr>
                  <w:tabs>
                    <w:tab w:val="clear" w:pos="2160"/>
                    <w:tab w:val="clear" w:pos="2880"/>
                    <w:tab w:val="clear" w:pos="3600"/>
                    <w:tab w:val="clear" w:pos="4320"/>
                    <w:tab w:val="clear" w:pos="5040"/>
                    <w:tab w:val="clear" w:pos="9029"/>
                  </w:tabs>
                  <w:spacing w:after="230"/>
                  <w:jc w:val="left"/>
                </w:pPr>
              </w:pPrChange>
            </w:pPr>
            <w:del w:id="21449" w:author="Debbie Houldsworth" w:date="2020-05-12T16:53:00Z">
              <w:r w:rsidRPr="005F27CA" w:rsidDel="00D73898">
                <w:rPr>
                  <w:b/>
                  <w:bCs/>
                  <w:szCs w:val="24"/>
                </w:rPr>
                <w:delText xml:space="preserve">Service Level </w:delText>
              </w:r>
            </w:del>
          </w:p>
        </w:tc>
        <w:tc>
          <w:tcPr>
            <w:tcW w:w="1921" w:type="dxa"/>
            <w:shd w:val="clear" w:color="auto" w:fill="F3F3F3"/>
            <w:tcPrChange w:id="21450" w:author="Debbie Houldsworth" w:date="2020-05-06T07:34:00Z">
              <w:tcPr>
                <w:tcW w:w="1937" w:type="dxa"/>
                <w:shd w:val="clear" w:color="auto" w:fill="F3F3F3"/>
              </w:tcPr>
            </w:tcPrChange>
          </w:tcPr>
          <w:p w14:paraId="086809A5" w14:textId="394768AC" w:rsidR="00426F1D" w:rsidRPr="005F27CA" w:rsidDel="00D73898" w:rsidRDefault="00426F1D">
            <w:pPr>
              <w:tabs>
                <w:tab w:val="clear" w:pos="2160"/>
                <w:tab w:val="clear" w:pos="2880"/>
                <w:tab w:val="clear" w:pos="3600"/>
                <w:tab w:val="clear" w:pos="4320"/>
                <w:tab w:val="clear" w:pos="5040"/>
                <w:tab w:val="clear" w:pos="9029"/>
              </w:tabs>
              <w:spacing w:after="240"/>
              <w:jc w:val="left"/>
              <w:outlineLvl w:val="0"/>
              <w:rPr>
                <w:del w:id="21451" w:author="Debbie Houldsworth" w:date="2020-05-12T16:53:00Z"/>
                <w:b/>
                <w:bCs/>
                <w:szCs w:val="24"/>
              </w:rPr>
              <w:pPrChange w:id="21452" w:author="Debbie Houldsworth" w:date="2020-05-13T09:35:00Z">
                <w:pPr>
                  <w:tabs>
                    <w:tab w:val="clear" w:pos="2160"/>
                    <w:tab w:val="clear" w:pos="2880"/>
                    <w:tab w:val="clear" w:pos="3600"/>
                    <w:tab w:val="clear" w:pos="4320"/>
                    <w:tab w:val="clear" w:pos="5040"/>
                    <w:tab w:val="clear" w:pos="9029"/>
                  </w:tabs>
                  <w:spacing w:after="230"/>
                  <w:jc w:val="left"/>
                </w:pPr>
              </w:pPrChange>
            </w:pPr>
            <w:del w:id="21453" w:author="Debbie Houldsworth" w:date="2020-05-12T16:53:00Z">
              <w:r w:rsidRPr="005F27CA" w:rsidDel="00D73898">
                <w:rPr>
                  <w:b/>
                  <w:bCs/>
                  <w:szCs w:val="24"/>
                </w:rPr>
                <w:delText>Compensation</w:delText>
              </w:r>
            </w:del>
          </w:p>
        </w:tc>
      </w:tr>
      <w:tr w:rsidR="00426F1D" w:rsidRPr="005F27CA" w:rsidDel="00CD7BBA" w14:paraId="7E5B1D2D" w14:textId="374ACB6A" w:rsidTr="00CD7BBA">
        <w:trPr>
          <w:del w:id="21454" w:author="Debbie Houldsworth" w:date="2020-05-06T07:34:00Z"/>
        </w:trPr>
        <w:tc>
          <w:tcPr>
            <w:tcW w:w="1680" w:type="dxa"/>
            <w:tcPrChange w:id="21455" w:author="Debbie Houldsworth" w:date="2020-05-06T07:34:00Z">
              <w:tcPr>
                <w:tcW w:w="1688" w:type="dxa"/>
              </w:tcPr>
            </w:tcPrChange>
          </w:tcPr>
          <w:p w14:paraId="2306FDC3" w14:textId="45A09EB8"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1456" w:author="Debbie Houldsworth" w:date="2020-05-06T07:34:00Z"/>
                <w:szCs w:val="24"/>
              </w:rPr>
              <w:pPrChange w:id="21457" w:author="Debbie Houldsworth" w:date="2020-05-13T09:35:00Z">
                <w:pPr>
                  <w:tabs>
                    <w:tab w:val="clear" w:pos="2160"/>
                    <w:tab w:val="clear" w:pos="2880"/>
                    <w:tab w:val="clear" w:pos="3600"/>
                    <w:tab w:val="clear" w:pos="4320"/>
                    <w:tab w:val="clear" w:pos="5040"/>
                    <w:tab w:val="clear" w:pos="9029"/>
                  </w:tabs>
                  <w:spacing w:after="230"/>
                  <w:jc w:val="left"/>
                </w:pPr>
              </w:pPrChange>
            </w:pPr>
            <w:del w:id="21458" w:author="Debbie Houldsworth" w:date="2020-05-06T07:34:00Z">
              <w:r w:rsidRPr="005F27CA" w:rsidDel="00CD7BBA">
                <w:rPr>
                  <w:szCs w:val="24"/>
                </w:rPr>
                <w:delText>Acceptance of Green Deal Arrangements Data following Installation</w:delText>
              </w:r>
            </w:del>
          </w:p>
        </w:tc>
        <w:tc>
          <w:tcPr>
            <w:tcW w:w="3295" w:type="dxa"/>
            <w:tcPrChange w:id="21459" w:author="Debbie Houldsworth" w:date="2020-05-06T07:34:00Z">
              <w:tcPr>
                <w:tcW w:w="3420" w:type="dxa"/>
              </w:tcPr>
            </w:tcPrChange>
          </w:tcPr>
          <w:p w14:paraId="5E41F934" w14:textId="3D47F2C7"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1460" w:author="Debbie Houldsworth" w:date="2020-05-06T07:34:00Z"/>
                <w:szCs w:val="24"/>
              </w:rPr>
              <w:pPrChange w:id="21461" w:author="Debbie Houldsworth" w:date="2020-05-13T09:35:00Z">
                <w:pPr>
                  <w:tabs>
                    <w:tab w:val="clear" w:pos="2160"/>
                    <w:tab w:val="clear" w:pos="2880"/>
                    <w:tab w:val="clear" w:pos="3600"/>
                    <w:tab w:val="clear" w:pos="4320"/>
                    <w:tab w:val="clear" w:pos="5040"/>
                    <w:tab w:val="clear" w:pos="9029"/>
                  </w:tabs>
                  <w:spacing w:after="230"/>
                  <w:jc w:val="left"/>
                </w:pPr>
              </w:pPrChange>
            </w:pPr>
            <w:del w:id="21462" w:author="Debbie Houldsworth" w:date="2020-05-06T07:34:00Z">
              <w:r w:rsidRPr="005F27CA" w:rsidDel="00CD7BBA">
                <w:rPr>
                  <w:szCs w:val="24"/>
                </w:rPr>
                <w:delText>For each Green Deal Plan, acceptance by the GDCC Operator of a valid notification submitted under Clause 10.2.1 of the GDAA, which contains a Green Deal Charge Start date that is not less than twenty (20) Working Days from the date of such notification (</w:delText>
              </w:r>
              <w:r w:rsidRPr="005F27CA" w:rsidDel="00CD7BBA">
                <w:rPr>
                  <w:b/>
                  <w:bCs/>
                  <w:szCs w:val="24"/>
                </w:rPr>
                <w:delText>Initial Notification</w:delText>
              </w:r>
              <w:r w:rsidRPr="005F27CA" w:rsidDel="00CD7BBA">
                <w:rPr>
                  <w:szCs w:val="24"/>
                </w:rPr>
                <w:delText>).</w:delText>
              </w:r>
            </w:del>
          </w:p>
        </w:tc>
        <w:tc>
          <w:tcPr>
            <w:tcW w:w="2123" w:type="dxa"/>
            <w:tcPrChange w:id="21463" w:author="Debbie Houldsworth" w:date="2020-05-06T07:34:00Z">
              <w:tcPr>
                <w:tcW w:w="2200" w:type="dxa"/>
              </w:tcPr>
            </w:tcPrChange>
          </w:tcPr>
          <w:p w14:paraId="24023827" w14:textId="47817BEA"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1464" w:author="Debbie Houldsworth" w:date="2020-05-06T07:34:00Z"/>
                <w:szCs w:val="24"/>
              </w:rPr>
              <w:pPrChange w:id="21465" w:author="Debbie Houldsworth" w:date="2020-05-13T09:35:00Z">
                <w:pPr>
                  <w:tabs>
                    <w:tab w:val="clear" w:pos="2160"/>
                    <w:tab w:val="clear" w:pos="2880"/>
                    <w:tab w:val="clear" w:pos="3600"/>
                    <w:tab w:val="clear" w:pos="4320"/>
                    <w:tab w:val="clear" w:pos="5040"/>
                    <w:tab w:val="clear" w:pos="9029"/>
                  </w:tabs>
                  <w:spacing w:after="230"/>
                  <w:jc w:val="left"/>
                </w:pPr>
              </w:pPrChange>
            </w:pPr>
            <w:del w:id="21466" w:author="Debbie Houldsworth" w:date="2020-05-06T07:34:00Z">
              <w:r w:rsidRPr="005F27CA" w:rsidDel="00CD7BBA">
                <w:rPr>
                  <w:szCs w:val="24"/>
                </w:rPr>
                <w:delText xml:space="preserve">One hundred percent (100%) by: </w:delText>
              </w:r>
            </w:del>
          </w:p>
          <w:p w14:paraId="0430F81A" w14:textId="1BFA724A"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1467" w:author="Debbie Houldsworth" w:date="2020-05-06T07:34:00Z"/>
                <w:szCs w:val="24"/>
              </w:rPr>
              <w:pPrChange w:id="21468" w:author="Debbie Houldsworth" w:date="2020-05-13T09:35:00Z">
                <w:pPr>
                  <w:tabs>
                    <w:tab w:val="clear" w:pos="2160"/>
                    <w:tab w:val="clear" w:pos="2880"/>
                    <w:tab w:val="clear" w:pos="3600"/>
                    <w:tab w:val="clear" w:pos="4320"/>
                    <w:tab w:val="clear" w:pos="5040"/>
                    <w:tab w:val="clear" w:pos="9029"/>
                  </w:tabs>
                  <w:spacing w:after="230"/>
                  <w:jc w:val="left"/>
                </w:pPr>
              </w:pPrChange>
            </w:pPr>
            <w:del w:id="21469" w:author="Debbie Houldsworth" w:date="2020-05-06T07:34:00Z">
              <w:r w:rsidRPr="005F27CA" w:rsidDel="00CD7BBA">
                <w:rPr>
                  <w:szCs w:val="24"/>
                </w:rPr>
                <w:delText xml:space="preserve">(i) the end of the Working Day (where the data were entered before 2pm); or </w:delText>
              </w:r>
            </w:del>
          </w:p>
          <w:p w14:paraId="65AABF4E" w14:textId="294744E4"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1470" w:author="Debbie Houldsworth" w:date="2020-05-06T07:34:00Z"/>
                <w:szCs w:val="24"/>
              </w:rPr>
              <w:pPrChange w:id="21471" w:author="Debbie Houldsworth" w:date="2020-05-13T09:35:00Z">
                <w:pPr>
                  <w:tabs>
                    <w:tab w:val="clear" w:pos="2160"/>
                    <w:tab w:val="clear" w:pos="2880"/>
                    <w:tab w:val="clear" w:pos="3600"/>
                    <w:tab w:val="clear" w:pos="4320"/>
                    <w:tab w:val="clear" w:pos="5040"/>
                    <w:tab w:val="clear" w:pos="9029"/>
                  </w:tabs>
                  <w:spacing w:after="230"/>
                  <w:jc w:val="left"/>
                </w:pPr>
              </w:pPrChange>
            </w:pPr>
            <w:del w:id="21472" w:author="Debbie Houldsworth" w:date="2020-05-06T07:34:00Z">
              <w:r w:rsidRPr="005F27CA" w:rsidDel="00CD7BBA">
                <w:rPr>
                  <w:szCs w:val="24"/>
                </w:rPr>
                <w:delText>(ii) by the end of the next Working Day (where the data were entered after 2pm).</w:delText>
              </w:r>
            </w:del>
          </w:p>
        </w:tc>
        <w:tc>
          <w:tcPr>
            <w:tcW w:w="1921" w:type="dxa"/>
            <w:tcPrChange w:id="21473" w:author="Debbie Houldsworth" w:date="2020-05-06T07:34:00Z">
              <w:tcPr>
                <w:tcW w:w="1937" w:type="dxa"/>
              </w:tcPr>
            </w:tcPrChange>
          </w:tcPr>
          <w:p w14:paraId="627A0693" w14:textId="32B72673"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1474" w:author="Debbie Houldsworth" w:date="2020-05-06T07:34:00Z"/>
                <w:szCs w:val="24"/>
              </w:rPr>
              <w:pPrChange w:id="21475" w:author="Debbie Houldsworth" w:date="2020-05-13T09:35:00Z">
                <w:pPr>
                  <w:tabs>
                    <w:tab w:val="clear" w:pos="2160"/>
                    <w:tab w:val="clear" w:pos="2880"/>
                    <w:tab w:val="clear" w:pos="3600"/>
                    <w:tab w:val="clear" w:pos="4320"/>
                    <w:tab w:val="clear" w:pos="5040"/>
                    <w:tab w:val="clear" w:pos="9029"/>
                  </w:tabs>
                  <w:spacing w:after="230"/>
                  <w:jc w:val="left"/>
                </w:pPr>
              </w:pPrChange>
            </w:pPr>
            <w:del w:id="21476" w:author="Debbie Houldsworth" w:date="2020-05-06T07:34:00Z">
              <w:r w:rsidRPr="005F27CA" w:rsidDel="00CD7BBA">
                <w:rPr>
                  <w:szCs w:val="24"/>
                </w:rPr>
                <w:delText xml:space="preserve">Interest on Daily Green Deal Charge </w:delText>
              </w:r>
            </w:del>
          </w:p>
        </w:tc>
      </w:tr>
    </w:tbl>
    <w:p w14:paraId="087B3725" w14:textId="4B6A7FD8"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1477" w:author="Debbie Houldsworth" w:date="2020-05-06T07:34:00Z"/>
          <w:szCs w:val="24"/>
        </w:rPr>
        <w:pPrChange w:id="21478" w:author="Debbie Houldsworth" w:date="2020-05-13T09:35:00Z">
          <w:pPr>
            <w:tabs>
              <w:tab w:val="clear" w:pos="2160"/>
              <w:tab w:val="clear" w:pos="2880"/>
              <w:tab w:val="clear" w:pos="3600"/>
              <w:tab w:val="clear" w:pos="4320"/>
              <w:tab w:val="clear" w:pos="5040"/>
              <w:tab w:val="clear" w:pos="9029"/>
            </w:tabs>
            <w:spacing w:after="230"/>
            <w:jc w:val="left"/>
          </w:pPr>
        </w:pPrChange>
      </w:pPr>
    </w:p>
    <w:p w14:paraId="79FF3A37" w14:textId="4667EC31"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1479" w:author="Debbie Houldsworth" w:date="2020-05-06T07:34:00Z"/>
          <w:b/>
          <w:bCs/>
          <w:szCs w:val="24"/>
        </w:rPr>
        <w:pPrChange w:id="21480" w:author="Debbie Houldsworth" w:date="2020-05-13T09:35:00Z">
          <w:pPr>
            <w:tabs>
              <w:tab w:val="clear" w:pos="2160"/>
              <w:tab w:val="clear" w:pos="2880"/>
              <w:tab w:val="clear" w:pos="3600"/>
              <w:tab w:val="clear" w:pos="4320"/>
              <w:tab w:val="clear" w:pos="5040"/>
              <w:tab w:val="clear" w:pos="9029"/>
            </w:tabs>
            <w:spacing w:after="230"/>
            <w:jc w:val="left"/>
          </w:pPr>
        </w:pPrChange>
      </w:pPr>
      <w:del w:id="21481" w:author="Debbie Houldsworth" w:date="2020-05-06T07:34:00Z">
        <w:r w:rsidRPr="005F27CA" w:rsidDel="00CD7BBA">
          <w:rPr>
            <w:b/>
            <w:bCs/>
            <w:szCs w:val="24"/>
          </w:rPr>
          <w:delText xml:space="preserve">(b)  Monthly GDCC Availability </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5"/>
        <w:gridCol w:w="3302"/>
        <w:gridCol w:w="2129"/>
        <w:gridCol w:w="1923"/>
      </w:tblGrid>
      <w:tr w:rsidR="00426F1D" w:rsidRPr="005F27CA" w:rsidDel="00CD7BBA" w14:paraId="6E18D3AB" w14:textId="11672B25" w:rsidTr="00426F1D">
        <w:trPr>
          <w:del w:id="21482" w:author="Debbie Houldsworth" w:date="2020-05-06T07:34:00Z"/>
        </w:trPr>
        <w:tc>
          <w:tcPr>
            <w:tcW w:w="1688" w:type="dxa"/>
            <w:shd w:val="clear" w:color="auto" w:fill="F3F3F3"/>
          </w:tcPr>
          <w:p w14:paraId="4F693D86" w14:textId="07364B80"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1483" w:author="Debbie Houldsworth" w:date="2020-05-06T07:34:00Z"/>
                <w:b/>
                <w:bCs/>
                <w:szCs w:val="24"/>
              </w:rPr>
              <w:pPrChange w:id="21484" w:author="Debbie Houldsworth" w:date="2020-05-13T09:35:00Z">
                <w:pPr>
                  <w:tabs>
                    <w:tab w:val="clear" w:pos="2160"/>
                    <w:tab w:val="clear" w:pos="2880"/>
                    <w:tab w:val="clear" w:pos="3600"/>
                    <w:tab w:val="clear" w:pos="4320"/>
                    <w:tab w:val="clear" w:pos="5040"/>
                    <w:tab w:val="clear" w:pos="9029"/>
                  </w:tabs>
                  <w:spacing w:after="230"/>
                  <w:jc w:val="left"/>
                </w:pPr>
              </w:pPrChange>
            </w:pPr>
            <w:del w:id="21485" w:author="Debbie Houldsworth" w:date="2020-05-06T07:34:00Z">
              <w:r w:rsidRPr="005F27CA" w:rsidDel="00CD7BBA">
                <w:rPr>
                  <w:b/>
                  <w:bCs/>
                  <w:szCs w:val="24"/>
                </w:rPr>
                <w:delText>Area</w:delText>
              </w:r>
            </w:del>
          </w:p>
        </w:tc>
        <w:tc>
          <w:tcPr>
            <w:tcW w:w="3420" w:type="dxa"/>
            <w:shd w:val="clear" w:color="auto" w:fill="F3F3F3"/>
          </w:tcPr>
          <w:p w14:paraId="136A2D1A" w14:textId="678B6D34"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1486" w:author="Debbie Houldsworth" w:date="2020-05-06T07:34:00Z"/>
                <w:b/>
                <w:bCs/>
                <w:szCs w:val="24"/>
              </w:rPr>
              <w:pPrChange w:id="21487" w:author="Debbie Houldsworth" w:date="2020-05-13T09:35:00Z">
                <w:pPr>
                  <w:tabs>
                    <w:tab w:val="clear" w:pos="2160"/>
                    <w:tab w:val="clear" w:pos="2880"/>
                    <w:tab w:val="clear" w:pos="3600"/>
                    <w:tab w:val="clear" w:pos="4320"/>
                    <w:tab w:val="clear" w:pos="5040"/>
                    <w:tab w:val="clear" w:pos="9029"/>
                  </w:tabs>
                  <w:spacing w:after="230"/>
                  <w:jc w:val="left"/>
                </w:pPr>
              </w:pPrChange>
            </w:pPr>
            <w:del w:id="21488" w:author="Debbie Houldsworth" w:date="2020-05-06T07:34:00Z">
              <w:r w:rsidRPr="005F27CA" w:rsidDel="00CD7BBA">
                <w:rPr>
                  <w:b/>
                  <w:bCs/>
                  <w:szCs w:val="24"/>
                </w:rPr>
                <w:delText>Service description</w:delText>
              </w:r>
            </w:del>
          </w:p>
        </w:tc>
        <w:tc>
          <w:tcPr>
            <w:tcW w:w="2200" w:type="dxa"/>
            <w:shd w:val="clear" w:color="auto" w:fill="F3F3F3"/>
          </w:tcPr>
          <w:p w14:paraId="6B50F5BD" w14:textId="12CC4B45"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1489" w:author="Debbie Houldsworth" w:date="2020-05-06T07:34:00Z"/>
                <w:b/>
                <w:bCs/>
                <w:szCs w:val="24"/>
              </w:rPr>
              <w:pPrChange w:id="21490" w:author="Debbie Houldsworth" w:date="2020-05-13T09:35:00Z">
                <w:pPr>
                  <w:tabs>
                    <w:tab w:val="clear" w:pos="2160"/>
                    <w:tab w:val="clear" w:pos="2880"/>
                    <w:tab w:val="clear" w:pos="3600"/>
                    <w:tab w:val="clear" w:pos="4320"/>
                    <w:tab w:val="clear" w:pos="5040"/>
                    <w:tab w:val="clear" w:pos="9029"/>
                  </w:tabs>
                  <w:spacing w:after="230"/>
                  <w:jc w:val="left"/>
                </w:pPr>
              </w:pPrChange>
            </w:pPr>
            <w:del w:id="21491" w:author="Debbie Houldsworth" w:date="2020-05-06T07:34:00Z">
              <w:r w:rsidRPr="005F27CA" w:rsidDel="00CD7BBA">
                <w:rPr>
                  <w:b/>
                  <w:bCs/>
                  <w:szCs w:val="24"/>
                </w:rPr>
                <w:delText xml:space="preserve">Service Level </w:delText>
              </w:r>
            </w:del>
          </w:p>
        </w:tc>
        <w:tc>
          <w:tcPr>
            <w:tcW w:w="1937" w:type="dxa"/>
            <w:shd w:val="clear" w:color="auto" w:fill="F3F3F3"/>
          </w:tcPr>
          <w:p w14:paraId="1BF055D0" w14:textId="6A491994"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1492" w:author="Debbie Houldsworth" w:date="2020-05-06T07:34:00Z"/>
                <w:b/>
                <w:bCs/>
                <w:szCs w:val="24"/>
              </w:rPr>
              <w:pPrChange w:id="21493" w:author="Debbie Houldsworth" w:date="2020-05-13T09:35:00Z">
                <w:pPr>
                  <w:tabs>
                    <w:tab w:val="clear" w:pos="2160"/>
                    <w:tab w:val="clear" w:pos="2880"/>
                    <w:tab w:val="clear" w:pos="3600"/>
                    <w:tab w:val="clear" w:pos="4320"/>
                    <w:tab w:val="clear" w:pos="5040"/>
                    <w:tab w:val="clear" w:pos="9029"/>
                  </w:tabs>
                  <w:spacing w:after="230"/>
                  <w:jc w:val="left"/>
                </w:pPr>
              </w:pPrChange>
            </w:pPr>
            <w:del w:id="21494" w:author="Debbie Houldsworth" w:date="2020-05-06T07:34:00Z">
              <w:r w:rsidRPr="005F27CA" w:rsidDel="00CD7BBA">
                <w:rPr>
                  <w:b/>
                  <w:bCs/>
                  <w:szCs w:val="24"/>
                </w:rPr>
                <w:delText>Compensation</w:delText>
              </w:r>
            </w:del>
          </w:p>
        </w:tc>
      </w:tr>
      <w:tr w:rsidR="00426F1D" w:rsidRPr="005F27CA" w:rsidDel="00CD7BBA" w14:paraId="20C18FD4" w14:textId="5E069A9A" w:rsidTr="00426F1D">
        <w:trPr>
          <w:del w:id="21495" w:author="Debbie Houldsworth" w:date="2020-05-06T07:34:00Z"/>
        </w:trPr>
        <w:tc>
          <w:tcPr>
            <w:tcW w:w="1688" w:type="dxa"/>
          </w:tcPr>
          <w:p w14:paraId="497D2F6C" w14:textId="0FE9B05D"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1496" w:author="Debbie Houldsworth" w:date="2020-05-06T07:34:00Z"/>
                <w:szCs w:val="24"/>
              </w:rPr>
              <w:pPrChange w:id="21497" w:author="Debbie Houldsworth" w:date="2020-05-13T09:35:00Z">
                <w:pPr>
                  <w:tabs>
                    <w:tab w:val="clear" w:pos="2160"/>
                    <w:tab w:val="clear" w:pos="2880"/>
                    <w:tab w:val="clear" w:pos="3600"/>
                    <w:tab w:val="clear" w:pos="4320"/>
                    <w:tab w:val="clear" w:pos="5040"/>
                    <w:tab w:val="clear" w:pos="9029"/>
                  </w:tabs>
                  <w:spacing w:after="230"/>
                  <w:jc w:val="left"/>
                </w:pPr>
              </w:pPrChange>
            </w:pPr>
            <w:del w:id="21498" w:author="Debbie Houldsworth" w:date="2020-05-06T07:34:00Z">
              <w:r w:rsidRPr="005F27CA" w:rsidDel="00CD7BBA">
                <w:rPr>
                  <w:szCs w:val="24"/>
                </w:rPr>
                <w:delText>Monthly GDCC availability</w:delText>
              </w:r>
            </w:del>
          </w:p>
        </w:tc>
        <w:tc>
          <w:tcPr>
            <w:tcW w:w="3420" w:type="dxa"/>
          </w:tcPr>
          <w:p w14:paraId="62911614" w14:textId="5CABF859"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1499" w:author="Debbie Houldsworth" w:date="2020-05-06T07:34:00Z"/>
                <w:szCs w:val="24"/>
              </w:rPr>
              <w:pPrChange w:id="21500" w:author="Debbie Houldsworth" w:date="2020-05-13T09:35:00Z">
                <w:pPr>
                  <w:tabs>
                    <w:tab w:val="clear" w:pos="2160"/>
                    <w:tab w:val="clear" w:pos="2880"/>
                    <w:tab w:val="clear" w:pos="3600"/>
                    <w:tab w:val="clear" w:pos="4320"/>
                    <w:tab w:val="clear" w:pos="5040"/>
                    <w:tab w:val="clear" w:pos="9029"/>
                  </w:tabs>
                  <w:spacing w:after="230"/>
                  <w:jc w:val="left"/>
                </w:pPr>
              </w:pPrChange>
            </w:pPr>
            <w:del w:id="21501" w:author="Debbie Houldsworth" w:date="2020-05-06T07:34:00Z">
              <w:r w:rsidRPr="005F27CA" w:rsidDel="00CD7BBA">
                <w:rPr>
                  <w:szCs w:val="24"/>
                </w:rPr>
                <w:delText>Total GDCC Availability (on a Working Hours basis) in a calendar month.</w:delText>
              </w:r>
            </w:del>
          </w:p>
        </w:tc>
        <w:tc>
          <w:tcPr>
            <w:tcW w:w="2200" w:type="dxa"/>
          </w:tcPr>
          <w:p w14:paraId="7308E0EB" w14:textId="1B9A6635"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1502" w:author="Debbie Houldsworth" w:date="2020-05-06T07:34:00Z"/>
                <w:szCs w:val="24"/>
              </w:rPr>
              <w:pPrChange w:id="21503" w:author="Debbie Houldsworth" w:date="2020-05-13T09:35:00Z">
                <w:pPr>
                  <w:tabs>
                    <w:tab w:val="clear" w:pos="2160"/>
                    <w:tab w:val="clear" w:pos="2880"/>
                    <w:tab w:val="clear" w:pos="3600"/>
                    <w:tab w:val="clear" w:pos="4320"/>
                    <w:tab w:val="clear" w:pos="5040"/>
                    <w:tab w:val="clear" w:pos="9029"/>
                  </w:tabs>
                  <w:spacing w:after="230"/>
                  <w:jc w:val="left"/>
                </w:pPr>
              </w:pPrChange>
            </w:pPr>
            <w:del w:id="21504" w:author="Debbie Houldsworth" w:date="2020-05-06T07:34:00Z">
              <w:r w:rsidRPr="005F27CA" w:rsidDel="00CD7BBA">
                <w:rPr>
                  <w:szCs w:val="24"/>
                </w:rPr>
                <w:delText>At least 97%</w:delText>
              </w:r>
            </w:del>
          </w:p>
        </w:tc>
        <w:tc>
          <w:tcPr>
            <w:tcW w:w="1937" w:type="dxa"/>
          </w:tcPr>
          <w:p w14:paraId="36A9878A" w14:textId="44ED4897"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1505" w:author="Debbie Houldsworth" w:date="2020-05-06T07:34:00Z"/>
                <w:szCs w:val="24"/>
              </w:rPr>
              <w:pPrChange w:id="21506" w:author="Debbie Houldsworth" w:date="2020-05-13T09:35:00Z">
                <w:pPr>
                  <w:tabs>
                    <w:tab w:val="clear" w:pos="2160"/>
                    <w:tab w:val="clear" w:pos="2880"/>
                    <w:tab w:val="clear" w:pos="3600"/>
                    <w:tab w:val="clear" w:pos="4320"/>
                    <w:tab w:val="clear" w:pos="5040"/>
                    <w:tab w:val="clear" w:pos="9029"/>
                  </w:tabs>
                  <w:spacing w:after="230"/>
                  <w:jc w:val="left"/>
                </w:pPr>
              </w:pPrChange>
            </w:pPr>
            <w:del w:id="21507" w:author="Debbie Houldsworth" w:date="2020-05-06T07:34:00Z">
              <w:r w:rsidRPr="005F27CA" w:rsidDel="00CD7BBA">
                <w:rPr>
                  <w:szCs w:val="24"/>
                </w:rPr>
                <w:delText>Contractual damages</w:delText>
              </w:r>
            </w:del>
          </w:p>
        </w:tc>
      </w:tr>
    </w:tbl>
    <w:p w14:paraId="3CB77190" w14:textId="7BEB1322" w:rsidR="00426F1D" w:rsidRPr="005F27CA" w:rsidDel="00D73898" w:rsidRDefault="00426F1D">
      <w:pPr>
        <w:tabs>
          <w:tab w:val="clear" w:pos="2160"/>
          <w:tab w:val="clear" w:pos="2880"/>
          <w:tab w:val="clear" w:pos="3600"/>
          <w:tab w:val="clear" w:pos="4320"/>
          <w:tab w:val="clear" w:pos="5040"/>
          <w:tab w:val="clear" w:pos="9029"/>
        </w:tabs>
        <w:spacing w:after="240"/>
        <w:jc w:val="left"/>
        <w:outlineLvl w:val="0"/>
        <w:rPr>
          <w:del w:id="21508" w:author="Debbie Houldsworth" w:date="2020-05-12T16:53:00Z"/>
          <w:szCs w:val="24"/>
        </w:rPr>
        <w:pPrChange w:id="21509" w:author="Debbie Houldsworth" w:date="2020-05-13T09:35:00Z">
          <w:pPr>
            <w:tabs>
              <w:tab w:val="clear" w:pos="2160"/>
              <w:tab w:val="clear" w:pos="2880"/>
              <w:tab w:val="clear" w:pos="3600"/>
              <w:tab w:val="clear" w:pos="4320"/>
              <w:tab w:val="clear" w:pos="5040"/>
              <w:tab w:val="clear" w:pos="9029"/>
            </w:tabs>
            <w:spacing w:after="230"/>
            <w:jc w:val="left"/>
          </w:pPr>
        </w:pPrChange>
      </w:pPr>
    </w:p>
    <w:p w14:paraId="648C67F8" w14:textId="24458EB3"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1510" w:author="Debbie Houldsworth" w:date="2020-05-06T07:34:00Z"/>
          <w:szCs w:val="24"/>
        </w:rPr>
        <w:pPrChange w:id="21511" w:author="Debbie Houldsworth" w:date="2020-05-13T09:35:00Z">
          <w:pPr>
            <w:tabs>
              <w:tab w:val="clear" w:pos="2160"/>
              <w:tab w:val="clear" w:pos="2880"/>
              <w:tab w:val="clear" w:pos="3600"/>
              <w:tab w:val="clear" w:pos="4320"/>
              <w:tab w:val="clear" w:pos="5040"/>
              <w:tab w:val="clear" w:pos="9029"/>
            </w:tabs>
            <w:spacing w:after="230"/>
            <w:jc w:val="left"/>
          </w:pPr>
        </w:pPrChange>
      </w:pPr>
      <w:bookmarkStart w:id="21512" w:name="_Toc341385723"/>
      <w:del w:id="21513" w:author="Debbie Houldsworth" w:date="2020-05-12T16:53:00Z">
        <w:r w:rsidRPr="005F27CA" w:rsidDel="00D73898">
          <w:rPr>
            <w:b/>
            <w:bCs/>
            <w:szCs w:val="24"/>
          </w:rPr>
          <w:delText>2</w:delText>
        </w:r>
        <w:r w:rsidRPr="005F27CA" w:rsidDel="00D73898">
          <w:rPr>
            <w:szCs w:val="24"/>
          </w:rPr>
          <w:tab/>
        </w:r>
      </w:del>
      <w:del w:id="21514" w:author="Debbie Houldsworth" w:date="2020-05-06T07:34:00Z">
        <w:r w:rsidRPr="005F27CA" w:rsidDel="00CD7BBA">
          <w:rPr>
            <w:b/>
            <w:bCs/>
            <w:szCs w:val="24"/>
          </w:rPr>
          <w:delText>Compensation</w:delText>
        </w:r>
        <w:bookmarkEnd w:id="21512"/>
      </w:del>
    </w:p>
    <w:p w14:paraId="797D79F2" w14:textId="1C5DD9A2"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1515" w:author="Debbie Houldsworth" w:date="2020-05-06T07:34:00Z"/>
          <w:szCs w:val="24"/>
        </w:rPr>
        <w:pPrChange w:id="21516" w:author="Debbie Houldsworth" w:date="2020-05-13T09:35:00Z">
          <w:pPr>
            <w:tabs>
              <w:tab w:val="clear" w:pos="2160"/>
              <w:tab w:val="clear" w:pos="2880"/>
              <w:tab w:val="clear" w:pos="3600"/>
              <w:tab w:val="clear" w:pos="4320"/>
              <w:tab w:val="clear" w:pos="5040"/>
              <w:tab w:val="clear" w:pos="9029"/>
            </w:tabs>
            <w:spacing w:after="230"/>
            <w:ind w:left="709"/>
            <w:jc w:val="left"/>
          </w:pPr>
        </w:pPrChange>
      </w:pPr>
      <w:del w:id="21517" w:author="Debbie Houldsworth" w:date="2020-05-06T07:34:00Z">
        <w:r w:rsidRPr="005F27CA" w:rsidDel="00CD7BBA">
          <w:rPr>
            <w:szCs w:val="24"/>
          </w:rPr>
          <w:delText>Where the GDCC Operator fails to meet any Service Level in paragraph 1 of this Schedule 3, the relevant compensation to be calculated by reference to the column headed “Compensation” for that Service Level, shall be as follows:</w:delText>
        </w:r>
      </w:del>
    </w:p>
    <w:p w14:paraId="5DBC257C" w14:textId="0178FE59"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1518" w:author="Debbie Houldsworth" w:date="2020-05-06T07:34:00Z"/>
          <w:szCs w:val="24"/>
        </w:rPr>
        <w:pPrChange w:id="21519" w:author="Debbie Houldsworth" w:date="2020-05-13T09:35:00Z">
          <w:pPr>
            <w:tabs>
              <w:tab w:val="clear" w:pos="2160"/>
              <w:tab w:val="clear" w:pos="2880"/>
              <w:tab w:val="clear" w:pos="3600"/>
              <w:tab w:val="clear" w:pos="4320"/>
              <w:tab w:val="clear" w:pos="5040"/>
              <w:tab w:val="clear" w:pos="9029"/>
            </w:tabs>
            <w:spacing w:after="230"/>
            <w:ind w:left="709"/>
            <w:jc w:val="left"/>
          </w:pPr>
        </w:pPrChange>
      </w:pPr>
      <w:del w:id="21520" w:author="Debbie Houldsworth" w:date="2020-05-06T07:34:00Z">
        <w:r w:rsidRPr="005F27CA" w:rsidDel="00CD7BBA">
          <w:rPr>
            <w:b/>
            <w:bCs/>
            <w:szCs w:val="24"/>
          </w:rPr>
          <w:delText>2.1</w:delText>
        </w:r>
        <w:r w:rsidRPr="005F27CA" w:rsidDel="00CD7BBA">
          <w:rPr>
            <w:szCs w:val="24"/>
          </w:rPr>
          <w:tab/>
        </w:r>
        <w:r w:rsidRPr="005F27CA" w:rsidDel="00CD7BBA">
          <w:rPr>
            <w:b/>
            <w:bCs/>
            <w:szCs w:val="24"/>
          </w:rPr>
          <w:delText xml:space="preserve">Interest on Daily Green Deal Charge </w:delText>
        </w:r>
      </w:del>
    </w:p>
    <w:p w14:paraId="15F6E788" w14:textId="4971109E"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1521" w:author="Debbie Houldsworth" w:date="2020-05-06T07:34:00Z"/>
          <w:szCs w:val="24"/>
        </w:rPr>
        <w:pPrChange w:id="21522" w:author="Debbie Houldsworth" w:date="2020-05-13T09:35:00Z">
          <w:pPr>
            <w:tabs>
              <w:tab w:val="clear" w:pos="2160"/>
              <w:tab w:val="clear" w:pos="2880"/>
              <w:tab w:val="clear" w:pos="3600"/>
              <w:tab w:val="clear" w:pos="4320"/>
              <w:tab w:val="clear" w:pos="5040"/>
              <w:tab w:val="clear" w:pos="9029"/>
            </w:tabs>
            <w:spacing w:after="230"/>
            <w:ind w:left="1418"/>
            <w:jc w:val="left"/>
          </w:pPr>
        </w:pPrChange>
      </w:pPr>
      <w:del w:id="21523" w:author="Debbie Houldsworth" w:date="2020-05-06T07:34:00Z">
        <w:r w:rsidRPr="005F27CA" w:rsidDel="00CD7BBA">
          <w:rPr>
            <w:szCs w:val="24"/>
          </w:rPr>
          <w:delText>The Service Level Compensation shall be equivalent to the interest payable on the Daily Green Deal Charge (specified in the Initial Notification) at the Relevant Interest Rate compounded daily, for the number of Compensation Days.</w:delText>
        </w:r>
      </w:del>
    </w:p>
    <w:p w14:paraId="3C1D0BF2" w14:textId="74626332"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1524" w:author="Debbie Houldsworth" w:date="2020-05-06T07:34:00Z"/>
          <w:b/>
          <w:bCs/>
          <w:szCs w:val="24"/>
        </w:rPr>
        <w:pPrChange w:id="21525" w:author="Debbie Houldsworth" w:date="2020-05-13T09:35:00Z">
          <w:pPr>
            <w:tabs>
              <w:tab w:val="clear" w:pos="2160"/>
              <w:tab w:val="clear" w:pos="2880"/>
              <w:tab w:val="clear" w:pos="3600"/>
              <w:tab w:val="clear" w:pos="4320"/>
              <w:tab w:val="clear" w:pos="5040"/>
              <w:tab w:val="clear" w:pos="9029"/>
            </w:tabs>
            <w:spacing w:after="230"/>
            <w:ind w:left="709"/>
            <w:jc w:val="left"/>
          </w:pPr>
        </w:pPrChange>
      </w:pPr>
      <w:del w:id="21526" w:author="Debbie Houldsworth" w:date="2020-05-06T07:34:00Z">
        <w:r w:rsidRPr="005F27CA" w:rsidDel="00CD7BBA">
          <w:rPr>
            <w:b/>
            <w:bCs/>
            <w:szCs w:val="24"/>
          </w:rPr>
          <w:delText>2.2</w:delText>
        </w:r>
        <w:r w:rsidRPr="005F27CA" w:rsidDel="00CD7BBA">
          <w:rPr>
            <w:b/>
            <w:bCs/>
            <w:szCs w:val="24"/>
          </w:rPr>
          <w:tab/>
          <w:delText>Contractual damages</w:delText>
        </w:r>
      </w:del>
    </w:p>
    <w:p w14:paraId="41601DF4" w14:textId="71E77C0B"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1527" w:author="Debbie Houldsworth" w:date="2020-05-06T07:34:00Z"/>
          <w:szCs w:val="24"/>
        </w:rPr>
        <w:pPrChange w:id="21528" w:author="Debbie Houldsworth" w:date="2020-05-13T09:35:00Z">
          <w:pPr>
            <w:tabs>
              <w:tab w:val="clear" w:pos="2160"/>
              <w:tab w:val="clear" w:pos="2880"/>
              <w:tab w:val="clear" w:pos="3600"/>
              <w:tab w:val="clear" w:pos="4320"/>
              <w:tab w:val="clear" w:pos="5040"/>
              <w:tab w:val="clear" w:pos="9029"/>
            </w:tabs>
            <w:spacing w:after="230"/>
            <w:ind w:left="1418"/>
            <w:jc w:val="left"/>
          </w:pPr>
        </w:pPrChange>
      </w:pPr>
      <w:del w:id="21529" w:author="Debbie Houldsworth" w:date="2020-05-06T07:34:00Z">
        <w:r w:rsidRPr="005F27CA" w:rsidDel="00CD7BBA">
          <w:rPr>
            <w:szCs w:val="24"/>
          </w:rPr>
          <w:delText>The Service Level Compensation shall be a court award (if any) for damages for breach of contract.</w:delText>
        </w:r>
      </w:del>
    </w:p>
    <w:p w14:paraId="1F69E7B8" w14:textId="14348A95"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1530" w:author="Debbie Houldsworth" w:date="2020-05-06T07:34:00Z"/>
          <w:b/>
          <w:bCs/>
          <w:szCs w:val="24"/>
        </w:rPr>
        <w:pPrChange w:id="21531" w:author="Debbie Houldsworth" w:date="2020-05-13T09:35:00Z">
          <w:pPr>
            <w:tabs>
              <w:tab w:val="clear" w:pos="2160"/>
              <w:tab w:val="clear" w:pos="2880"/>
              <w:tab w:val="clear" w:pos="3600"/>
              <w:tab w:val="clear" w:pos="4320"/>
              <w:tab w:val="clear" w:pos="5040"/>
              <w:tab w:val="clear" w:pos="9029"/>
            </w:tabs>
            <w:spacing w:after="230"/>
            <w:jc w:val="left"/>
          </w:pPr>
        </w:pPrChange>
      </w:pPr>
      <w:bookmarkStart w:id="21532" w:name="_Toc341385724"/>
      <w:del w:id="21533" w:author="Debbie Houldsworth" w:date="2020-05-06T07:34:00Z">
        <w:r w:rsidRPr="005F27CA" w:rsidDel="00CD7BBA">
          <w:rPr>
            <w:b/>
            <w:bCs/>
            <w:szCs w:val="24"/>
          </w:rPr>
          <w:delText>3</w:delText>
        </w:r>
        <w:r w:rsidRPr="005F27CA" w:rsidDel="00CD7BBA">
          <w:rPr>
            <w:b/>
            <w:bCs/>
            <w:szCs w:val="24"/>
          </w:rPr>
          <w:tab/>
          <w:delText>Definitions</w:delText>
        </w:r>
        <w:bookmarkEnd w:id="21532"/>
      </w:del>
    </w:p>
    <w:p w14:paraId="3CEB3BA9" w14:textId="3333BB35"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1534" w:author="Debbie Houldsworth" w:date="2020-05-06T07:34:00Z"/>
          <w:szCs w:val="24"/>
        </w:rPr>
        <w:pPrChange w:id="21535" w:author="Debbie Houldsworth" w:date="2020-05-13T09:35:00Z">
          <w:pPr>
            <w:tabs>
              <w:tab w:val="clear" w:pos="2160"/>
              <w:tab w:val="clear" w:pos="2880"/>
              <w:tab w:val="clear" w:pos="3600"/>
              <w:tab w:val="clear" w:pos="4320"/>
              <w:tab w:val="clear" w:pos="5040"/>
              <w:tab w:val="clear" w:pos="9029"/>
            </w:tabs>
            <w:spacing w:after="230"/>
            <w:ind w:left="709"/>
            <w:jc w:val="left"/>
          </w:pPr>
        </w:pPrChange>
      </w:pPr>
      <w:del w:id="21536" w:author="Debbie Houldsworth" w:date="2020-05-06T07:34:00Z">
        <w:r w:rsidRPr="005F27CA" w:rsidDel="00CD7BBA">
          <w:rPr>
            <w:szCs w:val="24"/>
          </w:rPr>
          <w:delText>Unless expressly stated otherwise in this Agreement (including this Schedule 3), all capitalised terms in this Schedule 3 shall have the same meaning as in the GDAA.</w:delText>
        </w:r>
      </w:del>
    </w:p>
    <w:p w14:paraId="275C969E" w14:textId="62A19C92"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1537" w:author="Debbie Houldsworth" w:date="2020-05-06T07:34:00Z"/>
          <w:szCs w:val="24"/>
        </w:rPr>
        <w:pPrChange w:id="21538" w:author="Debbie Houldsworth" w:date="2020-05-13T09:35:00Z">
          <w:pPr>
            <w:tabs>
              <w:tab w:val="clear" w:pos="2160"/>
              <w:tab w:val="clear" w:pos="2880"/>
              <w:tab w:val="clear" w:pos="3600"/>
              <w:tab w:val="clear" w:pos="4320"/>
              <w:tab w:val="clear" w:pos="5040"/>
              <w:tab w:val="clear" w:pos="9029"/>
            </w:tabs>
            <w:spacing w:after="230"/>
            <w:ind w:left="709"/>
            <w:jc w:val="left"/>
          </w:pPr>
        </w:pPrChange>
      </w:pPr>
    </w:p>
    <w:p w14:paraId="260AE52C" w14:textId="6D006F58"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1539" w:author="Debbie Houldsworth" w:date="2020-05-06T07:34:00Z"/>
          <w:szCs w:val="24"/>
        </w:rPr>
        <w:pPrChange w:id="21540" w:author="Debbie Houldsworth" w:date="2020-05-13T09:35:00Z">
          <w:pPr>
            <w:tabs>
              <w:tab w:val="clear" w:pos="2160"/>
              <w:tab w:val="clear" w:pos="2880"/>
              <w:tab w:val="clear" w:pos="3600"/>
              <w:tab w:val="clear" w:pos="4320"/>
              <w:tab w:val="clear" w:pos="5040"/>
              <w:tab w:val="clear" w:pos="9029"/>
            </w:tabs>
            <w:spacing w:after="230"/>
            <w:ind w:left="709"/>
            <w:jc w:val="left"/>
          </w:pPr>
        </w:pPrChange>
      </w:pPr>
    </w:p>
    <w:p w14:paraId="0B067E30" w14:textId="13B44CC8"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1541" w:author="Debbie Houldsworth" w:date="2020-05-06T07:34:00Z"/>
          <w:b/>
          <w:bCs/>
          <w:szCs w:val="24"/>
        </w:rPr>
        <w:pPrChange w:id="21542" w:author="Debbie Houldsworth" w:date="2020-05-13T09:35:00Z">
          <w:pPr>
            <w:tabs>
              <w:tab w:val="clear" w:pos="2160"/>
              <w:tab w:val="clear" w:pos="2880"/>
              <w:tab w:val="clear" w:pos="3600"/>
              <w:tab w:val="clear" w:pos="4320"/>
              <w:tab w:val="clear" w:pos="5040"/>
              <w:tab w:val="clear" w:pos="9029"/>
            </w:tabs>
            <w:spacing w:after="230"/>
            <w:ind w:left="709"/>
            <w:jc w:val="left"/>
          </w:pPr>
        </w:pPrChange>
      </w:pPr>
      <w:del w:id="21543" w:author="Debbie Houldsworth" w:date="2020-05-06T07:34:00Z">
        <w:r w:rsidRPr="005F27CA" w:rsidDel="00CD7BBA">
          <w:rPr>
            <w:b/>
            <w:bCs/>
            <w:szCs w:val="24"/>
          </w:rPr>
          <w:delText>Compensation Days</w:delText>
        </w:r>
        <w:r w:rsidRPr="005F27CA" w:rsidDel="00CD7BBA">
          <w:rPr>
            <w:szCs w:val="24"/>
          </w:rPr>
          <w:delText xml:space="preserve"> means GDCC Unavailability – (Relevant Working Days – 20)</w:delText>
        </w:r>
      </w:del>
    </w:p>
    <w:p w14:paraId="1323A991" w14:textId="4E89A414"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1544" w:author="Debbie Houldsworth" w:date="2020-05-06T07:34:00Z"/>
          <w:b/>
          <w:bCs/>
          <w:szCs w:val="24"/>
        </w:rPr>
        <w:pPrChange w:id="21545" w:author="Debbie Houldsworth" w:date="2020-05-13T09:35:00Z">
          <w:pPr>
            <w:tabs>
              <w:tab w:val="clear" w:pos="2160"/>
              <w:tab w:val="clear" w:pos="2880"/>
              <w:tab w:val="clear" w:pos="3600"/>
              <w:tab w:val="clear" w:pos="4320"/>
              <w:tab w:val="clear" w:pos="5040"/>
              <w:tab w:val="clear" w:pos="9029"/>
            </w:tabs>
            <w:spacing w:after="230"/>
            <w:ind w:left="709"/>
            <w:jc w:val="left"/>
          </w:pPr>
        </w:pPrChange>
      </w:pPr>
      <w:del w:id="21546" w:author="Debbie Houldsworth" w:date="2020-05-06T07:34:00Z">
        <w:r w:rsidRPr="005F27CA" w:rsidDel="00CD7BBA">
          <w:rPr>
            <w:b/>
            <w:bCs/>
            <w:szCs w:val="24"/>
          </w:rPr>
          <w:delText xml:space="preserve">GDCC Unavailability </w:delText>
        </w:r>
        <w:r w:rsidRPr="005F27CA" w:rsidDel="00CD7BBA">
          <w:rPr>
            <w:szCs w:val="24"/>
          </w:rPr>
          <w:delText>means the number of Working Days by which the Service Level in Table 1(a) has been exceeded.</w:delText>
        </w:r>
      </w:del>
    </w:p>
    <w:p w14:paraId="5A2CE702" w14:textId="11D94646"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1547" w:author="Debbie Houldsworth" w:date="2020-05-06T07:34:00Z"/>
          <w:szCs w:val="24"/>
        </w:rPr>
        <w:pPrChange w:id="21548" w:author="Debbie Houldsworth" w:date="2020-05-13T09:35:00Z">
          <w:pPr>
            <w:tabs>
              <w:tab w:val="clear" w:pos="2160"/>
              <w:tab w:val="clear" w:pos="2880"/>
              <w:tab w:val="clear" w:pos="3600"/>
              <w:tab w:val="clear" w:pos="4320"/>
              <w:tab w:val="clear" w:pos="5040"/>
              <w:tab w:val="clear" w:pos="9029"/>
            </w:tabs>
            <w:spacing w:after="230"/>
            <w:ind w:left="709"/>
            <w:jc w:val="left"/>
          </w:pPr>
        </w:pPrChange>
      </w:pPr>
      <w:del w:id="21549" w:author="Debbie Houldsworth" w:date="2020-05-06T07:34:00Z">
        <w:r w:rsidRPr="005F27CA" w:rsidDel="00CD7BBA">
          <w:rPr>
            <w:b/>
            <w:bCs/>
            <w:szCs w:val="24"/>
          </w:rPr>
          <w:delText xml:space="preserve">Initial Notification </w:delText>
        </w:r>
        <w:r w:rsidRPr="005F27CA" w:rsidDel="00CD7BBA">
          <w:rPr>
            <w:szCs w:val="24"/>
          </w:rPr>
          <w:delText>has the meaning given in table 1(a) of this Schedule 3.</w:delText>
        </w:r>
      </w:del>
    </w:p>
    <w:p w14:paraId="07A70E92" w14:textId="5D1EC461"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1550" w:author="Debbie Houldsworth" w:date="2020-05-06T07:34:00Z"/>
          <w:b/>
          <w:bCs/>
          <w:szCs w:val="24"/>
        </w:rPr>
        <w:pPrChange w:id="21551" w:author="Debbie Houldsworth" w:date="2020-05-13T09:35:00Z">
          <w:pPr>
            <w:tabs>
              <w:tab w:val="clear" w:pos="2160"/>
              <w:tab w:val="clear" w:pos="2880"/>
              <w:tab w:val="clear" w:pos="3600"/>
              <w:tab w:val="clear" w:pos="4320"/>
              <w:tab w:val="clear" w:pos="5040"/>
              <w:tab w:val="clear" w:pos="9029"/>
            </w:tabs>
            <w:spacing w:after="230"/>
            <w:ind w:left="709"/>
            <w:jc w:val="left"/>
          </w:pPr>
        </w:pPrChange>
      </w:pPr>
      <w:del w:id="21552" w:author="Debbie Houldsworth" w:date="2020-05-06T07:34:00Z">
        <w:r w:rsidRPr="005F27CA" w:rsidDel="00CD7BBA">
          <w:rPr>
            <w:b/>
            <w:bCs/>
            <w:szCs w:val="24"/>
          </w:rPr>
          <w:delText xml:space="preserve">Relevant Working Days </w:delText>
        </w:r>
        <w:r w:rsidRPr="005F27CA" w:rsidDel="00CD7BBA">
          <w:rPr>
            <w:szCs w:val="24"/>
          </w:rPr>
          <w:delText>means the number of Working Days between the date of the Initial Notification and the date of the first Green Deal Charge Start Date in the Initial Notification.</w:delText>
        </w:r>
      </w:del>
    </w:p>
    <w:p w14:paraId="2EE6BE86" w14:textId="15C23778"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1553" w:author="Debbie Houldsworth" w:date="2020-05-06T07:34:00Z"/>
          <w:szCs w:val="24"/>
        </w:rPr>
        <w:pPrChange w:id="21554" w:author="Debbie Houldsworth" w:date="2020-05-13T09:35:00Z">
          <w:pPr>
            <w:tabs>
              <w:tab w:val="clear" w:pos="2160"/>
              <w:tab w:val="clear" w:pos="2880"/>
              <w:tab w:val="clear" w:pos="3600"/>
              <w:tab w:val="clear" w:pos="4320"/>
              <w:tab w:val="clear" w:pos="5040"/>
              <w:tab w:val="clear" w:pos="9029"/>
            </w:tabs>
            <w:spacing w:after="230"/>
            <w:ind w:left="709"/>
            <w:jc w:val="left"/>
          </w:pPr>
        </w:pPrChange>
      </w:pPr>
      <w:del w:id="21555" w:author="Debbie Houldsworth" w:date="2020-05-06T07:34:00Z">
        <w:r w:rsidRPr="005F27CA" w:rsidDel="00CD7BBA">
          <w:rPr>
            <w:b/>
            <w:bCs/>
            <w:szCs w:val="24"/>
          </w:rPr>
          <w:delText xml:space="preserve">GDCC Availability </w:delText>
        </w:r>
        <w:r w:rsidRPr="005F27CA" w:rsidDel="00CD7BBA">
          <w:rPr>
            <w:szCs w:val="24"/>
          </w:rPr>
          <w:delText>means availability of the GDCC for access by the User during Working Hours.  For the avoidance of doubt, for the purposes of determining availability of the GDCC, time spent by the GDCC Operator on any planned or emergency maintenance shall be included.</w:delText>
        </w:r>
      </w:del>
    </w:p>
    <w:p w14:paraId="6527D918" w14:textId="17D49861" w:rsidR="00426F1D" w:rsidRPr="005F27CA" w:rsidDel="00D73898" w:rsidRDefault="00426F1D">
      <w:pPr>
        <w:tabs>
          <w:tab w:val="clear" w:pos="2160"/>
          <w:tab w:val="clear" w:pos="2880"/>
          <w:tab w:val="clear" w:pos="3600"/>
          <w:tab w:val="clear" w:pos="4320"/>
          <w:tab w:val="clear" w:pos="5040"/>
          <w:tab w:val="clear" w:pos="9029"/>
        </w:tabs>
        <w:spacing w:after="240"/>
        <w:jc w:val="left"/>
        <w:outlineLvl w:val="0"/>
        <w:rPr>
          <w:del w:id="21556" w:author="Debbie Houldsworth" w:date="2020-05-12T16:53:00Z"/>
          <w:szCs w:val="24"/>
        </w:rPr>
        <w:pPrChange w:id="21557" w:author="Debbie Houldsworth" w:date="2020-05-13T09:35:00Z">
          <w:pPr>
            <w:tabs>
              <w:tab w:val="clear" w:pos="2160"/>
              <w:tab w:val="clear" w:pos="2880"/>
              <w:tab w:val="clear" w:pos="3600"/>
              <w:tab w:val="clear" w:pos="4320"/>
              <w:tab w:val="clear" w:pos="5040"/>
              <w:tab w:val="clear" w:pos="9029"/>
            </w:tabs>
            <w:spacing w:after="230"/>
            <w:ind w:left="709"/>
            <w:jc w:val="left"/>
          </w:pPr>
        </w:pPrChange>
      </w:pPr>
      <w:del w:id="21558" w:author="Debbie Houldsworth" w:date="2020-05-06T07:34:00Z">
        <w:r w:rsidRPr="005F27CA" w:rsidDel="00CD7BBA">
          <w:rPr>
            <w:b/>
            <w:bCs/>
            <w:szCs w:val="24"/>
          </w:rPr>
          <w:delText xml:space="preserve">Working Hours </w:delText>
        </w:r>
        <w:r w:rsidRPr="005F27CA" w:rsidDel="00CD7BBA">
          <w:rPr>
            <w:szCs w:val="24"/>
          </w:rPr>
          <w:delText>means 9am to 5pm on any Working Day.</w:delText>
        </w:r>
      </w:del>
    </w:p>
    <w:p w14:paraId="44C05352" w14:textId="6A3B3428" w:rsidR="00426F1D" w:rsidRPr="005F27CA" w:rsidDel="00CD7BBA" w:rsidRDefault="00426F1D">
      <w:pPr>
        <w:tabs>
          <w:tab w:val="clear" w:pos="2160"/>
          <w:tab w:val="clear" w:pos="2880"/>
          <w:tab w:val="clear" w:pos="3600"/>
          <w:tab w:val="clear" w:pos="4320"/>
          <w:tab w:val="clear" w:pos="5040"/>
          <w:tab w:val="clear" w:pos="9029"/>
        </w:tabs>
        <w:spacing w:after="240"/>
        <w:jc w:val="left"/>
        <w:outlineLvl w:val="0"/>
        <w:rPr>
          <w:del w:id="21559" w:author="Debbie Houldsworth" w:date="2020-05-06T07:34:00Z"/>
          <w:szCs w:val="24"/>
        </w:rPr>
        <w:pPrChange w:id="21560" w:author="Debbie Houldsworth" w:date="2020-05-13T09:35:00Z">
          <w:pPr>
            <w:tabs>
              <w:tab w:val="clear" w:pos="2160"/>
              <w:tab w:val="clear" w:pos="2880"/>
              <w:tab w:val="clear" w:pos="3600"/>
              <w:tab w:val="clear" w:pos="4320"/>
              <w:tab w:val="clear" w:pos="5040"/>
              <w:tab w:val="clear" w:pos="9029"/>
            </w:tabs>
            <w:spacing w:after="230"/>
            <w:jc w:val="left"/>
          </w:pPr>
        </w:pPrChange>
      </w:pPr>
      <w:del w:id="21561" w:author="Debbie Houldsworth" w:date="2020-05-12T16:53:00Z">
        <w:r w:rsidRPr="005F27CA" w:rsidDel="00D73898">
          <w:rPr>
            <w:b/>
            <w:szCs w:val="24"/>
          </w:rPr>
          <w:br w:type="page"/>
        </w:r>
      </w:del>
      <w:del w:id="21562" w:author="Debbie Houldsworth" w:date="2020-05-06T07:34:00Z">
        <w:r w:rsidRPr="005F27CA" w:rsidDel="00CD7BBA">
          <w:rPr>
            <w:b/>
            <w:szCs w:val="24"/>
          </w:rPr>
          <w:delText>Signed</w:delText>
        </w:r>
        <w:r w:rsidRPr="005F27CA" w:rsidDel="00CD7BBA">
          <w:rPr>
            <w:szCs w:val="24"/>
          </w:rPr>
          <w:delText xml:space="preserve"> by the parties [or their duly authorised representatives]</w:delText>
        </w:r>
      </w:del>
    </w:p>
    <w:p w14:paraId="21495652" w14:textId="25BB3874" w:rsidR="00426F1D" w:rsidRPr="005F27CA" w:rsidDel="00CD7BBA" w:rsidRDefault="00426F1D">
      <w:pPr>
        <w:tabs>
          <w:tab w:val="clear" w:pos="2160"/>
          <w:tab w:val="clear" w:pos="2880"/>
          <w:tab w:val="clear" w:pos="3600"/>
          <w:tab w:val="clear" w:pos="4320"/>
          <w:tab w:val="clear" w:pos="5040"/>
          <w:tab w:val="clear" w:pos="9029"/>
        </w:tabs>
        <w:jc w:val="left"/>
        <w:outlineLvl w:val="0"/>
        <w:rPr>
          <w:del w:id="21563" w:author="Debbie Houldsworth" w:date="2020-05-06T07:34:00Z"/>
          <w:szCs w:val="24"/>
        </w:rPr>
        <w:pPrChange w:id="21564" w:author="Debbie Houldsworth" w:date="2020-05-13T09:35:00Z">
          <w:pPr>
            <w:tabs>
              <w:tab w:val="clear" w:pos="2160"/>
              <w:tab w:val="clear" w:pos="2880"/>
              <w:tab w:val="clear" w:pos="3600"/>
              <w:tab w:val="clear" w:pos="4320"/>
              <w:tab w:val="clear" w:pos="5040"/>
              <w:tab w:val="clear" w:pos="9029"/>
              <w:tab w:val="left" w:pos="4321"/>
            </w:tabs>
            <w:jc w:val="left"/>
          </w:pPr>
        </w:pPrChange>
      </w:pPr>
    </w:p>
    <w:p w14:paraId="15813FFD" w14:textId="1A718DD7" w:rsidR="00426F1D" w:rsidRPr="005F27CA" w:rsidDel="00CD7BBA" w:rsidRDefault="00426F1D">
      <w:pPr>
        <w:tabs>
          <w:tab w:val="clear" w:pos="2160"/>
          <w:tab w:val="clear" w:pos="2880"/>
          <w:tab w:val="clear" w:pos="3600"/>
          <w:tab w:val="clear" w:pos="4320"/>
          <w:tab w:val="clear" w:pos="5040"/>
          <w:tab w:val="clear" w:pos="9029"/>
        </w:tabs>
        <w:jc w:val="left"/>
        <w:outlineLvl w:val="0"/>
        <w:rPr>
          <w:del w:id="21565" w:author="Debbie Houldsworth" w:date="2020-05-06T07:34:00Z"/>
          <w:szCs w:val="24"/>
        </w:rPr>
        <w:pPrChange w:id="21566" w:author="Debbie Houldsworth" w:date="2020-05-13T09:35:00Z">
          <w:pPr>
            <w:tabs>
              <w:tab w:val="clear" w:pos="2160"/>
              <w:tab w:val="clear" w:pos="2880"/>
              <w:tab w:val="clear" w:pos="3600"/>
              <w:tab w:val="clear" w:pos="4320"/>
              <w:tab w:val="clear" w:pos="5040"/>
              <w:tab w:val="clear" w:pos="9029"/>
              <w:tab w:val="left" w:pos="4321"/>
            </w:tabs>
            <w:jc w:val="left"/>
          </w:pPr>
        </w:pPrChange>
      </w:pPr>
    </w:p>
    <w:tbl>
      <w:tblPr>
        <w:tblW w:w="0" w:type="auto"/>
        <w:tblLayout w:type="fixed"/>
        <w:tblLook w:val="0000" w:firstRow="0" w:lastRow="0" w:firstColumn="0" w:lastColumn="0" w:noHBand="0" w:noVBand="0"/>
      </w:tblPr>
      <w:tblGrid>
        <w:gridCol w:w="4361"/>
        <w:gridCol w:w="992"/>
        <w:gridCol w:w="2835"/>
      </w:tblGrid>
      <w:tr w:rsidR="00426F1D" w:rsidRPr="005F27CA" w:rsidDel="00CD7BBA" w14:paraId="4BEECCDB" w14:textId="45CB7494" w:rsidTr="00426F1D">
        <w:trPr>
          <w:del w:id="21567" w:author="Debbie Houldsworth" w:date="2020-05-06T07:34:00Z"/>
        </w:trPr>
        <w:tc>
          <w:tcPr>
            <w:tcW w:w="4361" w:type="dxa"/>
          </w:tcPr>
          <w:p w14:paraId="1A80893B" w14:textId="437086E0" w:rsidR="00426F1D" w:rsidRPr="005F27CA" w:rsidDel="00CD7BBA" w:rsidRDefault="00426F1D">
            <w:pPr>
              <w:tabs>
                <w:tab w:val="clear" w:pos="2160"/>
                <w:tab w:val="clear" w:pos="2880"/>
                <w:tab w:val="clear" w:pos="3600"/>
                <w:tab w:val="clear" w:pos="4320"/>
                <w:tab w:val="clear" w:pos="5040"/>
                <w:tab w:val="clear" w:pos="9029"/>
              </w:tabs>
              <w:jc w:val="left"/>
              <w:outlineLvl w:val="0"/>
              <w:rPr>
                <w:del w:id="21568" w:author="Debbie Houldsworth" w:date="2020-05-06T07:34:00Z"/>
                <w:szCs w:val="24"/>
              </w:rPr>
              <w:pPrChange w:id="21569" w:author="Debbie Houldsworth" w:date="2020-05-13T09:35:00Z">
                <w:pPr>
                  <w:tabs>
                    <w:tab w:val="clear" w:pos="2160"/>
                    <w:tab w:val="clear" w:pos="2880"/>
                    <w:tab w:val="clear" w:pos="3600"/>
                    <w:tab w:val="clear" w:pos="4320"/>
                    <w:tab w:val="clear" w:pos="5040"/>
                    <w:tab w:val="clear" w:pos="9029"/>
                    <w:tab w:val="left" w:pos="4321"/>
                  </w:tabs>
                  <w:jc w:val="left"/>
                </w:pPr>
              </w:pPrChange>
            </w:pPr>
            <w:del w:id="21570" w:author="Debbie Houldsworth" w:date="2020-05-06T07:34:00Z">
              <w:r w:rsidRPr="005F27CA" w:rsidDel="00CD7BBA">
                <w:rPr>
                  <w:b/>
                  <w:szCs w:val="24"/>
                </w:rPr>
                <w:delText>Signed</w:delText>
              </w:r>
              <w:r w:rsidRPr="005F27CA" w:rsidDel="00CD7BBA">
                <w:rPr>
                  <w:szCs w:val="24"/>
                </w:rPr>
                <w:delText xml:space="preserve"> by</w:delText>
              </w:r>
            </w:del>
          </w:p>
          <w:p w14:paraId="501D5860" w14:textId="600C99CA" w:rsidR="00426F1D" w:rsidRPr="005F27CA" w:rsidDel="00CD7BBA" w:rsidRDefault="00426F1D">
            <w:pPr>
              <w:tabs>
                <w:tab w:val="clear" w:pos="2160"/>
                <w:tab w:val="clear" w:pos="2880"/>
                <w:tab w:val="clear" w:pos="3600"/>
                <w:tab w:val="clear" w:pos="4320"/>
                <w:tab w:val="clear" w:pos="5040"/>
                <w:tab w:val="clear" w:pos="9029"/>
              </w:tabs>
              <w:jc w:val="left"/>
              <w:outlineLvl w:val="0"/>
              <w:rPr>
                <w:del w:id="21571" w:author="Debbie Houldsworth" w:date="2020-05-06T07:34:00Z"/>
                <w:szCs w:val="24"/>
              </w:rPr>
              <w:pPrChange w:id="21572" w:author="Debbie Houldsworth" w:date="2020-05-13T09:35:00Z">
                <w:pPr>
                  <w:tabs>
                    <w:tab w:val="clear" w:pos="2160"/>
                    <w:tab w:val="clear" w:pos="2880"/>
                    <w:tab w:val="clear" w:pos="3600"/>
                    <w:tab w:val="clear" w:pos="4320"/>
                    <w:tab w:val="clear" w:pos="5040"/>
                    <w:tab w:val="clear" w:pos="9029"/>
                    <w:tab w:val="left" w:pos="4321"/>
                  </w:tabs>
                  <w:jc w:val="left"/>
                </w:pPr>
              </w:pPrChange>
            </w:pPr>
            <w:del w:id="21573" w:author="Debbie Houldsworth" w:date="2020-05-06T07:34:00Z">
              <w:r w:rsidRPr="005F27CA" w:rsidDel="00CD7BBA">
                <w:rPr>
                  <w:szCs w:val="24"/>
                </w:rPr>
                <w:delText>duly authorised for and</w:delText>
              </w:r>
            </w:del>
          </w:p>
          <w:p w14:paraId="10D440B5" w14:textId="3DFF02B5" w:rsidR="00426F1D" w:rsidRPr="005F27CA" w:rsidDel="00CD7BBA" w:rsidRDefault="00426F1D">
            <w:pPr>
              <w:tabs>
                <w:tab w:val="clear" w:pos="2160"/>
                <w:tab w:val="clear" w:pos="2880"/>
                <w:tab w:val="clear" w:pos="3600"/>
                <w:tab w:val="clear" w:pos="4320"/>
                <w:tab w:val="clear" w:pos="5040"/>
                <w:tab w:val="clear" w:pos="9029"/>
              </w:tabs>
              <w:jc w:val="left"/>
              <w:outlineLvl w:val="0"/>
              <w:rPr>
                <w:del w:id="21574" w:author="Debbie Houldsworth" w:date="2020-05-06T07:34:00Z"/>
                <w:szCs w:val="24"/>
              </w:rPr>
              <w:pPrChange w:id="21575" w:author="Debbie Houldsworth" w:date="2020-05-13T09:35:00Z">
                <w:pPr>
                  <w:tabs>
                    <w:tab w:val="clear" w:pos="2160"/>
                    <w:tab w:val="clear" w:pos="2880"/>
                    <w:tab w:val="clear" w:pos="3600"/>
                    <w:tab w:val="clear" w:pos="4320"/>
                    <w:tab w:val="clear" w:pos="5040"/>
                    <w:tab w:val="clear" w:pos="9029"/>
                    <w:tab w:val="left" w:pos="4321"/>
                  </w:tabs>
                  <w:jc w:val="left"/>
                </w:pPr>
              </w:pPrChange>
            </w:pPr>
            <w:del w:id="21576" w:author="Debbie Houldsworth" w:date="2020-05-06T07:34:00Z">
              <w:r w:rsidRPr="005F27CA" w:rsidDel="00CD7BBA">
                <w:rPr>
                  <w:szCs w:val="24"/>
                </w:rPr>
                <w:delText>on behalf of</w:delText>
              </w:r>
            </w:del>
          </w:p>
          <w:p w14:paraId="39C30D76" w14:textId="56DEA510" w:rsidR="00426F1D" w:rsidRPr="005F27CA" w:rsidDel="00CD7BBA" w:rsidRDefault="00426F1D">
            <w:pPr>
              <w:tabs>
                <w:tab w:val="clear" w:pos="2160"/>
                <w:tab w:val="clear" w:pos="2880"/>
                <w:tab w:val="clear" w:pos="3600"/>
                <w:tab w:val="clear" w:pos="4320"/>
                <w:tab w:val="clear" w:pos="5040"/>
                <w:tab w:val="clear" w:pos="9029"/>
              </w:tabs>
              <w:jc w:val="left"/>
              <w:outlineLvl w:val="0"/>
              <w:rPr>
                <w:del w:id="21577" w:author="Debbie Houldsworth" w:date="2020-05-06T07:34:00Z"/>
                <w:szCs w:val="24"/>
              </w:rPr>
              <w:pPrChange w:id="21578" w:author="Debbie Houldsworth" w:date="2020-05-13T09:35:00Z">
                <w:pPr>
                  <w:tabs>
                    <w:tab w:val="clear" w:pos="2160"/>
                    <w:tab w:val="clear" w:pos="2880"/>
                    <w:tab w:val="clear" w:pos="3600"/>
                    <w:tab w:val="clear" w:pos="4320"/>
                    <w:tab w:val="clear" w:pos="5040"/>
                    <w:tab w:val="clear" w:pos="9029"/>
                    <w:tab w:val="left" w:pos="4321"/>
                  </w:tabs>
                  <w:jc w:val="left"/>
                </w:pPr>
              </w:pPrChange>
            </w:pPr>
            <w:del w:id="21579" w:author="Debbie Houldsworth" w:date="2020-05-06T07:34:00Z">
              <w:r w:rsidRPr="005F27CA" w:rsidDel="00CD7BBA">
                <w:rPr>
                  <w:b/>
                  <w:szCs w:val="24"/>
                </w:rPr>
                <w:delText>GDCC Operator</w:delText>
              </w:r>
            </w:del>
          </w:p>
        </w:tc>
        <w:tc>
          <w:tcPr>
            <w:tcW w:w="992" w:type="dxa"/>
          </w:tcPr>
          <w:p w14:paraId="0AE83A11" w14:textId="6453B533" w:rsidR="00426F1D" w:rsidRPr="005F27CA" w:rsidDel="00CD7BBA" w:rsidRDefault="00426F1D">
            <w:pPr>
              <w:tabs>
                <w:tab w:val="clear" w:pos="2160"/>
                <w:tab w:val="clear" w:pos="2880"/>
                <w:tab w:val="clear" w:pos="3600"/>
                <w:tab w:val="clear" w:pos="4320"/>
                <w:tab w:val="clear" w:pos="5040"/>
                <w:tab w:val="clear" w:pos="9029"/>
              </w:tabs>
              <w:jc w:val="left"/>
              <w:outlineLvl w:val="0"/>
              <w:rPr>
                <w:del w:id="21580" w:author="Debbie Houldsworth" w:date="2020-05-06T07:34:00Z"/>
                <w:szCs w:val="24"/>
              </w:rPr>
              <w:pPrChange w:id="21581" w:author="Debbie Houldsworth" w:date="2020-05-13T09:35:00Z">
                <w:pPr>
                  <w:tabs>
                    <w:tab w:val="clear" w:pos="2160"/>
                    <w:tab w:val="clear" w:pos="2880"/>
                    <w:tab w:val="clear" w:pos="3600"/>
                    <w:tab w:val="clear" w:pos="4320"/>
                    <w:tab w:val="clear" w:pos="5040"/>
                    <w:tab w:val="clear" w:pos="9029"/>
                    <w:tab w:val="left" w:pos="4321"/>
                  </w:tabs>
                  <w:jc w:val="left"/>
                </w:pPr>
              </w:pPrChange>
            </w:pPr>
            <w:del w:id="21582" w:author="Debbie Houldsworth" w:date="2020-05-06T07:34:00Z">
              <w:r w:rsidRPr="005F27CA" w:rsidDel="00CD7BBA">
                <w:rPr>
                  <w:szCs w:val="24"/>
                </w:rPr>
                <w:delText>)</w:delText>
              </w:r>
            </w:del>
          </w:p>
          <w:p w14:paraId="0A085B9F" w14:textId="1A1F04E0" w:rsidR="00426F1D" w:rsidRPr="005F27CA" w:rsidDel="00CD7BBA" w:rsidRDefault="00426F1D">
            <w:pPr>
              <w:tabs>
                <w:tab w:val="clear" w:pos="2160"/>
                <w:tab w:val="clear" w:pos="2880"/>
                <w:tab w:val="clear" w:pos="3600"/>
                <w:tab w:val="clear" w:pos="4320"/>
                <w:tab w:val="clear" w:pos="5040"/>
                <w:tab w:val="clear" w:pos="9029"/>
              </w:tabs>
              <w:jc w:val="left"/>
              <w:outlineLvl w:val="0"/>
              <w:rPr>
                <w:del w:id="21583" w:author="Debbie Houldsworth" w:date="2020-05-06T07:34:00Z"/>
                <w:szCs w:val="24"/>
              </w:rPr>
              <w:pPrChange w:id="21584" w:author="Debbie Houldsworth" w:date="2020-05-13T09:35:00Z">
                <w:pPr>
                  <w:tabs>
                    <w:tab w:val="clear" w:pos="2160"/>
                    <w:tab w:val="clear" w:pos="2880"/>
                    <w:tab w:val="clear" w:pos="3600"/>
                    <w:tab w:val="clear" w:pos="4320"/>
                    <w:tab w:val="clear" w:pos="5040"/>
                    <w:tab w:val="clear" w:pos="9029"/>
                    <w:tab w:val="left" w:pos="4321"/>
                  </w:tabs>
                  <w:jc w:val="left"/>
                </w:pPr>
              </w:pPrChange>
            </w:pPr>
            <w:del w:id="21585" w:author="Debbie Houldsworth" w:date="2020-05-06T07:34:00Z">
              <w:r w:rsidRPr="005F27CA" w:rsidDel="00CD7BBA">
                <w:rPr>
                  <w:szCs w:val="24"/>
                </w:rPr>
                <w:delText>)</w:delText>
              </w:r>
            </w:del>
          </w:p>
          <w:p w14:paraId="7DAF9423" w14:textId="3DA751C4" w:rsidR="00426F1D" w:rsidRPr="005F27CA" w:rsidDel="00CD7BBA" w:rsidRDefault="00426F1D">
            <w:pPr>
              <w:tabs>
                <w:tab w:val="clear" w:pos="2160"/>
                <w:tab w:val="clear" w:pos="2880"/>
                <w:tab w:val="clear" w:pos="3600"/>
                <w:tab w:val="clear" w:pos="4320"/>
                <w:tab w:val="clear" w:pos="5040"/>
                <w:tab w:val="clear" w:pos="9029"/>
              </w:tabs>
              <w:jc w:val="left"/>
              <w:outlineLvl w:val="0"/>
              <w:rPr>
                <w:del w:id="21586" w:author="Debbie Houldsworth" w:date="2020-05-06T07:34:00Z"/>
                <w:szCs w:val="24"/>
              </w:rPr>
              <w:pPrChange w:id="21587" w:author="Debbie Houldsworth" w:date="2020-05-13T09:35:00Z">
                <w:pPr>
                  <w:tabs>
                    <w:tab w:val="clear" w:pos="2160"/>
                    <w:tab w:val="clear" w:pos="2880"/>
                    <w:tab w:val="clear" w:pos="3600"/>
                    <w:tab w:val="clear" w:pos="4320"/>
                    <w:tab w:val="clear" w:pos="5040"/>
                    <w:tab w:val="clear" w:pos="9029"/>
                    <w:tab w:val="left" w:pos="4321"/>
                  </w:tabs>
                  <w:jc w:val="left"/>
                </w:pPr>
              </w:pPrChange>
            </w:pPr>
            <w:del w:id="21588" w:author="Debbie Houldsworth" w:date="2020-05-06T07:34:00Z">
              <w:r w:rsidRPr="005F27CA" w:rsidDel="00CD7BBA">
                <w:rPr>
                  <w:szCs w:val="24"/>
                </w:rPr>
                <w:delText>)</w:delText>
              </w:r>
            </w:del>
          </w:p>
          <w:p w14:paraId="53D2F774" w14:textId="18A2ACBA" w:rsidR="00426F1D" w:rsidRPr="005F27CA" w:rsidDel="00CD7BBA" w:rsidRDefault="00426F1D">
            <w:pPr>
              <w:tabs>
                <w:tab w:val="clear" w:pos="2160"/>
                <w:tab w:val="clear" w:pos="2880"/>
                <w:tab w:val="clear" w:pos="3600"/>
                <w:tab w:val="clear" w:pos="4320"/>
                <w:tab w:val="clear" w:pos="5040"/>
                <w:tab w:val="clear" w:pos="9029"/>
              </w:tabs>
              <w:jc w:val="left"/>
              <w:outlineLvl w:val="0"/>
              <w:rPr>
                <w:del w:id="21589" w:author="Debbie Houldsworth" w:date="2020-05-06T07:34:00Z"/>
                <w:szCs w:val="24"/>
              </w:rPr>
              <w:pPrChange w:id="21590" w:author="Debbie Houldsworth" w:date="2020-05-13T09:35:00Z">
                <w:pPr>
                  <w:tabs>
                    <w:tab w:val="clear" w:pos="2160"/>
                    <w:tab w:val="clear" w:pos="2880"/>
                    <w:tab w:val="clear" w:pos="3600"/>
                    <w:tab w:val="clear" w:pos="4320"/>
                    <w:tab w:val="clear" w:pos="5040"/>
                    <w:tab w:val="clear" w:pos="9029"/>
                    <w:tab w:val="left" w:pos="4321"/>
                  </w:tabs>
                  <w:jc w:val="left"/>
                </w:pPr>
              </w:pPrChange>
            </w:pPr>
            <w:del w:id="21591" w:author="Debbie Houldsworth" w:date="2020-05-06T07:34:00Z">
              <w:r w:rsidRPr="005F27CA" w:rsidDel="00CD7BBA">
                <w:rPr>
                  <w:szCs w:val="24"/>
                </w:rPr>
                <w:delText>)</w:delText>
              </w:r>
            </w:del>
          </w:p>
        </w:tc>
        <w:tc>
          <w:tcPr>
            <w:tcW w:w="2835" w:type="dxa"/>
            <w:tcBorders>
              <w:bottom w:val="single" w:sz="4" w:space="0" w:color="auto"/>
            </w:tcBorders>
          </w:tcPr>
          <w:p w14:paraId="5F6BF6FA" w14:textId="33C91F88" w:rsidR="00426F1D" w:rsidRPr="005F27CA" w:rsidDel="00CD7BBA" w:rsidRDefault="00426F1D">
            <w:pPr>
              <w:tabs>
                <w:tab w:val="clear" w:pos="2160"/>
                <w:tab w:val="clear" w:pos="2880"/>
                <w:tab w:val="clear" w:pos="3600"/>
                <w:tab w:val="clear" w:pos="4320"/>
                <w:tab w:val="clear" w:pos="5040"/>
                <w:tab w:val="clear" w:pos="9029"/>
              </w:tabs>
              <w:jc w:val="left"/>
              <w:outlineLvl w:val="0"/>
              <w:rPr>
                <w:del w:id="21592" w:author="Debbie Houldsworth" w:date="2020-05-06T07:34:00Z"/>
                <w:szCs w:val="24"/>
              </w:rPr>
              <w:pPrChange w:id="21593" w:author="Debbie Houldsworth" w:date="2020-05-13T09:35:00Z">
                <w:pPr>
                  <w:tabs>
                    <w:tab w:val="clear" w:pos="2160"/>
                    <w:tab w:val="clear" w:pos="2880"/>
                    <w:tab w:val="clear" w:pos="3600"/>
                    <w:tab w:val="clear" w:pos="4320"/>
                    <w:tab w:val="clear" w:pos="5040"/>
                    <w:tab w:val="clear" w:pos="9029"/>
                    <w:tab w:val="left" w:pos="4321"/>
                  </w:tabs>
                  <w:jc w:val="left"/>
                </w:pPr>
              </w:pPrChange>
            </w:pPr>
          </w:p>
        </w:tc>
      </w:tr>
      <w:tr w:rsidR="00426F1D" w:rsidRPr="005F27CA" w:rsidDel="00CD7BBA" w14:paraId="4A8076A1" w14:textId="5BE5C102" w:rsidTr="00426F1D">
        <w:trPr>
          <w:trHeight w:val="1830"/>
          <w:del w:id="21594" w:author="Debbie Houldsworth" w:date="2020-05-06T07:34:00Z"/>
        </w:trPr>
        <w:tc>
          <w:tcPr>
            <w:tcW w:w="4361" w:type="dxa"/>
          </w:tcPr>
          <w:p w14:paraId="2335C6F3" w14:textId="064080AD" w:rsidR="00426F1D" w:rsidRPr="005F27CA" w:rsidDel="00CD7BBA" w:rsidRDefault="00426F1D">
            <w:pPr>
              <w:tabs>
                <w:tab w:val="clear" w:pos="2160"/>
                <w:tab w:val="clear" w:pos="2880"/>
                <w:tab w:val="clear" w:pos="3600"/>
                <w:tab w:val="clear" w:pos="4320"/>
                <w:tab w:val="clear" w:pos="5040"/>
                <w:tab w:val="clear" w:pos="9029"/>
              </w:tabs>
              <w:jc w:val="left"/>
              <w:outlineLvl w:val="0"/>
              <w:rPr>
                <w:del w:id="21595" w:author="Debbie Houldsworth" w:date="2020-05-06T07:34:00Z"/>
                <w:szCs w:val="24"/>
              </w:rPr>
              <w:pPrChange w:id="21596" w:author="Debbie Houldsworth" w:date="2020-05-13T09:35:00Z">
                <w:pPr>
                  <w:tabs>
                    <w:tab w:val="clear" w:pos="2160"/>
                    <w:tab w:val="clear" w:pos="2880"/>
                    <w:tab w:val="clear" w:pos="3600"/>
                    <w:tab w:val="clear" w:pos="4320"/>
                    <w:tab w:val="clear" w:pos="5040"/>
                    <w:tab w:val="clear" w:pos="9029"/>
                    <w:tab w:val="left" w:pos="4321"/>
                  </w:tabs>
                  <w:spacing w:before="960"/>
                  <w:jc w:val="left"/>
                </w:pPr>
              </w:pPrChange>
            </w:pPr>
            <w:bookmarkStart w:id="21597" w:name="bmkNotParty2_003"/>
            <w:del w:id="21598" w:author="Debbie Houldsworth" w:date="2020-05-06T07:34:00Z">
              <w:r w:rsidRPr="005F27CA" w:rsidDel="00CD7BBA">
                <w:rPr>
                  <w:b/>
                  <w:szCs w:val="24"/>
                </w:rPr>
                <w:delText>Signed</w:delText>
              </w:r>
              <w:r w:rsidRPr="005F27CA" w:rsidDel="00CD7BBA">
                <w:rPr>
                  <w:szCs w:val="24"/>
                </w:rPr>
                <w:delText xml:space="preserve"> by</w:delText>
              </w:r>
            </w:del>
          </w:p>
          <w:p w14:paraId="611E2680" w14:textId="3DC06266" w:rsidR="00426F1D" w:rsidRPr="005F27CA" w:rsidDel="00CD7BBA" w:rsidRDefault="00426F1D">
            <w:pPr>
              <w:tabs>
                <w:tab w:val="clear" w:pos="2160"/>
                <w:tab w:val="clear" w:pos="2880"/>
                <w:tab w:val="clear" w:pos="3600"/>
                <w:tab w:val="clear" w:pos="4320"/>
                <w:tab w:val="clear" w:pos="5040"/>
                <w:tab w:val="clear" w:pos="9029"/>
              </w:tabs>
              <w:jc w:val="left"/>
              <w:outlineLvl w:val="0"/>
              <w:rPr>
                <w:del w:id="21599" w:author="Debbie Houldsworth" w:date="2020-05-06T07:34:00Z"/>
                <w:szCs w:val="24"/>
              </w:rPr>
              <w:pPrChange w:id="21600" w:author="Debbie Houldsworth" w:date="2020-05-13T09:35:00Z">
                <w:pPr>
                  <w:tabs>
                    <w:tab w:val="clear" w:pos="2160"/>
                    <w:tab w:val="clear" w:pos="2880"/>
                    <w:tab w:val="clear" w:pos="3600"/>
                    <w:tab w:val="clear" w:pos="4320"/>
                    <w:tab w:val="clear" w:pos="5040"/>
                    <w:tab w:val="clear" w:pos="9029"/>
                    <w:tab w:val="left" w:pos="4321"/>
                  </w:tabs>
                  <w:jc w:val="left"/>
                </w:pPr>
              </w:pPrChange>
            </w:pPr>
            <w:del w:id="21601" w:author="Debbie Houldsworth" w:date="2020-05-06T07:34:00Z">
              <w:r w:rsidRPr="005F27CA" w:rsidDel="00CD7BBA">
                <w:rPr>
                  <w:szCs w:val="24"/>
                </w:rPr>
                <w:delText>duly authorised for and</w:delText>
              </w:r>
            </w:del>
          </w:p>
          <w:p w14:paraId="5CB7EE9D" w14:textId="4333B65D" w:rsidR="00426F1D" w:rsidRPr="005F27CA" w:rsidDel="00CD7BBA" w:rsidRDefault="00426F1D">
            <w:pPr>
              <w:tabs>
                <w:tab w:val="clear" w:pos="2160"/>
                <w:tab w:val="clear" w:pos="2880"/>
                <w:tab w:val="clear" w:pos="3600"/>
                <w:tab w:val="clear" w:pos="4320"/>
                <w:tab w:val="clear" w:pos="5040"/>
                <w:tab w:val="clear" w:pos="9029"/>
              </w:tabs>
              <w:jc w:val="left"/>
              <w:outlineLvl w:val="0"/>
              <w:rPr>
                <w:del w:id="21602" w:author="Debbie Houldsworth" w:date="2020-05-06T07:34:00Z"/>
                <w:szCs w:val="24"/>
              </w:rPr>
              <w:pPrChange w:id="21603" w:author="Debbie Houldsworth" w:date="2020-05-13T09:35:00Z">
                <w:pPr>
                  <w:tabs>
                    <w:tab w:val="clear" w:pos="2160"/>
                    <w:tab w:val="clear" w:pos="2880"/>
                    <w:tab w:val="clear" w:pos="3600"/>
                    <w:tab w:val="clear" w:pos="4320"/>
                    <w:tab w:val="clear" w:pos="5040"/>
                    <w:tab w:val="clear" w:pos="9029"/>
                    <w:tab w:val="left" w:pos="4321"/>
                  </w:tabs>
                  <w:jc w:val="left"/>
                </w:pPr>
              </w:pPrChange>
            </w:pPr>
            <w:del w:id="21604" w:author="Debbie Houldsworth" w:date="2020-05-06T07:34:00Z">
              <w:r w:rsidRPr="005F27CA" w:rsidDel="00CD7BBA">
                <w:rPr>
                  <w:szCs w:val="24"/>
                </w:rPr>
                <w:delText>on behalf of</w:delText>
              </w:r>
            </w:del>
          </w:p>
          <w:p w14:paraId="1749EF61" w14:textId="29EFA850" w:rsidR="00426F1D" w:rsidRPr="005F27CA" w:rsidDel="00CD7BBA" w:rsidRDefault="00426F1D">
            <w:pPr>
              <w:tabs>
                <w:tab w:val="clear" w:pos="2160"/>
                <w:tab w:val="clear" w:pos="2880"/>
                <w:tab w:val="clear" w:pos="3600"/>
                <w:tab w:val="clear" w:pos="4320"/>
                <w:tab w:val="clear" w:pos="5040"/>
                <w:tab w:val="clear" w:pos="9029"/>
              </w:tabs>
              <w:jc w:val="left"/>
              <w:outlineLvl w:val="0"/>
              <w:rPr>
                <w:del w:id="21605" w:author="Debbie Houldsworth" w:date="2020-05-06T07:34:00Z"/>
                <w:szCs w:val="24"/>
              </w:rPr>
              <w:pPrChange w:id="21606" w:author="Debbie Houldsworth" w:date="2020-05-13T09:35:00Z">
                <w:pPr>
                  <w:tabs>
                    <w:tab w:val="clear" w:pos="2160"/>
                    <w:tab w:val="clear" w:pos="2880"/>
                    <w:tab w:val="clear" w:pos="3600"/>
                    <w:tab w:val="clear" w:pos="4320"/>
                    <w:tab w:val="clear" w:pos="5040"/>
                    <w:tab w:val="clear" w:pos="9029"/>
                    <w:tab w:val="left" w:pos="4321"/>
                  </w:tabs>
                  <w:jc w:val="left"/>
                </w:pPr>
              </w:pPrChange>
            </w:pPr>
            <w:del w:id="21607" w:author="Debbie Houldsworth" w:date="2020-05-06T07:34:00Z">
              <w:r w:rsidRPr="005F27CA" w:rsidDel="00CD7BBA">
                <w:rPr>
                  <w:b/>
                  <w:szCs w:val="24"/>
                </w:rPr>
                <w:delText>[Name]</w:delText>
              </w:r>
            </w:del>
          </w:p>
        </w:tc>
        <w:tc>
          <w:tcPr>
            <w:tcW w:w="992" w:type="dxa"/>
          </w:tcPr>
          <w:p w14:paraId="0A7116C3" w14:textId="56ECD86F" w:rsidR="00426F1D" w:rsidRPr="005F27CA" w:rsidDel="00CD7BBA" w:rsidRDefault="00426F1D">
            <w:pPr>
              <w:tabs>
                <w:tab w:val="clear" w:pos="2160"/>
                <w:tab w:val="clear" w:pos="2880"/>
                <w:tab w:val="clear" w:pos="3600"/>
                <w:tab w:val="clear" w:pos="4320"/>
                <w:tab w:val="clear" w:pos="5040"/>
                <w:tab w:val="clear" w:pos="9029"/>
              </w:tabs>
              <w:jc w:val="left"/>
              <w:outlineLvl w:val="0"/>
              <w:rPr>
                <w:del w:id="21608" w:author="Debbie Houldsworth" w:date="2020-05-06T07:34:00Z"/>
                <w:szCs w:val="24"/>
              </w:rPr>
              <w:pPrChange w:id="21609" w:author="Debbie Houldsworth" w:date="2020-05-13T09:35:00Z">
                <w:pPr>
                  <w:tabs>
                    <w:tab w:val="clear" w:pos="2160"/>
                    <w:tab w:val="clear" w:pos="2880"/>
                    <w:tab w:val="clear" w:pos="3600"/>
                    <w:tab w:val="clear" w:pos="4320"/>
                    <w:tab w:val="clear" w:pos="5040"/>
                    <w:tab w:val="clear" w:pos="9029"/>
                    <w:tab w:val="left" w:pos="4321"/>
                  </w:tabs>
                  <w:spacing w:before="960"/>
                  <w:jc w:val="left"/>
                </w:pPr>
              </w:pPrChange>
            </w:pPr>
            <w:del w:id="21610" w:author="Debbie Houldsworth" w:date="2020-05-06T07:34:00Z">
              <w:r w:rsidRPr="005F27CA" w:rsidDel="00CD7BBA">
                <w:rPr>
                  <w:szCs w:val="24"/>
                </w:rPr>
                <w:delText>)</w:delText>
              </w:r>
            </w:del>
          </w:p>
          <w:p w14:paraId="2F82E4FF" w14:textId="1AA429A7" w:rsidR="00426F1D" w:rsidRPr="005F27CA" w:rsidDel="00CD7BBA" w:rsidRDefault="00426F1D">
            <w:pPr>
              <w:tabs>
                <w:tab w:val="clear" w:pos="2160"/>
                <w:tab w:val="clear" w:pos="2880"/>
                <w:tab w:val="clear" w:pos="3600"/>
                <w:tab w:val="clear" w:pos="4320"/>
                <w:tab w:val="clear" w:pos="5040"/>
                <w:tab w:val="clear" w:pos="9029"/>
              </w:tabs>
              <w:jc w:val="left"/>
              <w:outlineLvl w:val="0"/>
              <w:rPr>
                <w:del w:id="21611" w:author="Debbie Houldsworth" w:date="2020-05-06T07:34:00Z"/>
                <w:szCs w:val="24"/>
              </w:rPr>
              <w:pPrChange w:id="21612" w:author="Debbie Houldsworth" w:date="2020-05-13T09:35:00Z">
                <w:pPr>
                  <w:tabs>
                    <w:tab w:val="clear" w:pos="2160"/>
                    <w:tab w:val="clear" w:pos="2880"/>
                    <w:tab w:val="clear" w:pos="3600"/>
                    <w:tab w:val="clear" w:pos="4320"/>
                    <w:tab w:val="clear" w:pos="5040"/>
                    <w:tab w:val="clear" w:pos="9029"/>
                    <w:tab w:val="left" w:pos="4321"/>
                  </w:tabs>
                  <w:jc w:val="left"/>
                </w:pPr>
              </w:pPrChange>
            </w:pPr>
            <w:del w:id="21613" w:author="Debbie Houldsworth" w:date="2020-05-06T07:34:00Z">
              <w:r w:rsidRPr="005F27CA" w:rsidDel="00CD7BBA">
                <w:rPr>
                  <w:szCs w:val="24"/>
                </w:rPr>
                <w:delText>)</w:delText>
              </w:r>
            </w:del>
          </w:p>
          <w:p w14:paraId="4B97E048" w14:textId="494C34EB" w:rsidR="00426F1D" w:rsidRPr="005F27CA" w:rsidDel="00CD7BBA" w:rsidRDefault="00426F1D">
            <w:pPr>
              <w:tabs>
                <w:tab w:val="clear" w:pos="2160"/>
                <w:tab w:val="clear" w:pos="2880"/>
                <w:tab w:val="clear" w:pos="3600"/>
                <w:tab w:val="clear" w:pos="4320"/>
                <w:tab w:val="clear" w:pos="5040"/>
                <w:tab w:val="clear" w:pos="9029"/>
              </w:tabs>
              <w:jc w:val="left"/>
              <w:outlineLvl w:val="0"/>
              <w:rPr>
                <w:del w:id="21614" w:author="Debbie Houldsworth" w:date="2020-05-06T07:34:00Z"/>
                <w:szCs w:val="24"/>
              </w:rPr>
              <w:pPrChange w:id="21615" w:author="Debbie Houldsworth" w:date="2020-05-13T09:35:00Z">
                <w:pPr>
                  <w:tabs>
                    <w:tab w:val="clear" w:pos="2160"/>
                    <w:tab w:val="clear" w:pos="2880"/>
                    <w:tab w:val="clear" w:pos="3600"/>
                    <w:tab w:val="clear" w:pos="4320"/>
                    <w:tab w:val="clear" w:pos="5040"/>
                    <w:tab w:val="clear" w:pos="9029"/>
                    <w:tab w:val="left" w:pos="4321"/>
                  </w:tabs>
                  <w:jc w:val="left"/>
                </w:pPr>
              </w:pPrChange>
            </w:pPr>
            <w:del w:id="21616" w:author="Debbie Houldsworth" w:date="2020-05-06T07:34:00Z">
              <w:r w:rsidRPr="005F27CA" w:rsidDel="00CD7BBA">
                <w:rPr>
                  <w:szCs w:val="24"/>
                </w:rPr>
                <w:delText>)</w:delText>
              </w:r>
            </w:del>
          </w:p>
          <w:p w14:paraId="1C83F53D" w14:textId="39EAE30C" w:rsidR="00426F1D" w:rsidRPr="005F27CA" w:rsidDel="00CD7BBA" w:rsidRDefault="00426F1D">
            <w:pPr>
              <w:tabs>
                <w:tab w:val="clear" w:pos="2160"/>
                <w:tab w:val="clear" w:pos="2880"/>
                <w:tab w:val="clear" w:pos="3600"/>
                <w:tab w:val="clear" w:pos="4320"/>
                <w:tab w:val="clear" w:pos="5040"/>
                <w:tab w:val="clear" w:pos="9029"/>
              </w:tabs>
              <w:jc w:val="left"/>
              <w:outlineLvl w:val="0"/>
              <w:rPr>
                <w:del w:id="21617" w:author="Debbie Houldsworth" w:date="2020-05-06T07:34:00Z"/>
                <w:szCs w:val="24"/>
              </w:rPr>
              <w:pPrChange w:id="21618" w:author="Debbie Houldsworth" w:date="2020-05-13T09:35:00Z">
                <w:pPr>
                  <w:tabs>
                    <w:tab w:val="clear" w:pos="2160"/>
                    <w:tab w:val="clear" w:pos="2880"/>
                    <w:tab w:val="clear" w:pos="3600"/>
                    <w:tab w:val="clear" w:pos="4320"/>
                    <w:tab w:val="clear" w:pos="5040"/>
                    <w:tab w:val="clear" w:pos="9029"/>
                    <w:tab w:val="left" w:pos="4321"/>
                  </w:tabs>
                  <w:jc w:val="left"/>
                </w:pPr>
              </w:pPrChange>
            </w:pPr>
            <w:del w:id="21619" w:author="Debbie Houldsworth" w:date="2020-05-06T07:34:00Z">
              <w:r w:rsidRPr="005F27CA" w:rsidDel="00CD7BBA">
                <w:rPr>
                  <w:szCs w:val="24"/>
                </w:rPr>
                <w:delText>)</w:delText>
              </w:r>
            </w:del>
          </w:p>
        </w:tc>
        <w:tc>
          <w:tcPr>
            <w:tcW w:w="2835" w:type="dxa"/>
            <w:tcBorders>
              <w:top w:val="single" w:sz="4" w:space="0" w:color="auto"/>
              <w:bottom w:val="single" w:sz="4" w:space="0" w:color="auto"/>
            </w:tcBorders>
          </w:tcPr>
          <w:p w14:paraId="0D63D8CA" w14:textId="03151C27" w:rsidR="00426F1D" w:rsidRPr="005F27CA" w:rsidDel="00CD7BBA" w:rsidRDefault="00426F1D">
            <w:pPr>
              <w:tabs>
                <w:tab w:val="clear" w:pos="2160"/>
                <w:tab w:val="clear" w:pos="2880"/>
                <w:tab w:val="clear" w:pos="3600"/>
                <w:tab w:val="clear" w:pos="4320"/>
                <w:tab w:val="clear" w:pos="5040"/>
                <w:tab w:val="clear" w:pos="9029"/>
              </w:tabs>
              <w:jc w:val="left"/>
              <w:outlineLvl w:val="0"/>
              <w:rPr>
                <w:del w:id="21620" w:author="Debbie Houldsworth" w:date="2020-05-06T07:34:00Z"/>
                <w:szCs w:val="24"/>
              </w:rPr>
              <w:pPrChange w:id="21621" w:author="Debbie Houldsworth" w:date="2020-05-13T09:35:00Z">
                <w:pPr>
                  <w:tabs>
                    <w:tab w:val="clear" w:pos="2160"/>
                    <w:tab w:val="clear" w:pos="2880"/>
                    <w:tab w:val="clear" w:pos="3600"/>
                    <w:tab w:val="clear" w:pos="4320"/>
                    <w:tab w:val="clear" w:pos="5040"/>
                    <w:tab w:val="clear" w:pos="9029"/>
                    <w:tab w:val="left" w:pos="4321"/>
                  </w:tabs>
                  <w:jc w:val="left"/>
                </w:pPr>
              </w:pPrChange>
            </w:pPr>
          </w:p>
        </w:tc>
      </w:tr>
      <w:bookmarkEnd w:id="21597"/>
    </w:tbl>
    <w:p w14:paraId="3D53CFA3" w14:textId="0B5AFA1B" w:rsidR="00426F1D" w:rsidRPr="005F27CA" w:rsidDel="00D73898" w:rsidRDefault="00426F1D">
      <w:pPr>
        <w:tabs>
          <w:tab w:val="clear" w:pos="2160"/>
          <w:tab w:val="clear" w:pos="2880"/>
          <w:tab w:val="clear" w:pos="3600"/>
          <w:tab w:val="clear" w:pos="4320"/>
          <w:tab w:val="clear" w:pos="5040"/>
          <w:tab w:val="clear" w:pos="9029"/>
        </w:tabs>
        <w:jc w:val="left"/>
        <w:outlineLvl w:val="0"/>
        <w:rPr>
          <w:del w:id="21622" w:author="Debbie Houldsworth" w:date="2020-05-12T16:52:00Z"/>
          <w:sz w:val="20"/>
        </w:rPr>
        <w:pPrChange w:id="21623" w:author="Debbie Houldsworth" w:date="2020-05-13T09:35:00Z">
          <w:pPr>
            <w:tabs>
              <w:tab w:val="clear" w:pos="2160"/>
              <w:tab w:val="clear" w:pos="2880"/>
              <w:tab w:val="clear" w:pos="3600"/>
              <w:tab w:val="clear" w:pos="4320"/>
              <w:tab w:val="clear" w:pos="5040"/>
              <w:tab w:val="clear" w:pos="9029"/>
              <w:tab w:val="left" w:pos="4321"/>
            </w:tabs>
            <w:jc w:val="left"/>
          </w:pPr>
        </w:pPrChange>
      </w:pPr>
    </w:p>
    <w:p w14:paraId="53516F30" w14:textId="3C398B11" w:rsidR="00426F1D" w:rsidRPr="005F27CA" w:rsidDel="00D73898" w:rsidRDefault="00426F1D">
      <w:pPr>
        <w:tabs>
          <w:tab w:val="clear" w:pos="2160"/>
          <w:tab w:val="clear" w:pos="2880"/>
          <w:tab w:val="clear" w:pos="3600"/>
          <w:tab w:val="clear" w:pos="4320"/>
          <w:tab w:val="clear" w:pos="5040"/>
          <w:tab w:val="clear" w:pos="9029"/>
        </w:tabs>
        <w:jc w:val="left"/>
        <w:outlineLvl w:val="0"/>
        <w:rPr>
          <w:del w:id="21624" w:author="Debbie Houldsworth" w:date="2020-05-12T16:52:00Z"/>
          <w:sz w:val="20"/>
        </w:rPr>
        <w:pPrChange w:id="21625" w:author="Debbie Houldsworth" w:date="2020-05-13T09:35:00Z">
          <w:pPr>
            <w:tabs>
              <w:tab w:val="clear" w:pos="2160"/>
              <w:tab w:val="clear" w:pos="2880"/>
              <w:tab w:val="clear" w:pos="3600"/>
              <w:tab w:val="clear" w:pos="4320"/>
              <w:tab w:val="clear" w:pos="5040"/>
              <w:tab w:val="clear" w:pos="9029"/>
            </w:tabs>
            <w:jc w:val="left"/>
          </w:pPr>
        </w:pPrChange>
      </w:pPr>
    </w:p>
    <w:p w14:paraId="78A603A1" w14:textId="0698D9EE" w:rsidR="00426F1D" w:rsidRPr="00426F1D" w:rsidDel="00D73898" w:rsidRDefault="00426F1D">
      <w:pPr>
        <w:tabs>
          <w:tab w:val="clear" w:pos="2160"/>
          <w:tab w:val="clear" w:pos="2880"/>
          <w:tab w:val="clear" w:pos="3600"/>
          <w:tab w:val="clear" w:pos="4320"/>
          <w:tab w:val="clear" w:pos="5040"/>
          <w:tab w:val="clear" w:pos="9029"/>
        </w:tabs>
        <w:jc w:val="left"/>
        <w:outlineLvl w:val="0"/>
        <w:rPr>
          <w:del w:id="21626" w:author="Debbie Houldsworth" w:date="2020-05-12T16:52:00Z"/>
          <w:rFonts w:ascii="Arial" w:hAnsi="Arial"/>
          <w:sz w:val="20"/>
        </w:rPr>
        <w:pPrChange w:id="21627" w:author="Debbie Houldsworth" w:date="2020-05-13T09:35:00Z">
          <w:pPr>
            <w:tabs>
              <w:tab w:val="clear" w:pos="2160"/>
              <w:tab w:val="clear" w:pos="2880"/>
              <w:tab w:val="clear" w:pos="3600"/>
              <w:tab w:val="clear" w:pos="4320"/>
              <w:tab w:val="clear" w:pos="5040"/>
              <w:tab w:val="clear" w:pos="9029"/>
            </w:tabs>
            <w:jc w:val="left"/>
          </w:pPr>
        </w:pPrChange>
      </w:pPr>
    </w:p>
    <w:p w14:paraId="13E628DC" w14:textId="30ED2F44" w:rsidR="00426F1D" w:rsidRPr="00426F1D" w:rsidDel="00D73898" w:rsidRDefault="00426F1D">
      <w:pPr>
        <w:tabs>
          <w:tab w:val="clear" w:pos="2160"/>
          <w:tab w:val="clear" w:pos="2880"/>
          <w:tab w:val="clear" w:pos="3600"/>
          <w:tab w:val="clear" w:pos="4320"/>
          <w:tab w:val="clear" w:pos="5040"/>
          <w:tab w:val="clear" w:pos="9029"/>
        </w:tabs>
        <w:jc w:val="left"/>
        <w:outlineLvl w:val="0"/>
        <w:rPr>
          <w:del w:id="21628" w:author="Debbie Houldsworth" w:date="2020-05-12T16:52:00Z"/>
          <w:rFonts w:ascii="Arial" w:hAnsi="Arial"/>
          <w:sz w:val="20"/>
        </w:rPr>
        <w:pPrChange w:id="21629" w:author="Debbie Houldsworth" w:date="2020-05-13T09:35:00Z">
          <w:pPr>
            <w:tabs>
              <w:tab w:val="clear" w:pos="2160"/>
              <w:tab w:val="clear" w:pos="2880"/>
              <w:tab w:val="clear" w:pos="3600"/>
              <w:tab w:val="clear" w:pos="4320"/>
              <w:tab w:val="clear" w:pos="5040"/>
              <w:tab w:val="clear" w:pos="9029"/>
            </w:tabs>
            <w:jc w:val="left"/>
          </w:pPr>
        </w:pPrChange>
      </w:pPr>
    </w:p>
    <w:p w14:paraId="7FBA2CA7" w14:textId="163B1933" w:rsidR="00426F1D" w:rsidRPr="00426F1D" w:rsidDel="00D73898" w:rsidRDefault="00426F1D">
      <w:pPr>
        <w:tabs>
          <w:tab w:val="clear" w:pos="2160"/>
          <w:tab w:val="clear" w:pos="2880"/>
          <w:tab w:val="clear" w:pos="3600"/>
          <w:tab w:val="clear" w:pos="4320"/>
          <w:tab w:val="clear" w:pos="5040"/>
          <w:tab w:val="clear" w:pos="9029"/>
        </w:tabs>
        <w:jc w:val="left"/>
        <w:outlineLvl w:val="0"/>
        <w:rPr>
          <w:del w:id="21630" w:author="Debbie Houldsworth" w:date="2020-05-12T16:52:00Z"/>
          <w:rFonts w:ascii="Arial" w:hAnsi="Arial"/>
          <w:sz w:val="20"/>
        </w:rPr>
        <w:pPrChange w:id="21631" w:author="Debbie Houldsworth" w:date="2020-05-13T09:35:00Z">
          <w:pPr>
            <w:tabs>
              <w:tab w:val="clear" w:pos="2160"/>
              <w:tab w:val="clear" w:pos="2880"/>
              <w:tab w:val="clear" w:pos="3600"/>
              <w:tab w:val="clear" w:pos="4320"/>
              <w:tab w:val="clear" w:pos="5040"/>
              <w:tab w:val="clear" w:pos="9029"/>
            </w:tabs>
            <w:jc w:val="left"/>
          </w:pPr>
        </w:pPrChange>
      </w:pPr>
    </w:p>
    <w:p w14:paraId="244FED5E" w14:textId="744276AA" w:rsidR="00EC0E7F" w:rsidRPr="00682B68" w:rsidDel="00D73898" w:rsidRDefault="00EC0E7F">
      <w:pPr>
        <w:tabs>
          <w:tab w:val="clear" w:pos="2160"/>
          <w:tab w:val="clear" w:pos="2880"/>
          <w:tab w:val="clear" w:pos="3600"/>
          <w:tab w:val="clear" w:pos="4320"/>
          <w:tab w:val="clear" w:pos="5040"/>
          <w:tab w:val="clear" w:pos="9029"/>
        </w:tabs>
        <w:jc w:val="left"/>
        <w:outlineLvl w:val="0"/>
        <w:rPr>
          <w:del w:id="21632" w:author="Debbie Houldsworth" w:date="2020-05-12T16:52:00Z"/>
          <w:szCs w:val="24"/>
        </w:rPr>
        <w:pPrChange w:id="21633" w:author="Debbie Houldsworth" w:date="2020-05-13T09:35:00Z">
          <w:pPr>
            <w:pStyle w:val="MRAScheduleHeading3"/>
          </w:pPr>
        </w:pPrChange>
      </w:pPr>
    </w:p>
    <w:p w14:paraId="76236F82" w14:textId="12B03BA2" w:rsidR="00641609" w:rsidDel="00D73898" w:rsidRDefault="00641609">
      <w:pPr>
        <w:tabs>
          <w:tab w:val="clear" w:pos="2160"/>
          <w:tab w:val="clear" w:pos="2880"/>
          <w:tab w:val="clear" w:pos="3600"/>
          <w:tab w:val="clear" w:pos="4320"/>
          <w:tab w:val="clear" w:pos="5040"/>
          <w:tab w:val="clear" w:pos="9029"/>
        </w:tabs>
        <w:jc w:val="left"/>
        <w:outlineLvl w:val="0"/>
        <w:rPr>
          <w:ins w:id="21634" w:author="TSWAN" w:date="2020-04-16T19:06:00Z"/>
          <w:del w:id="21635" w:author="Debbie Houldsworth" w:date="2020-05-12T16:52:00Z"/>
          <w:rFonts w:ascii="Arial" w:hAnsi="Arial"/>
          <w:sz w:val="20"/>
        </w:rPr>
        <w:pPrChange w:id="21636" w:author="Debbie Houldsworth" w:date="2020-05-13T09:35:00Z">
          <w:pPr>
            <w:tabs>
              <w:tab w:val="clear" w:pos="2160"/>
              <w:tab w:val="clear" w:pos="2880"/>
              <w:tab w:val="clear" w:pos="3600"/>
              <w:tab w:val="clear" w:pos="4320"/>
              <w:tab w:val="clear" w:pos="5040"/>
              <w:tab w:val="clear" w:pos="9029"/>
            </w:tabs>
            <w:jc w:val="left"/>
          </w:pPr>
        </w:pPrChange>
      </w:pPr>
      <w:ins w:id="21637" w:author="TSWAN" w:date="2020-04-16T19:06:00Z">
        <w:del w:id="21638" w:author="Debbie Houldsworth" w:date="2020-05-12T16:52:00Z">
          <w:r w:rsidDel="00D73898">
            <w:rPr>
              <w:rFonts w:ascii="Arial" w:hAnsi="Arial"/>
              <w:sz w:val="20"/>
            </w:rPr>
            <w:br w:type="page"/>
          </w:r>
        </w:del>
      </w:ins>
    </w:p>
    <w:p w14:paraId="7418133E" w14:textId="4EE51F70" w:rsidR="00F23EE0" w:rsidRPr="00450EC7" w:rsidRDefault="00F23EE0">
      <w:pPr>
        <w:pStyle w:val="MRASchedule"/>
        <w:outlineLvl w:val="0"/>
        <w:rPr>
          <w:ins w:id="21639" w:author="Debbie Houldsworth" w:date="2020-05-13T07:43:00Z"/>
        </w:rPr>
        <w:pPrChange w:id="21640" w:author="Debbie Houldsworth" w:date="2020-05-13T09:35:00Z">
          <w:pPr>
            <w:pStyle w:val="MRAScheduleHeading1"/>
          </w:pPr>
        </w:pPrChange>
      </w:pPr>
      <w:bookmarkStart w:id="21641" w:name="_Toc40261613"/>
      <w:ins w:id="21642" w:author="Debbie Houldsworth" w:date="2020-05-13T07:43:00Z">
        <w:r w:rsidRPr="00F07DB1">
          <w:rPr>
            <w:rPrChange w:id="21643" w:author="Debbie Houldsworth" w:date="2020-05-13T07:15:00Z">
              <w:rPr>
                <w:sz w:val="24"/>
                <w:szCs w:val="24"/>
              </w:rPr>
            </w:rPrChange>
          </w:rPr>
          <w:t>SCHEDULE 16</w:t>
        </w:r>
        <w:r w:rsidRPr="00FE227B">
          <w:t>:</w:t>
        </w:r>
      </w:ins>
      <w:ins w:id="21644" w:author="Debbie Houldsworth" w:date="2020-05-13T09:35:00Z">
        <w:r w:rsidR="00AE3494">
          <w:t xml:space="preserve"> </w:t>
        </w:r>
      </w:ins>
      <w:bookmarkEnd w:id="21641"/>
      <w:ins w:id="21645" w:author="Debbie Houldsworth" w:date="2020-05-13T11:22:00Z">
        <w:r w:rsidR="000F472C">
          <w:t>TO BE INSERTED</w:t>
        </w:r>
      </w:ins>
    </w:p>
    <w:p w14:paraId="65E6B69A" w14:textId="617C846E" w:rsidR="00426F1D" w:rsidRPr="00426F1D" w:rsidDel="00F07DB1" w:rsidRDefault="00426F1D" w:rsidP="00D73898">
      <w:pPr>
        <w:tabs>
          <w:tab w:val="clear" w:pos="2160"/>
          <w:tab w:val="clear" w:pos="2880"/>
          <w:tab w:val="clear" w:pos="3600"/>
          <w:tab w:val="clear" w:pos="4320"/>
          <w:tab w:val="clear" w:pos="5040"/>
          <w:tab w:val="clear" w:pos="9029"/>
        </w:tabs>
        <w:jc w:val="left"/>
        <w:rPr>
          <w:ins w:id="21646" w:author="TSWAN" w:date="2020-04-16T19:06:00Z"/>
          <w:del w:id="21647" w:author="Debbie Houldsworth" w:date="2020-05-13T07:15:00Z"/>
          <w:rFonts w:ascii="Arial" w:hAnsi="Arial"/>
          <w:sz w:val="20"/>
        </w:rPr>
      </w:pPr>
    </w:p>
    <w:p w14:paraId="4879BDB8" w14:textId="3C447DAE" w:rsidR="00426F1D" w:rsidRPr="00450EC7" w:rsidDel="00F23EE0" w:rsidRDefault="00641609">
      <w:pPr>
        <w:pStyle w:val="MRASchedule"/>
        <w:rPr>
          <w:del w:id="21648" w:author="Debbie Houldsworth" w:date="2020-05-13T07:43:00Z"/>
        </w:rPr>
        <w:pPrChange w:id="21649" w:author="Debbie Houldsworth" w:date="2020-05-13T07:39:00Z">
          <w:pPr>
            <w:pStyle w:val="MRAScheduleHeading1"/>
          </w:pPr>
        </w:pPrChange>
      </w:pPr>
      <w:del w:id="21650" w:author="Debbie Houldsworth" w:date="2020-05-13T07:43:00Z">
        <w:r w:rsidRPr="00CA4155" w:rsidDel="00F23EE0">
          <w:rPr>
            <w:b w:val="0"/>
          </w:rPr>
          <w:delText xml:space="preserve">SCHEDULE 16 </w:delText>
        </w:r>
      </w:del>
    </w:p>
    <w:p w14:paraId="36CDD0EF" w14:textId="38D02C2F" w:rsidR="00641609" w:rsidRPr="00F166E4" w:rsidDel="00027F92" w:rsidRDefault="00641609" w:rsidP="00F166E4">
      <w:pPr>
        <w:tabs>
          <w:tab w:val="clear" w:pos="2160"/>
          <w:tab w:val="clear" w:pos="2880"/>
          <w:tab w:val="clear" w:pos="3600"/>
          <w:tab w:val="clear" w:pos="4320"/>
          <w:tab w:val="clear" w:pos="5040"/>
          <w:tab w:val="clear" w:pos="9029"/>
        </w:tabs>
        <w:spacing w:after="230"/>
        <w:jc w:val="center"/>
        <w:rPr>
          <w:del w:id="21651" w:author="Debbie Houldsworth" w:date="2020-05-07T06:51:00Z"/>
          <w:b/>
          <w:szCs w:val="24"/>
        </w:rPr>
      </w:pPr>
      <w:commentRangeStart w:id="21652"/>
      <w:del w:id="21653" w:author="Debbie Houldsworth" w:date="2020-05-07T06:51:00Z">
        <w:r w:rsidRPr="00F166E4" w:rsidDel="00027F92">
          <w:rPr>
            <w:b/>
            <w:szCs w:val="24"/>
          </w:rPr>
          <w:delText>MRA Service Company Limited</w:delText>
        </w:r>
      </w:del>
      <w:commentRangeEnd w:id="21652"/>
      <w:del w:id="21654" w:author="Debbie Houldsworth" w:date="2020-05-13T07:15:00Z">
        <w:r w:rsidR="00027F92" w:rsidDel="00F07DB1">
          <w:rPr>
            <w:rStyle w:val="CommentReference"/>
          </w:rPr>
          <w:commentReference w:id="21652"/>
        </w:r>
      </w:del>
    </w:p>
    <w:p w14:paraId="0170207A" w14:textId="253BD54D" w:rsidR="00426F1D" w:rsidRPr="00426F1D" w:rsidDel="00F07DB1" w:rsidRDefault="00426F1D" w:rsidP="00426F1D">
      <w:pPr>
        <w:tabs>
          <w:tab w:val="clear" w:pos="2160"/>
          <w:tab w:val="clear" w:pos="2880"/>
          <w:tab w:val="clear" w:pos="3600"/>
          <w:tab w:val="clear" w:pos="4320"/>
          <w:tab w:val="clear" w:pos="5040"/>
          <w:tab w:val="clear" w:pos="9029"/>
        </w:tabs>
        <w:jc w:val="left"/>
        <w:rPr>
          <w:ins w:id="21655" w:author="TSWAN" w:date="2020-04-16T19:06:00Z"/>
          <w:del w:id="21656" w:author="Debbie Houldsworth" w:date="2020-05-13T07:15:00Z"/>
          <w:rFonts w:ascii="Arial" w:hAnsi="Arial"/>
          <w:sz w:val="20"/>
        </w:rPr>
      </w:pPr>
    </w:p>
    <w:p w14:paraId="57045688" w14:textId="7FB291F7" w:rsidR="00EC0E7F" w:rsidDel="00F07DB1" w:rsidRDefault="00EC0E7F" w:rsidP="00EC0E7F">
      <w:pPr>
        <w:pStyle w:val="MRAL0NoHangingIndent"/>
        <w:rPr>
          <w:del w:id="21657" w:author="Debbie Houldsworth" w:date="2020-05-13T07:15:00Z"/>
        </w:rPr>
      </w:pPr>
    </w:p>
    <w:p w14:paraId="5C7888AE" w14:textId="19E16826" w:rsidR="00FB7917" w:rsidDel="003C5BF7" w:rsidRDefault="00FB7917" w:rsidP="00643512">
      <w:pPr>
        <w:pStyle w:val="MRAL1NoHangingIndent"/>
        <w:jc w:val="left"/>
        <w:rPr>
          <w:del w:id="21658" w:author="Debbie Houldsworth" w:date="2020-05-12T17:09:00Z"/>
        </w:rPr>
      </w:pPr>
      <w:r>
        <w:br w:type="page"/>
      </w:r>
      <w:del w:id="21659" w:author="Debbie Houldsworth" w:date="2020-05-12T17:09:00Z">
        <w:r w:rsidR="000B65BB" w:rsidDel="003C5BF7">
          <w:fldChar w:fldCharType="begin"/>
        </w:r>
        <w:r w:rsidDel="003C5BF7">
          <w:delInstrText>tc " NAMES, ADDRESSES AND DESCRIPTIONS OF SUBSCRIBERS " \l 3</w:delInstrText>
        </w:r>
        <w:r w:rsidR="000B65BB" w:rsidDel="003C5BF7">
          <w:fldChar w:fldCharType="end"/>
        </w:r>
      </w:del>
    </w:p>
    <w:p w14:paraId="17205CEC" w14:textId="77652BC7" w:rsidR="00FB7917" w:rsidDel="003C5BF7" w:rsidRDefault="00FB7917">
      <w:pPr>
        <w:pStyle w:val="MRAL1NoHangingIndent"/>
        <w:jc w:val="left"/>
        <w:rPr>
          <w:del w:id="21660" w:author="Debbie Houldsworth" w:date="2020-05-12T17:09:00Z"/>
        </w:rPr>
        <w:pPrChange w:id="21661" w:author="Debbie Houldsworth" w:date="2020-05-12T17:09:00Z">
          <w:pPr>
            <w:pStyle w:val="MRAScheduleHeading1"/>
          </w:pPr>
        </w:pPrChange>
      </w:pPr>
      <w:bookmarkStart w:id="21662" w:name="Section25"/>
      <w:bookmarkEnd w:id="21662"/>
    </w:p>
    <w:p w14:paraId="4F9977D1" w14:textId="7F4D7769" w:rsidR="00FB7917" w:rsidDel="003C5BF7" w:rsidRDefault="00FB7917">
      <w:pPr>
        <w:pStyle w:val="MRAL1NoHangingIndent"/>
        <w:jc w:val="left"/>
        <w:rPr>
          <w:del w:id="21663" w:author="Debbie Houldsworth" w:date="2020-05-12T17:09:00Z"/>
        </w:rPr>
        <w:pPrChange w:id="21664" w:author="Debbie Houldsworth" w:date="2020-05-12T17:09:00Z">
          <w:pPr/>
        </w:pPrChange>
      </w:pPr>
    </w:p>
    <w:p w14:paraId="4D965B9A" w14:textId="59EAFCBE" w:rsidR="00FB7917" w:rsidDel="003C5BF7" w:rsidRDefault="00FB7917">
      <w:pPr>
        <w:pStyle w:val="MRAL1NoHangingIndent"/>
        <w:jc w:val="left"/>
        <w:rPr>
          <w:del w:id="21665" w:author="Debbie Houldsworth" w:date="2020-05-12T17:09:00Z"/>
        </w:rPr>
        <w:pPrChange w:id="21666" w:author="Debbie Houldsworth" w:date="2020-05-12T17:09:00Z">
          <w:pPr/>
        </w:pPrChange>
      </w:pPr>
    </w:p>
    <w:p w14:paraId="1C44F226" w14:textId="0F1990D5" w:rsidR="00FB7917" w:rsidDel="003C5BF7" w:rsidRDefault="00FB7917">
      <w:pPr>
        <w:pStyle w:val="MRAL1NoHangingIndent"/>
        <w:jc w:val="left"/>
        <w:rPr>
          <w:del w:id="21667" w:author="Debbie Houldsworth" w:date="2020-05-12T17:09:00Z"/>
        </w:rPr>
        <w:pPrChange w:id="21668" w:author="Debbie Houldsworth" w:date="2020-05-12T17:09:00Z">
          <w:pPr>
            <w:outlineLvl w:val="0"/>
          </w:pPr>
        </w:pPrChange>
      </w:pPr>
      <w:del w:id="21669" w:author="Debbie Houldsworth" w:date="2020-05-12T17:09:00Z">
        <w:r w:rsidDel="003C5BF7">
          <w:delText>For and on behalf of</w:delText>
        </w:r>
      </w:del>
    </w:p>
    <w:p w14:paraId="1C0A4F0F" w14:textId="62D5F020" w:rsidR="00FB7917" w:rsidDel="003C5BF7" w:rsidRDefault="00FB7917">
      <w:pPr>
        <w:pStyle w:val="MRAL1NoHangingIndent"/>
        <w:jc w:val="left"/>
        <w:rPr>
          <w:del w:id="21670" w:author="Debbie Houldsworth" w:date="2020-05-12T17:09:00Z"/>
        </w:rPr>
        <w:pPrChange w:id="21671" w:author="Debbie Houldsworth" w:date="2020-05-12T17:09:00Z">
          <w:pPr/>
        </w:pPrChange>
      </w:pPr>
    </w:p>
    <w:p w14:paraId="5287AF37" w14:textId="4469F708" w:rsidR="00FB7917" w:rsidDel="003C5BF7" w:rsidRDefault="00FB7917">
      <w:pPr>
        <w:pStyle w:val="MRAL1NoHangingIndent"/>
        <w:jc w:val="left"/>
        <w:rPr>
          <w:del w:id="21672" w:author="Debbie Houldsworth" w:date="2020-05-12T17:09:00Z"/>
        </w:rPr>
        <w:pPrChange w:id="21673" w:author="Debbie Houldsworth" w:date="2020-05-12T17:09:00Z">
          <w:pPr/>
        </w:pPrChange>
      </w:pPr>
    </w:p>
    <w:p w14:paraId="3A59B6BC" w14:textId="41885153" w:rsidR="00FB7917" w:rsidDel="003C5BF7" w:rsidRDefault="00FB7917">
      <w:pPr>
        <w:pStyle w:val="MRAL1NoHangingIndent"/>
        <w:jc w:val="left"/>
        <w:rPr>
          <w:del w:id="21674" w:author="Debbie Houldsworth" w:date="2020-05-12T17:09:00Z"/>
        </w:rPr>
        <w:pPrChange w:id="21675" w:author="Debbie Houldsworth" w:date="2020-05-12T17:09:00Z">
          <w:pPr>
            <w:outlineLvl w:val="0"/>
          </w:pPr>
        </w:pPrChange>
      </w:pPr>
      <w:del w:id="21676" w:author="Debbie Houldsworth" w:date="2020-05-12T17:09:00Z">
        <w:r w:rsidDel="003C5BF7">
          <w:delText>Authorised Signatory</w:delText>
        </w:r>
      </w:del>
    </w:p>
    <w:p w14:paraId="1EC41767" w14:textId="25A4B9C4" w:rsidR="00FB7917" w:rsidDel="003C5BF7" w:rsidRDefault="00FB7917">
      <w:pPr>
        <w:pStyle w:val="MRAL1NoHangingIndent"/>
        <w:jc w:val="left"/>
        <w:rPr>
          <w:del w:id="21677" w:author="Debbie Houldsworth" w:date="2020-05-12T17:09:00Z"/>
        </w:rPr>
        <w:pPrChange w:id="21678" w:author="Debbie Houldsworth" w:date="2020-05-12T17:09:00Z">
          <w:pPr/>
        </w:pPrChange>
      </w:pPr>
    </w:p>
    <w:p w14:paraId="63C27A5F" w14:textId="3B775B29" w:rsidR="00FB7917" w:rsidDel="003C5BF7" w:rsidRDefault="00FB7917">
      <w:pPr>
        <w:pStyle w:val="MRAL1NoHangingIndent"/>
        <w:jc w:val="left"/>
        <w:rPr>
          <w:del w:id="21679" w:author="Debbie Houldsworth" w:date="2020-05-12T17:09:00Z"/>
        </w:rPr>
        <w:pPrChange w:id="21680" w:author="Debbie Houldsworth" w:date="2020-05-12T17:09:00Z">
          <w:pPr/>
        </w:pPrChange>
      </w:pPr>
    </w:p>
    <w:p w14:paraId="36DD71F1" w14:textId="6CF10E41" w:rsidR="00FB7917" w:rsidDel="003C5BF7" w:rsidRDefault="00FB7917">
      <w:pPr>
        <w:pStyle w:val="MRAL1NoHangingIndent"/>
        <w:jc w:val="left"/>
        <w:rPr>
          <w:del w:id="21681" w:author="Debbie Houldsworth" w:date="2020-05-12T17:09:00Z"/>
        </w:rPr>
        <w:pPrChange w:id="21682" w:author="Debbie Houldsworth" w:date="2020-05-12T17:09:00Z">
          <w:pPr/>
        </w:pPrChange>
      </w:pPr>
    </w:p>
    <w:p w14:paraId="686905D0" w14:textId="76BCD60F" w:rsidR="00FB7917" w:rsidDel="003C5BF7" w:rsidRDefault="00FB7917">
      <w:pPr>
        <w:pStyle w:val="MRAL1NoHangingIndent"/>
        <w:jc w:val="left"/>
        <w:rPr>
          <w:del w:id="21683" w:author="Debbie Houldsworth" w:date="2020-05-12T17:09:00Z"/>
        </w:rPr>
        <w:pPrChange w:id="21684" w:author="Debbie Houldsworth" w:date="2020-05-12T17:09:00Z">
          <w:pPr/>
        </w:pPrChange>
      </w:pPr>
    </w:p>
    <w:p w14:paraId="2010DF8C" w14:textId="456D06CB" w:rsidR="00FB7917" w:rsidDel="003C5BF7" w:rsidRDefault="00FB7917">
      <w:pPr>
        <w:pStyle w:val="MRAL1NoHangingIndent"/>
        <w:jc w:val="left"/>
        <w:rPr>
          <w:del w:id="21685" w:author="Debbie Houldsworth" w:date="2020-05-12T17:09:00Z"/>
        </w:rPr>
        <w:pPrChange w:id="21686" w:author="Debbie Houldsworth" w:date="2020-05-12T17:09:00Z">
          <w:pPr/>
        </w:pPrChange>
      </w:pPr>
    </w:p>
    <w:p w14:paraId="425CAF50" w14:textId="5FD65686" w:rsidR="00FB7917" w:rsidDel="003C5BF7" w:rsidRDefault="00FB7917">
      <w:pPr>
        <w:pStyle w:val="MRAL1NoHangingIndent"/>
        <w:jc w:val="left"/>
        <w:rPr>
          <w:del w:id="21687" w:author="Debbie Houldsworth" w:date="2020-05-12T17:09:00Z"/>
        </w:rPr>
        <w:pPrChange w:id="21688" w:author="Debbie Houldsworth" w:date="2020-05-12T17:09:00Z">
          <w:pPr>
            <w:outlineLvl w:val="0"/>
          </w:pPr>
        </w:pPrChange>
      </w:pPr>
      <w:del w:id="21689" w:author="Debbie Houldsworth" w:date="2020-05-12T17:09:00Z">
        <w:r w:rsidDel="003C5BF7">
          <w:delText>For and on behalf of</w:delText>
        </w:r>
      </w:del>
    </w:p>
    <w:p w14:paraId="78BE6567" w14:textId="3CC24A7E" w:rsidR="00FB7917" w:rsidDel="003C5BF7" w:rsidRDefault="00FB7917">
      <w:pPr>
        <w:pStyle w:val="MRAL1NoHangingIndent"/>
        <w:jc w:val="left"/>
        <w:rPr>
          <w:del w:id="21690" w:author="Debbie Houldsworth" w:date="2020-05-12T17:09:00Z"/>
        </w:rPr>
        <w:pPrChange w:id="21691" w:author="Debbie Houldsworth" w:date="2020-05-12T17:09:00Z">
          <w:pPr/>
        </w:pPrChange>
      </w:pPr>
    </w:p>
    <w:p w14:paraId="3B451C5A" w14:textId="04B09F44" w:rsidR="00FB7917" w:rsidDel="003C5BF7" w:rsidRDefault="00FB7917">
      <w:pPr>
        <w:pStyle w:val="MRAL1NoHangingIndent"/>
        <w:jc w:val="left"/>
        <w:rPr>
          <w:del w:id="21692" w:author="Debbie Houldsworth" w:date="2020-05-12T17:09:00Z"/>
        </w:rPr>
        <w:pPrChange w:id="21693" w:author="Debbie Houldsworth" w:date="2020-05-12T17:09:00Z">
          <w:pPr/>
        </w:pPrChange>
      </w:pPr>
    </w:p>
    <w:p w14:paraId="655D6CF4" w14:textId="75B8DC20" w:rsidR="00FB7917" w:rsidDel="003C5BF7" w:rsidRDefault="00FB7917">
      <w:pPr>
        <w:pStyle w:val="MRAL1NoHangingIndent"/>
        <w:jc w:val="left"/>
        <w:rPr>
          <w:del w:id="21694" w:author="Debbie Houldsworth" w:date="2020-05-12T17:09:00Z"/>
        </w:rPr>
        <w:pPrChange w:id="21695" w:author="Debbie Houldsworth" w:date="2020-05-12T17:09:00Z">
          <w:pPr>
            <w:outlineLvl w:val="0"/>
          </w:pPr>
        </w:pPrChange>
      </w:pPr>
      <w:del w:id="21696" w:author="Debbie Houldsworth" w:date="2020-05-12T17:09:00Z">
        <w:r w:rsidDel="003C5BF7">
          <w:delText>Authorised Signatory</w:delText>
        </w:r>
      </w:del>
    </w:p>
    <w:p w14:paraId="4C29B8B0" w14:textId="4FE1A8FE" w:rsidR="00FB7917" w:rsidDel="003C5BF7" w:rsidRDefault="00FB7917">
      <w:pPr>
        <w:pStyle w:val="MRAL1NoHangingIndent"/>
        <w:jc w:val="left"/>
        <w:rPr>
          <w:del w:id="21697" w:author="Debbie Houldsworth" w:date="2020-05-12T17:09:00Z"/>
        </w:rPr>
        <w:pPrChange w:id="21698" w:author="Debbie Houldsworth" w:date="2020-05-12T17:09:00Z">
          <w:pPr/>
        </w:pPrChange>
      </w:pPr>
    </w:p>
    <w:p w14:paraId="779F0EED" w14:textId="1F1CEB5F" w:rsidR="00FB7917" w:rsidDel="003C5BF7" w:rsidRDefault="00FB7917">
      <w:pPr>
        <w:pStyle w:val="MRAL1NoHangingIndent"/>
        <w:jc w:val="left"/>
        <w:rPr>
          <w:del w:id="21699" w:author="Debbie Houldsworth" w:date="2020-05-12T17:09:00Z"/>
        </w:rPr>
        <w:pPrChange w:id="21700" w:author="Debbie Houldsworth" w:date="2020-05-12T17:09:00Z">
          <w:pPr/>
        </w:pPrChange>
      </w:pPr>
    </w:p>
    <w:p w14:paraId="2C0C95E1" w14:textId="337E5FD9" w:rsidR="00FB7917" w:rsidDel="003C5BF7" w:rsidRDefault="00FB7917">
      <w:pPr>
        <w:pStyle w:val="MRAL1NoHangingIndent"/>
        <w:jc w:val="left"/>
        <w:rPr>
          <w:del w:id="21701" w:author="Debbie Houldsworth" w:date="2020-05-12T17:09:00Z"/>
        </w:rPr>
        <w:pPrChange w:id="21702" w:author="Debbie Houldsworth" w:date="2020-05-12T17:09:00Z">
          <w:pPr/>
        </w:pPrChange>
      </w:pPr>
    </w:p>
    <w:p w14:paraId="79DEB546" w14:textId="122FD47D" w:rsidR="00FB7917" w:rsidDel="003C5BF7" w:rsidRDefault="00FB7917">
      <w:pPr>
        <w:pStyle w:val="MRAL1NoHangingIndent"/>
        <w:jc w:val="left"/>
        <w:rPr>
          <w:del w:id="21703" w:author="Debbie Houldsworth" w:date="2020-05-12T17:09:00Z"/>
        </w:rPr>
        <w:pPrChange w:id="21704" w:author="Debbie Houldsworth" w:date="2020-05-12T17:09:00Z">
          <w:pPr/>
        </w:pPrChange>
      </w:pPr>
    </w:p>
    <w:p w14:paraId="6FDD24C7" w14:textId="4FF76BEB" w:rsidR="00FB7917" w:rsidDel="003C5BF7" w:rsidRDefault="00FB7917">
      <w:pPr>
        <w:pStyle w:val="MRAL1NoHangingIndent"/>
        <w:jc w:val="left"/>
        <w:rPr>
          <w:del w:id="21705" w:author="Debbie Houldsworth" w:date="2020-05-12T17:09:00Z"/>
        </w:rPr>
        <w:pPrChange w:id="21706" w:author="Debbie Houldsworth" w:date="2020-05-12T17:09:00Z">
          <w:pPr/>
        </w:pPrChange>
      </w:pPr>
    </w:p>
    <w:p w14:paraId="11D8EB4B" w14:textId="61F3EC2A" w:rsidR="00FB7917" w:rsidDel="003C5BF7" w:rsidRDefault="00FB7917">
      <w:pPr>
        <w:pStyle w:val="MRAL1NoHangingIndent"/>
        <w:jc w:val="left"/>
        <w:rPr>
          <w:del w:id="21707" w:author="Debbie Houldsworth" w:date="2020-05-12T17:09:00Z"/>
        </w:rPr>
        <w:pPrChange w:id="21708" w:author="Debbie Houldsworth" w:date="2020-05-12T17:09:00Z">
          <w:pPr/>
        </w:pPrChange>
      </w:pPr>
    </w:p>
    <w:p w14:paraId="49C75F9B" w14:textId="65B7E045" w:rsidR="00FB7917" w:rsidDel="003C5BF7" w:rsidRDefault="00FB7917">
      <w:pPr>
        <w:pStyle w:val="MRAL1NoHangingIndent"/>
        <w:jc w:val="left"/>
        <w:rPr>
          <w:del w:id="21709" w:author="Debbie Houldsworth" w:date="2020-05-12T17:09:00Z"/>
        </w:rPr>
        <w:pPrChange w:id="21710" w:author="Debbie Houldsworth" w:date="2020-05-12T17:09:00Z">
          <w:pPr/>
        </w:pPrChange>
      </w:pPr>
    </w:p>
    <w:p w14:paraId="00ABA277" w14:textId="260431B5" w:rsidR="00FB7917" w:rsidDel="003C5BF7" w:rsidRDefault="00FB7917">
      <w:pPr>
        <w:pStyle w:val="MRAL1NoHangingIndent"/>
        <w:jc w:val="left"/>
        <w:rPr>
          <w:del w:id="21711" w:author="Debbie Houldsworth" w:date="2020-05-12T17:09:00Z"/>
        </w:rPr>
        <w:pPrChange w:id="21712" w:author="Debbie Houldsworth" w:date="2020-05-12T17:09:00Z">
          <w:pPr>
            <w:jc w:val="center"/>
            <w:outlineLvl w:val="0"/>
          </w:pPr>
        </w:pPrChange>
      </w:pPr>
      <w:del w:id="21713" w:author="Debbie Houldsworth" w:date="2020-05-12T17:09:00Z">
        <w:r w:rsidDel="003C5BF7">
          <w:delText>DATED the 1 day of J</w:delText>
        </w:r>
      </w:del>
      <w:del w:id="21714" w:author="Debbie Houldsworth" w:date="2020-05-07T07:29:00Z">
        <w:r w:rsidDel="00BE3E44">
          <w:delText>une 1998</w:delText>
        </w:r>
      </w:del>
    </w:p>
    <w:p w14:paraId="53846AF3" w14:textId="09F3B6DD" w:rsidR="00FB7917" w:rsidDel="003C5BF7" w:rsidRDefault="00FB7917">
      <w:pPr>
        <w:pStyle w:val="MRAL1NoHangingIndent"/>
        <w:jc w:val="left"/>
        <w:rPr>
          <w:del w:id="21715" w:author="Debbie Houldsworth" w:date="2020-05-12T17:09:00Z"/>
        </w:rPr>
        <w:pPrChange w:id="21716" w:author="Debbie Houldsworth" w:date="2020-05-12T17:09:00Z">
          <w:pPr>
            <w:jc w:val="center"/>
          </w:pPr>
        </w:pPrChange>
      </w:pPr>
    </w:p>
    <w:p w14:paraId="1A07BD34" w14:textId="4D7ED52E" w:rsidR="00FB7917" w:rsidDel="003C5BF7" w:rsidRDefault="00FB7917">
      <w:pPr>
        <w:pStyle w:val="MRAL1NoHangingIndent"/>
        <w:jc w:val="left"/>
        <w:rPr>
          <w:del w:id="21717" w:author="Debbie Houldsworth" w:date="2020-05-12T17:09:00Z"/>
        </w:rPr>
        <w:pPrChange w:id="21718" w:author="Debbie Houldsworth" w:date="2020-05-12T17:09:00Z">
          <w:pPr>
            <w:jc w:val="center"/>
            <w:outlineLvl w:val="0"/>
          </w:pPr>
        </w:pPrChange>
      </w:pPr>
      <w:del w:id="21719" w:author="Debbie Houldsworth" w:date="2020-05-12T17:09:00Z">
        <w:r w:rsidDel="003C5BF7">
          <w:delText>WITNESS to the above signatures:</w:delText>
        </w:r>
      </w:del>
    </w:p>
    <w:p w14:paraId="35F2396D" w14:textId="15C511FE" w:rsidR="00FB7917" w:rsidDel="003C5BF7" w:rsidRDefault="00FB7917">
      <w:pPr>
        <w:pStyle w:val="MRAL1NoHangingIndent"/>
        <w:jc w:val="left"/>
        <w:rPr>
          <w:del w:id="21720" w:author="Debbie Houldsworth" w:date="2020-05-12T17:09:00Z"/>
        </w:rPr>
        <w:pPrChange w:id="21721" w:author="Debbie Houldsworth" w:date="2020-05-12T17:09:00Z">
          <w:pPr>
            <w:jc w:val="center"/>
          </w:pPr>
        </w:pPrChange>
      </w:pPr>
    </w:p>
    <w:p w14:paraId="2891D3A8" w14:textId="444FED4D" w:rsidR="00FB7917" w:rsidDel="003C5BF7" w:rsidRDefault="00FB7917">
      <w:pPr>
        <w:pStyle w:val="MRAL1NoHangingIndent"/>
        <w:jc w:val="left"/>
        <w:rPr>
          <w:del w:id="21722" w:author="Debbie Houldsworth" w:date="2020-05-12T17:09:00Z"/>
        </w:rPr>
        <w:pPrChange w:id="21723" w:author="Debbie Houldsworth" w:date="2020-05-12T17:09:00Z">
          <w:pPr>
            <w:jc w:val="center"/>
          </w:pPr>
        </w:pPrChange>
      </w:pPr>
    </w:p>
    <w:p w14:paraId="7D718B53" w14:textId="0BEF4CA8" w:rsidR="00FB7917" w:rsidDel="003C5BF7" w:rsidRDefault="00FB7917">
      <w:pPr>
        <w:pStyle w:val="MRAL1NoHangingIndent"/>
        <w:jc w:val="left"/>
        <w:rPr>
          <w:del w:id="21724" w:author="Debbie Houldsworth" w:date="2020-05-12T17:09:00Z"/>
        </w:rPr>
        <w:pPrChange w:id="21725" w:author="Debbie Houldsworth" w:date="2020-05-12T17:09:00Z">
          <w:pPr>
            <w:jc w:val="center"/>
            <w:outlineLvl w:val="0"/>
          </w:pPr>
        </w:pPrChange>
      </w:pPr>
      <w:del w:id="21726" w:author="Debbie Houldsworth" w:date="2020-05-12T17:09:00Z">
        <w:r w:rsidDel="003C5BF7">
          <w:delText>Exchange House</w:delText>
        </w:r>
      </w:del>
    </w:p>
    <w:p w14:paraId="07FAF14E" w14:textId="568E6879" w:rsidR="00FB7917" w:rsidDel="003C5BF7" w:rsidRDefault="00FB7917">
      <w:pPr>
        <w:pStyle w:val="MRAL1NoHangingIndent"/>
        <w:jc w:val="left"/>
        <w:rPr>
          <w:del w:id="21727" w:author="Debbie Houldsworth" w:date="2020-05-12T17:09:00Z"/>
        </w:rPr>
        <w:pPrChange w:id="21728" w:author="Debbie Houldsworth" w:date="2020-05-12T17:09:00Z">
          <w:pPr>
            <w:jc w:val="center"/>
          </w:pPr>
        </w:pPrChange>
      </w:pPr>
      <w:del w:id="21729" w:author="Debbie Houldsworth" w:date="2020-05-12T17:09:00Z">
        <w:r w:rsidDel="003C5BF7">
          <w:delText>Primrose Street</w:delText>
        </w:r>
      </w:del>
    </w:p>
    <w:p w14:paraId="41080471" w14:textId="4145E3C3" w:rsidR="00FB7917" w:rsidDel="003C5BF7" w:rsidRDefault="00FB7917">
      <w:pPr>
        <w:pStyle w:val="MRAL1NoHangingIndent"/>
        <w:jc w:val="left"/>
        <w:rPr>
          <w:del w:id="21730" w:author="Debbie Houldsworth" w:date="2020-05-12T17:09:00Z"/>
        </w:rPr>
        <w:pPrChange w:id="21731" w:author="Debbie Houldsworth" w:date="2020-05-12T17:09:00Z">
          <w:pPr>
            <w:jc w:val="center"/>
          </w:pPr>
        </w:pPrChange>
      </w:pPr>
      <w:del w:id="21732" w:author="Debbie Houldsworth" w:date="2020-05-12T17:09:00Z">
        <w:r w:rsidDel="003C5BF7">
          <w:delText>London</w:delText>
        </w:r>
      </w:del>
    </w:p>
    <w:p w14:paraId="6B9F4B59" w14:textId="6CCE32AD" w:rsidR="00FB7917" w:rsidDel="003C5BF7" w:rsidRDefault="00FB7917">
      <w:pPr>
        <w:pStyle w:val="MRAL1NoHangingIndent"/>
        <w:jc w:val="left"/>
        <w:rPr>
          <w:del w:id="21733" w:author="Debbie Houldsworth" w:date="2020-05-12T17:09:00Z"/>
        </w:rPr>
        <w:pPrChange w:id="21734" w:author="Debbie Houldsworth" w:date="2020-05-12T17:09:00Z">
          <w:pPr>
            <w:jc w:val="center"/>
          </w:pPr>
        </w:pPrChange>
      </w:pPr>
      <w:del w:id="21735" w:author="Debbie Houldsworth" w:date="2020-05-12T17:09:00Z">
        <w:r w:rsidDel="003C5BF7">
          <w:delText>EC2A 2HS</w:delText>
        </w:r>
      </w:del>
    </w:p>
    <w:p w14:paraId="591A8F8A" w14:textId="3D7AFBED" w:rsidR="00FB7917" w:rsidDel="003C5BF7" w:rsidRDefault="00FB7917">
      <w:pPr>
        <w:pStyle w:val="MRAL1NoHangingIndent"/>
        <w:jc w:val="left"/>
        <w:rPr>
          <w:del w:id="21736" w:author="Debbie Houldsworth" w:date="2020-05-12T17:09:00Z"/>
        </w:rPr>
        <w:pPrChange w:id="21737" w:author="Debbie Houldsworth" w:date="2020-05-12T17:09:00Z">
          <w:pPr/>
        </w:pPrChange>
      </w:pPr>
    </w:p>
    <w:p w14:paraId="6B0184DC" w14:textId="2367F505" w:rsidR="00FB7917" w:rsidDel="003C5BF7" w:rsidRDefault="00FB7917">
      <w:pPr>
        <w:pStyle w:val="MRAL1NoHangingIndent"/>
        <w:jc w:val="left"/>
        <w:rPr>
          <w:del w:id="21738" w:author="Debbie Houldsworth" w:date="2020-05-12T17:09:00Z"/>
        </w:rPr>
        <w:pPrChange w:id="21739" w:author="Debbie Houldsworth" w:date="2020-05-12T17:09:00Z">
          <w:pPr/>
        </w:pPrChange>
      </w:pPr>
    </w:p>
    <w:p w14:paraId="3452E30F" w14:textId="662F8573" w:rsidR="00FB7917" w:rsidDel="003C5BF7" w:rsidRDefault="00FB7917">
      <w:pPr>
        <w:rPr>
          <w:del w:id="21740" w:author="Debbie Houldsworth" w:date="2020-05-12T17:09:00Z"/>
        </w:rPr>
      </w:pPr>
    </w:p>
    <w:p w14:paraId="6ADD8918" w14:textId="481F754D" w:rsidR="00FB7917" w:rsidDel="003C5BF7" w:rsidRDefault="00FB7917">
      <w:pPr>
        <w:rPr>
          <w:del w:id="21741" w:author="Debbie Houldsworth" w:date="2020-05-12T17:09:00Z"/>
        </w:rPr>
      </w:pPr>
    </w:p>
    <w:p w14:paraId="4FE144F8" w14:textId="59DC97CC" w:rsidR="00FB7917" w:rsidDel="003C5BF7" w:rsidRDefault="00FB7917">
      <w:pPr>
        <w:pStyle w:val="BodyText"/>
        <w:rPr>
          <w:del w:id="21742" w:author="Debbie Houldsworth" w:date="2020-05-12T17:09:00Z"/>
        </w:rPr>
      </w:pPr>
    </w:p>
    <w:p w14:paraId="101FC3A0" w14:textId="5BA8CA6F" w:rsidR="00FB7917" w:rsidRDefault="00FB7917" w:rsidP="00EE2100">
      <w:pPr>
        <w:pStyle w:val="BodyText"/>
      </w:pPr>
      <w:del w:id="21743" w:author="Debbie Houldsworth" w:date="2020-05-13T06:52:00Z">
        <w:r w:rsidDel="00EE2100">
          <w:rPr>
            <w:b/>
            <w:u w:val="single"/>
          </w:rPr>
          <w:br w:type="page"/>
        </w:r>
      </w:del>
      <w:r>
        <w:rPr>
          <w:b/>
        </w:rPr>
        <w:t xml:space="preserve">IN WITNESS </w:t>
      </w:r>
      <w:r>
        <w:t>whereof the parties have executed this Agreement on the day and year first hereinbefore mentioned.</w:t>
      </w:r>
    </w:p>
    <w:p w14:paraId="2DA08953" w14:textId="77777777" w:rsidR="00FB7917" w:rsidRDefault="00FB7917">
      <w:pPr>
        <w:pStyle w:val="BodyText"/>
      </w:pPr>
    </w:p>
    <w:p w14:paraId="02C0F179" w14:textId="526BB560" w:rsidR="00FB7917" w:rsidRDefault="00FB7917" w:rsidP="001A1866">
      <w:pPr>
        <w:pStyle w:val="BodyText"/>
      </w:pPr>
      <w:r>
        <w:t xml:space="preserve">SIGNED BY </w:t>
      </w:r>
      <w:r>
        <w:rPr>
          <w:b/>
        </w:rPr>
        <w:t>M R ALEXANDER</w:t>
      </w:r>
      <w:r>
        <w:t xml:space="preserve"> (print name)</w:t>
      </w:r>
    </w:p>
    <w:p w14:paraId="3EFC6AE6" w14:textId="43EAF561" w:rsidR="00FB7917" w:rsidRDefault="00FB7917" w:rsidP="006841FE">
      <w:pPr>
        <w:pStyle w:val="BodyText"/>
      </w:pPr>
      <w:r>
        <w:t xml:space="preserve">duly authorised on behalf of </w:t>
      </w:r>
    </w:p>
    <w:p w14:paraId="749DDF62" w14:textId="64E48782" w:rsidR="00FB7917" w:rsidRDefault="00FB7917">
      <w:pPr>
        <w:pStyle w:val="BodyText"/>
        <w:rPr>
          <w:b/>
        </w:rPr>
        <w:pPrChange w:id="21744" w:author="Debbie Houldsworth" w:date="2020-05-13T09:43:00Z">
          <w:pPr>
            <w:pStyle w:val="BodyText"/>
            <w:outlineLvl w:val="0"/>
          </w:pPr>
        </w:pPrChange>
      </w:pPr>
      <w:r>
        <w:rPr>
          <w:b/>
        </w:rPr>
        <w:t>BRITISH GAS TRADING LTD</w:t>
      </w:r>
    </w:p>
    <w:p w14:paraId="678F9DAC" w14:textId="3E0CAD85" w:rsidR="00FB7917" w:rsidRDefault="00FB7917" w:rsidP="001A1866">
      <w:pPr>
        <w:pStyle w:val="BodyText"/>
        <w:rPr>
          <w:b/>
        </w:rPr>
      </w:pPr>
    </w:p>
    <w:p w14:paraId="0BA0BF0E" w14:textId="076997A5" w:rsidR="00FB7917" w:rsidRDefault="00FB7917" w:rsidP="006841FE">
      <w:pPr>
        <w:pStyle w:val="BodyText"/>
        <w:rPr>
          <w:b/>
        </w:rPr>
      </w:pPr>
    </w:p>
    <w:p w14:paraId="30CE4152" w14:textId="1240D7C8" w:rsidR="00FB7917" w:rsidRDefault="00FB7917" w:rsidP="00853621">
      <w:pPr>
        <w:pStyle w:val="BodyText"/>
      </w:pPr>
      <w:r>
        <w:t xml:space="preserve">SIGNED BY </w:t>
      </w:r>
      <w:r>
        <w:rPr>
          <w:b/>
          <w:caps/>
        </w:rPr>
        <w:t>Keith Stanyard</w:t>
      </w:r>
      <w:r>
        <w:t xml:space="preserve"> (print name)</w:t>
      </w:r>
    </w:p>
    <w:p w14:paraId="73ACBA55" w14:textId="6F840991" w:rsidR="00FB7917" w:rsidRDefault="00FB7917" w:rsidP="00084F60">
      <w:pPr>
        <w:pStyle w:val="BodyText"/>
      </w:pPr>
      <w:r>
        <w:t xml:space="preserve">duly authorised on behalf of </w:t>
      </w:r>
    </w:p>
    <w:p w14:paraId="44753D06" w14:textId="5E1CF378" w:rsidR="00FB7917" w:rsidRDefault="00FB7917">
      <w:pPr>
        <w:pStyle w:val="BodyText"/>
        <w:rPr>
          <w:b/>
        </w:rPr>
        <w:pPrChange w:id="21745" w:author="Debbie Houldsworth" w:date="2020-05-13T09:43:00Z">
          <w:pPr>
            <w:pStyle w:val="BodyText"/>
            <w:outlineLvl w:val="0"/>
          </w:pPr>
        </w:pPrChange>
      </w:pPr>
      <w:r>
        <w:rPr>
          <w:b/>
        </w:rPr>
        <w:t>EAST MIDLANDS ELECTRICITY PLC</w:t>
      </w:r>
    </w:p>
    <w:p w14:paraId="60B2E99E" w14:textId="17B51B50" w:rsidR="00FB7917" w:rsidRDefault="00FB7917" w:rsidP="001A1866">
      <w:pPr>
        <w:pStyle w:val="BodyText"/>
        <w:rPr>
          <w:b/>
        </w:rPr>
      </w:pPr>
    </w:p>
    <w:p w14:paraId="4AB93574" w14:textId="19E581F0" w:rsidR="00FB7917" w:rsidRDefault="00FB7917" w:rsidP="006841FE">
      <w:pPr>
        <w:pStyle w:val="BodyText"/>
        <w:rPr>
          <w:b/>
        </w:rPr>
      </w:pPr>
    </w:p>
    <w:p w14:paraId="3E4481ED" w14:textId="23948FC9" w:rsidR="00FB7917" w:rsidRDefault="00FB7917" w:rsidP="00853621">
      <w:pPr>
        <w:pStyle w:val="BodyText"/>
      </w:pPr>
      <w:r>
        <w:t xml:space="preserve">SIGNED BY </w:t>
      </w:r>
      <w:r>
        <w:rPr>
          <w:b/>
        </w:rPr>
        <w:t>EDDIE HYAMS</w:t>
      </w:r>
      <w:r>
        <w:t xml:space="preserve"> (print name)</w:t>
      </w:r>
    </w:p>
    <w:p w14:paraId="65393251" w14:textId="4826A1AA" w:rsidR="00FB7917" w:rsidRDefault="00FB7917" w:rsidP="00084F60">
      <w:pPr>
        <w:pStyle w:val="BodyText"/>
      </w:pPr>
      <w:r>
        <w:t xml:space="preserve">duly authorised on behalf of </w:t>
      </w:r>
    </w:p>
    <w:p w14:paraId="5E4C49BB" w14:textId="6ECF1A45" w:rsidR="00FB7917" w:rsidRDefault="00FB7917">
      <w:pPr>
        <w:pStyle w:val="BodyText"/>
        <w:rPr>
          <w:b/>
        </w:rPr>
        <w:pPrChange w:id="21746" w:author="Debbie Houldsworth" w:date="2020-05-13T09:43:00Z">
          <w:pPr>
            <w:pStyle w:val="BodyText"/>
            <w:outlineLvl w:val="0"/>
          </w:pPr>
        </w:pPrChange>
      </w:pPr>
      <w:r>
        <w:rPr>
          <w:b/>
        </w:rPr>
        <w:t>EASTERN ELECTRICITY PLC</w:t>
      </w:r>
    </w:p>
    <w:p w14:paraId="2FB571E3" w14:textId="1A2FB8CA" w:rsidR="00FB7917" w:rsidRDefault="00FB7917" w:rsidP="001A1866">
      <w:pPr>
        <w:pStyle w:val="BodyText"/>
        <w:rPr>
          <w:b/>
        </w:rPr>
      </w:pPr>
    </w:p>
    <w:p w14:paraId="5EDEDAF8" w14:textId="33D0CA44" w:rsidR="00FB7917" w:rsidRDefault="00FB7917" w:rsidP="006841FE">
      <w:pPr>
        <w:pStyle w:val="BodyText"/>
        <w:rPr>
          <w:b/>
        </w:rPr>
      </w:pPr>
    </w:p>
    <w:p w14:paraId="26833D34" w14:textId="54102DB5" w:rsidR="00FB7917" w:rsidRDefault="00FB7917" w:rsidP="00853621">
      <w:pPr>
        <w:pStyle w:val="BodyText"/>
      </w:pPr>
      <w:r>
        <w:t xml:space="preserve">SIGNED BY </w:t>
      </w:r>
      <w:r>
        <w:rPr>
          <w:b/>
        </w:rPr>
        <w:t>A J WHITTAKER</w:t>
      </w:r>
      <w:r>
        <w:t xml:space="preserve"> (print name)</w:t>
      </w:r>
    </w:p>
    <w:p w14:paraId="13CFB6F4" w14:textId="6DC29996" w:rsidR="00FB7917" w:rsidRDefault="00FB7917" w:rsidP="00084F60">
      <w:pPr>
        <w:pStyle w:val="BodyText"/>
      </w:pPr>
      <w:r>
        <w:t xml:space="preserve">duly authorised on behalf of </w:t>
      </w:r>
    </w:p>
    <w:p w14:paraId="22AA77EC" w14:textId="3914465D" w:rsidR="00FB7917" w:rsidRDefault="00FB7917">
      <w:pPr>
        <w:pStyle w:val="BodyText"/>
        <w:rPr>
          <w:b/>
        </w:rPr>
        <w:pPrChange w:id="21747" w:author="Debbie Houldsworth" w:date="2020-05-13T09:43:00Z">
          <w:pPr>
            <w:pStyle w:val="BodyText"/>
            <w:outlineLvl w:val="0"/>
          </w:pPr>
        </w:pPrChange>
      </w:pPr>
      <w:r>
        <w:rPr>
          <w:b/>
        </w:rPr>
        <w:t>LONDON ELECTRICITY PLC</w:t>
      </w:r>
    </w:p>
    <w:p w14:paraId="00C764F1" w14:textId="59DC2737" w:rsidR="00FB7917" w:rsidRDefault="00FB7917" w:rsidP="001A1866">
      <w:pPr>
        <w:pStyle w:val="BodyText"/>
        <w:rPr>
          <w:b/>
        </w:rPr>
      </w:pPr>
    </w:p>
    <w:p w14:paraId="7C781A9C" w14:textId="6DD9431E" w:rsidR="00FB7917" w:rsidRDefault="00FB7917" w:rsidP="006841FE">
      <w:pPr>
        <w:pStyle w:val="BodyText"/>
        <w:rPr>
          <w:b/>
        </w:rPr>
      </w:pPr>
    </w:p>
    <w:p w14:paraId="26A1C132" w14:textId="22E68B67" w:rsidR="00FB7917" w:rsidRDefault="00FB7917" w:rsidP="00853621">
      <w:pPr>
        <w:pStyle w:val="BodyText"/>
      </w:pPr>
      <w:r>
        <w:t xml:space="preserve">SIGNED BY </w:t>
      </w:r>
      <w:r>
        <w:rPr>
          <w:b/>
        </w:rPr>
        <w:t>DUNCAN WHYTE</w:t>
      </w:r>
      <w:r>
        <w:t xml:space="preserve"> (print name)</w:t>
      </w:r>
    </w:p>
    <w:p w14:paraId="267D572F" w14:textId="7503DE1B" w:rsidR="00FB7917" w:rsidRDefault="00FB7917" w:rsidP="00084F60">
      <w:pPr>
        <w:pStyle w:val="BodyText"/>
      </w:pPr>
      <w:r>
        <w:t xml:space="preserve">duly authorised on behalf of </w:t>
      </w:r>
    </w:p>
    <w:p w14:paraId="31866C82" w14:textId="54AE1D88" w:rsidR="00FB7917" w:rsidRDefault="00FB7917">
      <w:pPr>
        <w:pStyle w:val="BodyText"/>
        <w:rPr>
          <w:b/>
        </w:rPr>
        <w:pPrChange w:id="21748" w:author="Debbie Houldsworth" w:date="2020-05-13T09:43:00Z">
          <w:pPr>
            <w:pStyle w:val="BodyText"/>
            <w:outlineLvl w:val="0"/>
          </w:pPr>
        </w:pPrChange>
      </w:pPr>
      <w:r>
        <w:rPr>
          <w:b/>
        </w:rPr>
        <w:t>MANWEB PLC</w:t>
      </w:r>
    </w:p>
    <w:p w14:paraId="0CFD872E" w14:textId="36AFDD0C" w:rsidR="00FB7917" w:rsidRDefault="00FB7917" w:rsidP="001A1866">
      <w:pPr>
        <w:pStyle w:val="BodyText"/>
        <w:rPr>
          <w:b/>
        </w:rPr>
      </w:pPr>
    </w:p>
    <w:p w14:paraId="75379BEA" w14:textId="13BFEBC1" w:rsidR="00FB7917" w:rsidRDefault="00FB7917" w:rsidP="006841FE">
      <w:pPr>
        <w:pStyle w:val="BodyText"/>
        <w:rPr>
          <w:b/>
        </w:rPr>
      </w:pPr>
    </w:p>
    <w:p w14:paraId="716566A7" w14:textId="6E94094E" w:rsidR="00FB7917" w:rsidDel="00D73898" w:rsidRDefault="00FB7917" w:rsidP="00853621">
      <w:pPr>
        <w:pStyle w:val="BodyText"/>
        <w:rPr>
          <w:del w:id="21749" w:author="Debbie Houldsworth" w:date="2020-05-12T16:51:00Z"/>
          <w:b/>
        </w:rPr>
      </w:pPr>
    </w:p>
    <w:p w14:paraId="5A1FFE3E" w14:textId="0E6898B3" w:rsidR="00FB7917" w:rsidDel="00D73898" w:rsidRDefault="00FB7917">
      <w:pPr>
        <w:pStyle w:val="BodyText"/>
        <w:rPr>
          <w:del w:id="21750" w:author="Debbie Houldsworth" w:date="2020-05-12T16:51:00Z"/>
        </w:rPr>
      </w:pPr>
    </w:p>
    <w:p w14:paraId="186967D1" w14:textId="7B2E7720" w:rsidR="00FB7917" w:rsidRDefault="00FB7917">
      <w:pPr>
        <w:pStyle w:val="BodyText"/>
      </w:pPr>
      <w:r>
        <w:t>SIGNED BY</w:t>
      </w:r>
      <w:r>
        <w:rPr>
          <w:b/>
        </w:rPr>
        <w:t xml:space="preserve"> R D MURRAY </w:t>
      </w:r>
      <w:r>
        <w:t>(print name)</w:t>
      </w:r>
    </w:p>
    <w:p w14:paraId="1EC087DB" w14:textId="167AB158" w:rsidR="00FB7917" w:rsidRDefault="00FB7917">
      <w:pPr>
        <w:pStyle w:val="BodyText"/>
      </w:pPr>
      <w:r>
        <w:t xml:space="preserve">duly authorised on behalf of </w:t>
      </w:r>
    </w:p>
    <w:p w14:paraId="5B28A89C" w14:textId="195B277F" w:rsidR="00FB7917" w:rsidRDefault="00FB7917">
      <w:pPr>
        <w:pStyle w:val="BodyText"/>
        <w:rPr>
          <w:b/>
        </w:rPr>
        <w:pPrChange w:id="21751" w:author="Debbie Houldsworth" w:date="2020-05-13T09:43:00Z">
          <w:pPr>
            <w:pStyle w:val="BodyText"/>
            <w:outlineLvl w:val="0"/>
          </w:pPr>
        </w:pPrChange>
      </w:pPr>
      <w:r>
        <w:rPr>
          <w:b/>
        </w:rPr>
        <w:t>MIDLANDS ELECTRICITY PLC</w:t>
      </w:r>
    </w:p>
    <w:p w14:paraId="41D95086" w14:textId="5906F84B" w:rsidR="00FB7917" w:rsidRDefault="00FB7917" w:rsidP="00326DF5">
      <w:pPr>
        <w:pStyle w:val="BodyText"/>
        <w:rPr>
          <w:b/>
        </w:rPr>
      </w:pPr>
    </w:p>
    <w:p w14:paraId="48F2F514" w14:textId="7B70482F" w:rsidR="00FB7917" w:rsidRDefault="00FB7917" w:rsidP="006841FE">
      <w:pPr>
        <w:pStyle w:val="BodyText"/>
        <w:rPr>
          <w:b/>
        </w:rPr>
      </w:pPr>
    </w:p>
    <w:p w14:paraId="2BB0D649" w14:textId="225CD82A" w:rsidR="00FB7917" w:rsidRDefault="00FB7917" w:rsidP="00853621">
      <w:pPr>
        <w:pStyle w:val="BodyText"/>
      </w:pPr>
      <w:r>
        <w:t xml:space="preserve">SIGNED BY </w:t>
      </w:r>
      <w:r>
        <w:rPr>
          <w:b/>
        </w:rPr>
        <w:t>GRAHAM AUSTIN BROWN</w:t>
      </w:r>
      <w:r>
        <w:t xml:space="preserve"> (print name)</w:t>
      </w:r>
    </w:p>
    <w:p w14:paraId="3A197614" w14:textId="2B95605C" w:rsidR="00FB7917" w:rsidRDefault="00FB7917" w:rsidP="00084F60">
      <w:pPr>
        <w:pStyle w:val="BodyText"/>
      </w:pPr>
      <w:r>
        <w:t xml:space="preserve">duly authorised on behalf of </w:t>
      </w:r>
    </w:p>
    <w:p w14:paraId="7DD3A2A5" w14:textId="03FCA29C" w:rsidR="00FB7917" w:rsidRDefault="00FB7917">
      <w:pPr>
        <w:pStyle w:val="BodyText"/>
        <w:rPr>
          <w:b/>
        </w:rPr>
        <w:pPrChange w:id="21752" w:author="Debbie Houldsworth" w:date="2020-05-13T09:43:00Z">
          <w:pPr>
            <w:pStyle w:val="BodyText"/>
            <w:outlineLvl w:val="0"/>
          </w:pPr>
        </w:pPrChange>
      </w:pPr>
      <w:r>
        <w:rPr>
          <w:b/>
        </w:rPr>
        <w:t>NATIONAL POWER PLC</w:t>
      </w:r>
    </w:p>
    <w:p w14:paraId="3B139BC9" w14:textId="0DF6DBB8" w:rsidR="00FB7917" w:rsidRDefault="00FB7917" w:rsidP="00326DF5">
      <w:pPr>
        <w:pStyle w:val="BodyText"/>
        <w:rPr>
          <w:b/>
        </w:rPr>
      </w:pPr>
    </w:p>
    <w:p w14:paraId="7A4C53FE" w14:textId="5257D94A" w:rsidR="00FB7917" w:rsidRDefault="00FB7917" w:rsidP="006841FE">
      <w:pPr>
        <w:pStyle w:val="BodyText"/>
        <w:rPr>
          <w:b/>
        </w:rPr>
      </w:pPr>
    </w:p>
    <w:p w14:paraId="5D3F3FA4" w14:textId="136A0B47" w:rsidR="00FB7917" w:rsidRDefault="00FB7917" w:rsidP="00853621">
      <w:pPr>
        <w:pStyle w:val="BodyText"/>
      </w:pPr>
      <w:r>
        <w:t>SIGNED BY</w:t>
      </w:r>
      <w:r>
        <w:rPr>
          <w:b/>
        </w:rPr>
        <w:t xml:space="preserve"> DAVID MALCOLM SWAN </w:t>
      </w:r>
      <w:r>
        <w:t>(print name)</w:t>
      </w:r>
    </w:p>
    <w:p w14:paraId="5E7966E5" w14:textId="28E5AF55" w:rsidR="00FB7917" w:rsidRDefault="00FB7917" w:rsidP="00084F60">
      <w:pPr>
        <w:pStyle w:val="BodyText"/>
      </w:pPr>
      <w:r>
        <w:t xml:space="preserve">duly authorised on behalf of </w:t>
      </w:r>
    </w:p>
    <w:p w14:paraId="726D43BE" w14:textId="2897C5D2" w:rsidR="00FB7917" w:rsidRDefault="00FB7917">
      <w:pPr>
        <w:pStyle w:val="BodyText"/>
        <w:rPr>
          <w:b/>
        </w:rPr>
        <w:pPrChange w:id="21753" w:author="Debbie Houldsworth" w:date="2020-05-13T09:43:00Z">
          <w:pPr>
            <w:pStyle w:val="BodyText"/>
            <w:outlineLvl w:val="0"/>
          </w:pPr>
        </w:pPrChange>
      </w:pPr>
      <w:r>
        <w:rPr>
          <w:b/>
        </w:rPr>
        <w:t>NORTHERN ELECTRIC PLC</w:t>
      </w:r>
    </w:p>
    <w:p w14:paraId="64CCC715" w14:textId="618CCCF3" w:rsidR="00FB7917" w:rsidRDefault="00FB7917" w:rsidP="00326DF5">
      <w:pPr>
        <w:pStyle w:val="BodyText"/>
        <w:rPr>
          <w:b/>
        </w:rPr>
      </w:pPr>
    </w:p>
    <w:p w14:paraId="1EFE6299" w14:textId="719F60F0" w:rsidR="00FB7917" w:rsidRDefault="00FB7917" w:rsidP="006841FE">
      <w:pPr>
        <w:pStyle w:val="BodyText"/>
        <w:rPr>
          <w:b/>
        </w:rPr>
      </w:pPr>
    </w:p>
    <w:p w14:paraId="201945A0" w14:textId="6A96E43E" w:rsidR="00FB7917" w:rsidRDefault="00FB7917" w:rsidP="00853621">
      <w:pPr>
        <w:pStyle w:val="BodyText"/>
      </w:pPr>
      <w:r>
        <w:t xml:space="preserve">SIGNED BY </w:t>
      </w:r>
      <w:r>
        <w:rPr>
          <w:b/>
        </w:rPr>
        <w:t>JOHN FARMER</w:t>
      </w:r>
      <w:r>
        <w:t xml:space="preserve"> (print name)</w:t>
      </w:r>
    </w:p>
    <w:p w14:paraId="0490CDE4" w14:textId="6FE02738" w:rsidR="00FB7917" w:rsidRDefault="00FB7917" w:rsidP="00084F60">
      <w:pPr>
        <w:pStyle w:val="BodyText"/>
      </w:pPr>
      <w:r>
        <w:t xml:space="preserve">duly authorised on behalf of </w:t>
      </w:r>
    </w:p>
    <w:p w14:paraId="4237513C" w14:textId="0A9FEA29" w:rsidR="00FB7917" w:rsidRDefault="00FB7917">
      <w:pPr>
        <w:pStyle w:val="BodyText"/>
        <w:rPr>
          <w:b/>
        </w:rPr>
        <w:pPrChange w:id="21754" w:author="Debbie Houldsworth" w:date="2020-05-13T09:43:00Z">
          <w:pPr>
            <w:pStyle w:val="BodyText"/>
            <w:outlineLvl w:val="0"/>
          </w:pPr>
        </w:pPrChange>
      </w:pPr>
      <w:r>
        <w:rPr>
          <w:b/>
        </w:rPr>
        <w:t>NORWEB PLC</w:t>
      </w:r>
    </w:p>
    <w:p w14:paraId="5F34477B" w14:textId="33E6DC65" w:rsidR="00FB7917" w:rsidRDefault="00FB7917" w:rsidP="00326DF5">
      <w:pPr>
        <w:pStyle w:val="BodyText"/>
        <w:rPr>
          <w:b/>
        </w:rPr>
      </w:pPr>
    </w:p>
    <w:p w14:paraId="73A72DF8" w14:textId="3AA1DCB1" w:rsidR="00FB7917" w:rsidRDefault="00FB7917" w:rsidP="006841FE">
      <w:pPr>
        <w:pStyle w:val="BodyText"/>
        <w:rPr>
          <w:b/>
        </w:rPr>
      </w:pPr>
    </w:p>
    <w:p w14:paraId="6F9B7FB2" w14:textId="20CFD160" w:rsidR="00FB7917" w:rsidRDefault="00FB7917" w:rsidP="00853621">
      <w:pPr>
        <w:pStyle w:val="BodyText"/>
      </w:pPr>
      <w:r>
        <w:t xml:space="preserve">SIGNED BY </w:t>
      </w:r>
      <w:r>
        <w:rPr>
          <w:b/>
        </w:rPr>
        <w:t>A A CLEMENTS</w:t>
      </w:r>
      <w:r>
        <w:t xml:space="preserve"> (print name)</w:t>
      </w:r>
    </w:p>
    <w:p w14:paraId="3B7ED290" w14:textId="5081102C" w:rsidR="00FB7917" w:rsidRDefault="00FB7917" w:rsidP="00084F60">
      <w:pPr>
        <w:pStyle w:val="BodyText"/>
      </w:pPr>
      <w:r>
        <w:t xml:space="preserve">duly authorised on behalf of </w:t>
      </w:r>
    </w:p>
    <w:p w14:paraId="0B60C4BE" w14:textId="45894666" w:rsidR="00FB7917" w:rsidRDefault="00FB7917">
      <w:pPr>
        <w:pStyle w:val="BodyText"/>
        <w:rPr>
          <w:b/>
        </w:rPr>
        <w:pPrChange w:id="21755" w:author="Debbie Houldsworth" w:date="2020-05-13T09:44:00Z">
          <w:pPr>
            <w:pStyle w:val="BodyText"/>
            <w:outlineLvl w:val="0"/>
          </w:pPr>
        </w:pPrChange>
      </w:pPr>
      <w:r>
        <w:rPr>
          <w:b/>
        </w:rPr>
        <w:t>NUCLEAR ELECTRIC LTD</w:t>
      </w:r>
    </w:p>
    <w:p w14:paraId="1A686C1E" w14:textId="3E5E83A2" w:rsidR="00FB7917" w:rsidRDefault="00FB7917">
      <w:pPr>
        <w:pStyle w:val="BodyText"/>
        <w:rPr>
          <w:b/>
        </w:rPr>
      </w:pPr>
    </w:p>
    <w:p w14:paraId="33086C21" w14:textId="4AECC0C2" w:rsidR="00FB7917" w:rsidRDefault="00FB7917">
      <w:pPr>
        <w:pStyle w:val="BodyText"/>
        <w:rPr>
          <w:b/>
        </w:rPr>
      </w:pPr>
    </w:p>
    <w:p w14:paraId="6528EE6D" w14:textId="7F1C013F" w:rsidR="00FB7917" w:rsidDel="00D73898" w:rsidRDefault="00FB7917">
      <w:pPr>
        <w:pStyle w:val="BodyText"/>
        <w:rPr>
          <w:del w:id="21756" w:author="Debbie Houldsworth" w:date="2020-05-12T16:51:00Z"/>
          <w:b/>
        </w:rPr>
      </w:pPr>
    </w:p>
    <w:p w14:paraId="6E4FAD87" w14:textId="2C67BFA8" w:rsidR="00FB7917" w:rsidDel="00D73898" w:rsidRDefault="00FB7917">
      <w:pPr>
        <w:pStyle w:val="BodyText"/>
        <w:rPr>
          <w:del w:id="21757" w:author="Debbie Houldsworth" w:date="2020-05-12T16:51:00Z"/>
          <w:b/>
        </w:rPr>
      </w:pPr>
    </w:p>
    <w:p w14:paraId="01C0FD65" w14:textId="3EB5BE62" w:rsidR="00FB7917" w:rsidDel="00D73898" w:rsidRDefault="00FB7917">
      <w:pPr>
        <w:pStyle w:val="BodyText"/>
        <w:rPr>
          <w:del w:id="21758" w:author="Debbie Houldsworth" w:date="2020-05-12T16:51:00Z"/>
        </w:rPr>
      </w:pPr>
    </w:p>
    <w:p w14:paraId="63C5CE27" w14:textId="1DA1EA78" w:rsidR="00FB7917" w:rsidDel="00D73898" w:rsidRDefault="00FB7917">
      <w:pPr>
        <w:pStyle w:val="BodyText"/>
        <w:rPr>
          <w:del w:id="21759" w:author="Debbie Houldsworth" w:date="2020-05-12T16:51:00Z"/>
        </w:rPr>
      </w:pPr>
    </w:p>
    <w:p w14:paraId="36828C6E" w14:textId="2EC4263E" w:rsidR="00FB7917" w:rsidRDefault="00FB7917" w:rsidP="00326DF5">
      <w:pPr>
        <w:pStyle w:val="BodyText"/>
      </w:pPr>
      <w:r>
        <w:t xml:space="preserve">SIGNED BY </w:t>
      </w:r>
      <w:r>
        <w:rPr>
          <w:b/>
        </w:rPr>
        <w:t xml:space="preserve">M G HARRIES </w:t>
      </w:r>
      <w:r>
        <w:t>(print name)</w:t>
      </w:r>
    </w:p>
    <w:p w14:paraId="495235C5" w14:textId="18B27365" w:rsidR="00FB7917" w:rsidRDefault="00FB7917" w:rsidP="006841FE">
      <w:pPr>
        <w:pStyle w:val="BodyText"/>
      </w:pPr>
      <w:r>
        <w:t xml:space="preserve">duly authorised on behalf of </w:t>
      </w:r>
    </w:p>
    <w:p w14:paraId="71E5B04A" w14:textId="59C98796" w:rsidR="00FB7917" w:rsidRDefault="00FB7917">
      <w:pPr>
        <w:pStyle w:val="BodyText"/>
        <w:pPrChange w:id="21760" w:author="Debbie Houldsworth" w:date="2020-05-13T09:44:00Z">
          <w:pPr>
            <w:pStyle w:val="BodyText"/>
            <w:outlineLvl w:val="0"/>
          </w:pPr>
        </w:pPrChange>
      </w:pPr>
      <w:r>
        <w:rPr>
          <w:b/>
        </w:rPr>
        <w:t>POWERGEN PLC</w:t>
      </w:r>
    </w:p>
    <w:p w14:paraId="13A8EC0A" w14:textId="23636FF8" w:rsidR="00FB7917" w:rsidRDefault="00FB7917" w:rsidP="00326DF5">
      <w:pPr>
        <w:pStyle w:val="BodyText"/>
      </w:pPr>
    </w:p>
    <w:p w14:paraId="5273F780" w14:textId="38CB34D7" w:rsidR="00FB7917" w:rsidRDefault="00FB7917" w:rsidP="006841FE">
      <w:pPr>
        <w:pStyle w:val="BodyText"/>
      </w:pPr>
    </w:p>
    <w:p w14:paraId="45EAC85C" w14:textId="5D2409D6" w:rsidR="00FB7917" w:rsidRDefault="00FB7917" w:rsidP="00853621">
      <w:pPr>
        <w:pStyle w:val="BodyText"/>
      </w:pPr>
      <w:r>
        <w:t xml:space="preserve">SIGNED BY </w:t>
      </w:r>
      <w:r>
        <w:rPr>
          <w:b/>
        </w:rPr>
        <w:t>I MCMILLAN</w:t>
      </w:r>
      <w:r>
        <w:t xml:space="preserve"> (print name)</w:t>
      </w:r>
    </w:p>
    <w:p w14:paraId="5B15499C" w14:textId="1815B801" w:rsidR="00FB7917" w:rsidRDefault="00FB7917" w:rsidP="00084F60">
      <w:pPr>
        <w:pStyle w:val="BodyText"/>
      </w:pPr>
      <w:r>
        <w:t xml:space="preserve">duly authorised on behalf of </w:t>
      </w:r>
    </w:p>
    <w:p w14:paraId="5AB5DDDB" w14:textId="0FE24311" w:rsidR="00FB7917" w:rsidRDefault="00FB7917">
      <w:pPr>
        <w:pStyle w:val="BodyText"/>
        <w:rPr>
          <w:b/>
        </w:rPr>
        <w:pPrChange w:id="21761" w:author="Debbie Houldsworth" w:date="2020-05-13T09:44:00Z">
          <w:pPr>
            <w:pStyle w:val="BodyText"/>
            <w:outlineLvl w:val="0"/>
          </w:pPr>
        </w:pPrChange>
      </w:pPr>
      <w:r>
        <w:rPr>
          <w:b/>
        </w:rPr>
        <w:t>SCOTTISH HYDRO-ELECTRIC PLC</w:t>
      </w:r>
    </w:p>
    <w:p w14:paraId="0E0D01E3" w14:textId="76339E11" w:rsidR="00FB7917" w:rsidRDefault="00FB7917" w:rsidP="00326DF5">
      <w:pPr>
        <w:pStyle w:val="BodyText"/>
        <w:rPr>
          <w:b/>
        </w:rPr>
      </w:pPr>
    </w:p>
    <w:p w14:paraId="240E2773" w14:textId="3543E98A" w:rsidR="00FB7917" w:rsidRDefault="00FB7917" w:rsidP="006841FE">
      <w:pPr>
        <w:pStyle w:val="BodyText"/>
        <w:rPr>
          <w:b/>
        </w:rPr>
      </w:pPr>
    </w:p>
    <w:p w14:paraId="4E0C3347" w14:textId="19AE9538" w:rsidR="00FB7917" w:rsidRDefault="00FB7917" w:rsidP="00853621">
      <w:pPr>
        <w:pStyle w:val="BodyText"/>
      </w:pPr>
      <w:r>
        <w:t xml:space="preserve">SIGNED BY </w:t>
      </w:r>
      <w:r>
        <w:rPr>
          <w:b/>
        </w:rPr>
        <w:t>DUNCAN WHYTE</w:t>
      </w:r>
      <w:r>
        <w:t xml:space="preserve"> (print name)</w:t>
      </w:r>
    </w:p>
    <w:p w14:paraId="45181617" w14:textId="4BACE976" w:rsidR="00FB7917" w:rsidRDefault="00FB7917" w:rsidP="00084F60">
      <w:pPr>
        <w:pStyle w:val="BodyText"/>
      </w:pPr>
      <w:r>
        <w:t xml:space="preserve">duly authorised on behalf of </w:t>
      </w:r>
    </w:p>
    <w:p w14:paraId="48144E64" w14:textId="68793BF0" w:rsidR="00FB7917" w:rsidRDefault="00FB7917">
      <w:pPr>
        <w:pStyle w:val="BodyText"/>
        <w:rPr>
          <w:b/>
        </w:rPr>
        <w:pPrChange w:id="21762" w:author="Debbie Houldsworth" w:date="2020-05-13T09:44:00Z">
          <w:pPr>
            <w:pStyle w:val="BodyText"/>
            <w:outlineLvl w:val="0"/>
          </w:pPr>
        </w:pPrChange>
      </w:pPr>
      <w:r>
        <w:rPr>
          <w:b/>
        </w:rPr>
        <w:t>SCOTTISH POWER PLC</w:t>
      </w:r>
    </w:p>
    <w:p w14:paraId="4E102A98" w14:textId="0DFD64BF" w:rsidR="00FB7917" w:rsidRDefault="00FB7917">
      <w:pPr>
        <w:pStyle w:val="BodyText"/>
        <w:rPr>
          <w:b/>
        </w:rPr>
      </w:pPr>
    </w:p>
    <w:p w14:paraId="5D3EE202" w14:textId="4D0E9ED8" w:rsidR="00FB7917" w:rsidRDefault="00FB7917">
      <w:pPr>
        <w:pStyle w:val="BodyText"/>
        <w:rPr>
          <w:b/>
        </w:rPr>
      </w:pPr>
    </w:p>
    <w:p w14:paraId="507149EE" w14:textId="2B536FA5" w:rsidR="00FB7917" w:rsidRDefault="00FB7917" w:rsidP="00326DF5">
      <w:pPr>
        <w:pStyle w:val="BodyText"/>
      </w:pPr>
      <w:r>
        <w:t xml:space="preserve">SIGNED BY </w:t>
      </w:r>
      <w:r>
        <w:rPr>
          <w:b/>
        </w:rPr>
        <w:t>JOHN WEIGHT</w:t>
      </w:r>
      <w:r>
        <w:t xml:space="preserve"> (print name)</w:t>
      </w:r>
    </w:p>
    <w:p w14:paraId="252E1C2F" w14:textId="74F9934C" w:rsidR="00FB7917" w:rsidRDefault="00FB7917" w:rsidP="006841FE">
      <w:pPr>
        <w:pStyle w:val="BodyText"/>
      </w:pPr>
      <w:r>
        <w:t xml:space="preserve">duly authorised on behalf of </w:t>
      </w:r>
    </w:p>
    <w:p w14:paraId="74FC000D" w14:textId="7A11B8B6" w:rsidR="00FB7917" w:rsidRDefault="00FB7917">
      <w:pPr>
        <w:pStyle w:val="BodyText"/>
        <w:rPr>
          <w:b/>
        </w:rPr>
        <w:pPrChange w:id="21763" w:author="Debbie Houldsworth" w:date="2020-05-13T09:44:00Z">
          <w:pPr>
            <w:pStyle w:val="BodyText"/>
            <w:outlineLvl w:val="0"/>
          </w:pPr>
        </w:pPrChange>
      </w:pPr>
      <w:r>
        <w:rPr>
          <w:b/>
        </w:rPr>
        <w:t>SEEBOARD PLC</w:t>
      </w:r>
    </w:p>
    <w:p w14:paraId="029AEFC8" w14:textId="14E81B8D" w:rsidR="00FB7917" w:rsidRDefault="00FB7917" w:rsidP="00326DF5">
      <w:pPr>
        <w:pStyle w:val="BodyText"/>
        <w:rPr>
          <w:b/>
        </w:rPr>
      </w:pPr>
    </w:p>
    <w:p w14:paraId="0CED8548" w14:textId="2775A666" w:rsidR="00FB7917" w:rsidRDefault="00FB7917" w:rsidP="006841FE">
      <w:pPr>
        <w:pStyle w:val="BodyText"/>
        <w:rPr>
          <w:b/>
        </w:rPr>
      </w:pPr>
    </w:p>
    <w:p w14:paraId="0F1EC26D" w14:textId="2E875E5A" w:rsidR="00FB7917" w:rsidRDefault="00FB7917" w:rsidP="00853621">
      <w:pPr>
        <w:pStyle w:val="BodyText"/>
      </w:pPr>
      <w:r>
        <w:t>SIGNED BY</w:t>
      </w:r>
      <w:r>
        <w:rPr>
          <w:b/>
        </w:rPr>
        <w:t xml:space="preserve"> J E ROBERTS </w:t>
      </w:r>
      <w:r>
        <w:t>(print name)</w:t>
      </w:r>
    </w:p>
    <w:p w14:paraId="2A157A99" w14:textId="76CF2951" w:rsidR="00FB7917" w:rsidRDefault="00FB7917" w:rsidP="00084F60">
      <w:pPr>
        <w:pStyle w:val="BodyText"/>
      </w:pPr>
      <w:r>
        <w:t xml:space="preserve">duly authorised on behalf of </w:t>
      </w:r>
    </w:p>
    <w:p w14:paraId="150D1437" w14:textId="009B4C46" w:rsidR="00FB7917" w:rsidRDefault="00FB7917">
      <w:pPr>
        <w:pStyle w:val="BodyText"/>
        <w:rPr>
          <w:b/>
        </w:rPr>
        <w:pPrChange w:id="21764" w:author="Debbie Houldsworth" w:date="2020-05-13T09:44:00Z">
          <w:pPr>
            <w:pStyle w:val="BodyText"/>
            <w:outlineLvl w:val="0"/>
          </w:pPr>
        </w:pPrChange>
      </w:pPr>
      <w:r>
        <w:rPr>
          <w:b/>
        </w:rPr>
        <w:t>SOUTH WALES ELECTRICITY PLC</w:t>
      </w:r>
    </w:p>
    <w:p w14:paraId="31CD4EE5" w14:textId="60C9BC58" w:rsidR="00FB7917" w:rsidRDefault="00FB7917">
      <w:pPr>
        <w:pStyle w:val="BodyText"/>
        <w:rPr>
          <w:b/>
        </w:rPr>
      </w:pPr>
    </w:p>
    <w:p w14:paraId="2C587F45" w14:textId="364B6E89" w:rsidR="00FB7917" w:rsidRDefault="00FB7917">
      <w:pPr>
        <w:pStyle w:val="BodyText"/>
        <w:rPr>
          <w:b/>
        </w:rPr>
      </w:pPr>
    </w:p>
    <w:p w14:paraId="5A17549E" w14:textId="6C32D38D" w:rsidR="00FB7917" w:rsidDel="00D73898" w:rsidRDefault="00FB7917">
      <w:pPr>
        <w:pStyle w:val="BodyText"/>
        <w:rPr>
          <w:del w:id="21765" w:author="Debbie Houldsworth" w:date="2020-05-12T16:51:00Z"/>
          <w:b/>
        </w:rPr>
      </w:pPr>
    </w:p>
    <w:p w14:paraId="4C160BB9" w14:textId="6504F28D" w:rsidR="00FB7917" w:rsidDel="00D73898" w:rsidRDefault="00FB7917">
      <w:pPr>
        <w:pStyle w:val="BodyText"/>
        <w:rPr>
          <w:del w:id="21766" w:author="Debbie Houldsworth" w:date="2020-05-12T16:51:00Z"/>
          <w:b/>
        </w:rPr>
      </w:pPr>
    </w:p>
    <w:p w14:paraId="04CCA3F5" w14:textId="09D9E930" w:rsidR="00FB7917" w:rsidDel="00D73898" w:rsidRDefault="00FB7917">
      <w:pPr>
        <w:pStyle w:val="BodyText"/>
        <w:rPr>
          <w:del w:id="21767" w:author="Debbie Houldsworth" w:date="2020-05-12T16:51:00Z"/>
        </w:rPr>
      </w:pPr>
    </w:p>
    <w:p w14:paraId="39BAA91F" w14:textId="1D808564" w:rsidR="00FB7917" w:rsidDel="00D73898" w:rsidRDefault="00FB7917">
      <w:pPr>
        <w:pStyle w:val="BodyText"/>
        <w:rPr>
          <w:del w:id="21768" w:author="Debbie Houldsworth" w:date="2020-05-12T16:51:00Z"/>
        </w:rPr>
      </w:pPr>
    </w:p>
    <w:p w14:paraId="48F6F02A" w14:textId="56DA0EDA" w:rsidR="00FB7917" w:rsidRDefault="00FB7917" w:rsidP="00326DF5">
      <w:pPr>
        <w:pStyle w:val="BodyText"/>
      </w:pPr>
      <w:r>
        <w:t>SIGNED BY</w:t>
      </w:r>
      <w:r>
        <w:rPr>
          <w:b/>
        </w:rPr>
        <w:t xml:space="preserve"> D A LICKORISH </w:t>
      </w:r>
      <w:r>
        <w:t>(print name)</w:t>
      </w:r>
    </w:p>
    <w:p w14:paraId="4468564C" w14:textId="5E27FFB0" w:rsidR="00FB7917" w:rsidRDefault="00FB7917" w:rsidP="006841FE">
      <w:pPr>
        <w:pStyle w:val="BodyText"/>
      </w:pPr>
      <w:r>
        <w:t xml:space="preserve">duly authorised on behalf of </w:t>
      </w:r>
    </w:p>
    <w:p w14:paraId="71C36FAF" w14:textId="0195E3F1" w:rsidR="00FB7917" w:rsidRDefault="00FB7917">
      <w:pPr>
        <w:pStyle w:val="BodyText"/>
        <w:rPr>
          <w:b/>
        </w:rPr>
        <w:pPrChange w:id="21769" w:author="Debbie Houldsworth" w:date="2020-05-13T09:44:00Z">
          <w:pPr>
            <w:pStyle w:val="BodyText"/>
            <w:outlineLvl w:val="0"/>
          </w:pPr>
        </w:pPrChange>
      </w:pPr>
      <w:r>
        <w:rPr>
          <w:b/>
        </w:rPr>
        <w:t>SOUTH WESTERN ELECTRICITY PLC</w:t>
      </w:r>
    </w:p>
    <w:p w14:paraId="71A070C0" w14:textId="6E5647F3" w:rsidR="00FB7917" w:rsidRDefault="00FB7917" w:rsidP="00326DF5">
      <w:pPr>
        <w:pStyle w:val="BodyText"/>
        <w:rPr>
          <w:b/>
        </w:rPr>
      </w:pPr>
    </w:p>
    <w:p w14:paraId="33127069" w14:textId="7F132657" w:rsidR="00FB7917" w:rsidRDefault="00FB7917" w:rsidP="006841FE">
      <w:pPr>
        <w:pStyle w:val="BodyText"/>
        <w:rPr>
          <w:b/>
        </w:rPr>
      </w:pPr>
    </w:p>
    <w:p w14:paraId="656F2CF5" w14:textId="40F87DE6" w:rsidR="00FB7917" w:rsidRDefault="00FB7917" w:rsidP="00853621">
      <w:pPr>
        <w:pStyle w:val="BodyText"/>
      </w:pPr>
      <w:r>
        <w:t xml:space="preserve">SIGNED BY </w:t>
      </w:r>
      <w:r>
        <w:rPr>
          <w:b/>
        </w:rPr>
        <w:t>JAMES HART</w:t>
      </w:r>
      <w:r>
        <w:t xml:space="preserve"> (print name)</w:t>
      </w:r>
    </w:p>
    <w:p w14:paraId="751C9169" w14:textId="381CADE0" w:rsidR="00FB7917" w:rsidRDefault="00FB7917" w:rsidP="00084F60">
      <w:pPr>
        <w:pStyle w:val="BodyText"/>
      </w:pPr>
      <w:r>
        <w:t xml:space="preserve">duly authorised on behalf of </w:t>
      </w:r>
    </w:p>
    <w:p w14:paraId="64036440" w14:textId="453D7388" w:rsidR="00FB7917" w:rsidRDefault="00FB7917">
      <w:pPr>
        <w:pStyle w:val="BodyText"/>
        <w:pPrChange w:id="21770" w:author="Debbie Houldsworth" w:date="2020-05-13T09:44:00Z">
          <w:pPr>
            <w:pStyle w:val="BodyText"/>
            <w:outlineLvl w:val="0"/>
          </w:pPr>
        </w:pPrChange>
      </w:pPr>
      <w:r>
        <w:rPr>
          <w:b/>
        </w:rPr>
        <w:t>SOUTHERN ELECTRIC PLC</w:t>
      </w:r>
    </w:p>
    <w:p w14:paraId="7129D5DF" w14:textId="61860577" w:rsidR="00FB7917" w:rsidRDefault="00FB7917" w:rsidP="00326DF5">
      <w:pPr>
        <w:pStyle w:val="BodyText"/>
      </w:pPr>
    </w:p>
    <w:p w14:paraId="6CFEB80E" w14:textId="6D8C96FF" w:rsidR="00FB7917" w:rsidRDefault="00FB7917" w:rsidP="006841FE">
      <w:pPr>
        <w:pStyle w:val="BodyText"/>
      </w:pPr>
    </w:p>
    <w:p w14:paraId="02E7EE98" w14:textId="3F118A4E" w:rsidR="00FB7917" w:rsidRDefault="00FB7917" w:rsidP="00853621">
      <w:pPr>
        <w:pStyle w:val="BodyText"/>
      </w:pPr>
      <w:r>
        <w:t>SIGNED BY</w:t>
      </w:r>
      <w:r>
        <w:rPr>
          <w:b/>
        </w:rPr>
        <w:t xml:space="preserve"> G J HALL </w:t>
      </w:r>
      <w:r>
        <w:t>(print name)</w:t>
      </w:r>
    </w:p>
    <w:p w14:paraId="16B8FA4A" w14:textId="06C1D945" w:rsidR="00FB7917" w:rsidRDefault="00FB7917" w:rsidP="00084F60">
      <w:pPr>
        <w:pStyle w:val="BodyText"/>
      </w:pPr>
      <w:r>
        <w:t xml:space="preserve">duly authorised on behalf of </w:t>
      </w:r>
    </w:p>
    <w:p w14:paraId="51669DC9" w14:textId="04C3F6F2" w:rsidR="00FB7917" w:rsidRDefault="00FB7917">
      <w:pPr>
        <w:pStyle w:val="BodyText"/>
        <w:rPr>
          <w:b/>
        </w:rPr>
        <w:pPrChange w:id="21771" w:author="Debbie Houldsworth" w:date="2020-05-13T09:44:00Z">
          <w:pPr>
            <w:pStyle w:val="BodyText"/>
            <w:outlineLvl w:val="0"/>
          </w:pPr>
        </w:pPrChange>
      </w:pPr>
      <w:r>
        <w:rPr>
          <w:b/>
        </w:rPr>
        <w:t>YORKSHIRE ELECTRICITY GROUP PLC</w:t>
      </w:r>
    </w:p>
    <w:p w14:paraId="68BFFBA3" w14:textId="6CE54C19" w:rsidR="00FB7917" w:rsidRDefault="00FB7917">
      <w:pPr>
        <w:pStyle w:val="BodyText"/>
        <w:rPr>
          <w:b/>
        </w:rPr>
      </w:pPr>
    </w:p>
    <w:p w14:paraId="28259154" w14:textId="33A53F0A" w:rsidR="00FB7917" w:rsidRDefault="00FB7917">
      <w:pPr>
        <w:pStyle w:val="BodyText"/>
        <w:rPr>
          <w:b/>
        </w:rPr>
      </w:pPr>
    </w:p>
    <w:p w14:paraId="444519AF" w14:textId="7B69AA96" w:rsidR="00FB7917" w:rsidRDefault="00FB7917" w:rsidP="00326DF5">
      <w:pPr>
        <w:pStyle w:val="BodyText"/>
      </w:pPr>
      <w:r>
        <w:t xml:space="preserve">SIGNED BY </w:t>
      </w:r>
      <w:r>
        <w:rPr>
          <w:b/>
        </w:rPr>
        <w:t>H E MARKS</w:t>
      </w:r>
      <w:r>
        <w:t xml:space="preserve"> (print name)</w:t>
      </w:r>
    </w:p>
    <w:p w14:paraId="29F72412" w14:textId="794ECE07" w:rsidR="00FB7917" w:rsidRDefault="00FB7917" w:rsidP="006841FE">
      <w:pPr>
        <w:pStyle w:val="BodyText"/>
      </w:pPr>
      <w:r>
        <w:t xml:space="preserve">duly authorised on behalf of </w:t>
      </w:r>
    </w:p>
    <w:p w14:paraId="092F83AF" w14:textId="25071F71" w:rsidR="00FB7917" w:rsidRDefault="00FB7917">
      <w:pPr>
        <w:pStyle w:val="BodyText"/>
        <w:rPr>
          <w:b/>
        </w:rPr>
        <w:pPrChange w:id="21772" w:author="Debbie Houldsworth" w:date="2020-05-13T09:44:00Z">
          <w:pPr>
            <w:pStyle w:val="BodyText"/>
            <w:outlineLvl w:val="0"/>
          </w:pPr>
        </w:pPrChange>
      </w:pPr>
      <w:r>
        <w:rPr>
          <w:b/>
        </w:rPr>
        <w:t>ENERGY POOL FUNDS ADMINISTRATION LIMITED</w:t>
      </w:r>
    </w:p>
    <w:p w14:paraId="7EDB8C70" w14:textId="1D4DFBA2" w:rsidR="00FB7917" w:rsidRDefault="00FB7917" w:rsidP="00326DF5">
      <w:pPr>
        <w:pStyle w:val="BodyText"/>
        <w:rPr>
          <w:b/>
        </w:rPr>
      </w:pPr>
    </w:p>
    <w:p w14:paraId="47A7A9E9" w14:textId="53BB3790" w:rsidR="00FB7917" w:rsidRDefault="00FB7917" w:rsidP="006841FE">
      <w:pPr>
        <w:pStyle w:val="BodyText"/>
        <w:rPr>
          <w:b/>
        </w:rPr>
      </w:pPr>
    </w:p>
    <w:p w14:paraId="062E27FD" w14:textId="7AF88FFE" w:rsidR="00FB7917" w:rsidRDefault="00FB7917" w:rsidP="00853621">
      <w:pPr>
        <w:pStyle w:val="BodyText"/>
      </w:pPr>
      <w:r>
        <w:t xml:space="preserve">SIGNED BY </w:t>
      </w:r>
      <w:r>
        <w:rPr>
          <w:b/>
        </w:rPr>
        <w:t>DOUGLAS WRIGHT</w:t>
      </w:r>
      <w:r>
        <w:t xml:space="preserve"> (print name)</w:t>
      </w:r>
    </w:p>
    <w:p w14:paraId="33C0CE4E" w14:textId="20C80FB6" w:rsidR="00FB7917" w:rsidRDefault="00FB7917" w:rsidP="00084F60">
      <w:pPr>
        <w:pStyle w:val="BodyText"/>
      </w:pPr>
      <w:r>
        <w:t xml:space="preserve">duly authorised on behalf of </w:t>
      </w:r>
    </w:p>
    <w:p w14:paraId="06B7656C" w14:textId="0DEA59AA" w:rsidR="00FB7917" w:rsidRDefault="00FB7917">
      <w:pPr>
        <w:pStyle w:val="BodyText"/>
        <w:rPr>
          <w:b/>
        </w:rPr>
        <w:pPrChange w:id="21773" w:author="Debbie Houldsworth" w:date="2020-05-13T09:44:00Z">
          <w:pPr>
            <w:pStyle w:val="BodyText"/>
            <w:outlineLvl w:val="0"/>
          </w:pPr>
        </w:pPrChange>
      </w:pPr>
      <w:r>
        <w:rPr>
          <w:b/>
        </w:rPr>
        <w:t>SCOTTISH ELECTRICITY SETTLEMENTS LIMITED</w:t>
      </w:r>
    </w:p>
    <w:p w14:paraId="44BAA6F7" w14:textId="727E7A23" w:rsidR="00FB7917" w:rsidRDefault="00FB7917" w:rsidP="00326DF5">
      <w:pPr>
        <w:pStyle w:val="BodyText"/>
        <w:rPr>
          <w:b/>
        </w:rPr>
      </w:pPr>
    </w:p>
    <w:p w14:paraId="47A43D8D" w14:textId="7920976F" w:rsidR="00FB7917" w:rsidRDefault="00FB7917" w:rsidP="006841FE">
      <w:pPr>
        <w:pStyle w:val="BodyText"/>
        <w:rPr>
          <w:b/>
        </w:rPr>
      </w:pPr>
    </w:p>
    <w:p w14:paraId="02DA32AD" w14:textId="1DA4C1B6" w:rsidR="00FB7917" w:rsidDel="00D73898" w:rsidRDefault="00FB7917" w:rsidP="00853621">
      <w:pPr>
        <w:pStyle w:val="BodyText"/>
        <w:rPr>
          <w:del w:id="21774" w:author="Debbie Houldsworth" w:date="2020-05-12T16:51:00Z"/>
          <w:b/>
        </w:rPr>
      </w:pPr>
    </w:p>
    <w:p w14:paraId="07D6D245" w14:textId="744683A0" w:rsidR="00FB7917" w:rsidDel="00C606D3" w:rsidRDefault="00FB7917" w:rsidP="00084F60">
      <w:pPr>
        <w:pStyle w:val="BodyText"/>
        <w:rPr>
          <w:del w:id="21775" w:author="Debbie Houldsworth" w:date="2020-05-12T16:50:00Z"/>
          <w:b/>
        </w:rPr>
      </w:pPr>
    </w:p>
    <w:p w14:paraId="574D561E" w14:textId="50348304" w:rsidR="00FB7917" w:rsidDel="00C606D3" w:rsidRDefault="00FB7917" w:rsidP="00B86E8E">
      <w:pPr>
        <w:pStyle w:val="BodyText"/>
        <w:rPr>
          <w:del w:id="21776" w:author="Debbie Houldsworth" w:date="2020-05-12T16:50:00Z"/>
          <w:b/>
        </w:rPr>
      </w:pPr>
    </w:p>
    <w:p w14:paraId="4CED9E72" w14:textId="360D0E6D" w:rsidR="00FB7917" w:rsidDel="00D73898" w:rsidRDefault="00FB7917">
      <w:pPr>
        <w:pStyle w:val="BodyText"/>
        <w:rPr>
          <w:del w:id="21777" w:author="Debbie Houldsworth" w:date="2020-05-12T16:51:00Z"/>
          <w:b/>
        </w:rPr>
      </w:pPr>
    </w:p>
    <w:p w14:paraId="52E45900" w14:textId="2AA04FDA" w:rsidR="00FB7917" w:rsidRDefault="00FB7917">
      <w:pPr>
        <w:pStyle w:val="BodyText"/>
      </w:pPr>
      <w:r>
        <w:t xml:space="preserve">SIGNED BY </w:t>
      </w:r>
      <w:r>
        <w:rPr>
          <w:b/>
        </w:rPr>
        <w:t>HUGH</w:t>
      </w:r>
      <w:r>
        <w:t xml:space="preserve"> </w:t>
      </w:r>
      <w:r>
        <w:rPr>
          <w:b/>
        </w:rPr>
        <w:t>SPICER</w:t>
      </w:r>
      <w:r>
        <w:t xml:space="preserve"> (print name)</w:t>
      </w:r>
    </w:p>
    <w:p w14:paraId="1D3729D2" w14:textId="7EF6D4E8" w:rsidR="00FB7917" w:rsidRDefault="00FB7917">
      <w:pPr>
        <w:pStyle w:val="BodyText"/>
      </w:pPr>
      <w:r>
        <w:t xml:space="preserve">duly authorised on behalf of </w:t>
      </w:r>
    </w:p>
    <w:p w14:paraId="684C2871" w14:textId="343E81B9" w:rsidR="00FB7917" w:rsidRDefault="00FB7917">
      <w:pPr>
        <w:pStyle w:val="BodyText"/>
        <w:rPr>
          <w:b/>
        </w:rPr>
        <w:pPrChange w:id="21778" w:author="Debbie Houldsworth" w:date="2020-05-13T09:44:00Z">
          <w:pPr>
            <w:pStyle w:val="BodyText"/>
            <w:outlineLvl w:val="0"/>
          </w:pPr>
        </w:pPrChange>
      </w:pPr>
      <w:r>
        <w:rPr>
          <w:b/>
        </w:rPr>
        <w:t>MRA SERVICE COMPANY LIMITED</w:t>
      </w:r>
    </w:p>
    <w:bookmarkEnd w:id="12094"/>
    <w:p w14:paraId="4CB85802" w14:textId="77777777" w:rsidR="00FB7917" w:rsidRDefault="00FB7917">
      <w:pPr>
        <w:pStyle w:val="BodyText"/>
        <w:jc w:val="left"/>
      </w:pPr>
    </w:p>
    <w:sectPr w:rsidR="00FB7917" w:rsidSect="00065D96">
      <w:headerReference w:type="even" r:id="rId82"/>
      <w:footerReference w:type="first" r:id="rId83"/>
      <w:pgSz w:w="11909" w:h="16834" w:code="9"/>
      <w:pgMar w:top="1440" w:right="1440" w:bottom="1440" w:left="1440" w:header="706" w:footer="706" w:gutter="0"/>
      <w:cols w:space="720"/>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294" w:author="Debbie Houldsworth" w:date="2020-05-07T08:37:00Z" w:initials="DH">
    <w:p w14:paraId="0F6CFE36" w14:textId="1435916C" w:rsidR="00E1670D" w:rsidRDefault="00E1670D">
      <w:pPr>
        <w:pStyle w:val="CommentText"/>
      </w:pPr>
      <w:r>
        <w:rPr>
          <w:rStyle w:val="CommentReference"/>
        </w:rPr>
        <w:annotationRef/>
      </w:r>
      <w:r>
        <w:t>This definition was added by MAP CP 0262</w:t>
      </w:r>
    </w:p>
  </w:comment>
  <w:comment w:id="2349" w:author="Debbie Houldsworth" w:date="2020-05-07T08:39:00Z" w:initials="DH">
    <w:p w14:paraId="7D0644FB" w14:textId="03FDAAF6" w:rsidR="00E1670D" w:rsidRDefault="00E1670D">
      <w:pPr>
        <w:pStyle w:val="CommentText"/>
      </w:pPr>
      <w:r>
        <w:rPr>
          <w:rStyle w:val="CommentReference"/>
        </w:rPr>
        <w:annotationRef/>
      </w:r>
      <w:r>
        <w:t>This definition was added by MAP CP 0262</w:t>
      </w:r>
    </w:p>
  </w:comment>
  <w:comment w:id="2452" w:author="Debbie Houldsworth" w:date="2020-05-07T08:39:00Z" w:initials="DH">
    <w:p w14:paraId="4A4CE15F" w14:textId="70C5F454" w:rsidR="00E1670D" w:rsidRDefault="00E1670D">
      <w:pPr>
        <w:pStyle w:val="CommentText"/>
      </w:pPr>
      <w:r>
        <w:rPr>
          <w:rStyle w:val="CommentReference"/>
        </w:rPr>
        <w:annotationRef/>
      </w:r>
      <w:r>
        <w:t>This definition was added by MAP CP 0262</w:t>
      </w:r>
    </w:p>
  </w:comment>
  <w:comment w:id="2463" w:author="Debbie Houldsworth" w:date="2020-05-07T08:38:00Z" w:initials="DH">
    <w:p w14:paraId="7D617E22" w14:textId="23C10211" w:rsidR="00E1670D" w:rsidRDefault="00E1670D">
      <w:pPr>
        <w:pStyle w:val="CommentText"/>
      </w:pPr>
      <w:r>
        <w:rPr>
          <w:rStyle w:val="CommentReference"/>
        </w:rPr>
        <w:annotationRef/>
      </w:r>
      <w:r>
        <w:t>This definition was added by MAP CP 0262</w:t>
      </w:r>
    </w:p>
  </w:comment>
  <w:comment w:id="11868" w:author="Debbie Houldsworth" w:date="2020-05-07T07:46:00Z" w:initials="DH">
    <w:p w14:paraId="5912A19B" w14:textId="77777777" w:rsidR="00E1670D" w:rsidRPr="002D7444" w:rsidRDefault="00E1670D" w:rsidP="00052C0B">
      <w:pPr>
        <w:pStyle w:val="Default"/>
        <w:rPr>
          <w:rFonts w:ascii="Times New Roman" w:hAnsi="Times New Roman" w:cs="Times New Roman"/>
          <w:sz w:val="20"/>
          <w:szCs w:val="20"/>
        </w:rPr>
      </w:pPr>
      <w:r>
        <w:rPr>
          <w:rStyle w:val="CommentReference"/>
        </w:rPr>
        <w:annotationRef/>
      </w:r>
      <w:r w:rsidRPr="002D7444">
        <w:rPr>
          <w:rFonts w:ascii="Times New Roman" w:hAnsi="Times New Roman" w:cs="Times New Roman"/>
          <w:sz w:val="20"/>
          <w:szCs w:val="20"/>
        </w:rPr>
        <w:t xml:space="preserve">This Part XV was introduced by MAP CP 0262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6722"/>
      </w:tblGrid>
      <w:tr w:rsidR="00E1670D" w:rsidRPr="002D7444" w14:paraId="255AA5AC" w14:textId="77777777">
        <w:trPr>
          <w:trHeight w:val="501"/>
        </w:trPr>
        <w:tc>
          <w:tcPr>
            <w:tcW w:w="6722" w:type="dxa"/>
          </w:tcPr>
          <w:p w14:paraId="3ACEA9F3" w14:textId="3C51BC5A" w:rsidR="00E1670D" w:rsidRPr="002D7444" w:rsidRDefault="00E1670D" w:rsidP="00052C0B">
            <w:pPr>
              <w:pStyle w:val="Default"/>
              <w:rPr>
                <w:rFonts w:ascii="Times New Roman" w:hAnsi="Times New Roman" w:cs="Times New Roman"/>
                <w:sz w:val="20"/>
                <w:szCs w:val="20"/>
              </w:rPr>
            </w:pPr>
            <w:r w:rsidRPr="002D7444">
              <w:rPr>
                <w:rFonts w:ascii="Times New Roman" w:hAnsi="Times New Roman" w:cs="Times New Roman"/>
                <w:sz w:val="20"/>
                <w:szCs w:val="20"/>
              </w:rPr>
              <w:t xml:space="preserve"> </w:t>
            </w:r>
            <w:r w:rsidRPr="002D7444">
              <w:rPr>
                <w:rFonts w:ascii="Times New Roman" w:hAnsi="Times New Roman" w:cs="Times New Roman"/>
                <w:i/>
                <w:iCs/>
                <w:sz w:val="20"/>
                <w:szCs w:val="20"/>
              </w:rPr>
              <w:t xml:space="preserve">Web based solution for sending customer information securely </w:t>
            </w:r>
            <w:r w:rsidRPr="002D7444">
              <w:rPr>
                <w:rFonts w:ascii="Times New Roman" w:hAnsi="Times New Roman" w:cs="Times New Roman"/>
                <w:noProof/>
                <w:sz w:val="20"/>
                <w:szCs w:val="20"/>
              </w:rPr>
              <w:t>due for a</w:t>
            </w:r>
            <w:r>
              <w:rPr>
                <w:rFonts w:ascii="Times New Roman" w:hAnsi="Times New Roman" w:cs="Times New Roman"/>
                <w:i/>
                <w:iCs/>
                <w:noProof/>
                <w:sz w:val="20"/>
                <w:szCs w:val="20"/>
              </w:rPr>
              <w:t xml:space="preserve"> </w:t>
            </w:r>
            <w:r w:rsidRPr="002D7444">
              <w:rPr>
                <w:rFonts w:ascii="Times New Roman" w:hAnsi="Times New Roman" w:cs="Times New Roman"/>
                <w:noProof/>
                <w:sz w:val="20"/>
                <w:szCs w:val="20"/>
              </w:rPr>
              <w:t>J</w:t>
            </w:r>
            <w:r>
              <w:rPr>
                <w:rFonts w:ascii="Times New Roman" w:hAnsi="Times New Roman" w:cs="Times New Roman"/>
                <w:noProof/>
                <w:sz w:val="20"/>
                <w:szCs w:val="20"/>
              </w:rPr>
              <w:t>une 20 implementation date</w:t>
            </w:r>
          </w:p>
        </w:tc>
      </w:tr>
    </w:tbl>
    <w:p w14:paraId="1F794523" w14:textId="31DD8341" w:rsidR="00E1670D" w:rsidRDefault="00E1670D">
      <w:pPr>
        <w:pStyle w:val="CommentText"/>
      </w:pPr>
    </w:p>
  </w:comment>
  <w:comment w:id="11944" w:author="Jonathan Hawkins" w:date="2020-05-07T15:23:00Z" w:initials="JH">
    <w:p w14:paraId="5E089ABA" w14:textId="70937D1F" w:rsidR="00E1670D" w:rsidRDefault="00E1670D">
      <w:pPr>
        <w:pStyle w:val="CommentText"/>
      </w:pPr>
      <w:r>
        <w:rPr>
          <w:rStyle w:val="CommentReference"/>
        </w:rPr>
        <w:annotationRef/>
      </w:r>
      <w:r>
        <w:t>Insert final agreed legal text once change process is completed</w:t>
      </w:r>
    </w:p>
  </w:comment>
  <w:comment w:id="15995" w:author="Jonathan Hawkins" w:date="2020-05-07T15:29:00Z" w:initials="JH">
    <w:p w14:paraId="75FC44F0" w14:textId="6F0FF27C" w:rsidR="00E1670D" w:rsidRDefault="00E1670D">
      <w:pPr>
        <w:pStyle w:val="CommentText"/>
      </w:pPr>
      <w:r>
        <w:rPr>
          <w:rStyle w:val="CommentReference"/>
        </w:rPr>
        <w:annotationRef/>
      </w:r>
      <w:r>
        <w:t>To be replaced with new Schedule 16.</w:t>
      </w:r>
    </w:p>
  </w:comment>
  <w:comment w:id="21652" w:author="Debbie Houldsworth" w:date="2020-05-07T06:51:00Z" w:initials="DH">
    <w:p w14:paraId="0CE0DDB2" w14:textId="05466D01" w:rsidR="00E1670D" w:rsidRDefault="00E1670D">
      <w:pPr>
        <w:pStyle w:val="CommentText"/>
      </w:pPr>
      <w:r>
        <w:rPr>
          <w:rStyle w:val="CommentReference"/>
        </w:rPr>
        <w:annotationRef/>
      </w:r>
      <w:r>
        <w:t>This is the schedule that will be added by the “</w:t>
      </w:r>
      <w:r w:rsidRPr="00A9042E">
        <w:t xml:space="preserve">Amendments to facilitate the closedown of the MRA and </w:t>
      </w:r>
      <w:r>
        <w:t>MRASCO” currently in development. This will supersede schedule 11</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F6CFE36" w15:done="0"/>
  <w15:commentEx w15:paraId="7D0644FB" w15:done="0"/>
  <w15:commentEx w15:paraId="4A4CE15F" w15:done="0"/>
  <w15:commentEx w15:paraId="7D617E22" w15:done="0"/>
  <w15:commentEx w15:paraId="1F794523" w15:done="0"/>
  <w15:commentEx w15:paraId="5E089ABA" w15:done="0"/>
  <w15:commentEx w15:paraId="75FC44F0" w15:done="0"/>
  <w15:commentEx w15:paraId="0CE0DDB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CD7F7" w16cex:dateUtc="2020-05-18T08:46:00Z"/>
  <w16cex:commentExtensible w16cex:durableId="2267CBAE" w16cex:dateUtc="2020-05-14T12:52:00Z"/>
  <w16cex:commentExtensible w16cex:durableId="226E2CD2" w16cex:dateUtc="2020-05-19T09:00:00Z"/>
  <w16cex:commentExtensible w16cex:durableId="226E2D96" w16cex:dateUtc="2020-05-19T09:04:00Z"/>
  <w16cex:commentExtensible w16cex:durableId="226E2EF0" w16cex:dateUtc="2020-05-19T09:09:00Z"/>
  <w16cex:commentExtensible w16cex:durableId="2267CCF4" w16cex:dateUtc="2020-05-14T12:58:00Z"/>
  <w16cex:commentExtensible w16cex:durableId="226E2F73" w16cex:dateUtc="2020-05-19T09:12:00Z"/>
  <w16cex:commentExtensible w16cex:durableId="226CDBF8" w16cex:dateUtc="2020-05-18T09:03:00Z"/>
  <w16cex:commentExtensible w16cex:durableId="226CDB02" w16cex:dateUtc="2020-05-18T08:59:00Z"/>
  <w16cex:commentExtensible w16cex:durableId="226CDC13" w16cex:dateUtc="2020-05-18T09:04:00Z"/>
  <w16cex:commentExtensible w16cex:durableId="226CDB96" w16cex:dateUtc="2020-05-18T09:01:00Z"/>
  <w16cex:commentExtensible w16cex:durableId="2267CFB6" w16cex:dateUtc="2020-05-14T13:09:00Z"/>
  <w16cex:commentExtensible w16cex:durableId="226CDDD1" w16cex:dateUtc="2020-05-18T09:11:00Z"/>
  <w16cex:commentExtensible w16cex:durableId="2267D075" w16cex:dateUtc="2020-05-14T13:13:00Z"/>
  <w16cex:commentExtensible w16cex:durableId="2267D173" w16cex:dateUtc="2020-05-14T13:17:00Z"/>
  <w16cex:commentExtensible w16cex:durableId="2267D3B9" w16cex:dateUtc="2020-05-14T13:27:00Z"/>
  <w16cex:commentExtensible w16cex:durableId="2267D3C6" w16cex:dateUtc="2020-05-14T13:27:00Z"/>
  <w16cex:commentExtensible w16cex:durableId="226E2B02" w16cex:dateUtc="2020-05-19T08:53:00Z"/>
  <w16cex:commentExtensible w16cex:durableId="226CE1E1" w16cex:dateUtc="2020-05-18T09:28:00Z"/>
  <w16cex:commentExtensible w16cex:durableId="226CE3F3" w16cex:dateUtc="2020-05-18T09:37:00Z"/>
  <w16cex:commentExtensible w16cex:durableId="226CE483" w16cex:dateUtc="2020-05-18T09: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F6CFE36" w16cid:durableId="225E475F"/>
  <w16cid:commentId w16cid:paraId="7D0644FB" w16cid:durableId="225E47C2"/>
  <w16cid:commentId w16cid:paraId="4A4CE15F" w16cid:durableId="225E47B1"/>
  <w16cid:commentId w16cid:paraId="7D617E22" w16cid:durableId="225E479D"/>
  <w16cid:commentId w16cid:paraId="1F794523" w16cid:durableId="225E3B42"/>
  <w16cid:commentId w16cid:paraId="5E089ABA" w16cid:durableId="225EA686"/>
  <w16cid:commentId w16cid:paraId="75FC44F0" w16cid:durableId="225EA7DA"/>
  <w16cid:commentId w16cid:paraId="0CE0DDB2" w16cid:durableId="225E2E8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35D2B8" w14:textId="77777777" w:rsidR="00E1670D" w:rsidRDefault="00E1670D">
      <w:r>
        <w:separator/>
      </w:r>
    </w:p>
    <w:p w14:paraId="21E1DEFF" w14:textId="77777777" w:rsidR="00E1670D" w:rsidRDefault="00E1670D"/>
  </w:endnote>
  <w:endnote w:type="continuationSeparator" w:id="0">
    <w:p w14:paraId="0B7A9854" w14:textId="77777777" w:rsidR="00E1670D" w:rsidRDefault="00E1670D">
      <w:r>
        <w:continuationSeparator/>
      </w:r>
    </w:p>
    <w:p w14:paraId="79327BFE" w14:textId="77777777" w:rsidR="00E1670D" w:rsidRDefault="00E1670D"/>
  </w:endnote>
  <w:endnote w:type="continuationNotice" w:id="1">
    <w:p w14:paraId="44F60C33" w14:textId="77777777" w:rsidR="00E1670D" w:rsidRDefault="00E167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altName w:val="Sylfaen"/>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auto"/>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076BB8" w14:textId="7939CDE0" w:rsidR="00E1670D" w:rsidRPr="00674DC3" w:rsidRDefault="00E1670D">
    <w:pPr>
      <w:pStyle w:val="Footer"/>
      <w:tabs>
        <w:tab w:val="clear" w:pos="8306"/>
        <w:tab w:val="left" w:pos="8647"/>
      </w:tabs>
      <w:rPr>
        <w:rFonts w:ascii="Arial" w:hAnsi="Arial" w:cs="Arial"/>
        <w:sz w:val="18"/>
        <w:szCs w:val="18"/>
      </w:rPr>
    </w:pPr>
    <w:bookmarkStart w:id="12411" w:name="_Hlk12524954"/>
    <w:r w:rsidRPr="00674DC3">
      <w:rPr>
        <w:rFonts w:ascii="Arial" w:hAnsi="Arial" w:cs="Arial"/>
        <w:sz w:val="18"/>
        <w:szCs w:val="18"/>
      </w:rPr>
      <w:t>MRA Version</w:t>
    </w:r>
    <w:ins w:id="12412" w:author="Debbie Houldsworth" w:date="2020-05-07T10:20:00Z">
      <w:r>
        <w:rPr>
          <w:rFonts w:ascii="Arial" w:hAnsi="Arial" w:cs="Arial"/>
          <w:sz w:val="18"/>
          <w:szCs w:val="18"/>
        </w:rPr>
        <w:t xml:space="preserve"> XX</w:t>
      </w:r>
    </w:ins>
    <w:del w:id="12413" w:author="Debbie Houldsworth" w:date="2020-05-07T10:20:00Z">
      <w:r w:rsidRPr="00674DC3" w:rsidDel="00852B4C">
        <w:rPr>
          <w:rFonts w:ascii="Arial" w:hAnsi="Arial" w:cs="Arial"/>
          <w:sz w:val="18"/>
          <w:szCs w:val="18"/>
        </w:rPr>
        <w:delText xml:space="preserve"> 12.</w:delText>
      </w:r>
      <w:r w:rsidDel="00852B4C">
        <w:rPr>
          <w:rFonts w:ascii="Arial" w:hAnsi="Arial" w:cs="Arial"/>
          <w:sz w:val="18"/>
          <w:szCs w:val="18"/>
        </w:rPr>
        <w:delText>5</w:delText>
      </w:r>
    </w:del>
    <w:bookmarkEnd w:id="12411"/>
    <w:r w:rsidRPr="00674DC3">
      <w:rPr>
        <w:rFonts w:ascii="Arial" w:hAnsi="Arial" w:cs="Arial"/>
        <w:sz w:val="18"/>
        <w:szCs w:val="18"/>
      </w:rPr>
      <w:tab/>
    </w:r>
    <w:r w:rsidRPr="00674DC3">
      <w:rPr>
        <w:rStyle w:val="PageNumber"/>
        <w:rFonts w:ascii="Arial" w:hAnsi="Arial" w:cs="Arial"/>
        <w:sz w:val="18"/>
        <w:szCs w:val="18"/>
      </w:rPr>
      <w:fldChar w:fldCharType="begin"/>
    </w:r>
    <w:r w:rsidRPr="00674DC3">
      <w:rPr>
        <w:rStyle w:val="PageNumber"/>
        <w:rFonts w:ascii="Arial" w:hAnsi="Arial" w:cs="Arial"/>
        <w:sz w:val="18"/>
        <w:szCs w:val="18"/>
      </w:rPr>
      <w:instrText xml:space="preserve"> PAGE </w:instrText>
    </w:r>
    <w:r w:rsidRPr="00674DC3">
      <w:rPr>
        <w:rStyle w:val="PageNumber"/>
        <w:rFonts w:ascii="Arial" w:hAnsi="Arial" w:cs="Arial"/>
        <w:sz w:val="18"/>
        <w:szCs w:val="18"/>
      </w:rPr>
      <w:fldChar w:fldCharType="separate"/>
    </w:r>
    <w:r>
      <w:rPr>
        <w:rStyle w:val="PageNumber"/>
        <w:rFonts w:ascii="Arial" w:hAnsi="Arial" w:cs="Arial"/>
        <w:noProof/>
        <w:sz w:val="18"/>
        <w:szCs w:val="18"/>
      </w:rPr>
      <w:t>71</w:t>
    </w:r>
    <w:r w:rsidRPr="00674DC3">
      <w:rPr>
        <w:rStyle w:val="PageNumbe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713899" w14:textId="10801152" w:rsidR="00E1670D" w:rsidRDefault="00E1670D">
    <w:pPr>
      <w:pStyle w:val="Footer"/>
    </w:pPr>
    <w:r>
      <w:t>MRA Version 7.1</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1694C" w14:textId="77777777" w:rsidR="00E1670D" w:rsidRDefault="00E1670D"/>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76885A" w14:textId="309C9468" w:rsidR="00E1670D" w:rsidRPr="00674DC3" w:rsidRDefault="00E1670D">
    <w:pPr>
      <w:pStyle w:val="Footer"/>
      <w:rPr>
        <w:rFonts w:ascii="Arial" w:hAnsi="Arial" w:cs="Arial"/>
        <w:sz w:val="18"/>
        <w:szCs w:val="18"/>
      </w:rPr>
    </w:pPr>
    <w:r w:rsidRPr="00674DC3">
      <w:rPr>
        <w:rFonts w:ascii="Arial" w:hAnsi="Arial" w:cs="Arial"/>
        <w:sz w:val="18"/>
        <w:szCs w:val="18"/>
      </w:rPr>
      <w:t xml:space="preserve">MRA Version </w:t>
    </w:r>
    <w:ins w:id="21029" w:author="Debbie Houldsworth" w:date="2020-05-07T07:30:00Z">
      <w:r>
        <w:rPr>
          <w:rFonts w:ascii="Arial" w:hAnsi="Arial" w:cs="Arial"/>
          <w:sz w:val="18"/>
          <w:szCs w:val="18"/>
        </w:rPr>
        <w:t>xx.x</w:t>
      </w:r>
    </w:ins>
    <w:del w:id="21030" w:author="Debbie Houldsworth" w:date="2020-05-07T07:30:00Z">
      <w:r w:rsidRPr="00674DC3" w:rsidDel="000D0AA0">
        <w:rPr>
          <w:rFonts w:ascii="Arial" w:hAnsi="Arial" w:cs="Arial"/>
          <w:sz w:val="18"/>
          <w:szCs w:val="18"/>
        </w:rPr>
        <w:delText>12.</w:delText>
      </w:r>
      <w:r w:rsidDel="000D0AA0">
        <w:rPr>
          <w:rFonts w:ascii="Arial" w:hAnsi="Arial" w:cs="Arial"/>
          <w:sz w:val="18"/>
          <w:szCs w:val="18"/>
        </w:rPr>
        <w:delText>5</w:delText>
      </w:r>
    </w:del>
    <w:r w:rsidRPr="00674DC3">
      <w:rPr>
        <w:rFonts w:ascii="Arial" w:hAnsi="Arial" w:cs="Arial"/>
        <w:sz w:val="18"/>
        <w:szCs w:val="18"/>
      </w:rPr>
      <w:tab/>
      <w:t xml:space="preserve">Page </w:t>
    </w:r>
    <w:r w:rsidRPr="00674DC3">
      <w:rPr>
        <w:rStyle w:val="PageNumber"/>
        <w:rFonts w:ascii="Arial" w:hAnsi="Arial" w:cs="Arial"/>
        <w:sz w:val="18"/>
        <w:szCs w:val="18"/>
      </w:rPr>
      <w:fldChar w:fldCharType="begin"/>
    </w:r>
    <w:r w:rsidRPr="00674DC3">
      <w:rPr>
        <w:rStyle w:val="PageNumber"/>
        <w:rFonts w:ascii="Arial" w:hAnsi="Arial" w:cs="Arial"/>
        <w:sz w:val="18"/>
        <w:szCs w:val="18"/>
      </w:rPr>
      <w:instrText xml:space="preserve"> PAGE </w:instrText>
    </w:r>
    <w:r w:rsidRPr="00674DC3">
      <w:rPr>
        <w:rStyle w:val="PageNumber"/>
        <w:rFonts w:ascii="Arial" w:hAnsi="Arial" w:cs="Arial"/>
        <w:sz w:val="18"/>
        <w:szCs w:val="18"/>
      </w:rPr>
      <w:fldChar w:fldCharType="separate"/>
    </w:r>
    <w:r>
      <w:rPr>
        <w:rStyle w:val="PageNumber"/>
        <w:rFonts w:ascii="Arial" w:hAnsi="Arial" w:cs="Arial"/>
        <w:noProof/>
        <w:sz w:val="18"/>
        <w:szCs w:val="18"/>
      </w:rPr>
      <w:t>71</w:t>
    </w:r>
    <w:r w:rsidRPr="00674DC3">
      <w:rPr>
        <w:rStyle w:val="PageNumber"/>
        <w:rFonts w:ascii="Arial" w:hAnsi="Arial" w:cs="Arial"/>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AEB920" w14:textId="1CCBB3EF" w:rsidR="00E1670D" w:rsidRDefault="00E1670D">
    <w:pPr>
      <w:tabs>
        <w:tab w:val="right" w:pos="9000"/>
      </w:tabs>
    </w:pPr>
    <w:r>
      <w:tab/>
    </w:r>
    <w:r>
      <w:tab/>
    </w:r>
    <w:r>
      <w:rPr>
        <w:sz w:val="16"/>
      </w:rPr>
      <w:fldChar w:fldCharType="begin"/>
    </w:r>
    <w:r>
      <w:rPr>
        <w:sz w:val="16"/>
      </w:rPr>
      <w:instrText xml:space="preserve"> TITLE  \* MERGEFORMAT </w:instrText>
    </w:r>
    <w:r>
      <w:rPr>
        <w:sz w:val="16"/>
      </w:rPr>
      <w:fldChar w:fldCharType="separate"/>
    </w:r>
    <w:r>
      <w:rPr>
        <w:sz w:val="16"/>
      </w:rPr>
      <w:t>9505506.11</w:t>
    </w:r>
    <w:r>
      <w:rPr>
        <w:sz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E360C5" w14:textId="77777777" w:rsidR="00E1670D" w:rsidRDefault="00E1670D"/>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3D2549" w14:textId="6C1125AD" w:rsidR="00E1670D" w:rsidRPr="00674DC3" w:rsidRDefault="00E1670D">
    <w:pPr>
      <w:pStyle w:val="Footer"/>
      <w:rPr>
        <w:rFonts w:ascii="Arial" w:hAnsi="Arial" w:cs="Arial"/>
        <w:sz w:val="18"/>
        <w:szCs w:val="18"/>
      </w:rPr>
    </w:pPr>
    <w:r w:rsidRPr="00674DC3">
      <w:rPr>
        <w:rFonts w:ascii="Arial" w:hAnsi="Arial" w:cs="Arial"/>
        <w:sz w:val="18"/>
        <w:szCs w:val="18"/>
      </w:rPr>
      <w:t>MRA Version 12.</w:t>
    </w:r>
    <w:r>
      <w:rPr>
        <w:rFonts w:ascii="Arial" w:hAnsi="Arial" w:cs="Arial"/>
        <w:sz w:val="18"/>
        <w:szCs w:val="18"/>
      </w:rPr>
      <w:t>5</w:t>
    </w:r>
    <w:r w:rsidRPr="00674DC3">
      <w:rPr>
        <w:rFonts w:ascii="Arial" w:hAnsi="Arial" w:cs="Arial"/>
        <w:sz w:val="18"/>
        <w:szCs w:val="18"/>
      </w:rPr>
      <w:tab/>
    </w:r>
    <w:r w:rsidRPr="00674DC3">
      <w:rPr>
        <w:rFonts w:ascii="Arial" w:hAnsi="Arial" w:cs="Arial"/>
        <w:sz w:val="18"/>
        <w:szCs w:val="18"/>
      </w:rPr>
      <w:tab/>
      <w:t xml:space="preserve">Page </w:t>
    </w:r>
    <w:r w:rsidRPr="00674DC3">
      <w:rPr>
        <w:rStyle w:val="PageNumber"/>
        <w:rFonts w:ascii="Arial" w:hAnsi="Arial" w:cs="Arial"/>
        <w:sz w:val="18"/>
        <w:szCs w:val="18"/>
      </w:rPr>
      <w:fldChar w:fldCharType="begin"/>
    </w:r>
    <w:r w:rsidRPr="00674DC3">
      <w:rPr>
        <w:rStyle w:val="PageNumber"/>
        <w:rFonts w:ascii="Arial" w:hAnsi="Arial" w:cs="Arial"/>
        <w:sz w:val="18"/>
        <w:szCs w:val="18"/>
      </w:rPr>
      <w:instrText xml:space="preserve"> PAGE </w:instrText>
    </w:r>
    <w:r w:rsidRPr="00674DC3">
      <w:rPr>
        <w:rStyle w:val="PageNumber"/>
        <w:rFonts w:ascii="Arial" w:hAnsi="Arial" w:cs="Arial"/>
        <w:sz w:val="18"/>
        <w:szCs w:val="18"/>
      </w:rPr>
      <w:fldChar w:fldCharType="separate"/>
    </w:r>
    <w:r>
      <w:rPr>
        <w:rStyle w:val="PageNumber"/>
        <w:rFonts w:ascii="Arial" w:hAnsi="Arial" w:cs="Arial"/>
        <w:noProof/>
        <w:sz w:val="18"/>
        <w:szCs w:val="18"/>
      </w:rPr>
      <w:t>71</w:t>
    </w:r>
    <w:r w:rsidRPr="00674DC3">
      <w:rPr>
        <w:rStyle w:val="PageNumber"/>
        <w:rFonts w:ascii="Arial" w:hAnsi="Arial" w:cs="Arial"/>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A0494" w14:textId="0A27E846" w:rsidR="00E1670D" w:rsidRDefault="00E1670D">
    <w:pPr>
      <w:tabs>
        <w:tab w:val="right" w:pos="9000"/>
      </w:tabs>
    </w:pPr>
    <w:r>
      <w:tab/>
    </w:r>
    <w:r>
      <w:tab/>
    </w:r>
    <w:r>
      <w:rPr>
        <w:sz w:val="16"/>
      </w:rPr>
      <w:fldChar w:fldCharType="begin"/>
    </w:r>
    <w:r>
      <w:rPr>
        <w:sz w:val="16"/>
      </w:rPr>
      <w:instrText xml:space="preserve"> TITLE  \* MERGEFORMAT </w:instrText>
    </w:r>
    <w:r>
      <w:rPr>
        <w:sz w:val="16"/>
      </w:rPr>
      <w:fldChar w:fldCharType="separate"/>
    </w:r>
    <w:r>
      <w:rPr>
        <w:sz w:val="16"/>
      </w:rPr>
      <w:t>9505506.11</w:t>
    </w:r>
    <w:r>
      <w:rPr>
        <w:sz w:val="16"/>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9EA5F8" w14:textId="570EE52F" w:rsidR="00E1670D" w:rsidRDefault="00E1670D">
    <w:pP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71</w:t>
    </w:r>
    <w:r>
      <w:rPr>
        <w:rStyle w:val="PageNumber"/>
      </w:rPr>
      <w:fldChar w:fldCharType="end"/>
    </w:r>
  </w:p>
  <w:p w14:paraId="59520318" w14:textId="77777777" w:rsidR="00E1670D" w:rsidRDefault="00E1670D">
    <w:pPr>
      <w:ind w:right="360"/>
    </w:pPr>
    <w:r>
      <w:t>MRA Version 6.1</w:t>
    </w:r>
  </w:p>
  <w:p w14:paraId="3A4D8E0E" w14:textId="77777777" w:rsidR="00E1670D" w:rsidRDefault="00E1670D">
    <w:pPr>
      <w:ind w:right="360"/>
    </w:pPr>
  </w:p>
  <w:p w14:paraId="4C4F7CDC" w14:textId="77777777" w:rsidR="00E1670D" w:rsidRDefault="00E1670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723786" w14:textId="77777777" w:rsidR="00E1670D" w:rsidRDefault="00E1670D">
      <w:r>
        <w:continuationSeparator/>
      </w:r>
    </w:p>
    <w:p w14:paraId="35C8E0C1" w14:textId="77777777" w:rsidR="00E1670D" w:rsidRDefault="00E1670D"/>
  </w:footnote>
  <w:footnote w:type="continuationSeparator" w:id="0">
    <w:p w14:paraId="5207B217" w14:textId="77777777" w:rsidR="00E1670D" w:rsidRDefault="00E1670D">
      <w:r>
        <w:continuationSeparator/>
      </w:r>
    </w:p>
    <w:p w14:paraId="0C480B7A" w14:textId="77777777" w:rsidR="00E1670D" w:rsidRDefault="00E1670D"/>
    <w:p w14:paraId="42ED091C" w14:textId="77777777" w:rsidR="00E1670D" w:rsidRDefault="00E1670D"/>
  </w:footnote>
  <w:footnote w:type="continuationNotice" w:id="1">
    <w:p w14:paraId="37CB142A" w14:textId="77777777" w:rsidR="00E1670D" w:rsidRDefault="00E1670D"/>
  </w:footnote>
  <w:footnote w:id="2">
    <w:p w14:paraId="75F44FDB" w14:textId="5841025B" w:rsidR="00E1670D" w:rsidDel="00AA5153" w:rsidRDefault="00E1670D">
      <w:pPr>
        <w:pStyle w:val="Footnote"/>
        <w:rPr>
          <w:del w:id="14346" w:author="Debbie Houldsworth" w:date="2020-05-13T07:09:00Z"/>
        </w:rPr>
      </w:pPr>
      <w:del w:id="14347" w:author="Debbie Houldsworth" w:date="2020-05-13T07:09:00Z">
        <w:r w:rsidDel="00AA5153">
          <w:rPr>
            <w:position w:val="8"/>
          </w:rPr>
          <w:delText>1</w:delText>
        </w:r>
        <w:r w:rsidDel="00AA5153">
          <w:delText xml:space="preserve"> The obligations obtained in this Clause 32 in relation to the retention of information relate solely to obligations arising under the MRA.</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2431B6" w14:textId="77777777" w:rsidR="00E1670D" w:rsidRDefault="00E1670D">
    <w:pPr>
      <w:pStyle w:val="Normalsingle"/>
      <w:tabs>
        <w:tab w:val="right" w:pos="9029"/>
      </w:tabs>
    </w:pPr>
    <w:r w:rsidRPr="001F0FC1">
      <w:rPr>
        <w:noProof/>
        <w:sz w:val="32"/>
        <w:lang w:eastAsia="en-GB"/>
      </w:rPr>
      <w:drawing>
        <wp:inline distT="0" distB="0" distL="0" distR="0" wp14:anchorId="5B0C9F95" wp14:editId="0E5300C8">
          <wp:extent cx="995045" cy="358140"/>
          <wp:effectExtent l="0" t="0" r="0" b="3810"/>
          <wp:docPr id="15" name="Picture 29" descr="MRA new logo (small)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MRA new logo (small)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045" cy="358140"/>
                  </a:xfrm>
                  <a:prstGeom prst="rect">
                    <a:avLst/>
                  </a:prstGeom>
                  <a:noFill/>
                  <a:ln>
                    <a:noFill/>
                  </a:ln>
                </pic:spPr>
              </pic:pic>
            </a:graphicData>
          </a:graphic>
        </wp:inline>
      </w:drawing>
    </w:r>
    <w:r>
      <w:rPr>
        <w:sz w:val="3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B90DEA" w14:textId="77777777" w:rsidR="00E1670D" w:rsidRDefault="00E1670D">
    <w:pPr>
      <w:pStyle w:val="Header"/>
    </w:pPr>
    <w:r w:rsidRPr="001F0FC1">
      <w:rPr>
        <w:noProof/>
        <w:sz w:val="32"/>
        <w:lang w:eastAsia="en-GB"/>
      </w:rPr>
      <w:drawing>
        <wp:inline distT="0" distB="0" distL="0" distR="0" wp14:anchorId="2151B07B" wp14:editId="55EC1E86">
          <wp:extent cx="995045" cy="358140"/>
          <wp:effectExtent l="0" t="0" r="0" b="3810"/>
          <wp:docPr id="16" name="Picture 30" descr="MRA new logo (small)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MRA new logo (small)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045" cy="358140"/>
                  </a:xfrm>
                  <a:prstGeom prst="rect">
                    <a:avLst/>
                  </a:prstGeom>
                  <a:noFill/>
                  <a:ln>
                    <a:noFill/>
                  </a:ln>
                </pic:spPr>
              </pic:pic>
            </a:graphicData>
          </a:graphic>
        </wp:inline>
      </w:drawing>
    </w:r>
  </w:p>
  <w:p w14:paraId="7157BBD2" w14:textId="77777777" w:rsidR="00E1670D" w:rsidRDefault="00E1670D">
    <w:pPr>
      <w:pStyle w:val="Header"/>
    </w:pPr>
  </w:p>
  <w:p w14:paraId="4DCD641E" w14:textId="77777777" w:rsidR="00E1670D" w:rsidRDefault="00E1670D">
    <w:pPr>
      <w:pStyle w:val="Header"/>
    </w:pPr>
  </w:p>
  <w:p w14:paraId="5B86C46A" w14:textId="77777777" w:rsidR="00E1670D" w:rsidRDefault="00E167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1A783" w14:textId="77777777" w:rsidR="00E1670D" w:rsidRDefault="00E1670D">
    <w:pPr>
      <w:rPr>
        <w:sz w:val="18"/>
      </w:rPr>
    </w:pPr>
    <w:r w:rsidRPr="001F0FC1">
      <w:rPr>
        <w:noProof/>
        <w:sz w:val="32"/>
        <w:lang w:eastAsia="en-GB"/>
      </w:rPr>
      <w:drawing>
        <wp:inline distT="0" distB="0" distL="0" distR="0" wp14:anchorId="5E5BCB3A" wp14:editId="02905407">
          <wp:extent cx="995045" cy="358140"/>
          <wp:effectExtent l="0" t="0" r="0" b="3810"/>
          <wp:docPr id="17" name="Picture 31" descr="MRA new logo (small)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MRA new logo (small)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045" cy="35814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D8767" w14:textId="77777777" w:rsidR="00E1670D" w:rsidRDefault="00E1670D"/>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30CE6E" w14:textId="77777777" w:rsidR="00E1670D" w:rsidRDefault="00E1670D"/>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10ED7" w14:textId="77777777" w:rsidR="00E1670D" w:rsidRDefault="00E1670D"/>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A45CEC" w14:textId="77777777" w:rsidR="00E1670D" w:rsidRDefault="00E1670D"/>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E133A" w14:textId="77777777" w:rsidR="00E1670D" w:rsidRDefault="00E1670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66F09DC8"/>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5B7C043C"/>
    <w:lvl w:ilvl="0">
      <w:start w:val="1"/>
      <w:numFmt w:val="decimal"/>
      <w:pStyle w:val="Heading1"/>
      <w:lvlText w:val="%1."/>
      <w:lvlJc w:val="left"/>
      <w:pPr>
        <w:tabs>
          <w:tab w:val="num" w:pos="720"/>
        </w:tabs>
        <w:ind w:left="720" w:hanging="720"/>
      </w:pPr>
      <w:rPr>
        <w:rFonts w:hint="default"/>
      </w:rPr>
    </w:lvl>
    <w:lvl w:ilvl="1">
      <w:start w:val="1"/>
      <w:numFmt w:val="decimal"/>
      <w:pStyle w:val="Heading2"/>
      <w:lvlText w:val="%1.%2"/>
      <w:lvlJc w:val="left"/>
      <w:pPr>
        <w:tabs>
          <w:tab w:val="num" w:pos="1440"/>
        </w:tabs>
        <w:ind w:left="1440" w:hanging="720"/>
      </w:pPr>
      <w:rPr>
        <w:rFonts w:hint="default"/>
      </w:rPr>
    </w:lvl>
    <w:lvl w:ilvl="2">
      <w:start w:val="1"/>
      <w:numFmt w:val="decimal"/>
      <w:pStyle w:val="Heading3"/>
      <w:lvlText w:val="%1.%2.%3"/>
      <w:lvlJc w:val="left"/>
      <w:pPr>
        <w:tabs>
          <w:tab w:val="num" w:pos="2160"/>
        </w:tabs>
        <w:ind w:left="2160" w:hanging="720"/>
      </w:pPr>
      <w:rPr>
        <w:rFonts w:hint="default"/>
      </w:rPr>
    </w:lvl>
    <w:lvl w:ilvl="3">
      <w:start w:val="1"/>
      <w:numFmt w:val="upperLetter"/>
      <w:pStyle w:val="Heading4"/>
      <w:lvlText w:val="(%4)"/>
      <w:lvlJc w:val="left"/>
      <w:pPr>
        <w:tabs>
          <w:tab w:val="num" w:pos="0"/>
        </w:tabs>
        <w:ind w:left="2880" w:hanging="720"/>
      </w:pPr>
      <w:rPr>
        <w:rFonts w:hint="default"/>
      </w:rPr>
    </w:lvl>
    <w:lvl w:ilvl="4">
      <w:start w:val="1"/>
      <w:numFmt w:val="decimal"/>
      <w:pStyle w:val="Heading5"/>
      <w:lvlText w:val="(%5)"/>
      <w:lvlJc w:val="left"/>
      <w:pPr>
        <w:tabs>
          <w:tab w:val="num" w:pos="0"/>
        </w:tabs>
        <w:ind w:left="3600" w:hanging="720"/>
      </w:pPr>
      <w:rPr>
        <w:rFonts w:hint="default"/>
      </w:rPr>
    </w:lvl>
    <w:lvl w:ilvl="5">
      <w:start w:val="1"/>
      <w:numFmt w:val="lowerLetter"/>
      <w:pStyle w:val="Heading6"/>
      <w:lvlText w:val="(%6)"/>
      <w:lvlJc w:val="left"/>
      <w:pPr>
        <w:tabs>
          <w:tab w:val="num" w:pos="0"/>
        </w:tabs>
        <w:ind w:left="4320" w:hanging="720"/>
      </w:pPr>
      <w:rPr>
        <w:rFonts w:ascii="Times New Roman" w:hAnsi="Times New Roman" w:hint="default"/>
        <w:b w:val="0"/>
        <w:i w:val="0"/>
        <w:sz w:val="24"/>
      </w:rPr>
    </w:lvl>
    <w:lvl w:ilvl="6">
      <w:start w:val="1"/>
      <w:numFmt w:val="lowerRoman"/>
      <w:pStyle w:val="Heading7"/>
      <w:lvlText w:val="(%7)"/>
      <w:lvlJc w:val="left"/>
      <w:pPr>
        <w:tabs>
          <w:tab w:val="num" w:pos="0"/>
        </w:tabs>
        <w:ind w:left="5040" w:hanging="720"/>
      </w:pPr>
      <w:rPr>
        <w:rFonts w:hint="default"/>
      </w:rPr>
    </w:lvl>
    <w:lvl w:ilvl="7">
      <w:start w:val="1"/>
      <w:numFmt w:val="lowerLetter"/>
      <w:pStyle w:val="Heading8"/>
      <w:lvlText w:val="(%8)"/>
      <w:lvlJc w:val="left"/>
      <w:pPr>
        <w:tabs>
          <w:tab w:val="num" w:pos="0"/>
        </w:tabs>
        <w:ind w:left="5760" w:hanging="720"/>
      </w:pPr>
      <w:rPr>
        <w:rFonts w:hint="default"/>
      </w:rPr>
    </w:lvl>
    <w:lvl w:ilvl="8">
      <w:start w:val="1"/>
      <w:numFmt w:val="lowerRoman"/>
      <w:pStyle w:val="Heading9"/>
      <w:lvlText w:val="(%9)"/>
      <w:lvlJc w:val="left"/>
      <w:pPr>
        <w:tabs>
          <w:tab w:val="num" w:pos="0"/>
        </w:tabs>
        <w:ind w:left="6480" w:hanging="720"/>
      </w:pPr>
      <w:rPr>
        <w:rFonts w:hint="default"/>
      </w:rPr>
    </w:lvl>
  </w:abstractNum>
  <w:abstractNum w:abstractNumId="2" w15:restartNumberingAfterBreak="0">
    <w:nsid w:val="00000018"/>
    <w:multiLevelType w:val="multilevel"/>
    <w:tmpl w:val="6F58E2F0"/>
    <w:lvl w:ilvl="0">
      <w:start w:val="1"/>
      <w:numFmt w:val="decimal"/>
      <w:pStyle w:val="ELEXONBodyNumbered"/>
      <w:lvlText w:val="1.%1"/>
      <w:lvlJc w:val="left"/>
      <w:pPr>
        <w:tabs>
          <w:tab w:val="num" w:pos="567"/>
        </w:tabs>
        <w:ind w:left="567" w:hanging="567"/>
      </w:pPr>
    </w:lvl>
    <w:lvl w:ilvl="1">
      <w:numFmt w:val="decimal"/>
      <w:lvlText w:val="%1.%2."/>
      <w:lvlJc w:val="left"/>
      <w:pPr>
        <w:tabs>
          <w:tab w:val="num" w:pos="792"/>
        </w:tabs>
        <w:ind w:left="792" w:hanging="432"/>
      </w:pPr>
    </w:lvl>
    <w:lvl w:ilvl="2">
      <w:numFmt w:val="decimal"/>
      <w:lvlText w:val="%1.%2.%3."/>
      <w:lvlJc w:val="left"/>
      <w:pPr>
        <w:tabs>
          <w:tab w:val="num" w:pos="1440"/>
        </w:tabs>
        <w:ind w:left="1224" w:hanging="504"/>
      </w:pPr>
    </w:lvl>
    <w:lvl w:ilvl="3">
      <w:numFmt w:val="decimal"/>
      <w:lvlText w:val="%1.%2.%3.%4."/>
      <w:lvlJc w:val="left"/>
      <w:pPr>
        <w:tabs>
          <w:tab w:val="num" w:pos="2160"/>
        </w:tabs>
        <w:ind w:left="1728" w:hanging="648"/>
      </w:pPr>
    </w:lvl>
    <w:lvl w:ilvl="4">
      <w:numFmt w:val="decimal"/>
      <w:lvlText w:val="%1.%2.%3.%4.%5."/>
      <w:lvlJc w:val="left"/>
      <w:pPr>
        <w:tabs>
          <w:tab w:val="num" w:pos="2520"/>
        </w:tabs>
        <w:ind w:left="2232" w:hanging="792"/>
      </w:pPr>
    </w:lvl>
    <w:lvl w:ilvl="5">
      <w:numFmt w:val="decimal"/>
      <w:lvlText w:val="%1.%2.%3.%4.%5.%6."/>
      <w:lvlJc w:val="left"/>
      <w:pPr>
        <w:tabs>
          <w:tab w:val="num" w:pos="3240"/>
        </w:tabs>
        <w:ind w:left="2736" w:hanging="936"/>
      </w:pPr>
    </w:lvl>
    <w:lvl w:ilvl="6">
      <w:numFmt w:val="decimal"/>
      <w:lvlText w:val="%1.%2.%3.%4.%5.%6.%7."/>
      <w:lvlJc w:val="left"/>
      <w:pPr>
        <w:tabs>
          <w:tab w:val="num" w:pos="3960"/>
        </w:tabs>
        <w:ind w:left="3240" w:hanging="1080"/>
      </w:pPr>
    </w:lvl>
    <w:lvl w:ilvl="7">
      <w:numFmt w:val="decimal"/>
      <w:lvlText w:val="%1.%2.%3.%4.%5.%6.%7.%8."/>
      <w:lvlJc w:val="left"/>
      <w:pPr>
        <w:tabs>
          <w:tab w:val="num" w:pos="4320"/>
        </w:tabs>
        <w:ind w:left="3744" w:hanging="1224"/>
      </w:pPr>
    </w:lvl>
    <w:lvl w:ilvl="8">
      <w:numFmt w:val="decimal"/>
      <w:lvlText w:val="%1.%2.%3.%4.%5.%6.%7.%8.%9."/>
      <w:lvlJc w:val="left"/>
      <w:pPr>
        <w:tabs>
          <w:tab w:val="num" w:pos="5040"/>
        </w:tabs>
        <w:ind w:left="4320" w:hanging="1440"/>
      </w:pPr>
    </w:lvl>
  </w:abstractNum>
  <w:abstractNum w:abstractNumId="3" w15:restartNumberingAfterBreak="0">
    <w:nsid w:val="01DE5793"/>
    <w:multiLevelType w:val="multilevel"/>
    <w:tmpl w:val="3E34E46E"/>
    <w:lvl w:ilvl="0">
      <w:start w:val="1"/>
      <w:numFmt w:val="upperLetter"/>
      <w:lvlText w:val="(%1)"/>
      <w:lvlJc w:val="left"/>
      <w:pPr>
        <w:ind w:left="425" w:hanging="425"/>
      </w:pPr>
      <w:rPr>
        <w:rFonts w:hint="default"/>
      </w:rPr>
    </w:lvl>
    <w:lvl w:ilvl="1">
      <w:start w:val="1"/>
      <w:numFmt w:val="lowerRoman"/>
      <w:lvlText w:val="(i)%2"/>
      <w:lvlJc w:val="left"/>
      <w:pPr>
        <w:ind w:left="709" w:hanging="425"/>
      </w:pPr>
      <w:rPr>
        <w:rFonts w:hint="default"/>
      </w:rPr>
    </w:lvl>
    <w:lvl w:ilvl="2">
      <w:start w:val="1"/>
      <w:numFmt w:val="lowerRoman"/>
      <w:lvlText w:val="%3."/>
      <w:lvlJc w:val="right"/>
      <w:pPr>
        <w:ind w:left="993" w:hanging="425"/>
      </w:pPr>
      <w:rPr>
        <w:rFonts w:hint="default"/>
      </w:rPr>
    </w:lvl>
    <w:lvl w:ilvl="3">
      <w:start w:val="1"/>
      <w:numFmt w:val="decimal"/>
      <w:lvlText w:val="%4."/>
      <w:lvlJc w:val="left"/>
      <w:pPr>
        <w:ind w:left="1277" w:hanging="425"/>
      </w:pPr>
      <w:rPr>
        <w:rFonts w:hint="default"/>
      </w:rPr>
    </w:lvl>
    <w:lvl w:ilvl="4">
      <w:start w:val="1"/>
      <w:numFmt w:val="lowerLetter"/>
      <w:lvlText w:val="%5."/>
      <w:lvlJc w:val="left"/>
      <w:pPr>
        <w:ind w:left="1561" w:hanging="425"/>
      </w:pPr>
      <w:rPr>
        <w:rFonts w:hint="default"/>
      </w:rPr>
    </w:lvl>
    <w:lvl w:ilvl="5">
      <w:start w:val="1"/>
      <w:numFmt w:val="lowerRoman"/>
      <w:lvlText w:val="%6."/>
      <w:lvlJc w:val="right"/>
      <w:pPr>
        <w:ind w:left="1845" w:hanging="425"/>
      </w:pPr>
      <w:rPr>
        <w:rFonts w:hint="default"/>
      </w:rPr>
    </w:lvl>
    <w:lvl w:ilvl="6">
      <w:start w:val="1"/>
      <w:numFmt w:val="decimal"/>
      <w:lvlText w:val="%7."/>
      <w:lvlJc w:val="left"/>
      <w:pPr>
        <w:ind w:left="2129" w:hanging="425"/>
      </w:pPr>
      <w:rPr>
        <w:rFonts w:hint="default"/>
      </w:rPr>
    </w:lvl>
    <w:lvl w:ilvl="7">
      <w:start w:val="1"/>
      <w:numFmt w:val="lowerLetter"/>
      <w:lvlText w:val="%8."/>
      <w:lvlJc w:val="left"/>
      <w:pPr>
        <w:ind w:left="2413" w:hanging="425"/>
      </w:pPr>
      <w:rPr>
        <w:rFonts w:hint="default"/>
      </w:rPr>
    </w:lvl>
    <w:lvl w:ilvl="8">
      <w:start w:val="1"/>
      <w:numFmt w:val="lowerRoman"/>
      <w:lvlText w:val="%9."/>
      <w:lvlJc w:val="right"/>
      <w:pPr>
        <w:ind w:left="2697" w:hanging="425"/>
      </w:pPr>
      <w:rPr>
        <w:rFonts w:hint="default"/>
      </w:rPr>
    </w:lvl>
  </w:abstractNum>
  <w:abstractNum w:abstractNumId="4" w15:restartNumberingAfterBreak="0">
    <w:nsid w:val="03707E43"/>
    <w:multiLevelType w:val="multilevel"/>
    <w:tmpl w:val="8DD837B2"/>
    <w:lvl w:ilvl="0">
      <w:start w:val="1"/>
      <w:numFmt w:val="upperLetter"/>
      <w:lvlText w:val="(%1)"/>
      <w:lvlJc w:val="left"/>
      <w:pPr>
        <w:ind w:left="425" w:hanging="425"/>
      </w:pPr>
      <w:rPr>
        <w:rFonts w:hint="default"/>
      </w:rPr>
    </w:lvl>
    <w:lvl w:ilvl="1">
      <w:start w:val="1"/>
      <w:numFmt w:val="lowerRoman"/>
      <w:lvlText w:val="(%2)"/>
      <w:lvlJc w:val="left"/>
      <w:pPr>
        <w:ind w:left="709" w:hanging="425"/>
      </w:pPr>
      <w:rPr>
        <w:rFonts w:hint="default"/>
      </w:rPr>
    </w:lvl>
    <w:lvl w:ilvl="2">
      <w:start w:val="1"/>
      <w:numFmt w:val="lowerRoman"/>
      <w:lvlText w:val="%3."/>
      <w:lvlJc w:val="right"/>
      <w:pPr>
        <w:ind w:left="993" w:hanging="425"/>
      </w:pPr>
      <w:rPr>
        <w:rFonts w:hint="default"/>
      </w:rPr>
    </w:lvl>
    <w:lvl w:ilvl="3">
      <w:start w:val="1"/>
      <w:numFmt w:val="decimal"/>
      <w:lvlText w:val="%4."/>
      <w:lvlJc w:val="left"/>
      <w:pPr>
        <w:ind w:left="1277" w:hanging="425"/>
      </w:pPr>
      <w:rPr>
        <w:rFonts w:hint="default"/>
      </w:rPr>
    </w:lvl>
    <w:lvl w:ilvl="4">
      <w:start w:val="1"/>
      <w:numFmt w:val="lowerLetter"/>
      <w:lvlText w:val="%5."/>
      <w:lvlJc w:val="left"/>
      <w:pPr>
        <w:ind w:left="1561" w:hanging="425"/>
      </w:pPr>
      <w:rPr>
        <w:rFonts w:hint="default"/>
      </w:rPr>
    </w:lvl>
    <w:lvl w:ilvl="5">
      <w:start w:val="1"/>
      <w:numFmt w:val="lowerRoman"/>
      <w:lvlText w:val="%6."/>
      <w:lvlJc w:val="right"/>
      <w:pPr>
        <w:ind w:left="1845" w:hanging="425"/>
      </w:pPr>
      <w:rPr>
        <w:rFonts w:hint="default"/>
      </w:rPr>
    </w:lvl>
    <w:lvl w:ilvl="6">
      <w:start w:val="1"/>
      <w:numFmt w:val="decimal"/>
      <w:lvlText w:val="%7."/>
      <w:lvlJc w:val="left"/>
      <w:pPr>
        <w:ind w:left="2129" w:hanging="425"/>
      </w:pPr>
      <w:rPr>
        <w:rFonts w:hint="default"/>
      </w:rPr>
    </w:lvl>
    <w:lvl w:ilvl="7">
      <w:start w:val="1"/>
      <w:numFmt w:val="lowerLetter"/>
      <w:lvlText w:val="%8."/>
      <w:lvlJc w:val="left"/>
      <w:pPr>
        <w:ind w:left="2413" w:hanging="425"/>
      </w:pPr>
      <w:rPr>
        <w:rFonts w:hint="default"/>
      </w:rPr>
    </w:lvl>
    <w:lvl w:ilvl="8">
      <w:start w:val="1"/>
      <w:numFmt w:val="lowerRoman"/>
      <w:lvlText w:val="%9."/>
      <w:lvlJc w:val="right"/>
      <w:pPr>
        <w:ind w:left="2697" w:hanging="425"/>
      </w:pPr>
      <w:rPr>
        <w:rFonts w:hint="default"/>
      </w:rPr>
    </w:lvl>
  </w:abstractNum>
  <w:abstractNum w:abstractNumId="5" w15:restartNumberingAfterBreak="0">
    <w:nsid w:val="04F37B2E"/>
    <w:multiLevelType w:val="multilevel"/>
    <w:tmpl w:val="E50A722A"/>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714"/>
        </w:tabs>
        <w:ind w:left="714" w:hanging="360"/>
      </w:pPr>
      <w:rPr>
        <w:rFonts w:hint="default"/>
      </w:rPr>
    </w:lvl>
    <w:lvl w:ilvl="2">
      <w:start w:val="3"/>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6" w15:restartNumberingAfterBreak="0">
    <w:nsid w:val="05E30082"/>
    <w:multiLevelType w:val="hybridMultilevel"/>
    <w:tmpl w:val="6DA6E314"/>
    <w:lvl w:ilvl="0" w:tplc="3ED49B8A">
      <w:start w:val="1"/>
      <w:numFmt w:val="lowerRoman"/>
      <w:lvlText w:val="(%1)"/>
      <w:lvlJc w:val="left"/>
      <w:pPr>
        <w:ind w:left="890" w:hanging="360"/>
      </w:pPr>
      <w:rPr>
        <w:rFonts w:hint="default"/>
      </w:rPr>
    </w:lvl>
    <w:lvl w:ilvl="1" w:tplc="08090019" w:tentative="1">
      <w:start w:val="1"/>
      <w:numFmt w:val="lowerLetter"/>
      <w:lvlText w:val="%2."/>
      <w:lvlJc w:val="left"/>
      <w:pPr>
        <w:ind w:left="1610" w:hanging="360"/>
      </w:pPr>
    </w:lvl>
    <w:lvl w:ilvl="2" w:tplc="0809001B" w:tentative="1">
      <w:start w:val="1"/>
      <w:numFmt w:val="lowerRoman"/>
      <w:lvlText w:val="%3."/>
      <w:lvlJc w:val="right"/>
      <w:pPr>
        <w:ind w:left="2330" w:hanging="180"/>
      </w:pPr>
    </w:lvl>
    <w:lvl w:ilvl="3" w:tplc="0809000F" w:tentative="1">
      <w:start w:val="1"/>
      <w:numFmt w:val="decimal"/>
      <w:lvlText w:val="%4."/>
      <w:lvlJc w:val="left"/>
      <w:pPr>
        <w:ind w:left="3050" w:hanging="360"/>
      </w:pPr>
    </w:lvl>
    <w:lvl w:ilvl="4" w:tplc="08090019" w:tentative="1">
      <w:start w:val="1"/>
      <w:numFmt w:val="lowerLetter"/>
      <w:lvlText w:val="%5."/>
      <w:lvlJc w:val="left"/>
      <w:pPr>
        <w:ind w:left="3770" w:hanging="360"/>
      </w:pPr>
    </w:lvl>
    <w:lvl w:ilvl="5" w:tplc="0809001B">
      <w:start w:val="1"/>
      <w:numFmt w:val="lowerRoman"/>
      <w:lvlText w:val="%6."/>
      <w:lvlJc w:val="right"/>
      <w:pPr>
        <w:ind w:left="4490" w:hanging="180"/>
      </w:pPr>
    </w:lvl>
    <w:lvl w:ilvl="6" w:tplc="0809000F" w:tentative="1">
      <w:start w:val="1"/>
      <w:numFmt w:val="decimal"/>
      <w:lvlText w:val="%7."/>
      <w:lvlJc w:val="left"/>
      <w:pPr>
        <w:ind w:left="5210" w:hanging="360"/>
      </w:pPr>
    </w:lvl>
    <w:lvl w:ilvl="7" w:tplc="08090019" w:tentative="1">
      <w:start w:val="1"/>
      <w:numFmt w:val="lowerLetter"/>
      <w:lvlText w:val="%8."/>
      <w:lvlJc w:val="left"/>
      <w:pPr>
        <w:ind w:left="5930" w:hanging="360"/>
      </w:pPr>
    </w:lvl>
    <w:lvl w:ilvl="8" w:tplc="0809001B" w:tentative="1">
      <w:start w:val="1"/>
      <w:numFmt w:val="lowerRoman"/>
      <w:lvlText w:val="%9."/>
      <w:lvlJc w:val="right"/>
      <w:pPr>
        <w:ind w:left="6650" w:hanging="180"/>
      </w:pPr>
    </w:lvl>
  </w:abstractNum>
  <w:abstractNum w:abstractNumId="7" w15:restartNumberingAfterBreak="0">
    <w:nsid w:val="068134F3"/>
    <w:multiLevelType w:val="hybridMultilevel"/>
    <w:tmpl w:val="AABA350C"/>
    <w:lvl w:ilvl="0" w:tplc="47FC0AC0">
      <w:start w:val="2"/>
      <w:numFmt w:val="lowerRoman"/>
      <w:lvlText w:val="(%1)"/>
      <w:lvlJc w:val="left"/>
      <w:pPr>
        <w:tabs>
          <w:tab w:val="num" w:pos="950"/>
        </w:tabs>
        <w:ind w:left="950" w:hanging="720"/>
      </w:pPr>
      <w:rPr>
        <w:rFonts w:hint="default"/>
      </w:rPr>
    </w:lvl>
    <w:lvl w:ilvl="1" w:tplc="04090019">
      <w:start w:val="1"/>
      <w:numFmt w:val="lowerLetter"/>
      <w:lvlText w:val="%2."/>
      <w:lvlJc w:val="left"/>
      <w:pPr>
        <w:tabs>
          <w:tab w:val="num" w:pos="1310"/>
        </w:tabs>
        <w:ind w:left="1310" w:hanging="360"/>
      </w:pPr>
    </w:lvl>
    <w:lvl w:ilvl="2" w:tplc="0409001B" w:tentative="1">
      <w:start w:val="1"/>
      <w:numFmt w:val="lowerRoman"/>
      <w:lvlText w:val="%3."/>
      <w:lvlJc w:val="right"/>
      <w:pPr>
        <w:tabs>
          <w:tab w:val="num" w:pos="2030"/>
        </w:tabs>
        <w:ind w:left="2030" w:hanging="180"/>
      </w:pPr>
    </w:lvl>
    <w:lvl w:ilvl="3" w:tplc="0409000F" w:tentative="1">
      <w:start w:val="1"/>
      <w:numFmt w:val="decimal"/>
      <w:lvlText w:val="%4."/>
      <w:lvlJc w:val="left"/>
      <w:pPr>
        <w:tabs>
          <w:tab w:val="num" w:pos="2750"/>
        </w:tabs>
        <w:ind w:left="2750" w:hanging="360"/>
      </w:pPr>
    </w:lvl>
    <w:lvl w:ilvl="4" w:tplc="04090019" w:tentative="1">
      <w:start w:val="1"/>
      <w:numFmt w:val="lowerLetter"/>
      <w:lvlText w:val="%5."/>
      <w:lvlJc w:val="left"/>
      <w:pPr>
        <w:tabs>
          <w:tab w:val="num" w:pos="3470"/>
        </w:tabs>
        <w:ind w:left="3470" w:hanging="360"/>
      </w:pPr>
    </w:lvl>
    <w:lvl w:ilvl="5" w:tplc="0409001B" w:tentative="1">
      <w:start w:val="1"/>
      <w:numFmt w:val="lowerRoman"/>
      <w:lvlText w:val="%6."/>
      <w:lvlJc w:val="right"/>
      <w:pPr>
        <w:tabs>
          <w:tab w:val="num" w:pos="4190"/>
        </w:tabs>
        <w:ind w:left="4190" w:hanging="180"/>
      </w:pPr>
    </w:lvl>
    <w:lvl w:ilvl="6" w:tplc="0409000F" w:tentative="1">
      <w:start w:val="1"/>
      <w:numFmt w:val="decimal"/>
      <w:lvlText w:val="%7."/>
      <w:lvlJc w:val="left"/>
      <w:pPr>
        <w:tabs>
          <w:tab w:val="num" w:pos="4910"/>
        </w:tabs>
        <w:ind w:left="4910" w:hanging="360"/>
      </w:pPr>
    </w:lvl>
    <w:lvl w:ilvl="7" w:tplc="04090019" w:tentative="1">
      <w:start w:val="1"/>
      <w:numFmt w:val="lowerLetter"/>
      <w:lvlText w:val="%8."/>
      <w:lvlJc w:val="left"/>
      <w:pPr>
        <w:tabs>
          <w:tab w:val="num" w:pos="5630"/>
        </w:tabs>
        <w:ind w:left="5630" w:hanging="360"/>
      </w:pPr>
    </w:lvl>
    <w:lvl w:ilvl="8" w:tplc="0409001B" w:tentative="1">
      <w:start w:val="1"/>
      <w:numFmt w:val="lowerRoman"/>
      <w:lvlText w:val="%9."/>
      <w:lvlJc w:val="right"/>
      <w:pPr>
        <w:tabs>
          <w:tab w:val="num" w:pos="6350"/>
        </w:tabs>
        <w:ind w:left="6350" w:hanging="180"/>
      </w:pPr>
    </w:lvl>
  </w:abstractNum>
  <w:abstractNum w:abstractNumId="8" w15:restartNumberingAfterBreak="0">
    <w:nsid w:val="06A51B42"/>
    <w:multiLevelType w:val="hybridMultilevel"/>
    <w:tmpl w:val="C8E6B354"/>
    <w:lvl w:ilvl="0" w:tplc="1C2AFBF0">
      <w:start w:val="1"/>
      <w:numFmt w:val="upperLetter"/>
      <w:lvlText w:val="(%1)"/>
      <w:lvlJc w:val="left"/>
      <w:pPr>
        <w:ind w:left="341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7033390"/>
    <w:multiLevelType w:val="hybridMultilevel"/>
    <w:tmpl w:val="E3EC8696"/>
    <w:lvl w:ilvl="0" w:tplc="C2B065B8">
      <w:start w:val="1"/>
      <w:numFmt w:val="lowerRoman"/>
      <w:lvlText w:val="(%1)"/>
      <w:lvlJc w:val="left"/>
      <w:pPr>
        <w:tabs>
          <w:tab w:val="num" w:pos="2340"/>
        </w:tabs>
        <w:ind w:left="2340" w:hanging="720"/>
      </w:pPr>
      <w:rPr>
        <w:rFonts w:hint="default"/>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0" w15:restartNumberingAfterBreak="0">
    <w:nsid w:val="07E62111"/>
    <w:multiLevelType w:val="hybridMultilevel"/>
    <w:tmpl w:val="0FB87194"/>
    <w:lvl w:ilvl="0" w:tplc="CBCA8CA8">
      <w:start w:val="1"/>
      <w:numFmt w:val="lowerRoman"/>
      <w:lvlText w:val="(%1)"/>
      <w:lvlJc w:val="left"/>
      <w:pPr>
        <w:ind w:left="2340" w:hanging="360"/>
      </w:pPr>
      <w:rPr>
        <w:rFonts w:ascii="Arial" w:hAnsi="Arial" w:cs="Arial" w:hint="default"/>
        <w:sz w:val="20"/>
        <w:szCs w:val="20"/>
      </w:rPr>
    </w:lvl>
    <w:lvl w:ilvl="1" w:tplc="08090019" w:tentative="1">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11" w15:restartNumberingAfterBreak="0">
    <w:nsid w:val="082B0571"/>
    <w:multiLevelType w:val="hybridMultilevel"/>
    <w:tmpl w:val="FA228AD6"/>
    <w:lvl w:ilvl="0" w:tplc="08090017">
      <w:start w:val="1"/>
      <w:numFmt w:val="lowerLetter"/>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93E4B11"/>
    <w:multiLevelType w:val="hybridMultilevel"/>
    <w:tmpl w:val="EE12BBBA"/>
    <w:lvl w:ilvl="0" w:tplc="CD10623C">
      <w:start w:val="1"/>
      <w:numFmt w:val="lowerRoman"/>
      <w:lvlText w:val="(%1)"/>
      <w:lvlJc w:val="left"/>
      <w:pPr>
        <w:ind w:left="1429" w:hanging="360"/>
      </w:pPr>
      <w:rPr>
        <w:rFonts w:hint="default"/>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13" w15:restartNumberingAfterBreak="0">
    <w:nsid w:val="0AFA4CD3"/>
    <w:multiLevelType w:val="multilevel"/>
    <w:tmpl w:val="F84299B6"/>
    <w:lvl w:ilvl="0">
      <w:start w:val="1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608"/>
        </w:tabs>
        <w:ind w:left="8608" w:hanging="1800"/>
      </w:pPr>
      <w:rPr>
        <w:rFonts w:hint="default"/>
      </w:rPr>
    </w:lvl>
  </w:abstractNum>
  <w:abstractNum w:abstractNumId="14" w15:restartNumberingAfterBreak="0">
    <w:nsid w:val="0B72413B"/>
    <w:multiLevelType w:val="hybridMultilevel"/>
    <w:tmpl w:val="8206B104"/>
    <w:lvl w:ilvl="0" w:tplc="3ED49B8A">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B89377F"/>
    <w:multiLevelType w:val="multilevel"/>
    <w:tmpl w:val="47527684"/>
    <w:lvl w:ilvl="0">
      <w:start w:val="1"/>
      <w:numFmt w:val="decimal"/>
      <w:pStyle w:val="Appendix"/>
      <w:suff w:val="nothing"/>
      <w:lvlText w:val="Appendix %1"/>
      <w:lvlJc w:val="left"/>
      <w:pPr>
        <w:ind w:left="0" w:firstLine="0"/>
      </w:pPr>
      <w:rPr>
        <w:rFonts w:hint="default"/>
        <w:b/>
        <w:i w:val="0"/>
        <w:sz w:val="28"/>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0C140D4D"/>
    <w:multiLevelType w:val="hybridMultilevel"/>
    <w:tmpl w:val="C0F889E2"/>
    <w:lvl w:ilvl="0" w:tplc="1506088A">
      <w:start w:val="1"/>
      <w:numFmt w:val="lowerRoman"/>
      <w:lvlText w:val="(%1)"/>
      <w:lvlJc w:val="left"/>
      <w:pPr>
        <w:tabs>
          <w:tab w:val="num" w:pos="890"/>
        </w:tabs>
        <w:ind w:left="890" w:hanging="720"/>
      </w:pPr>
      <w:rPr>
        <w:rFonts w:hint="default"/>
      </w:rPr>
    </w:lvl>
    <w:lvl w:ilvl="1" w:tplc="8730A2D2">
      <w:start w:val="6"/>
      <w:numFmt w:val="decimal"/>
      <w:lvlText w:val="%2."/>
      <w:lvlJc w:val="left"/>
      <w:pPr>
        <w:tabs>
          <w:tab w:val="num" w:pos="1250"/>
        </w:tabs>
        <w:ind w:left="1250" w:hanging="360"/>
      </w:pPr>
      <w:rPr>
        <w:rFonts w:hint="default"/>
      </w:rPr>
    </w:lvl>
    <w:lvl w:ilvl="2" w:tplc="2862AA5E">
      <w:start w:val="2"/>
      <w:numFmt w:val="decimal"/>
      <w:lvlText w:val="%3."/>
      <w:lvlJc w:val="left"/>
      <w:pPr>
        <w:tabs>
          <w:tab w:val="num" w:pos="2150"/>
        </w:tabs>
        <w:ind w:left="2150" w:hanging="360"/>
      </w:pPr>
      <w:rPr>
        <w:rFonts w:hint="default"/>
      </w:rPr>
    </w:lvl>
    <w:lvl w:ilvl="3" w:tplc="0409000F">
      <w:start w:val="1"/>
      <w:numFmt w:val="decimal"/>
      <w:lvlText w:val="%4."/>
      <w:lvlJc w:val="left"/>
      <w:pPr>
        <w:tabs>
          <w:tab w:val="num" w:pos="2690"/>
        </w:tabs>
        <w:ind w:left="2690" w:hanging="360"/>
      </w:pPr>
    </w:lvl>
    <w:lvl w:ilvl="4" w:tplc="3B40640E">
      <w:start w:val="1"/>
      <w:numFmt w:val="lowerRoman"/>
      <w:lvlText w:val="%5)"/>
      <w:lvlJc w:val="left"/>
      <w:pPr>
        <w:ind w:left="3770" w:hanging="720"/>
      </w:pPr>
      <w:rPr>
        <w:rFonts w:hint="default"/>
      </w:rPr>
    </w:lvl>
    <w:lvl w:ilvl="5" w:tplc="0409001B" w:tentative="1">
      <w:start w:val="1"/>
      <w:numFmt w:val="lowerRoman"/>
      <w:lvlText w:val="%6."/>
      <w:lvlJc w:val="right"/>
      <w:pPr>
        <w:tabs>
          <w:tab w:val="num" w:pos="4130"/>
        </w:tabs>
        <w:ind w:left="4130" w:hanging="180"/>
      </w:pPr>
    </w:lvl>
    <w:lvl w:ilvl="6" w:tplc="0409000F" w:tentative="1">
      <w:start w:val="1"/>
      <w:numFmt w:val="decimal"/>
      <w:lvlText w:val="%7."/>
      <w:lvlJc w:val="left"/>
      <w:pPr>
        <w:tabs>
          <w:tab w:val="num" w:pos="4850"/>
        </w:tabs>
        <w:ind w:left="4850" w:hanging="360"/>
      </w:pPr>
    </w:lvl>
    <w:lvl w:ilvl="7" w:tplc="04090019" w:tentative="1">
      <w:start w:val="1"/>
      <w:numFmt w:val="lowerLetter"/>
      <w:lvlText w:val="%8."/>
      <w:lvlJc w:val="left"/>
      <w:pPr>
        <w:tabs>
          <w:tab w:val="num" w:pos="5570"/>
        </w:tabs>
        <w:ind w:left="5570" w:hanging="360"/>
      </w:pPr>
    </w:lvl>
    <w:lvl w:ilvl="8" w:tplc="0409001B" w:tentative="1">
      <w:start w:val="1"/>
      <w:numFmt w:val="lowerRoman"/>
      <w:lvlText w:val="%9."/>
      <w:lvlJc w:val="right"/>
      <w:pPr>
        <w:tabs>
          <w:tab w:val="num" w:pos="6290"/>
        </w:tabs>
        <w:ind w:left="6290" w:hanging="180"/>
      </w:pPr>
    </w:lvl>
  </w:abstractNum>
  <w:abstractNum w:abstractNumId="17" w15:restartNumberingAfterBreak="0">
    <w:nsid w:val="0D924B87"/>
    <w:multiLevelType w:val="multilevel"/>
    <w:tmpl w:val="54F6C540"/>
    <w:name w:val="sch_style2"/>
    <w:lvl w:ilvl="0">
      <w:start w:val="1"/>
      <w:numFmt w:val="decimal"/>
      <w:lvlText w:val="%1."/>
      <w:lvlJc w:val="left"/>
      <w:pPr>
        <w:tabs>
          <w:tab w:val="num" w:pos="709"/>
        </w:tabs>
        <w:ind w:left="709" w:hanging="709"/>
      </w:pPr>
      <w:rPr>
        <w:rFonts w:ascii="Times New Roman" w:hAnsi="Times New Roman" w:cs="Times New Roman" w:hint="default"/>
      </w:rPr>
    </w:lvl>
    <w:lvl w:ilvl="1">
      <w:start w:val="1"/>
      <w:numFmt w:val="lowerLetter"/>
      <w:pStyle w:val="Sch2stylea"/>
      <w:lvlText w:val="(%2)"/>
      <w:lvlJc w:val="left"/>
      <w:pPr>
        <w:tabs>
          <w:tab w:val="num" w:pos="1559"/>
        </w:tabs>
        <w:ind w:left="1559" w:hanging="567"/>
      </w:pPr>
      <w:rPr>
        <w:rFonts w:ascii="Times New Roman" w:hAnsi="Times New Roman" w:cs="Times New Roman" w:hint="default"/>
      </w:rPr>
    </w:lvl>
    <w:lvl w:ilvl="2">
      <w:start w:val="1"/>
      <w:numFmt w:val="lowerRoman"/>
      <w:pStyle w:val="Sch2stylei"/>
      <w:lvlText w:val="(%3)"/>
      <w:lvlJc w:val="left"/>
      <w:pPr>
        <w:tabs>
          <w:tab w:val="num" w:pos="2421"/>
        </w:tabs>
        <w:ind w:left="2268" w:hanging="567"/>
      </w:pPr>
      <w:rPr>
        <w:rFonts w:ascii="Times New Roman" w:hAnsi="Times New Roman" w:cs="Times New Roman" w:hint="default"/>
      </w:rPr>
    </w:lvl>
    <w:lvl w:ilvl="3">
      <w:start w:val="1"/>
      <w:numFmt w:val="lowerRoman"/>
      <w:lvlText w:val="(%4)"/>
      <w:lvlJc w:val="left"/>
      <w:pPr>
        <w:tabs>
          <w:tab w:val="num" w:pos="2421"/>
        </w:tabs>
        <w:ind w:left="2268" w:hanging="567"/>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18" w15:restartNumberingAfterBreak="0">
    <w:nsid w:val="0E173C3D"/>
    <w:multiLevelType w:val="singleLevel"/>
    <w:tmpl w:val="0360D116"/>
    <w:lvl w:ilvl="0">
      <w:start w:val="1"/>
      <w:numFmt w:val="decimal"/>
      <w:pStyle w:val="Parties"/>
      <w:lvlText w:val="(%1)"/>
      <w:lvlJc w:val="left"/>
      <w:pPr>
        <w:tabs>
          <w:tab w:val="num" w:pos="720"/>
        </w:tabs>
        <w:ind w:left="720" w:hanging="720"/>
      </w:pPr>
      <w:rPr>
        <w:rFonts w:hint="default"/>
        <w:b w:val="0"/>
        <w:i w:val="0"/>
      </w:rPr>
    </w:lvl>
  </w:abstractNum>
  <w:abstractNum w:abstractNumId="19" w15:restartNumberingAfterBreak="0">
    <w:nsid w:val="0F1A19FD"/>
    <w:multiLevelType w:val="singleLevel"/>
    <w:tmpl w:val="B08ECD5A"/>
    <w:lvl w:ilvl="0">
      <w:start w:val="1"/>
      <w:numFmt w:val="upperLetter"/>
      <w:pStyle w:val="Recital"/>
      <w:lvlText w:val="%1"/>
      <w:lvlJc w:val="left"/>
      <w:pPr>
        <w:tabs>
          <w:tab w:val="num" w:pos="720"/>
        </w:tabs>
        <w:ind w:left="720" w:hanging="720"/>
      </w:pPr>
      <w:rPr>
        <w:rFonts w:hint="default"/>
        <w:b w:val="0"/>
        <w:i w:val="0"/>
      </w:rPr>
    </w:lvl>
  </w:abstractNum>
  <w:abstractNum w:abstractNumId="20" w15:restartNumberingAfterBreak="0">
    <w:nsid w:val="0FA13A93"/>
    <w:multiLevelType w:val="multilevel"/>
    <w:tmpl w:val="8DD837B2"/>
    <w:lvl w:ilvl="0">
      <w:start w:val="1"/>
      <w:numFmt w:val="upperLetter"/>
      <w:lvlText w:val="(%1)"/>
      <w:lvlJc w:val="left"/>
      <w:pPr>
        <w:ind w:left="425" w:hanging="425"/>
      </w:pPr>
      <w:rPr>
        <w:rFonts w:hint="default"/>
      </w:rPr>
    </w:lvl>
    <w:lvl w:ilvl="1">
      <w:start w:val="1"/>
      <w:numFmt w:val="lowerRoman"/>
      <w:lvlText w:val="(%2)"/>
      <w:lvlJc w:val="left"/>
      <w:pPr>
        <w:ind w:left="709" w:hanging="425"/>
      </w:pPr>
      <w:rPr>
        <w:rFonts w:hint="default"/>
      </w:rPr>
    </w:lvl>
    <w:lvl w:ilvl="2">
      <w:start w:val="1"/>
      <w:numFmt w:val="lowerRoman"/>
      <w:lvlText w:val="%3."/>
      <w:lvlJc w:val="right"/>
      <w:pPr>
        <w:ind w:left="993" w:hanging="425"/>
      </w:pPr>
      <w:rPr>
        <w:rFonts w:hint="default"/>
      </w:rPr>
    </w:lvl>
    <w:lvl w:ilvl="3">
      <w:start w:val="1"/>
      <w:numFmt w:val="decimal"/>
      <w:lvlText w:val="%4."/>
      <w:lvlJc w:val="left"/>
      <w:pPr>
        <w:ind w:left="1277" w:hanging="425"/>
      </w:pPr>
      <w:rPr>
        <w:rFonts w:hint="default"/>
      </w:rPr>
    </w:lvl>
    <w:lvl w:ilvl="4">
      <w:start w:val="1"/>
      <w:numFmt w:val="lowerLetter"/>
      <w:lvlText w:val="%5."/>
      <w:lvlJc w:val="left"/>
      <w:pPr>
        <w:ind w:left="1561" w:hanging="425"/>
      </w:pPr>
      <w:rPr>
        <w:rFonts w:hint="default"/>
      </w:rPr>
    </w:lvl>
    <w:lvl w:ilvl="5">
      <w:start w:val="1"/>
      <w:numFmt w:val="lowerRoman"/>
      <w:lvlText w:val="%6."/>
      <w:lvlJc w:val="right"/>
      <w:pPr>
        <w:ind w:left="1845" w:hanging="425"/>
      </w:pPr>
      <w:rPr>
        <w:rFonts w:hint="default"/>
      </w:rPr>
    </w:lvl>
    <w:lvl w:ilvl="6">
      <w:start w:val="1"/>
      <w:numFmt w:val="decimal"/>
      <w:lvlText w:val="%7."/>
      <w:lvlJc w:val="left"/>
      <w:pPr>
        <w:ind w:left="2129" w:hanging="425"/>
      </w:pPr>
      <w:rPr>
        <w:rFonts w:hint="default"/>
      </w:rPr>
    </w:lvl>
    <w:lvl w:ilvl="7">
      <w:start w:val="1"/>
      <w:numFmt w:val="lowerLetter"/>
      <w:lvlText w:val="%8."/>
      <w:lvlJc w:val="left"/>
      <w:pPr>
        <w:ind w:left="2413" w:hanging="425"/>
      </w:pPr>
      <w:rPr>
        <w:rFonts w:hint="default"/>
      </w:rPr>
    </w:lvl>
    <w:lvl w:ilvl="8">
      <w:start w:val="1"/>
      <w:numFmt w:val="lowerRoman"/>
      <w:lvlText w:val="%9."/>
      <w:lvlJc w:val="right"/>
      <w:pPr>
        <w:ind w:left="2697" w:hanging="425"/>
      </w:pPr>
      <w:rPr>
        <w:rFonts w:hint="default"/>
      </w:rPr>
    </w:lvl>
  </w:abstractNum>
  <w:abstractNum w:abstractNumId="21" w15:restartNumberingAfterBreak="0">
    <w:nsid w:val="11175D91"/>
    <w:multiLevelType w:val="hybridMultilevel"/>
    <w:tmpl w:val="11FA2352"/>
    <w:lvl w:ilvl="0" w:tplc="04D6064C">
      <w:start w:val="1"/>
      <w:numFmt w:val="lowerRoman"/>
      <w:lvlText w:val="(%1)"/>
      <w:lvlJc w:val="left"/>
      <w:pPr>
        <w:ind w:left="89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37B171F"/>
    <w:multiLevelType w:val="hybridMultilevel"/>
    <w:tmpl w:val="5942CDB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14B93D48"/>
    <w:multiLevelType w:val="hybridMultilevel"/>
    <w:tmpl w:val="6D5AB02C"/>
    <w:lvl w:ilvl="0" w:tplc="CBCA8CA8">
      <w:start w:val="1"/>
      <w:numFmt w:val="lowerRoman"/>
      <w:lvlText w:val="(%1)"/>
      <w:lvlJc w:val="left"/>
      <w:pPr>
        <w:ind w:left="754" w:hanging="360"/>
      </w:pPr>
      <w:rPr>
        <w:rFonts w:ascii="Arial" w:hAnsi="Arial" w:cs="Arial" w:hint="default"/>
        <w:sz w:val="20"/>
        <w:szCs w:val="20"/>
      </w:r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24" w15:restartNumberingAfterBreak="0">
    <w:nsid w:val="157F6D6D"/>
    <w:multiLevelType w:val="multilevel"/>
    <w:tmpl w:val="3E34E46E"/>
    <w:numStyleLink w:val="Style1"/>
  </w:abstractNum>
  <w:abstractNum w:abstractNumId="25" w15:restartNumberingAfterBreak="0">
    <w:nsid w:val="15B56373"/>
    <w:multiLevelType w:val="hybridMultilevel"/>
    <w:tmpl w:val="F0B4F34C"/>
    <w:lvl w:ilvl="0" w:tplc="08090001">
      <w:start w:val="1"/>
      <w:numFmt w:val="bullet"/>
      <w:lvlText w:val=""/>
      <w:lvlJc w:val="left"/>
      <w:pPr>
        <w:ind w:left="1211" w:hanging="360"/>
      </w:pPr>
      <w:rPr>
        <w:rFonts w:ascii="Symbol" w:hAnsi="Symbo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26" w15:restartNumberingAfterBreak="0">
    <w:nsid w:val="15C977E5"/>
    <w:multiLevelType w:val="hybridMultilevel"/>
    <w:tmpl w:val="B48E5A4C"/>
    <w:lvl w:ilvl="0" w:tplc="0B9A567C">
      <w:start w:val="1"/>
      <w:numFmt w:val="lowerRoman"/>
      <w:lvlText w:val="(%1)"/>
      <w:lvlJc w:val="left"/>
      <w:pPr>
        <w:tabs>
          <w:tab w:val="num" w:pos="1060"/>
        </w:tabs>
        <w:ind w:left="10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16237BED"/>
    <w:multiLevelType w:val="hybridMultilevel"/>
    <w:tmpl w:val="EE92E0F8"/>
    <w:lvl w:ilvl="0" w:tplc="4C1C1F04">
      <w:start w:val="1"/>
      <w:numFmt w:val="lowerRoman"/>
      <w:lvlText w:val="(%1)"/>
      <w:lvlJc w:val="left"/>
      <w:pPr>
        <w:ind w:left="720" w:hanging="720"/>
      </w:pPr>
      <w:rPr>
        <w:rFonts w:ascii="Times New Roman" w:hAnsi="Times New Roman" w:cs="Times New Roman" w:hint="default"/>
        <w:color w:val="000000" w:themeColor="text1"/>
        <w:sz w:val="24"/>
        <w:szCs w:val="2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16D8126C"/>
    <w:multiLevelType w:val="hybridMultilevel"/>
    <w:tmpl w:val="7D14F40E"/>
    <w:lvl w:ilvl="0" w:tplc="CBCA8CA8">
      <w:start w:val="1"/>
      <w:numFmt w:val="lowerRoman"/>
      <w:lvlText w:val="(%1)"/>
      <w:lvlJc w:val="left"/>
      <w:pPr>
        <w:ind w:left="2340" w:hanging="360"/>
      </w:pPr>
      <w:rPr>
        <w:rFonts w:ascii="Arial" w:hAnsi="Arial" w:cs="Arial" w:hint="default"/>
        <w:sz w:val="20"/>
        <w:szCs w:val="20"/>
      </w:rPr>
    </w:lvl>
    <w:lvl w:ilvl="1" w:tplc="08090019" w:tentative="1">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29" w15:restartNumberingAfterBreak="0">
    <w:nsid w:val="17764FBB"/>
    <w:multiLevelType w:val="multilevel"/>
    <w:tmpl w:val="FE6AC8D2"/>
    <w:lvl w:ilvl="0">
      <w:start w:val="1"/>
      <w:numFmt w:val="decimal"/>
      <w:lvlText w:val="%1."/>
      <w:lvlJc w:val="left"/>
      <w:pPr>
        <w:tabs>
          <w:tab w:val="num" w:pos="720"/>
        </w:tabs>
        <w:ind w:left="720" w:hanging="720"/>
      </w:pPr>
      <w:rPr>
        <w:rFonts w:hint="default"/>
      </w:rPr>
    </w:lvl>
    <w:lvl w:ilvl="1">
      <w:start w:val="1"/>
      <w:numFmt w:val="lowerRoman"/>
      <w:lvlText w:val="(%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upperLetter"/>
      <w:lvlText w:val="(%4)"/>
      <w:lvlJc w:val="left"/>
      <w:pPr>
        <w:tabs>
          <w:tab w:val="num" w:pos="0"/>
        </w:tabs>
        <w:ind w:left="2880" w:hanging="720"/>
      </w:pPr>
      <w:rPr>
        <w:rFonts w:hint="default"/>
      </w:rPr>
    </w:lvl>
    <w:lvl w:ilvl="4">
      <w:start w:val="1"/>
      <w:numFmt w:val="decimal"/>
      <w:lvlText w:val="(%5)"/>
      <w:lvlJc w:val="left"/>
      <w:pPr>
        <w:tabs>
          <w:tab w:val="num" w:pos="0"/>
        </w:tabs>
        <w:ind w:left="3600" w:hanging="720"/>
      </w:pPr>
      <w:rPr>
        <w:rFonts w:hint="default"/>
      </w:rPr>
    </w:lvl>
    <w:lvl w:ilvl="5">
      <w:start w:val="1"/>
      <w:numFmt w:val="lowerLetter"/>
      <w:lvlText w:val="(%6)"/>
      <w:lvlJc w:val="left"/>
      <w:pPr>
        <w:tabs>
          <w:tab w:val="num" w:pos="0"/>
        </w:tabs>
        <w:ind w:left="4320" w:hanging="720"/>
      </w:pPr>
      <w:rPr>
        <w:rFonts w:ascii="Times New Roman" w:hAnsi="Times New Roman" w:hint="default"/>
        <w:b w:val="0"/>
        <w:i w:val="0"/>
        <w:sz w:val="24"/>
      </w:rPr>
    </w:lvl>
    <w:lvl w:ilvl="6">
      <w:start w:val="1"/>
      <w:numFmt w:val="lowerRoman"/>
      <w:lvlText w:val="(%7)"/>
      <w:lvlJc w:val="left"/>
      <w:pPr>
        <w:tabs>
          <w:tab w:val="num" w:pos="0"/>
        </w:tabs>
        <w:ind w:left="5040" w:hanging="720"/>
      </w:pPr>
      <w:rPr>
        <w:rFonts w:hint="default"/>
      </w:rPr>
    </w:lvl>
    <w:lvl w:ilvl="7">
      <w:start w:val="1"/>
      <w:numFmt w:val="lowerLetter"/>
      <w:lvlText w:val="(%8)"/>
      <w:lvlJc w:val="left"/>
      <w:pPr>
        <w:tabs>
          <w:tab w:val="num" w:pos="0"/>
        </w:tabs>
        <w:ind w:left="5760" w:hanging="720"/>
      </w:pPr>
      <w:rPr>
        <w:rFonts w:hint="default"/>
      </w:rPr>
    </w:lvl>
    <w:lvl w:ilvl="8">
      <w:start w:val="1"/>
      <w:numFmt w:val="lowerRoman"/>
      <w:lvlText w:val="(%9)"/>
      <w:lvlJc w:val="left"/>
      <w:pPr>
        <w:tabs>
          <w:tab w:val="num" w:pos="0"/>
        </w:tabs>
        <w:ind w:left="6480" w:hanging="720"/>
      </w:pPr>
      <w:rPr>
        <w:rFonts w:hint="default"/>
      </w:rPr>
    </w:lvl>
  </w:abstractNum>
  <w:abstractNum w:abstractNumId="30" w15:restartNumberingAfterBreak="0">
    <w:nsid w:val="180C32E4"/>
    <w:multiLevelType w:val="hybridMultilevel"/>
    <w:tmpl w:val="B48E5A4C"/>
    <w:lvl w:ilvl="0" w:tplc="0B9A567C">
      <w:start w:val="1"/>
      <w:numFmt w:val="lowerRoman"/>
      <w:lvlText w:val="(%1)"/>
      <w:lvlJc w:val="left"/>
      <w:pPr>
        <w:tabs>
          <w:tab w:val="num" w:pos="1060"/>
        </w:tabs>
        <w:ind w:left="10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187B6390"/>
    <w:multiLevelType w:val="multilevel"/>
    <w:tmpl w:val="3E34E46E"/>
    <w:styleLink w:val="Style1"/>
    <w:lvl w:ilvl="0">
      <w:start w:val="1"/>
      <w:numFmt w:val="upperLetter"/>
      <w:lvlText w:val="(%1)"/>
      <w:lvlJc w:val="left"/>
      <w:pPr>
        <w:ind w:left="425" w:hanging="425"/>
      </w:pPr>
      <w:rPr>
        <w:rFonts w:hint="default"/>
      </w:rPr>
    </w:lvl>
    <w:lvl w:ilvl="1">
      <w:start w:val="1"/>
      <w:numFmt w:val="lowerRoman"/>
      <w:lvlText w:val="(i)%2"/>
      <w:lvlJc w:val="left"/>
      <w:pPr>
        <w:ind w:left="709" w:hanging="425"/>
      </w:pPr>
      <w:rPr>
        <w:rFonts w:hint="default"/>
      </w:rPr>
    </w:lvl>
    <w:lvl w:ilvl="2">
      <w:start w:val="1"/>
      <w:numFmt w:val="lowerRoman"/>
      <w:lvlText w:val="%3."/>
      <w:lvlJc w:val="right"/>
      <w:pPr>
        <w:ind w:left="993" w:hanging="425"/>
      </w:pPr>
      <w:rPr>
        <w:rFonts w:hint="default"/>
      </w:rPr>
    </w:lvl>
    <w:lvl w:ilvl="3">
      <w:start w:val="1"/>
      <w:numFmt w:val="decimal"/>
      <w:lvlText w:val="%4."/>
      <w:lvlJc w:val="left"/>
      <w:pPr>
        <w:ind w:left="1277" w:hanging="425"/>
      </w:pPr>
      <w:rPr>
        <w:rFonts w:hint="default"/>
      </w:rPr>
    </w:lvl>
    <w:lvl w:ilvl="4">
      <w:start w:val="1"/>
      <w:numFmt w:val="lowerLetter"/>
      <w:lvlText w:val="%5."/>
      <w:lvlJc w:val="left"/>
      <w:pPr>
        <w:ind w:left="1561" w:hanging="425"/>
      </w:pPr>
      <w:rPr>
        <w:rFonts w:hint="default"/>
      </w:rPr>
    </w:lvl>
    <w:lvl w:ilvl="5">
      <w:start w:val="1"/>
      <w:numFmt w:val="lowerRoman"/>
      <w:lvlText w:val="%6."/>
      <w:lvlJc w:val="right"/>
      <w:pPr>
        <w:ind w:left="1845" w:hanging="425"/>
      </w:pPr>
      <w:rPr>
        <w:rFonts w:hint="default"/>
      </w:rPr>
    </w:lvl>
    <w:lvl w:ilvl="6">
      <w:start w:val="1"/>
      <w:numFmt w:val="decimal"/>
      <w:lvlText w:val="%7."/>
      <w:lvlJc w:val="left"/>
      <w:pPr>
        <w:ind w:left="2129" w:hanging="425"/>
      </w:pPr>
      <w:rPr>
        <w:rFonts w:hint="default"/>
      </w:rPr>
    </w:lvl>
    <w:lvl w:ilvl="7">
      <w:start w:val="1"/>
      <w:numFmt w:val="lowerLetter"/>
      <w:lvlText w:val="%8."/>
      <w:lvlJc w:val="left"/>
      <w:pPr>
        <w:ind w:left="2413" w:hanging="425"/>
      </w:pPr>
      <w:rPr>
        <w:rFonts w:hint="default"/>
      </w:rPr>
    </w:lvl>
    <w:lvl w:ilvl="8">
      <w:start w:val="1"/>
      <w:numFmt w:val="lowerRoman"/>
      <w:lvlText w:val="%9."/>
      <w:lvlJc w:val="right"/>
      <w:pPr>
        <w:ind w:left="2697" w:hanging="425"/>
      </w:pPr>
      <w:rPr>
        <w:rFonts w:hint="default"/>
      </w:rPr>
    </w:lvl>
  </w:abstractNum>
  <w:abstractNum w:abstractNumId="32" w15:restartNumberingAfterBreak="0">
    <w:nsid w:val="1AFD0B3E"/>
    <w:multiLevelType w:val="hybridMultilevel"/>
    <w:tmpl w:val="15B66BAE"/>
    <w:lvl w:ilvl="0" w:tplc="3ED49B8A">
      <w:start w:val="1"/>
      <w:numFmt w:val="lowerRoman"/>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1CF525C7"/>
    <w:multiLevelType w:val="hybridMultilevel"/>
    <w:tmpl w:val="57E68B2C"/>
    <w:lvl w:ilvl="0" w:tplc="91F4DC86">
      <w:start w:val="10"/>
      <w:numFmt w:val="decimal"/>
      <w:lvlText w:val="%1."/>
      <w:lvlJc w:val="left"/>
      <w:pPr>
        <w:tabs>
          <w:tab w:val="num" w:pos="720"/>
        </w:tabs>
        <w:ind w:left="720" w:hanging="360"/>
      </w:pPr>
      <w:rPr>
        <w:rFonts w:hint="default"/>
      </w:rPr>
    </w:lvl>
    <w:lvl w:ilvl="1" w:tplc="99A6EBCE">
      <w:start w:val="1"/>
      <w:numFmt w:val="lowerLetter"/>
      <w:lvlText w:val="%2."/>
      <w:lvlJc w:val="left"/>
      <w:pPr>
        <w:tabs>
          <w:tab w:val="num" w:pos="1440"/>
        </w:tabs>
        <w:ind w:left="1440" w:hanging="360"/>
      </w:pPr>
    </w:lvl>
    <w:lvl w:ilvl="2" w:tplc="FF7A7560" w:tentative="1">
      <w:start w:val="1"/>
      <w:numFmt w:val="lowerRoman"/>
      <w:lvlText w:val="%3."/>
      <w:lvlJc w:val="right"/>
      <w:pPr>
        <w:tabs>
          <w:tab w:val="num" w:pos="2160"/>
        </w:tabs>
        <w:ind w:left="2160" w:hanging="180"/>
      </w:pPr>
    </w:lvl>
    <w:lvl w:ilvl="3" w:tplc="8158A25C" w:tentative="1">
      <w:start w:val="1"/>
      <w:numFmt w:val="decimal"/>
      <w:lvlText w:val="%4."/>
      <w:lvlJc w:val="left"/>
      <w:pPr>
        <w:tabs>
          <w:tab w:val="num" w:pos="2880"/>
        </w:tabs>
        <w:ind w:left="2880" w:hanging="360"/>
      </w:pPr>
    </w:lvl>
    <w:lvl w:ilvl="4" w:tplc="18D4F43C" w:tentative="1">
      <w:start w:val="1"/>
      <w:numFmt w:val="lowerLetter"/>
      <w:lvlText w:val="%5."/>
      <w:lvlJc w:val="left"/>
      <w:pPr>
        <w:tabs>
          <w:tab w:val="num" w:pos="3600"/>
        </w:tabs>
        <w:ind w:left="3600" w:hanging="360"/>
      </w:pPr>
    </w:lvl>
    <w:lvl w:ilvl="5" w:tplc="30BAC478" w:tentative="1">
      <w:start w:val="1"/>
      <w:numFmt w:val="lowerRoman"/>
      <w:lvlText w:val="%6."/>
      <w:lvlJc w:val="right"/>
      <w:pPr>
        <w:tabs>
          <w:tab w:val="num" w:pos="4320"/>
        </w:tabs>
        <w:ind w:left="4320" w:hanging="180"/>
      </w:pPr>
    </w:lvl>
    <w:lvl w:ilvl="6" w:tplc="BCAA50B6" w:tentative="1">
      <w:start w:val="1"/>
      <w:numFmt w:val="decimal"/>
      <w:lvlText w:val="%7."/>
      <w:lvlJc w:val="left"/>
      <w:pPr>
        <w:tabs>
          <w:tab w:val="num" w:pos="5040"/>
        </w:tabs>
        <w:ind w:left="5040" w:hanging="360"/>
      </w:pPr>
    </w:lvl>
    <w:lvl w:ilvl="7" w:tplc="B658EDF0" w:tentative="1">
      <w:start w:val="1"/>
      <w:numFmt w:val="lowerLetter"/>
      <w:lvlText w:val="%8."/>
      <w:lvlJc w:val="left"/>
      <w:pPr>
        <w:tabs>
          <w:tab w:val="num" w:pos="5760"/>
        </w:tabs>
        <w:ind w:left="5760" w:hanging="360"/>
      </w:pPr>
    </w:lvl>
    <w:lvl w:ilvl="8" w:tplc="96084F10" w:tentative="1">
      <w:start w:val="1"/>
      <w:numFmt w:val="lowerRoman"/>
      <w:lvlText w:val="%9."/>
      <w:lvlJc w:val="right"/>
      <w:pPr>
        <w:tabs>
          <w:tab w:val="num" w:pos="6480"/>
        </w:tabs>
        <w:ind w:left="6480" w:hanging="180"/>
      </w:pPr>
    </w:lvl>
  </w:abstractNum>
  <w:abstractNum w:abstractNumId="34" w15:restartNumberingAfterBreak="0">
    <w:nsid w:val="2170716F"/>
    <w:multiLevelType w:val="hybridMultilevel"/>
    <w:tmpl w:val="1D24721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21817A25"/>
    <w:multiLevelType w:val="multilevel"/>
    <w:tmpl w:val="A0789C8C"/>
    <w:lvl w:ilvl="0">
      <w:start w:val="1"/>
      <w:numFmt w:val="decimal"/>
      <w:lvlText w:val="%1."/>
      <w:lvlJc w:val="left"/>
      <w:pPr>
        <w:tabs>
          <w:tab w:val="num" w:pos="357"/>
        </w:tabs>
        <w:ind w:left="357" w:hanging="357"/>
      </w:pPr>
      <w:rPr>
        <w:rFonts w:hint="default"/>
      </w:rPr>
    </w:lvl>
    <w:lvl w:ilvl="1">
      <w:start w:val="1"/>
      <w:numFmt w:val="decimal"/>
      <w:lvlText w:val="(%2)"/>
      <w:lvlJc w:val="left"/>
      <w:pPr>
        <w:tabs>
          <w:tab w:val="num" w:pos="851"/>
        </w:tabs>
        <w:ind w:left="851" w:hanging="491"/>
      </w:pPr>
      <w:rPr>
        <w:rFonts w:hint="default"/>
      </w:rPr>
    </w:lvl>
    <w:lvl w:ilvl="2">
      <w:start w:val="1"/>
      <w:numFmt w:val="decimal"/>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23AA6C69"/>
    <w:multiLevelType w:val="hybridMultilevel"/>
    <w:tmpl w:val="8D9AB3B0"/>
    <w:lvl w:ilvl="0" w:tplc="0809000F">
      <w:start w:val="1"/>
      <w:numFmt w:val="decimal"/>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7" w15:restartNumberingAfterBreak="0">
    <w:nsid w:val="25462C90"/>
    <w:multiLevelType w:val="hybridMultilevel"/>
    <w:tmpl w:val="78549C00"/>
    <w:lvl w:ilvl="0" w:tplc="758C031E">
      <w:start w:val="1"/>
      <w:numFmt w:val="lowerLetter"/>
      <w:lvlText w:val="%1)"/>
      <w:lvlJc w:val="left"/>
      <w:pPr>
        <w:ind w:left="720" w:hanging="360"/>
      </w:pPr>
      <w:rPr>
        <w:rFonts w:cs="Times New Roman" w:hint="default"/>
      </w:rPr>
    </w:lvl>
    <w:lvl w:ilvl="1" w:tplc="D09A2660" w:tentative="1">
      <w:start w:val="1"/>
      <w:numFmt w:val="lowerLetter"/>
      <w:lvlText w:val="%2."/>
      <w:lvlJc w:val="left"/>
      <w:pPr>
        <w:ind w:left="1440" w:hanging="360"/>
      </w:pPr>
      <w:rPr>
        <w:rFonts w:cs="Times New Roman"/>
      </w:rPr>
    </w:lvl>
    <w:lvl w:ilvl="2" w:tplc="8FFC1D6E" w:tentative="1">
      <w:start w:val="1"/>
      <w:numFmt w:val="lowerRoman"/>
      <w:lvlText w:val="%3."/>
      <w:lvlJc w:val="right"/>
      <w:pPr>
        <w:ind w:left="2160" w:hanging="180"/>
      </w:pPr>
      <w:rPr>
        <w:rFonts w:cs="Times New Roman"/>
      </w:rPr>
    </w:lvl>
    <w:lvl w:ilvl="3" w:tplc="6C3CDAAC" w:tentative="1">
      <w:start w:val="1"/>
      <w:numFmt w:val="decimal"/>
      <w:lvlText w:val="%4."/>
      <w:lvlJc w:val="left"/>
      <w:pPr>
        <w:ind w:left="2880" w:hanging="360"/>
      </w:pPr>
      <w:rPr>
        <w:rFonts w:cs="Times New Roman"/>
      </w:rPr>
    </w:lvl>
    <w:lvl w:ilvl="4" w:tplc="9BA0B760" w:tentative="1">
      <w:start w:val="1"/>
      <w:numFmt w:val="lowerLetter"/>
      <w:lvlText w:val="%5."/>
      <w:lvlJc w:val="left"/>
      <w:pPr>
        <w:ind w:left="3600" w:hanging="360"/>
      </w:pPr>
      <w:rPr>
        <w:rFonts w:cs="Times New Roman"/>
      </w:rPr>
    </w:lvl>
    <w:lvl w:ilvl="5" w:tplc="6150A1A0" w:tentative="1">
      <w:start w:val="1"/>
      <w:numFmt w:val="lowerRoman"/>
      <w:lvlText w:val="%6."/>
      <w:lvlJc w:val="right"/>
      <w:pPr>
        <w:ind w:left="4320" w:hanging="180"/>
      </w:pPr>
      <w:rPr>
        <w:rFonts w:cs="Times New Roman"/>
      </w:rPr>
    </w:lvl>
    <w:lvl w:ilvl="6" w:tplc="F9BEB336" w:tentative="1">
      <w:start w:val="1"/>
      <w:numFmt w:val="decimal"/>
      <w:lvlText w:val="%7."/>
      <w:lvlJc w:val="left"/>
      <w:pPr>
        <w:ind w:left="5040" w:hanging="360"/>
      </w:pPr>
      <w:rPr>
        <w:rFonts w:cs="Times New Roman"/>
      </w:rPr>
    </w:lvl>
    <w:lvl w:ilvl="7" w:tplc="97869950" w:tentative="1">
      <w:start w:val="1"/>
      <w:numFmt w:val="lowerLetter"/>
      <w:lvlText w:val="%8."/>
      <w:lvlJc w:val="left"/>
      <w:pPr>
        <w:ind w:left="5760" w:hanging="360"/>
      </w:pPr>
      <w:rPr>
        <w:rFonts w:cs="Times New Roman"/>
      </w:rPr>
    </w:lvl>
    <w:lvl w:ilvl="8" w:tplc="3D601502" w:tentative="1">
      <w:start w:val="1"/>
      <w:numFmt w:val="lowerRoman"/>
      <w:lvlText w:val="%9."/>
      <w:lvlJc w:val="right"/>
      <w:pPr>
        <w:ind w:left="6480" w:hanging="180"/>
      </w:pPr>
      <w:rPr>
        <w:rFonts w:cs="Times New Roman"/>
      </w:rPr>
    </w:lvl>
  </w:abstractNum>
  <w:abstractNum w:abstractNumId="38" w15:restartNumberingAfterBreak="0">
    <w:nsid w:val="27116AF1"/>
    <w:multiLevelType w:val="multilevel"/>
    <w:tmpl w:val="D9063404"/>
    <w:lvl w:ilvl="0">
      <w:start w:val="5"/>
      <w:numFmt w:val="decimal"/>
      <w:lvlText w:val="%1"/>
      <w:lvlJc w:val="left"/>
      <w:pPr>
        <w:tabs>
          <w:tab w:val="num" w:pos="990"/>
        </w:tabs>
        <w:ind w:left="990" w:hanging="990"/>
      </w:pPr>
      <w:rPr>
        <w:rFonts w:hint="default"/>
      </w:rPr>
    </w:lvl>
    <w:lvl w:ilvl="1">
      <w:start w:val="1"/>
      <w:numFmt w:val="decimal"/>
      <w:lvlText w:val="%1.%2"/>
      <w:lvlJc w:val="left"/>
      <w:pPr>
        <w:tabs>
          <w:tab w:val="num" w:pos="1510"/>
        </w:tabs>
        <w:ind w:left="1510" w:hanging="990"/>
      </w:pPr>
      <w:rPr>
        <w:rFonts w:hint="default"/>
      </w:rPr>
    </w:lvl>
    <w:lvl w:ilvl="2">
      <w:start w:val="4"/>
      <w:numFmt w:val="decimal"/>
      <w:lvlText w:val="%1.%2.%3"/>
      <w:lvlJc w:val="left"/>
      <w:pPr>
        <w:tabs>
          <w:tab w:val="num" w:pos="2030"/>
        </w:tabs>
        <w:ind w:left="2030" w:hanging="990"/>
      </w:pPr>
      <w:rPr>
        <w:rFonts w:hint="default"/>
      </w:rPr>
    </w:lvl>
    <w:lvl w:ilvl="3">
      <w:start w:val="1"/>
      <w:numFmt w:val="decimal"/>
      <w:lvlText w:val="%1.%2.%3.%4"/>
      <w:lvlJc w:val="left"/>
      <w:pPr>
        <w:tabs>
          <w:tab w:val="num" w:pos="2550"/>
        </w:tabs>
        <w:ind w:left="2550" w:hanging="990"/>
      </w:pPr>
      <w:rPr>
        <w:rFonts w:hint="default"/>
      </w:rPr>
    </w:lvl>
    <w:lvl w:ilvl="4">
      <w:start w:val="1"/>
      <w:numFmt w:val="decimal"/>
      <w:lvlText w:val="%1.%2.%3.%4.%5"/>
      <w:lvlJc w:val="left"/>
      <w:pPr>
        <w:tabs>
          <w:tab w:val="num" w:pos="3160"/>
        </w:tabs>
        <w:ind w:left="3160" w:hanging="1080"/>
      </w:pPr>
      <w:rPr>
        <w:rFonts w:hint="default"/>
      </w:rPr>
    </w:lvl>
    <w:lvl w:ilvl="5">
      <w:start w:val="1"/>
      <w:numFmt w:val="decimal"/>
      <w:lvlText w:val="%1.%2.%3.%4.%5.%6"/>
      <w:lvlJc w:val="left"/>
      <w:pPr>
        <w:tabs>
          <w:tab w:val="num" w:pos="3680"/>
        </w:tabs>
        <w:ind w:left="3680" w:hanging="1080"/>
      </w:pPr>
      <w:rPr>
        <w:rFonts w:hint="default"/>
      </w:rPr>
    </w:lvl>
    <w:lvl w:ilvl="6">
      <w:start w:val="1"/>
      <w:numFmt w:val="decimal"/>
      <w:lvlText w:val="%1.%2.%3.%4.%5.%6.%7"/>
      <w:lvlJc w:val="left"/>
      <w:pPr>
        <w:tabs>
          <w:tab w:val="num" w:pos="4560"/>
        </w:tabs>
        <w:ind w:left="4560" w:hanging="1440"/>
      </w:pPr>
      <w:rPr>
        <w:rFonts w:hint="default"/>
      </w:rPr>
    </w:lvl>
    <w:lvl w:ilvl="7">
      <w:start w:val="1"/>
      <w:numFmt w:val="decimal"/>
      <w:lvlText w:val="%1.%2.%3.%4.%5.%6.%7.%8"/>
      <w:lvlJc w:val="left"/>
      <w:pPr>
        <w:tabs>
          <w:tab w:val="num" w:pos="5080"/>
        </w:tabs>
        <w:ind w:left="5080" w:hanging="1440"/>
      </w:pPr>
      <w:rPr>
        <w:rFonts w:hint="default"/>
      </w:rPr>
    </w:lvl>
    <w:lvl w:ilvl="8">
      <w:start w:val="1"/>
      <w:numFmt w:val="decimal"/>
      <w:lvlText w:val="%1.%2.%3.%4.%5.%6.%7.%8.%9"/>
      <w:lvlJc w:val="left"/>
      <w:pPr>
        <w:tabs>
          <w:tab w:val="num" w:pos="5960"/>
        </w:tabs>
        <w:ind w:left="5960" w:hanging="1800"/>
      </w:pPr>
      <w:rPr>
        <w:rFonts w:hint="default"/>
      </w:rPr>
    </w:lvl>
  </w:abstractNum>
  <w:abstractNum w:abstractNumId="39" w15:restartNumberingAfterBreak="0">
    <w:nsid w:val="27CE54EA"/>
    <w:multiLevelType w:val="multilevel"/>
    <w:tmpl w:val="C69017DE"/>
    <w:lvl w:ilvl="0">
      <w:start w:val="25"/>
      <w:numFmt w:val="decimal"/>
      <w:lvlText w:val="%1"/>
      <w:lvlJc w:val="left"/>
      <w:pPr>
        <w:tabs>
          <w:tab w:val="num" w:pos="615"/>
        </w:tabs>
        <w:ind w:left="615" w:hanging="615"/>
      </w:pPr>
      <w:rPr>
        <w:rFonts w:hint="default"/>
      </w:rPr>
    </w:lvl>
    <w:lvl w:ilvl="1">
      <w:start w:val="1"/>
      <w:numFmt w:val="decimal"/>
      <w:lvlText w:val="%1.%2"/>
      <w:lvlJc w:val="left"/>
      <w:pPr>
        <w:tabs>
          <w:tab w:val="num" w:pos="1425"/>
        </w:tabs>
        <w:ind w:left="1425" w:hanging="615"/>
      </w:pPr>
      <w:rPr>
        <w:rFonts w:hint="default"/>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3150"/>
        </w:tabs>
        <w:ind w:left="3150" w:hanging="720"/>
      </w:pPr>
      <w:rPr>
        <w:rFonts w:hint="default"/>
      </w:rPr>
    </w:lvl>
    <w:lvl w:ilvl="4">
      <w:start w:val="1"/>
      <w:numFmt w:val="decimal"/>
      <w:lvlText w:val="%1.%2.%3.%4.%5"/>
      <w:lvlJc w:val="left"/>
      <w:pPr>
        <w:tabs>
          <w:tab w:val="num" w:pos="4320"/>
        </w:tabs>
        <w:ind w:left="4320" w:hanging="1080"/>
      </w:pPr>
      <w:rPr>
        <w:rFonts w:hint="default"/>
      </w:rPr>
    </w:lvl>
    <w:lvl w:ilvl="5">
      <w:start w:val="1"/>
      <w:numFmt w:val="decimal"/>
      <w:lvlText w:val="%1.%2.%3.%4.%5.%6"/>
      <w:lvlJc w:val="left"/>
      <w:pPr>
        <w:tabs>
          <w:tab w:val="num" w:pos="5130"/>
        </w:tabs>
        <w:ind w:left="5130" w:hanging="1080"/>
      </w:pPr>
      <w:rPr>
        <w:rFonts w:hint="default"/>
      </w:rPr>
    </w:lvl>
    <w:lvl w:ilvl="6">
      <w:start w:val="1"/>
      <w:numFmt w:val="decimal"/>
      <w:lvlText w:val="%1.%2.%3.%4.%5.%6.%7"/>
      <w:lvlJc w:val="left"/>
      <w:pPr>
        <w:tabs>
          <w:tab w:val="num" w:pos="6300"/>
        </w:tabs>
        <w:ind w:left="6300" w:hanging="1440"/>
      </w:pPr>
      <w:rPr>
        <w:rFonts w:hint="default"/>
      </w:rPr>
    </w:lvl>
    <w:lvl w:ilvl="7">
      <w:start w:val="1"/>
      <w:numFmt w:val="decimal"/>
      <w:lvlText w:val="%1.%2.%3.%4.%5.%6.%7.%8"/>
      <w:lvlJc w:val="left"/>
      <w:pPr>
        <w:tabs>
          <w:tab w:val="num" w:pos="7110"/>
        </w:tabs>
        <w:ind w:left="7110" w:hanging="1440"/>
      </w:pPr>
      <w:rPr>
        <w:rFonts w:hint="default"/>
      </w:rPr>
    </w:lvl>
    <w:lvl w:ilvl="8">
      <w:start w:val="1"/>
      <w:numFmt w:val="decimal"/>
      <w:lvlText w:val="%1.%2.%3.%4.%5.%6.%7.%8.%9"/>
      <w:lvlJc w:val="left"/>
      <w:pPr>
        <w:tabs>
          <w:tab w:val="num" w:pos="8280"/>
        </w:tabs>
        <w:ind w:left="8280" w:hanging="1800"/>
      </w:pPr>
      <w:rPr>
        <w:rFonts w:hint="default"/>
      </w:rPr>
    </w:lvl>
  </w:abstractNum>
  <w:abstractNum w:abstractNumId="40" w15:restartNumberingAfterBreak="0">
    <w:nsid w:val="29293D0B"/>
    <w:multiLevelType w:val="hybridMultilevel"/>
    <w:tmpl w:val="6F0ED346"/>
    <w:lvl w:ilvl="0" w:tplc="14E02C9C">
      <w:start w:val="4"/>
      <w:numFmt w:val="lowerLetter"/>
      <w:lvlText w:val="(%1)"/>
      <w:lvlJc w:val="left"/>
      <w:pPr>
        <w:tabs>
          <w:tab w:val="num" w:pos="1429"/>
        </w:tabs>
        <w:ind w:left="1429" w:hanging="720"/>
      </w:pPr>
      <w:rPr>
        <w:rFonts w:hint="default"/>
      </w:rPr>
    </w:lvl>
    <w:lvl w:ilvl="1" w:tplc="BF5A8BD8">
      <w:start w:val="1"/>
      <w:numFmt w:val="lowerLetter"/>
      <w:lvlText w:val="%2."/>
      <w:lvlJc w:val="left"/>
      <w:pPr>
        <w:tabs>
          <w:tab w:val="num" w:pos="1789"/>
        </w:tabs>
        <w:ind w:left="1789" w:hanging="360"/>
      </w:pPr>
    </w:lvl>
    <w:lvl w:ilvl="2" w:tplc="811EDD80" w:tentative="1">
      <w:start w:val="1"/>
      <w:numFmt w:val="lowerRoman"/>
      <w:lvlText w:val="%3."/>
      <w:lvlJc w:val="right"/>
      <w:pPr>
        <w:tabs>
          <w:tab w:val="num" w:pos="2509"/>
        </w:tabs>
        <w:ind w:left="2509" w:hanging="180"/>
      </w:pPr>
    </w:lvl>
    <w:lvl w:ilvl="3" w:tplc="34785D70" w:tentative="1">
      <w:start w:val="1"/>
      <w:numFmt w:val="decimal"/>
      <w:lvlText w:val="%4."/>
      <w:lvlJc w:val="left"/>
      <w:pPr>
        <w:tabs>
          <w:tab w:val="num" w:pos="3229"/>
        </w:tabs>
        <w:ind w:left="3229" w:hanging="360"/>
      </w:pPr>
    </w:lvl>
    <w:lvl w:ilvl="4" w:tplc="F90AAC5E" w:tentative="1">
      <w:start w:val="1"/>
      <w:numFmt w:val="lowerLetter"/>
      <w:lvlText w:val="%5."/>
      <w:lvlJc w:val="left"/>
      <w:pPr>
        <w:tabs>
          <w:tab w:val="num" w:pos="3949"/>
        </w:tabs>
        <w:ind w:left="3949" w:hanging="360"/>
      </w:pPr>
    </w:lvl>
    <w:lvl w:ilvl="5" w:tplc="469C57A6" w:tentative="1">
      <w:start w:val="1"/>
      <w:numFmt w:val="lowerRoman"/>
      <w:lvlText w:val="%6."/>
      <w:lvlJc w:val="right"/>
      <w:pPr>
        <w:tabs>
          <w:tab w:val="num" w:pos="4669"/>
        </w:tabs>
        <w:ind w:left="4669" w:hanging="180"/>
      </w:pPr>
    </w:lvl>
    <w:lvl w:ilvl="6" w:tplc="EAF45582" w:tentative="1">
      <w:start w:val="1"/>
      <w:numFmt w:val="decimal"/>
      <w:lvlText w:val="%7."/>
      <w:lvlJc w:val="left"/>
      <w:pPr>
        <w:tabs>
          <w:tab w:val="num" w:pos="5389"/>
        </w:tabs>
        <w:ind w:left="5389" w:hanging="360"/>
      </w:pPr>
    </w:lvl>
    <w:lvl w:ilvl="7" w:tplc="CCFEAA1C" w:tentative="1">
      <w:start w:val="1"/>
      <w:numFmt w:val="lowerLetter"/>
      <w:lvlText w:val="%8."/>
      <w:lvlJc w:val="left"/>
      <w:pPr>
        <w:tabs>
          <w:tab w:val="num" w:pos="6109"/>
        </w:tabs>
        <w:ind w:left="6109" w:hanging="360"/>
      </w:pPr>
    </w:lvl>
    <w:lvl w:ilvl="8" w:tplc="7702049C" w:tentative="1">
      <w:start w:val="1"/>
      <w:numFmt w:val="lowerRoman"/>
      <w:lvlText w:val="%9."/>
      <w:lvlJc w:val="right"/>
      <w:pPr>
        <w:tabs>
          <w:tab w:val="num" w:pos="6829"/>
        </w:tabs>
        <w:ind w:left="6829" w:hanging="180"/>
      </w:pPr>
    </w:lvl>
  </w:abstractNum>
  <w:abstractNum w:abstractNumId="41" w15:restartNumberingAfterBreak="0">
    <w:nsid w:val="29A425F6"/>
    <w:multiLevelType w:val="multilevel"/>
    <w:tmpl w:val="7774325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i w:val="0"/>
      </w:rPr>
    </w:lvl>
    <w:lvl w:ilvl="3">
      <w:start w:val="1"/>
      <w:numFmt w:val="lowerLetter"/>
      <w:lvlText w:val="(%4)"/>
      <w:lvlJc w:val="left"/>
      <w:pPr>
        <w:tabs>
          <w:tab w:val="num" w:pos="1440"/>
        </w:tabs>
        <w:ind w:left="1440" w:hanging="720"/>
      </w:pPr>
      <w:rPr>
        <w:rFonts w:hint="default"/>
      </w:rPr>
    </w:lvl>
    <w:lvl w:ilvl="4">
      <w:start w:val="1"/>
      <w:numFmt w:val="lowerRoman"/>
      <w:lvlText w:val="(%5)"/>
      <w:lvlJc w:val="left"/>
      <w:pPr>
        <w:tabs>
          <w:tab w:val="num" w:pos="2160"/>
        </w:tabs>
        <w:ind w:left="2160" w:hanging="720"/>
      </w:pPr>
      <w:rPr>
        <w:rFonts w:hint="default"/>
      </w:rPr>
    </w:lvl>
    <w:lvl w:ilvl="5">
      <w:start w:val="27"/>
      <w:numFmt w:val="lowerLetter"/>
      <w:lvlText w:val="(%6)"/>
      <w:lvlJc w:val="left"/>
      <w:pPr>
        <w:tabs>
          <w:tab w:val="num" w:pos="2880"/>
        </w:tabs>
        <w:ind w:left="2880" w:hanging="720"/>
      </w:pPr>
      <w:rPr>
        <w:rFonts w:hint="default"/>
      </w:rPr>
    </w:lvl>
    <w:lvl w:ilvl="6">
      <w:start w:val="1"/>
      <w:numFmt w:val="none"/>
      <w:lvlText w:val=""/>
      <w:lvlJc w:val="left"/>
      <w:pPr>
        <w:tabs>
          <w:tab w:val="num" w:pos="360"/>
        </w:tabs>
        <w:ind w:left="0" w:firstLine="0"/>
      </w:pPr>
      <w:rPr>
        <w:rFonts w:hint="default"/>
      </w:rPr>
    </w:lvl>
    <w:lvl w:ilvl="7">
      <w:start w:val="1"/>
      <w:numFmt w:val="none"/>
      <w:lvlText w:val=""/>
      <w:lvlJc w:val="left"/>
      <w:pPr>
        <w:tabs>
          <w:tab w:val="num" w:pos="360"/>
        </w:tabs>
        <w:ind w:left="0" w:firstLine="0"/>
      </w:pPr>
      <w:rPr>
        <w:rFonts w:hint="default"/>
      </w:rPr>
    </w:lvl>
    <w:lvl w:ilvl="8">
      <w:start w:val="1"/>
      <w:numFmt w:val="none"/>
      <w:lvlText w:val=""/>
      <w:lvlJc w:val="left"/>
      <w:pPr>
        <w:tabs>
          <w:tab w:val="num" w:pos="360"/>
        </w:tabs>
        <w:ind w:left="0" w:firstLine="0"/>
      </w:pPr>
      <w:rPr>
        <w:rFonts w:hint="default"/>
      </w:rPr>
    </w:lvl>
  </w:abstractNum>
  <w:abstractNum w:abstractNumId="42" w15:restartNumberingAfterBreak="0">
    <w:nsid w:val="2B5D5132"/>
    <w:multiLevelType w:val="hybridMultilevel"/>
    <w:tmpl w:val="D6D895BC"/>
    <w:lvl w:ilvl="0" w:tplc="F39EAC1C">
      <w:start w:val="1"/>
      <w:numFmt w:val="decimal"/>
      <w:lvlText w:val="(%1)"/>
      <w:lvlJc w:val="left"/>
      <w:pPr>
        <w:ind w:left="720" w:hanging="360"/>
      </w:pPr>
      <w:rPr>
        <w:rFonts w:hint="default"/>
      </w:rPr>
    </w:lvl>
    <w:lvl w:ilvl="1" w:tplc="905CBAAA">
      <w:start w:val="1"/>
      <w:numFmt w:val="upperLetter"/>
      <w:lvlText w:val="(%2)"/>
      <w:lvlJc w:val="left"/>
      <w:pPr>
        <w:ind w:left="1790" w:hanging="710"/>
      </w:pPr>
      <w:rPr>
        <w:rFonts w:hint="default"/>
      </w:rPr>
    </w:lvl>
    <w:lvl w:ilvl="2" w:tplc="F3A4639E">
      <w:start w:val="1"/>
      <w:numFmt w:val="lowerRoman"/>
      <w:lvlText w:val="(%3)"/>
      <w:lvlJc w:val="left"/>
      <w:pPr>
        <w:ind w:left="2830" w:hanging="85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2C8704BE"/>
    <w:multiLevelType w:val="multilevel"/>
    <w:tmpl w:val="61D80D12"/>
    <w:lvl w:ilvl="0">
      <w:start w:val="1"/>
      <w:numFmt w:val="upperLetter"/>
      <w:lvlText w:val="(%1)"/>
      <w:lvlJc w:val="left"/>
      <w:pPr>
        <w:ind w:left="425" w:hanging="425"/>
      </w:pPr>
      <w:rPr>
        <w:rFonts w:hint="default"/>
      </w:rPr>
    </w:lvl>
    <w:lvl w:ilvl="1">
      <w:start w:val="1"/>
      <w:numFmt w:val="lowerRoman"/>
      <w:lvlText w:val="(i)%2"/>
      <w:lvlJc w:val="left"/>
      <w:pPr>
        <w:ind w:left="709" w:hanging="425"/>
      </w:pPr>
      <w:rPr>
        <w:rFonts w:hint="default"/>
      </w:rPr>
    </w:lvl>
    <w:lvl w:ilvl="2">
      <w:start w:val="1"/>
      <w:numFmt w:val="lowerRoman"/>
      <w:lvlText w:val="%3."/>
      <w:lvlJc w:val="right"/>
      <w:pPr>
        <w:ind w:left="993" w:hanging="425"/>
      </w:pPr>
      <w:rPr>
        <w:rFonts w:hint="default"/>
      </w:rPr>
    </w:lvl>
    <w:lvl w:ilvl="3">
      <w:start w:val="1"/>
      <w:numFmt w:val="lowerRoman"/>
      <w:lvlText w:val="(%4)"/>
      <w:lvlJc w:val="left"/>
      <w:pPr>
        <w:ind w:left="1277" w:hanging="425"/>
      </w:pPr>
      <w:rPr>
        <w:rFonts w:hint="default"/>
      </w:rPr>
    </w:lvl>
    <w:lvl w:ilvl="4">
      <w:start w:val="1"/>
      <w:numFmt w:val="lowerLetter"/>
      <w:lvlText w:val="%5."/>
      <w:lvlJc w:val="left"/>
      <w:pPr>
        <w:ind w:left="1561" w:hanging="425"/>
      </w:pPr>
      <w:rPr>
        <w:rFonts w:hint="default"/>
      </w:rPr>
    </w:lvl>
    <w:lvl w:ilvl="5">
      <w:start w:val="1"/>
      <w:numFmt w:val="lowerRoman"/>
      <w:lvlText w:val="%6."/>
      <w:lvlJc w:val="right"/>
      <w:pPr>
        <w:ind w:left="1845" w:hanging="425"/>
      </w:pPr>
      <w:rPr>
        <w:rFonts w:hint="default"/>
      </w:rPr>
    </w:lvl>
    <w:lvl w:ilvl="6">
      <w:start w:val="1"/>
      <w:numFmt w:val="decimal"/>
      <w:lvlText w:val="%7."/>
      <w:lvlJc w:val="left"/>
      <w:pPr>
        <w:ind w:left="2129" w:hanging="425"/>
      </w:pPr>
      <w:rPr>
        <w:rFonts w:hint="default"/>
      </w:rPr>
    </w:lvl>
    <w:lvl w:ilvl="7">
      <w:start w:val="1"/>
      <w:numFmt w:val="lowerLetter"/>
      <w:lvlText w:val="%8."/>
      <w:lvlJc w:val="left"/>
      <w:pPr>
        <w:ind w:left="2413" w:hanging="425"/>
      </w:pPr>
      <w:rPr>
        <w:rFonts w:hint="default"/>
      </w:rPr>
    </w:lvl>
    <w:lvl w:ilvl="8">
      <w:start w:val="1"/>
      <w:numFmt w:val="lowerRoman"/>
      <w:lvlText w:val="%9."/>
      <w:lvlJc w:val="right"/>
      <w:pPr>
        <w:ind w:left="2697" w:hanging="425"/>
      </w:pPr>
      <w:rPr>
        <w:rFonts w:hint="default"/>
      </w:rPr>
    </w:lvl>
  </w:abstractNum>
  <w:abstractNum w:abstractNumId="44" w15:restartNumberingAfterBreak="0">
    <w:nsid w:val="2CA62202"/>
    <w:multiLevelType w:val="multilevel"/>
    <w:tmpl w:val="B65A259A"/>
    <w:lvl w:ilvl="0">
      <w:start w:val="1"/>
      <w:numFmt w:val="decimal"/>
      <w:pStyle w:val="Level1"/>
      <w:lvlText w:val="%1."/>
      <w:lvlJc w:val="left"/>
      <w:pPr>
        <w:tabs>
          <w:tab w:val="num" w:pos="720"/>
        </w:tabs>
        <w:ind w:left="720" w:hanging="720"/>
      </w:pPr>
      <w:rPr>
        <w:rFonts w:ascii="Times New Roman" w:hAnsi="Times New Roman" w:hint="default"/>
        <w:sz w:val="24"/>
      </w:rPr>
    </w:lvl>
    <w:lvl w:ilvl="1">
      <w:start w:val="1"/>
      <w:numFmt w:val="decimal"/>
      <w:pStyle w:val="Level2"/>
      <w:lvlText w:val="%1.%2"/>
      <w:lvlJc w:val="left"/>
      <w:pPr>
        <w:tabs>
          <w:tab w:val="num" w:pos="720"/>
        </w:tabs>
        <w:ind w:left="720" w:hanging="720"/>
      </w:pPr>
    </w:lvl>
    <w:lvl w:ilvl="2">
      <w:start w:val="1"/>
      <w:numFmt w:val="lowerLetter"/>
      <w:pStyle w:val="Level3"/>
      <w:lvlText w:val="(%3)"/>
      <w:lvlJc w:val="left"/>
      <w:pPr>
        <w:tabs>
          <w:tab w:val="num" w:pos="1440"/>
        </w:tabs>
        <w:ind w:left="1440" w:hanging="720"/>
      </w:pPr>
    </w:lvl>
    <w:lvl w:ilvl="3">
      <w:start w:val="1"/>
      <w:numFmt w:val="lowerRoman"/>
      <w:pStyle w:val="Level4"/>
      <w:lvlText w:val="(%4)"/>
      <w:lvlJc w:val="left"/>
      <w:pPr>
        <w:tabs>
          <w:tab w:val="num" w:pos="2347"/>
        </w:tabs>
        <w:ind w:left="2347" w:hanging="907"/>
      </w:pPr>
    </w:lvl>
    <w:lvl w:ilvl="4">
      <w:start w:val="1"/>
      <w:numFmt w:val="decimal"/>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numFmt w:val="decimal"/>
      <w:lvlText w:val=""/>
      <w:lvlJc w:val="left"/>
      <w:pPr>
        <w:tabs>
          <w:tab w:val="num" w:pos="0"/>
        </w:tabs>
        <w:ind w:left="0" w:firstLine="0"/>
      </w:pPr>
    </w:lvl>
  </w:abstractNum>
  <w:abstractNum w:abstractNumId="45" w15:restartNumberingAfterBreak="0">
    <w:nsid w:val="2E301D59"/>
    <w:multiLevelType w:val="hybridMultilevel"/>
    <w:tmpl w:val="117AD38C"/>
    <w:lvl w:ilvl="0" w:tplc="CBCA8CA8">
      <w:start w:val="1"/>
      <w:numFmt w:val="lowerRoman"/>
      <w:lvlText w:val="(%1)"/>
      <w:lvlJc w:val="left"/>
      <w:pPr>
        <w:ind w:left="1429" w:hanging="360"/>
      </w:pPr>
      <w:rPr>
        <w:rFonts w:ascii="Arial" w:hAnsi="Arial" w:cs="Arial" w:hint="default"/>
        <w:sz w:val="20"/>
        <w:szCs w:val="2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46" w15:restartNumberingAfterBreak="0">
    <w:nsid w:val="318D326E"/>
    <w:multiLevelType w:val="singleLevel"/>
    <w:tmpl w:val="D2382F06"/>
    <w:lvl w:ilvl="0">
      <w:start w:val="2"/>
      <w:numFmt w:val="lowerLetter"/>
      <w:lvlText w:val="%1) "/>
      <w:legacy w:legacy="1" w:legacySpace="0" w:legacyIndent="283"/>
      <w:lvlJc w:val="left"/>
      <w:pPr>
        <w:ind w:left="283" w:hanging="283"/>
      </w:pPr>
      <w:rPr>
        <w:b w:val="0"/>
        <w:i w:val="0"/>
        <w:sz w:val="24"/>
      </w:rPr>
    </w:lvl>
  </w:abstractNum>
  <w:abstractNum w:abstractNumId="47" w15:restartNumberingAfterBreak="0">
    <w:nsid w:val="32397B0B"/>
    <w:multiLevelType w:val="multilevel"/>
    <w:tmpl w:val="560EF338"/>
    <w:lvl w:ilvl="0">
      <w:start w:val="1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332C4DDF"/>
    <w:multiLevelType w:val="hybridMultilevel"/>
    <w:tmpl w:val="363E4E48"/>
    <w:lvl w:ilvl="0" w:tplc="8A18596E">
      <w:start w:val="1"/>
      <w:numFmt w:val="upperLetter"/>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9" w15:restartNumberingAfterBreak="0">
    <w:nsid w:val="37765C25"/>
    <w:multiLevelType w:val="hybridMultilevel"/>
    <w:tmpl w:val="97703B36"/>
    <w:lvl w:ilvl="0" w:tplc="08090001">
      <w:start w:val="1"/>
      <w:numFmt w:val="bullet"/>
      <w:lvlText w:val=""/>
      <w:lvlJc w:val="left"/>
      <w:pPr>
        <w:ind w:left="2149" w:hanging="360"/>
      </w:pPr>
      <w:rPr>
        <w:rFonts w:ascii="Symbol" w:hAnsi="Symbol" w:hint="default"/>
      </w:rPr>
    </w:lvl>
    <w:lvl w:ilvl="1" w:tplc="08090003" w:tentative="1">
      <w:start w:val="1"/>
      <w:numFmt w:val="bullet"/>
      <w:lvlText w:val="o"/>
      <w:lvlJc w:val="left"/>
      <w:pPr>
        <w:ind w:left="2869" w:hanging="360"/>
      </w:pPr>
      <w:rPr>
        <w:rFonts w:ascii="Courier New" w:hAnsi="Courier New" w:cs="Courier New" w:hint="default"/>
      </w:rPr>
    </w:lvl>
    <w:lvl w:ilvl="2" w:tplc="08090005" w:tentative="1">
      <w:start w:val="1"/>
      <w:numFmt w:val="bullet"/>
      <w:lvlText w:val=""/>
      <w:lvlJc w:val="left"/>
      <w:pPr>
        <w:ind w:left="3589" w:hanging="360"/>
      </w:pPr>
      <w:rPr>
        <w:rFonts w:ascii="Wingdings" w:hAnsi="Wingdings" w:hint="default"/>
      </w:rPr>
    </w:lvl>
    <w:lvl w:ilvl="3" w:tplc="08090001" w:tentative="1">
      <w:start w:val="1"/>
      <w:numFmt w:val="bullet"/>
      <w:lvlText w:val=""/>
      <w:lvlJc w:val="left"/>
      <w:pPr>
        <w:ind w:left="4309" w:hanging="360"/>
      </w:pPr>
      <w:rPr>
        <w:rFonts w:ascii="Symbol" w:hAnsi="Symbol" w:hint="default"/>
      </w:rPr>
    </w:lvl>
    <w:lvl w:ilvl="4" w:tplc="08090003" w:tentative="1">
      <w:start w:val="1"/>
      <w:numFmt w:val="bullet"/>
      <w:lvlText w:val="o"/>
      <w:lvlJc w:val="left"/>
      <w:pPr>
        <w:ind w:left="5029" w:hanging="360"/>
      </w:pPr>
      <w:rPr>
        <w:rFonts w:ascii="Courier New" w:hAnsi="Courier New" w:cs="Courier New" w:hint="default"/>
      </w:rPr>
    </w:lvl>
    <w:lvl w:ilvl="5" w:tplc="08090005" w:tentative="1">
      <w:start w:val="1"/>
      <w:numFmt w:val="bullet"/>
      <w:lvlText w:val=""/>
      <w:lvlJc w:val="left"/>
      <w:pPr>
        <w:ind w:left="5749" w:hanging="360"/>
      </w:pPr>
      <w:rPr>
        <w:rFonts w:ascii="Wingdings" w:hAnsi="Wingdings" w:hint="default"/>
      </w:rPr>
    </w:lvl>
    <w:lvl w:ilvl="6" w:tplc="08090001" w:tentative="1">
      <w:start w:val="1"/>
      <w:numFmt w:val="bullet"/>
      <w:lvlText w:val=""/>
      <w:lvlJc w:val="left"/>
      <w:pPr>
        <w:ind w:left="6469" w:hanging="360"/>
      </w:pPr>
      <w:rPr>
        <w:rFonts w:ascii="Symbol" w:hAnsi="Symbol" w:hint="default"/>
      </w:rPr>
    </w:lvl>
    <w:lvl w:ilvl="7" w:tplc="08090003" w:tentative="1">
      <w:start w:val="1"/>
      <w:numFmt w:val="bullet"/>
      <w:lvlText w:val="o"/>
      <w:lvlJc w:val="left"/>
      <w:pPr>
        <w:ind w:left="7189" w:hanging="360"/>
      </w:pPr>
      <w:rPr>
        <w:rFonts w:ascii="Courier New" w:hAnsi="Courier New" w:cs="Courier New" w:hint="default"/>
      </w:rPr>
    </w:lvl>
    <w:lvl w:ilvl="8" w:tplc="08090005" w:tentative="1">
      <w:start w:val="1"/>
      <w:numFmt w:val="bullet"/>
      <w:lvlText w:val=""/>
      <w:lvlJc w:val="left"/>
      <w:pPr>
        <w:ind w:left="7909" w:hanging="360"/>
      </w:pPr>
      <w:rPr>
        <w:rFonts w:ascii="Wingdings" w:hAnsi="Wingdings" w:hint="default"/>
      </w:rPr>
    </w:lvl>
  </w:abstractNum>
  <w:abstractNum w:abstractNumId="50" w15:restartNumberingAfterBreak="0">
    <w:nsid w:val="37DC4374"/>
    <w:multiLevelType w:val="hybridMultilevel"/>
    <w:tmpl w:val="106E9010"/>
    <w:lvl w:ilvl="0" w:tplc="22241496">
      <w:start w:val="1"/>
      <w:numFmt w:val="lowerRoman"/>
      <w:lvlText w:val="(%1)"/>
      <w:lvlJc w:val="left"/>
      <w:pPr>
        <w:ind w:left="754" w:hanging="360"/>
      </w:pPr>
      <w:rPr>
        <w:rFonts w:ascii="Times New Roman" w:hAnsi="Times New Roman" w:cs="Times New Roman" w:hint="default"/>
        <w:sz w:val="24"/>
        <w:szCs w:val="24"/>
      </w:r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51" w15:restartNumberingAfterBreak="0">
    <w:nsid w:val="3D745A4A"/>
    <w:multiLevelType w:val="multilevel"/>
    <w:tmpl w:val="99F287A2"/>
    <w:lvl w:ilvl="0">
      <w:start w:val="1"/>
      <w:numFmt w:val="decimal"/>
      <w:pStyle w:val="Schedule"/>
      <w:suff w:val="nothing"/>
      <w:lvlText w:val="Schedule %1"/>
      <w:lvlJc w:val="left"/>
      <w:pPr>
        <w:ind w:left="0" w:firstLine="0"/>
      </w:pPr>
      <w:rPr>
        <w:rFonts w:hint="default"/>
        <w:b/>
        <w:i w:val="0"/>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2" w15:restartNumberingAfterBreak="0">
    <w:nsid w:val="410C1D6C"/>
    <w:multiLevelType w:val="hybridMultilevel"/>
    <w:tmpl w:val="74C8AAE2"/>
    <w:lvl w:ilvl="0" w:tplc="6ECA9F20">
      <w:start w:val="2"/>
      <w:numFmt w:val="lowerRoman"/>
      <w:lvlText w:val="(%1)"/>
      <w:lvlJc w:val="left"/>
      <w:pPr>
        <w:tabs>
          <w:tab w:val="num" w:pos="890"/>
        </w:tabs>
        <w:ind w:left="890" w:hanging="720"/>
      </w:pPr>
      <w:rPr>
        <w:rFonts w:hint="default"/>
      </w:rPr>
    </w:lvl>
    <w:lvl w:ilvl="1" w:tplc="3D9E3CBA" w:tentative="1">
      <w:start w:val="1"/>
      <w:numFmt w:val="lowerLetter"/>
      <w:lvlText w:val="%2."/>
      <w:lvlJc w:val="left"/>
      <w:pPr>
        <w:tabs>
          <w:tab w:val="num" w:pos="1250"/>
        </w:tabs>
        <w:ind w:left="1250" w:hanging="360"/>
      </w:pPr>
    </w:lvl>
    <w:lvl w:ilvl="2" w:tplc="362A63DE" w:tentative="1">
      <w:start w:val="1"/>
      <w:numFmt w:val="lowerRoman"/>
      <w:lvlText w:val="%3."/>
      <w:lvlJc w:val="right"/>
      <w:pPr>
        <w:tabs>
          <w:tab w:val="num" w:pos="1970"/>
        </w:tabs>
        <w:ind w:left="1970" w:hanging="180"/>
      </w:pPr>
    </w:lvl>
    <w:lvl w:ilvl="3" w:tplc="AFAE4CD4" w:tentative="1">
      <w:start w:val="1"/>
      <w:numFmt w:val="decimal"/>
      <w:lvlText w:val="%4."/>
      <w:lvlJc w:val="left"/>
      <w:pPr>
        <w:tabs>
          <w:tab w:val="num" w:pos="2690"/>
        </w:tabs>
        <w:ind w:left="2690" w:hanging="360"/>
      </w:pPr>
    </w:lvl>
    <w:lvl w:ilvl="4" w:tplc="F6608B72" w:tentative="1">
      <w:start w:val="1"/>
      <w:numFmt w:val="lowerLetter"/>
      <w:lvlText w:val="%5."/>
      <w:lvlJc w:val="left"/>
      <w:pPr>
        <w:tabs>
          <w:tab w:val="num" w:pos="3410"/>
        </w:tabs>
        <w:ind w:left="3410" w:hanging="360"/>
      </w:pPr>
    </w:lvl>
    <w:lvl w:ilvl="5" w:tplc="1DE8CA20" w:tentative="1">
      <w:start w:val="1"/>
      <w:numFmt w:val="lowerRoman"/>
      <w:lvlText w:val="%6."/>
      <w:lvlJc w:val="right"/>
      <w:pPr>
        <w:tabs>
          <w:tab w:val="num" w:pos="4130"/>
        </w:tabs>
        <w:ind w:left="4130" w:hanging="180"/>
      </w:pPr>
    </w:lvl>
    <w:lvl w:ilvl="6" w:tplc="C36A71D8" w:tentative="1">
      <w:start w:val="1"/>
      <w:numFmt w:val="decimal"/>
      <w:lvlText w:val="%7."/>
      <w:lvlJc w:val="left"/>
      <w:pPr>
        <w:tabs>
          <w:tab w:val="num" w:pos="4850"/>
        </w:tabs>
        <w:ind w:left="4850" w:hanging="360"/>
      </w:pPr>
    </w:lvl>
    <w:lvl w:ilvl="7" w:tplc="E9DE9452" w:tentative="1">
      <w:start w:val="1"/>
      <w:numFmt w:val="lowerLetter"/>
      <w:lvlText w:val="%8."/>
      <w:lvlJc w:val="left"/>
      <w:pPr>
        <w:tabs>
          <w:tab w:val="num" w:pos="5570"/>
        </w:tabs>
        <w:ind w:left="5570" w:hanging="360"/>
      </w:pPr>
    </w:lvl>
    <w:lvl w:ilvl="8" w:tplc="74369DDA" w:tentative="1">
      <w:start w:val="1"/>
      <w:numFmt w:val="lowerRoman"/>
      <w:lvlText w:val="%9."/>
      <w:lvlJc w:val="right"/>
      <w:pPr>
        <w:tabs>
          <w:tab w:val="num" w:pos="6290"/>
        </w:tabs>
        <w:ind w:left="6290" w:hanging="180"/>
      </w:pPr>
    </w:lvl>
  </w:abstractNum>
  <w:abstractNum w:abstractNumId="53" w15:restartNumberingAfterBreak="0">
    <w:nsid w:val="4118741A"/>
    <w:multiLevelType w:val="hybridMultilevel"/>
    <w:tmpl w:val="EB5A5998"/>
    <w:lvl w:ilvl="0" w:tplc="7C96EE7E">
      <w:start w:val="3"/>
      <w:numFmt w:val="upperLetter"/>
      <w:lvlText w:val="(%1)"/>
      <w:lvlJc w:val="left"/>
      <w:pPr>
        <w:tabs>
          <w:tab w:val="num" w:pos="1919"/>
        </w:tabs>
        <w:ind w:left="1919" w:hanging="360"/>
      </w:pPr>
      <w:rPr>
        <w:rFonts w:hint="default"/>
      </w:rPr>
    </w:lvl>
    <w:lvl w:ilvl="1" w:tplc="EFAC246A" w:tentative="1">
      <w:start w:val="1"/>
      <w:numFmt w:val="lowerLetter"/>
      <w:lvlText w:val="%2."/>
      <w:lvlJc w:val="left"/>
      <w:pPr>
        <w:tabs>
          <w:tab w:val="num" w:pos="2639"/>
        </w:tabs>
        <w:ind w:left="2639" w:hanging="360"/>
      </w:pPr>
    </w:lvl>
    <w:lvl w:ilvl="2" w:tplc="4EC8E3AA" w:tentative="1">
      <w:start w:val="1"/>
      <w:numFmt w:val="lowerRoman"/>
      <w:lvlText w:val="%3."/>
      <w:lvlJc w:val="right"/>
      <w:pPr>
        <w:tabs>
          <w:tab w:val="num" w:pos="3359"/>
        </w:tabs>
        <w:ind w:left="3359" w:hanging="180"/>
      </w:pPr>
    </w:lvl>
    <w:lvl w:ilvl="3" w:tplc="AB22E9D0" w:tentative="1">
      <w:start w:val="1"/>
      <w:numFmt w:val="decimal"/>
      <w:lvlText w:val="%4."/>
      <w:lvlJc w:val="left"/>
      <w:pPr>
        <w:tabs>
          <w:tab w:val="num" w:pos="4079"/>
        </w:tabs>
        <w:ind w:left="4079" w:hanging="360"/>
      </w:pPr>
    </w:lvl>
    <w:lvl w:ilvl="4" w:tplc="78E2DE10" w:tentative="1">
      <w:start w:val="1"/>
      <w:numFmt w:val="lowerLetter"/>
      <w:lvlText w:val="%5."/>
      <w:lvlJc w:val="left"/>
      <w:pPr>
        <w:tabs>
          <w:tab w:val="num" w:pos="4799"/>
        </w:tabs>
        <w:ind w:left="4799" w:hanging="360"/>
      </w:pPr>
    </w:lvl>
    <w:lvl w:ilvl="5" w:tplc="93A22E8C" w:tentative="1">
      <w:start w:val="1"/>
      <w:numFmt w:val="lowerRoman"/>
      <w:lvlText w:val="%6."/>
      <w:lvlJc w:val="right"/>
      <w:pPr>
        <w:tabs>
          <w:tab w:val="num" w:pos="5519"/>
        </w:tabs>
        <w:ind w:left="5519" w:hanging="180"/>
      </w:pPr>
    </w:lvl>
    <w:lvl w:ilvl="6" w:tplc="3F2270D2" w:tentative="1">
      <w:start w:val="1"/>
      <w:numFmt w:val="decimal"/>
      <w:lvlText w:val="%7."/>
      <w:lvlJc w:val="left"/>
      <w:pPr>
        <w:tabs>
          <w:tab w:val="num" w:pos="6239"/>
        </w:tabs>
        <w:ind w:left="6239" w:hanging="360"/>
      </w:pPr>
    </w:lvl>
    <w:lvl w:ilvl="7" w:tplc="BCAE173E" w:tentative="1">
      <w:start w:val="1"/>
      <w:numFmt w:val="lowerLetter"/>
      <w:lvlText w:val="%8."/>
      <w:lvlJc w:val="left"/>
      <w:pPr>
        <w:tabs>
          <w:tab w:val="num" w:pos="6959"/>
        </w:tabs>
        <w:ind w:left="6959" w:hanging="360"/>
      </w:pPr>
    </w:lvl>
    <w:lvl w:ilvl="8" w:tplc="2A74F220" w:tentative="1">
      <w:start w:val="1"/>
      <w:numFmt w:val="lowerRoman"/>
      <w:lvlText w:val="%9."/>
      <w:lvlJc w:val="right"/>
      <w:pPr>
        <w:tabs>
          <w:tab w:val="num" w:pos="7679"/>
        </w:tabs>
        <w:ind w:left="7679" w:hanging="180"/>
      </w:pPr>
    </w:lvl>
  </w:abstractNum>
  <w:abstractNum w:abstractNumId="54" w15:restartNumberingAfterBreak="0">
    <w:nsid w:val="41A0614B"/>
    <w:multiLevelType w:val="hybridMultilevel"/>
    <w:tmpl w:val="04EACF7C"/>
    <w:lvl w:ilvl="0" w:tplc="CB9CCDF4">
      <w:start w:val="2"/>
      <w:numFmt w:val="lowerRoman"/>
      <w:lvlText w:val="(%1)"/>
      <w:lvlJc w:val="left"/>
      <w:pPr>
        <w:tabs>
          <w:tab w:val="num" w:pos="890"/>
        </w:tabs>
        <w:ind w:left="890" w:hanging="720"/>
      </w:pPr>
      <w:rPr>
        <w:rFonts w:hint="default"/>
      </w:rPr>
    </w:lvl>
    <w:lvl w:ilvl="1" w:tplc="B656BA72" w:tentative="1">
      <w:start w:val="1"/>
      <w:numFmt w:val="lowerLetter"/>
      <w:lvlText w:val="%2."/>
      <w:lvlJc w:val="left"/>
      <w:pPr>
        <w:tabs>
          <w:tab w:val="num" w:pos="1250"/>
        </w:tabs>
        <w:ind w:left="1250" w:hanging="360"/>
      </w:pPr>
    </w:lvl>
    <w:lvl w:ilvl="2" w:tplc="4B322A5C" w:tentative="1">
      <w:start w:val="1"/>
      <w:numFmt w:val="lowerRoman"/>
      <w:lvlText w:val="%3."/>
      <w:lvlJc w:val="right"/>
      <w:pPr>
        <w:tabs>
          <w:tab w:val="num" w:pos="1970"/>
        </w:tabs>
        <w:ind w:left="1970" w:hanging="180"/>
      </w:pPr>
    </w:lvl>
    <w:lvl w:ilvl="3" w:tplc="54B88390" w:tentative="1">
      <w:start w:val="1"/>
      <w:numFmt w:val="decimal"/>
      <w:lvlText w:val="%4."/>
      <w:lvlJc w:val="left"/>
      <w:pPr>
        <w:tabs>
          <w:tab w:val="num" w:pos="2690"/>
        </w:tabs>
        <w:ind w:left="2690" w:hanging="360"/>
      </w:pPr>
    </w:lvl>
    <w:lvl w:ilvl="4" w:tplc="D39CB954" w:tentative="1">
      <w:start w:val="1"/>
      <w:numFmt w:val="lowerLetter"/>
      <w:lvlText w:val="%5."/>
      <w:lvlJc w:val="left"/>
      <w:pPr>
        <w:tabs>
          <w:tab w:val="num" w:pos="3410"/>
        </w:tabs>
        <w:ind w:left="3410" w:hanging="360"/>
      </w:pPr>
    </w:lvl>
    <w:lvl w:ilvl="5" w:tplc="7B32B0E4" w:tentative="1">
      <w:start w:val="1"/>
      <w:numFmt w:val="lowerRoman"/>
      <w:lvlText w:val="%6."/>
      <w:lvlJc w:val="right"/>
      <w:pPr>
        <w:tabs>
          <w:tab w:val="num" w:pos="4130"/>
        </w:tabs>
        <w:ind w:left="4130" w:hanging="180"/>
      </w:pPr>
    </w:lvl>
    <w:lvl w:ilvl="6" w:tplc="B4D8621C" w:tentative="1">
      <w:start w:val="1"/>
      <w:numFmt w:val="decimal"/>
      <w:lvlText w:val="%7."/>
      <w:lvlJc w:val="left"/>
      <w:pPr>
        <w:tabs>
          <w:tab w:val="num" w:pos="4850"/>
        </w:tabs>
        <w:ind w:left="4850" w:hanging="360"/>
      </w:pPr>
    </w:lvl>
    <w:lvl w:ilvl="7" w:tplc="310A9CD2" w:tentative="1">
      <w:start w:val="1"/>
      <w:numFmt w:val="lowerLetter"/>
      <w:lvlText w:val="%8."/>
      <w:lvlJc w:val="left"/>
      <w:pPr>
        <w:tabs>
          <w:tab w:val="num" w:pos="5570"/>
        </w:tabs>
        <w:ind w:left="5570" w:hanging="360"/>
      </w:pPr>
    </w:lvl>
    <w:lvl w:ilvl="8" w:tplc="AE3CE6D0" w:tentative="1">
      <w:start w:val="1"/>
      <w:numFmt w:val="lowerRoman"/>
      <w:lvlText w:val="%9."/>
      <w:lvlJc w:val="right"/>
      <w:pPr>
        <w:tabs>
          <w:tab w:val="num" w:pos="6290"/>
        </w:tabs>
        <w:ind w:left="6290" w:hanging="180"/>
      </w:pPr>
    </w:lvl>
  </w:abstractNum>
  <w:abstractNum w:abstractNumId="55" w15:restartNumberingAfterBreak="0">
    <w:nsid w:val="420E431D"/>
    <w:multiLevelType w:val="multilevel"/>
    <w:tmpl w:val="2A8CBED0"/>
    <w:lvl w:ilvl="0">
      <w:start w:val="1"/>
      <w:numFmt w:val="decimal"/>
      <w:lvlText w:val="%1"/>
      <w:lvlJc w:val="left"/>
      <w:pPr>
        <w:tabs>
          <w:tab w:val="num" w:pos="709"/>
        </w:tabs>
        <w:ind w:left="709" w:hanging="709"/>
      </w:pPr>
      <w:rPr>
        <w:rFonts w:ascii="Times New Roman" w:hAnsi="Times New Roman" w:hint="default"/>
        <w:b/>
        <w:i w:val="0"/>
        <w:sz w:val="24"/>
      </w:rPr>
    </w:lvl>
    <w:lvl w:ilvl="1">
      <w:start w:val="1"/>
      <w:numFmt w:val="decimal"/>
      <w:lvlText w:val="%1.%2"/>
      <w:lvlJc w:val="left"/>
      <w:pPr>
        <w:tabs>
          <w:tab w:val="num" w:pos="851"/>
        </w:tabs>
        <w:ind w:left="851" w:hanging="709"/>
      </w:pPr>
      <w:rPr>
        <w:rFonts w:hint="default"/>
        <w:b w:val="0"/>
        <w:i w:val="0"/>
      </w:rPr>
    </w:lvl>
    <w:lvl w:ilvl="2">
      <w:start w:val="1"/>
      <w:numFmt w:val="upperLetter"/>
      <w:lvlText w:val="%1.%2.%3"/>
      <w:lvlJc w:val="left"/>
      <w:pPr>
        <w:tabs>
          <w:tab w:val="num" w:pos="1843"/>
        </w:tabs>
        <w:ind w:left="1843" w:hanging="850"/>
      </w:pPr>
      <w:rPr>
        <w:rFonts w:hint="default"/>
        <w:b w:val="0"/>
        <w:i w:val="0"/>
      </w:rPr>
    </w:lvl>
    <w:lvl w:ilvl="3">
      <w:start w:val="1"/>
      <w:numFmt w:val="decimal"/>
      <w:lvlText w:val="%1.%2.%3.%4"/>
      <w:lvlJc w:val="left"/>
      <w:pPr>
        <w:tabs>
          <w:tab w:val="num" w:pos="2552"/>
        </w:tabs>
        <w:ind w:left="2552" w:hanging="993"/>
      </w:pPr>
      <w:rPr>
        <w:rFonts w:ascii="Times New Roman" w:hAnsi="Times New Roman" w:hint="default"/>
        <w:b w:val="0"/>
        <w:i w:val="0"/>
        <w:sz w:val="24"/>
      </w:rPr>
    </w:lvl>
    <w:lvl w:ilvl="4">
      <w:start w:val="1"/>
      <w:numFmt w:val="decimal"/>
      <w:lvlText w:val="%1.%2.%3.%4.%5"/>
      <w:lvlJc w:val="left"/>
      <w:pPr>
        <w:tabs>
          <w:tab w:val="num" w:pos="4625"/>
        </w:tabs>
        <w:ind w:left="4253" w:hanging="708"/>
      </w:pPr>
      <w:rPr>
        <w:rFonts w:ascii="Times New Roman" w:hAnsi="Times New Roman" w:hint="default"/>
        <w:b w:val="0"/>
        <w:i w:val="0"/>
        <w:sz w:val="24"/>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56" w15:restartNumberingAfterBreak="0">
    <w:nsid w:val="423C4CFE"/>
    <w:multiLevelType w:val="multilevel"/>
    <w:tmpl w:val="CFC0A84A"/>
    <w:lvl w:ilvl="0">
      <w:start w:val="9"/>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423E035A"/>
    <w:multiLevelType w:val="hybridMultilevel"/>
    <w:tmpl w:val="A7C4BD3C"/>
    <w:lvl w:ilvl="0" w:tplc="83D4D194">
      <w:start w:val="1"/>
      <w:numFmt w:val="bullet"/>
      <w:pStyle w:val="1stbullet"/>
      <w:lvlText w:val=""/>
      <w:lvlJc w:val="left"/>
      <w:pPr>
        <w:tabs>
          <w:tab w:val="num" w:pos="360"/>
        </w:tabs>
        <w:ind w:left="360" w:hanging="360"/>
      </w:pPr>
      <w:rPr>
        <w:rFonts w:ascii="Wingdings" w:hAnsi="Wingdings" w:hint="default"/>
        <w:color w:val="auto"/>
      </w:rPr>
    </w:lvl>
    <w:lvl w:ilvl="1" w:tplc="950A28C4">
      <w:start w:val="6"/>
      <w:numFmt w:val="bullet"/>
      <w:lvlText w:val="•"/>
      <w:lvlJc w:val="left"/>
      <w:pPr>
        <w:ind w:left="2220" w:hanging="1140"/>
      </w:pPr>
      <w:rPr>
        <w:rFonts w:ascii="Arial" w:eastAsia="Times New Roman" w:hAnsi="Arial" w:cs="Arial" w:hint="default"/>
      </w:rPr>
    </w:lvl>
    <w:lvl w:ilvl="2" w:tplc="4BE61BC0" w:tentative="1">
      <w:start w:val="1"/>
      <w:numFmt w:val="bullet"/>
      <w:lvlText w:val=""/>
      <w:lvlJc w:val="left"/>
      <w:pPr>
        <w:tabs>
          <w:tab w:val="num" w:pos="2160"/>
        </w:tabs>
        <w:ind w:left="2160" w:hanging="360"/>
      </w:pPr>
      <w:rPr>
        <w:rFonts w:ascii="Wingdings" w:hAnsi="Wingdings" w:hint="default"/>
      </w:rPr>
    </w:lvl>
    <w:lvl w:ilvl="3" w:tplc="E51C0A3A" w:tentative="1">
      <w:start w:val="1"/>
      <w:numFmt w:val="bullet"/>
      <w:lvlText w:val=""/>
      <w:lvlJc w:val="left"/>
      <w:pPr>
        <w:tabs>
          <w:tab w:val="num" w:pos="2880"/>
        </w:tabs>
        <w:ind w:left="2880" w:hanging="360"/>
      </w:pPr>
      <w:rPr>
        <w:rFonts w:ascii="Symbol" w:hAnsi="Symbol" w:hint="default"/>
      </w:rPr>
    </w:lvl>
    <w:lvl w:ilvl="4" w:tplc="A6103862" w:tentative="1">
      <w:start w:val="1"/>
      <w:numFmt w:val="bullet"/>
      <w:lvlText w:val="o"/>
      <w:lvlJc w:val="left"/>
      <w:pPr>
        <w:tabs>
          <w:tab w:val="num" w:pos="3600"/>
        </w:tabs>
        <w:ind w:left="3600" w:hanging="360"/>
      </w:pPr>
      <w:rPr>
        <w:rFonts w:ascii="Courier New" w:hAnsi="Courier New" w:cs="Courier New" w:hint="default"/>
      </w:rPr>
    </w:lvl>
    <w:lvl w:ilvl="5" w:tplc="9362B922" w:tentative="1">
      <w:start w:val="1"/>
      <w:numFmt w:val="bullet"/>
      <w:lvlText w:val=""/>
      <w:lvlJc w:val="left"/>
      <w:pPr>
        <w:tabs>
          <w:tab w:val="num" w:pos="4320"/>
        </w:tabs>
        <w:ind w:left="4320" w:hanging="360"/>
      </w:pPr>
      <w:rPr>
        <w:rFonts w:ascii="Wingdings" w:hAnsi="Wingdings" w:hint="default"/>
      </w:rPr>
    </w:lvl>
    <w:lvl w:ilvl="6" w:tplc="CB063E26" w:tentative="1">
      <w:start w:val="1"/>
      <w:numFmt w:val="bullet"/>
      <w:lvlText w:val=""/>
      <w:lvlJc w:val="left"/>
      <w:pPr>
        <w:tabs>
          <w:tab w:val="num" w:pos="5040"/>
        </w:tabs>
        <w:ind w:left="5040" w:hanging="360"/>
      </w:pPr>
      <w:rPr>
        <w:rFonts w:ascii="Symbol" w:hAnsi="Symbol" w:hint="default"/>
      </w:rPr>
    </w:lvl>
    <w:lvl w:ilvl="7" w:tplc="BE1E2B36" w:tentative="1">
      <w:start w:val="1"/>
      <w:numFmt w:val="bullet"/>
      <w:lvlText w:val="o"/>
      <w:lvlJc w:val="left"/>
      <w:pPr>
        <w:tabs>
          <w:tab w:val="num" w:pos="5760"/>
        </w:tabs>
        <w:ind w:left="5760" w:hanging="360"/>
      </w:pPr>
      <w:rPr>
        <w:rFonts w:ascii="Courier New" w:hAnsi="Courier New" w:cs="Courier New" w:hint="default"/>
      </w:rPr>
    </w:lvl>
    <w:lvl w:ilvl="8" w:tplc="1680B53C"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4270175D"/>
    <w:multiLevelType w:val="hybridMultilevel"/>
    <w:tmpl w:val="7D14F40E"/>
    <w:lvl w:ilvl="0" w:tplc="CBCA8CA8">
      <w:start w:val="1"/>
      <w:numFmt w:val="lowerRoman"/>
      <w:lvlText w:val="(%1)"/>
      <w:lvlJc w:val="left"/>
      <w:pPr>
        <w:ind w:left="2340" w:hanging="360"/>
      </w:pPr>
      <w:rPr>
        <w:rFonts w:ascii="Arial" w:hAnsi="Arial" w:cs="Arial" w:hint="default"/>
        <w:sz w:val="20"/>
        <w:szCs w:val="20"/>
      </w:rPr>
    </w:lvl>
    <w:lvl w:ilvl="1" w:tplc="08090019" w:tentative="1">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59" w15:restartNumberingAfterBreak="0">
    <w:nsid w:val="49F16A14"/>
    <w:multiLevelType w:val="hybridMultilevel"/>
    <w:tmpl w:val="A888E58A"/>
    <w:lvl w:ilvl="0" w:tplc="7C96EE7E">
      <w:start w:val="3"/>
      <w:numFmt w:val="upperLetter"/>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0" w15:restartNumberingAfterBreak="0">
    <w:nsid w:val="4BFA7CC4"/>
    <w:multiLevelType w:val="hybridMultilevel"/>
    <w:tmpl w:val="6EB49174"/>
    <w:lvl w:ilvl="0" w:tplc="36EA0CB8">
      <w:start w:val="1"/>
      <w:numFmt w:val="decimal"/>
      <w:lvlText w:val="(%1)"/>
      <w:lvlJc w:val="left"/>
      <w:pPr>
        <w:ind w:left="1070" w:hanging="7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50187556"/>
    <w:multiLevelType w:val="hybridMultilevel"/>
    <w:tmpl w:val="74D0C2EE"/>
    <w:lvl w:ilvl="0" w:tplc="D9FE9032">
      <w:start w:val="1"/>
      <w:numFmt w:val="lowerRoman"/>
      <w:lvlText w:val="%1."/>
      <w:lvlJc w:val="right"/>
      <w:pPr>
        <w:ind w:left="1559" w:hanging="360"/>
      </w:pPr>
    </w:lvl>
    <w:lvl w:ilvl="1" w:tplc="04090019" w:tentative="1">
      <w:start w:val="1"/>
      <w:numFmt w:val="lowerLetter"/>
      <w:lvlText w:val="%2."/>
      <w:lvlJc w:val="left"/>
      <w:pPr>
        <w:ind w:left="2279" w:hanging="360"/>
      </w:pPr>
    </w:lvl>
    <w:lvl w:ilvl="2" w:tplc="0409001B" w:tentative="1">
      <w:start w:val="1"/>
      <w:numFmt w:val="lowerRoman"/>
      <w:lvlText w:val="%3."/>
      <w:lvlJc w:val="right"/>
      <w:pPr>
        <w:ind w:left="2999" w:hanging="180"/>
      </w:pPr>
    </w:lvl>
    <w:lvl w:ilvl="3" w:tplc="0409000F" w:tentative="1">
      <w:start w:val="1"/>
      <w:numFmt w:val="decimal"/>
      <w:lvlText w:val="%4."/>
      <w:lvlJc w:val="left"/>
      <w:pPr>
        <w:ind w:left="3719" w:hanging="360"/>
      </w:pPr>
    </w:lvl>
    <w:lvl w:ilvl="4" w:tplc="04090019" w:tentative="1">
      <w:start w:val="1"/>
      <w:numFmt w:val="lowerLetter"/>
      <w:lvlText w:val="%5."/>
      <w:lvlJc w:val="left"/>
      <w:pPr>
        <w:ind w:left="4439" w:hanging="360"/>
      </w:pPr>
    </w:lvl>
    <w:lvl w:ilvl="5" w:tplc="0409001B" w:tentative="1">
      <w:start w:val="1"/>
      <w:numFmt w:val="lowerRoman"/>
      <w:lvlText w:val="%6."/>
      <w:lvlJc w:val="right"/>
      <w:pPr>
        <w:ind w:left="5159" w:hanging="180"/>
      </w:pPr>
    </w:lvl>
    <w:lvl w:ilvl="6" w:tplc="0409000F" w:tentative="1">
      <w:start w:val="1"/>
      <w:numFmt w:val="decimal"/>
      <w:lvlText w:val="%7."/>
      <w:lvlJc w:val="left"/>
      <w:pPr>
        <w:ind w:left="5879" w:hanging="360"/>
      </w:pPr>
    </w:lvl>
    <w:lvl w:ilvl="7" w:tplc="04090019" w:tentative="1">
      <w:start w:val="1"/>
      <w:numFmt w:val="lowerLetter"/>
      <w:lvlText w:val="%8."/>
      <w:lvlJc w:val="left"/>
      <w:pPr>
        <w:ind w:left="6599" w:hanging="360"/>
      </w:pPr>
    </w:lvl>
    <w:lvl w:ilvl="8" w:tplc="0409001B" w:tentative="1">
      <w:start w:val="1"/>
      <w:numFmt w:val="lowerRoman"/>
      <w:lvlText w:val="%9."/>
      <w:lvlJc w:val="right"/>
      <w:pPr>
        <w:ind w:left="7319" w:hanging="180"/>
      </w:pPr>
    </w:lvl>
  </w:abstractNum>
  <w:abstractNum w:abstractNumId="62" w15:restartNumberingAfterBreak="0">
    <w:nsid w:val="54503DC1"/>
    <w:multiLevelType w:val="hybridMultilevel"/>
    <w:tmpl w:val="984AFE5C"/>
    <w:lvl w:ilvl="0" w:tplc="CBCA8CA8">
      <w:start w:val="1"/>
      <w:numFmt w:val="lowerRoman"/>
      <w:lvlText w:val="(%1)"/>
      <w:lvlJc w:val="left"/>
      <w:pPr>
        <w:ind w:left="780" w:hanging="360"/>
      </w:pPr>
      <w:rPr>
        <w:rFonts w:ascii="Arial" w:hAnsi="Arial" w:cs="Arial" w:hint="default"/>
        <w:sz w:val="20"/>
        <w:szCs w:val="20"/>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3" w15:restartNumberingAfterBreak="0">
    <w:nsid w:val="5AF83400"/>
    <w:multiLevelType w:val="hybridMultilevel"/>
    <w:tmpl w:val="440CE70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5B650522"/>
    <w:multiLevelType w:val="hybridMultilevel"/>
    <w:tmpl w:val="7FA07C14"/>
    <w:lvl w:ilvl="0" w:tplc="63F41E18">
      <w:start w:val="6"/>
      <w:numFmt w:val="lowerRoman"/>
      <w:lvlText w:val="(%1)"/>
      <w:lvlJc w:val="left"/>
      <w:pPr>
        <w:tabs>
          <w:tab w:val="num" w:pos="1429"/>
        </w:tabs>
        <w:ind w:left="1429" w:hanging="720"/>
      </w:pPr>
      <w:rPr>
        <w:rFonts w:hint="default"/>
      </w:rPr>
    </w:lvl>
    <w:lvl w:ilvl="1" w:tplc="04090019" w:tentative="1">
      <w:start w:val="1"/>
      <w:numFmt w:val="lowerLetter"/>
      <w:lvlText w:val="%2."/>
      <w:lvlJc w:val="left"/>
      <w:pPr>
        <w:tabs>
          <w:tab w:val="num" w:pos="1789"/>
        </w:tabs>
        <w:ind w:left="1789" w:hanging="360"/>
      </w:p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65" w15:restartNumberingAfterBreak="0">
    <w:nsid w:val="5BC56EC7"/>
    <w:multiLevelType w:val="hybridMultilevel"/>
    <w:tmpl w:val="106E9010"/>
    <w:lvl w:ilvl="0" w:tplc="22241496">
      <w:start w:val="1"/>
      <w:numFmt w:val="lowerRoman"/>
      <w:lvlText w:val="(%1)"/>
      <w:lvlJc w:val="left"/>
      <w:pPr>
        <w:ind w:left="754" w:hanging="360"/>
      </w:pPr>
      <w:rPr>
        <w:rFonts w:ascii="Times New Roman" w:hAnsi="Times New Roman" w:cs="Times New Roman" w:hint="default"/>
        <w:sz w:val="24"/>
        <w:szCs w:val="24"/>
      </w:r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66" w15:restartNumberingAfterBreak="0">
    <w:nsid w:val="5CED2BB5"/>
    <w:multiLevelType w:val="singleLevel"/>
    <w:tmpl w:val="04662CA6"/>
    <w:lvl w:ilvl="0">
      <w:start w:val="1"/>
      <w:numFmt w:val="lowerLetter"/>
      <w:lvlText w:val="%1) "/>
      <w:legacy w:legacy="1" w:legacySpace="0" w:legacyIndent="283"/>
      <w:lvlJc w:val="left"/>
      <w:pPr>
        <w:ind w:left="283" w:hanging="283"/>
      </w:pPr>
      <w:rPr>
        <w:b w:val="0"/>
        <w:i w:val="0"/>
        <w:sz w:val="24"/>
      </w:rPr>
    </w:lvl>
  </w:abstractNum>
  <w:abstractNum w:abstractNumId="67" w15:restartNumberingAfterBreak="0">
    <w:nsid w:val="5DB40D3E"/>
    <w:multiLevelType w:val="multilevel"/>
    <w:tmpl w:val="DE48FCBE"/>
    <w:lvl w:ilvl="0">
      <w:start w:val="1"/>
      <w:numFmt w:val="none"/>
      <w:lvlRestart w:val="0"/>
      <w:pStyle w:val="Definition"/>
      <w:suff w:val="nothing"/>
      <w:lvlText w:val="%1"/>
      <w:lvlJc w:val="left"/>
      <w:pPr>
        <w:ind w:left="720" w:firstLine="0"/>
      </w:pPr>
      <w:rPr>
        <w:rFonts w:hint="default"/>
      </w:rPr>
    </w:lvl>
    <w:lvl w:ilvl="1">
      <w:start w:val="1"/>
      <w:numFmt w:val="lowerLetter"/>
      <w:pStyle w:val="Definitiona"/>
      <w:lvlText w:val="(%2)"/>
      <w:lvlJc w:val="left"/>
      <w:pPr>
        <w:tabs>
          <w:tab w:val="num" w:pos="1440"/>
        </w:tabs>
        <w:ind w:left="1440" w:hanging="720"/>
      </w:pPr>
      <w:rPr>
        <w:rFonts w:hint="default"/>
      </w:rPr>
    </w:lvl>
    <w:lvl w:ilvl="2">
      <w:start w:val="1"/>
      <w:numFmt w:val="lowerRoman"/>
      <w:pStyle w:val="Definitioni"/>
      <w:lvlText w:val="(%3)"/>
      <w:lvlJc w:val="left"/>
      <w:pPr>
        <w:tabs>
          <w:tab w:val="num" w:pos="2160"/>
        </w:tabs>
        <w:ind w:left="2160" w:hanging="720"/>
      </w:pPr>
      <w:rPr>
        <w:rFonts w:hint="default"/>
        <w:b w:val="0"/>
        <w:i w:val="0"/>
      </w:rPr>
    </w:lvl>
    <w:lvl w:ilvl="3">
      <w:start w:val="27"/>
      <w:numFmt w:val="none"/>
      <w:lvlText w:val=""/>
      <w:lvlJc w:val="left"/>
      <w:pPr>
        <w:tabs>
          <w:tab w:val="num" w:pos="360"/>
        </w:tabs>
        <w:ind w:left="0" w:firstLine="0"/>
      </w:pPr>
      <w:rPr>
        <w:rFonts w:hint="default"/>
      </w:rPr>
    </w:lvl>
    <w:lvl w:ilvl="4">
      <w:start w:val="1"/>
      <w:numFmt w:val="none"/>
      <w:lvlText w:val=""/>
      <w:lvlJc w:val="left"/>
      <w:pPr>
        <w:tabs>
          <w:tab w:val="num" w:pos="360"/>
        </w:tabs>
        <w:ind w:left="0" w:firstLine="0"/>
      </w:pPr>
      <w:rPr>
        <w:rFonts w:hint="default"/>
      </w:rPr>
    </w:lvl>
    <w:lvl w:ilvl="5">
      <w:start w:val="27"/>
      <w:numFmt w:val="none"/>
      <w:lvlText w:val=""/>
      <w:lvlJc w:val="left"/>
      <w:pPr>
        <w:tabs>
          <w:tab w:val="num" w:pos="357"/>
        </w:tabs>
        <w:ind w:left="0" w:firstLine="0"/>
      </w:pPr>
      <w:rPr>
        <w:rFonts w:hint="default"/>
      </w:rPr>
    </w:lvl>
    <w:lvl w:ilvl="6">
      <w:start w:val="1"/>
      <w:numFmt w:val="none"/>
      <w:lvlText w:val=""/>
      <w:lvlJc w:val="left"/>
      <w:pPr>
        <w:tabs>
          <w:tab w:val="num" w:pos="357"/>
        </w:tabs>
        <w:ind w:left="1296" w:hanging="1296"/>
      </w:pPr>
      <w:rPr>
        <w:rFonts w:hint="default"/>
      </w:rPr>
    </w:lvl>
    <w:lvl w:ilvl="7">
      <w:start w:val="1"/>
      <w:numFmt w:val="none"/>
      <w:lvlText w:val=""/>
      <w:lvlJc w:val="left"/>
      <w:pPr>
        <w:tabs>
          <w:tab w:val="num" w:pos="357"/>
        </w:tabs>
        <w:ind w:left="0" w:firstLine="0"/>
      </w:pPr>
      <w:rPr>
        <w:rFonts w:hint="default"/>
      </w:rPr>
    </w:lvl>
    <w:lvl w:ilvl="8">
      <w:start w:val="1"/>
      <w:numFmt w:val="none"/>
      <w:lvlText w:val="%1%9"/>
      <w:lvlJc w:val="left"/>
      <w:pPr>
        <w:tabs>
          <w:tab w:val="num" w:pos="357"/>
        </w:tabs>
        <w:ind w:left="0" w:firstLine="0"/>
      </w:pPr>
      <w:rPr>
        <w:rFonts w:hint="default"/>
      </w:rPr>
    </w:lvl>
  </w:abstractNum>
  <w:abstractNum w:abstractNumId="68" w15:restartNumberingAfterBreak="0">
    <w:nsid w:val="5DD331FA"/>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9" w15:restartNumberingAfterBreak="0">
    <w:nsid w:val="5E3B59E6"/>
    <w:multiLevelType w:val="hybridMultilevel"/>
    <w:tmpl w:val="35DCBE82"/>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70" w15:restartNumberingAfterBreak="0">
    <w:nsid w:val="5E774BBD"/>
    <w:multiLevelType w:val="hybridMultilevel"/>
    <w:tmpl w:val="61767376"/>
    <w:lvl w:ilvl="0" w:tplc="548C16EA">
      <w:start w:val="7"/>
      <w:numFmt w:val="lowerRoman"/>
      <w:lvlText w:val="(%1)"/>
      <w:lvlJc w:val="left"/>
      <w:pPr>
        <w:tabs>
          <w:tab w:val="num" w:pos="890"/>
        </w:tabs>
        <w:ind w:left="890" w:hanging="720"/>
      </w:pPr>
      <w:rPr>
        <w:rFonts w:hint="default"/>
      </w:rPr>
    </w:lvl>
    <w:lvl w:ilvl="1" w:tplc="721E6794">
      <w:start w:val="1"/>
      <w:numFmt w:val="lowerLetter"/>
      <w:lvlText w:val="(%2)"/>
      <w:lvlJc w:val="left"/>
      <w:pPr>
        <w:tabs>
          <w:tab w:val="num" w:pos="1295"/>
        </w:tabs>
        <w:ind w:left="1295" w:hanging="405"/>
      </w:pPr>
      <w:rPr>
        <w:rFonts w:hint="default"/>
      </w:rPr>
    </w:lvl>
    <w:lvl w:ilvl="2" w:tplc="F6D6332A" w:tentative="1">
      <w:start w:val="1"/>
      <w:numFmt w:val="lowerRoman"/>
      <w:lvlText w:val="%3."/>
      <w:lvlJc w:val="right"/>
      <w:pPr>
        <w:tabs>
          <w:tab w:val="num" w:pos="1970"/>
        </w:tabs>
        <w:ind w:left="1970" w:hanging="180"/>
      </w:pPr>
    </w:lvl>
    <w:lvl w:ilvl="3" w:tplc="5470BC1A" w:tentative="1">
      <w:start w:val="1"/>
      <w:numFmt w:val="decimal"/>
      <w:lvlText w:val="%4."/>
      <w:lvlJc w:val="left"/>
      <w:pPr>
        <w:tabs>
          <w:tab w:val="num" w:pos="2690"/>
        </w:tabs>
        <w:ind w:left="2690" w:hanging="360"/>
      </w:pPr>
    </w:lvl>
    <w:lvl w:ilvl="4" w:tplc="BA7CA798" w:tentative="1">
      <w:start w:val="1"/>
      <w:numFmt w:val="lowerLetter"/>
      <w:lvlText w:val="%5."/>
      <w:lvlJc w:val="left"/>
      <w:pPr>
        <w:tabs>
          <w:tab w:val="num" w:pos="3410"/>
        </w:tabs>
        <w:ind w:left="3410" w:hanging="360"/>
      </w:pPr>
    </w:lvl>
    <w:lvl w:ilvl="5" w:tplc="F6B41112" w:tentative="1">
      <w:start w:val="1"/>
      <w:numFmt w:val="lowerRoman"/>
      <w:lvlText w:val="%6."/>
      <w:lvlJc w:val="right"/>
      <w:pPr>
        <w:tabs>
          <w:tab w:val="num" w:pos="4130"/>
        </w:tabs>
        <w:ind w:left="4130" w:hanging="180"/>
      </w:pPr>
    </w:lvl>
    <w:lvl w:ilvl="6" w:tplc="4E8E0CD6" w:tentative="1">
      <w:start w:val="1"/>
      <w:numFmt w:val="decimal"/>
      <w:lvlText w:val="%7."/>
      <w:lvlJc w:val="left"/>
      <w:pPr>
        <w:tabs>
          <w:tab w:val="num" w:pos="4850"/>
        </w:tabs>
        <w:ind w:left="4850" w:hanging="360"/>
      </w:pPr>
    </w:lvl>
    <w:lvl w:ilvl="7" w:tplc="ECD2D8E4" w:tentative="1">
      <w:start w:val="1"/>
      <w:numFmt w:val="lowerLetter"/>
      <w:lvlText w:val="%8."/>
      <w:lvlJc w:val="left"/>
      <w:pPr>
        <w:tabs>
          <w:tab w:val="num" w:pos="5570"/>
        </w:tabs>
        <w:ind w:left="5570" w:hanging="360"/>
      </w:pPr>
    </w:lvl>
    <w:lvl w:ilvl="8" w:tplc="1A824C5C" w:tentative="1">
      <w:start w:val="1"/>
      <w:numFmt w:val="lowerRoman"/>
      <w:lvlText w:val="%9."/>
      <w:lvlJc w:val="right"/>
      <w:pPr>
        <w:tabs>
          <w:tab w:val="num" w:pos="6290"/>
        </w:tabs>
        <w:ind w:left="6290" w:hanging="180"/>
      </w:pPr>
    </w:lvl>
  </w:abstractNum>
  <w:abstractNum w:abstractNumId="71" w15:restartNumberingAfterBreak="0">
    <w:nsid w:val="5EB62B81"/>
    <w:multiLevelType w:val="hybridMultilevel"/>
    <w:tmpl w:val="65E0DD0A"/>
    <w:lvl w:ilvl="0" w:tplc="C8DAFD32">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62192CEA"/>
    <w:multiLevelType w:val="hybridMultilevel"/>
    <w:tmpl w:val="A8E26304"/>
    <w:lvl w:ilvl="0" w:tplc="08090001">
      <w:start w:val="1"/>
      <w:numFmt w:val="bullet"/>
      <w:lvlText w:val=""/>
      <w:lvlJc w:val="left"/>
      <w:pPr>
        <w:ind w:left="1211" w:hanging="360"/>
      </w:pPr>
      <w:rPr>
        <w:rFonts w:ascii="Symbol" w:hAnsi="Symbol" w:hint="default"/>
      </w:rPr>
    </w:lvl>
    <w:lvl w:ilvl="1" w:tplc="08090003">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73" w15:restartNumberingAfterBreak="0">
    <w:nsid w:val="6536025D"/>
    <w:multiLevelType w:val="hybridMultilevel"/>
    <w:tmpl w:val="985A4D7A"/>
    <w:lvl w:ilvl="0" w:tplc="CFCE93D4">
      <w:start w:val="4"/>
      <w:numFmt w:val="lowerRoman"/>
      <w:lvlText w:val="(%1)"/>
      <w:lvlJc w:val="left"/>
      <w:pPr>
        <w:ind w:left="890" w:hanging="360"/>
      </w:pPr>
      <w:rPr>
        <w:rFonts w:hint="default"/>
      </w:rPr>
    </w:lvl>
    <w:lvl w:ilvl="1" w:tplc="08090019" w:tentative="1">
      <w:start w:val="1"/>
      <w:numFmt w:val="lowerLetter"/>
      <w:lvlText w:val="%2."/>
      <w:lvlJc w:val="left"/>
      <w:pPr>
        <w:ind w:left="1610" w:hanging="360"/>
      </w:pPr>
    </w:lvl>
    <w:lvl w:ilvl="2" w:tplc="0809001B" w:tentative="1">
      <w:start w:val="1"/>
      <w:numFmt w:val="lowerRoman"/>
      <w:lvlText w:val="%3."/>
      <w:lvlJc w:val="right"/>
      <w:pPr>
        <w:ind w:left="2330" w:hanging="180"/>
      </w:pPr>
    </w:lvl>
    <w:lvl w:ilvl="3" w:tplc="0809000F" w:tentative="1">
      <w:start w:val="1"/>
      <w:numFmt w:val="decimal"/>
      <w:lvlText w:val="%4."/>
      <w:lvlJc w:val="left"/>
      <w:pPr>
        <w:ind w:left="3050" w:hanging="360"/>
      </w:pPr>
    </w:lvl>
    <w:lvl w:ilvl="4" w:tplc="08090019" w:tentative="1">
      <w:start w:val="1"/>
      <w:numFmt w:val="lowerLetter"/>
      <w:lvlText w:val="%5."/>
      <w:lvlJc w:val="left"/>
      <w:pPr>
        <w:ind w:left="3770" w:hanging="360"/>
      </w:pPr>
    </w:lvl>
    <w:lvl w:ilvl="5" w:tplc="0809001B" w:tentative="1">
      <w:start w:val="1"/>
      <w:numFmt w:val="lowerRoman"/>
      <w:lvlText w:val="%6."/>
      <w:lvlJc w:val="right"/>
      <w:pPr>
        <w:ind w:left="4490" w:hanging="180"/>
      </w:pPr>
    </w:lvl>
    <w:lvl w:ilvl="6" w:tplc="0809000F">
      <w:start w:val="1"/>
      <w:numFmt w:val="decimal"/>
      <w:lvlText w:val="%7."/>
      <w:lvlJc w:val="left"/>
      <w:pPr>
        <w:ind w:left="5210" w:hanging="360"/>
      </w:pPr>
    </w:lvl>
    <w:lvl w:ilvl="7" w:tplc="08090019" w:tentative="1">
      <w:start w:val="1"/>
      <w:numFmt w:val="lowerLetter"/>
      <w:lvlText w:val="%8."/>
      <w:lvlJc w:val="left"/>
      <w:pPr>
        <w:ind w:left="5930" w:hanging="360"/>
      </w:pPr>
    </w:lvl>
    <w:lvl w:ilvl="8" w:tplc="0809001B" w:tentative="1">
      <w:start w:val="1"/>
      <w:numFmt w:val="lowerRoman"/>
      <w:lvlText w:val="%9."/>
      <w:lvlJc w:val="right"/>
      <w:pPr>
        <w:ind w:left="6650" w:hanging="180"/>
      </w:pPr>
    </w:lvl>
  </w:abstractNum>
  <w:abstractNum w:abstractNumId="74" w15:restartNumberingAfterBreak="0">
    <w:nsid w:val="6ACC7451"/>
    <w:multiLevelType w:val="multilevel"/>
    <w:tmpl w:val="21806BF2"/>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708C767D"/>
    <w:multiLevelType w:val="hybridMultilevel"/>
    <w:tmpl w:val="8C007B8E"/>
    <w:lvl w:ilvl="0" w:tplc="CFCE93D4">
      <w:start w:val="4"/>
      <w:numFmt w:val="lowerRoman"/>
      <w:lvlText w:val="(%1)"/>
      <w:lvlJc w:val="left"/>
      <w:pPr>
        <w:tabs>
          <w:tab w:val="num" w:pos="890"/>
        </w:tabs>
        <w:ind w:left="890" w:hanging="720"/>
      </w:pPr>
      <w:rPr>
        <w:rFonts w:hint="default"/>
      </w:rPr>
    </w:lvl>
    <w:lvl w:ilvl="1" w:tplc="A3F80F18" w:tentative="1">
      <w:start w:val="1"/>
      <w:numFmt w:val="lowerLetter"/>
      <w:lvlText w:val="%2."/>
      <w:lvlJc w:val="left"/>
      <w:pPr>
        <w:tabs>
          <w:tab w:val="num" w:pos="1250"/>
        </w:tabs>
        <w:ind w:left="1250" w:hanging="360"/>
      </w:pPr>
    </w:lvl>
    <w:lvl w:ilvl="2" w:tplc="8508F398" w:tentative="1">
      <w:start w:val="1"/>
      <w:numFmt w:val="lowerRoman"/>
      <w:lvlText w:val="%3."/>
      <w:lvlJc w:val="right"/>
      <w:pPr>
        <w:tabs>
          <w:tab w:val="num" w:pos="1970"/>
        </w:tabs>
        <w:ind w:left="1970" w:hanging="180"/>
      </w:pPr>
    </w:lvl>
    <w:lvl w:ilvl="3" w:tplc="C7164894" w:tentative="1">
      <w:start w:val="1"/>
      <w:numFmt w:val="decimal"/>
      <w:lvlText w:val="%4."/>
      <w:lvlJc w:val="left"/>
      <w:pPr>
        <w:tabs>
          <w:tab w:val="num" w:pos="2690"/>
        </w:tabs>
        <w:ind w:left="2690" w:hanging="360"/>
      </w:pPr>
    </w:lvl>
    <w:lvl w:ilvl="4" w:tplc="D89A4C7E" w:tentative="1">
      <w:start w:val="1"/>
      <w:numFmt w:val="lowerLetter"/>
      <w:lvlText w:val="%5."/>
      <w:lvlJc w:val="left"/>
      <w:pPr>
        <w:tabs>
          <w:tab w:val="num" w:pos="3410"/>
        </w:tabs>
        <w:ind w:left="3410" w:hanging="360"/>
      </w:pPr>
    </w:lvl>
    <w:lvl w:ilvl="5" w:tplc="D25CAE5A" w:tentative="1">
      <w:start w:val="1"/>
      <w:numFmt w:val="lowerRoman"/>
      <w:lvlText w:val="%6."/>
      <w:lvlJc w:val="right"/>
      <w:pPr>
        <w:tabs>
          <w:tab w:val="num" w:pos="4130"/>
        </w:tabs>
        <w:ind w:left="4130" w:hanging="180"/>
      </w:pPr>
    </w:lvl>
    <w:lvl w:ilvl="6" w:tplc="232CA9D6" w:tentative="1">
      <w:start w:val="1"/>
      <w:numFmt w:val="decimal"/>
      <w:lvlText w:val="%7."/>
      <w:lvlJc w:val="left"/>
      <w:pPr>
        <w:tabs>
          <w:tab w:val="num" w:pos="4850"/>
        </w:tabs>
        <w:ind w:left="4850" w:hanging="360"/>
      </w:pPr>
    </w:lvl>
    <w:lvl w:ilvl="7" w:tplc="0500145A" w:tentative="1">
      <w:start w:val="1"/>
      <w:numFmt w:val="lowerLetter"/>
      <w:lvlText w:val="%8."/>
      <w:lvlJc w:val="left"/>
      <w:pPr>
        <w:tabs>
          <w:tab w:val="num" w:pos="5570"/>
        </w:tabs>
        <w:ind w:left="5570" w:hanging="360"/>
      </w:pPr>
    </w:lvl>
    <w:lvl w:ilvl="8" w:tplc="3E6AF220" w:tentative="1">
      <w:start w:val="1"/>
      <w:numFmt w:val="lowerRoman"/>
      <w:lvlText w:val="%9."/>
      <w:lvlJc w:val="right"/>
      <w:pPr>
        <w:tabs>
          <w:tab w:val="num" w:pos="6290"/>
        </w:tabs>
        <w:ind w:left="6290" w:hanging="180"/>
      </w:pPr>
    </w:lvl>
  </w:abstractNum>
  <w:abstractNum w:abstractNumId="76" w15:restartNumberingAfterBreak="0">
    <w:nsid w:val="71465F70"/>
    <w:multiLevelType w:val="multilevel"/>
    <w:tmpl w:val="3F14483E"/>
    <w:lvl w:ilvl="0">
      <w:start w:val="1"/>
      <w:numFmt w:val="decimal"/>
      <w:pStyle w:val="MRAHeading2"/>
      <w:lvlText w:val="%1"/>
      <w:lvlJc w:val="left"/>
      <w:pPr>
        <w:tabs>
          <w:tab w:val="num" w:pos="709"/>
        </w:tabs>
        <w:ind w:left="709" w:hanging="709"/>
      </w:pPr>
      <w:rPr>
        <w:rFonts w:ascii="Times New Roman" w:hAnsi="Times New Roman" w:hint="default"/>
        <w:b/>
        <w:i w:val="0"/>
        <w:sz w:val="24"/>
      </w:rPr>
    </w:lvl>
    <w:lvl w:ilvl="1">
      <w:start w:val="2"/>
      <w:numFmt w:val="decimal"/>
      <w:pStyle w:val="MRAL1Numbered"/>
      <w:lvlText w:val="%1.%2"/>
      <w:lvlJc w:val="left"/>
      <w:pPr>
        <w:tabs>
          <w:tab w:val="num" w:pos="851"/>
        </w:tabs>
        <w:ind w:left="851" w:hanging="709"/>
      </w:pPr>
      <w:rPr>
        <w:rFonts w:hint="default"/>
        <w:b w:val="0"/>
        <w:i w:val="0"/>
      </w:rPr>
    </w:lvl>
    <w:lvl w:ilvl="2">
      <w:start w:val="1"/>
      <w:numFmt w:val="upperLetter"/>
      <w:pStyle w:val="MRAL2Numbered"/>
      <w:lvlText w:val="%1.%2.%3"/>
      <w:lvlJc w:val="left"/>
      <w:pPr>
        <w:tabs>
          <w:tab w:val="num" w:pos="1843"/>
        </w:tabs>
        <w:ind w:left="1843" w:hanging="850"/>
      </w:pPr>
      <w:rPr>
        <w:rFonts w:hint="default"/>
        <w:b w:val="0"/>
        <w:i w:val="0"/>
      </w:rPr>
    </w:lvl>
    <w:lvl w:ilvl="3">
      <w:start w:val="1"/>
      <w:numFmt w:val="decimal"/>
      <w:pStyle w:val="MRAL3Numbered"/>
      <w:lvlText w:val="%1.%2.%3.%4"/>
      <w:lvlJc w:val="left"/>
      <w:pPr>
        <w:tabs>
          <w:tab w:val="num" w:pos="2552"/>
        </w:tabs>
        <w:ind w:left="2552" w:hanging="993"/>
      </w:pPr>
      <w:rPr>
        <w:rFonts w:ascii="Times New Roman" w:hAnsi="Times New Roman" w:hint="default"/>
        <w:b w:val="0"/>
        <w:i w:val="0"/>
        <w:sz w:val="24"/>
      </w:rPr>
    </w:lvl>
    <w:lvl w:ilvl="4">
      <w:start w:val="1"/>
      <w:numFmt w:val="decimal"/>
      <w:lvlText w:val="%1.%2.%3.%4.%5"/>
      <w:lvlJc w:val="left"/>
      <w:pPr>
        <w:tabs>
          <w:tab w:val="num" w:pos="4625"/>
        </w:tabs>
        <w:ind w:left="4253" w:hanging="708"/>
      </w:pPr>
      <w:rPr>
        <w:rFonts w:ascii="Times New Roman" w:hAnsi="Times New Roman" w:hint="default"/>
        <w:b w:val="0"/>
        <w:i w:val="0"/>
        <w:sz w:val="24"/>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77" w15:restartNumberingAfterBreak="0">
    <w:nsid w:val="71D30242"/>
    <w:multiLevelType w:val="multilevel"/>
    <w:tmpl w:val="FA06554A"/>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1584"/>
        </w:tabs>
        <w:ind w:left="1584" w:hanging="864"/>
      </w:pPr>
    </w:lvl>
    <w:lvl w:ilvl="3">
      <w:start w:val="1"/>
      <w:numFmt w:val="decimal"/>
      <w:lvlText w:val="%1.%2.%3.%4"/>
      <w:lvlJc w:val="left"/>
      <w:pPr>
        <w:tabs>
          <w:tab w:val="num" w:pos="2592"/>
        </w:tabs>
        <w:ind w:left="2592" w:hanging="1008"/>
      </w:pPr>
    </w:lvl>
    <w:lvl w:ilvl="4">
      <w:start w:val="1"/>
      <w:numFmt w:val="decimal"/>
      <w:lvlText w:val="%1.%2.%3.%4.%5"/>
      <w:lvlJc w:val="left"/>
      <w:pPr>
        <w:tabs>
          <w:tab w:val="num" w:pos="3024"/>
        </w:tabs>
        <w:ind w:left="2592" w:hanging="1008"/>
      </w:pPr>
    </w:lvl>
    <w:lvl w:ilvl="5">
      <w:start w:val="1"/>
      <w:numFmt w:val="lowerRoman"/>
      <w:lvlText w:val="(%6)"/>
      <w:lvlJc w:val="left"/>
      <w:pPr>
        <w:tabs>
          <w:tab w:val="num" w:pos="3312"/>
        </w:tabs>
        <w:ind w:left="3067" w:hanging="475"/>
      </w:pPr>
    </w:lvl>
    <w:lvl w:ilvl="6">
      <w:start w:val="1"/>
      <w:numFmt w:val="lowerLetter"/>
      <w:lvlText w:val="(%7)"/>
      <w:lvlJc w:val="left"/>
      <w:pPr>
        <w:tabs>
          <w:tab w:val="num" w:pos="3096"/>
        </w:tabs>
        <w:ind w:left="3096" w:hanging="504"/>
      </w:pPr>
      <w:rPr>
        <w:sz w:val="22"/>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8" w15:restartNumberingAfterBreak="0">
    <w:nsid w:val="723B0244"/>
    <w:multiLevelType w:val="hybridMultilevel"/>
    <w:tmpl w:val="17405A06"/>
    <w:lvl w:ilvl="0" w:tplc="316684CC">
      <w:start w:val="1"/>
      <w:numFmt w:val="lowerLetter"/>
      <w:lvlText w:val="(%1)"/>
      <w:lvlJc w:val="left"/>
      <w:pPr>
        <w:tabs>
          <w:tab w:val="num" w:pos="720"/>
        </w:tabs>
        <w:ind w:left="720" w:hanging="360"/>
      </w:pPr>
      <w:rPr>
        <w:rFonts w:hint="default"/>
      </w:rPr>
    </w:lvl>
    <w:lvl w:ilvl="1" w:tplc="2A6E1414">
      <w:start w:val="1"/>
      <w:numFmt w:val="lowerLetter"/>
      <w:lvlText w:val="%2."/>
      <w:lvlJc w:val="left"/>
      <w:pPr>
        <w:tabs>
          <w:tab w:val="num" w:pos="1440"/>
        </w:tabs>
        <w:ind w:left="1440" w:hanging="360"/>
      </w:pPr>
    </w:lvl>
    <w:lvl w:ilvl="2" w:tplc="C060C35A" w:tentative="1">
      <w:start w:val="1"/>
      <w:numFmt w:val="lowerRoman"/>
      <w:lvlText w:val="%3."/>
      <w:lvlJc w:val="right"/>
      <w:pPr>
        <w:tabs>
          <w:tab w:val="num" w:pos="2160"/>
        </w:tabs>
        <w:ind w:left="2160" w:hanging="180"/>
      </w:pPr>
    </w:lvl>
    <w:lvl w:ilvl="3" w:tplc="C520FC46" w:tentative="1">
      <w:start w:val="1"/>
      <w:numFmt w:val="decimal"/>
      <w:lvlText w:val="%4."/>
      <w:lvlJc w:val="left"/>
      <w:pPr>
        <w:tabs>
          <w:tab w:val="num" w:pos="2880"/>
        </w:tabs>
        <w:ind w:left="2880" w:hanging="360"/>
      </w:pPr>
    </w:lvl>
    <w:lvl w:ilvl="4" w:tplc="D1AC402A" w:tentative="1">
      <w:start w:val="1"/>
      <w:numFmt w:val="lowerLetter"/>
      <w:lvlText w:val="%5."/>
      <w:lvlJc w:val="left"/>
      <w:pPr>
        <w:tabs>
          <w:tab w:val="num" w:pos="3600"/>
        </w:tabs>
        <w:ind w:left="3600" w:hanging="360"/>
      </w:pPr>
    </w:lvl>
    <w:lvl w:ilvl="5" w:tplc="0074A89C" w:tentative="1">
      <w:start w:val="1"/>
      <w:numFmt w:val="lowerRoman"/>
      <w:lvlText w:val="%6."/>
      <w:lvlJc w:val="right"/>
      <w:pPr>
        <w:tabs>
          <w:tab w:val="num" w:pos="4320"/>
        </w:tabs>
        <w:ind w:left="4320" w:hanging="180"/>
      </w:pPr>
    </w:lvl>
    <w:lvl w:ilvl="6" w:tplc="FD3CA544" w:tentative="1">
      <w:start w:val="1"/>
      <w:numFmt w:val="decimal"/>
      <w:lvlText w:val="%7."/>
      <w:lvlJc w:val="left"/>
      <w:pPr>
        <w:tabs>
          <w:tab w:val="num" w:pos="5040"/>
        </w:tabs>
        <w:ind w:left="5040" w:hanging="360"/>
      </w:pPr>
    </w:lvl>
    <w:lvl w:ilvl="7" w:tplc="C8584DFE" w:tentative="1">
      <w:start w:val="1"/>
      <w:numFmt w:val="lowerLetter"/>
      <w:lvlText w:val="%8."/>
      <w:lvlJc w:val="left"/>
      <w:pPr>
        <w:tabs>
          <w:tab w:val="num" w:pos="5760"/>
        </w:tabs>
        <w:ind w:left="5760" w:hanging="360"/>
      </w:pPr>
    </w:lvl>
    <w:lvl w:ilvl="8" w:tplc="76041A1A" w:tentative="1">
      <w:start w:val="1"/>
      <w:numFmt w:val="lowerRoman"/>
      <w:lvlText w:val="%9."/>
      <w:lvlJc w:val="right"/>
      <w:pPr>
        <w:tabs>
          <w:tab w:val="num" w:pos="6480"/>
        </w:tabs>
        <w:ind w:left="6480" w:hanging="180"/>
      </w:pPr>
    </w:lvl>
  </w:abstractNum>
  <w:abstractNum w:abstractNumId="79" w15:restartNumberingAfterBreak="0">
    <w:nsid w:val="748F585C"/>
    <w:multiLevelType w:val="multilevel"/>
    <w:tmpl w:val="2118E67A"/>
    <w:lvl w:ilvl="0">
      <w:start w:val="1"/>
      <w:numFmt w:val="decimal"/>
      <w:lvlText w:val="%1."/>
      <w:lvlJc w:val="left"/>
      <w:pPr>
        <w:tabs>
          <w:tab w:val="num" w:pos="720"/>
        </w:tabs>
        <w:ind w:left="720" w:hanging="720"/>
      </w:pPr>
      <w:rPr>
        <w:rFonts w:hint="default"/>
      </w:rPr>
    </w:lvl>
    <w:lvl w:ilvl="1">
      <w:start w:val="1"/>
      <w:numFmt w:val="lowerRoman"/>
      <w:lvlText w:val="%2."/>
      <w:lvlJc w:val="righ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upperLetter"/>
      <w:lvlText w:val="(%4)"/>
      <w:lvlJc w:val="left"/>
      <w:pPr>
        <w:tabs>
          <w:tab w:val="num" w:pos="0"/>
        </w:tabs>
        <w:ind w:left="2880" w:hanging="720"/>
      </w:pPr>
      <w:rPr>
        <w:rFonts w:hint="default"/>
      </w:rPr>
    </w:lvl>
    <w:lvl w:ilvl="4">
      <w:start w:val="1"/>
      <w:numFmt w:val="decimal"/>
      <w:lvlText w:val="(%5)"/>
      <w:lvlJc w:val="left"/>
      <w:pPr>
        <w:tabs>
          <w:tab w:val="num" w:pos="0"/>
        </w:tabs>
        <w:ind w:left="3600" w:hanging="720"/>
      </w:pPr>
      <w:rPr>
        <w:rFonts w:hint="default"/>
      </w:rPr>
    </w:lvl>
    <w:lvl w:ilvl="5">
      <w:start w:val="1"/>
      <w:numFmt w:val="lowerLetter"/>
      <w:lvlText w:val="(%6)"/>
      <w:lvlJc w:val="left"/>
      <w:pPr>
        <w:tabs>
          <w:tab w:val="num" w:pos="0"/>
        </w:tabs>
        <w:ind w:left="4320" w:hanging="720"/>
      </w:pPr>
      <w:rPr>
        <w:rFonts w:ascii="Times New Roman" w:hAnsi="Times New Roman" w:hint="default"/>
        <w:b w:val="0"/>
        <w:i w:val="0"/>
        <w:sz w:val="24"/>
      </w:rPr>
    </w:lvl>
    <w:lvl w:ilvl="6">
      <w:start w:val="1"/>
      <w:numFmt w:val="lowerRoman"/>
      <w:lvlText w:val="(%7)"/>
      <w:lvlJc w:val="left"/>
      <w:pPr>
        <w:tabs>
          <w:tab w:val="num" w:pos="0"/>
        </w:tabs>
        <w:ind w:left="5040" w:hanging="720"/>
      </w:pPr>
      <w:rPr>
        <w:rFonts w:hint="default"/>
      </w:rPr>
    </w:lvl>
    <w:lvl w:ilvl="7">
      <w:start w:val="1"/>
      <w:numFmt w:val="lowerLetter"/>
      <w:lvlText w:val="(%8)"/>
      <w:lvlJc w:val="left"/>
      <w:pPr>
        <w:tabs>
          <w:tab w:val="num" w:pos="0"/>
        </w:tabs>
        <w:ind w:left="5760" w:hanging="720"/>
      </w:pPr>
      <w:rPr>
        <w:rFonts w:hint="default"/>
      </w:rPr>
    </w:lvl>
    <w:lvl w:ilvl="8">
      <w:start w:val="1"/>
      <w:numFmt w:val="lowerRoman"/>
      <w:lvlText w:val="(%9)"/>
      <w:lvlJc w:val="left"/>
      <w:pPr>
        <w:tabs>
          <w:tab w:val="num" w:pos="0"/>
        </w:tabs>
        <w:ind w:left="6480" w:hanging="720"/>
      </w:pPr>
      <w:rPr>
        <w:rFonts w:hint="default"/>
      </w:rPr>
    </w:lvl>
  </w:abstractNum>
  <w:abstractNum w:abstractNumId="80" w15:restartNumberingAfterBreak="0">
    <w:nsid w:val="7E5254D5"/>
    <w:multiLevelType w:val="hybridMultilevel"/>
    <w:tmpl w:val="4F944452"/>
    <w:lvl w:ilvl="0" w:tplc="CBCA8CA8">
      <w:start w:val="1"/>
      <w:numFmt w:val="lowerRoman"/>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66"/>
  </w:num>
  <w:num w:numId="3">
    <w:abstractNumId w:val="46"/>
  </w:num>
  <w:num w:numId="4">
    <w:abstractNumId w:val="78"/>
  </w:num>
  <w:num w:numId="5">
    <w:abstractNumId w:val="75"/>
  </w:num>
  <w:num w:numId="6">
    <w:abstractNumId w:val="70"/>
  </w:num>
  <w:num w:numId="7">
    <w:abstractNumId w:val="53"/>
  </w:num>
  <w:num w:numId="8">
    <w:abstractNumId w:val="47"/>
  </w:num>
  <w:num w:numId="9">
    <w:abstractNumId w:val="7"/>
  </w:num>
  <w:num w:numId="10">
    <w:abstractNumId w:val="16"/>
  </w:num>
  <w:num w:numId="11">
    <w:abstractNumId w:val="54"/>
  </w:num>
  <w:num w:numId="12">
    <w:abstractNumId w:val="38"/>
  </w:num>
  <w:num w:numId="13">
    <w:abstractNumId w:val="26"/>
  </w:num>
  <w:num w:numId="14">
    <w:abstractNumId w:val="55"/>
  </w:num>
  <w:num w:numId="15">
    <w:abstractNumId w:val="55"/>
  </w:num>
  <w:num w:numId="16">
    <w:abstractNumId w:val="5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5"/>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5"/>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5"/>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5"/>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5"/>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5"/>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5"/>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5"/>
    <w:lvlOverride w:ilvl="0">
      <w:startOverride w:val="2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5"/>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5"/>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5"/>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5"/>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5"/>
    <w:lvlOverride w:ilvl="0">
      <w:startOverride w:val="3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5"/>
    <w:lvlOverride w:ilvl="0">
      <w:startOverride w:val="3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5"/>
    <w:lvlOverride w:ilvl="0">
      <w:startOverride w:val="3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5"/>
    <w:lvlOverride w:ilvl="0">
      <w:startOverride w:val="3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5"/>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5"/>
    <w:lvlOverride w:ilvl="0">
      <w:startOverride w:val="4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5"/>
    <w:lvlOverride w:ilvl="0">
      <w:startOverride w:val="4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5"/>
  </w:num>
  <w:num w:numId="52">
    <w:abstractNumId w:val="55"/>
    <w:lvlOverride w:ilvl="0">
      <w:startOverride w:val="4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5"/>
    <w:lvlOverride w:ilvl="0">
      <w:startOverride w:val="4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5"/>
    <w:lvlOverride w:ilvl="0">
      <w:startOverride w:val="4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5"/>
    <w:lvlOverride w:ilvl="0">
      <w:startOverride w:val="4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5"/>
    <w:lvlOverride w:ilvl="0">
      <w:startOverride w:val="4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5"/>
    <w:lvlOverride w:ilvl="0">
      <w:startOverride w:val="4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5"/>
    <w:lvlOverride w:ilvl="0">
      <w:startOverride w:val="5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5"/>
    <w:lvlOverride w:ilvl="0">
      <w:startOverride w:val="5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
  </w:num>
  <w:num w:numId="61">
    <w:abstractNumId w:val="9"/>
  </w:num>
  <w:num w:numId="62">
    <w:abstractNumId w:val="2"/>
  </w:num>
  <w:num w:numId="63">
    <w:abstractNumId w:val="52"/>
  </w:num>
  <w:num w:numId="64">
    <w:abstractNumId w:val="33"/>
  </w:num>
  <w:num w:numId="65">
    <w:abstractNumId w:val="13"/>
  </w:num>
  <w:num w:numId="66">
    <w:abstractNumId w:val="39"/>
  </w:num>
  <w:num w:numId="67">
    <w:abstractNumId w:val="35"/>
  </w:num>
  <w:num w:numId="68">
    <w:abstractNumId w:val="71"/>
  </w:num>
  <w:num w:numId="69">
    <w:abstractNumId w:val="61"/>
  </w:num>
  <w:num w:numId="70">
    <w:abstractNumId w:val="64"/>
  </w:num>
  <w:num w:numId="71">
    <w:abstractNumId w:val="37"/>
  </w:num>
  <w:num w:numId="72">
    <w:abstractNumId w:val="11"/>
  </w:num>
  <w:num w:numId="73">
    <w:abstractNumId w:val="44"/>
  </w:num>
  <w:num w:numId="74">
    <w:abstractNumId w:val="18"/>
  </w:num>
  <w:num w:numId="75">
    <w:abstractNumId w:val="19"/>
  </w:num>
  <w:num w:numId="76">
    <w:abstractNumId w:val="51"/>
  </w:num>
  <w:num w:numId="77">
    <w:abstractNumId w:val="15"/>
  </w:num>
  <w:num w:numId="78">
    <w:abstractNumId w:val="67"/>
  </w:num>
  <w:num w:numId="79">
    <w:abstractNumId w:val="17"/>
  </w:num>
  <w:num w:numId="80">
    <w:abstractNumId w:val="57"/>
  </w:num>
  <w:num w:numId="81">
    <w:abstractNumId w:val="40"/>
  </w:num>
  <w:num w:numId="82">
    <w:abstractNumId w:val="49"/>
  </w:num>
  <w:num w:numId="83">
    <w:abstractNumId w:val="30"/>
  </w:num>
  <w:num w:numId="84">
    <w:abstractNumId w:val="55"/>
    <w:lvlOverride w:ilvl="0">
      <w:startOverride w:val="41"/>
    </w:lvlOverride>
    <w:lvlOverride w:ilvl="1">
      <w:startOverride w:val="6"/>
    </w:lvlOverride>
  </w:num>
  <w:num w:numId="85">
    <w:abstractNumId w:val="41"/>
  </w:num>
  <w:num w:numId="86">
    <w:abstractNumId w:val="22"/>
  </w:num>
  <w:num w:numId="87">
    <w:abstractNumId w:val="0"/>
  </w:num>
  <w:num w:numId="88">
    <w:abstractNumId w:val="72"/>
  </w:num>
  <w:num w:numId="89">
    <w:abstractNumId w:val="50"/>
  </w:num>
  <w:num w:numId="90">
    <w:abstractNumId w:val="45"/>
  </w:num>
  <w:num w:numId="91">
    <w:abstractNumId w:val="62"/>
  </w:num>
  <w:num w:numId="92">
    <w:abstractNumId w:val="80"/>
  </w:num>
  <w:num w:numId="93">
    <w:abstractNumId w:val="58"/>
  </w:num>
  <w:num w:numId="94">
    <w:abstractNumId w:val="10"/>
  </w:num>
  <w:num w:numId="95">
    <w:abstractNumId w:val="55"/>
  </w:num>
  <w:num w:numId="96">
    <w:abstractNumId w:val="28"/>
  </w:num>
  <w:num w:numId="97">
    <w:abstractNumId w:val="25"/>
  </w:num>
  <w:num w:numId="98">
    <w:abstractNumId w:val="8"/>
  </w:num>
  <w:num w:numId="99">
    <w:abstractNumId w:val="36"/>
  </w:num>
  <w:num w:numId="100">
    <w:abstractNumId w:val="74"/>
  </w:num>
  <w:num w:numId="101">
    <w:abstractNumId w:val="56"/>
  </w:num>
  <w:num w:numId="102">
    <w:abstractNumId w:val="77"/>
  </w:num>
  <w:num w:numId="103">
    <w:abstractNumId w:val="55"/>
    <w:lvlOverride w:ilvl="0">
      <w:startOverride w:val="9"/>
    </w:lvlOverride>
    <w:lvlOverride w:ilvl="1">
      <w:startOverride w:val="19"/>
    </w:lvlOverride>
  </w:num>
  <w:num w:numId="104">
    <w:abstractNumId w:val="55"/>
    <w:lvlOverride w:ilvl="0">
      <w:startOverride w:val="38"/>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27"/>
  </w:num>
  <w:num w:numId="106">
    <w:abstractNumId w:val="21"/>
  </w:num>
  <w:num w:numId="107">
    <w:abstractNumId w:val="69"/>
  </w:num>
  <w:num w:numId="108">
    <w:abstractNumId w:val="65"/>
  </w:num>
  <w:num w:numId="109">
    <w:abstractNumId w:val="23"/>
  </w:num>
  <w:num w:numId="110">
    <w:abstractNumId w:val="55"/>
  </w:num>
  <w:num w:numId="111">
    <w:abstractNumId w:val="55"/>
  </w:num>
  <w:num w:numId="112">
    <w:abstractNumId w:val="55"/>
  </w:num>
  <w:num w:numId="113">
    <w:abstractNumId w:val="55"/>
  </w:num>
  <w:num w:numId="114">
    <w:abstractNumId w:val="55"/>
  </w:num>
  <w:num w:numId="115">
    <w:abstractNumId w:val="55"/>
  </w:num>
  <w:num w:numId="116">
    <w:abstractNumId w:val="55"/>
  </w:num>
  <w:num w:numId="117">
    <w:abstractNumId w:val="55"/>
    <w:lvlOverride w:ilvl="0">
      <w:startOverride w:val="6"/>
    </w:lvlOverride>
    <w:lvlOverride w:ilvl="1">
      <w:startOverride w:val="5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2"/>
  </w:num>
  <w:num w:numId="119">
    <w:abstractNumId w:val="76"/>
  </w:num>
  <w:num w:numId="120">
    <w:abstractNumId w:val="34"/>
  </w:num>
  <w:num w:numId="121">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63"/>
  </w:num>
  <w:num w:numId="123">
    <w:abstractNumId w:val="60"/>
  </w:num>
  <w:num w:numId="124">
    <w:abstractNumId w:val="42"/>
  </w:num>
  <w:num w:numId="125">
    <w:abstractNumId w:val="59"/>
  </w:num>
  <w:num w:numId="126">
    <w:abstractNumId w:val="48"/>
  </w:num>
  <w:num w:numId="127">
    <w:abstractNumId w:val="3"/>
  </w:num>
  <w:num w:numId="128">
    <w:abstractNumId w:val="31"/>
  </w:num>
  <w:num w:numId="129">
    <w:abstractNumId w:val="24"/>
  </w:num>
  <w:num w:numId="130">
    <w:abstractNumId w:val="4"/>
  </w:num>
  <w:num w:numId="131">
    <w:abstractNumId w:val="43"/>
  </w:num>
  <w:num w:numId="132">
    <w:abstractNumId w:val="20"/>
  </w:num>
  <w:num w:numId="133">
    <w:abstractNumId w:val="7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7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73"/>
  </w:num>
  <w:num w:numId="136">
    <w:abstractNumId w:val="14"/>
  </w:num>
  <w:num w:numId="137">
    <w:abstractNumId w:val="32"/>
  </w:num>
  <w:num w:numId="138">
    <w:abstractNumId w:val="6"/>
  </w:num>
  <w:num w:numId="139">
    <w:abstractNumId w:val="29"/>
  </w:num>
  <w:num w:numId="140">
    <w:abstractNumId w:val="68"/>
  </w:num>
  <w:num w:numId="141">
    <w:abstractNumId w:val="79"/>
  </w:num>
  <w:num w:numId="142">
    <w:abstractNumId w:val="7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76"/>
    <w:lvlOverride w:ilvl="0">
      <w:startOverride w:val="5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76"/>
    <w:lvlOverride w:ilvl="0">
      <w:startOverride w:val="5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76"/>
    <w:lvlOverride w:ilvl="0">
      <w:startOverride w:val="6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emserv">
    <w15:presenceInfo w15:providerId="None" w15:userId="Gemserv"/>
  </w15:person>
  <w15:person w15:author="Debbie Houldsworth">
    <w15:presenceInfo w15:providerId="AD" w15:userId="S::Debbie.Houldsworth@gemserv.com::25b5a312-c49b-47e8-abbd-814bedf63a4b"/>
  </w15:person>
  <w15:person w15:author="Jonathan Hawkins">
    <w15:presenceInfo w15:providerId="AD" w15:userId="S::Jonathan.hawkins@gemserv.com::fe9a9309-5335-42ef-87d1-c2730082a94f"/>
  </w15:person>
  <w15:person w15:author="Helen Fosberry">
    <w15:presenceInfo w15:providerId="AD" w15:userId="S::Helen.Fosberry@gemserv.com::2e9ecf43-cbea-4d39-8719-8e93eba0f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activeWritingStyle w:appName="MSWord" w:lang="en-GB" w:vendorID="64" w:dllVersion="0" w:nlCheck="1" w:checkStyle="1"/>
  <w:activeWritingStyle w:appName="MSWord" w:lang="en-US" w:vendorID="64" w:dllVersion="0" w:nlCheck="1" w:checkStyle="1"/>
  <w:activeWritingStyle w:appName="MSWord" w:lang="en-GB" w:vendorID="64" w:dllVersion="6" w:nlCheck="1" w:checkStyle="1"/>
  <w:activeWritingStyle w:appName="MSWord" w:lang="en-US" w:vendorID="64" w:dllVersion="6" w:nlCheck="1" w:checkStyle="1"/>
  <w:trackRevisions/>
  <w:defaultTabStop w:val="720"/>
  <w:doNotHyphenateCaps/>
  <w:drawingGridHorizontalSpacing w:val="120"/>
  <w:drawingGridVerticalSpacing w:val="163"/>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varTemplate" w:val="D\:\'5cwinword\'5cTEMPLATE\'5cNORMAL.DOT"/>
  </w:docVars>
  <w:rsids>
    <w:rsidRoot w:val="00DD62C7"/>
    <w:rsid w:val="00000FC3"/>
    <w:rsid w:val="00002C2F"/>
    <w:rsid w:val="00007AEE"/>
    <w:rsid w:val="00014696"/>
    <w:rsid w:val="00015EF0"/>
    <w:rsid w:val="000164DD"/>
    <w:rsid w:val="00017E1B"/>
    <w:rsid w:val="00022B35"/>
    <w:rsid w:val="00022C46"/>
    <w:rsid w:val="00023234"/>
    <w:rsid w:val="00025A0F"/>
    <w:rsid w:val="00027F92"/>
    <w:rsid w:val="00034DDE"/>
    <w:rsid w:val="00036CA7"/>
    <w:rsid w:val="00043BDE"/>
    <w:rsid w:val="000447EE"/>
    <w:rsid w:val="00045324"/>
    <w:rsid w:val="0005034F"/>
    <w:rsid w:val="00051750"/>
    <w:rsid w:val="00052C0B"/>
    <w:rsid w:val="00061C01"/>
    <w:rsid w:val="00065599"/>
    <w:rsid w:val="00065D96"/>
    <w:rsid w:val="00070ED0"/>
    <w:rsid w:val="00071619"/>
    <w:rsid w:val="000757F2"/>
    <w:rsid w:val="000774AF"/>
    <w:rsid w:val="00081B91"/>
    <w:rsid w:val="00082BE8"/>
    <w:rsid w:val="00084684"/>
    <w:rsid w:val="000846DC"/>
    <w:rsid w:val="00084D9B"/>
    <w:rsid w:val="00084D9D"/>
    <w:rsid w:val="00084F60"/>
    <w:rsid w:val="00084FAF"/>
    <w:rsid w:val="00085873"/>
    <w:rsid w:val="000863BC"/>
    <w:rsid w:val="00087C37"/>
    <w:rsid w:val="0009540B"/>
    <w:rsid w:val="00096C3F"/>
    <w:rsid w:val="000A1EFC"/>
    <w:rsid w:val="000A5A16"/>
    <w:rsid w:val="000B1B6F"/>
    <w:rsid w:val="000B2CE2"/>
    <w:rsid w:val="000B33CE"/>
    <w:rsid w:val="000B4777"/>
    <w:rsid w:val="000B58F6"/>
    <w:rsid w:val="000B65BB"/>
    <w:rsid w:val="000B68C9"/>
    <w:rsid w:val="000C0EDA"/>
    <w:rsid w:val="000C1C35"/>
    <w:rsid w:val="000C4102"/>
    <w:rsid w:val="000C690E"/>
    <w:rsid w:val="000D0AA0"/>
    <w:rsid w:val="000D11AB"/>
    <w:rsid w:val="000E59E5"/>
    <w:rsid w:val="000E743E"/>
    <w:rsid w:val="000E7EC7"/>
    <w:rsid w:val="000F15DC"/>
    <w:rsid w:val="000F3B37"/>
    <w:rsid w:val="000F472C"/>
    <w:rsid w:val="000F4BD5"/>
    <w:rsid w:val="000F6F02"/>
    <w:rsid w:val="00100FEA"/>
    <w:rsid w:val="0010130E"/>
    <w:rsid w:val="00101808"/>
    <w:rsid w:val="0010326C"/>
    <w:rsid w:val="001042CF"/>
    <w:rsid w:val="00107A07"/>
    <w:rsid w:val="001121C4"/>
    <w:rsid w:val="001144F1"/>
    <w:rsid w:val="00114CAE"/>
    <w:rsid w:val="0012157C"/>
    <w:rsid w:val="00122A2B"/>
    <w:rsid w:val="00123748"/>
    <w:rsid w:val="00126C55"/>
    <w:rsid w:val="00132014"/>
    <w:rsid w:val="00134C64"/>
    <w:rsid w:val="00136B0D"/>
    <w:rsid w:val="00136CD8"/>
    <w:rsid w:val="0014143D"/>
    <w:rsid w:val="0014358C"/>
    <w:rsid w:val="001467BA"/>
    <w:rsid w:val="00150DB8"/>
    <w:rsid w:val="00151F44"/>
    <w:rsid w:val="001555D1"/>
    <w:rsid w:val="00156717"/>
    <w:rsid w:val="001567E7"/>
    <w:rsid w:val="001575A9"/>
    <w:rsid w:val="001602E5"/>
    <w:rsid w:val="00161269"/>
    <w:rsid w:val="00161319"/>
    <w:rsid w:val="00163409"/>
    <w:rsid w:val="00163600"/>
    <w:rsid w:val="00164630"/>
    <w:rsid w:val="0016563C"/>
    <w:rsid w:val="00165DB3"/>
    <w:rsid w:val="0016696A"/>
    <w:rsid w:val="00167951"/>
    <w:rsid w:val="00167C59"/>
    <w:rsid w:val="001704CD"/>
    <w:rsid w:val="00170B02"/>
    <w:rsid w:val="00170B67"/>
    <w:rsid w:val="0017192D"/>
    <w:rsid w:val="00171AD9"/>
    <w:rsid w:val="001728E1"/>
    <w:rsid w:val="001733C3"/>
    <w:rsid w:val="001737B4"/>
    <w:rsid w:val="001754D6"/>
    <w:rsid w:val="00175657"/>
    <w:rsid w:val="00175ECE"/>
    <w:rsid w:val="00181B73"/>
    <w:rsid w:val="00184639"/>
    <w:rsid w:val="0018565F"/>
    <w:rsid w:val="00185A41"/>
    <w:rsid w:val="00186559"/>
    <w:rsid w:val="00187328"/>
    <w:rsid w:val="00187E48"/>
    <w:rsid w:val="001904DD"/>
    <w:rsid w:val="00190DB0"/>
    <w:rsid w:val="00191D83"/>
    <w:rsid w:val="0019625D"/>
    <w:rsid w:val="001A128E"/>
    <w:rsid w:val="001A1866"/>
    <w:rsid w:val="001A42F8"/>
    <w:rsid w:val="001A5F91"/>
    <w:rsid w:val="001B1011"/>
    <w:rsid w:val="001B2D6A"/>
    <w:rsid w:val="001B54D3"/>
    <w:rsid w:val="001B5F71"/>
    <w:rsid w:val="001C1FCD"/>
    <w:rsid w:val="001C24B8"/>
    <w:rsid w:val="001C29E4"/>
    <w:rsid w:val="001C5A6B"/>
    <w:rsid w:val="001C78F0"/>
    <w:rsid w:val="001D02D3"/>
    <w:rsid w:val="001D3A3B"/>
    <w:rsid w:val="001D3C78"/>
    <w:rsid w:val="001D4189"/>
    <w:rsid w:val="001D4E63"/>
    <w:rsid w:val="001D53ED"/>
    <w:rsid w:val="001D5817"/>
    <w:rsid w:val="001D6A38"/>
    <w:rsid w:val="001D7E18"/>
    <w:rsid w:val="001E042B"/>
    <w:rsid w:val="001E25F6"/>
    <w:rsid w:val="001E2D92"/>
    <w:rsid w:val="001E5397"/>
    <w:rsid w:val="001E548B"/>
    <w:rsid w:val="001E61A0"/>
    <w:rsid w:val="001E69F2"/>
    <w:rsid w:val="001F025F"/>
    <w:rsid w:val="001F0FC1"/>
    <w:rsid w:val="001F489B"/>
    <w:rsid w:val="00200094"/>
    <w:rsid w:val="00204406"/>
    <w:rsid w:val="00205696"/>
    <w:rsid w:val="002066F3"/>
    <w:rsid w:val="00212FAB"/>
    <w:rsid w:val="00216CBF"/>
    <w:rsid w:val="00226B22"/>
    <w:rsid w:val="00227669"/>
    <w:rsid w:val="002314A4"/>
    <w:rsid w:val="0023216C"/>
    <w:rsid w:val="0023311F"/>
    <w:rsid w:val="00242777"/>
    <w:rsid w:val="00242B87"/>
    <w:rsid w:val="00243D7E"/>
    <w:rsid w:val="00245C50"/>
    <w:rsid w:val="00247536"/>
    <w:rsid w:val="00251573"/>
    <w:rsid w:val="0025196C"/>
    <w:rsid w:val="00251F2B"/>
    <w:rsid w:val="00260063"/>
    <w:rsid w:val="002600C0"/>
    <w:rsid w:val="00261BAC"/>
    <w:rsid w:val="0026232E"/>
    <w:rsid w:val="002667B7"/>
    <w:rsid w:val="00270657"/>
    <w:rsid w:val="00273F9B"/>
    <w:rsid w:val="00275EEB"/>
    <w:rsid w:val="0027644F"/>
    <w:rsid w:val="002768AC"/>
    <w:rsid w:val="00276C43"/>
    <w:rsid w:val="0028235F"/>
    <w:rsid w:val="002844A1"/>
    <w:rsid w:val="002867E8"/>
    <w:rsid w:val="0029056C"/>
    <w:rsid w:val="002913D8"/>
    <w:rsid w:val="00291C6B"/>
    <w:rsid w:val="0029526B"/>
    <w:rsid w:val="002955D6"/>
    <w:rsid w:val="002A0187"/>
    <w:rsid w:val="002A6202"/>
    <w:rsid w:val="002A66FB"/>
    <w:rsid w:val="002B0C44"/>
    <w:rsid w:val="002B25A6"/>
    <w:rsid w:val="002B5F77"/>
    <w:rsid w:val="002B6873"/>
    <w:rsid w:val="002C14C7"/>
    <w:rsid w:val="002C39DB"/>
    <w:rsid w:val="002D11C1"/>
    <w:rsid w:val="002D13F3"/>
    <w:rsid w:val="002D2171"/>
    <w:rsid w:val="002D371A"/>
    <w:rsid w:val="002D3AD9"/>
    <w:rsid w:val="002D3E90"/>
    <w:rsid w:val="002D7444"/>
    <w:rsid w:val="002E296A"/>
    <w:rsid w:val="002E7647"/>
    <w:rsid w:val="002F3639"/>
    <w:rsid w:val="002F365E"/>
    <w:rsid w:val="002F47AE"/>
    <w:rsid w:val="002F7B34"/>
    <w:rsid w:val="00300F58"/>
    <w:rsid w:val="00301575"/>
    <w:rsid w:val="00301641"/>
    <w:rsid w:val="0030564A"/>
    <w:rsid w:val="00307FE3"/>
    <w:rsid w:val="00310147"/>
    <w:rsid w:val="0031199E"/>
    <w:rsid w:val="003128D7"/>
    <w:rsid w:val="00313179"/>
    <w:rsid w:val="0031569D"/>
    <w:rsid w:val="00316973"/>
    <w:rsid w:val="0031711D"/>
    <w:rsid w:val="00317D3A"/>
    <w:rsid w:val="0032038F"/>
    <w:rsid w:val="00320544"/>
    <w:rsid w:val="00321472"/>
    <w:rsid w:val="00321EAF"/>
    <w:rsid w:val="00322106"/>
    <w:rsid w:val="00325C8F"/>
    <w:rsid w:val="00326DF5"/>
    <w:rsid w:val="003321C1"/>
    <w:rsid w:val="00334BFF"/>
    <w:rsid w:val="00335C85"/>
    <w:rsid w:val="00336351"/>
    <w:rsid w:val="0033693A"/>
    <w:rsid w:val="003409DA"/>
    <w:rsid w:val="003418A1"/>
    <w:rsid w:val="003418A3"/>
    <w:rsid w:val="00341AD3"/>
    <w:rsid w:val="00342A0C"/>
    <w:rsid w:val="00343FC8"/>
    <w:rsid w:val="00344101"/>
    <w:rsid w:val="00346CA0"/>
    <w:rsid w:val="003474C4"/>
    <w:rsid w:val="00350D5C"/>
    <w:rsid w:val="00350EC1"/>
    <w:rsid w:val="00351966"/>
    <w:rsid w:val="00351C80"/>
    <w:rsid w:val="00353E5E"/>
    <w:rsid w:val="003541AA"/>
    <w:rsid w:val="0035421B"/>
    <w:rsid w:val="003569AD"/>
    <w:rsid w:val="00356F1A"/>
    <w:rsid w:val="00357B4B"/>
    <w:rsid w:val="00361775"/>
    <w:rsid w:val="0036217F"/>
    <w:rsid w:val="00364293"/>
    <w:rsid w:val="00367388"/>
    <w:rsid w:val="00367415"/>
    <w:rsid w:val="00372210"/>
    <w:rsid w:val="00372B62"/>
    <w:rsid w:val="00372D88"/>
    <w:rsid w:val="00376317"/>
    <w:rsid w:val="003775FF"/>
    <w:rsid w:val="00381742"/>
    <w:rsid w:val="00382F4A"/>
    <w:rsid w:val="0038470D"/>
    <w:rsid w:val="003852D5"/>
    <w:rsid w:val="0038655D"/>
    <w:rsid w:val="00387311"/>
    <w:rsid w:val="00390E12"/>
    <w:rsid w:val="00392A03"/>
    <w:rsid w:val="00393010"/>
    <w:rsid w:val="003937A9"/>
    <w:rsid w:val="0039745A"/>
    <w:rsid w:val="003A01CB"/>
    <w:rsid w:val="003A05AB"/>
    <w:rsid w:val="003A1707"/>
    <w:rsid w:val="003A4EE2"/>
    <w:rsid w:val="003A766B"/>
    <w:rsid w:val="003B2BB4"/>
    <w:rsid w:val="003B314F"/>
    <w:rsid w:val="003B3BDD"/>
    <w:rsid w:val="003B48EA"/>
    <w:rsid w:val="003B6784"/>
    <w:rsid w:val="003B74D1"/>
    <w:rsid w:val="003C0CD5"/>
    <w:rsid w:val="003C0F07"/>
    <w:rsid w:val="003C476B"/>
    <w:rsid w:val="003C5BF7"/>
    <w:rsid w:val="003C7B87"/>
    <w:rsid w:val="003D2455"/>
    <w:rsid w:val="003D36C1"/>
    <w:rsid w:val="003D4A0D"/>
    <w:rsid w:val="003D78A7"/>
    <w:rsid w:val="003E1DBE"/>
    <w:rsid w:val="003E219F"/>
    <w:rsid w:val="003E5B4C"/>
    <w:rsid w:val="003E6C7C"/>
    <w:rsid w:val="003E793B"/>
    <w:rsid w:val="003F2312"/>
    <w:rsid w:val="003F254A"/>
    <w:rsid w:val="003F2A4E"/>
    <w:rsid w:val="003F51A5"/>
    <w:rsid w:val="00401D81"/>
    <w:rsid w:val="00404CB2"/>
    <w:rsid w:val="00406C34"/>
    <w:rsid w:val="00412F26"/>
    <w:rsid w:val="004132AB"/>
    <w:rsid w:val="0041381F"/>
    <w:rsid w:val="00414773"/>
    <w:rsid w:val="00416D50"/>
    <w:rsid w:val="004249D0"/>
    <w:rsid w:val="00425B1F"/>
    <w:rsid w:val="0042601A"/>
    <w:rsid w:val="00426F1D"/>
    <w:rsid w:val="00431A32"/>
    <w:rsid w:val="00433DA5"/>
    <w:rsid w:val="004342E7"/>
    <w:rsid w:val="0043759F"/>
    <w:rsid w:val="0044075F"/>
    <w:rsid w:val="00442DEB"/>
    <w:rsid w:val="00443302"/>
    <w:rsid w:val="0044708C"/>
    <w:rsid w:val="004475DA"/>
    <w:rsid w:val="00450D76"/>
    <w:rsid w:val="00450EC7"/>
    <w:rsid w:val="00451BB9"/>
    <w:rsid w:val="004526CB"/>
    <w:rsid w:val="00452EB4"/>
    <w:rsid w:val="00453FBD"/>
    <w:rsid w:val="00456120"/>
    <w:rsid w:val="004605AB"/>
    <w:rsid w:val="004607A2"/>
    <w:rsid w:val="00460EE8"/>
    <w:rsid w:val="0046118F"/>
    <w:rsid w:val="0046124B"/>
    <w:rsid w:val="00465AA4"/>
    <w:rsid w:val="0046664A"/>
    <w:rsid w:val="00467B7A"/>
    <w:rsid w:val="00471B4C"/>
    <w:rsid w:val="004859CB"/>
    <w:rsid w:val="00485EFB"/>
    <w:rsid w:val="00490A0E"/>
    <w:rsid w:val="00491432"/>
    <w:rsid w:val="00493B0C"/>
    <w:rsid w:val="004971F6"/>
    <w:rsid w:val="004A0B35"/>
    <w:rsid w:val="004A1E41"/>
    <w:rsid w:val="004A2129"/>
    <w:rsid w:val="004A60A5"/>
    <w:rsid w:val="004B1146"/>
    <w:rsid w:val="004B1BFB"/>
    <w:rsid w:val="004B29C7"/>
    <w:rsid w:val="004B32EA"/>
    <w:rsid w:val="004B3D8C"/>
    <w:rsid w:val="004B61E0"/>
    <w:rsid w:val="004B64E8"/>
    <w:rsid w:val="004B6752"/>
    <w:rsid w:val="004C0095"/>
    <w:rsid w:val="004C06A6"/>
    <w:rsid w:val="004C43AE"/>
    <w:rsid w:val="004D0869"/>
    <w:rsid w:val="004D11BD"/>
    <w:rsid w:val="004D19DC"/>
    <w:rsid w:val="004D208E"/>
    <w:rsid w:val="004D3D42"/>
    <w:rsid w:val="004D3F4E"/>
    <w:rsid w:val="004D4AD4"/>
    <w:rsid w:val="004D4BAA"/>
    <w:rsid w:val="004D644B"/>
    <w:rsid w:val="004D7322"/>
    <w:rsid w:val="004E1B61"/>
    <w:rsid w:val="004E43F9"/>
    <w:rsid w:val="004E5325"/>
    <w:rsid w:val="004F4AD2"/>
    <w:rsid w:val="004F4C9B"/>
    <w:rsid w:val="004F5003"/>
    <w:rsid w:val="004F6088"/>
    <w:rsid w:val="004F6E60"/>
    <w:rsid w:val="004F750D"/>
    <w:rsid w:val="0050222E"/>
    <w:rsid w:val="00503BCE"/>
    <w:rsid w:val="0050492D"/>
    <w:rsid w:val="00506411"/>
    <w:rsid w:val="00507422"/>
    <w:rsid w:val="00507770"/>
    <w:rsid w:val="00510252"/>
    <w:rsid w:val="00511960"/>
    <w:rsid w:val="00511C3C"/>
    <w:rsid w:val="00512752"/>
    <w:rsid w:val="00513A5A"/>
    <w:rsid w:val="005174C3"/>
    <w:rsid w:val="0052130C"/>
    <w:rsid w:val="00521BFE"/>
    <w:rsid w:val="00523847"/>
    <w:rsid w:val="00526021"/>
    <w:rsid w:val="005306F9"/>
    <w:rsid w:val="00532F5D"/>
    <w:rsid w:val="00533109"/>
    <w:rsid w:val="005342A2"/>
    <w:rsid w:val="00535D71"/>
    <w:rsid w:val="005404F8"/>
    <w:rsid w:val="00540B71"/>
    <w:rsid w:val="0054156E"/>
    <w:rsid w:val="005421A2"/>
    <w:rsid w:val="0054292D"/>
    <w:rsid w:val="005434B5"/>
    <w:rsid w:val="005461FF"/>
    <w:rsid w:val="00546F7F"/>
    <w:rsid w:val="00551160"/>
    <w:rsid w:val="005520AF"/>
    <w:rsid w:val="00553D20"/>
    <w:rsid w:val="00560228"/>
    <w:rsid w:val="005623A1"/>
    <w:rsid w:val="0056312E"/>
    <w:rsid w:val="00565A1D"/>
    <w:rsid w:val="00576D2A"/>
    <w:rsid w:val="0057791C"/>
    <w:rsid w:val="005809CD"/>
    <w:rsid w:val="00580DE5"/>
    <w:rsid w:val="005818BC"/>
    <w:rsid w:val="005872D4"/>
    <w:rsid w:val="00587653"/>
    <w:rsid w:val="0059193D"/>
    <w:rsid w:val="00592B02"/>
    <w:rsid w:val="00594750"/>
    <w:rsid w:val="00595498"/>
    <w:rsid w:val="005957F7"/>
    <w:rsid w:val="005960C9"/>
    <w:rsid w:val="005965AD"/>
    <w:rsid w:val="0059695C"/>
    <w:rsid w:val="005A1851"/>
    <w:rsid w:val="005A1FF7"/>
    <w:rsid w:val="005A21D0"/>
    <w:rsid w:val="005A57D2"/>
    <w:rsid w:val="005B0540"/>
    <w:rsid w:val="005B060A"/>
    <w:rsid w:val="005B357A"/>
    <w:rsid w:val="005B3D6B"/>
    <w:rsid w:val="005B5DC7"/>
    <w:rsid w:val="005B78AE"/>
    <w:rsid w:val="005C28AF"/>
    <w:rsid w:val="005C36A9"/>
    <w:rsid w:val="005C3D70"/>
    <w:rsid w:val="005C43D5"/>
    <w:rsid w:val="005C4895"/>
    <w:rsid w:val="005C7591"/>
    <w:rsid w:val="005D106C"/>
    <w:rsid w:val="005D1D46"/>
    <w:rsid w:val="005D66B5"/>
    <w:rsid w:val="005D772E"/>
    <w:rsid w:val="005E1EEF"/>
    <w:rsid w:val="005E2691"/>
    <w:rsid w:val="005E3526"/>
    <w:rsid w:val="005E4906"/>
    <w:rsid w:val="005E51A6"/>
    <w:rsid w:val="005E611F"/>
    <w:rsid w:val="005E65F0"/>
    <w:rsid w:val="005E662B"/>
    <w:rsid w:val="005F0311"/>
    <w:rsid w:val="005F0C15"/>
    <w:rsid w:val="005F27CA"/>
    <w:rsid w:val="005F2EDE"/>
    <w:rsid w:val="005F3669"/>
    <w:rsid w:val="005F5A0F"/>
    <w:rsid w:val="005F7909"/>
    <w:rsid w:val="00601DF5"/>
    <w:rsid w:val="00602B7E"/>
    <w:rsid w:val="00602C52"/>
    <w:rsid w:val="0060527E"/>
    <w:rsid w:val="00606433"/>
    <w:rsid w:val="0061012E"/>
    <w:rsid w:val="00611190"/>
    <w:rsid w:val="006123FA"/>
    <w:rsid w:val="00613B72"/>
    <w:rsid w:val="00616D24"/>
    <w:rsid w:val="006177CB"/>
    <w:rsid w:val="006210A7"/>
    <w:rsid w:val="00622BB0"/>
    <w:rsid w:val="00623511"/>
    <w:rsid w:val="00623A05"/>
    <w:rsid w:val="00624581"/>
    <w:rsid w:val="006254F4"/>
    <w:rsid w:val="00626DA1"/>
    <w:rsid w:val="00630B30"/>
    <w:rsid w:val="00632EF7"/>
    <w:rsid w:val="00633198"/>
    <w:rsid w:val="006335A5"/>
    <w:rsid w:val="00634B15"/>
    <w:rsid w:val="00637B37"/>
    <w:rsid w:val="00641609"/>
    <w:rsid w:val="00641628"/>
    <w:rsid w:val="00643512"/>
    <w:rsid w:val="00650280"/>
    <w:rsid w:val="00656781"/>
    <w:rsid w:val="006579FB"/>
    <w:rsid w:val="006655C3"/>
    <w:rsid w:val="00665C78"/>
    <w:rsid w:val="0066665B"/>
    <w:rsid w:val="00673F37"/>
    <w:rsid w:val="00674DC3"/>
    <w:rsid w:val="00674F5B"/>
    <w:rsid w:val="006825C7"/>
    <w:rsid w:val="006841FE"/>
    <w:rsid w:val="00687317"/>
    <w:rsid w:val="00687819"/>
    <w:rsid w:val="0069141A"/>
    <w:rsid w:val="006923A7"/>
    <w:rsid w:val="00696AC9"/>
    <w:rsid w:val="00697700"/>
    <w:rsid w:val="006A12E4"/>
    <w:rsid w:val="006A2A48"/>
    <w:rsid w:val="006A39AD"/>
    <w:rsid w:val="006A4AAD"/>
    <w:rsid w:val="006A5F9C"/>
    <w:rsid w:val="006B3747"/>
    <w:rsid w:val="006B4837"/>
    <w:rsid w:val="006B7A29"/>
    <w:rsid w:val="006C19C6"/>
    <w:rsid w:val="006C5AB4"/>
    <w:rsid w:val="006C5C7A"/>
    <w:rsid w:val="006C6064"/>
    <w:rsid w:val="006D1A48"/>
    <w:rsid w:val="006D230F"/>
    <w:rsid w:val="006D3301"/>
    <w:rsid w:val="006D4041"/>
    <w:rsid w:val="006D4CE2"/>
    <w:rsid w:val="006D5551"/>
    <w:rsid w:val="006D563E"/>
    <w:rsid w:val="006D7397"/>
    <w:rsid w:val="006E32B1"/>
    <w:rsid w:val="006E3AAC"/>
    <w:rsid w:val="006E3E4D"/>
    <w:rsid w:val="006E4EBB"/>
    <w:rsid w:val="006E615F"/>
    <w:rsid w:val="006E6504"/>
    <w:rsid w:val="006F0B92"/>
    <w:rsid w:val="006F2923"/>
    <w:rsid w:val="006F354D"/>
    <w:rsid w:val="006F722E"/>
    <w:rsid w:val="00701055"/>
    <w:rsid w:val="0070174E"/>
    <w:rsid w:val="007044F5"/>
    <w:rsid w:val="00706F71"/>
    <w:rsid w:val="007071CE"/>
    <w:rsid w:val="0070739A"/>
    <w:rsid w:val="00711284"/>
    <w:rsid w:val="00711E3F"/>
    <w:rsid w:val="00713A8A"/>
    <w:rsid w:val="00713B58"/>
    <w:rsid w:val="00714C75"/>
    <w:rsid w:val="0071655E"/>
    <w:rsid w:val="00716E2E"/>
    <w:rsid w:val="00716F25"/>
    <w:rsid w:val="00717517"/>
    <w:rsid w:val="0072028F"/>
    <w:rsid w:val="0072066E"/>
    <w:rsid w:val="00721A51"/>
    <w:rsid w:val="0072359E"/>
    <w:rsid w:val="007262D3"/>
    <w:rsid w:val="0072766E"/>
    <w:rsid w:val="00732AD6"/>
    <w:rsid w:val="007401F4"/>
    <w:rsid w:val="00741697"/>
    <w:rsid w:val="0074192C"/>
    <w:rsid w:val="007422A6"/>
    <w:rsid w:val="00742930"/>
    <w:rsid w:val="007446BA"/>
    <w:rsid w:val="00744DB7"/>
    <w:rsid w:val="007509CC"/>
    <w:rsid w:val="007520FB"/>
    <w:rsid w:val="00753FBD"/>
    <w:rsid w:val="00754CF6"/>
    <w:rsid w:val="0075591D"/>
    <w:rsid w:val="007564E1"/>
    <w:rsid w:val="00760E78"/>
    <w:rsid w:val="00761348"/>
    <w:rsid w:val="00762BED"/>
    <w:rsid w:val="00763086"/>
    <w:rsid w:val="007637B7"/>
    <w:rsid w:val="007679FE"/>
    <w:rsid w:val="00770E37"/>
    <w:rsid w:val="0077510A"/>
    <w:rsid w:val="0077510F"/>
    <w:rsid w:val="00783782"/>
    <w:rsid w:val="007923B0"/>
    <w:rsid w:val="0079425C"/>
    <w:rsid w:val="00794AC9"/>
    <w:rsid w:val="00794D8B"/>
    <w:rsid w:val="0079567D"/>
    <w:rsid w:val="00797002"/>
    <w:rsid w:val="007A0616"/>
    <w:rsid w:val="007A1978"/>
    <w:rsid w:val="007A1C7A"/>
    <w:rsid w:val="007A4C59"/>
    <w:rsid w:val="007A5220"/>
    <w:rsid w:val="007A6DB8"/>
    <w:rsid w:val="007B0E99"/>
    <w:rsid w:val="007B1ACD"/>
    <w:rsid w:val="007B4CDF"/>
    <w:rsid w:val="007B7403"/>
    <w:rsid w:val="007C1A4D"/>
    <w:rsid w:val="007C3463"/>
    <w:rsid w:val="007C5542"/>
    <w:rsid w:val="007C6953"/>
    <w:rsid w:val="007D0AC5"/>
    <w:rsid w:val="007D1C6D"/>
    <w:rsid w:val="007D5703"/>
    <w:rsid w:val="007E456A"/>
    <w:rsid w:val="007E78C0"/>
    <w:rsid w:val="007E7A3A"/>
    <w:rsid w:val="007F0348"/>
    <w:rsid w:val="007F236B"/>
    <w:rsid w:val="007F69AD"/>
    <w:rsid w:val="007F69F6"/>
    <w:rsid w:val="00800B8E"/>
    <w:rsid w:val="00800F04"/>
    <w:rsid w:val="00800FC6"/>
    <w:rsid w:val="00801C7C"/>
    <w:rsid w:val="008020BE"/>
    <w:rsid w:val="00802684"/>
    <w:rsid w:val="00802F92"/>
    <w:rsid w:val="008059C7"/>
    <w:rsid w:val="00806C39"/>
    <w:rsid w:val="00811925"/>
    <w:rsid w:val="00812B46"/>
    <w:rsid w:val="00825564"/>
    <w:rsid w:val="008256DB"/>
    <w:rsid w:val="00827C06"/>
    <w:rsid w:val="00831E0F"/>
    <w:rsid w:val="00833F72"/>
    <w:rsid w:val="00837E75"/>
    <w:rsid w:val="00837E97"/>
    <w:rsid w:val="0084042D"/>
    <w:rsid w:val="008416DD"/>
    <w:rsid w:val="00846107"/>
    <w:rsid w:val="008511FD"/>
    <w:rsid w:val="00851335"/>
    <w:rsid w:val="00852169"/>
    <w:rsid w:val="00852B4C"/>
    <w:rsid w:val="00853603"/>
    <w:rsid w:val="00853621"/>
    <w:rsid w:val="0085434B"/>
    <w:rsid w:val="0085451A"/>
    <w:rsid w:val="00855220"/>
    <w:rsid w:val="0085743E"/>
    <w:rsid w:val="00865E36"/>
    <w:rsid w:val="00867DBE"/>
    <w:rsid w:val="00872BD4"/>
    <w:rsid w:val="00873C6B"/>
    <w:rsid w:val="00875A75"/>
    <w:rsid w:val="00877482"/>
    <w:rsid w:val="008803F4"/>
    <w:rsid w:val="00884FA9"/>
    <w:rsid w:val="00886C76"/>
    <w:rsid w:val="00886ECB"/>
    <w:rsid w:val="00890B35"/>
    <w:rsid w:val="00890F9B"/>
    <w:rsid w:val="008932A2"/>
    <w:rsid w:val="0089332F"/>
    <w:rsid w:val="00893544"/>
    <w:rsid w:val="0089454B"/>
    <w:rsid w:val="008A0746"/>
    <w:rsid w:val="008A13E9"/>
    <w:rsid w:val="008A1908"/>
    <w:rsid w:val="008A389D"/>
    <w:rsid w:val="008A469B"/>
    <w:rsid w:val="008A4754"/>
    <w:rsid w:val="008B0207"/>
    <w:rsid w:val="008B14E4"/>
    <w:rsid w:val="008B1A49"/>
    <w:rsid w:val="008B2A41"/>
    <w:rsid w:val="008B6C26"/>
    <w:rsid w:val="008C07BF"/>
    <w:rsid w:val="008C30DD"/>
    <w:rsid w:val="008C3DAE"/>
    <w:rsid w:val="008C4AA0"/>
    <w:rsid w:val="008D17A1"/>
    <w:rsid w:val="008D3A91"/>
    <w:rsid w:val="008D75CE"/>
    <w:rsid w:val="008D7F96"/>
    <w:rsid w:val="008E056C"/>
    <w:rsid w:val="008E2754"/>
    <w:rsid w:val="008E6C38"/>
    <w:rsid w:val="008F05E1"/>
    <w:rsid w:val="008F0795"/>
    <w:rsid w:val="008F1EBF"/>
    <w:rsid w:val="008F3D9A"/>
    <w:rsid w:val="008F7D5A"/>
    <w:rsid w:val="009008DF"/>
    <w:rsid w:val="00901908"/>
    <w:rsid w:val="00907B0B"/>
    <w:rsid w:val="0091081C"/>
    <w:rsid w:val="00911AB3"/>
    <w:rsid w:val="009120A1"/>
    <w:rsid w:val="00912E66"/>
    <w:rsid w:val="009133C7"/>
    <w:rsid w:val="009135F7"/>
    <w:rsid w:val="00913F0F"/>
    <w:rsid w:val="009146AC"/>
    <w:rsid w:val="00920658"/>
    <w:rsid w:val="00923236"/>
    <w:rsid w:val="00923A20"/>
    <w:rsid w:val="009263D4"/>
    <w:rsid w:val="00927A60"/>
    <w:rsid w:val="00931BD7"/>
    <w:rsid w:val="009323DD"/>
    <w:rsid w:val="009330C6"/>
    <w:rsid w:val="009331DE"/>
    <w:rsid w:val="0093554F"/>
    <w:rsid w:val="009400AC"/>
    <w:rsid w:val="009403D9"/>
    <w:rsid w:val="0094129F"/>
    <w:rsid w:val="00941E35"/>
    <w:rsid w:val="009440D2"/>
    <w:rsid w:val="009441A1"/>
    <w:rsid w:val="009446F2"/>
    <w:rsid w:val="0095164B"/>
    <w:rsid w:val="00951788"/>
    <w:rsid w:val="009517D7"/>
    <w:rsid w:val="00951A0A"/>
    <w:rsid w:val="00952EBE"/>
    <w:rsid w:val="00955075"/>
    <w:rsid w:val="0095623C"/>
    <w:rsid w:val="00956564"/>
    <w:rsid w:val="00962023"/>
    <w:rsid w:val="009621D9"/>
    <w:rsid w:val="00962F5D"/>
    <w:rsid w:val="009640E5"/>
    <w:rsid w:val="00967647"/>
    <w:rsid w:val="00967E87"/>
    <w:rsid w:val="0097060D"/>
    <w:rsid w:val="00970C22"/>
    <w:rsid w:val="009732AB"/>
    <w:rsid w:val="0097760A"/>
    <w:rsid w:val="00980B38"/>
    <w:rsid w:val="009923E0"/>
    <w:rsid w:val="00994EE2"/>
    <w:rsid w:val="009A3BBC"/>
    <w:rsid w:val="009A638A"/>
    <w:rsid w:val="009A72F1"/>
    <w:rsid w:val="009B1147"/>
    <w:rsid w:val="009B1FF5"/>
    <w:rsid w:val="009B3047"/>
    <w:rsid w:val="009B5E66"/>
    <w:rsid w:val="009B719F"/>
    <w:rsid w:val="009B72B7"/>
    <w:rsid w:val="009B737B"/>
    <w:rsid w:val="009C193A"/>
    <w:rsid w:val="009C4CE1"/>
    <w:rsid w:val="009C5295"/>
    <w:rsid w:val="009C6542"/>
    <w:rsid w:val="009C6BB5"/>
    <w:rsid w:val="009C6BF2"/>
    <w:rsid w:val="009D325C"/>
    <w:rsid w:val="009D4865"/>
    <w:rsid w:val="009D7048"/>
    <w:rsid w:val="009D76E7"/>
    <w:rsid w:val="009E14A0"/>
    <w:rsid w:val="009E1F40"/>
    <w:rsid w:val="009E20D9"/>
    <w:rsid w:val="009E4EC9"/>
    <w:rsid w:val="009F07FC"/>
    <w:rsid w:val="009F24F1"/>
    <w:rsid w:val="009F2DF7"/>
    <w:rsid w:val="009F35E5"/>
    <w:rsid w:val="009F40AB"/>
    <w:rsid w:val="009F719E"/>
    <w:rsid w:val="00A006C6"/>
    <w:rsid w:val="00A0313F"/>
    <w:rsid w:val="00A03CDF"/>
    <w:rsid w:val="00A040EA"/>
    <w:rsid w:val="00A05F2C"/>
    <w:rsid w:val="00A06263"/>
    <w:rsid w:val="00A22280"/>
    <w:rsid w:val="00A257A7"/>
    <w:rsid w:val="00A26239"/>
    <w:rsid w:val="00A27199"/>
    <w:rsid w:val="00A2749C"/>
    <w:rsid w:val="00A3021B"/>
    <w:rsid w:val="00A31D7B"/>
    <w:rsid w:val="00A34AAC"/>
    <w:rsid w:val="00A364DE"/>
    <w:rsid w:val="00A42B0F"/>
    <w:rsid w:val="00A43485"/>
    <w:rsid w:val="00A44C00"/>
    <w:rsid w:val="00A5167E"/>
    <w:rsid w:val="00A53AD1"/>
    <w:rsid w:val="00A53ADC"/>
    <w:rsid w:val="00A565AE"/>
    <w:rsid w:val="00A56DCA"/>
    <w:rsid w:val="00A56F92"/>
    <w:rsid w:val="00A57124"/>
    <w:rsid w:val="00A615FA"/>
    <w:rsid w:val="00A65A1C"/>
    <w:rsid w:val="00A65C89"/>
    <w:rsid w:val="00A6744A"/>
    <w:rsid w:val="00A677DD"/>
    <w:rsid w:val="00A77876"/>
    <w:rsid w:val="00A80036"/>
    <w:rsid w:val="00A82885"/>
    <w:rsid w:val="00A841CA"/>
    <w:rsid w:val="00A9014F"/>
    <w:rsid w:val="00A9042E"/>
    <w:rsid w:val="00A90C7E"/>
    <w:rsid w:val="00A90E10"/>
    <w:rsid w:val="00A91031"/>
    <w:rsid w:val="00A91612"/>
    <w:rsid w:val="00A958AD"/>
    <w:rsid w:val="00A96D01"/>
    <w:rsid w:val="00A97881"/>
    <w:rsid w:val="00AA0AFA"/>
    <w:rsid w:val="00AA1187"/>
    <w:rsid w:val="00AA18AA"/>
    <w:rsid w:val="00AA5153"/>
    <w:rsid w:val="00AB2829"/>
    <w:rsid w:val="00AC1298"/>
    <w:rsid w:val="00AC5BF4"/>
    <w:rsid w:val="00AC661C"/>
    <w:rsid w:val="00AC766D"/>
    <w:rsid w:val="00AD3A39"/>
    <w:rsid w:val="00AD53F3"/>
    <w:rsid w:val="00AD5616"/>
    <w:rsid w:val="00AD591A"/>
    <w:rsid w:val="00AD64A3"/>
    <w:rsid w:val="00AE02C1"/>
    <w:rsid w:val="00AE1CD5"/>
    <w:rsid w:val="00AE3494"/>
    <w:rsid w:val="00AE38C6"/>
    <w:rsid w:val="00AF0F0C"/>
    <w:rsid w:val="00AF0FD0"/>
    <w:rsid w:val="00AF223D"/>
    <w:rsid w:val="00AF2969"/>
    <w:rsid w:val="00AF5162"/>
    <w:rsid w:val="00AF7039"/>
    <w:rsid w:val="00B012AF"/>
    <w:rsid w:val="00B01EED"/>
    <w:rsid w:val="00B03B5C"/>
    <w:rsid w:val="00B0439B"/>
    <w:rsid w:val="00B05467"/>
    <w:rsid w:val="00B075BA"/>
    <w:rsid w:val="00B075F8"/>
    <w:rsid w:val="00B12145"/>
    <w:rsid w:val="00B16377"/>
    <w:rsid w:val="00B164B3"/>
    <w:rsid w:val="00B16937"/>
    <w:rsid w:val="00B242A2"/>
    <w:rsid w:val="00B25F41"/>
    <w:rsid w:val="00B27AD5"/>
    <w:rsid w:val="00B3020C"/>
    <w:rsid w:val="00B313FE"/>
    <w:rsid w:val="00B31EE5"/>
    <w:rsid w:val="00B320D9"/>
    <w:rsid w:val="00B36F83"/>
    <w:rsid w:val="00B40289"/>
    <w:rsid w:val="00B40D44"/>
    <w:rsid w:val="00B4165C"/>
    <w:rsid w:val="00B42010"/>
    <w:rsid w:val="00B438EA"/>
    <w:rsid w:val="00B43EAA"/>
    <w:rsid w:val="00B44550"/>
    <w:rsid w:val="00B44DF8"/>
    <w:rsid w:val="00B4512A"/>
    <w:rsid w:val="00B462AB"/>
    <w:rsid w:val="00B46709"/>
    <w:rsid w:val="00B46C0C"/>
    <w:rsid w:val="00B472FC"/>
    <w:rsid w:val="00B517D2"/>
    <w:rsid w:val="00B52205"/>
    <w:rsid w:val="00B52C51"/>
    <w:rsid w:val="00B53B5F"/>
    <w:rsid w:val="00B54173"/>
    <w:rsid w:val="00B54B0C"/>
    <w:rsid w:val="00B55226"/>
    <w:rsid w:val="00B553F0"/>
    <w:rsid w:val="00B560D6"/>
    <w:rsid w:val="00B65303"/>
    <w:rsid w:val="00B65785"/>
    <w:rsid w:val="00B66447"/>
    <w:rsid w:val="00B6693B"/>
    <w:rsid w:val="00B70526"/>
    <w:rsid w:val="00B714CC"/>
    <w:rsid w:val="00B724BB"/>
    <w:rsid w:val="00B73106"/>
    <w:rsid w:val="00B73C6A"/>
    <w:rsid w:val="00B76218"/>
    <w:rsid w:val="00B77E5B"/>
    <w:rsid w:val="00B811B8"/>
    <w:rsid w:val="00B83A4F"/>
    <w:rsid w:val="00B85900"/>
    <w:rsid w:val="00B86E8E"/>
    <w:rsid w:val="00B872F6"/>
    <w:rsid w:val="00B902DE"/>
    <w:rsid w:val="00B912EC"/>
    <w:rsid w:val="00B943DA"/>
    <w:rsid w:val="00BA00F3"/>
    <w:rsid w:val="00BA3605"/>
    <w:rsid w:val="00BB08F8"/>
    <w:rsid w:val="00BB181B"/>
    <w:rsid w:val="00BB300C"/>
    <w:rsid w:val="00BB4688"/>
    <w:rsid w:val="00BB61FB"/>
    <w:rsid w:val="00BB6830"/>
    <w:rsid w:val="00BC0DD8"/>
    <w:rsid w:val="00BC3FB3"/>
    <w:rsid w:val="00BC5F23"/>
    <w:rsid w:val="00BC6F49"/>
    <w:rsid w:val="00BC7D9C"/>
    <w:rsid w:val="00BD0BC3"/>
    <w:rsid w:val="00BD3365"/>
    <w:rsid w:val="00BD3D35"/>
    <w:rsid w:val="00BD3FA8"/>
    <w:rsid w:val="00BD7071"/>
    <w:rsid w:val="00BE0388"/>
    <w:rsid w:val="00BE0DC5"/>
    <w:rsid w:val="00BE142D"/>
    <w:rsid w:val="00BE22E1"/>
    <w:rsid w:val="00BE3E44"/>
    <w:rsid w:val="00BE4AF3"/>
    <w:rsid w:val="00BE6439"/>
    <w:rsid w:val="00BF1A91"/>
    <w:rsid w:val="00BF46EA"/>
    <w:rsid w:val="00BF69D4"/>
    <w:rsid w:val="00BF7A3D"/>
    <w:rsid w:val="00C01B72"/>
    <w:rsid w:val="00C01CA5"/>
    <w:rsid w:val="00C04D15"/>
    <w:rsid w:val="00C068BB"/>
    <w:rsid w:val="00C06963"/>
    <w:rsid w:val="00C06EC9"/>
    <w:rsid w:val="00C11709"/>
    <w:rsid w:val="00C11989"/>
    <w:rsid w:val="00C131C4"/>
    <w:rsid w:val="00C172D4"/>
    <w:rsid w:val="00C2041D"/>
    <w:rsid w:val="00C20D4E"/>
    <w:rsid w:val="00C245DD"/>
    <w:rsid w:val="00C30CBC"/>
    <w:rsid w:val="00C320B4"/>
    <w:rsid w:val="00C32B68"/>
    <w:rsid w:val="00C35C81"/>
    <w:rsid w:val="00C36773"/>
    <w:rsid w:val="00C368C4"/>
    <w:rsid w:val="00C40361"/>
    <w:rsid w:val="00C4650E"/>
    <w:rsid w:val="00C50043"/>
    <w:rsid w:val="00C535F4"/>
    <w:rsid w:val="00C552C6"/>
    <w:rsid w:val="00C55C55"/>
    <w:rsid w:val="00C565F3"/>
    <w:rsid w:val="00C600EC"/>
    <w:rsid w:val="00C606D3"/>
    <w:rsid w:val="00C60711"/>
    <w:rsid w:val="00C60811"/>
    <w:rsid w:val="00C608CD"/>
    <w:rsid w:val="00C63072"/>
    <w:rsid w:val="00C6376A"/>
    <w:rsid w:val="00C644B7"/>
    <w:rsid w:val="00C645C6"/>
    <w:rsid w:val="00C66DDA"/>
    <w:rsid w:val="00C70513"/>
    <w:rsid w:val="00C71266"/>
    <w:rsid w:val="00C73BC3"/>
    <w:rsid w:val="00C7540F"/>
    <w:rsid w:val="00C7662B"/>
    <w:rsid w:val="00C77151"/>
    <w:rsid w:val="00C801C5"/>
    <w:rsid w:val="00C80623"/>
    <w:rsid w:val="00C8371F"/>
    <w:rsid w:val="00C840F4"/>
    <w:rsid w:val="00C84445"/>
    <w:rsid w:val="00C84B0F"/>
    <w:rsid w:val="00C90A65"/>
    <w:rsid w:val="00C919DC"/>
    <w:rsid w:val="00C92D5B"/>
    <w:rsid w:val="00C930D2"/>
    <w:rsid w:val="00C94913"/>
    <w:rsid w:val="00C95891"/>
    <w:rsid w:val="00C966CE"/>
    <w:rsid w:val="00C97005"/>
    <w:rsid w:val="00C97F25"/>
    <w:rsid w:val="00CA4155"/>
    <w:rsid w:val="00CA5771"/>
    <w:rsid w:val="00CA5BE5"/>
    <w:rsid w:val="00CA7DA9"/>
    <w:rsid w:val="00CB0B87"/>
    <w:rsid w:val="00CB15E5"/>
    <w:rsid w:val="00CB1649"/>
    <w:rsid w:val="00CB1EFF"/>
    <w:rsid w:val="00CB3284"/>
    <w:rsid w:val="00CB42A9"/>
    <w:rsid w:val="00CB55E7"/>
    <w:rsid w:val="00CB6BB8"/>
    <w:rsid w:val="00CB74F8"/>
    <w:rsid w:val="00CB7663"/>
    <w:rsid w:val="00CB77AC"/>
    <w:rsid w:val="00CB79E4"/>
    <w:rsid w:val="00CB7CBB"/>
    <w:rsid w:val="00CC390B"/>
    <w:rsid w:val="00CC40D1"/>
    <w:rsid w:val="00CC7307"/>
    <w:rsid w:val="00CC7536"/>
    <w:rsid w:val="00CD1082"/>
    <w:rsid w:val="00CD1233"/>
    <w:rsid w:val="00CD276D"/>
    <w:rsid w:val="00CD7BBA"/>
    <w:rsid w:val="00CE4EEF"/>
    <w:rsid w:val="00CE5E8E"/>
    <w:rsid w:val="00CE6D9E"/>
    <w:rsid w:val="00CF08CD"/>
    <w:rsid w:val="00CF399C"/>
    <w:rsid w:val="00CF4FF4"/>
    <w:rsid w:val="00D02334"/>
    <w:rsid w:val="00D02B73"/>
    <w:rsid w:val="00D03562"/>
    <w:rsid w:val="00D0440C"/>
    <w:rsid w:val="00D04E3C"/>
    <w:rsid w:val="00D079EE"/>
    <w:rsid w:val="00D1099A"/>
    <w:rsid w:val="00D11700"/>
    <w:rsid w:val="00D12C21"/>
    <w:rsid w:val="00D139D7"/>
    <w:rsid w:val="00D147B9"/>
    <w:rsid w:val="00D22953"/>
    <w:rsid w:val="00D24396"/>
    <w:rsid w:val="00D30263"/>
    <w:rsid w:val="00D3051A"/>
    <w:rsid w:val="00D30549"/>
    <w:rsid w:val="00D321CB"/>
    <w:rsid w:val="00D33059"/>
    <w:rsid w:val="00D34545"/>
    <w:rsid w:val="00D3685B"/>
    <w:rsid w:val="00D41638"/>
    <w:rsid w:val="00D42256"/>
    <w:rsid w:val="00D445EA"/>
    <w:rsid w:val="00D4584D"/>
    <w:rsid w:val="00D460BE"/>
    <w:rsid w:val="00D46746"/>
    <w:rsid w:val="00D47973"/>
    <w:rsid w:val="00D5122F"/>
    <w:rsid w:val="00D526AD"/>
    <w:rsid w:val="00D538D2"/>
    <w:rsid w:val="00D5547A"/>
    <w:rsid w:val="00D57293"/>
    <w:rsid w:val="00D57F74"/>
    <w:rsid w:val="00D6065B"/>
    <w:rsid w:val="00D63E54"/>
    <w:rsid w:val="00D63E6A"/>
    <w:rsid w:val="00D63FB8"/>
    <w:rsid w:val="00D654FD"/>
    <w:rsid w:val="00D65E64"/>
    <w:rsid w:val="00D7265A"/>
    <w:rsid w:val="00D7333C"/>
    <w:rsid w:val="00D73898"/>
    <w:rsid w:val="00D73EC6"/>
    <w:rsid w:val="00D75050"/>
    <w:rsid w:val="00D7572E"/>
    <w:rsid w:val="00D768E2"/>
    <w:rsid w:val="00D80B64"/>
    <w:rsid w:val="00D820E2"/>
    <w:rsid w:val="00D83CBB"/>
    <w:rsid w:val="00D87121"/>
    <w:rsid w:val="00D9328C"/>
    <w:rsid w:val="00D93729"/>
    <w:rsid w:val="00D96178"/>
    <w:rsid w:val="00D96CF2"/>
    <w:rsid w:val="00D974F1"/>
    <w:rsid w:val="00D97EA8"/>
    <w:rsid w:val="00DA1631"/>
    <w:rsid w:val="00DA1ABF"/>
    <w:rsid w:val="00DA1EFD"/>
    <w:rsid w:val="00DA2052"/>
    <w:rsid w:val="00DA4271"/>
    <w:rsid w:val="00DA4847"/>
    <w:rsid w:val="00DA52E1"/>
    <w:rsid w:val="00DA6E5D"/>
    <w:rsid w:val="00DA7309"/>
    <w:rsid w:val="00DA773B"/>
    <w:rsid w:val="00DB29BB"/>
    <w:rsid w:val="00DB46C3"/>
    <w:rsid w:val="00DB56FC"/>
    <w:rsid w:val="00DB6360"/>
    <w:rsid w:val="00DB6FD0"/>
    <w:rsid w:val="00DB7B21"/>
    <w:rsid w:val="00DC0AD2"/>
    <w:rsid w:val="00DC0DFD"/>
    <w:rsid w:val="00DC277D"/>
    <w:rsid w:val="00DC3472"/>
    <w:rsid w:val="00DC3610"/>
    <w:rsid w:val="00DC3E69"/>
    <w:rsid w:val="00DC6E14"/>
    <w:rsid w:val="00DC7F2F"/>
    <w:rsid w:val="00DD0237"/>
    <w:rsid w:val="00DD0A31"/>
    <w:rsid w:val="00DD0E73"/>
    <w:rsid w:val="00DD3705"/>
    <w:rsid w:val="00DD62C7"/>
    <w:rsid w:val="00DD6847"/>
    <w:rsid w:val="00DE204D"/>
    <w:rsid w:val="00DE3A90"/>
    <w:rsid w:val="00DE4059"/>
    <w:rsid w:val="00DE43F3"/>
    <w:rsid w:val="00DE65E9"/>
    <w:rsid w:val="00DE68E8"/>
    <w:rsid w:val="00DF15A9"/>
    <w:rsid w:val="00DF2C9B"/>
    <w:rsid w:val="00E061FF"/>
    <w:rsid w:val="00E069F6"/>
    <w:rsid w:val="00E07541"/>
    <w:rsid w:val="00E106D4"/>
    <w:rsid w:val="00E112ED"/>
    <w:rsid w:val="00E11950"/>
    <w:rsid w:val="00E12C86"/>
    <w:rsid w:val="00E14A13"/>
    <w:rsid w:val="00E1670D"/>
    <w:rsid w:val="00E16B8D"/>
    <w:rsid w:val="00E16FDC"/>
    <w:rsid w:val="00E17ACB"/>
    <w:rsid w:val="00E22C7E"/>
    <w:rsid w:val="00E24058"/>
    <w:rsid w:val="00E263D7"/>
    <w:rsid w:val="00E27D43"/>
    <w:rsid w:val="00E30AAC"/>
    <w:rsid w:val="00E314F2"/>
    <w:rsid w:val="00E357B0"/>
    <w:rsid w:val="00E37073"/>
    <w:rsid w:val="00E409EC"/>
    <w:rsid w:val="00E414D4"/>
    <w:rsid w:val="00E43332"/>
    <w:rsid w:val="00E44DC0"/>
    <w:rsid w:val="00E452E2"/>
    <w:rsid w:val="00E46F87"/>
    <w:rsid w:val="00E47652"/>
    <w:rsid w:val="00E508FC"/>
    <w:rsid w:val="00E5131A"/>
    <w:rsid w:val="00E5188E"/>
    <w:rsid w:val="00E51D8F"/>
    <w:rsid w:val="00E541E0"/>
    <w:rsid w:val="00E5450D"/>
    <w:rsid w:val="00E54A2F"/>
    <w:rsid w:val="00E55E5B"/>
    <w:rsid w:val="00E56CEF"/>
    <w:rsid w:val="00E57B22"/>
    <w:rsid w:val="00E60C69"/>
    <w:rsid w:val="00E610DC"/>
    <w:rsid w:val="00E636EE"/>
    <w:rsid w:val="00E66545"/>
    <w:rsid w:val="00E736A9"/>
    <w:rsid w:val="00E73D03"/>
    <w:rsid w:val="00E7413C"/>
    <w:rsid w:val="00E75521"/>
    <w:rsid w:val="00E75A6D"/>
    <w:rsid w:val="00E76910"/>
    <w:rsid w:val="00E77722"/>
    <w:rsid w:val="00E802B2"/>
    <w:rsid w:val="00E80B75"/>
    <w:rsid w:val="00E8318E"/>
    <w:rsid w:val="00E85C3F"/>
    <w:rsid w:val="00E86145"/>
    <w:rsid w:val="00E86922"/>
    <w:rsid w:val="00E87B4F"/>
    <w:rsid w:val="00E96591"/>
    <w:rsid w:val="00E97CFC"/>
    <w:rsid w:val="00EA0542"/>
    <w:rsid w:val="00EA3280"/>
    <w:rsid w:val="00EA3885"/>
    <w:rsid w:val="00EA3B65"/>
    <w:rsid w:val="00EA5724"/>
    <w:rsid w:val="00EA5FDC"/>
    <w:rsid w:val="00EA7E4E"/>
    <w:rsid w:val="00EB25B9"/>
    <w:rsid w:val="00EB5B38"/>
    <w:rsid w:val="00EC05D2"/>
    <w:rsid w:val="00EC09A6"/>
    <w:rsid w:val="00EC0B2A"/>
    <w:rsid w:val="00EC0E7F"/>
    <w:rsid w:val="00EC4519"/>
    <w:rsid w:val="00EC67BE"/>
    <w:rsid w:val="00EC7789"/>
    <w:rsid w:val="00ED12B8"/>
    <w:rsid w:val="00ED1AE1"/>
    <w:rsid w:val="00ED430B"/>
    <w:rsid w:val="00ED4C12"/>
    <w:rsid w:val="00ED50A6"/>
    <w:rsid w:val="00ED742A"/>
    <w:rsid w:val="00ED75E0"/>
    <w:rsid w:val="00EE1038"/>
    <w:rsid w:val="00EE127E"/>
    <w:rsid w:val="00EE1956"/>
    <w:rsid w:val="00EE2100"/>
    <w:rsid w:val="00EE2C8D"/>
    <w:rsid w:val="00EE36A4"/>
    <w:rsid w:val="00EE4F2B"/>
    <w:rsid w:val="00EE6875"/>
    <w:rsid w:val="00EF2DF6"/>
    <w:rsid w:val="00EF30A0"/>
    <w:rsid w:val="00EF468E"/>
    <w:rsid w:val="00EF4F5E"/>
    <w:rsid w:val="00EF5E46"/>
    <w:rsid w:val="00F01472"/>
    <w:rsid w:val="00F02845"/>
    <w:rsid w:val="00F02AD2"/>
    <w:rsid w:val="00F03C2F"/>
    <w:rsid w:val="00F07DB1"/>
    <w:rsid w:val="00F10680"/>
    <w:rsid w:val="00F10BA0"/>
    <w:rsid w:val="00F1382F"/>
    <w:rsid w:val="00F14195"/>
    <w:rsid w:val="00F16229"/>
    <w:rsid w:val="00F166E4"/>
    <w:rsid w:val="00F16E18"/>
    <w:rsid w:val="00F17A97"/>
    <w:rsid w:val="00F17FAD"/>
    <w:rsid w:val="00F2062A"/>
    <w:rsid w:val="00F22241"/>
    <w:rsid w:val="00F238F7"/>
    <w:rsid w:val="00F23EE0"/>
    <w:rsid w:val="00F25CA7"/>
    <w:rsid w:val="00F2632E"/>
    <w:rsid w:val="00F27D1D"/>
    <w:rsid w:val="00F32544"/>
    <w:rsid w:val="00F35FEC"/>
    <w:rsid w:val="00F40332"/>
    <w:rsid w:val="00F43A97"/>
    <w:rsid w:val="00F46950"/>
    <w:rsid w:val="00F51D87"/>
    <w:rsid w:val="00F52CD5"/>
    <w:rsid w:val="00F5715A"/>
    <w:rsid w:val="00F577D3"/>
    <w:rsid w:val="00F64FCE"/>
    <w:rsid w:val="00F66C87"/>
    <w:rsid w:val="00F72C40"/>
    <w:rsid w:val="00F72CBC"/>
    <w:rsid w:val="00F755EA"/>
    <w:rsid w:val="00F7562B"/>
    <w:rsid w:val="00F75EE2"/>
    <w:rsid w:val="00F76ABA"/>
    <w:rsid w:val="00F77B50"/>
    <w:rsid w:val="00F807C8"/>
    <w:rsid w:val="00F84730"/>
    <w:rsid w:val="00F854C5"/>
    <w:rsid w:val="00F85852"/>
    <w:rsid w:val="00F92C0F"/>
    <w:rsid w:val="00F940B3"/>
    <w:rsid w:val="00F9464D"/>
    <w:rsid w:val="00F9525D"/>
    <w:rsid w:val="00F96381"/>
    <w:rsid w:val="00FA0A3A"/>
    <w:rsid w:val="00FA165E"/>
    <w:rsid w:val="00FA2111"/>
    <w:rsid w:val="00FA3669"/>
    <w:rsid w:val="00FA4F73"/>
    <w:rsid w:val="00FA67B8"/>
    <w:rsid w:val="00FA68EA"/>
    <w:rsid w:val="00FA7CF1"/>
    <w:rsid w:val="00FB0ECD"/>
    <w:rsid w:val="00FB30FF"/>
    <w:rsid w:val="00FB32F9"/>
    <w:rsid w:val="00FB5D5E"/>
    <w:rsid w:val="00FB67DA"/>
    <w:rsid w:val="00FB721A"/>
    <w:rsid w:val="00FB783D"/>
    <w:rsid w:val="00FB7917"/>
    <w:rsid w:val="00FC0C3F"/>
    <w:rsid w:val="00FC2CBD"/>
    <w:rsid w:val="00FC4194"/>
    <w:rsid w:val="00FC431A"/>
    <w:rsid w:val="00FC546B"/>
    <w:rsid w:val="00FC75F4"/>
    <w:rsid w:val="00FD2963"/>
    <w:rsid w:val="00FD347B"/>
    <w:rsid w:val="00FD3AAE"/>
    <w:rsid w:val="00FD6DE6"/>
    <w:rsid w:val="00FD7621"/>
    <w:rsid w:val="00FE0B96"/>
    <w:rsid w:val="00FE15B0"/>
    <w:rsid w:val="00FE1B81"/>
    <w:rsid w:val="00FE227B"/>
    <w:rsid w:val="00FE4306"/>
    <w:rsid w:val="00FE4D59"/>
    <w:rsid w:val="00FE5EA3"/>
    <w:rsid w:val="00FE7ACA"/>
    <w:rsid w:val="00FF0957"/>
    <w:rsid w:val="00FF105C"/>
    <w:rsid w:val="00FF2A41"/>
    <w:rsid w:val="00FF5C8F"/>
    <w:rsid w:val="00FF65D2"/>
    <w:rsid w:val="00FF7868"/>
    <w:rsid w:val="00FF79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4F950DB"/>
  <w15:chartTrackingRefBased/>
  <w15:docId w15:val="{6DA96ED6-2323-4501-98BE-545D6A08A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65D96"/>
    <w:pPr>
      <w:tabs>
        <w:tab w:val="left" w:pos="2160"/>
        <w:tab w:val="left" w:pos="2880"/>
        <w:tab w:val="left" w:pos="3600"/>
        <w:tab w:val="left" w:pos="4320"/>
        <w:tab w:val="left" w:pos="5040"/>
        <w:tab w:val="right" w:pos="9029"/>
      </w:tabs>
      <w:jc w:val="both"/>
    </w:pPr>
    <w:rPr>
      <w:sz w:val="24"/>
      <w:lang w:eastAsia="en-US"/>
    </w:rPr>
  </w:style>
  <w:style w:type="paragraph" w:styleId="Heading1">
    <w:name w:val="heading 1"/>
    <w:aliases w:val="Section Heading,ITT t1,PA Chapter,1,H1,Heading X,Heading -s2,dd heading 1,dh1,section,heading 1.1,L1,1 ghost,g,überschrift1,überschrift11,überschrift12,l1,Titre1,heading 1,l1+toc 1,I1,R1,SITA,Lev 1,Section title,A MAJOR/BOLD,Schedheading,h1,He"/>
    <w:basedOn w:val="MRAHeading1"/>
    <w:next w:val="BodyText"/>
    <w:qFormat/>
    <w:rsid w:val="00065D96"/>
    <w:pPr>
      <w:keepNext/>
      <w:numPr>
        <w:numId w:val="1"/>
      </w:numPr>
      <w:outlineLvl w:val="0"/>
    </w:pPr>
    <w:rPr>
      <w:b w:val="0"/>
      <w:caps/>
    </w:rPr>
  </w:style>
  <w:style w:type="paragraph" w:styleId="Heading2">
    <w:name w:val="heading 2"/>
    <w:aliases w:val="PARA2,Reset numbering,Chapter Title,Attribute Heading 2,H2,(Alt+2),heading2,heading h2,2,l2,h21,21,Header 21,l21,h22,22,Header 22,l22,h23,23,Header 23,l23,h24,24,Header 24,l24,h25,25,Header 25,l25,h26,26,Header 26,l26,h27,27,Header 27,l27,h28"/>
    <w:basedOn w:val="Normal"/>
    <w:next w:val="BodyText"/>
    <w:qFormat/>
    <w:rsid w:val="00065D96"/>
    <w:pPr>
      <w:numPr>
        <w:ilvl w:val="1"/>
        <w:numId w:val="1"/>
      </w:numPr>
      <w:spacing w:after="200"/>
      <w:outlineLvl w:val="1"/>
    </w:pPr>
  </w:style>
  <w:style w:type="paragraph" w:styleId="Heading3">
    <w:name w:val="heading 3"/>
    <w:aliases w:val="Level 1 - 1,(Alt+3),(Alt+3)1,(Alt+3)2,(Alt+3)3,(Alt+3)4,(Alt+3)5,(Alt+3)6,(Alt+3)11,(Alt+3)21,(Alt+3)31,(Alt+3)41,(Alt+3)7,(Alt+3)12,(Alt+3)22,(Alt+3)32,(Alt+3)42,(Alt+3)8,(Alt+3)9,(Alt+3)10,(Alt+3)13,(Alt+3)23,(Alt+3)33,(Alt+3)43,3,l"/>
    <w:basedOn w:val="Normal"/>
    <w:next w:val="BodyText"/>
    <w:qFormat/>
    <w:rsid w:val="00065D96"/>
    <w:pPr>
      <w:numPr>
        <w:ilvl w:val="2"/>
        <w:numId w:val="1"/>
      </w:numPr>
      <w:tabs>
        <w:tab w:val="clear" w:pos="2160"/>
      </w:tabs>
      <w:spacing w:after="200"/>
      <w:outlineLvl w:val="2"/>
    </w:pPr>
  </w:style>
  <w:style w:type="paragraph" w:styleId="Heading4">
    <w:name w:val="heading 4"/>
    <w:aliases w:val="Level 2 - a,h4,PA Micro Section,(Alt+4),H41,(Alt+4)1,H42,(Alt+4)2,H43,(Alt+4)3,H44,(Alt+4)4,H45,(Alt+4)5,H411,(Alt+4)11,H421,(Alt+4)21,H431,(Alt+4)31"/>
    <w:basedOn w:val="Normal"/>
    <w:next w:val="BodyText"/>
    <w:qFormat/>
    <w:rsid w:val="00065D96"/>
    <w:pPr>
      <w:numPr>
        <w:ilvl w:val="3"/>
        <w:numId w:val="1"/>
      </w:numPr>
      <w:spacing w:after="200"/>
      <w:outlineLvl w:val="3"/>
    </w:pPr>
  </w:style>
  <w:style w:type="paragraph" w:styleId="Heading5">
    <w:name w:val="heading 5"/>
    <w:aliases w:val="Level 3 - i,Heading 5*,ITT t5,PA Pico Section,5,L5,H5,l5,Titre5,heading 5,Heading 5(unused),Level 3 - (i),PIM 5,Heading 5-esso,Third Level Heading,h5,Block Label,Lev 5,Bullet1,Bullet2,Blank 1,Appendix A to X,T:,a-head line,secx n.n.n.n,H51,H52"/>
    <w:basedOn w:val="Normal"/>
    <w:next w:val="BodyText"/>
    <w:qFormat/>
    <w:rsid w:val="00065D96"/>
    <w:pPr>
      <w:numPr>
        <w:ilvl w:val="4"/>
        <w:numId w:val="1"/>
      </w:numPr>
      <w:spacing w:after="200"/>
      <w:outlineLvl w:val="4"/>
    </w:pPr>
  </w:style>
  <w:style w:type="paragraph" w:styleId="Heading6">
    <w:name w:val="heading 6"/>
    <w:aliases w:val="Legal Level 1.,ITT t6,PA Appendix,Heading 6(unused),L1 PIP,H6,6,bullet2,h6,Lev 6,Blank 2,Sub sub sub sub heading,Bullet list,2 column,cnp,Caption number (page-wide),Tables,T1,Third Subheading,Heading 61,Heading 6  Appendix Y &amp; Z"/>
    <w:basedOn w:val="Normal"/>
    <w:next w:val="BodyText"/>
    <w:qFormat/>
    <w:rsid w:val="00065D96"/>
    <w:pPr>
      <w:numPr>
        <w:ilvl w:val="5"/>
        <w:numId w:val="1"/>
      </w:numPr>
      <w:spacing w:after="200"/>
      <w:outlineLvl w:val="5"/>
    </w:pPr>
  </w:style>
  <w:style w:type="paragraph" w:styleId="Heading7">
    <w:name w:val="heading 7"/>
    <w:basedOn w:val="Normal"/>
    <w:next w:val="BodyText"/>
    <w:qFormat/>
    <w:rsid w:val="00065D96"/>
    <w:pPr>
      <w:numPr>
        <w:ilvl w:val="6"/>
        <w:numId w:val="1"/>
      </w:numPr>
      <w:spacing w:after="200"/>
      <w:outlineLvl w:val="6"/>
    </w:pPr>
  </w:style>
  <w:style w:type="paragraph" w:styleId="Heading8">
    <w:name w:val="heading 8"/>
    <w:basedOn w:val="Normal"/>
    <w:next w:val="BodyText"/>
    <w:qFormat/>
    <w:rsid w:val="00065D96"/>
    <w:pPr>
      <w:numPr>
        <w:ilvl w:val="7"/>
        <w:numId w:val="1"/>
      </w:numPr>
      <w:spacing w:after="200"/>
      <w:outlineLvl w:val="7"/>
    </w:pPr>
  </w:style>
  <w:style w:type="paragraph" w:styleId="Heading9">
    <w:name w:val="heading 9"/>
    <w:basedOn w:val="Normal"/>
    <w:next w:val="BodyText"/>
    <w:qFormat/>
    <w:rsid w:val="00065D96"/>
    <w:pPr>
      <w:numPr>
        <w:ilvl w:val="8"/>
        <w:numId w:val="1"/>
      </w:numPr>
      <w:spacing w:after="20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RAHeading1">
    <w:name w:val="MRA Heading 1"/>
    <w:basedOn w:val="BodyText"/>
    <w:link w:val="MRAHeading1Char"/>
    <w:rsid w:val="00065D96"/>
    <w:pPr>
      <w:jc w:val="left"/>
    </w:pPr>
    <w:rPr>
      <w:b/>
      <w:sz w:val="28"/>
    </w:rPr>
  </w:style>
  <w:style w:type="paragraph" w:styleId="BodyText">
    <w:name w:val="Body Text"/>
    <w:aliases w:val="bt,heading3,Body Text - Level 2,jfp_standard,1body,BodText,body text,Body Txt,contents,Body Text 1.1,bt wide,b,BT,block,by,t1,taten_body,Body Text x,OC Body Text,bd,b-heading,bo,full cell text,OpinBody,Report Body,memo body,Proposal Body,jtext"/>
    <w:basedOn w:val="Normal"/>
    <w:link w:val="BodyTextChar1"/>
    <w:rsid w:val="00065D96"/>
    <w:pPr>
      <w:tabs>
        <w:tab w:val="clear" w:pos="9029"/>
      </w:tabs>
      <w:spacing w:after="200"/>
    </w:pPr>
  </w:style>
  <w:style w:type="character" w:styleId="PageNumber">
    <w:name w:val="page number"/>
    <w:basedOn w:val="DefaultParagraphFont"/>
    <w:semiHidden/>
    <w:rsid w:val="00065D96"/>
  </w:style>
  <w:style w:type="paragraph" w:styleId="TOC1">
    <w:name w:val="toc 1"/>
    <w:basedOn w:val="MRAHeading2"/>
    <w:next w:val="Normal"/>
    <w:uiPriority w:val="39"/>
    <w:rsid w:val="00065D96"/>
    <w:pPr>
      <w:numPr>
        <w:numId w:val="0"/>
      </w:numPr>
      <w:tabs>
        <w:tab w:val="clear" w:pos="2160"/>
        <w:tab w:val="clear" w:pos="2880"/>
        <w:tab w:val="clear" w:pos="3600"/>
        <w:tab w:val="clear" w:pos="4320"/>
        <w:tab w:val="clear" w:pos="5040"/>
        <w:tab w:val="right" w:leader="dot" w:pos="9029"/>
      </w:tabs>
    </w:pPr>
  </w:style>
  <w:style w:type="paragraph" w:customStyle="1" w:styleId="MRAHeading2">
    <w:name w:val="MRA Heading 2"/>
    <w:basedOn w:val="BodyText"/>
    <w:rsid w:val="001D4189"/>
    <w:pPr>
      <w:keepNext/>
      <w:numPr>
        <w:numId w:val="119"/>
      </w:numPr>
      <w:jc w:val="left"/>
    </w:pPr>
    <w:rPr>
      <w:b/>
      <w:caps/>
    </w:rPr>
  </w:style>
  <w:style w:type="paragraph" w:styleId="TOC2">
    <w:name w:val="toc 2"/>
    <w:basedOn w:val="MRAHeading2"/>
    <w:next w:val="Normal"/>
    <w:uiPriority w:val="39"/>
    <w:rsid w:val="00065D96"/>
    <w:pPr>
      <w:numPr>
        <w:numId w:val="0"/>
      </w:numPr>
      <w:tabs>
        <w:tab w:val="clear" w:pos="2160"/>
        <w:tab w:val="clear" w:pos="2880"/>
        <w:tab w:val="clear" w:pos="3600"/>
        <w:tab w:val="clear" w:pos="4320"/>
        <w:tab w:val="clear" w:pos="5040"/>
        <w:tab w:val="left" w:pos="567"/>
        <w:tab w:val="right" w:leader="dot" w:pos="9029"/>
      </w:tabs>
      <w:ind w:left="567" w:hanging="567"/>
    </w:pPr>
    <w:rPr>
      <w:noProof/>
      <w:sz w:val="22"/>
    </w:rPr>
  </w:style>
  <w:style w:type="paragraph" w:styleId="TOC3">
    <w:name w:val="toc 3"/>
    <w:basedOn w:val="TOC1"/>
    <w:next w:val="Normal"/>
    <w:uiPriority w:val="39"/>
    <w:rsid w:val="00065D96"/>
    <w:pPr>
      <w:tabs>
        <w:tab w:val="left" w:pos="1701"/>
      </w:tabs>
      <w:ind w:left="1701" w:hanging="1701"/>
    </w:pPr>
  </w:style>
  <w:style w:type="paragraph" w:styleId="TOC4">
    <w:name w:val="toc 4"/>
    <w:basedOn w:val="Normal"/>
    <w:next w:val="Normal"/>
    <w:uiPriority w:val="39"/>
    <w:rsid w:val="00065D96"/>
    <w:pPr>
      <w:tabs>
        <w:tab w:val="clear" w:pos="2160"/>
        <w:tab w:val="clear" w:pos="2880"/>
        <w:tab w:val="clear" w:pos="3600"/>
        <w:tab w:val="clear" w:pos="4320"/>
        <w:tab w:val="clear" w:pos="5040"/>
        <w:tab w:val="right" w:leader="dot" w:pos="9029"/>
      </w:tabs>
      <w:spacing w:after="200"/>
      <w:jc w:val="left"/>
    </w:pPr>
    <w:rPr>
      <w:b/>
      <w:sz w:val="22"/>
    </w:rPr>
  </w:style>
  <w:style w:type="paragraph" w:styleId="TOC5">
    <w:name w:val="toc 5"/>
    <w:basedOn w:val="Normal"/>
    <w:next w:val="Normal"/>
    <w:uiPriority w:val="39"/>
    <w:rsid w:val="00065D96"/>
    <w:pPr>
      <w:tabs>
        <w:tab w:val="clear" w:pos="2160"/>
        <w:tab w:val="clear" w:pos="2880"/>
        <w:tab w:val="clear" w:pos="3600"/>
        <w:tab w:val="clear" w:pos="4320"/>
        <w:tab w:val="clear" w:pos="5040"/>
        <w:tab w:val="right" w:leader="dot" w:pos="9029"/>
      </w:tabs>
      <w:ind w:left="720"/>
      <w:jc w:val="left"/>
    </w:pPr>
    <w:rPr>
      <w:sz w:val="18"/>
    </w:rPr>
  </w:style>
  <w:style w:type="paragraph" w:styleId="TOC6">
    <w:name w:val="toc 6"/>
    <w:basedOn w:val="Normal"/>
    <w:next w:val="Normal"/>
    <w:uiPriority w:val="39"/>
    <w:rsid w:val="00065D96"/>
    <w:pPr>
      <w:tabs>
        <w:tab w:val="clear" w:pos="2160"/>
        <w:tab w:val="clear" w:pos="2880"/>
        <w:tab w:val="clear" w:pos="3600"/>
        <w:tab w:val="clear" w:pos="4320"/>
        <w:tab w:val="clear" w:pos="5040"/>
        <w:tab w:val="right" w:leader="dot" w:pos="9029"/>
      </w:tabs>
      <w:ind w:left="960"/>
      <w:jc w:val="left"/>
    </w:pPr>
    <w:rPr>
      <w:sz w:val="18"/>
    </w:rPr>
  </w:style>
  <w:style w:type="paragraph" w:styleId="TOC7">
    <w:name w:val="toc 7"/>
    <w:basedOn w:val="Normal"/>
    <w:next w:val="Normal"/>
    <w:uiPriority w:val="39"/>
    <w:rsid w:val="00065D96"/>
    <w:pPr>
      <w:tabs>
        <w:tab w:val="clear" w:pos="2160"/>
        <w:tab w:val="clear" w:pos="2880"/>
        <w:tab w:val="clear" w:pos="3600"/>
        <w:tab w:val="clear" w:pos="4320"/>
        <w:tab w:val="clear" w:pos="5040"/>
        <w:tab w:val="right" w:leader="dot" w:pos="9029"/>
      </w:tabs>
      <w:ind w:left="1200"/>
      <w:jc w:val="left"/>
    </w:pPr>
    <w:rPr>
      <w:sz w:val="18"/>
    </w:rPr>
  </w:style>
  <w:style w:type="paragraph" w:styleId="TOC8">
    <w:name w:val="toc 8"/>
    <w:basedOn w:val="Normal"/>
    <w:next w:val="Normal"/>
    <w:uiPriority w:val="39"/>
    <w:rsid w:val="00065D96"/>
    <w:pPr>
      <w:tabs>
        <w:tab w:val="clear" w:pos="2160"/>
        <w:tab w:val="clear" w:pos="2880"/>
        <w:tab w:val="clear" w:pos="3600"/>
        <w:tab w:val="clear" w:pos="4320"/>
        <w:tab w:val="clear" w:pos="5040"/>
        <w:tab w:val="right" w:leader="dot" w:pos="9029"/>
      </w:tabs>
      <w:ind w:left="1440"/>
      <w:jc w:val="left"/>
    </w:pPr>
    <w:rPr>
      <w:sz w:val="18"/>
    </w:rPr>
  </w:style>
  <w:style w:type="paragraph" w:styleId="TOC9">
    <w:name w:val="toc 9"/>
    <w:basedOn w:val="Normal"/>
    <w:next w:val="Normal"/>
    <w:uiPriority w:val="39"/>
    <w:rsid w:val="00065D96"/>
    <w:pPr>
      <w:tabs>
        <w:tab w:val="clear" w:pos="2160"/>
        <w:tab w:val="clear" w:pos="2880"/>
        <w:tab w:val="clear" w:pos="3600"/>
        <w:tab w:val="clear" w:pos="4320"/>
        <w:tab w:val="clear" w:pos="5040"/>
        <w:tab w:val="right" w:leader="dot" w:pos="9029"/>
      </w:tabs>
      <w:ind w:left="1680"/>
      <w:jc w:val="left"/>
    </w:pPr>
    <w:rPr>
      <w:sz w:val="18"/>
    </w:rPr>
  </w:style>
  <w:style w:type="paragraph" w:styleId="ListBullet">
    <w:name w:val="List Bullet"/>
    <w:basedOn w:val="Normal"/>
    <w:uiPriority w:val="99"/>
    <w:semiHidden/>
    <w:rsid w:val="00065D96"/>
    <w:pPr>
      <w:ind w:left="283" w:hanging="283"/>
    </w:pPr>
  </w:style>
  <w:style w:type="paragraph" w:styleId="Title">
    <w:name w:val="Title"/>
    <w:basedOn w:val="Normal"/>
    <w:link w:val="TitleChar"/>
    <w:qFormat/>
    <w:rsid w:val="00065D96"/>
    <w:pPr>
      <w:pBdr>
        <w:bottom w:val="single" w:sz="12" w:space="1" w:color="auto"/>
      </w:pBdr>
      <w:ind w:left="1080" w:right="1080"/>
      <w:jc w:val="center"/>
    </w:pPr>
    <w:rPr>
      <w:b/>
    </w:rPr>
  </w:style>
  <w:style w:type="paragraph" w:customStyle="1" w:styleId="Normalsingle">
    <w:name w:val="Normal+single"/>
    <w:basedOn w:val="Normal"/>
    <w:rsid w:val="00065D96"/>
    <w:pPr>
      <w:tabs>
        <w:tab w:val="clear" w:pos="2160"/>
        <w:tab w:val="clear" w:pos="2880"/>
        <w:tab w:val="clear" w:pos="3600"/>
        <w:tab w:val="clear" w:pos="4320"/>
        <w:tab w:val="clear" w:pos="5040"/>
        <w:tab w:val="clear" w:pos="9029"/>
      </w:tabs>
    </w:pPr>
  </w:style>
  <w:style w:type="character" w:styleId="Hyperlink">
    <w:name w:val="Hyperlink"/>
    <w:uiPriority w:val="99"/>
    <w:rsid w:val="00065D96"/>
    <w:rPr>
      <w:color w:val="0000FF"/>
      <w:u w:val="single"/>
    </w:rPr>
  </w:style>
  <w:style w:type="paragraph" w:customStyle="1" w:styleId="MRAL1Numbered">
    <w:name w:val="MRA L1 Numbered"/>
    <w:basedOn w:val="BodyText"/>
    <w:rsid w:val="00065D96"/>
    <w:pPr>
      <w:numPr>
        <w:ilvl w:val="1"/>
        <w:numId w:val="119"/>
      </w:numPr>
    </w:pPr>
  </w:style>
  <w:style w:type="paragraph" w:customStyle="1" w:styleId="MRAL1NoHangingIndent">
    <w:name w:val="MRA L1 No Hanging Indent"/>
    <w:rsid w:val="00065D96"/>
    <w:pPr>
      <w:spacing w:after="200"/>
      <w:ind w:left="709"/>
      <w:jc w:val="both"/>
    </w:pPr>
    <w:rPr>
      <w:sz w:val="24"/>
      <w:lang w:eastAsia="en-US"/>
    </w:rPr>
  </w:style>
  <w:style w:type="paragraph" w:customStyle="1" w:styleId="MRAHeading3">
    <w:name w:val="MRA Heading 3"/>
    <w:basedOn w:val="BodyText"/>
    <w:next w:val="MRAL1Numbered"/>
    <w:rsid w:val="00065D96"/>
    <w:pPr>
      <w:keepNext/>
      <w:tabs>
        <w:tab w:val="clear" w:pos="2160"/>
        <w:tab w:val="left" w:pos="1559"/>
      </w:tabs>
      <w:ind w:left="720" w:hanging="11"/>
      <w:jc w:val="left"/>
    </w:pPr>
    <w:rPr>
      <w:b/>
    </w:rPr>
  </w:style>
  <w:style w:type="paragraph" w:customStyle="1" w:styleId="MRAL2Numbered">
    <w:name w:val="MRA L2 Numbered"/>
    <w:basedOn w:val="MRAL1Numbered"/>
    <w:rsid w:val="00A364DE"/>
    <w:pPr>
      <w:numPr>
        <w:ilvl w:val="2"/>
      </w:numPr>
    </w:pPr>
  </w:style>
  <w:style w:type="paragraph" w:customStyle="1" w:styleId="MRAL2NoHangingIndent">
    <w:name w:val="MRA L2 No Hanging Indent"/>
    <w:basedOn w:val="BodyText"/>
    <w:rsid w:val="00065D96"/>
    <w:pPr>
      <w:ind w:left="1559"/>
    </w:pPr>
  </w:style>
  <w:style w:type="paragraph" w:customStyle="1" w:styleId="MRAFudgedSub-Clause">
    <w:name w:val="MRA Fudged Sub-Clause"/>
    <w:basedOn w:val="MRAL2Numbered"/>
    <w:rsid w:val="00065D96"/>
    <w:pPr>
      <w:numPr>
        <w:ilvl w:val="0"/>
        <w:numId w:val="0"/>
      </w:numPr>
      <w:tabs>
        <w:tab w:val="clear" w:pos="2160"/>
        <w:tab w:val="left" w:pos="1560"/>
      </w:tabs>
      <w:ind w:left="1560" w:hanging="762"/>
    </w:pPr>
  </w:style>
  <w:style w:type="paragraph" w:customStyle="1" w:styleId="MRAL1NoHangingIndentLFTJustified">
    <w:name w:val="MRA L1 No Hanging Indent LFT Justified"/>
    <w:basedOn w:val="MRAL1NoHangingIndent"/>
    <w:rsid w:val="00065D96"/>
  </w:style>
  <w:style w:type="paragraph" w:customStyle="1" w:styleId="MRAL2HangingIndent-2">
    <w:name w:val="MRA L2 Hanging Indent - 2"/>
    <w:basedOn w:val="MRAL1NoHangingIndent"/>
    <w:rsid w:val="00065D96"/>
    <w:pPr>
      <w:ind w:left="2127" w:hanging="1418"/>
    </w:pPr>
  </w:style>
  <w:style w:type="paragraph" w:customStyle="1" w:styleId="MRAL3Numbered">
    <w:name w:val="MRA L3 Numbered"/>
    <w:basedOn w:val="MRAL2Numbered"/>
    <w:rsid w:val="00065D96"/>
    <w:pPr>
      <w:numPr>
        <w:ilvl w:val="3"/>
      </w:numPr>
      <w:tabs>
        <w:tab w:val="clear" w:pos="2160"/>
        <w:tab w:val="clear" w:pos="2880"/>
      </w:tabs>
    </w:pPr>
  </w:style>
  <w:style w:type="paragraph" w:styleId="BlockText">
    <w:name w:val="Block Text"/>
    <w:basedOn w:val="Normal"/>
    <w:semiHidden/>
    <w:rsid w:val="00065D96"/>
    <w:pPr>
      <w:spacing w:after="120"/>
      <w:ind w:left="1440" w:right="1440"/>
    </w:pPr>
  </w:style>
  <w:style w:type="paragraph" w:styleId="Date">
    <w:name w:val="Date"/>
    <w:basedOn w:val="Normal"/>
    <w:next w:val="Normal"/>
    <w:link w:val="DateChar"/>
    <w:semiHidden/>
    <w:rsid w:val="00065D96"/>
  </w:style>
  <w:style w:type="paragraph" w:customStyle="1" w:styleId="MRAL2HangingIndent">
    <w:name w:val="MRA L2 Hanging Indent"/>
    <w:basedOn w:val="MRAL2HangingIndent-2"/>
    <w:rsid w:val="00065D96"/>
    <w:pPr>
      <w:ind w:left="1560" w:hanging="851"/>
    </w:pPr>
  </w:style>
  <w:style w:type="paragraph" w:customStyle="1" w:styleId="MRAScheduleHeading1">
    <w:name w:val="MRA Schedule Heading 1"/>
    <w:basedOn w:val="ListBullet"/>
    <w:rsid w:val="00065D96"/>
    <w:pPr>
      <w:spacing w:after="400"/>
      <w:ind w:left="720" w:hanging="720"/>
      <w:jc w:val="center"/>
      <w:outlineLvl w:val="0"/>
    </w:pPr>
    <w:rPr>
      <w:b/>
      <w:caps/>
      <w:sz w:val="28"/>
    </w:rPr>
  </w:style>
  <w:style w:type="paragraph" w:customStyle="1" w:styleId="MRAScheduleHeading2">
    <w:name w:val="MRA Schedule Heading 2"/>
    <w:basedOn w:val="Normal"/>
    <w:rsid w:val="00065D96"/>
    <w:pPr>
      <w:spacing w:after="200"/>
      <w:jc w:val="center"/>
      <w:outlineLvl w:val="0"/>
    </w:pPr>
    <w:rPr>
      <w:b/>
    </w:rPr>
  </w:style>
  <w:style w:type="paragraph" w:customStyle="1" w:styleId="MRAScheduleHeading3">
    <w:name w:val="MRA Schedule Heading 3"/>
    <w:basedOn w:val="Normal"/>
    <w:rsid w:val="00065D96"/>
    <w:pPr>
      <w:spacing w:after="200"/>
      <w:jc w:val="left"/>
      <w:outlineLvl w:val="0"/>
    </w:pPr>
    <w:rPr>
      <w:b/>
    </w:rPr>
  </w:style>
  <w:style w:type="paragraph" w:customStyle="1" w:styleId="MRAL4HangingIndent">
    <w:name w:val="MRA L4 Hanging Indent"/>
    <w:basedOn w:val="Normal"/>
    <w:rsid w:val="00065D96"/>
    <w:pPr>
      <w:tabs>
        <w:tab w:val="clear" w:pos="2160"/>
        <w:tab w:val="clear" w:pos="2880"/>
        <w:tab w:val="clear" w:pos="9029"/>
        <w:tab w:val="left" w:pos="3402"/>
      </w:tabs>
      <w:spacing w:after="200"/>
      <w:ind w:left="3261" w:hanging="709"/>
    </w:pPr>
  </w:style>
  <w:style w:type="paragraph" w:styleId="DocumentMap">
    <w:name w:val="Document Map"/>
    <w:basedOn w:val="Normal"/>
    <w:link w:val="DocumentMapChar"/>
    <w:semiHidden/>
    <w:rsid w:val="00065D96"/>
    <w:pPr>
      <w:shd w:val="clear" w:color="auto" w:fill="000080"/>
    </w:pPr>
    <w:rPr>
      <w:rFonts w:ascii="Tahoma" w:hAnsi="Tahoma" w:cs="Tahoma"/>
    </w:rPr>
  </w:style>
  <w:style w:type="paragraph" w:customStyle="1" w:styleId="MRAL3HangingIndent">
    <w:name w:val="MRA L3 Hanging Indent"/>
    <w:basedOn w:val="Normal"/>
    <w:rsid w:val="00065D96"/>
    <w:pPr>
      <w:tabs>
        <w:tab w:val="clear" w:pos="2160"/>
        <w:tab w:val="clear" w:pos="2880"/>
        <w:tab w:val="left" w:pos="2835"/>
      </w:tabs>
      <w:spacing w:after="200"/>
      <w:ind w:left="2551" w:hanging="992"/>
    </w:pPr>
  </w:style>
  <w:style w:type="paragraph" w:customStyle="1" w:styleId="MRAL0NoHangingIndent">
    <w:name w:val="MRA L0 No Hanging Indent"/>
    <w:basedOn w:val="MRAL1NoHangingIndent"/>
    <w:rsid w:val="00065D96"/>
    <w:pPr>
      <w:ind w:left="0"/>
    </w:pPr>
  </w:style>
  <w:style w:type="paragraph" w:customStyle="1" w:styleId="MRAL1HangingIndent">
    <w:name w:val="MRA L1 Hanging Indent"/>
    <w:basedOn w:val="MRAL0NoHangingIndent"/>
    <w:rsid w:val="00065D96"/>
    <w:pPr>
      <w:tabs>
        <w:tab w:val="left" w:pos="709"/>
      </w:tabs>
      <w:ind w:left="709" w:hanging="709"/>
    </w:pPr>
  </w:style>
  <w:style w:type="paragraph" w:customStyle="1" w:styleId="MRAL3HangingIndent-2">
    <w:name w:val="MRA L3 Hanging Indent - 2"/>
    <w:basedOn w:val="MRAL3HangingIndent"/>
    <w:rsid w:val="00065D96"/>
    <w:pPr>
      <w:tabs>
        <w:tab w:val="clear" w:pos="2835"/>
        <w:tab w:val="left" w:pos="2977"/>
      </w:tabs>
      <w:ind w:left="2977" w:hanging="1418"/>
    </w:pPr>
  </w:style>
  <w:style w:type="paragraph" w:customStyle="1" w:styleId="MRATable-hangingindent">
    <w:name w:val="MRA Table - hanging indent"/>
    <w:basedOn w:val="BodyText"/>
    <w:rsid w:val="00065D96"/>
    <w:pPr>
      <w:tabs>
        <w:tab w:val="clear" w:pos="2160"/>
        <w:tab w:val="clear" w:pos="2880"/>
        <w:tab w:val="clear" w:pos="3600"/>
        <w:tab w:val="clear" w:pos="4320"/>
        <w:tab w:val="clear" w:pos="5040"/>
      </w:tabs>
      <w:ind w:left="879" w:hanging="709"/>
      <w:jc w:val="left"/>
    </w:pPr>
  </w:style>
  <w:style w:type="paragraph" w:styleId="Header">
    <w:name w:val="header"/>
    <w:basedOn w:val="Normal"/>
    <w:rsid w:val="00065D96"/>
    <w:pPr>
      <w:tabs>
        <w:tab w:val="clear" w:pos="2160"/>
        <w:tab w:val="clear" w:pos="2880"/>
        <w:tab w:val="clear" w:pos="3600"/>
        <w:tab w:val="clear" w:pos="4320"/>
        <w:tab w:val="clear" w:pos="5040"/>
        <w:tab w:val="clear" w:pos="9029"/>
        <w:tab w:val="center" w:pos="4153"/>
        <w:tab w:val="right" w:pos="8306"/>
      </w:tabs>
    </w:pPr>
  </w:style>
  <w:style w:type="paragraph" w:styleId="Footer">
    <w:name w:val="footer"/>
    <w:basedOn w:val="Normal"/>
    <w:semiHidden/>
    <w:rsid w:val="00065D96"/>
    <w:pPr>
      <w:tabs>
        <w:tab w:val="clear" w:pos="2160"/>
        <w:tab w:val="clear" w:pos="2880"/>
        <w:tab w:val="clear" w:pos="3600"/>
        <w:tab w:val="clear" w:pos="4320"/>
        <w:tab w:val="clear" w:pos="5040"/>
        <w:tab w:val="clear" w:pos="9029"/>
        <w:tab w:val="right" w:pos="8306"/>
      </w:tabs>
    </w:pPr>
  </w:style>
  <w:style w:type="character" w:styleId="FollowedHyperlink">
    <w:name w:val="FollowedHyperlink"/>
    <w:semiHidden/>
    <w:rsid w:val="00065D96"/>
    <w:rPr>
      <w:color w:val="800080"/>
      <w:u w:val="single"/>
    </w:rPr>
  </w:style>
  <w:style w:type="paragraph" w:customStyle="1" w:styleId="i">
    <w:name w:val="(i)"/>
    <w:basedOn w:val="Normal"/>
    <w:rsid w:val="00065D96"/>
    <w:pPr>
      <w:tabs>
        <w:tab w:val="clear" w:pos="2160"/>
        <w:tab w:val="clear" w:pos="2880"/>
        <w:tab w:val="clear" w:pos="3600"/>
        <w:tab w:val="clear" w:pos="4320"/>
        <w:tab w:val="clear" w:pos="5040"/>
        <w:tab w:val="clear" w:pos="9029"/>
      </w:tabs>
      <w:spacing w:after="240"/>
      <w:ind w:left="2160" w:hanging="720"/>
    </w:pPr>
  </w:style>
  <w:style w:type="paragraph" w:customStyle="1" w:styleId="Footnote">
    <w:name w:val="Footnote"/>
    <w:basedOn w:val="Normal"/>
    <w:rsid w:val="00065D96"/>
    <w:rPr>
      <w:sz w:val="20"/>
    </w:rPr>
  </w:style>
  <w:style w:type="paragraph" w:styleId="BodyText2">
    <w:name w:val="Body Text 2"/>
    <w:basedOn w:val="Normal"/>
    <w:semiHidden/>
    <w:rsid w:val="00065D96"/>
    <w:rPr>
      <w:color w:val="000000"/>
      <w:sz w:val="18"/>
    </w:rPr>
  </w:style>
  <w:style w:type="paragraph" w:styleId="List">
    <w:name w:val="List"/>
    <w:basedOn w:val="Normal"/>
    <w:semiHidden/>
    <w:rsid w:val="00065D96"/>
    <w:pPr>
      <w:ind w:left="283" w:hanging="283"/>
    </w:pPr>
  </w:style>
  <w:style w:type="paragraph" w:styleId="BodyTextIndent">
    <w:name w:val="Body Text Indent"/>
    <w:basedOn w:val="Normal"/>
    <w:semiHidden/>
    <w:rsid w:val="00065D96"/>
    <w:pPr>
      <w:spacing w:after="120"/>
      <w:ind w:left="283"/>
    </w:pPr>
  </w:style>
  <w:style w:type="character" w:styleId="CommentReference">
    <w:name w:val="annotation reference"/>
    <w:uiPriority w:val="99"/>
    <w:semiHidden/>
    <w:rsid w:val="00065D96"/>
    <w:rPr>
      <w:sz w:val="16"/>
      <w:szCs w:val="16"/>
    </w:rPr>
  </w:style>
  <w:style w:type="paragraph" w:styleId="CommentText">
    <w:name w:val="annotation text"/>
    <w:basedOn w:val="Normal"/>
    <w:uiPriority w:val="99"/>
    <w:semiHidden/>
    <w:rsid w:val="00065D96"/>
    <w:rPr>
      <w:sz w:val="20"/>
    </w:rPr>
  </w:style>
  <w:style w:type="paragraph" w:styleId="BalloonText">
    <w:name w:val="Balloon Text"/>
    <w:basedOn w:val="Normal"/>
    <w:rsid w:val="00065D96"/>
    <w:rPr>
      <w:rFonts w:ascii="Tahoma" w:hAnsi="Tahoma" w:cs="Tahoma"/>
      <w:sz w:val="16"/>
      <w:szCs w:val="16"/>
    </w:rPr>
  </w:style>
  <w:style w:type="paragraph" w:customStyle="1" w:styleId="ELEXONBodyNumbered">
    <w:name w:val="ELEXON Body Numbered"/>
    <w:basedOn w:val="Normal"/>
    <w:rsid w:val="00065D96"/>
    <w:pPr>
      <w:numPr>
        <w:numId w:val="62"/>
      </w:numPr>
      <w:tabs>
        <w:tab w:val="clear" w:pos="2160"/>
        <w:tab w:val="clear" w:pos="2880"/>
        <w:tab w:val="clear" w:pos="3600"/>
        <w:tab w:val="clear" w:pos="4320"/>
        <w:tab w:val="clear" w:pos="5040"/>
        <w:tab w:val="clear" w:pos="9029"/>
      </w:tabs>
      <w:spacing w:line="280" w:lineRule="atLeast"/>
      <w:ind w:left="561" w:hanging="561"/>
      <w:jc w:val="left"/>
    </w:pPr>
    <w:rPr>
      <w:rFonts w:ascii="Tahoma" w:eastAsia="Times" w:hAnsi="Tahoma"/>
      <w:sz w:val="20"/>
      <w:szCs w:val="24"/>
    </w:rPr>
  </w:style>
  <w:style w:type="paragraph" w:styleId="BodyText3">
    <w:name w:val="Body Text 3"/>
    <w:basedOn w:val="Normal"/>
    <w:semiHidden/>
    <w:rsid w:val="00065D96"/>
    <w:pPr>
      <w:jc w:val="left"/>
    </w:pPr>
    <w:rPr>
      <w:color w:val="000000"/>
      <w:sz w:val="20"/>
    </w:rPr>
  </w:style>
  <w:style w:type="paragraph" w:styleId="Index1">
    <w:name w:val="index 1"/>
    <w:basedOn w:val="Normal"/>
    <w:next w:val="Normal"/>
    <w:autoRedefine/>
    <w:semiHidden/>
    <w:rsid w:val="00065D96"/>
    <w:pPr>
      <w:tabs>
        <w:tab w:val="clear" w:pos="2160"/>
        <w:tab w:val="clear" w:pos="2880"/>
        <w:tab w:val="clear" w:pos="3600"/>
        <w:tab w:val="clear" w:pos="4320"/>
        <w:tab w:val="clear" w:pos="5040"/>
        <w:tab w:val="clear" w:pos="9029"/>
      </w:tabs>
      <w:ind w:left="240" w:hanging="240"/>
    </w:pPr>
  </w:style>
  <w:style w:type="paragraph" w:styleId="TOAHeading">
    <w:name w:val="toa heading"/>
    <w:basedOn w:val="Normal"/>
    <w:next w:val="Normal"/>
    <w:semiHidden/>
    <w:rsid w:val="00065D96"/>
    <w:pPr>
      <w:spacing w:before="120"/>
    </w:pPr>
    <w:rPr>
      <w:rFonts w:ascii="Arial" w:hAnsi="Arial" w:cs="Arial"/>
      <w:b/>
      <w:bCs/>
      <w:szCs w:val="24"/>
    </w:rPr>
  </w:style>
  <w:style w:type="paragraph" w:styleId="Index2">
    <w:name w:val="index 2"/>
    <w:basedOn w:val="Normal"/>
    <w:next w:val="Normal"/>
    <w:autoRedefine/>
    <w:semiHidden/>
    <w:rsid w:val="00065D96"/>
    <w:pPr>
      <w:tabs>
        <w:tab w:val="clear" w:pos="2160"/>
        <w:tab w:val="clear" w:pos="2880"/>
        <w:tab w:val="clear" w:pos="3600"/>
        <w:tab w:val="clear" w:pos="4320"/>
        <w:tab w:val="clear" w:pos="5040"/>
        <w:tab w:val="clear" w:pos="9029"/>
      </w:tabs>
      <w:ind w:left="480" w:hanging="240"/>
    </w:pPr>
  </w:style>
  <w:style w:type="paragraph" w:styleId="Index3">
    <w:name w:val="index 3"/>
    <w:basedOn w:val="Normal"/>
    <w:next w:val="Normal"/>
    <w:autoRedefine/>
    <w:semiHidden/>
    <w:rsid w:val="00065D96"/>
    <w:pPr>
      <w:tabs>
        <w:tab w:val="clear" w:pos="2160"/>
        <w:tab w:val="clear" w:pos="2880"/>
        <w:tab w:val="clear" w:pos="3600"/>
        <w:tab w:val="clear" w:pos="4320"/>
        <w:tab w:val="clear" w:pos="5040"/>
        <w:tab w:val="clear" w:pos="9029"/>
      </w:tabs>
      <w:ind w:left="720" w:hanging="240"/>
    </w:pPr>
  </w:style>
  <w:style w:type="paragraph" w:styleId="Index4">
    <w:name w:val="index 4"/>
    <w:basedOn w:val="Normal"/>
    <w:next w:val="Normal"/>
    <w:autoRedefine/>
    <w:semiHidden/>
    <w:rsid w:val="00065D96"/>
    <w:pPr>
      <w:tabs>
        <w:tab w:val="clear" w:pos="2160"/>
        <w:tab w:val="clear" w:pos="2880"/>
        <w:tab w:val="clear" w:pos="3600"/>
        <w:tab w:val="clear" w:pos="4320"/>
        <w:tab w:val="clear" w:pos="5040"/>
        <w:tab w:val="clear" w:pos="9029"/>
      </w:tabs>
      <w:ind w:left="960" w:hanging="240"/>
    </w:pPr>
  </w:style>
  <w:style w:type="paragraph" w:styleId="Index5">
    <w:name w:val="index 5"/>
    <w:basedOn w:val="Normal"/>
    <w:next w:val="Normal"/>
    <w:autoRedefine/>
    <w:semiHidden/>
    <w:rsid w:val="00065D96"/>
    <w:pPr>
      <w:tabs>
        <w:tab w:val="clear" w:pos="2160"/>
        <w:tab w:val="clear" w:pos="2880"/>
        <w:tab w:val="clear" w:pos="3600"/>
        <w:tab w:val="clear" w:pos="4320"/>
        <w:tab w:val="clear" w:pos="5040"/>
        <w:tab w:val="clear" w:pos="9029"/>
      </w:tabs>
      <w:ind w:left="1200" w:hanging="240"/>
    </w:pPr>
  </w:style>
  <w:style w:type="paragraph" w:styleId="Index6">
    <w:name w:val="index 6"/>
    <w:basedOn w:val="Normal"/>
    <w:next w:val="Normal"/>
    <w:autoRedefine/>
    <w:semiHidden/>
    <w:rsid w:val="00065D96"/>
    <w:pPr>
      <w:tabs>
        <w:tab w:val="clear" w:pos="2160"/>
        <w:tab w:val="clear" w:pos="2880"/>
        <w:tab w:val="clear" w:pos="3600"/>
        <w:tab w:val="clear" w:pos="4320"/>
        <w:tab w:val="clear" w:pos="5040"/>
        <w:tab w:val="clear" w:pos="9029"/>
      </w:tabs>
      <w:ind w:left="1440" w:hanging="240"/>
    </w:pPr>
  </w:style>
  <w:style w:type="paragraph" w:styleId="Index7">
    <w:name w:val="index 7"/>
    <w:basedOn w:val="Normal"/>
    <w:next w:val="Normal"/>
    <w:autoRedefine/>
    <w:semiHidden/>
    <w:rsid w:val="00065D96"/>
    <w:pPr>
      <w:tabs>
        <w:tab w:val="clear" w:pos="2160"/>
        <w:tab w:val="clear" w:pos="2880"/>
        <w:tab w:val="clear" w:pos="3600"/>
        <w:tab w:val="clear" w:pos="4320"/>
        <w:tab w:val="clear" w:pos="5040"/>
        <w:tab w:val="clear" w:pos="9029"/>
      </w:tabs>
      <w:ind w:left="1680" w:hanging="240"/>
    </w:pPr>
  </w:style>
  <w:style w:type="paragraph" w:styleId="Index8">
    <w:name w:val="index 8"/>
    <w:basedOn w:val="Normal"/>
    <w:next w:val="Normal"/>
    <w:autoRedefine/>
    <w:semiHidden/>
    <w:rsid w:val="00065D96"/>
    <w:pPr>
      <w:tabs>
        <w:tab w:val="clear" w:pos="2160"/>
        <w:tab w:val="clear" w:pos="2880"/>
        <w:tab w:val="clear" w:pos="3600"/>
        <w:tab w:val="clear" w:pos="4320"/>
        <w:tab w:val="clear" w:pos="5040"/>
        <w:tab w:val="clear" w:pos="9029"/>
      </w:tabs>
      <w:ind w:left="1920" w:hanging="240"/>
    </w:pPr>
  </w:style>
  <w:style w:type="paragraph" w:styleId="Index9">
    <w:name w:val="index 9"/>
    <w:basedOn w:val="Normal"/>
    <w:next w:val="Normal"/>
    <w:autoRedefine/>
    <w:semiHidden/>
    <w:rsid w:val="00065D96"/>
    <w:pPr>
      <w:tabs>
        <w:tab w:val="clear" w:pos="2160"/>
        <w:tab w:val="clear" w:pos="2880"/>
        <w:tab w:val="clear" w:pos="3600"/>
        <w:tab w:val="clear" w:pos="4320"/>
        <w:tab w:val="clear" w:pos="5040"/>
        <w:tab w:val="clear" w:pos="9029"/>
      </w:tabs>
      <w:ind w:left="2160" w:hanging="240"/>
    </w:pPr>
  </w:style>
  <w:style w:type="paragraph" w:styleId="IndexHeading">
    <w:name w:val="index heading"/>
    <w:basedOn w:val="Normal"/>
    <w:next w:val="Index1"/>
    <w:semiHidden/>
    <w:rsid w:val="00065D96"/>
  </w:style>
  <w:style w:type="paragraph" w:styleId="CommentSubject">
    <w:name w:val="annotation subject"/>
    <w:basedOn w:val="CommentText"/>
    <w:next w:val="CommentText"/>
    <w:rsid w:val="00065D96"/>
    <w:rPr>
      <w:b/>
      <w:bCs/>
    </w:rPr>
  </w:style>
  <w:style w:type="paragraph" w:styleId="FootnoteText">
    <w:name w:val="footnote text"/>
    <w:aliases w:val="Car"/>
    <w:basedOn w:val="Normal"/>
    <w:semiHidden/>
    <w:rsid w:val="00065D96"/>
    <w:rPr>
      <w:sz w:val="20"/>
    </w:rPr>
  </w:style>
  <w:style w:type="character" w:customStyle="1" w:styleId="BodyTextChar">
    <w:name w:val="Body Text Char"/>
    <w:rsid w:val="00065D96"/>
    <w:rPr>
      <w:sz w:val="24"/>
      <w:lang w:eastAsia="en-US"/>
    </w:rPr>
  </w:style>
  <w:style w:type="character" w:styleId="FootnoteReference">
    <w:name w:val="footnote reference"/>
    <w:semiHidden/>
    <w:rsid w:val="00065D96"/>
    <w:rPr>
      <w:rFonts w:cs="Times New Roman"/>
      <w:vertAlign w:val="superscript"/>
    </w:rPr>
  </w:style>
  <w:style w:type="paragraph" w:customStyle="1" w:styleId="qmstext">
    <w:name w:val="qmstext"/>
    <w:basedOn w:val="Normal"/>
    <w:rsid w:val="00065D96"/>
    <w:pPr>
      <w:tabs>
        <w:tab w:val="clear" w:pos="2160"/>
        <w:tab w:val="clear" w:pos="2880"/>
        <w:tab w:val="clear" w:pos="3600"/>
        <w:tab w:val="clear" w:pos="4320"/>
        <w:tab w:val="clear" w:pos="5040"/>
        <w:tab w:val="clear" w:pos="9029"/>
      </w:tabs>
      <w:spacing w:after="120"/>
      <w:ind w:left="720"/>
      <w:jc w:val="left"/>
    </w:pPr>
    <w:rPr>
      <w:rFonts w:ascii="Univers (W1)" w:hAnsi="Univers (W1)"/>
      <w:sz w:val="20"/>
      <w:lang w:eastAsia="en-GB"/>
    </w:rPr>
  </w:style>
  <w:style w:type="character" w:styleId="Strong">
    <w:name w:val="Strong"/>
    <w:uiPriority w:val="22"/>
    <w:qFormat/>
    <w:rsid w:val="00065D96"/>
    <w:rPr>
      <w:b/>
      <w:bCs/>
    </w:rPr>
  </w:style>
  <w:style w:type="paragraph" w:customStyle="1" w:styleId="Default">
    <w:name w:val="Default"/>
    <w:rsid w:val="00065D96"/>
    <w:pPr>
      <w:autoSpaceDE w:val="0"/>
      <w:autoSpaceDN w:val="0"/>
      <w:adjustRightInd w:val="0"/>
    </w:pPr>
    <w:rPr>
      <w:rFonts w:ascii="Arial" w:hAnsi="Arial" w:cs="Arial"/>
      <w:color w:val="000000"/>
      <w:sz w:val="24"/>
      <w:szCs w:val="24"/>
    </w:rPr>
  </w:style>
  <w:style w:type="character" w:customStyle="1" w:styleId="DeltaViewInsertion">
    <w:name w:val="DeltaView Insertion"/>
    <w:rsid w:val="00065D96"/>
    <w:rPr>
      <w:color w:val="0000FF"/>
      <w:u w:val="double"/>
    </w:rPr>
  </w:style>
  <w:style w:type="paragraph" w:customStyle="1" w:styleId="MRABody">
    <w:name w:val="MRA Body"/>
    <w:basedOn w:val="Normal"/>
    <w:qFormat/>
    <w:rsid w:val="00065D96"/>
    <w:pPr>
      <w:keepLines/>
      <w:tabs>
        <w:tab w:val="clear" w:pos="2160"/>
        <w:tab w:val="clear" w:pos="2880"/>
        <w:tab w:val="clear" w:pos="3600"/>
        <w:tab w:val="clear" w:pos="4320"/>
        <w:tab w:val="clear" w:pos="5040"/>
        <w:tab w:val="clear" w:pos="9029"/>
      </w:tabs>
      <w:spacing w:after="120" w:line="288" w:lineRule="auto"/>
    </w:pPr>
    <w:rPr>
      <w:rFonts w:ascii="Arial" w:hAnsi="Arial" w:cs="Arial"/>
      <w:sz w:val="22"/>
      <w:szCs w:val="22"/>
    </w:rPr>
  </w:style>
  <w:style w:type="paragraph" w:customStyle="1" w:styleId="BodyText1">
    <w:name w:val="Body Text 1"/>
    <w:basedOn w:val="BodyText"/>
    <w:rsid w:val="00065D96"/>
    <w:pPr>
      <w:tabs>
        <w:tab w:val="clear" w:pos="2160"/>
        <w:tab w:val="clear" w:pos="2880"/>
        <w:tab w:val="clear" w:pos="3600"/>
        <w:tab w:val="clear" w:pos="4320"/>
        <w:tab w:val="clear" w:pos="5040"/>
      </w:tabs>
      <w:spacing w:after="230"/>
      <w:ind w:left="709"/>
      <w:jc w:val="left"/>
    </w:pPr>
    <w:rPr>
      <w:rFonts w:ascii="Arial" w:hAnsi="Arial"/>
      <w:sz w:val="20"/>
    </w:rPr>
  </w:style>
  <w:style w:type="paragraph" w:customStyle="1" w:styleId="Address">
    <w:name w:val="Address"/>
    <w:basedOn w:val="Normal"/>
    <w:rsid w:val="00065D96"/>
    <w:pPr>
      <w:tabs>
        <w:tab w:val="clear" w:pos="2160"/>
        <w:tab w:val="clear" w:pos="2880"/>
        <w:tab w:val="clear" w:pos="3600"/>
        <w:tab w:val="clear" w:pos="4320"/>
        <w:tab w:val="clear" w:pos="5040"/>
        <w:tab w:val="clear" w:pos="9029"/>
      </w:tabs>
      <w:jc w:val="left"/>
    </w:pPr>
    <w:rPr>
      <w:rFonts w:ascii="Arial" w:hAnsi="Arial"/>
      <w:b/>
      <w:sz w:val="18"/>
    </w:rPr>
  </w:style>
  <w:style w:type="paragraph" w:customStyle="1" w:styleId="BodyText4">
    <w:name w:val="Body Text 4"/>
    <w:basedOn w:val="BodyText"/>
    <w:rsid w:val="00065D96"/>
    <w:pPr>
      <w:tabs>
        <w:tab w:val="clear" w:pos="2160"/>
        <w:tab w:val="clear" w:pos="2880"/>
        <w:tab w:val="clear" w:pos="3600"/>
        <w:tab w:val="clear" w:pos="4320"/>
        <w:tab w:val="clear" w:pos="5040"/>
      </w:tabs>
      <w:spacing w:after="230"/>
      <w:ind w:left="1418"/>
      <w:jc w:val="left"/>
    </w:pPr>
    <w:rPr>
      <w:rFonts w:ascii="Arial" w:hAnsi="Arial"/>
      <w:sz w:val="20"/>
    </w:rPr>
  </w:style>
  <w:style w:type="paragraph" w:customStyle="1" w:styleId="BodyText5">
    <w:name w:val="Body Text 5"/>
    <w:basedOn w:val="BodyText"/>
    <w:rsid w:val="00065D96"/>
    <w:pPr>
      <w:tabs>
        <w:tab w:val="clear" w:pos="2160"/>
        <w:tab w:val="clear" w:pos="2880"/>
        <w:tab w:val="clear" w:pos="3600"/>
        <w:tab w:val="clear" w:pos="4320"/>
        <w:tab w:val="clear" w:pos="5040"/>
      </w:tabs>
      <w:spacing w:after="230"/>
      <w:ind w:left="2126"/>
      <w:jc w:val="left"/>
    </w:pPr>
    <w:rPr>
      <w:rFonts w:ascii="Arial" w:hAnsi="Arial"/>
      <w:sz w:val="20"/>
    </w:rPr>
  </w:style>
  <w:style w:type="paragraph" w:customStyle="1" w:styleId="BodyText6">
    <w:name w:val="Body Text 6"/>
    <w:basedOn w:val="BodyText"/>
    <w:rsid w:val="00065D96"/>
    <w:pPr>
      <w:tabs>
        <w:tab w:val="clear" w:pos="2160"/>
        <w:tab w:val="clear" w:pos="2880"/>
        <w:tab w:val="clear" w:pos="3600"/>
        <w:tab w:val="clear" w:pos="4320"/>
        <w:tab w:val="clear" w:pos="5040"/>
      </w:tabs>
      <w:spacing w:after="230"/>
      <w:ind w:left="2835"/>
      <w:jc w:val="left"/>
    </w:pPr>
    <w:rPr>
      <w:rFonts w:ascii="Arial" w:hAnsi="Arial"/>
      <w:sz w:val="20"/>
    </w:rPr>
  </w:style>
  <w:style w:type="paragraph" w:customStyle="1" w:styleId="Cover1">
    <w:name w:val="Cover1"/>
    <w:basedOn w:val="Normal"/>
    <w:next w:val="Cover2"/>
    <w:rsid w:val="00065D96"/>
    <w:pPr>
      <w:tabs>
        <w:tab w:val="clear" w:pos="2160"/>
        <w:tab w:val="clear" w:pos="2880"/>
        <w:tab w:val="clear" w:pos="3600"/>
        <w:tab w:val="clear" w:pos="4320"/>
        <w:tab w:val="clear" w:pos="5040"/>
        <w:tab w:val="clear" w:pos="9029"/>
      </w:tabs>
      <w:jc w:val="left"/>
    </w:pPr>
    <w:rPr>
      <w:rFonts w:ascii="Arial" w:hAnsi="Arial"/>
      <w:b/>
      <w:sz w:val="22"/>
    </w:rPr>
  </w:style>
  <w:style w:type="paragraph" w:customStyle="1" w:styleId="Cover2">
    <w:name w:val="Cover2"/>
    <w:basedOn w:val="Normal"/>
    <w:next w:val="Cover1"/>
    <w:rsid w:val="00065D96"/>
    <w:pPr>
      <w:tabs>
        <w:tab w:val="clear" w:pos="2160"/>
        <w:tab w:val="clear" w:pos="2880"/>
        <w:tab w:val="clear" w:pos="3600"/>
        <w:tab w:val="clear" w:pos="4320"/>
        <w:tab w:val="clear" w:pos="5040"/>
        <w:tab w:val="clear" w:pos="9029"/>
      </w:tabs>
      <w:spacing w:after="240"/>
      <w:jc w:val="left"/>
    </w:pPr>
    <w:rPr>
      <w:rFonts w:ascii="Arial" w:hAnsi="Arial"/>
      <w:sz w:val="22"/>
    </w:rPr>
  </w:style>
  <w:style w:type="paragraph" w:customStyle="1" w:styleId="Leader">
    <w:name w:val="Leader"/>
    <w:basedOn w:val="BodyText"/>
    <w:next w:val="BodyText"/>
    <w:rsid w:val="00065D96"/>
    <w:pPr>
      <w:tabs>
        <w:tab w:val="clear" w:pos="2160"/>
        <w:tab w:val="clear" w:pos="2880"/>
        <w:tab w:val="clear" w:pos="3600"/>
        <w:tab w:val="clear" w:pos="4320"/>
        <w:tab w:val="clear" w:pos="5040"/>
      </w:tabs>
      <w:spacing w:before="120" w:after="230"/>
      <w:jc w:val="left"/>
    </w:pPr>
    <w:rPr>
      <w:rFonts w:ascii="Arial" w:hAnsi="Arial"/>
      <w:b/>
      <w:sz w:val="22"/>
    </w:rPr>
  </w:style>
  <w:style w:type="paragraph" w:customStyle="1" w:styleId="Note">
    <w:name w:val="Note"/>
    <w:basedOn w:val="Normal"/>
    <w:rsid w:val="00065D96"/>
    <w:pPr>
      <w:pBdr>
        <w:top w:val="double" w:sz="4" w:space="2" w:color="auto"/>
        <w:left w:val="double" w:sz="4" w:space="4" w:color="auto"/>
        <w:bottom w:val="double" w:sz="4" w:space="2" w:color="auto"/>
        <w:right w:val="double" w:sz="4" w:space="4" w:color="auto"/>
      </w:pBdr>
      <w:tabs>
        <w:tab w:val="clear" w:pos="2160"/>
        <w:tab w:val="clear" w:pos="2880"/>
        <w:tab w:val="clear" w:pos="3600"/>
        <w:tab w:val="clear" w:pos="4320"/>
        <w:tab w:val="clear" w:pos="5040"/>
        <w:tab w:val="clear" w:pos="9029"/>
      </w:tabs>
      <w:spacing w:after="240"/>
      <w:ind w:left="709"/>
      <w:jc w:val="left"/>
    </w:pPr>
    <w:rPr>
      <w:rFonts w:ascii="Arial" w:hAnsi="Arial"/>
      <w:color w:val="000080"/>
      <w:sz w:val="18"/>
    </w:rPr>
  </w:style>
  <w:style w:type="paragraph" w:customStyle="1" w:styleId="Parties">
    <w:name w:val="Parties"/>
    <w:basedOn w:val="BodyText"/>
    <w:rsid w:val="00065D96"/>
    <w:pPr>
      <w:numPr>
        <w:numId w:val="74"/>
      </w:numPr>
      <w:tabs>
        <w:tab w:val="clear" w:pos="720"/>
        <w:tab w:val="clear" w:pos="2160"/>
        <w:tab w:val="clear" w:pos="2880"/>
        <w:tab w:val="clear" w:pos="3600"/>
        <w:tab w:val="clear" w:pos="4320"/>
        <w:tab w:val="clear" w:pos="5040"/>
        <w:tab w:val="num" w:pos="709"/>
      </w:tabs>
      <w:spacing w:after="230"/>
      <w:ind w:left="709" w:hanging="709"/>
      <w:jc w:val="left"/>
    </w:pPr>
    <w:rPr>
      <w:rFonts w:ascii="Arial" w:hAnsi="Arial"/>
      <w:sz w:val="20"/>
    </w:rPr>
  </w:style>
  <w:style w:type="paragraph" w:customStyle="1" w:styleId="Recital">
    <w:name w:val="Recital"/>
    <w:basedOn w:val="Normal"/>
    <w:rsid w:val="00065D96"/>
    <w:pPr>
      <w:numPr>
        <w:numId w:val="75"/>
      </w:numPr>
      <w:tabs>
        <w:tab w:val="clear" w:pos="720"/>
        <w:tab w:val="clear" w:pos="2160"/>
        <w:tab w:val="clear" w:pos="2880"/>
        <w:tab w:val="clear" w:pos="3600"/>
        <w:tab w:val="clear" w:pos="4320"/>
        <w:tab w:val="clear" w:pos="5040"/>
        <w:tab w:val="clear" w:pos="9029"/>
        <w:tab w:val="num" w:pos="709"/>
      </w:tabs>
      <w:spacing w:after="240"/>
      <w:ind w:left="709" w:hanging="709"/>
      <w:jc w:val="left"/>
    </w:pPr>
    <w:rPr>
      <w:rFonts w:ascii="Arial" w:hAnsi="Arial"/>
      <w:sz w:val="20"/>
    </w:rPr>
  </w:style>
  <w:style w:type="paragraph" w:customStyle="1" w:styleId="Schedule">
    <w:name w:val="Schedule"/>
    <w:basedOn w:val="Normal"/>
    <w:next w:val="BodyText"/>
    <w:rsid w:val="00065D96"/>
    <w:pPr>
      <w:numPr>
        <w:numId w:val="76"/>
      </w:numPr>
      <w:tabs>
        <w:tab w:val="clear" w:pos="2160"/>
        <w:tab w:val="clear" w:pos="2880"/>
        <w:tab w:val="clear" w:pos="3600"/>
        <w:tab w:val="clear" w:pos="4320"/>
        <w:tab w:val="clear" w:pos="5040"/>
        <w:tab w:val="clear" w:pos="9029"/>
      </w:tabs>
      <w:spacing w:after="240"/>
      <w:jc w:val="left"/>
    </w:pPr>
    <w:rPr>
      <w:rFonts w:ascii="Arial" w:hAnsi="Arial"/>
      <w:b/>
      <w:sz w:val="28"/>
    </w:rPr>
  </w:style>
  <w:style w:type="paragraph" w:customStyle="1" w:styleId="Level1">
    <w:name w:val="Level 1"/>
    <w:basedOn w:val="Normal"/>
    <w:next w:val="Normal"/>
    <w:rsid w:val="00065D96"/>
    <w:pPr>
      <w:numPr>
        <w:numId w:val="73"/>
      </w:numPr>
      <w:tabs>
        <w:tab w:val="clear" w:pos="2160"/>
        <w:tab w:val="clear" w:pos="2880"/>
        <w:tab w:val="clear" w:pos="3600"/>
        <w:tab w:val="clear" w:pos="4320"/>
        <w:tab w:val="clear" w:pos="5040"/>
        <w:tab w:val="clear" w:pos="9029"/>
      </w:tabs>
      <w:spacing w:after="220"/>
      <w:jc w:val="left"/>
      <w:outlineLvl w:val="0"/>
    </w:pPr>
    <w:rPr>
      <w:rFonts w:ascii="Arial" w:hAnsi="Arial"/>
      <w:b/>
      <w:sz w:val="20"/>
    </w:rPr>
  </w:style>
  <w:style w:type="paragraph" w:customStyle="1" w:styleId="Appendix">
    <w:name w:val="Appendix"/>
    <w:basedOn w:val="Normal"/>
    <w:next w:val="BodyText"/>
    <w:rsid w:val="00065D96"/>
    <w:pPr>
      <w:numPr>
        <w:numId w:val="77"/>
      </w:numPr>
      <w:tabs>
        <w:tab w:val="clear" w:pos="2160"/>
        <w:tab w:val="clear" w:pos="2880"/>
        <w:tab w:val="clear" w:pos="3600"/>
        <w:tab w:val="clear" w:pos="4320"/>
        <w:tab w:val="clear" w:pos="5040"/>
        <w:tab w:val="clear" w:pos="9029"/>
      </w:tabs>
      <w:spacing w:after="240"/>
      <w:jc w:val="left"/>
    </w:pPr>
    <w:rPr>
      <w:rFonts w:ascii="Arial" w:hAnsi="Arial"/>
      <w:b/>
      <w:sz w:val="28"/>
    </w:rPr>
  </w:style>
  <w:style w:type="paragraph" w:customStyle="1" w:styleId="Level2">
    <w:name w:val="Level 2"/>
    <w:basedOn w:val="Normal"/>
    <w:rsid w:val="00065D96"/>
    <w:pPr>
      <w:numPr>
        <w:ilvl w:val="1"/>
        <w:numId w:val="73"/>
      </w:numPr>
      <w:tabs>
        <w:tab w:val="clear" w:pos="2160"/>
        <w:tab w:val="clear" w:pos="2880"/>
        <w:tab w:val="clear" w:pos="3600"/>
        <w:tab w:val="clear" w:pos="4320"/>
        <w:tab w:val="clear" w:pos="5040"/>
        <w:tab w:val="clear" w:pos="9029"/>
        <w:tab w:val="left" w:pos="1440"/>
      </w:tabs>
      <w:spacing w:after="220"/>
      <w:jc w:val="left"/>
      <w:outlineLvl w:val="1"/>
    </w:pPr>
    <w:rPr>
      <w:rFonts w:ascii="Arial" w:hAnsi="Arial"/>
      <w:sz w:val="20"/>
    </w:rPr>
  </w:style>
  <w:style w:type="paragraph" w:customStyle="1" w:styleId="Level3">
    <w:name w:val="Level 3"/>
    <w:basedOn w:val="Normal"/>
    <w:rsid w:val="00065D96"/>
    <w:pPr>
      <w:numPr>
        <w:ilvl w:val="2"/>
        <w:numId w:val="73"/>
      </w:numPr>
      <w:tabs>
        <w:tab w:val="clear" w:pos="2160"/>
        <w:tab w:val="clear" w:pos="2880"/>
        <w:tab w:val="clear" w:pos="3600"/>
        <w:tab w:val="clear" w:pos="4320"/>
        <w:tab w:val="clear" w:pos="5040"/>
        <w:tab w:val="clear" w:pos="9029"/>
      </w:tabs>
      <w:spacing w:after="220"/>
      <w:jc w:val="left"/>
      <w:outlineLvl w:val="2"/>
    </w:pPr>
    <w:rPr>
      <w:rFonts w:ascii="Arial" w:hAnsi="Arial"/>
      <w:sz w:val="20"/>
    </w:rPr>
  </w:style>
  <w:style w:type="paragraph" w:customStyle="1" w:styleId="Level4">
    <w:name w:val="Level 4"/>
    <w:basedOn w:val="Normal"/>
    <w:rsid w:val="00065D96"/>
    <w:pPr>
      <w:numPr>
        <w:ilvl w:val="3"/>
        <w:numId w:val="73"/>
      </w:numPr>
      <w:tabs>
        <w:tab w:val="clear" w:pos="2160"/>
        <w:tab w:val="clear" w:pos="2880"/>
        <w:tab w:val="clear" w:pos="3600"/>
        <w:tab w:val="clear" w:pos="4320"/>
        <w:tab w:val="clear" w:pos="5040"/>
        <w:tab w:val="clear" w:pos="9029"/>
      </w:tabs>
      <w:spacing w:after="220"/>
      <w:jc w:val="left"/>
      <w:outlineLvl w:val="3"/>
    </w:pPr>
    <w:rPr>
      <w:rFonts w:ascii="Arial" w:hAnsi="Arial"/>
      <w:sz w:val="20"/>
    </w:rPr>
  </w:style>
  <w:style w:type="character" w:customStyle="1" w:styleId="Annotation">
    <w:name w:val="Annotation"/>
    <w:rsid w:val="00065D96"/>
    <w:rPr>
      <w:b/>
      <w:bCs/>
      <w:i/>
      <w:iCs/>
      <w:bdr w:val="none" w:sz="0" w:space="0" w:color="auto"/>
      <w:shd w:val="clear" w:color="auto" w:fill="CDC6B6"/>
    </w:rPr>
  </w:style>
  <w:style w:type="character" w:customStyle="1" w:styleId="Mandatorytext">
    <w:name w:val="Mandatory text"/>
    <w:rsid w:val="00065D96"/>
    <w:rPr>
      <w:b/>
      <w:bCs/>
      <w:bdr w:val="none" w:sz="0" w:space="0" w:color="auto"/>
      <w:shd w:val="clear" w:color="auto" w:fill="81E3D0"/>
    </w:rPr>
  </w:style>
  <w:style w:type="paragraph" w:customStyle="1" w:styleId="Definition">
    <w:name w:val="Definition"/>
    <w:basedOn w:val="BodyText"/>
    <w:rsid w:val="00065D96"/>
    <w:pPr>
      <w:numPr>
        <w:numId w:val="78"/>
      </w:numPr>
      <w:tabs>
        <w:tab w:val="clear" w:pos="2160"/>
        <w:tab w:val="clear" w:pos="2880"/>
        <w:tab w:val="clear" w:pos="3600"/>
        <w:tab w:val="clear" w:pos="4320"/>
        <w:tab w:val="clear" w:pos="5040"/>
      </w:tabs>
      <w:spacing w:after="230"/>
      <w:jc w:val="left"/>
    </w:pPr>
    <w:rPr>
      <w:rFonts w:ascii="Arial" w:hAnsi="Arial"/>
      <w:sz w:val="20"/>
    </w:rPr>
  </w:style>
  <w:style w:type="paragraph" w:customStyle="1" w:styleId="Definitiona">
    <w:name w:val="Definition (a)"/>
    <w:basedOn w:val="BodyText"/>
    <w:rsid w:val="00065D96"/>
    <w:pPr>
      <w:numPr>
        <w:ilvl w:val="1"/>
        <w:numId w:val="78"/>
      </w:numPr>
      <w:tabs>
        <w:tab w:val="clear" w:pos="2160"/>
        <w:tab w:val="clear" w:pos="2880"/>
        <w:tab w:val="clear" w:pos="3600"/>
        <w:tab w:val="clear" w:pos="4320"/>
        <w:tab w:val="clear" w:pos="5040"/>
      </w:tabs>
      <w:spacing w:after="230"/>
      <w:jc w:val="left"/>
    </w:pPr>
    <w:rPr>
      <w:rFonts w:ascii="Arial" w:hAnsi="Arial"/>
      <w:sz w:val="20"/>
    </w:rPr>
  </w:style>
  <w:style w:type="paragraph" w:customStyle="1" w:styleId="Definitioni">
    <w:name w:val="Definition (i)"/>
    <w:basedOn w:val="BodyText"/>
    <w:rsid w:val="00065D96"/>
    <w:pPr>
      <w:numPr>
        <w:ilvl w:val="2"/>
        <w:numId w:val="78"/>
      </w:numPr>
      <w:tabs>
        <w:tab w:val="clear" w:pos="2160"/>
        <w:tab w:val="clear" w:pos="2880"/>
        <w:tab w:val="clear" w:pos="3600"/>
        <w:tab w:val="clear" w:pos="4320"/>
        <w:tab w:val="clear" w:pos="5040"/>
        <w:tab w:val="num" w:pos="2126"/>
      </w:tabs>
      <w:spacing w:after="230"/>
      <w:ind w:left="2126" w:hanging="708"/>
      <w:jc w:val="left"/>
    </w:pPr>
    <w:rPr>
      <w:rFonts w:ascii="Arial" w:hAnsi="Arial"/>
      <w:sz w:val="20"/>
    </w:rPr>
  </w:style>
  <w:style w:type="paragraph" w:customStyle="1" w:styleId="Firm">
    <w:name w:val="Firm"/>
    <w:basedOn w:val="Normal"/>
    <w:rsid w:val="00065D96"/>
    <w:pPr>
      <w:tabs>
        <w:tab w:val="clear" w:pos="2160"/>
        <w:tab w:val="clear" w:pos="2880"/>
        <w:tab w:val="clear" w:pos="3600"/>
        <w:tab w:val="clear" w:pos="4320"/>
        <w:tab w:val="clear" w:pos="5040"/>
        <w:tab w:val="clear" w:pos="9029"/>
      </w:tabs>
      <w:spacing w:line="276" w:lineRule="auto"/>
      <w:jc w:val="left"/>
    </w:pPr>
    <w:rPr>
      <w:rFonts w:ascii="Arial" w:hAnsi="Arial"/>
      <w:sz w:val="14"/>
    </w:rPr>
  </w:style>
  <w:style w:type="character" w:customStyle="1" w:styleId="Heading1Char">
    <w:name w:val="Heading 1 Char"/>
    <w:aliases w:val="2 Char,H1 Char,Subhead A Char,Section Heading Char,h1 Char,Attribute Heading 1 Char,Roman 14 B Heading Char,Roman 14 B Heading1 Char,Roman 14 B Heading2 Char,Roman 14 B Heading11 Char,new page/chapter Char,Head1 Char,1st level Char,1 Char"/>
    <w:rsid w:val="00065D96"/>
    <w:rPr>
      <w:rFonts w:ascii="Cambria" w:eastAsia="Times New Roman" w:hAnsi="Cambria" w:cs="Times New Roman"/>
      <w:b/>
      <w:bCs/>
      <w:kern w:val="32"/>
      <w:sz w:val="32"/>
      <w:szCs w:val="32"/>
      <w:lang w:eastAsia="en-US"/>
    </w:rPr>
  </w:style>
  <w:style w:type="character" w:customStyle="1" w:styleId="Heading2Char">
    <w:name w:val="Heading 2 Char"/>
    <w:aliases w:val="Reset numbering Char,Major Char,PARA2 Char,Clause Char,ParaLvl2 Char,Numbered - 2 Char,Sub-paragraph Char,Major heading Char,SPara Char,L2 Char,h2 main heading Char,H2 Char,Subhead B Char,Page Heading Char,h2 Char,dd heading 2 Char"/>
    <w:rsid w:val="00065D96"/>
    <w:rPr>
      <w:rFonts w:ascii="Times New Roman" w:hAnsi="Times New Roman" w:cs="Times New Roman"/>
      <w:b/>
      <w:bCs/>
      <w:sz w:val="24"/>
      <w:szCs w:val="24"/>
      <w:lang w:eastAsia="en-US"/>
    </w:rPr>
  </w:style>
  <w:style w:type="character" w:customStyle="1" w:styleId="Heading3Char">
    <w:name w:val="Heading 3 Char"/>
    <w:aliases w:val="h3 Char,Level 3 Topic Heading Char,h31 Char,h32 Char,H3 Char,L3 Char,l3 Char,l31 Char,3 Char,3rd level Char,Head 3 Char,subhead Char,1. Char,TF-Overskrift 3 Char,Subhead Char,titre 1.1.1 Char,ITT t3 Char,PA Minor Section Char,l32 Char"/>
    <w:rsid w:val="00065D96"/>
    <w:rPr>
      <w:rFonts w:ascii="Times New Roman" w:hAnsi="Times New Roman" w:cs="Times New Roman"/>
      <w:b/>
      <w:bCs/>
      <w:sz w:val="24"/>
      <w:szCs w:val="24"/>
      <w:lang w:eastAsia="en-US"/>
    </w:rPr>
  </w:style>
  <w:style w:type="character" w:customStyle="1" w:styleId="Heading4Char">
    <w:name w:val="Heading 4 Char"/>
    <w:aliases w:val="Level 2 - a Char,Sub-Minor Char,Numbered - 4 Char,Te Char,(i) Char,4 dash Char,d Char,dash Char,head:4# Char,Head 4 Char,h4 Char,SSSPara Char,RHeading4 Char,Table and Figures Char,H4 Char,14 Char,l4 Char,4 Char,141 Char,h41 Char,l41 Char"/>
    <w:rsid w:val="00065D96"/>
    <w:rPr>
      <w:rFonts w:ascii="Times New Roman" w:hAnsi="Times New Roman" w:cs="Times New Roman"/>
      <w:b/>
      <w:bCs/>
      <w:sz w:val="24"/>
      <w:szCs w:val="24"/>
      <w:u w:val="single"/>
      <w:lang w:val="en-GB" w:eastAsia="en-US"/>
    </w:rPr>
  </w:style>
  <w:style w:type="character" w:customStyle="1" w:styleId="Heading5Char">
    <w:name w:val="Heading 5 Char"/>
    <w:aliases w:val="Numbered - 5 Char,(A) Char,SSSSPara Char,H5 Char,h5 Char,Third Level Heading Char,Level 3 - i Char,h51 Char,h52 Char,Para5 Char,Lev 5 Char,5 Char,Subheading Char,Heading 5* Char,FMH1 Char,Appendix A to X Char,ds Char,dd Char,Style 46 Char"/>
    <w:rsid w:val="00065D96"/>
    <w:rPr>
      <w:b/>
      <w:bCs/>
      <w:i/>
      <w:iCs/>
      <w:sz w:val="26"/>
      <w:szCs w:val="26"/>
      <w:lang w:eastAsia="en-US"/>
    </w:rPr>
  </w:style>
  <w:style w:type="character" w:customStyle="1" w:styleId="Heading6Char">
    <w:name w:val="Heading 6 Char"/>
    <w:aliases w:val="(I) Char,Legal Level 1. Char,Appendix Char,H6 Char,Lev 6 Char,6 Char,sub-dash Char,sd Char,bullet2 Char,h6 Char,Heading 6  Appendix Y &amp; Z Char,Normal diagram Char,ITT t6 Char,PA Appendix Char,Heading 6(unused) Char,L1 PIP Char,H61 Char"/>
    <w:rsid w:val="00065D96"/>
    <w:rPr>
      <w:rFonts w:ascii="Times New Roman" w:hAnsi="Times New Roman" w:cs="Times New Roman"/>
      <w:b/>
      <w:bCs/>
      <w:sz w:val="22"/>
      <w:szCs w:val="22"/>
      <w:lang w:val="en-GB" w:eastAsia="en-US"/>
    </w:rPr>
  </w:style>
  <w:style w:type="character" w:customStyle="1" w:styleId="Heading7Char">
    <w:name w:val="Heading 7 Char"/>
    <w:aliases w:val="Legal Level 1.1. Char,Appendix Major Char,Lev 7 Char,7 Char,ITT t7 Char,PA Appendix Major Char,Heading 7(unused) Char,L2 PIP Char,H7DO NOT USE Char"/>
    <w:rsid w:val="00065D96"/>
    <w:rPr>
      <w:rFonts w:ascii="Times New Roman" w:hAnsi="Times New Roman" w:cs="Times New Roman"/>
      <w:sz w:val="24"/>
      <w:szCs w:val="24"/>
      <w:lang w:val="en-GB" w:eastAsia="en-US"/>
    </w:rPr>
  </w:style>
  <w:style w:type="character" w:customStyle="1" w:styleId="Heading8Char">
    <w:name w:val="Heading 8 Char"/>
    <w:aliases w:val="Legal Level 1.1.1. Char,Appendix Minor Char,Lev 8 Char,8 Char,ITT t8 Char,PA Appendix Minor Char,h8 DO NOT USE Char"/>
    <w:rsid w:val="00065D96"/>
    <w:rPr>
      <w:rFonts w:ascii="Times New Roman" w:hAnsi="Times New Roman" w:cs="Times New Roman"/>
      <w:i/>
      <w:iCs/>
      <w:sz w:val="24"/>
      <w:szCs w:val="24"/>
      <w:lang w:val="en-GB" w:eastAsia="en-US"/>
    </w:rPr>
  </w:style>
  <w:style w:type="character" w:customStyle="1" w:styleId="Heading9Char">
    <w:name w:val="Heading 9 Char"/>
    <w:aliases w:val="Heading 9 (defunct) Char,Legal Level 1.1.1.1. Char,Lev 9 Char,9 Char,App1 Char,App Heading Char,ITT t9 Char,h9 DO NOT USE Char,Titre 10 Char"/>
    <w:rsid w:val="00065D96"/>
    <w:rPr>
      <w:rFonts w:ascii="Arial" w:hAnsi="Arial" w:cs="Arial"/>
      <w:sz w:val="22"/>
      <w:szCs w:val="22"/>
      <w:lang w:val="en-GB" w:eastAsia="en-US"/>
    </w:rPr>
  </w:style>
  <w:style w:type="character" w:customStyle="1" w:styleId="Heading1Char7">
    <w:name w:val="Heading 1 Char7"/>
    <w:aliases w:val="2 Char7,H1 Char7,Subhead A Char7,Section Heading Char7,h1 Char7,Attribute Heading 1 Char7,Roman 14 B Heading Char7,Roman 14 B Heading1 Char7,Roman 14 B Heading2 Char7,Roman 14 B Heading11 Char7,new page/chapter Char7,Head1 Char7,1 Cha"/>
    <w:rsid w:val="00065D96"/>
    <w:rPr>
      <w:rFonts w:ascii="Cambria" w:hAnsi="Cambria" w:cs="Cambria"/>
      <w:b/>
      <w:bCs/>
      <w:kern w:val="32"/>
      <w:sz w:val="32"/>
      <w:szCs w:val="32"/>
      <w:lang w:eastAsia="en-US"/>
    </w:rPr>
  </w:style>
  <w:style w:type="character" w:customStyle="1" w:styleId="Heading5Char7">
    <w:name w:val="Heading 5 Char7"/>
    <w:aliases w:val="Numbered - 5 Char7,(A) Char7,SSSSPara Char7,H5 Char7,h5 Char7,Third Level Heading Char7,Level 3 - i Char7,h51 Char7,h52 Char7,Para5 Char7,Lev 5 Char7,5 Char7,Subheading Char7,Heading 5* Char7,FMH1 Char7,Appendix A to X Char7,ds Char7"/>
    <w:rsid w:val="00065D96"/>
    <w:rPr>
      <w:rFonts w:ascii="Times New Roman" w:hAnsi="Times New Roman" w:cs="Times New Roman"/>
      <w:b/>
      <w:bCs/>
      <w:i/>
      <w:iCs/>
      <w:sz w:val="26"/>
      <w:szCs w:val="26"/>
      <w:lang w:eastAsia="en-US"/>
    </w:rPr>
  </w:style>
  <w:style w:type="character" w:customStyle="1" w:styleId="Heading1Char6">
    <w:name w:val="Heading 1 Char6"/>
    <w:aliases w:val="2 Char6,H1 Char6,Subhead A Char6,Section Heading Char6,h1 Char6,Attribute Heading 1 Char6,Roman 14 B Heading Char6,Roman 14 B Heading1 Char6,Roman 14 B Heading2 Char6,Roman 14 B Heading11 Char6,new page/chapter Char6,Head1 Char6,1 Cha5"/>
    <w:rsid w:val="00065D96"/>
    <w:rPr>
      <w:rFonts w:ascii="Cambria" w:hAnsi="Cambria" w:cs="Cambria"/>
      <w:b/>
      <w:bCs/>
      <w:kern w:val="32"/>
      <w:sz w:val="32"/>
      <w:szCs w:val="32"/>
      <w:lang w:eastAsia="en-US"/>
    </w:rPr>
  </w:style>
  <w:style w:type="character" w:customStyle="1" w:styleId="Heading5Char6">
    <w:name w:val="Heading 5 Char6"/>
    <w:aliases w:val="Numbered - 5 Char6,(A) Char6,SSSSPara Char6,H5 Char6,h5 Char6,Third Level Heading Char6,Level 3 - i Char6,h51 Char6,h52 Char6,Para5 Char6,Lev 5 Char6,5 Char6,Subheading Char6,Heading 5* Char6,FMH1 Char6,Appendix A to X Char6,ds Char6"/>
    <w:rsid w:val="00065D96"/>
    <w:rPr>
      <w:rFonts w:ascii="Calibri" w:hAnsi="Calibri" w:cs="Calibri"/>
      <w:b/>
      <w:bCs/>
      <w:i/>
      <w:iCs/>
      <w:sz w:val="26"/>
      <w:szCs w:val="26"/>
      <w:lang w:eastAsia="en-US"/>
    </w:rPr>
  </w:style>
  <w:style w:type="character" w:customStyle="1" w:styleId="Heading1Char5">
    <w:name w:val="Heading 1 Char5"/>
    <w:aliases w:val="2 Char5,H1 Char5,Subhead A Char5,Section Heading Char5,h1 Char5,Attribute Heading 1 Char5,Roman 14 B Heading Char5,Roman 14 B Heading1 Char5,Roman 14 B Heading2 Char5,Roman 14 B Heading11 Char5,new page/chapter Char5,Head1 Char5,1 Cha4"/>
    <w:rsid w:val="00065D96"/>
    <w:rPr>
      <w:rFonts w:ascii="Cambria" w:hAnsi="Cambria" w:cs="Cambria"/>
      <w:b/>
      <w:bCs/>
      <w:kern w:val="32"/>
      <w:sz w:val="32"/>
      <w:szCs w:val="32"/>
      <w:lang w:eastAsia="en-US"/>
    </w:rPr>
  </w:style>
  <w:style w:type="character" w:customStyle="1" w:styleId="Heading5Char5">
    <w:name w:val="Heading 5 Char5"/>
    <w:aliases w:val="Numbered - 5 Char5,(A) Char5,SSSSPara Char5,H5 Char5,h5 Char5,Third Level Heading Char5,Level 3 - i Char5,h51 Char5,h52 Char5,Para5 Char5,Lev 5 Char5,5 Char5,Subheading Char5,Heading 5* Char5,FMH1 Char5,Appendix A to X Char5,ds Char5"/>
    <w:rsid w:val="00065D96"/>
    <w:rPr>
      <w:rFonts w:ascii="Calibri" w:hAnsi="Calibri" w:cs="Calibri"/>
      <w:b/>
      <w:bCs/>
      <w:i/>
      <w:iCs/>
      <w:sz w:val="26"/>
      <w:szCs w:val="26"/>
      <w:lang w:eastAsia="en-US"/>
    </w:rPr>
  </w:style>
  <w:style w:type="character" w:customStyle="1" w:styleId="Heading1Char4">
    <w:name w:val="Heading 1 Char4"/>
    <w:aliases w:val="2 Char4,H1 Char4,Subhead A Char4,Section Heading Char4,h1 Char4,Attribute Heading 1 Char4,Roman 14 B Heading Char4,Roman 14 B Heading1 Char4,Roman 14 B Heading2 Char4,Roman 14 B Heading11 Char4,new page/chapter Char4,Head1 Char4,1 Cha3"/>
    <w:rsid w:val="00065D96"/>
    <w:rPr>
      <w:rFonts w:ascii="Cambria" w:hAnsi="Cambria" w:cs="Cambria"/>
      <w:b/>
      <w:bCs/>
      <w:kern w:val="32"/>
      <w:sz w:val="32"/>
      <w:szCs w:val="32"/>
      <w:lang w:eastAsia="en-US"/>
    </w:rPr>
  </w:style>
  <w:style w:type="character" w:customStyle="1" w:styleId="Heading5Char4">
    <w:name w:val="Heading 5 Char4"/>
    <w:aliases w:val="Numbered - 5 Char4,(A) Char4,SSSSPara Char4,H5 Char4,h5 Char4,Third Level Heading Char4,Level 3 - i Char4,h51 Char4,h52 Char4,Para5 Char4,Lev 5 Char4,5 Char4,Subheading Char4,Heading 5* Char4,FMH1 Char4,Appendix A to X Char4,ds Char4"/>
    <w:rsid w:val="00065D96"/>
    <w:rPr>
      <w:rFonts w:ascii="Calibri" w:hAnsi="Calibri" w:cs="Calibri"/>
      <w:b/>
      <w:bCs/>
      <w:i/>
      <w:iCs/>
      <w:sz w:val="26"/>
      <w:szCs w:val="26"/>
      <w:lang w:eastAsia="en-US"/>
    </w:rPr>
  </w:style>
  <w:style w:type="character" w:customStyle="1" w:styleId="Heading1Char3">
    <w:name w:val="Heading 1 Char3"/>
    <w:aliases w:val="2 Char3,H1 Char3,Subhead A Char3,Section Heading Char3,h1 Char3,Attribute Heading 1 Char3,Roman 14 B Heading Char3,Roman 14 B Heading1 Char3,Roman 14 B Heading2 Char3,Roman 14 B Heading11 Char3,new page/chapter Char3,Head1 Char3,1 Cha2"/>
    <w:rsid w:val="00065D96"/>
    <w:rPr>
      <w:rFonts w:ascii="Cambria" w:hAnsi="Cambria" w:cs="Cambria"/>
      <w:b/>
      <w:bCs/>
      <w:kern w:val="32"/>
      <w:sz w:val="32"/>
      <w:szCs w:val="32"/>
      <w:lang w:eastAsia="en-US"/>
    </w:rPr>
  </w:style>
  <w:style w:type="character" w:customStyle="1" w:styleId="Heading5Char3">
    <w:name w:val="Heading 5 Char3"/>
    <w:aliases w:val="Numbered - 5 Char3,(A) Char3,SSSSPara Char3,H5 Char3,h5 Char3,Third Level Heading Char3,Level 3 - i Char3,h51 Char3,h52 Char3,Para5 Char3,Lev 5 Char3,5 Char3,Subheading Char3,Heading 5* Char3,FMH1 Char3,Appendix A to X Char3,ds Char3"/>
    <w:rsid w:val="00065D96"/>
    <w:rPr>
      <w:rFonts w:ascii="Calibri" w:hAnsi="Calibri" w:cs="Calibri"/>
      <w:b/>
      <w:bCs/>
      <w:i/>
      <w:iCs/>
      <w:sz w:val="26"/>
      <w:szCs w:val="26"/>
      <w:lang w:eastAsia="en-US"/>
    </w:rPr>
  </w:style>
  <w:style w:type="character" w:customStyle="1" w:styleId="Heading1Char2">
    <w:name w:val="Heading 1 Char2"/>
    <w:aliases w:val="2 Char2,H1 Char2,Subhead A Char2,Section Heading Char2,h1 Char2,Attribute Heading 1 Char2,Roman 14 B Heading Char2,Roman 14 B Heading1 Char2,Roman 14 B Heading2 Char2,Roman 14 B Heading11 Char2,new page/chapter Char2,Head1 Char2,1 Cha1"/>
    <w:rsid w:val="00065D96"/>
    <w:rPr>
      <w:rFonts w:ascii="Cambria" w:hAnsi="Cambria" w:cs="Cambria"/>
      <w:b/>
      <w:bCs/>
      <w:kern w:val="32"/>
      <w:sz w:val="32"/>
      <w:szCs w:val="32"/>
      <w:lang w:eastAsia="en-US"/>
    </w:rPr>
  </w:style>
  <w:style w:type="character" w:customStyle="1" w:styleId="Heading5Char2">
    <w:name w:val="Heading 5 Char2"/>
    <w:aliases w:val="Numbered - 5 Char2,(A) Char2,SSSSPara Char2,H5 Char2,h5 Char2,Third Level Heading Char2,Level 3 - i Char2,h51 Char2,h52 Char2,Para5 Char2,Lev 5 Char2,5 Char2,Subheading Char2,Heading 5* Char2,FMH1 Char2,Appendix A to X Char2,ds Char2"/>
    <w:rsid w:val="00065D96"/>
    <w:rPr>
      <w:rFonts w:ascii="Calibri" w:hAnsi="Calibri" w:cs="Calibri"/>
      <w:b/>
      <w:bCs/>
      <w:i/>
      <w:iCs/>
      <w:sz w:val="26"/>
      <w:szCs w:val="26"/>
      <w:lang w:eastAsia="en-US"/>
    </w:rPr>
  </w:style>
  <w:style w:type="character" w:customStyle="1" w:styleId="Heading1Char1">
    <w:name w:val="Heading 1 Char1"/>
    <w:aliases w:val="2 Char1,H1 Char1,Subhead A Char1,Section Heading Char1,h1 Char1,Attribute Heading 1 Char1,Roman 14 B Heading Char1,Roman 14 B Heading1 Char1,Roman 14 B Heading2 Char1,Roman 14 B Heading11 Char1,new page/chapter Char1,Head1 Char1,1 Char1"/>
    <w:rsid w:val="00065D96"/>
    <w:rPr>
      <w:rFonts w:ascii="Times New Roman" w:hAnsi="Times New Roman" w:cs="Times New Roman"/>
      <w:b/>
      <w:bCs/>
      <w:sz w:val="24"/>
      <w:szCs w:val="24"/>
      <w:u w:val="single"/>
      <w:lang w:val="en-GB" w:eastAsia="en-US"/>
    </w:rPr>
  </w:style>
  <w:style w:type="character" w:customStyle="1" w:styleId="Heading5Char1">
    <w:name w:val="Heading 5 Char1"/>
    <w:aliases w:val="Numbered - 5 Char1,(A) Char1,SSSSPara Char1,H5 Char1,h5 Char1,Third Level Heading Char1,Level 3 - i Char1,h51 Char1,h52 Char1,Para5 Char1,Lev 5 Char1,5 Char1,Subheading Char1,Heading 5* Char1,FMH1 Char1,Appendix A to X Char1,ds Char1"/>
    <w:rsid w:val="00065D96"/>
    <w:rPr>
      <w:rFonts w:ascii="Times New Roman" w:hAnsi="Times New Roman" w:cs="Times New Roman"/>
      <w:b/>
      <w:bCs/>
      <w:i/>
      <w:iCs/>
      <w:sz w:val="26"/>
      <w:szCs w:val="26"/>
      <w:lang w:val="en-GB" w:eastAsia="en-US"/>
    </w:rPr>
  </w:style>
  <w:style w:type="character" w:customStyle="1" w:styleId="BodyText2Char">
    <w:name w:val="Body Text 2 Char"/>
    <w:rsid w:val="00065D96"/>
    <w:rPr>
      <w:rFonts w:ascii="Times New Roman" w:hAnsi="Times New Roman" w:cs="Times New Roman"/>
      <w:sz w:val="24"/>
      <w:szCs w:val="24"/>
      <w:lang w:eastAsia="en-US"/>
    </w:rPr>
  </w:style>
  <w:style w:type="character" w:customStyle="1" w:styleId="BodyTextIndentChar">
    <w:name w:val="Body Text Indent Char"/>
    <w:rsid w:val="00065D96"/>
    <w:rPr>
      <w:rFonts w:ascii="Times New Roman" w:hAnsi="Times New Roman" w:cs="Times New Roman"/>
      <w:sz w:val="24"/>
      <w:szCs w:val="24"/>
      <w:lang w:eastAsia="en-US"/>
    </w:rPr>
  </w:style>
  <w:style w:type="character" w:customStyle="1" w:styleId="BodyTextIndent2Char">
    <w:name w:val="Body Text Indent 2 Char"/>
    <w:rsid w:val="00065D96"/>
    <w:rPr>
      <w:rFonts w:ascii="Times New Roman" w:hAnsi="Times New Roman" w:cs="Times New Roman"/>
      <w:sz w:val="24"/>
      <w:szCs w:val="24"/>
      <w:lang w:eastAsia="en-US"/>
    </w:rPr>
  </w:style>
  <w:style w:type="character" w:customStyle="1" w:styleId="HeaderChar">
    <w:name w:val="Header Char"/>
    <w:rsid w:val="00065D96"/>
    <w:rPr>
      <w:rFonts w:ascii="Times New Roman" w:hAnsi="Times New Roman" w:cs="Times New Roman"/>
      <w:sz w:val="24"/>
      <w:szCs w:val="24"/>
      <w:lang w:eastAsia="en-US"/>
    </w:rPr>
  </w:style>
  <w:style w:type="character" w:customStyle="1" w:styleId="FooterChar">
    <w:name w:val="Footer Char"/>
    <w:rsid w:val="00065D96"/>
    <w:rPr>
      <w:rFonts w:ascii="Times New Roman" w:hAnsi="Times New Roman" w:cs="Times New Roman"/>
      <w:sz w:val="24"/>
      <w:szCs w:val="24"/>
      <w:lang w:eastAsia="en-US"/>
    </w:rPr>
  </w:style>
  <w:style w:type="character" w:customStyle="1" w:styleId="BodyTextIndent3Char">
    <w:name w:val="Body Text Indent 3 Char"/>
    <w:rsid w:val="00065D96"/>
    <w:rPr>
      <w:rFonts w:ascii="Times New Roman" w:hAnsi="Times New Roman" w:cs="Times New Roman"/>
      <w:sz w:val="16"/>
      <w:szCs w:val="16"/>
      <w:lang w:eastAsia="en-US"/>
    </w:rPr>
  </w:style>
  <w:style w:type="character" w:customStyle="1" w:styleId="BodyText3Char">
    <w:name w:val="Body Text 3 Char"/>
    <w:rsid w:val="00065D96"/>
    <w:rPr>
      <w:rFonts w:ascii="Times New Roman" w:hAnsi="Times New Roman" w:cs="Times New Roman"/>
      <w:sz w:val="16"/>
      <w:szCs w:val="16"/>
      <w:lang w:eastAsia="en-US"/>
    </w:rPr>
  </w:style>
  <w:style w:type="character" w:customStyle="1" w:styleId="CommentTextChar">
    <w:name w:val="Comment Text Char"/>
    <w:uiPriority w:val="99"/>
    <w:rsid w:val="00065D96"/>
    <w:rPr>
      <w:rFonts w:ascii="Times New Roman" w:hAnsi="Times New Roman" w:cs="Times New Roman"/>
      <w:sz w:val="20"/>
      <w:szCs w:val="20"/>
      <w:lang w:eastAsia="en-US"/>
    </w:rPr>
  </w:style>
  <w:style w:type="character" w:customStyle="1" w:styleId="CommentSubjectChar">
    <w:name w:val="Comment Subject Char"/>
    <w:rsid w:val="00065D96"/>
    <w:rPr>
      <w:rFonts w:ascii="Times New Roman" w:hAnsi="Times New Roman" w:cs="Times New Roman"/>
      <w:b/>
      <w:bCs/>
      <w:sz w:val="20"/>
      <w:szCs w:val="20"/>
      <w:lang w:eastAsia="en-US"/>
    </w:rPr>
  </w:style>
  <w:style w:type="character" w:customStyle="1" w:styleId="BalloonTextChar">
    <w:name w:val="Balloon Text Char"/>
    <w:rsid w:val="00065D96"/>
    <w:rPr>
      <w:rFonts w:ascii="Times New Roman" w:hAnsi="Times New Roman" w:cs="Times New Roman"/>
      <w:sz w:val="2"/>
      <w:szCs w:val="2"/>
      <w:lang w:eastAsia="en-US"/>
    </w:rPr>
  </w:style>
  <w:style w:type="paragraph" w:styleId="ListParagraph">
    <w:name w:val="List Paragraph"/>
    <w:basedOn w:val="Normal"/>
    <w:qFormat/>
    <w:rsid w:val="00065D96"/>
    <w:pPr>
      <w:tabs>
        <w:tab w:val="clear" w:pos="2160"/>
        <w:tab w:val="clear" w:pos="2880"/>
        <w:tab w:val="clear" w:pos="3600"/>
        <w:tab w:val="clear" w:pos="4320"/>
        <w:tab w:val="clear" w:pos="5040"/>
        <w:tab w:val="clear" w:pos="9029"/>
      </w:tabs>
      <w:ind w:left="720"/>
      <w:jc w:val="left"/>
    </w:pPr>
    <w:rPr>
      <w:szCs w:val="24"/>
    </w:rPr>
  </w:style>
  <w:style w:type="character" w:customStyle="1" w:styleId="MRABodyChar">
    <w:name w:val="MRA Body Char"/>
    <w:rsid w:val="00065D96"/>
    <w:rPr>
      <w:rFonts w:ascii="Arial" w:hAnsi="Arial" w:cs="Arial"/>
      <w:sz w:val="22"/>
      <w:szCs w:val="22"/>
      <w:lang w:eastAsia="en-US"/>
    </w:rPr>
  </w:style>
  <w:style w:type="paragraph" w:customStyle="1" w:styleId="MRATitles">
    <w:name w:val="MRA Titles"/>
    <w:basedOn w:val="Normal"/>
    <w:next w:val="MRABody"/>
    <w:rsid w:val="00065D96"/>
    <w:pPr>
      <w:tabs>
        <w:tab w:val="clear" w:pos="2160"/>
        <w:tab w:val="clear" w:pos="2880"/>
        <w:tab w:val="clear" w:pos="3600"/>
        <w:tab w:val="clear" w:pos="4320"/>
        <w:tab w:val="clear" w:pos="5040"/>
        <w:tab w:val="clear" w:pos="9029"/>
      </w:tabs>
      <w:spacing w:before="240" w:after="120" w:line="288" w:lineRule="auto"/>
      <w:jc w:val="center"/>
    </w:pPr>
    <w:rPr>
      <w:rFonts w:ascii="Arial" w:hAnsi="Arial" w:cs="Arial"/>
      <w:b/>
      <w:bCs/>
      <w:sz w:val="32"/>
      <w:szCs w:val="32"/>
    </w:rPr>
  </w:style>
  <w:style w:type="character" w:customStyle="1" w:styleId="MRATitlesChar">
    <w:name w:val="MRA Titles Char"/>
    <w:rsid w:val="00065D96"/>
    <w:rPr>
      <w:rFonts w:ascii="Arial" w:hAnsi="Arial" w:cs="Arial"/>
      <w:b/>
      <w:bCs/>
      <w:sz w:val="22"/>
      <w:szCs w:val="22"/>
      <w:lang w:eastAsia="en-US"/>
    </w:rPr>
  </w:style>
  <w:style w:type="paragraph" w:customStyle="1" w:styleId="MAPBody">
    <w:name w:val="MAP Body"/>
    <w:basedOn w:val="Normal"/>
    <w:rsid w:val="00065D96"/>
    <w:pPr>
      <w:keepLines/>
      <w:tabs>
        <w:tab w:val="clear" w:pos="2160"/>
        <w:tab w:val="clear" w:pos="2880"/>
        <w:tab w:val="clear" w:pos="3600"/>
        <w:tab w:val="clear" w:pos="4320"/>
        <w:tab w:val="clear" w:pos="5040"/>
        <w:tab w:val="clear" w:pos="9029"/>
      </w:tabs>
      <w:spacing w:after="120" w:line="288" w:lineRule="auto"/>
      <w:jc w:val="left"/>
    </w:pPr>
    <w:rPr>
      <w:rFonts w:ascii="Arial" w:hAnsi="Arial" w:cs="Arial"/>
      <w:sz w:val="22"/>
      <w:szCs w:val="22"/>
    </w:rPr>
  </w:style>
  <w:style w:type="character" w:customStyle="1" w:styleId="MAPBodyChar">
    <w:name w:val="MAP Body Char"/>
    <w:rsid w:val="00065D96"/>
    <w:rPr>
      <w:rFonts w:ascii="Arial" w:hAnsi="Arial" w:cs="Arial"/>
      <w:sz w:val="22"/>
      <w:szCs w:val="22"/>
      <w:lang w:eastAsia="en-US"/>
    </w:rPr>
  </w:style>
  <w:style w:type="character" w:customStyle="1" w:styleId="searchword1">
    <w:name w:val="searchword1"/>
    <w:rsid w:val="00065D96"/>
    <w:rPr>
      <w:rFonts w:ascii="Times New Roman" w:hAnsi="Times New Roman" w:cs="Times New Roman"/>
      <w:shd w:val="clear" w:color="auto" w:fill="FFFF00"/>
    </w:rPr>
  </w:style>
  <w:style w:type="paragraph" w:customStyle="1" w:styleId="Body2">
    <w:name w:val="Body2"/>
    <w:basedOn w:val="Normal"/>
    <w:rsid w:val="00065D96"/>
    <w:pPr>
      <w:tabs>
        <w:tab w:val="clear" w:pos="2160"/>
        <w:tab w:val="clear" w:pos="2880"/>
        <w:tab w:val="clear" w:pos="3600"/>
        <w:tab w:val="clear" w:pos="4320"/>
        <w:tab w:val="clear" w:pos="5040"/>
        <w:tab w:val="clear" w:pos="9029"/>
      </w:tabs>
      <w:spacing w:after="220" w:line="360" w:lineRule="auto"/>
      <w:ind w:left="709"/>
    </w:pPr>
    <w:rPr>
      <w:rFonts w:ascii="Trebuchet MS" w:hAnsi="Trebuchet MS"/>
      <w:sz w:val="22"/>
      <w:szCs w:val="22"/>
    </w:rPr>
  </w:style>
  <w:style w:type="paragraph" w:customStyle="1" w:styleId="Body3">
    <w:name w:val="Body3"/>
    <w:basedOn w:val="Normal"/>
    <w:rsid w:val="00065D96"/>
    <w:pPr>
      <w:tabs>
        <w:tab w:val="clear" w:pos="2160"/>
        <w:tab w:val="clear" w:pos="2880"/>
        <w:tab w:val="clear" w:pos="3600"/>
        <w:tab w:val="clear" w:pos="4320"/>
        <w:tab w:val="clear" w:pos="5040"/>
        <w:tab w:val="clear" w:pos="9029"/>
      </w:tabs>
      <w:spacing w:after="220" w:line="360" w:lineRule="auto"/>
      <w:ind w:left="1412"/>
    </w:pPr>
    <w:rPr>
      <w:rFonts w:ascii="Trebuchet MS" w:hAnsi="Trebuchet MS"/>
      <w:sz w:val="22"/>
      <w:szCs w:val="22"/>
    </w:rPr>
  </w:style>
  <w:style w:type="paragraph" w:customStyle="1" w:styleId="Sch2style1">
    <w:name w:val="Sch (2style)  1"/>
    <w:basedOn w:val="Normal"/>
    <w:rsid w:val="00065D96"/>
    <w:pPr>
      <w:tabs>
        <w:tab w:val="clear" w:pos="2160"/>
        <w:tab w:val="clear" w:pos="2880"/>
        <w:tab w:val="clear" w:pos="3600"/>
        <w:tab w:val="clear" w:pos="4320"/>
        <w:tab w:val="clear" w:pos="5040"/>
        <w:tab w:val="clear" w:pos="9029"/>
        <w:tab w:val="num" w:pos="709"/>
      </w:tabs>
      <w:spacing w:before="280" w:after="120" w:line="300" w:lineRule="exact"/>
      <w:ind w:left="709" w:hanging="709"/>
    </w:pPr>
    <w:rPr>
      <w:sz w:val="22"/>
      <w:szCs w:val="22"/>
    </w:rPr>
  </w:style>
  <w:style w:type="paragraph" w:customStyle="1" w:styleId="Sch2stylea">
    <w:name w:val="Sch (2style) (a)"/>
    <w:basedOn w:val="Normal"/>
    <w:rsid w:val="00065D96"/>
    <w:pPr>
      <w:numPr>
        <w:ilvl w:val="1"/>
        <w:numId w:val="79"/>
      </w:numPr>
      <w:tabs>
        <w:tab w:val="clear" w:pos="2160"/>
        <w:tab w:val="clear" w:pos="2880"/>
        <w:tab w:val="clear" w:pos="3600"/>
        <w:tab w:val="clear" w:pos="4320"/>
        <w:tab w:val="clear" w:pos="5040"/>
        <w:tab w:val="clear" w:pos="9029"/>
      </w:tabs>
      <w:spacing w:after="120" w:line="300" w:lineRule="exact"/>
    </w:pPr>
    <w:rPr>
      <w:sz w:val="22"/>
      <w:szCs w:val="22"/>
    </w:rPr>
  </w:style>
  <w:style w:type="paragraph" w:customStyle="1" w:styleId="Sch2stylei">
    <w:name w:val="Sch (2style) (i)"/>
    <w:basedOn w:val="Heading4"/>
    <w:rsid w:val="00065D96"/>
    <w:pPr>
      <w:numPr>
        <w:ilvl w:val="2"/>
        <w:numId w:val="79"/>
      </w:numPr>
      <w:tabs>
        <w:tab w:val="clear" w:pos="2880"/>
        <w:tab w:val="clear" w:pos="3600"/>
        <w:tab w:val="clear" w:pos="4320"/>
        <w:tab w:val="clear" w:pos="5040"/>
        <w:tab w:val="clear" w:pos="9029"/>
        <w:tab w:val="num" w:pos="1855"/>
        <w:tab w:val="num" w:pos="2064"/>
        <w:tab w:val="left" w:pos="2268"/>
      </w:tabs>
      <w:spacing w:after="120" w:line="300" w:lineRule="atLeast"/>
    </w:pPr>
    <w:rPr>
      <w:noProof/>
      <w:sz w:val="22"/>
      <w:szCs w:val="22"/>
    </w:rPr>
  </w:style>
  <w:style w:type="paragraph" w:customStyle="1" w:styleId="Definitions">
    <w:name w:val="Definitions"/>
    <w:basedOn w:val="Normal"/>
    <w:rsid w:val="00065D96"/>
    <w:pPr>
      <w:tabs>
        <w:tab w:val="clear" w:pos="2160"/>
        <w:tab w:val="clear" w:pos="2880"/>
        <w:tab w:val="clear" w:pos="3600"/>
        <w:tab w:val="clear" w:pos="4320"/>
        <w:tab w:val="clear" w:pos="5040"/>
        <w:tab w:val="clear" w:pos="9029"/>
        <w:tab w:val="left" w:pos="709"/>
      </w:tabs>
      <w:spacing w:after="120" w:line="300" w:lineRule="atLeast"/>
      <w:ind w:left="720"/>
    </w:pPr>
    <w:rPr>
      <w:sz w:val="22"/>
      <w:szCs w:val="22"/>
    </w:rPr>
  </w:style>
  <w:style w:type="paragraph" w:customStyle="1" w:styleId="Body1">
    <w:name w:val="Body1"/>
    <w:basedOn w:val="BodyText"/>
    <w:rsid w:val="00065D96"/>
    <w:pPr>
      <w:tabs>
        <w:tab w:val="clear" w:pos="2160"/>
        <w:tab w:val="clear" w:pos="2880"/>
        <w:tab w:val="clear" w:pos="3600"/>
        <w:tab w:val="clear" w:pos="4320"/>
        <w:tab w:val="clear" w:pos="5040"/>
      </w:tabs>
      <w:spacing w:after="220" w:line="360" w:lineRule="auto"/>
      <w:ind w:left="709"/>
    </w:pPr>
    <w:rPr>
      <w:rFonts w:ascii="Trebuchet MS" w:hAnsi="Trebuchet MS"/>
      <w:sz w:val="22"/>
      <w:szCs w:val="22"/>
    </w:rPr>
  </w:style>
  <w:style w:type="paragraph" w:customStyle="1" w:styleId="Body4">
    <w:name w:val="Body4"/>
    <w:basedOn w:val="Body1"/>
    <w:rsid w:val="00065D96"/>
    <w:pPr>
      <w:ind w:left="2132"/>
    </w:pPr>
  </w:style>
  <w:style w:type="character" w:customStyle="1" w:styleId="FootnoteTextChar">
    <w:name w:val="Footnote Text Char"/>
    <w:semiHidden/>
    <w:rsid w:val="00065D96"/>
    <w:rPr>
      <w:rFonts w:ascii="Times New Roman" w:hAnsi="Times New Roman"/>
      <w:sz w:val="20"/>
      <w:szCs w:val="20"/>
      <w:lang w:eastAsia="en-US"/>
    </w:rPr>
  </w:style>
  <w:style w:type="paragraph" w:customStyle="1" w:styleId="MAPTable">
    <w:name w:val="MAP Table"/>
    <w:basedOn w:val="Normal"/>
    <w:qFormat/>
    <w:rsid w:val="00065D96"/>
    <w:pPr>
      <w:keepLines/>
      <w:tabs>
        <w:tab w:val="clear" w:pos="2160"/>
        <w:tab w:val="clear" w:pos="2880"/>
        <w:tab w:val="clear" w:pos="3600"/>
        <w:tab w:val="clear" w:pos="4320"/>
        <w:tab w:val="clear" w:pos="5040"/>
        <w:tab w:val="clear" w:pos="9029"/>
      </w:tabs>
      <w:spacing w:after="60"/>
      <w:jc w:val="left"/>
    </w:pPr>
    <w:rPr>
      <w:rFonts w:ascii="Arial" w:hAnsi="Arial" w:cs="Arial"/>
      <w:sz w:val="18"/>
      <w:szCs w:val="22"/>
    </w:rPr>
  </w:style>
  <w:style w:type="paragraph" w:customStyle="1" w:styleId="1stbullet">
    <w:name w:val="1st bullet"/>
    <w:basedOn w:val="Normal"/>
    <w:rsid w:val="00065D96"/>
    <w:pPr>
      <w:numPr>
        <w:numId w:val="80"/>
      </w:numPr>
      <w:tabs>
        <w:tab w:val="clear" w:pos="2160"/>
        <w:tab w:val="clear" w:pos="2880"/>
        <w:tab w:val="clear" w:pos="3600"/>
        <w:tab w:val="clear" w:pos="4320"/>
        <w:tab w:val="clear" w:pos="5040"/>
        <w:tab w:val="clear" w:pos="9029"/>
      </w:tabs>
    </w:pPr>
    <w:rPr>
      <w:rFonts w:ascii="Arial" w:hAnsi="Arial"/>
      <w:sz w:val="22"/>
      <w:szCs w:val="24"/>
    </w:rPr>
  </w:style>
  <w:style w:type="paragraph" w:styleId="Caption">
    <w:name w:val="caption"/>
    <w:basedOn w:val="Normal"/>
    <w:next w:val="Normal"/>
    <w:qFormat/>
    <w:rsid w:val="00EC0E7F"/>
    <w:pPr>
      <w:tabs>
        <w:tab w:val="clear" w:pos="2160"/>
        <w:tab w:val="clear" w:pos="2880"/>
        <w:tab w:val="clear" w:pos="3600"/>
        <w:tab w:val="clear" w:pos="4320"/>
        <w:tab w:val="clear" w:pos="5040"/>
        <w:tab w:val="clear" w:pos="9029"/>
      </w:tabs>
      <w:spacing w:before="120" w:after="120"/>
      <w:jc w:val="left"/>
    </w:pPr>
    <w:rPr>
      <w:rFonts w:ascii="Arial" w:hAnsi="Arial"/>
      <w:b/>
      <w:sz w:val="20"/>
    </w:rPr>
  </w:style>
  <w:style w:type="character" w:styleId="Emphasis">
    <w:name w:val="Emphasis"/>
    <w:qFormat/>
    <w:rsid w:val="00EC0E7F"/>
    <w:rPr>
      <w:i/>
    </w:rPr>
  </w:style>
  <w:style w:type="paragraph" w:styleId="EndnoteText">
    <w:name w:val="endnote text"/>
    <w:basedOn w:val="Normal"/>
    <w:link w:val="EndnoteTextChar"/>
    <w:semiHidden/>
    <w:rsid w:val="00EC0E7F"/>
    <w:pPr>
      <w:tabs>
        <w:tab w:val="clear" w:pos="2160"/>
        <w:tab w:val="clear" w:pos="2880"/>
        <w:tab w:val="clear" w:pos="3600"/>
        <w:tab w:val="clear" w:pos="4320"/>
        <w:tab w:val="clear" w:pos="5040"/>
        <w:tab w:val="clear" w:pos="9029"/>
        <w:tab w:val="left" w:pos="720"/>
      </w:tabs>
      <w:jc w:val="left"/>
    </w:pPr>
    <w:rPr>
      <w:rFonts w:ascii="Arial" w:hAnsi="Arial"/>
      <w:sz w:val="18"/>
      <w:lang w:val="x-none"/>
    </w:rPr>
  </w:style>
  <w:style w:type="character" w:customStyle="1" w:styleId="EndnoteTextChar">
    <w:name w:val="Endnote Text Char"/>
    <w:link w:val="EndnoteText"/>
    <w:semiHidden/>
    <w:rsid w:val="00EC0E7F"/>
    <w:rPr>
      <w:rFonts w:ascii="Arial" w:hAnsi="Arial"/>
      <w:sz w:val="18"/>
      <w:lang w:eastAsia="en-US"/>
    </w:rPr>
  </w:style>
  <w:style w:type="paragraph" w:styleId="EnvelopeAddress">
    <w:name w:val="envelope address"/>
    <w:basedOn w:val="Normal"/>
    <w:semiHidden/>
    <w:rsid w:val="00EC0E7F"/>
    <w:pPr>
      <w:framePr w:w="7920" w:h="1980" w:hRule="exact" w:hSpace="180" w:wrap="auto" w:hAnchor="page" w:xAlign="center" w:yAlign="bottom"/>
      <w:tabs>
        <w:tab w:val="clear" w:pos="2160"/>
        <w:tab w:val="clear" w:pos="2880"/>
        <w:tab w:val="clear" w:pos="3600"/>
        <w:tab w:val="clear" w:pos="4320"/>
        <w:tab w:val="clear" w:pos="5040"/>
        <w:tab w:val="clear" w:pos="9029"/>
      </w:tabs>
      <w:ind w:left="2880"/>
      <w:jc w:val="left"/>
    </w:pPr>
    <w:rPr>
      <w:rFonts w:ascii="Arial" w:hAnsi="Arial"/>
    </w:rPr>
  </w:style>
  <w:style w:type="paragraph" w:styleId="EnvelopeReturn">
    <w:name w:val="envelope return"/>
    <w:basedOn w:val="Normal"/>
    <w:semiHidden/>
    <w:rsid w:val="00EC0E7F"/>
    <w:pPr>
      <w:tabs>
        <w:tab w:val="clear" w:pos="2160"/>
        <w:tab w:val="clear" w:pos="2880"/>
        <w:tab w:val="clear" w:pos="3600"/>
        <w:tab w:val="clear" w:pos="4320"/>
        <w:tab w:val="clear" w:pos="5040"/>
        <w:tab w:val="clear" w:pos="9029"/>
      </w:tabs>
      <w:jc w:val="left"/>
    </w:pPr>
    <w:rPr>
      <w:rFonts w:ascii="Arial" w:hAnsi="Arial"/>
      <w:sz w:val="20"/>
    </w:rPr>
  </w:style>
  <w:style w:type="paragraph" w:styleId="MacroText">
    <w:name w:val="macro"/>
    <w:link w:val="MacroTextChar"/>
    <w:semiHidden/>
    <w:rsid w:val="00EC0E7F"/>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eastAsia="en-US"/>
    </w:rPr>
  </w:style>
  <w:style w:type="character" w:customStyle="1" w:styleId="MacroTextChar">
    <w:name w:val="Macro Text Char"/>
    <w:link w:val="MacroText"/>
    <w:semiHidden/>
    <w:rsid w:val="00EC0E7F"/>
    <w:rPr>
      <w:rFonts w:ascii="Courier New" w:hAnsi="Courier New"/>
      <w:lang w:val="en-GB" w:eastAsia="en-US" w:bidi="ar-SA"/>
    </w:rPr>
  </w:style>
  <w:style w:type="paragraph" w:styleId="MessageHeader">
    <w:name w:val="Message Header"/>
    <w:basedOn w:val="Normal"/>
    <w:link w:val="MessageHeaderChar"/>
    <w:semiHidden/>
    <w:rsid w:val="00EC0E7F"/>
    <w:pPr>
      <w:pBdr>
        <w:top w:val="single" w:sz="6" w:space="1" w:color="auto"/>
        <w:left w:val="single" w:sz="6" w:space="1" w:color="auto"/>
        <w:bottom w:val="single" w:sz="6" w:space="1" w:color="auto"/>
        <w:right w:val="single" w:sz="6" w:space="1" w:color="auto"/>
      </w:pBdr>
      <w:shd w:val="pct20" w:color="auto" w:fill="auto"/>
      <w:tabs>
        <w:tab w:val="clear" w:pos="2160"/>
        <w:tab w:val="clear" w:pos="2880"/>
        <w:tab w:val="clear" w:pos="3600"/>
        <w:tab w:val="clear" w:pos="4320"/>
        <w:tab w:val="clear" w:pos="5040"/>
        <w:tab w:val="clear" w:pos="9029"/>
      </w:tabs>
      <w:ind w:left="1134" w:hanging="1134"/>
      <w:jc w:val="left"/>
    </w:pPr>
    <w:rPr>
      <w:rFonts w:ascii="Arial" w:hAnsi="Arial"/>
      <w:lang w:val="x-none"/>
    </w:rPr>
  </w:style>
  <w:style w:type="character" w:customStyle="1" w:styleId="MessageHeaderChar">
    <w:name w:val="Message Header Char"/>
    <w:link w:val="MessageHeader"/>
    <w:semiHidden/>
    <w:rsid w:val="00EC0E7F"/>
    <w:rPr>
      <w:rFonts w:ascii="Arial" w:hAnsi="Arial"/>
      <w:sz w:val="24"/>
      <w:shd w:val="pct20" w:color="auto" w:fill="auto"/>
      <w:lang w:eastAsia="en-US"/>
    </w:rPr>
  </w:style>
  <w:style w:type="paragraph" w:styleId="PlainText">
    <w:name w:val="Plain Text"/>
    <w:basedOn w:val="Normal"/>
    <w:link w:val="PlainTextChar"/>
    <w:semiHidden/>
    <w:rsid w:val="00EC0E7F"/>
    <w:pPr>
      <w:tabs>
        <w:tab w:val="clear" w:pos="2160"/>
        <w:tab w:val="clear" w:pos="2880"/>
        <w:tab w:val="clear" w:pos="3600"/>
        <w:tab w:val="clear" w:pos="4320"/>
        <w:tab w:val="clear" w:pos="5040"/>
        <w:tab w:val="clear" w:pos="9029"/>
      </w:tabs>
      <w:jc w:val="left"/>
    </w:pPr>
    <w:rPr>
      <w:rFonts w:ascii="Courier New" w:hAnsi="Courier New"/>
      <w:sz w:val="20"/>
      <w:lang w:val="x-none"/>
    </w:rPr>
  </w:style>
  <w:style w:type="character" w:customStyle="1" w:styleId="PlainTextChar">
    <w:name w:val="Plain Text Char"/>
    <w:link w:val="PlainText"/>
    <w:semiHidden/>
    <w:rsid w:val="00EC0E7F"/>
    <w:rPr>
      <w:rFonts w:ascii="Courier New" w:hAnsi="Courier New"/>
      <w:lang w:eastAsia="en-US"/>
    </w:rPr>
  </w:style>
  <w:style w:type="paragraph" w:styleId="Subtitle">
    <w:name w:val="Subtitle"/>
    <w:basedOn w:val="Normal"/>
    <w:link w:val="SubtitleChar"/>
    <w:qFormat/>
    <w:rsid w:val="00EC0E7F"/>
    <w:pPr>
      <w:tabs>
        <w:tab w:val="clear" w:pos="2160"/>
        <w:tab w:val="clear" w:pos="2880"/>
        <w:tab w:val="clear" w:pos="3600"/>
        <w:tab w:val="clear" w:pos="4320"/>
        <w:tab w:val="clear" w:pos="5040"/>
        <w:tab w:val="clear" w:pos="9029"/>
      </w:tabs>
      <w:spacing w:after="60"/>
      <w:jc w:val="center"/>
      <w:outlineLvl w:val="1"/>
    </w:pPr>
    <w:rPr>
      <w:rFonts w:ascii="Arial" w:hAnsi="Arial"/>
      <w:lang w:val="x-none"/>
    </w:rPr>
  </w:style>
  <w:style w:type="character" w:customStyle="1" w:styleId="SubtitleChar">
    <w:name w:val="Subtitle Char"/>
    <w:link w:val="Subtitle"/>
    <w:rsid w:val="00EC0E7F"/>
    <w:rPr>
      <w:rFonts w:ascii="Arial" w:hAnsi="Arial"/>
      <w:sz w:val="24"/>
      <w:lang w:eastAsia="en-US"/>
    </w:rPr>
  </w:style>
  <w:style w:type="paragraph" w:styleId="TableofAuthorities">
    <w:name w:val="table of authorities"/>
    <w:basedOn w:val="Normal"/>
    <w:next w:val="Normal"/>
    <w:semiHidden/>
    <w:rsid w:val="00EC0E7F"/>
    <w:pPr>
      <w:tabs>
        <w:tab w:val="clear" w:pos="2160"/>
        <w:tab w:val="clear" w:pos="2880"/>
        <w:tab w:val="clear" w:pos="3600"/>
        <w:tab w:val="clear" w:pos="4320"/>
        <w:tab w:val="clear" w:pos="5040"/>
        <w:tab w:val="clear" w:pos="9029"/>
      </w:tabs>
      <w:ind w:left="220" w:hanging="220"/>
      <w:jc w:val="left"/>
    </w:pPr>
    <w:rPr>
      <w:rFonts w:ascii="Arial" w:hAnsi="Arial"/>
      <w:sz w:val="20"/>
    </w:rPr>
  </w:style>
  <w:style w:type="paragraph" w:styleId="TableofFigures">
    <w:name w:val="table of figures"/>
    <w:basedOn w:val="Normal"/>
    <w:next w:val="Normal"/>
    <w:semiHidden/>
    <w:rsid w:val="00EC0E7F"/>
    <w:pPr>
      <w:tabs>
        <w:tab w:val="clear" w:pos="2160"/>
        <w:tab w:val="clear" w:pos="2880"/>
        <w:tab w:val="clear" w:pos="3600"/>
        <w:tab w:val="clear" w:pos="4320"/>
        <w:tab w:val="clear" w:pos="5040"/>
        <w:tab w:val="clear" w:pos="9029"/>
      </w:tabs>
      <w:ind w:left="440" w:hanging="440"/>
      <w:jc w:val="left"/>
    </w:pPr>
    <w:rPr>
      <w:rFonts w:ascii="Arial" w:hAnsi="Arial"/>
      <w:sz w:val="20"/>
    </w:rPr>
  </w:style>
  <w:style w:type="paragraph" w:styleId="BodyTextIndent2">
    <w:name w:val="Body Text Indent 2"/>
    <w:basedOn w:val="Normal"/>
    <w:link w:val="BodyTextIndent2Char1"/>
    <w:semiHidden/>
    <w:rsid w:val="00EC0E7F"/>
    <w:pPr>
      <w:tabs>
        <w:tab w:val="clear" w:pos="2160"/>
        <w:tab w:val="clear" w:pos="2880"/>
        <w:tab w:val="clear" w:pos="3600"/>
        <w:tab w:val="clear" w:pos="4320"/>
        <w:tab w:val="clear" w:pos="5040"/>
        <w:tab w:val="clear" w:pos="9029"/>
      </w:tabs>
      <w:spacing w:after="120" w:line="480" w:lineRule="auto"/>
      <w:ind w:left="283"/>
      <w:jc w:val="left"/>
    </w:pPr>
    <w:rPr>
      <w:rFonts w:ascii="Arial" w:hAnsi="Arial"/>
      <w:sz w:val="20"/>
      <w:lang w:val="x-none"/>
    </w:rPr>
  </w:style>
  <w:style w:type="character" w:customStyle="1" w:styleId="BodyTextIndent2Char1">
    <w:name w:val="Body Text Indent 2 Char1"/>
    <w:link w:val="BodyTextIndent2"/>
    <w:semiHidden/>
    <w:rsid w:val="00EC0E7F"/>
    <w:rPr>
      <w:rFonts w:ascii="Arial" w:hAnsi="Arial"/>
      <w:lang w:eastAsia="en-US"/>
    </w:rPr>
  </w:style>
  <w:style w:type="paragraph" w:styleId="BodyTextIndent3">
    <w:name w:val="Body Text Indent 3"/>
    <w:basedOn w:val="Normal"/>
    <w:link w:val="BodyTextIndent3Char1"/>
    <w:semiHidden/>
    <w:rsid w:val="00EC0E7F"/>
    <w:pPr>
      <w:tabs>
        <w:tab w:val="clear" w:pos="2160"/>
        <w:tab w:val="clear" w:pos="2880"/>
        <w:tab w:val="clear" w:pos="3600"/>
        <w:tab w:val="clear" w:pos="4320"/>
        <w:tab w:val="clear" w:pos="5040"/>
        <w:tab w:val="clear" w:pos="9029"/>
      </w:tabs>
      <w:ind w:left="283"/>
      <w:jc w:val="left"/>
    </w:pPr>
    <w:rPr>
      <w:rFonts w:ascii="Century Gothic" w:hAnsi="Century Gothic"/>
      <w:sz w:val="22"/>
      <w:szCs w:val="22"/>
      <w:lang w:val="x-none"/>
    </w:rPr>
  </w:style>
  <w:style w:type="character" w:customStyle="1" w:styleId="BodyTextIndent3Char1">
    <w:name w:val="Body Text Indent 3 Char1"/>
    <w:link w:val="BodyTextIndent3"/>
    <w:semiHidden/>
    <w:rsid w:val="00EC0E7F"/>
    <w:rPr>
      <w:rFonts w:ascii="Century Gothic" w:hAnsi="Century Gothic"/>
      <w:sz w:val="22"/>
      <w:szCs w:val="22"/>
      <w:lang w:eastAsia="en-US"/>
    </w:rPr>
  </w:style>
  <w:style w:type="paragraph" w:styleId="NormalWeb">
    <w:name w:val="Normal (Web)"/>
    <w:basedOn w:val="Normal"/>
    <w:semiHidden/>
    <w:rsid w:val="00EC0E7F"/>
    <w:pPr>
      <w:tabs>
        <w:tab w:val="clear" w:pos="2160"/>
        <w:tab w:val="clear" w:pos="2880"/>
        <w:tab w:val="clear" w:pos="3600"/>
        <w:tab w:val="clear" w:pos="4320"/>
        <w:tab w:val="clear" w:pos="5040"/>
        <w:tab w:val="clear" w:pos="9029"/>
      </w:tabs>
      <w:jc w:val="left"/>
    </w:pPr>
    <w:rPr>
      <w:rFonts w:eastAsia="SimSun"/>
      <w:szCs w:val="24"/>
      <w:lang w:eastAsia="zh-CN"/>
    </w:rPr>
  </w:style>
  <w:style w:type="table" w:styleId="TableGrid">
    <w:name w:val="Table Grid"/>
    <w:basedOn w:val="TableNormal"/>
    <w:uiPriority w:val="59"/>
    <w:rsid w:val="00B3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BodyPara">
    <w:name w:val="GS Body Para"/>
    <w:basedOn w:val="Normal"/>
    <w:link w:val="GSBodyParaChar"/>
    <w:qFormat/>
    <w:rsid w:val="008F3D9A"/>
    <w:pPr>
      <w:tabs>
        <w:tab w:val="clear" w:pos="2160"/>
        <w:tab w:val="clear" w:pos="2880"/>
        <w:tab w:val="clear" w:pos="3600"/>
        <w:tab w:val="clear" w:pos="4320"/>
        <w:tab w:val="clear" w:pos="5040"/>
        <w:tab w:val="clear" w:pos="9029"/>
      </w:tabs>
      <w:spacing w:after="240" w:line="276" w:lineRule="auto"/>
      <w:ind w:left="567"/>
      <w:jc w:val="left"/>
      <w:outlineLvl w:val="1"/>
    </w:pPr>
    <w:rPr>
      <w:rFonts w:ascii="Calibri" w:eastAsia="Calibri" w:hAnsi="Calibri" w:cs="Arial"/>
      <w:szCs w:val="22"/>
    </w:rPr>
  </w:style>
  <w:style w:type="character" w:customStyle="1" w:styleId="GSBodyParaChar">
    <w:name w:val="GS Body Para Char"/>
    <w:link w:val="GSBodyPara"/>
    <w:rsid w:val="008F3D9A"/>
    <w:rPr>
      <w:rFonts w:ascii="Calibri" w:eastAsia="Calibri" w:hAnsi="Calibri" w:cs="Arial"/>
      <w:sz w:val="24"/>
      <w:szCs w:val="22"/>
      <w:lang w:eastAsia="en-US"/>
    </w:rPr>
  </w:style>
  <w:style w:type="numbering" w:customStyle="1" w:styleId="NoList1">
    <w:name w:val="No List1"/>
    <w:next w:val="NoList"/>
    <w:uiPriority w:val="99"/>
    <w:semiHidden/>
    <w:unhideWhenUsed/>
    <w:rsid w:val="00426F1D"/>
  </w:style>
  <w:style w:type="character" w:customStyle="1" w:styleId="DateChar">
    <w:name w:val="Date Char"/>
    <w:link w:val="Date"/>
    <w:semiHidden/>
    <w:rsid w:val="00426F1D"/>
    <w:rPr>
      <w:sz w:val="24"/>
      <w:lang w:eastAsia="en-US"/>
    </w:rPr>
  </w:style>
  <w:style w:type="character" w:customStyle="1" w:styleId="DocumentMapChar">
    <w:name w:val="Document Map Char"/>
    <w:link w:val="DocumentMap"/>
    <w:semiHidden/>
    <w:rsid w:val="00426F1D"/>
    <w:rPr>
      <w:rFonts w:ascii="Tahoma" w:hAnsi="Tahoma" w:cs="Tahoma"/>
      <w:sz w:val="24"/>
      <w:shd w:val="clear" w:color="auto" w:fill="000080"/>
      <w:lang w:eastAsia="en-US"/>
    </w:rPr>
  </w:style>
  <w:style w:type="character" w:styleId="EndnoteReference">
    <w:name w:val="endnote reference"/>
    <w:semiHidden/>
    <w:rsid w:val="00426F1D"/>
    <w:rPr>
      <w:vertAlign w:val="superscript"/>
    </w:rPr>
  </w:style>
  <w:style w:type="character" w:styleId="LineNumber">
    <w:name w:val="line number"/>
    <w:semiHidden/>
    <w:rsid w:val="00426F1D"/>
  </w:style>
  <w:style w:type="character" w:customStyle="1" w:styleId="TitleChar">
    <w:name w:val="Title Char"/>
    <w:link w:val="Title"/>
    <w:rsid w:val="00426F1D"/>
    <w:rPr>
      <w:b/>
      <w:sz w:val="24"/>
      <w:lang w:eastAsia="en-US"/>
    </w:rPr>
  </w:style>
  <w:style w:type="paragraph" w:styleId="Revision">
    <w:name w:val="Revision"/>
    <w:hidden/>
    <w:uiPriority w:val="99"/>
    <w:semiHidden/>
    <w:rsid w:val="00B462AB"/>
    <w:rPr>
      <w:sz w:val="24"/>
      <w:lang w:eastAsia="en-US"/>
    </w:rPr>
  </w:style>
  <w:style w:type="paragraph" w:styleId="ListBullet2">
    <w:name w:val="List Bullet 2"/>
    <w:basedOn w:val="Normal"/>
    <w:uiPriority w:val="99"/>
    <w:semiHidden/>
    <w:unhideWhenUsed/>
    <w:rsid w:val="00320544"/>
    <w:pPr>
      <w:numPr>
        <w:numId w:val="87"/>
      </w:numPr>
      <w:contextualSpacing/>
    </w:pPr>
  </w:style>
  <w:style w:type="paragraph" w:customStyle="1" w:styleId="NormalGS">
    <w:name w:val="Normal GS"/>
    <w:basedOn w:val="Normal"/>
    <w:link w:val="NormalGSChar"/>
    <w:qFormat/>
    <w:rsid w:val="00B16377"/>
    <w:pPr>
      <w:tabs>
        <w:tab w:val="clear" w:pos="2160"/>
        <w:tab w:val="clear" w:pos="2880"/>
        <w:tab w:val="clear" w:pos="3600"/>
        <w:tab w:val="clear" w:pos="4320"/>
        <w:tab w:val="clear" w:pos="5040"/>
        <w:tab w:val="clear" w:pos="9029"/>
      </w:tabs>
      <w:spacing w:line="360" w:lineRule="auto"/>
      <w:jc w:val="left"/>
    </w:pPr>
    <w:rPr>
      <w:rFonts w:ascii="Arial" w:eastAsiaTheme="minorHAnsi" w:hAnsi="Arial" w:cstheme="minorBidi"/>
      <w:color w:val="005420"/>
      <w:sz w:val="18"/>
      <w:szCs w:val="22"/>
    </w:rPr>
  </w:style>
  <w:style w:type="character" w:customStyle="1" w:styleId="NormalGSChar">
    <w:name w:val="Normal GS Char"/>
    <w:basedOn w:val="DefaultParagraphFont"/>
    <w:link w:val="NormalGS"/>
    <w:rsid w:val="00B16377"/>
    <w:rPr>
      <w:rFonts w:ascii="Arial" w:eastAsiaTheme="minorHAnsi" w:hAnsi="Arial" w:cstheme="minorBidi"/>
      <w:color w:val="005420"/>
      <w:sz w:val="18"/>
      <w:szCs w:val="22"/>
      <w:lang w:eastAsia="en-US"/>
    </w:rPr>
  </w:style>
  <w:style w:type="character" w:styleId="PlaceholderText">
    <w:name w:val="Placeholder Text"/>
    <w:basedOn w:val="DefaultParagraphFont"/>
    <w:uiPriority w:val="99"/>
    <w:semiHidden/>
    <w:rsid w:val="00DA4847"/>
    <w:rPr>
      <w:color w:val="808080"/>
    </w:rPr>
  </w:style>
  <w:style w:type="character" w:styleId="UnresolvedMention">
    <w:name w:val="Unresolved Mention"/>
    <w:basedOn w:val="DefaultParagraphFont"/>
    <w:uiPriority w:val="99"/>
    <w:unhideWhenUsed/>
    <w:rsid w:val="00163409"/>
    <w:rPr>
      <w:color w:val="605E5C"/>
      <w:shd w:val="clear" w:color="auto" w:fill="E1DFDD"/>
    </w:rPr>
  </w:style>
  <w:style w:type="numbering" w:customStyle="1" w:styleId="Style1">
    <w:name w:val="Style1"/>
    <w:uiPriority w:val="99"/>
    <w:rsid w:val="00637B37"/>
    <w:pPr>
      <w:numPr>
        <w:numId w:val="128"/>
      </w:numPr>
    </w:pPr>
  </w:style>
  <w:style w:type="paragraph" w:customStyle="1" w:styleId="MRASchedule">
    <w:name w:val="MRA Schedule"/>
    <w:basedOn w:val="MRAHeading1"/>
    <w:next w:val="MRAL1Numbered"/>
    <w:link w:val="MRAScheduleChar"/>
    <w:qFormat/>
    <w:rsid w:val="00FE227B"/>
    <w:pPr>
      <w:pPrChange w:id="0" w:author="Gemserv" w:date="2020-05-13T07:38:00Z">
        <w:pPr>
          <w:tabs>
            <w:tab w:val="left" w:pos="2160"/>
            <w:tab w:val="left" w:pos="2880"/>
            <w:tab w:val="left" w:pos="3600"/>
            <w:tab w:val="left" w:pos="4320"/>
            <w:tab w:val="left" w:pos="5040"/>
          </w:tabs>
          <w:spacing w:after="200"/>
        </w:pPr>
      </w:pPrChange>
    </w:pPr>
    <w:rPr>
      <w:bCs/>
      <w:szCs w:val="22"/>
      <w:rPrChange w:id="0" w:author="Gemserv" w:date="2020-05-13T07:38:00Z">
        <w:rPr>
          <w:bCs/>
          <w:sz w:val="28"/>
          <w:szCs w:val="22"/>
          <w:lang w:val="en-GB" w:eastAsia="en-US" w:bidi="ar-SA"/>
        </w:rPr>
      </w:rPrChange>
    </w:rPr>
  </w:style>
  <w:style w:type="character" w:customStyle="1" w:styleId="BodyTextChar1">
    <w:name w:val="Body Text Char1"/>
    <w:aliases w:val="bt Char,heading3 Char,Body Text - Level 2 Char,jfp_standard Char,1body Char,BodText Char,body text Char,Body Txt Char,contents Char,Body Text 1.1 Char,bt wide Char,b Char,BT Char,block Char,by Char,t1 Char,taten_body Char,bd Char,bo Char"/>
    <w:basedOn w:val="DefaultParagraphFont"/>
    <w:link w:val="BodyText"/>
    <w:rsid w:val="00FE227B"/>
    <w:rPr>
      <w:sz w:val="24"/>
      <w:lang w:eastAsia="en-US"/>
    </w:rPr>
  </w:style>
  <w:style w:type="character" w:customStyle="1" w:styleId="MRAHeading1Char">
    <w:name w:val="MRA Heading 1 Char"/>
    <w:basedOn w:val="BodyTextChar1"/>
    <w:link w:val="MRAHeading1"/>
    <w:rsid w:val="00FE227B"/>
    <w:rPr>
      <w:b/>
      <w:sz w:val="28"/>
      <w:lang w:eastAsia="en-US"/>
    </w:rPr>
  </w:style>
  <w:style w:type="character" w:customStyle="1" w:styleId="MRAScheduleChar">
    <w:name w:val="MRA Schedule Char"/>
    <w:basedOn w:val="MRAHeading1Char"/>
    <w:link w:val="MRASchedule"/>
    <w:rsid w:val="00FE227B"/>
    <w:rPr>
      <w:b/>
      <w:bCs/>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470627">
      <w:bodyDiv w:val="1"/>
      <w:marLeft w:val="0"/>
      <w:marRight w:val="0"/>
      <w:marTop w:val="0"/>
      <w:marBottom w:val="0"/>
      <w:divBdr>
        <w:top w:val="none" w:sz="0" w:space="0" w:color="auto"/>
        <w:left w:val="none" w:sz="0" w:space="0" w:color="auto"/>
        <w:bottom w:val="none" w:sz="0" w:space="0" w:color="auto"/>
        <w:right w:val="none" w:sz="0" w:space="0" w:color="auto"/>
      </w:divBdr>
    </w:div>
    <w:div w:id="380903331">
      <w:bodyDiv w:val="1"/>
      <w:marLeft w:val="0"/>
      <w:marRight w:val="0"/>
      <w:marTop w:val="0"/>
      <w:marBottom w:val="0"/>
      <w:divBdr>
        <w:top w:val="none" w:sz="0" w:space="0" w:color="auto"/>
        <w:left w:val="none" w:sz="0" w:space="0" w:color="auto"/>
        <w:bottom w:val="none" w:sz="0" w:space="0" w:color="auto"/>
        <w:right w:val="none" w:sz="0" w:space="0" w:color="auto"/>
      </w:divBdr>
    </w:div>
    <w:div w:id="20893019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7.wmf"/><Relationship Id="rId21" Type="http://schemas.openxmlformats.org/officeDocument/2006/relationships/oleObject" Target="embeddings/oleObject3.bin"/><Relationship Id="rId42" Type="http://schemas.openxmlformats.org/officeDocument/2006/relationships/image" Target="media/image14.wmf"/><Relationship Id="rId47" Type="http://schemas.openxmlformats.org/officeDocument/2006/relationships/oleObject" Target="embeddings/oleObject15.bin"/><Relationship Id="rId63" Type="http://schemas.openxmlformats.org/officeDocument/2006/relationships/oleObject" Target="embeddings/oleObject23.bin"/><Relationship Id="rId68" Type="http://schemas.openxmlformats.org/officeDocument/2006/relationships/image" Target="media/image27.wmf"/><Relationship Id="rId84" Type="http://schemas.openxmlformats.org/officeDocument/2006/relationships/fontTable" Target="fontTable.xml"/><Relationship Id="rId16" Type="http://schemas.openxmlformats.org/officeDocument/2006/relationships/image" Target="media/image2.wmf"/><Relationship Id="rId11" Type="http://schemas.openxmlformats.org/officeDocument/2006/relationships/header" Target="header1.xml"/><Relationship Id="rId32" Type="http://schemas.openxmlformats.org/officeDocument/2006/relationships/footer" Target="footer1.xml"/><Relationship Id="rId37" Type="http://schemas.openxmlformats.org/officeDocument/2006/relationships/oleObject" Target="embeddings/oleObject10.bin"/><Relationship Id="rId53" Type="http://schemas.openxmlformats.org/officeDocument/2006/relationships/oleObject" Target="embeddings/oleObject18.bin"/><Relationship Id="rId58" Type="http://schemas.openxmlformats.org/officeDocument/2006/relationships/image" Target="media/image22.wmf"/><Relationship Id="rId74" Type="http://schemas.openxmlformats.org/officeDocument/2006/relationships/footer" Target="footer4.xml"/><Relationship Id="rId79" Type="http://schemas.openxmlformats.org/officeDocument/2006/relationships/footer" Target="footer7.xml"/><Relationship Id="rId5" Type="http://schemas.openxmlformats.org/officeDocument/2006/relationships/numbering" Target="numbering.xml"/><Relationship Id="rId19" Type="http://schemas.openxmlformats.org/officeDocument/2006/relationships/oleObject" Target="embeddings/oleObject2.bin"/><Relationship Id="rId14" Type="http://schemas.microsoft.com/office/2011/relationships/commentsExtended" Target="commentsExtended.xml"/><Relationship Id="rId22" Type="http://schemas.openxmlformats.org/officeDocument/2006/relationships/image" Target="media/image5.wmf"/><Relationship Id="rId27" Type="http://schemas.openxmlformats.org/officeDocument/2006/relationships/oleObject" Target="embeddings/oleObject6.bin"/><Relationship Id="rId30" Type="http://schemas.openxmlformats.org/officeDocument/2006/relationships/image" Target="media/image9.wmf"/><Relationship Id="rId35" Type="http://schemas.openxmlformats.org/officeDocument/2006/relationships/oleObject" Target="embeddings/oleObject9.bin"/><Relationship Id="rId43" Type="http://schemas.openxmlformats.org/officeDocument/2006/relationships/oleObject" Target="embeddings/oleObject13.bin"/><Relationship Id="rId48" Type="http://schemas.openxmlformats.org/officeDocument/2006/relationships/image" Target="media/image17.wmf"/><Relationship Id="rId56" Type="http://schemas.openxmlformats.org/officeDocument/2006/relationships/image" Target="media/image21.wmf"/><Relationship Id="rId64" Type="http://schemas.openxmlformats.org/officeDocument/2006/relationships/image" Target="media/image25.wmf"/><Relationship Id="rId69" Type="http://schemas.openxmlformats.org/officeDocument/2006/relationships/oleObject" Target="embeddings/oleObject26.bin"/><Relationship Id="rId77" Type="http://schemas.openxmlformats.org/officeDocument/2006/relationships/header" Target="header6.xml"/><Relationship Id="rId8" Type="http://schemas.openxmlformats.org/officeDocument/2006/relationships/webSettings" Target="webSettings.xml"/><Relationship Id="rId51" Type="http://schemas.openxmlformats.org/officeDocument/2006/relationships/oleObject" Target="embeddings/oleObject17.bin"/><Relationship Id="rId72" Type="http://schemas.openxmlformats.org/officeDocument/2006/relationships/header" Target="header4.xml"/><Relationship Id="rId80" Type="http://schemas.openxmlformats.org/officeDocument/2006/relationships/header" Target="header7.xml"/><Relationship Id="rId85" Type="http://schemas.microsoft.com/office/2011/relationships/people" Target="people.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oleObject" Target="embeddings/oleObject5.bin"/><Relationship Id="rId33" Type="http://schemas.openxmlformats.org/officeDocument/2006/relationships/footer" Target="footer2.xml"/><Relationship Id="rId38" Type="http://schemas.openxmlformats.org/officeDocument/2006/relationships/image" Target="media/image12.wmf"/><Relationship Id="rId46" Type="http://schemas.openxmlformats.org/officeDocument/2006/relationships/image" Target="media/image16.wmf"/><Relationship Id="rId59" Type="http://schemas.openxmlformats.org/officeDocument/2006/relationships/oleObject" Target="embeddings/oleObject21.bin"/><Relationship Id="rId67" Type="http://schemas.openxmlformats.org/officeDocument/2006/relationships/oleObject" Target="embeddings/oleObject25.bin"/><Relationship Id="rId20" Type="http://schemas.openxmlformats.org/officeDocument/2006/relationships/image" Target="media/image4.wmf"/><Relationship Id="rId41" Type="http://schemas.openxmlformats.org/officeDocument/2006/relationships/oleObject" Target="embeddings/oleObject12.bin"/><Relationship Id="rId54" Type="http://schemas.openxmlformats.org/officeDocument/2006/relationships/image" Target="media/image20.wmf"/><Relationship Id="rId62" Type="http://schemas.openxmlformats.org/officeDocument/2006/relationships/image" Target="media/image24.wmf"/><Relationship Id="rId70" Type="http://schemas.openxmlformats.org/officeDocument/2006/relationships/header" Target="header3.xml"/><Relationship Id="rId75" Type="http://schemas.openxmlformats.org/officeDocument/2006/relationships/header" Target="header5.xml"/><Relationship Id="rId83"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5" Type="http://schemas.microsoft.com/office/2016/09/relationships/commentsIds" Target="commentsIds.xml"/><Relationship Id="rId23" Type="http://schemas.openxmlformats.org/officeDocument/2006/relationships/oleObject" Target="embeddings/oleObject4.bin"/><Relationship Id="rId28" Type="http://schemas.openxmlformats.org/officeDocument/2006/relationships/image" Target="media/image8.wmf"/><Relationship Id="rId36" Type="http://schemas.openxmlformats.org/officeDocument/2006/relationships/image" Target="media/image11.wmf"/><Relationship Id="rId49" Type="http://schemas.openxmlformats.org/officeDocument/2006/relationships/oleObject" Target="embeddings/oleObject16.bin"/><Relationship Id="rId57" Type="http://schemas.openxmlformats.org/officeDocument/2006/relationships/oleObject" Target="embeddings/oleObject20.bin"/><Relationship Id="rId10" Type="http://schemas.openxmlformats.org/officeDocument/2006/relationships/endnotes" Target="endnotes.xml"/><Relationship Id="rId31" Type="http://schemas.openxmlformats.org/officeDocument/2006/relationships/oleObject" Target="embeddings/oleObject8.bin"/><Relationship Id="rId44" Type="http://schemas.openxmlformats.org/officeDocument/2006/relationships/image" Target="media/image15.wmf"/><Relationship Id="rId52" Type="http://schemas.openxmlformats.org/officeDocument/2006/relationships/image" Target="media/image19.wmf"/><Relationship Id="rId60" Type="http://schemas.openxmlformats.org/officeDocument/2006/relationships/image" Target="media/image23.wmf"/><Relationship Id="rId65" Type="http://schemas.openxmlformats.org/officeDocument/2006/relationships/oleObject" Target="embeddings/oleObject24.bin"/><Relationship Id="rId73" Type="http://schemas.openxmlformats.org/officeDocument/2006/relationships/footer" Target="footer3.xml"/><Relationship Id="rId78" Type="http://schemas.openxmlformats.org/officeDocument/2006/relationships/footer" Target="footer6.xml"/><Relationship Id="rId81" Type="http://schemas.openxmlformats.org/officeDocument/2006/relationships/footer" Target="footer8.xml"/><Relationship Id="rId86"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comments" Target="comments.xml"/><Relationship Id="rId18" Type="http://schemas.openxmlformats.org/officeDocument/2006/relationships/image" Target="media/image3.wmf"/><Relationship Id="rId39" Type="http://schemas.openxmlformats.org/officeDocument/2006/relationships/oleObject" Target="embeddings/oleObject11.bin"/><Relationship Id="rId34" Type="http://schemas.openxmlformats.org/officeDocument/2006/relationships/image" Target="media/image10.wmf"/><Relationship Id="rId50" Type="http://schemas.openxmlformats.org/officeDocument/2006/relationships/image" Target="media/image18.wmf"/><Relationship Id="rId55" Type="http://schemas.openxmlformats.org/officeDocument/2006/relationships/oleObject" Target="embeddings/oleObject19.bin"/><Relationship Id="rId76" Type="http://schemas.openxmlformats.org/officeDocument/2006/relationships/footer" Target="footer5.xml"/><Relationship Id="rId7" Type="http://schemas.openxmlformats.org/officeDocument/2006/relationships/settings" Target="settings.xml"/><Relationship Id="rId71" Type="http://schemas.openxmlformats.org/officeDocument/2006/relationships/image" Target="media/image28.wmf"/><Relationship Id="rId2" Type="http://schemas.openxmlformats.org/officeDocument/2006/relationships/customXml" Target="../customXml/item2.xml"/><Relationship Id="rId29" Type="http://schemas.openxmlformats.org/officeDocument/2006/relationships/oleObject" Target="embeddings/oleObject7.bin"/><Relationship Id="rId24" Type="http://schemas.openxmlformats.org/officeDocument/2006/relationships/image" Target="media/image6.wmf"/><Relationship Id="rId40" Type="http://schemas.openxmlformats.org/officeDocument/2006/relationships/image" Target="media/image13.wmf"/><Relationship Id="rId45" Type="http://schemas.openxmlformats.org/officeDocument/2006/relationships/oleObject" Target="embeddings/oleObject14.bin"/><Relationship Id="rId66" Type="http://schemas.openxmlformats.org/officeDocument/2006/relationships/image" Target="media/image26.wmf"/><Relationship Id="rId87" Type="http://schemas.microsoft.com/office/2018/08/relationships/commentsExtensible" Target="commentsExtensible.xml"/><Relationship Id="rId61" Type="http://schemas.openxmlformats.org/officeDocument/2006/relationships/oleObject" Target="embeddings/oleObject22.bin"/><Relationship Id="rId82" Type="http://schemas.openxmlformats.org/officeDocument/2006/relationships/header" Target="header8.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603183A274D68448C2D68A181AC0B69" ma:contentTypeVersion="12" ma:contentTypeDescription="Create a new document." ma:contentTypeScope="" ma:versionID="e79075fb150da311029f9f1de0a8197f">
  <xsd:schema xmlns:xsd="http://www.w3.org/2001/XMLSchema" xmlns:xs="http://www.w3.org/2001/XMLSchema" xmlns:p="http://schemas.microsoft.com/office/2006/metadata/properties" xmlns:ns3="2fc7a9a0-bbbe-47d3-b7b3-d29a012511be" xmlns:ns4="857badc0-a493-4e1f-a7a0-423f4372840e" targetNamespace="http://schemas.microsoft.com/office/2006/metadata/properties" ma:root="true" ma:fieldsID="9cecc95ec949c98cea3eaafc5d34772a" ns3:_="" ns4:_="">
    <xsd:import namespace="2fc7a9a0-bbbe-47d3-b7b3-d29a012511be"/>
    <xsd:import namespace="857badc0-a493-4e1f-a7a0-423f4372840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c7a9a0-bbbe-47d3-b7b3-d29a012511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7badc0-a493-4e1f-a7a0-423f4372840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C25610-3F90-4FDF-A4A1-BA0F3260CD20}">
  <ds:schemaRefs>
    <ds:schemaRef ds:uri="http://schemas.microsoft.com/sharepoint/v3/contenttype/forms"/>
  </ds:schemaRefs>
</ds:datastoreItem>
</file>

<file path=customXml/itemProps2.xml><?xml version="1.0" encoding="utf-8"?>
<ds:datastoreItem xmlns:ds="http://schemas.openxmlformats.org/officeDocument/2006/customXml" ds:itemID="{7AB440B9-F42E-44EB-97CC-3B086AB4CCDF}">
  <ds:schemaRefs>
    <ds:schemaRef ds:uri="http://purl.org/dc/dcmitype/"/>
    <ds:schemaRef ds:uri="http://schemas.microsoft.com/office/2006/metadata/properties"/>
    <ds:schemaRef ds:uri="2fc7a9a0-bbbe-47d3-b7b3-d29a012511be"/>
    <ds:schemaRef ds:uri="http://purl.org/dc/elements/1.1/"/>
    <ds:schemaRef ds:uri="http://www.w3.org/XML/1998/namespace"/>
    <ds:schemaRef ds:uri="857badc0-a493-4e1f-a7a0-423f4372840e"/>
    <ds:schemaRef ds:uri="http://schemas.microsoft.com/office/infopath/2007/PartnerControls"/>
    <ds:schemaRef ds:uri="http://purl.org/dc/terms/"/>
    <ds:schemaRef ds:uri="http://schemas.microsoft.com/office/2006/documentManagement/types"/>
    <ds:schemaRef ds:uri="http://schemas.openxmlformats.org/package/2006/metadata/core-properties"/>
  </ds:schemaRefs>
</ds:datastoreItem>
</file>

<file path=customXml/itemProps3.xml><?xml version="1.0" encoding="utf-8"?>
<ds:datastoreItem xmlns:ds="http://schemas.openxmlformats.org/officeDocument/2006/customXml" ds:itemID="{3AE9D56E-CE26-42B5-BCB5-8954F50E08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c7a9a0-bbbe-47d3-b7b3-d29a012511be"/>
    <ds:schemaRef ds:uri="857badc0-a493-4e1f-a7a0-423f437284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0EB657-7332-4EE1-8D48-D4BDB6E13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87</Pages>
  <Words>106824</Words>
  <Characters>608900</Characters>
  <Application>Microsoft Office Word</Application>
  <DocSecurity>0</DocSecurity>
  <Lines>5074</Lines>
  <Paragraphs>1428</Paragraphs>
  <ScaleCrop>false</ScaleCrop>
  <HeadingPairs>
    <vt:vector size="2" baseType="variant">
      <vt:variant>
        <vt:lpstr>Title</vt:lpstr>
      </vt:variant>
      <vt:variant>
        <vt:i4>1</vt:i4>
      </vt:variant>
    </vt:vector>
  </HeadingPairs>
  <TitlesOfParts>
    <vt:vector size="1" baseType="lpstr">
      <vt:lpstr>9505506.11</vt:lpstr>
    </vt:vector>
  </TitlesOfParts>
  <Company>Herbert Smith</Company>
  <LinksUpToDate>false</LinksUpToDate>
  <CharactersWithSpaces>714296</CharactersWithSpaces>
  <SharedDoc>false</SharedDoc>
  <HLinks>
    <vt:vector size="540" baseType="variant">
      <vt:variant>
        <vt:i4>2752560</vt:i4>
      </vt:variant>
      <vt:variant>
        <vt:i4>657</vt:i4>
      </vt:variant>
      <vt:variant>
        <vt:i4>0</vt:i4>
      </vt:variant>
      <vt:variant>
        <vt:i4>5</vt:i4>
      </vt:variant>
      <vt:variant>
        <vt:lpwstr>http://www.mrasco.com/</vt:lpwstr>
      </vt:variant>
      <vt:variant>
        <vt:lpwstr/>
      </vt:variant>
      <vt:variant>
        <vt:i4>2556009</vt:i4>
      </vt:variant>
      <vt:variant>
        <vt:i4>636</vt:i4>
      </vt:variant>
      <vt:variant>
        <vt:i4>0</vt:i4>
      </vt:variant>
      <vt:variant>
        <vt:i4>5</vt:i4>
      </vt:variant>
      <vt:variant>
        <vt:lpwstr>http://www.greendealorb.co.uk/</vt:lpwstr>
      </vt:variant>
      <vt:variant>
        <vt:lpwstr/>
      </vt:variant>
      <vt:variant>
        <vt:i4>1245241</vt:i4>
      </vt:variant>
      <vt:variant>
        <vt:i4>527</vt:i4>
      </vt:variant>
      <vt:variant>
        <vt:i4>0</vt:i4>
      </vt:variant>
      <vt:variant>
        <vt:i4>5</vt:i4>
      </vt:variant>
      <vt:variant>
        <vt:lpwstr/>
      </vt:variant>
      <vt:variant>
        <vt:lpwstr>_Toc433966881</vt:lpwstr>
      </vt:variant>
      <vt:variant>
        <vt:i4>1245241</vt:i4>
      </vt:variant>
      <vt:variant>
        <vt:i4>521</vt:i4>
      </vt:variant>
      <vt:variant>
        <vt:i4>0</vt:i4>
      </vt:variant>
      <vt:variant>
        <vt:i4>5</vt:i4>
      </vt:variant>
      <vt:variant>
        <vt:lpwstr/>
      </vt:variant>
      <vt:variant>
        <vt:lpwstr>_Toc433966880</vt:lpwstr>
      </vt:variant>
      <vt:variant>
        <vt:i4>1835065</vt:i4>
      </vt:variant>
      <vt:variant>
        <vt:i4>515</vt:i4>
      </vt:variant>
      <vt:variant>
        <vt:i4>0</vt:i4>
      </vt:variant>
      <vt:variant>
        <vt:i4>5</vt:i4>
      </vt:variant>
      <vt:variant>
        <vt:lpwstr/>
      </vt:variant>
      <vt:variant>
        <vt:lpwstr>_Toc433966879</vt:lpwstr>
      </vt:variant>
      <vt:variant>
        <vt:i4>1835065</vt:i4>
      </vt:variant>
      <vt:variant>
        <vt:i4>509</vt:i4>
      </vt:variant>
      <vt:variant>
        <vt:i4>0</vt:i4>
      </vt:variant>
      <vt:variant>
        <vt:i4>5</vt:i4>
      </vt:variant>
      <vt:variant>
        <vt:lpwstr/>
      </vt:variant>
      <vt:variant>
        <vt:lpwstr>_Toc433966878</vt:lpwstr>
      </vt:variant>
      <vt:variant>
        <vt:i4>1835065</vt:i4>
      </vt:variant>
      <vt:variant>
        <vt:i4>503</vt:i4>
      </vt:variant>
      <vt:variant>
        <vt:i4>0</vt:i4>
      </vt:variant>
      <vt:variant>
        <vt:i4>5</vt:i4>
      </vt:variant>
      <vt:variant>
        <vt:lpwstr/>
      </vt:variant>
      <vt:variant>
        <vt:lpwstr>_Toc433966877</vt:lpwstr>
      </vt:variant>
      <vt:variant>
        <vt:i4>1835065</vt:i4>
      </vt:variant>
      <vt:variant>
        <vt:i4>497</vt:i4>
      </vt:variant>
      <vt:variant>
        <vt:i4>0</vt:i4>
      </vt:variant>
      <vt:variant>
        <vt:i4>5</vt:i4>
      </vt:variant>
      <vt:variant>
        <vt:lpwstr/>
      </vt:variant>
      <vt:variant>
        <vt:lpwstr>_Toc433966876</vt:lpwstr>
      </vt:variant>
      <vt:variant>
        <vt:i4>1835065</vt:i4>
      </vt:variant>
      <vt:variant>
        <vt:i4>491</vt:i4>
      </vt:variant>
      <vt:variant>
        <vt:i4>0</vt:i4>
      </vt:variant>
      <vt:variant>
        <vt:i4>5</vt:i4>
      </vt:variant>
      <vt:variant>
        <vt:lpwstr/>
      </vt:variant>
      <vt:variant>
        <vt:lpwstr>_Toc433966875</vt:lpwstr>
      </vt:variant>
      <vt:variant>
        <vt:i4>1835065</vt:i4>
      </vt:variant>
      <vt:variant>
        <vt:i4>485</vt:i4>
      </vt:variant>
      <vt:variant>
        <vt:i4>0</vt:i4>
      </vt:variant>
      <vt:variant>
        <vt:i4>5</vt:i4>
      </vt:variant>
      <vt:variant>
        <vt:lpwstr/>
      </vt:variant>
      <vt:variant>
        <vt:lpwstr>_Toc433966874</vt:lpwstr>
      </vt:variant>
      <vt:variant>
        <vt:i4>1835065</vt:i4>
      </vt:variant>
      <vt:variant>
        <vt:i4>479</vt:i4>
      </vt:variant>
      <vt:variant>
        <vt:i4>0</vt:i4>
      </vt:variant>
      <vt:variant>
        <vt:i4>5</vt:i4>
      </vt:variant>
      <vt:variant>
        <vt:lpwstr/>
      </vt:variant>
      <vt:variant>
        <vt:lpwstr>_Toc433966873</vt:lpwstr>
      </vt:variant>
      <vt:variant>
        <vt:i4>1835065</vt:i4>
      </vt:variant>
      <vt:variant>
        <vt:i4>473</vt:i4>
      </vt:variant>
      <vt:variant>
        <vt:i4>0</vt:i4>
      </vt:variant>
      <vt:variant>
        <vt:i4>5</vt:i4>
      </vt:variant>
      <vt:variant>
        <vt:lpwstr/>
      </vt:variant>
      <vt:variant>
        <vt:lpwstr>_Toc433966872</vt:lpwstr>
      </vt:variant>
      <vt:variant>
        <vt:i4>1835065</vt:i4>
      </vt:variant>
      <vt:variant>
        <vt:i4>467</vt:i4>
      </vt:variant>
      <vt:variant>
        <vt:i4>0</vt:i4>
      </vt:variant>
      <vt:variant>
        <vt:i4>5</vt:i4>
      </vt:variant>
      <vt:variant>
        <vt:lpwstr/>
      </vt:variant>
      <vt:variant>
        <vt:lpwstr>_Toc433966871</vt:lpwstr>
      </vt:variant>
      <vt:variant>
        <vt:i4>1835065</vt:i4>
      </vt:variant>
      <vt:variant>
        <vt:i4>461</vt:i4>
      </vt:variant>
      <vt:variant>
        <vt:i4>0</vt:i4>
      </vt:variant>
      <vt:variant>
        <vt:i4>5</vt:i4>
      </vt:variant>
      <vt:variant>
        <vt:lpwstr/>
      </vt:variant>
      <vt:variant>
        <vt:lpwstr>_Toc433966870</vt:lpwstr>
      </vt:variant>
      <vt:variant>
        <vt:i4>1900601</vt:i4>
      </vt:variant>
      <vt:variant>
        <vt:i4>455</vt:i4>
      </vt:variant>
      <vt:variant>
        <vt:i4>0</vt:i4>
      </vt:variant>
      <vt:variant>
        <vt:i4>5</vt:i4>
      </vt:variant>
      <vt:variant>
        <vt:lpwstr/>
      </vt:variant>
      <vt:variant>
        <vt:lpwstr>_Toc433966869</vt:lpwstr>
      </vt:variant>
      <vt:variant>
        <vt:i4>1900601</vt:i4>
      </vt:variant>
      <vt:variant>
        <vt:i4>449</vt:i4>
      </vt:variant>
      <vt:variant>
        <vt:i4>0</vt:i4>
      </vt:variant>
      <vt:variant>
        <vt:i4>5</vt:i4>
      </vt:variant>
      <vt:variant>
        <vt:lpwstr/>
      </vt:variant>
      <vt:variant>
        <vt:lpwstr>_Toc433966868</vt:lpwstr>
      </vt:variant>
      <vt:variant>
        <vt:i4>1900601</vt:i4>
      </vt:variant>
      <vt:variant>
        <vt:i4>443</vt:i4>
      </vt:variant>
      <vt:variant>
        <vt:i4>0</vt:i4>
      </vt:variant>
      <vt:variant>
        <vt:i4>5</vt:i4>
      </vt:variant>
      <vt:variant>
        <vt:lpwstr/>
      </vt:variant>
      <vt:variant>
        <vt:lpwstr>_Toc433966867</vt:lpwstr>
      </vt:variant>
      <vt:variant>
        <vt:i4>1900601</vt:i4>
      </vt:variant>
      <vt:variant>
        <vt:i4>437</vt:i4>
      </vt:variant>
      <vt:variant>
        <vt:i4>0</vt:i4>
      </vt:variant>
      <vt:variant>
        <vt:i4>5</vt:i4>
      </vt:variant>
      <vt:variant>
        <vt:lpwstr/>
      </vt:variant>
      <vt:variant>
        <vt:lpwstr>_Toc433966866</vt:lpwstr>
      </vt:variant>
      <vt:variant>
        <vt:i4>1900601</vt:i4>
      </vt:variant>
      <vt:variant>
        <vt:i4>431</vt:i4>
      </vt:variant>
      <vt:variant>
        <vt:i4>0</vt:i4>
      </vt:variant>
      <vt:variant>
        <vt:i4>5</vt:i4>
      </vt:variant>
      <vt:variant>
        <vt:lpwstr/>
      </vt:variant>
      <vt:variant>
        <vt:lpwstr>_Toc433966865</vt:lpwstr>
      </vt:variant>
      <vt:variant>
        <vt:i4>1966136</vt:i4>
      </vt:variant>
      <vt:variant>
        <vt:i4>422</vt:i4>
      </vt:variant>
      <vt:variant>
        <vt:i4>0</vt:i4>
      </vt:variant>
      <vt:variant>
        <vt:i4>5</vt:i4>
      </vt:variant>
      <vt:variant>
        <vt:lpwstr/>
      </vt:variant>
      <vt:variant>
        <vt:lpwstr>_Toc433966952</vt:lpwstr>
      </vt:variant>
      <vt:variant>
        <vt:i4>1966136</vt:i4>
      </vt:variant>
      <vt:variant>
        <vt:i4>416</vt:i4>
      </vt:variant>
      <vt:variant>
        <vt:i4>0</vt:i4>
      </vt:variant>
      <vt:variant>
        <vt:i4>5</vt:i4>
      </vt:variant>
      <vt:variant>
        <vt:lpwstr/>
      </vt:variant>
      <vt:variant>
        <vt:lpwstr>_Toc433966951</vt:lpwstr>
      </vt:variant>
      <vt:variant>
        <vt:i4>1966136</vt:i4>
      </vt:variant>
      <vt:variant>
        <vt:i4>410</vt:i4>
      </vt:variant>
      <vt:variant>
        <vt:i4>0</vt:i4>
      </vt:variant>
      <vt:variant>
        <vt:i4>5</vt:i4>
      </vt:variant>
      <vt:variant>
        <vt:lpwstr/>
      </vt:variant>
      <vt:variant>
        <vt:lpwstr>_Toc433966950</vt:lpwstr>
      </vt:variant>
      <vt:variant>
        <vt:i4>2031672</vt:i4>
      </vt:variant>
      <vt:variant>
        <vt:i4>404</vt:i4>
      </vt:variant>
      <vt:variant>
        <vt:i4>0</vt:i4>
      </vt:variant>
      <vt:variant>
        <vt:i4>5</vt:i4>
      </vt:variant>
      <vt:variant>
        <vt:lpwstr/>
      </vt:variant>
      <vt:variant>
        <vt:lpwstr>_Toc433966949</vt:lpwstr>
      </vt:variant>
      <vt:variant>
        <vt:i4>2031672</vt:i4>
      </vt:variant>
      <vt:variant>
        <vt:i4>398</vt:i4>
      </vt:variant>
      <vt:variant>
        <vt:i4>0</vt:i4>
      </vt:variant>
      <vt:variant>
        <vt:i4>5</vt:i4>
      </vt:variant>
      <vt:variant>
        <vt:lpwstr/>
      </vt:variant>
      <vt:variant>
        <vt:lpwstr>_Toc433966948</vt:lpwstr>
      </vt:variant>
      <vt:variant>
        <vt:i4>2031672</vt:i4>
      </vt:variant>
      <vt:variant>
        <vt:i4>392</vt:i4>
      </vt:variant>
      <vt:variant>
        <vt:i4>0</vt:i4>
      </vt:variant>
      <vt:variant>
        <vt:i4>5</vt:i4>
      </vt:variant>
      <vt:variant>
        <vt:lpwstr/>
      </vt:variant>
      <vt:variant>
        <vt:lpwstr>_Toc433966947</vt:lpwstr>
      </vt:variant>
      <vt:variant>
        <vt:i4>2031672</vt:i4>
      </vt:variant>
      <vt:variant>
        <vt:i4>386</vt:i4>
      </vt:variant>
      <vt:variant>
        <vt:i4>0</vt:i4>
      </vt:variant>
      <vt:variant>
        <vt:i4>5</vt:i4>
      </vt:variant>
      <vt:variant>
        <vt:lpwstr/>
      </vt:variant>
      <vt:variant>
        <vt:lpwstr>_Toc433966946</vt:lpwstr>
      </vt:variant>
      <vt:variant>
        <vt:i4>2031672</vt:i4>
      </vt:variant>
      <vt:variant>
        <vt:i4>380</vt:i4>
      </vt:variant>
      <vt:variant>
        <vt:i4>0</vt:i4>
      </vt:variant>
      <vt:variant>
        <vt:i4>5</vt:i4>
      </vt:variant>
      <vt:variant>
        <vt:lpwstr/>
      </vt:variant>
      <vt:variant>
        <vt:lpwstr>_Toc433966945</vt:lpwstr>
      </vt:variant>
      <vt:variant>
        <vt:i4>2031672</vt:i4>
      </vt:variant>
      <vt:variant>
        <vt:i4>374</vt:i4>
      </vt:variant>
      <vt:variant>
        <vt:i4>0</vt:i4>
      </vt:variant>
      <vt:variant>
        <vt:i4>5</vt:i4>
      </vt:variant>
      <vt:variant>
        <vt:lpwstr/>
      </vt:variant>
      <vt:variant>
        <vt:lpwstr>_Toc433966944</vt:lpwstr>
      </vt:variant>
      <vt:variant>
        <vt:i4>2031672</vt:i4>
      </vt:variant>
      <vt:variant>
        <vt:i4>368</vt:i4>
      </vt:variant>
      <vt:variant>
        <vt:i4>0</vt:i4>
      </vt:variant>
      <vt:variant>
        <vt:i4>5</vt:i4>
      </vt:variant>
      <vt:variant>
        <vt:lpwstr/>
      </vt:variant>
      <vt:variant>
        <vt:lpwstr>_Toc433966943</vt:lpwstr>
      </vt:variant>
      <vt:variant>
        <vt:i4>2031672</vt:i4>
      </vt:variant>
      <vt:variant>
        <vt:i4>362</vt:i4>
      </vt:variant>
      <vt:variant>
        <vt:i4>0</vt:i4>
      </vt:variant>
      <vt:variant>
        <vt:i4>5</vt:i4>
      </vt:variant>
      <vt:variant>
        <vt:lpwstr/>
      </vt:variant>
      <vt:variant>
        <vt:lpwstr>_Toc433966942</vt:lpwstr>
      </vt:variant>
      <vt:variant>
        <vt:i4>2031672</vt:i4>
      </vt:variant>
      <vt:variant>
        <vt:i4>356</vt:i4>
      </vt:variant>
      <vt:variant>
        <vt:i4>0</vt:i4>
      </vt:variant>
      <vt:variant>
        <vt:i4>5</vt:i4>
      </vt:variant>
      <vt:variant>
        <vt:lpwstr/>
      </vt:variant>
      <vt:variant>
        <vt:lpwstr>_Toc433966941</vt:lpwstr>
      </vt:variant>
      <vt:variant>
        <vt:i4>2031672</vt:i4>
      </vt:variant>
      <vt:variant>
        <vt:i4>350</vt:i4>
      </vt:variant>
      <vt:variant>
        <vt:i4>0</vt:i4>
      </vt:variant>
      <vt:variant>
        <vt:i4>5</vt:i4>
      </vt:variant>
      <vt:variant>
        <vt:lpwstr/>
      </vt:variant>
      <vt:variant>
        <vt:lpwstr>_Toc433966940</vt:lpwstr>
      </vt:variant>
      <vt:variant>
        <vt:i4>1572920</vt:i4>
      </vt:variant>
      <vt:variant>
        <vt:i4>344</vt:i4>
      </vt:variant>
      <vt:variant>
        <vt:i4>0</vt:i4>
      </vt:variant>
      <vt:variant>
        <vt:i4>5</vt:i4>
      </vt:variant>
      <vt:variant>
        <vt:lpwstr/>
      </vt:variant>
      <vt:variant>
        <vt:lpwstr>_Toc433966939</vt:lpwstr>
      </vt:variant>
      <vt:variant>
        <vt:i4>1572920</vt:i4>
      </vt:variant>
      <vt:variant>
        <vt:i4>338</vt:i4>
      </vt:variant>
      <vt:variant>
        <vt:i4>0</vt:i4>
      </vt:variant>
      <vt:variant>
        <vt:i4>5</vt:i4>
      </vt:variant>
      <vt:variant>
        <vt:lpwstr/>
      </vt:variant>
      <vt:variant>
        <vt:lpwstr>_Toc433966938</vt:lpwstr>
      </vt:variant>
      <vt:variant>
        <vt:i4>1572920</vt:i4>
      </vt:variant>
      <vt:variant>
        <vt:i4>332</vt:i4>
      </vt:variant>
      <vt:variant>
        <vt:i4>0</vt:i4>
      </vt:variant>
      <vt:variant>
        <vt:i4>5</vt:i4>
      </vt:variant>
      <vt:variant>
        <vt:lpwstr/>
      </vt:variant>
      <vt:variant>
        <vt:lpwstr>_Toc433966937</vt:lpwstr>
      </vt:variant>
      <vt:variant>
        <vt:i4>1572920</vt:i4>
      </vt:variant>
      <vt:variant>
        <vt:i4>326</vt:i4>
      </vt:variant>
      <vt:variant>
        <vt:i4>0</vt:i4>
      </vt:variant>
      <vt:variant>
        <vt:i4>5</vt:i4>
      </vt:variant>
      <vt:variant>
        <vt:lpwstr/>
      </vt:variant>
      <vt:variant>
        <vt:lpwstr>_Toc433966936</vt:lpwstr>
      </vt:variant>
      <vt:variant>
        <vt:i4>1572920</vt:i4>
      </vt:variant>
      <vt:variant>
        <vt:i4>320</vt:i4>
      </vt:variant>
      <vt:variant>
        <vt:i4>0</vt:i4>
      </vt:variant>
      <vt:variant>
        <vt:i4>5</vt:i4>
      </vt:variant>
      <vt:variant>
        <vt:lpwstr/>
      </vt:variant>
      <vt:variant>
        <vt:lpwstr>_Toc433966935</vt:lpwstr>
      </vt:variant>
      <vt:variant>
        <vt:i4>1572920</vt:i4>
      </vt:variant>
      <vt:variant>
        <vt:i4>314</vt:i4>
      </vt:variant>
      <vt:variant>
        <vt:i4>0</vt:i4>
      </vt:variant>
      <vt:variant>
        <vt:i4>5</vt:i4>
      </vt:variant>
      <vt:variant>
        <vt:lpwstr/>
      </vt:variant>
      <vt:variant>
        <vt:lpwstr>_Toc433966934</vt:lpwstr>
      </vt:variant>
      <vt:variant>
        <vt:i4>1572920</vt:i4>
      </vt:variant>
      <vt:variant>
        <vt:i4>308</vt:i4>
      </vt:variant>
      <vt:variant>
        <vt:i4>0</vt:i4>
      </vt:variant>
      <vt:variant>
        <vt:i4>5</vt:i4>
      </vt:variant>
      <vt:variant>
        <vt:lpwstr/>
      </vt:variant>
      <vt:variant>
        <vt:lpwstr>_Toc433966933</vt:lpwstr>
      </vt:variant>
      <vt:variant>
        <vt:i4>1572920</vt:i4>
      </vt:variant>
      <vt:variant>
        <vt:i4>302</vt:i4>
      </vt:variant>
      <vt:variant>
        <vt:i4>0</vt:i4>
      </vt:variant>
      <vt:variant>
        <vt:i4>5</vt:i4>
      </vt:variant>
      <vt:variant>
        <vt:lpwstr/>
      </vt:variant>
      <vt:variant>
        <vt:lpwstr>_Toc433966932</vt:lpwstr>
      </vt:variant>
      <vt:variant>
        <vt:i4>1572920</vt:i4>
      </vt:variant>
      <vt:variant>
        <vt:i4>296</vt:i4>
      </vt:variant>
      <vt:variant>
        <vt:i4>0</vt:i4>
      </vt:variant>
      <vt:variant>
        <vt:i4>5</vt:i4>
      </vt:variant>
      <vt:variant>
        <vt:lpwstr/>
      </vt:variant>
      <vt:variant>
        <vt:lpwstr>_Toc433966931</vt:lpwstr>
      </vt:variant>
      <vt:variant>
        <vt:i4>1572920</vt:i4>
      </vt:variant>
      <vt:variant>
        <vt:i4>290</vt:i4>
      </vt:variant>
      <vt:variant>
        <vt:i4>0</vt:i4>
      </vt:variant>
      <vt:variant>
        <vt:i4>5</vt:i4>
      </vt:variant>
      <vt:variant>
        <vt:lpwstr/>
      </vt:variant>
      <vt:variant>
        <vt:lpwstr>_Toc433966930</vt:lpwstr>
      </vt:variant>
      <vt:variant>
        <vt:i4>1638456</vt:i4>
      </vt:variant>
      <vt:variant>
        <vt:i4>284</vt:i4>
      </vt:variant>
      <vt:variant>
        <vt:i4>0</vt:i4>
      </vt:variant>
      <vt:variant>
        <vt:i4>5</vt:i4>
      </vt:variant>
      <vt:variant>
        <vt:lpwstr/>
      </vt:variant>
      <vt:variant>
        <vt:lpwstr>_Toc433966929</vt:lpwstr>
      </vt:variant>
      <vt:variant>
        <vt:i4>1638456</vt:i4>
      </vt:variant>
      <vt:variant>
        <vt:i4>278</vt:i4>
      </vt:variant>
      <vt:variant>
        <vt:i4>0</vt:i4>
      </vt:variant>
      <vt:variant>
        <vt:i4>5</vt:i4>
      </vt:variant>
      <vt:variant>
        <vt:lpwstr/>
      </vt:variant>
      <vt:variant>
        <vt:lpwstr>_Toc433966928</vt:lpwstr>
      </vt:variant>
      <vt:variant>
        <vt:i4>1638456</vt:i4>
      </vt:variant>
      <vt:variant>
        <vt:i4>272</vt:i4>
      </vt:variant>
      <vt:variant>
        <vt:i4>0</vt:i4>
      </vt:variant>
      <vt:variant>
        <vt:i4>5</vt:i4>
      </vt:variant>
      <vt:variant>
        <vt:lpwstr/>
      </vt:variant>
      <vt:variant>
        <vt:lpwstr>_Toc433966927</vt:lpwstr>
      </vt:variant>
      <vt:variant>
        <vt:i4>1638456</vt:i4>
      </vt:variant>
      <vt:variant>
        <vt:i4>266</vt:i4>
      </vt:variant>
      <vt:variant>
        <vt:i4>0</vt:i4>
      </vt:variant>
      <vt:variant>
        <vt:i4>5</vt:i4>
      </vt:variant>
      <vt:variant>
        <vt:lpwstr/>
      </vt:variant>
      <vt:variant>
        <vt:lpwstr>_Toc433966926</vt:lpwstr>
      </vt:variant>
      <vt:variant>
        <vt:i4>1638456</vt:i4>
      </vt:variant>
      <vt:variant>
        <vt:i4>260</vt:i4>
      </vt:variant>
      <vt:variant>
        <vt:i4>0</vt:i4>
      </vt:variant>
      <vt:variant>
        <vt:i4>5</vt:i4>
      </vt:variant>
      <vt:variant>
        <vt:lpwstr/>
      </vt:variant>
      <vt:variant>
        <vt:lpwstr>_Toc433966925</vt:lpwstr>
      </vt:variant>
      <vt:variant>
        <vt:i4>1638456</vt:i4>
      </vt:variant>
      <vt:variant>
        <vt:i4>254</vt:i4>
      </vt:variant>
      <vt:variant>
        <vt:i4>0</vt:i4>
      </vt:variant>
      <vt:variant>
        <vt:i4>5</vt:i4>
      </vt:variant>
      <vt:variant>
        <vt:lpwstr/>
      </vt:variant>
      <vt:variant>
        <vt:lpwstr>_Toc433966924</vt:lpwstr>
      </vt:variant>
      <vt:variant>
        <vt:i4>1638456</vt:i4>
      </vt:variant>
      <vt:variant>
        <vt:i4>248</vt:i4>
      </vt:variant>
      <vt:variant>
        <vt:i4>0</vt:i4>
      </vt:variant>
      <vt:variant>
        <vt:i4>5</vt:i4>
      </vt:variant>
      <vt:variant>
        <vt:lpwstr/>
      </vt:variant>
      <vt:variant>
        <vt:lpwstr>_Toc433966923</vt:lpwstr>
      </vt:variant>
      <vt:variant>
        <vt:i4>1638456</vt:i4>
      </vt:variant>
      <vt:variant>
        <vt:i4>242</vt:i4>
      </vt:variant>
      <vt:variant>
        <vt:i4>0</vt:i4>
      </vt:variant>
      <vt:variant>
        <vt:i4>5</vt:i4>
      </vt:variant>
      <vt:variant>
        <vt:lpwstr/>
      </vt:variant>
      <vt:variant>
        <vt:lpwstr>_Toc433966922</vt:lpwstr>
      </vt:variant>
      <vt:variant>
        <vt:i4>1638456</vt:i4>
      </vt:variant>
      <vt:variant>
        <vt:i4>236</vt:i4>
      </vt:variant>
      <vt:variant>
        <vt:i4>0</vt:i4>
      </vt:variant>
      <vt:variant>
        <vt:i4>5</vt:i4>
      </vt:variant>
      <vt:variant>
        <vt:lpwstr/>
      </vt:variant>
      <vt:variant>
        <vt:lpwstr>_Toc433966921</vt:lpwstr>
      </vt:variant>
      <vt:variant>
        <vt:i4>1638456</vt:i4>
      </vt:variant>
      <vt:variant>
        <vt:i4>230</vt:i4>
      </vt:variant>
      <vt:variant>
        <vt:i4>0</vt:i4>
      </vt:variant>
      <vt:variant>
        <vt:i4>5</vt:i4>
      </vt:variant>
      <vt:variant>
        <vt:lpwstr/>
      </vt:variant>
      <vt:variant>
        <vt:lpwstr>_Toc433966920</vt:lpwstr>
      </vt:variant>
      <vt:variant>
        <vt:i4>1703992</vt:i4>
      </vt:variant>
      <vt:variant>
        <vt:i4>224</vt:i4>
      </vt:variant>
      <vt:variant>
        <vt:i4>0</vt:i4>
      </vt:variant>
      <vt:variant>
        <vt:i4>5</vt:i4>
      </vt:variant>
      <vt:variant>
        <vt:lpwstr/>
      </vt:variant>
      <vt:variant>
        <vt:lpwstr>_Toc433966919</vt:lpwstr>
      </vt:variant>
      <vt:variant>
        <vt:i4>1703992</vt:i4>
      </vt:variant>
      <vt:variant>
        <vt:i4>218</vt:i4>
      </vt:variant>
      <vt:variant>
        <vt:i4>0</vt:i4>
      </vt:variant>
      <vt:variant>
        <vt:i4>5</vt:i4>
      </vt:variant>
      <vt:variant>
        <vt:lpwstr/>
      </vt:variant>
      <vt:variant>
        <vt:lpwstr>_Toc433966918</vt:lpwstr>
      </vt:variant>
      <vt:variant>
        <vt:i4>1703992</vt:i4>
      </vt:variant>
      <vt:variant>
        <vt:i4>212</vt:i4>
      </vt:variant>
      <vt:variant>
        <vt:i4>0</vt:i4>
      </vt:variant>
      <vt:variant>
        <vt:i4>5</vt:i4>
      </vt:variant>
      <vt:variant>
        <vt:lpwstr/>
      </vt:variant>
      <vt:variant>
        <vt:lpwstr>_Toc433966917</vt:lpwstr>
      </vt:variant>
      <vt:variant>
        <vt:i4>1703992</vt:i4>
      </vt:variant>
      <vt:variant>
        <vt:i4>206</vt:i4>
      </vt:variant>
      <vt:variant>
        <vt:i4>0</vt:i4>
      </vt:variant>
      <vt:variant>
        <vt:i4>5</vt:i4>
      </vt:variant>
      <vt:variant>
        <vt:lpwstr/>
      </vt:variant>
      <vt:variant>
        <vt:lpwstr>_Toc433966916</vt:lpwstr>
      </vt:variant>
      <vt:variant>
        <vt:i4>1703992</vt:i4>
      </vt:variant>
      <vt:variant>
        <vt:i4>200</vt:i4>
      </vt:variant>
      <vt:variant>
        <vt:i4>0</vt:i4>
      </vt:variant>
      <vt:variant>
        <vt:i4>5</vt:i4>
      </vt:variant>
      <vt:variant>
        <vt:lpwstr/>
      </vt:variant>
      <vt:variant>
        <vt:lpwstr>_Toc433966915</vt:lpwstr>
      </vt:variant>
      <vt:variant>
        <vt:i4>1703992</vt:i4>
      </vt:variant>
      <vt:variant>
        <vt:i4>194</vt:i4>
      </vt:variant>
      <vt:variant>
        <vt:i4>0</vt:i4>
      </vt:variant>
      <vt:variant>
        <vt:i4>5</vt:i4>
      </vt:variant>
      <vt:variant>
        <vt:lpwstr/>
      </vt:variant>
      <vt:variant>
        <vt:lpwstr>_Toc433966914</vt:lpwstr>
      </vt:variant>
      <vt:variant>
        <vt:i4>1703992</vt:i4>
      </vt:variant>
      <vt:variant>
        <vt:i4>188</vt:i4>
      </vt:variant>
      <vt:variant>
        <vt:i4>0</vt:i4>
      </vt:variant>
      <vt:variant>
        <vt:i4>5</vt:i4>
      </vt:variant>
      <vt:variant>
        <vt:lpwstr/>
      </vt:variant>
      <vt:variant>
        <vt:lpwstr>_Toc433966913</vt:lpwstr>
      </vt:variant>
      <vt:variant>
        <vt:i4>1703992</vt:i4>
      </vt:variant>
      <vt:variant>
        <vt:i4>182</vt:i4>
      </vt:variant>
      <vt:variant>
        <vt:i4>0</vt:i4>
      </vt:variant>
      <vt:variant>
        <vt:i4>5</vt:i4>
      </vt:variant>
      <vt:variant>
        <vt:lpwstr/>
      </vt:variant>
      <vt:variant>
        <vt:lpwstr>_Toc433966912</vt:lpwstr>
      </vt:variant>
      <vt:variant>
        <vt:i4>1703992</vt:i4>
      </vt:variant>
      <vt:variant>
        <vt:i4>176</vt:i4>
      </vt:variant>
      <vt:variant>
        <vt:i4>0</vt:i4>
      </vt:variant>
      <vt:variant>
        <vt:i4>5</vt:i4>
      </vt:variant>
      <vt:variant>
        <vt:lpwstr/>
      </vt:variant>
      <vt:variant>
        <vt:lpwstr>_Toc433966911</vt:lpwstr>
      </vt:variant>
      <vt:variant>
        <vt:i4>1703992</vt:i4>
      </vt:variant>
      <vt:variant>
        <vt:i4>170</vt:i4>
      </vt:variant>
      <vt:variant>
        <vt:i4>0</vt:i4>
      </vt:variant>
      <vt:variant>
        <vt:i4>5</vt:i4>
      </vt:variant>
      <vt:variant>
        <vt:lpwstr/>
      </vt:variant>
      <vt:variant>
        <vt:lpwstr>_Toc433966910</vt:lpwstr>
      </vt:variant>
      <vt:variant>
        <vt:i4>1769528</vt:i4>
      </vt:variant>
      <vt:variant>
        <vt:i4>164</vt:i4>
      </vt:variant>
      <vt:variant>
        <vt:i4>0</vt:i4>
      </vt:variant>
      <vt:variant>
        <vt:i4>5</vt:i4>
      </vt:variant>
      <vt:variant>
        <vt:lpwstr/>
      </vt:variant>
      <vt:variant>
        <vt:lpwstr>_Toc433966909</vt:lpwstr>
      </vt:variant>
      <vt:variant>
        <vt:i4>1769528</vt:i4>
      </vt:variant>
      <vt:variant>
        <vt:i4>158</vt:i4>
      </vt:variant>
      <vt:variant>
        <vt:i4>0</vt:i4>
      </vt:variant>
      <vt:variant>
        <vt:i4>5</vt:i4>
      </vt:variant>
      <vt:variant>
        <vt:lpwstr/>
      </vt:variant>
      <vt:variant>
        <vt:lpwstr>_Toc433966908</vt:lpwstr>
      </vt:variant>
      <vt:variant>
        <vt:i4>1769528</vt:i4>
      </vt:variant>
      <vt:variant>
        <vt:i4>152</vt:i4>
      </vt:variant>
      <vt:variant>
        <vt:i4>0</vt:i4>
      </vt:variant>
      <vt:variant>
        <vt:i4>5</vt:i4>
      </vt:variant>
      <vt:variant>
        <vt:lpwstr/>
      </vt:variant>
      <vt:variant>
        <vt:lpwstr>_Toc433966907</vt:lpwstr>
      </vt:variant>
      <vt:variant>
        <vt:i4>1769528</vt:i4>
      </vt:variant>
      <vt:variant>
        <vt:i4>146</vt:i4>
      </vt:variant>
      <vt:variant>
        <vt:i4>0</vt:i4>
      </vt:variant>
      <vt:variant>
        <vt:i4>5</vt:i4>
      </vt:variant>
      <vt:variant>
        <vt:lpwstr/>
      </vt:variant>
      <vt:variant>
        <vt:lpwstr>_Toc433966906</vt:lpwstr>
      </vt:variant>
      <vt:variant>
        <vt:i4>1769528</vt:i4>
      </vt:variant>
      <vt:variant>
        <vt:i4>140</vt:i4>
      </vt:variant>
      <vt:variant>
        <vt:i4>0</vt:i4>
      </vt:variant>
      <vt:variant>
        <vt:i4>5</vt:i4>
      </vt:variant>
      <vt:variant>
        <vt:lpwstr/>
      </vt:variant>
      <vt:variant>
        <vt:lpwstr>_Toc433966905</vt:lpwstr>
      </vt:variant>
      <vt:variant>
        <vt:i4>1769528</vt:i4>
      </vt:variant>
      <vt:variant>
        <vt:i4>134</vt:i4>
      </vt:variant>
      <vt:variant>
        <vt:i4>0</vt:i4>
      </vt:variant>
      <vt:variant>
        <vt:i4>5</vt:i4>
      </vt:variant>
      <vt:variant>
        <vt:lpwstr/>
      </vt:variant>
      <vt:variant>
        <vt:lpwstr>_Toc433966904</vt:lpwstr>
      </vt:variant>
      <vt:variant>
        <vt:i4>1769528</vt:i4>
      </vt:variant>
      <vt:variant>
        <vt:i4>128</vt:i4>
      </vt:variant>
      <vt:variant>
        <vt:i4>0</vt:i4>
      </vt:variant>
      <vt:variant>
        <vt:i4>5</vt:i4>
      </vt:variant>
      <vt:variant>
        <vt:lpwstr/>
      </vt:variant>
      <vt:variant>
        <vt:lpwstr>_Toc433966903</vt:lpwstr>
      </vt:variant>
      <vt:variant>
        <vt:i4>1769528</vt:i4>
      </vt:variant>
      <vt:variant>
        <vt:i4>122</vt:i4>
      </vt:variant>
      <vt:variant>
        <vt:i4>0</vt:i4>
      </vt:variant>
      <vt:variant>
        <vt:i4>5</vt:i4>
      </vt:variant>
      <vt:variant>
        <vt:lpwstr/>
      </vt:variant>
      <vt:variant>
        <vt:lpwstr>_Toc433966902</vt:lpwstr>
      </vt:variant>
      <vt:variant>
        <vt:i4>1769528</vt:i4>
      </vt:variant>
      <vt:variant>
        <vt:i4>116</vt:i4>
      </vt:variant>
      <vt:variant>
        <vt:i4>0</vt:i4>
      </vt:variant>
      <vt:variant>
        <vt:i4>5</vt:i4>
      </vt:variant>
      <vt:variant>
        <vt:lpwstr/>
      </vt:variant>
      <vt:variant>
        <vt:lpwstr>_Toc433966901</vt:lpwstr>
      </vt:variant>
      <vt:variant>
        <vt:i4>1769528</vt:i4>
      </vt:variant>
      <vt:variant>
        <vt:i4>110</vt:i4>
      </vt:variant>
      <vt:variant>
        <vt:i4>0</vt:i4>
      </vt:variant>
      <vt:variant>
        <vt:i4>5</vt:i4>
      </vt:variant>
      <vt:variant>
        <vt:lpwstr/>
      </vt:variant>
      <vt:variant>
        <vt:lpwstr>_Toc433966900</vt:lpwstr>
      </vt:variant>
      <vt:variant>
        <vt:i4>1179705</vt:i4>
      </vt:variant>
      <vt:variant>
        <vt:i4>104</vt:i4>
      </vt:variant>
      <vt:variant>
        <vt:i4>0</vt:i4>
      </vt:variant>
      <vt:variant>
        <vt:i4>5</vt:i4>
      </vt:variant>
      <vt:variant>
        <vt:lpwstr/>
      </vt:variant>
      <vt:variant>
        <vt:lpwstr>_Toc433966899</vt:lpwstr>
      </vt:variant>
      <vt:variant>
        <vt:i4>1179705</vt:i4>
      </vt:variant>
      <vt:variant>
        <vt:i4>98</vt:i4>
      </vt:variant>
      <vt:variant>
        <vt:i4>0</vt:i4>
      </vt:variant>
      <vt:variant>
        <vt:i4>5</vt:i4>
      </vt:variant>
      <vt:variant>
        <vt:lpwstr/>
      </vt:variant>
      <vt:variant>
        <vt:lpwstr>_Toc433966898</vt:lpwstr>
      </vt:variant>
      <vt:variant>
        <vt:i4>1179705</vt:i4>
      </vt:variant>
      <vt:variant>
        <vt:i4>92</vt:i4>
      </vt:variant>
      <vt:variant>
        <vt:i4>0</vt:i4>
      </vt:variant>
      <vt:variant>
        <vt:i4>5</vt:i4>
      </vt:variant>
      <vt:variant>
        <vt:lpwstr/>
      </vt:variant>
      <vt:variant>
        <vt:lpwstr>_Toc433966897</vt:lpwstr>
      </vt:variant>
      <vt:variant>
        <vt:i4>1179705</vt:i4>
      </vt:variant>
      <vt:variant>
        <vt:i4>86</vt:i4>
      </vt:variant>
      <vt:variant>
        <vt:i4>0</vt:i4>
      </vt:variant>
      <vt:variant>
        <vt:i4>5</vt:i4>
      </vt:variant>
      <vt:variant>
        <vt:lpwstr/>
      </vt:variant>
      <vt:variant>
        <vt:lpwstr>_Toc433966896</vt:lpwstr>
      </vt:variant>
      <vt:variant>
        <vt:i4>1179705</vt:i4>
      </vt:variant>
      <vt:variant>
        <vt:i4>80</vt:i4>
      </vt:variant>
      <vt:variant>
        <vt:i4>0</vt:i4>
      </vt:variant>
      <vt:variant>
        <vt:i4>5</vt:i4>
      </vt:variant>
      <vt:variant>
        <vt:lpwstr/>
      </vt:variant>
      <vt:variant>
        <vt:lpwstr>_Toc433966895</vt:lpwstr>
      </vt:variant>
      <vt:variant>
        <vt:i4>1179705</vt:i4>
      </vt:variant>
      <vt:variant>
        <vt:i4>74</vt:i4>
      </vt:variant>
      <vt:variant>
        <vt:i4>0</vt:i4>
      </vt:variant>
      <vt:variant>
        <vt:i4>5</vt:i4>
      </vt:variant>
      <vt:variant>
        <vt:lpwstr/>
      </vt:variant>
      <vt:variant>
        <vt:lpwstr>_Toc433966894</vt:lpwstr>
      </vt:variant>
      <vt:variant>
        <vt:i4>1179705</vt:i4>
      </vt:variant>
      <vt:variant>
        <vt:i4>68</vt:i4>
      </vt:variant>
      <vt:variant>
        <vt:i4>0</vt:i4>
      </vt:variant>
      <vt:variant>
        <vt:i4>5</vt:i4>
      </vt:variant>
      <vt:variant>
        <vt:lpwstr/>
      </vt:variant>
      <vt:variant>
        <vt:lpwstr>_Toc433966893</vt:lpwstr>
      </vt:variant>
      <vt:variant>
        <vt:i4>1179705</vt:i4>
      </vt:variant>
      <vt:variant>
        <vt:i4>62</vt:i4>
      </vt:variant>
      <vt:variant>
        <vt:i4>0</vt:i4>
      </vt:variant>
      <vt:variant>
        <vt:i4>5</vt:i4>
      </vt:variant>
      <vt:variant>
        <vt:lpwstr/>
      </vt:variant>
      <vt:variant>
        <vt:lpwstr>_Toc433966892</vt:lpwstr>
      </vt:variant>
      <vt:variant>
        <vt:i4>1179705</vt:i4>
      </vt:variant>
      <vt:variant>
        <vt:i4>56</vt:i4>
      </vt:variant>
      <vt:variant>
        <vt:i4>0</vt:i4>
      </vt:variant>
      <vt:variant>
        <vt:i4>5</vt:i4>
      </vt:variant>
      <vt:variant>
        <vt:lpwstr/>
      </vt:variant>
      <vt:variant>
        <vt:lpwstr>_Toc433966891</vt:lpwstr>
      </vt:variant>
      <vt:variant>
        <vt:i4>1179705</vt:i4>
      </vt:variant>
      <vt:variant>
        <vt:i4>50</vt:i4>
      </vt:variant>
      <vt:variant>
        <vt:i4>0</vt:i4>
      </vt:variant>
      <vt:variant>
        <vt:i4>5</vt:i4>
      </vt:variant>
      <vt:variant>
        <vt:lpwstr/>
      </vt:variant>
      <vt:variant>
        <vt:lpwstr>_Toc433966890</vt:lpwstr>
      </vt:variant>
      <vt:variant>
        <vt:i4>1245241</vt:i4>
      </vt:variant>
      <vt:variant>
        <vt:i4>44</vt:i4>
      </vt:variant>
      <vt:variant>
        <vt:i4>0</vt:i4>
      </vt:variant>
      <vt:variant>
        <vt:i4>5</vt:i4>
      </vt:variant>
      <vt:variant>
        <vt:lpwstr/>
      </vt:variant>
      <vt:variant>
        <vt:lpwstr>_Toc433966889</vt:lpwstr>
      </vt:variant>
      <vt:variant>
        <vt:i4>1245241</vt:i4>
      </vt:variant>
      <vt:variant>
        <vt:i4>38</vt:i4>
      </vt:variant>
      <vt:variant>
        <vt:i4>0</vt:i4>
      </vt:variant>
      <vt:variant>
        <vt:i4>5</vt:i4>
      </vt:variant>
      <vt:variant>
        <vt:lpwstr/>
      </vt:variant>
      <vt:variant>
        <vt:lpwstr>_Toc433966888</vt:lpwstr>
      </vt:variant>
      <vt:variant>
        <vt:i4>1245241</vt:i4>
      </vt:variant>
      <vt:variant>
        <vt:i4>32</vt:i4>
      </vt:variant>
      <vt:variant>
        <vt:i4>0</vt:i4>
      </vt:variant>
      <vt:variant>
        <vt:i4>5</vt:i4>
      </vt:variant>
      <vt:variant>
        <vt:lpwstr/>
      </vt:variant>
      <vt:variant>
        <vt:lpwstr>_Toc433966887</vt:lpwstr>
      </vt:variant>
      <vt:variant>
        <vt:i4>1245241</vt:i4>
      </vt:variant>
      <vt:variant>
        <vt:i4>26</vt:i4>
      </vt:variant>
      <vt:variant>
        <vt:i4>0</vt:i4>
      </vt:variant>
      <vt:variant>
        <vt:i4>5</vt:i4>
      </vt:variant>
      <vt:variant>
        <vt:lpwstr/>
      </vt:variant>
      <vt:variant>
        <vt:lpwstr>_Toc433966886</vt:lpwstr>
      </vt:variant>
      <vt:variant>
        <vt:i4>1245241</vt:i4>
      </vt:variant>
      <vt:variant>
        <vt:i4>20</vt:i4>
      </vt:variant>
      <vt:variant>
        <vt:i4>0</vt:i4>
      </vt:variant>
      <vt:variant>
        <vt:i4>5</vt:i4>
      </vt:variant>
      <vt:variant>
        <vt:lpwstr/>
      </vt:variant>
      <vt:variant>
        <vt:lpwstr>_Toc433966885</vt:lpwstr>
      </vt:variant>
      <vt:variant>
        <vt:i4>1245241</vt:i4>
      </vt:variant>
      <vt:variant>
        <vt:i4>14</vt:i4>
      </vt:variant>
      <vt:variant>
        <vt:i4>0</vt:i4>
      </vt:variant>
      <vt:variant>
        <vt:i4>5</vt:i4>
      </vt:variant>
      <vt:variant>
        <vt:lpwstr/>
      </vt:variant>
      <vt:variant>
        <vt:lpwstr>_Toc433966884</vt:lpwstr>
      </vt:variant>
      <vt:variant>
        <vt:i4>1245241</vt:i4>
      </vt:variant>
      <vt:variant>
        <vt:i4>8</vt:i4>
      </vt:variant>
      <vt:variant>
        <vt:i4>0</vt:i4>
      </vt:variant>
      <vt:variant>
        <vt:i4>5</vt:i4>
      </vt:variant>
      <vt:variant>
        <vt:lpwstr/>
      </vt:variant>
      <vt:variant>
        <vt:lpwstr>_Toc433966883</vt:lpwstr>
      </vt:variant>
      <vt:variant>
        <vt:i4>1245241</vt:i4>
      </vt:variant>
      <vt:variant>
        <vt:i4>2</vt:i4>
      </vt:variant>
      <vt:variant>
        <vt:i4>0</vt:i4>
      </vt:variant>
      <vt:variant>
        <vt:i4>5</vt:i4>
      </vt:variant>
      <vt:variant>
        <vt:lpwstr/>
      </vt:variant>
      <vt:variant>
        <vt:lpwstr>_Toc433966882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9505506.11</dc:title>
  <dc:subject>1998</dc:subject>
  <dc:creator>RKYVUSER</dc:creator>
  <cp:keywords/>
  <dc:description/>
  <cp:lastModifiedBy>Jonathan Hawkins</cp:lastModifiedBy>
  <cp:revision>4</cp:revision>
  <cp:lastPrinted>2019-11-07T14:09:00Z</cp:lastPrinted>
  <dcterms:created xsi:type="dcterms:W3CDTF">2020-05-22T11:42:00Z</dcterms:created>
  <dcterms:modified xsi:type="dcterms:W3CDTF">2020-05-22T11:46:00Z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ient/Matter">
    <vt:lpwstr>95325.00001</vt:lpwstr>
  </property>
  <property fmtid="{D5CDD505-2E9C-101B-9397-08002B2CF9AE}" pid="3" name="DocumentNumber">
    <vt:lpwstr>9505506.11</vt:lpwstr>
  </property>
  <property fmtid="{D5CDD505-2E9C-101B-9397-08002B2CF9AE}" pid="4" name="LetterRef">
    <vt:lpwstr>RZP/95325.00001/9505506.11</vt:lpwstr>
  </property>
  <property fmtid="{D5CDD505-2E9C-101B-9397-08002B2CF9AE}" pid="5" name="OurRef">
    <vt:lpwstr>RZP/95325.00001</vt:lpwstr>
  </property>
  <property fmtid="{D5CDD505-2E9C-101B-9397-08002B2CF9AE}" pid="6" name="ContentTypeId">
    <vt:lpwstr>0x010100F603183A274D68448C2D68A181AC0B69</vt:lpwstr>
  </property>
</Properties>
</file>